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802" w:rsidRDefault="00A81802" w:rsidP="00136C12">
      <w:pPr>
        <w:pStyle w:val="l17"/>
        <w:ind w:left="5664" w:firstLine="708"/>
        <w:jc w:val="right"/>
        <w:rPr>
          <w:rFonts w:ascii="Calibri" w:hAnsi="Calibri" w:cs="Calibri"/>
          <w:sz w:val="16"/>
          <w:szCs w:val="16"/>
        </w:rPr>
      </w:pPr>
      <w:r>
        <w:rPr>
          <w:rFonts w:ascii="Calibri" w:hAnsi="Calibri" w:cs="Calibri"/>
          <w:sz w:val="16"/>
          <w:szCs w:val="16"/>
        </w:rPr>
        <w:t>Príloha č. 7 Časti B.3</w:t>
      </w:r>
    </w:p>
    <w:p w:rsidR="00BF1F33" w:rsidRPr="00136C12" w:rsidRDefault="00A81802" w:rsidP="00A81802">
      <w:pPr>
        <w:pStyle w:val="l17"/>
        <w:ind w:left="5664" w:firstLine="290"/>
        <w:jc w:val="right"/>
        <w:rPr>
          <w:rFonts w:ascii="Calibri" w:hAnsi="Calibri" w:cs="Calibri"/>
          <w:sz w:val="16"/>
          <w:szCs w:val="16"/>
        </w:rPr>
      </w:pPr>
      <w:r>
        <w:rPr>
          <w:rFonts w:ascii="Calibri" w:hAnsi="Calibri" w:cs="Calibri"/>
          <w:sz w:val="16"/>
          <w:szCs w:val="16"/>
        </w:rPr>
        <w:t xml:space="preserve">(zároveň aj ako </w:t>
      </w:r>
      <w:r w:rsidR="00136C12" w:rsidRPr="00136C12">
        <w:rPr>
          <w:rFonts w:ascii="Calibri" w:hAnsi="Calibri" w:cs="Calibri"/>
          <w:sz w:val="16"/>
          <w:szCs w:val="16"/>
        </w:rPr>
        <w:t>Príloha č. 16 Rámcovej dohody</w:t>
      </w:r>
      <w:r>
        <w:rPr>
          <w:rFonts w:ascii="Calibri" w:hAnsi="Calibri" w:cs="Calibri"/>
          <w:sz w:val="16"/>
          <w:szCs w:val="16"/>
        </w:rPr>
        <w:t>)</w:t>
      </w:r>
    </w:p>
    <w:p w:rsidR="00136C12" w:rsidRDefault="00136C12" w:rsidP="00BF1F33">
      <w:pPr>
        <w:pStyle w:val="l17"/>
        <w:ind w:left="5664" w:firstLine="708"/>
        <w:rPr>
          <w:rFonts w:ascii="Calibri" w:hAnsi="Calibri" w:cs="Calibri"/>
          <w:sz w:val="22"/>
          <w:szCs w:val="22"/>
        </w:rPr>
      </w:pPr>
    </w:p>
    <w:p w:rsidR="00BF1F33" w:rsidRPr="00270ABD" w:rsidRDefault="00BF1F33" w:rsidP="00BF1F33">
      <w:pPr>
        <w:pStyle w:val="l17"/>
        <w:ind w:left="5664" w:firstLine="708"/>
        <w:rPr>
          <w:rFonts w:ascii="Calibri" w:hAnsi="Calibri" w:cs="Calibri"/>
          <w:sz w:val="22"/>
          <w:szCs w:val="22"/>
        </w:rPr>
      </w:pPr>
      <w:r w:rsidRPr="00270ABD">
        <w:rPr>
          <w:rFonts w:ascii="Calibri" w:hAnsi="Calibri" w:cs="Calibri"/>
          <w:sz w:val="22"/>
          <w:szCs w:val="22"/>
        </w:rPr>
        <w:t>Číslo zmluvy:</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Nadpis1"/>
        <w:spacing w:before="0" w:after="0"/>
        <w:jc w:val="center"/>
        <w:rPr>
          <w:rFonts w:ascii="Calibri" w:hAnsi="Calibri" w:cs="Calibri"/>
          <w:sz w:val="22"/>
          <w:szCs w:val="22"/>
        </w:rPr>
      </w:pPr>
      <w:r w:rsidRPr="00270ABD">
        <w:rPr>
          <w:rFonts w:ascii="Calibri" w:hAnsi="Calibri" w:cs="Calibri"/>
          <w:sz w:val="22"/>
          <w:szCs w:val="22"/>
        </w:rPr>
        <w:t>Zmluva o zabezpečení plnenia bezpečnostných opatrení a notifikačných povinností</w:t>
      </w:r>
    </w:p>
    <w:p w:rsidR="00BF1F33" w:rsidRPr="00270ABD" w:rsidRDefault="00BF1F33" w:rsidP="00BF1F33">
      <w:pPr>
        <w:pStyle w:val="Nadpis1"/>
        <w:spacing w:before="0" w:after="0"/>
        <w:jc w:val="center"/>
        <w:rPr>
          <w:rFonts w:ascii="Calibri" w:hAnsi="Calibri" w:cs="Calibri"/>
          <w:b w:val="0"/>
          <w:sz w:val="22"/>
          <w:szCs w:val="22"/>
        </w:rPr>
      </w:pPr>
      <w:r w:rsidRPr="00270ABD">
        <w:rPr>
          <w:rFonts w:ascii="Calibri" w:hAnsi="Calibri" w:cs="Calibri"/>
          <w:b w:val="0"/>
          <w:sz w:val="22"/>
          <w:szCs w:val="22"/>
        </w:rPr>
        <w:t>uzatvorená podľa § 269 ods. 2 zákona č. 513/1991 Zb. Obchodný zákonník v znení neskorších predpisov a § 19 ods. 2 zákona č. 69/2018 Z. z. o kybernetickej bezpečnosti a o zmene a doplnení niektorých zákonov v znení neskorších predpisov</w:t>
      </w:r>
    </w:p>
    <w:p w:rsidR="00BF1F33" w:rsidRPr="00270ABD" w:rsidRDefault="00BF1F33" w:rsidP="00BF1F33">
      <w:pPr>
        <w:pStyle w:val="Nadpis1"/>
        <w:spacing w:before="0" w:after="0"/>
        <w:jc w:val="center"/>
        <w:rPr>
          <w:rFonts w:ascii="Calibri" w:hAnsi="Calibri" w:cs="Calibri"/>
          <w:b w:val="0"/>
          <w:sz w:val="22"/>
          <w:szCs w:val="22"/>
        </w:rPr>
      </w:pPr>
      <w:r w:rsidRPr="00270ABD" w:rsidDel="00947D89">
        <w:rPr>
          <w:rFonts w:ascii="Calibri" w:hAnsi="Calibri" w:cs="Calibri"/>
          <w:b w:val="0"/>
          <w:sz w:val="22"/>
          <w:szCs w:val="22"/>
        </w:rPr>
        <w:t xml:space="preserve"> </w:t>
      </w:r>
      <w:r w:rsidRPr="00270ABD">
        <w:rPr>
          <w:rFonts w:ascii="Calibri" w:hAnsi="Calibri" w:cs="Calibri"/>
          <w:b w:val="0"/>
          <w:sz w:val="22"/>
          <w:szCs w:val="22"/>
        </w:rPr>
        <w:t>(ďalej len „</w:t>
      </w:r>
      <w:r w:rsidRPr="00270ABD">
        <w:rPr>
          <w:rFonts w:ascii="Calibri" w:hAnsi="Calibri" w:cs="Calibri"/>
          <w:sz w:val="22"/>
          <w:szCs w:val="22"/>
        </w:rPr>
        <w:t>Zmluva KB</w:t>
      </w:r>
      <w:r w:rsidRPr="00270ABD">
        <w:rPr>
          <w:rFonts w:ascii="Calibri" w:hAnsi="Calibri" w:cs="Calibri"/>
          <w:b w:val="0"/>
          <w:sz w:val="22"/>
          <w:szCs w:val="22"/>
        </w:rPr>
        <w:t>“)</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l17"/>
        <w:rPr>
          <w:rFonts w:ascii="Calibri" w:hAnsi="Calibri" w:cs="Calibri"/>
          <w:sz w:val="22"/>
          <w:szCs w:val="22"/>
        </w:rPr>
      </w:pPr>
      <w:r w:rsidRPr="00270ABD">
        <w:rPr>
          <w:rFonts w:ascii="Calibri" w:hAnsi="Calibri" w:cs="Calibri"/>
          <w:sz w:val="22"/>
          <w:szCs w:val="22"/>
        </w:rPr>
        <w:t xml:space="preserve">medzi zmluvnými stranami: </w:t>
      </w:r>
    </w:p>
    <w:p w:rsidR="00BF1F33" w:rsidRPr="00270ABD" w:rsidRDefault="00BF1F33" w:rsidP="00BF1F33">
      <w:pPr>
        <w:pStyle w:val="l17"/>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Prevádzkovateľ základnej služby:</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IČO: </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jc w:val="both"/>
        <w:rPr>
          <w:rFonts w:ascii="Calibri" w:hAnsi="Calibri" w:cs="Calibri"/>
          <w:sz w:val="22"/>
          <w:szCs w:val="22"/>
        </w:rPr>
      </w:pPr>
      <w:r w:rsidRPr="00270ABD">
        <w:rPr>
          <w:rFonts w:ascii="Calibri" w:hAnsi="Calibri" w:cs="Calibri"/>
          <w:sz w:val="22"/>
          <w:szCs w:val="22"/>
        </w:rPr>
        <w:t xml:space="preserve">Zastúpený: </w:t>
      </w:r>
      <w:r w:rsidRPr="00270ABD">
        <w:rPr>
          <w:rFonts w:ascii="Calibri" w:hAnsi="Calibri" w:cs="Calibri"/>
          <w:sz w:val="22"/>
          <w:szCs w:val="22"/>
        </w:rPr>
        <w:tab/>
      </w:r>
    </w:p>
    <w:p w:rsidR="00BF1F33" w:rsidRPr="00270ABD" w:rsidRDefault="00BF1F33" w:rsidP="00BF1F33">
      <w:pPr>
        <w:autoSpaceDE w:val="0"/>
        <w:autoSpaceDN w:val="0"/>
        <w:adjustRightInd w:val="0"/>
        <w:jc w:val="both"/>
        <w:rPr>
          <w:rFonts w:ascii="Calibri" w:hAnsi="Calibri" w:cs="Calibri"/>
          <w:sz w:val="22"/>
          <w:szCs w:val="22"/>
        </w:rPr>
      </w:pPr>
      <w:r w:rsidRPr="00270ABD">
        <w:rPr>
          <w:rFonts w:ascii="Calibri" w:hAnsi="Calibri" w:cs="Calibri"/>
          <w:sz w:val="22"/>
          <w:szCs w:val="22"/>
        </w:rPr>
        <w:t>(ďalej len „</w:t>
      </w:r>
      <w:del w:id="0" w:author="Autor">
        <w:r w:rsidRPr="00270ABD" w:rsidDel="00286980">
          <w:rPr>
            <w:rFonts w:ascii="Calibri" w:hAnsi="Calibri" w:cs="Calibri"/>
            <w:b/>
            <w:sz w:val="22"/>
            <w:szCs w:val="22"/>
          </w:rPr>
          <w:delText>Prevádzkovateľ základnej služby</w:delText>
        </w:r>
        <w:r w:rsidDel="00286980">
          <w:rPr>
            <w:rFonts w:ascii="Calibri" w:hAnsi="Calibri" w:cs="Calibri"/>
            <w:sz w:val="22"/>
            <w:szCs w:val="22"/>
          </w:rPr>
          <w:delText>“ alebo aj „</w:delText>
        </w:r>
        <w:r w:rsidRPr="00E20FFA" w:rsidDel="00286980">
          <w:rPr>
            <w:rFonts w:ascii="Calibri" w:hAnsi="Calibri" w:cs="Calibri"/>
            <w:b/>
            <w:sz w:val="22"/>
            <w:szCs w:val="22"/>
          </w:rPr>
          <w:delText>NDS</w:delText>
        </w:r>
      </w:del>
      <w:ins w:id="1" w:author="Autor">
        <w:r w:rsidR="00286980">
          <w:rPr>
            <w:rFonts w:ascii="Calibri" w:hAnsi="Calibri" w:cs="Calibri"/>
            <w:b/>
            <w:sz w:val="22"/>
            <w:szCs w:val="22"/>
          </w:rPr>
          <w:t>Objednávateľ</w:t>
        </w:r>
      </w:ins>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rPr>
          <w:rFonts w:ascii="Calibri" w:hAnsi="Calibri" w:cs="Calibri"/>
          <w:sz w:val="22"/>
          <w:szCs w:val="22"/>
        </w:rPr>
      </w:pPr>
    </w:p>
    <w:p w:rsidR="00BF1F33" w:rsidRPr="00270ABD" w:rsidRDefault="00BF1F33" w:rsidP="00BF1F33">
      <w:pPr>
        <w:rPr>
          <w:rFonts w:ascii="Calibri" w:hAnsi="Calibri" w:cs="Calibri"/>
          <w:sz w:val="22"/>
          <w:szCs w:val="22"/>
        </w:rPr>
      </w:pPr>
      <w:r w:rsidRPr="00270ABD">
        <w:rPr>
          <w:rFonts w:ascii="Calibri" w:hAnsi="Calibri" w:cs="Calibri"/>
          <w:sz w:val="22"/>
          <w:szCs w:val="22"/>
        </w:rPr>
        <w:t>a</w:t>
      </w:r>
    </w:p>
    <w:p w:rsidR="00BF1F33" w:rsidRPr="00270ABD" w:rsidRDefault="00BF1F33" w:rsidP="00BF1F33">
      <w:pPr>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Pr>
          <w:rFonts w:ascii="Calibri" w:hAnsi="Calibri" w:cs="Calibri"/>
          <w:sz w:val="22"/>
          <w:szCs w:val="22"/>
        </w:rPr>
        <w:t>Poskytovateľ/Zhotoviteľ</w:t>
      </w:r>
      <w:r w:rsidRPr="00270ABD">
        <w:rPr>
          <w:rFonts w:ascii="Calibri" w:hAnsi="Calibri" w:cs="Calibri"/>
          <w:sz w:val="22"/>
          <w:szCs w:val="22"/>
        </w:rPr>
        <w:t xml:space="preserve">: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IČO:</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 DPH:</w:t>
      </w:r>
      <w:r w:rsidRPr="00270ABD">
        <w:rPr>
          <w:rFonts w:ascii="Calibri" w:hAnsi="Calibri" w:cs="Calibri"/>
          <w:sz w:val="22"/>
          <w:szCs w:val="22"/>
        </w:rPr>
        <w:tab/>
        <w:t xml:space="preserve">............................ </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Zastúpený:</w:t>
      </w:r>
      <w:r w:rsidRPr="00270ABD">
        <w:rPr>
          <w:rFonts w:ascii="Calibri" w:hAnsi="Calibri" w:cs="Calibri"/>
          <w:sz w:val="22"/>
          <w:szCs w:val="22"/>
        </w:rPr>
        <w:tab/>
        <w:t>............................</w:t>
      </w:r>
    </w:p>
    <w:p w:rsidR="00BF1F33"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Zapísaný:</w:t>
      </w:r>
      <w:r w:rsidRPr="00270ABD">
        <w:rPr>
          <w:rFonts w:ascii="Calibri" w:hAnsi="Calibri" w:cs="Calibri"/>
          <w:sz w:val="22"/>
          <w:szCs w:val="22"/>
        </w:rPr>
        <w:tab/>
        <w:t xml:space="preserve">............................ </w:t>
      </w:r>
    </w:p>
    <w:p w:rsidR="00BF1F33" w:rsidRPr="00270ABD" w:rsidRDefault="00BF1F33" w:rsidP="00BF1F33">
      <w:pPr>
        <w:autoSpaceDE w:val="0"/>
        <w:autoSpaceDN w:val="0"/>
        <w:adjustRightInd w:val="0"/>
        <w:rPr>
          <w:rFonts w:ascii="Calibri" w:hAnsi="Calibri" w:cs="Calibri"/>
          <w:sz w:val="22"/>
          <w:szCs w:val="22"/>
        </w:rPr>
      </w:pPr>
      <w:r w:rsidRPr="00270ABD">
        <w:rPr>
          <w:rFonts w:ascii="Calibri" w:hAnsi="Calibri" w:cs="Calibri"/>
          <w:sz w:val="22"/>
          <w:szCs w:val="22"/>
        </w:rPr>
        <w:t>(ďalej len „</w:t>
      </w:r>
      <w:r w:rsidRPr="00C17B9C">
        <w:rPr>
          <w:rFonts w:ascii="Calibri" w:hAnsi="Calibri" w:cs="Calibri"/>
          <w:b/>
          <w:sz w:val="22"/>
          <w:szCs w:val="22"/>
        </w:rPr>
        <w:t>Poskytovateľ/Zhotoviteľ</w:t>
      </w:r>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r w:rsidRPr="00270ABD">
        <w:rPr>
          <w:rFonts w:ascii="Calibri" w:hAnsi="Calibri" w:cs="Calibri"/>
          <w:sz w:val="22"/>
          <w:szCs w:val="22"/>
        </w:rPr>
        <w:t xml:space="preserve">(Prevádzkovateľ základnej služby a </w:t>
      </w:r>
      <w:r w:rsidRPr="00C17B9C">
        <w:rPr>
          <w:rFonts w:ascii="Calibri" w:hAnsi="Calibri" w:cs="Calibri"/>
          <w:sz w:val="22"/>
          <w:szCs w:val="22"/>
        </w:rPr>
        <w:t>Poskytovateľ/Zhotoviteľ</w:t>
      </w:r>
      <w:r w:rsidRPr="00270ABD">
        <w:rPr>
          <w:rFonts w:ascii="Calibri" w:hAnsi="Calibri" w:cs="Calibri"/>
          <w:sz w:val="22"/>
          <w:szCs w:val="22"/>
        </w:rPr>
        <w:t xml:space="preserve"> spolu ďalej len </w:t>
      </w:r>
      <w:r>
        <w:rPr>
          <w:rFonts w:ascii="Calibri" w:hAnsi="Calibri" w:cs="Calibri"/>
          <w:sz w:val="22"/>
          <w:szCs w:val="22"/>
        </w:rPr>
        <w:t>„</w:t>
      </w:r>
      <w:r w:rsidRPr="00270ABD">
        <w:rPr>
          <w:rFonts w:ascii="Calibri" w:hAnsi="Calibri" w:cs="Calibri"/>
          <w:b/>
          <w:sz w:val="22"/>
          <w:szCs w:val="22"/>
        </w:rPr>
        <w:t>zmluvné strany</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jc w:val="center"/>
        <w:rPr>
          <w:rFonts w:ascii="Calibri" w:hAnsi="Calibri" w:cs="Calibri"/>
          <w:b/>
          <w:bCs/>
          <w:sz w:val="22"/>
          <w:szCs w:val="22"/>
        </w:rPr>
      </w:pPr>
      <w:r w:rsidRPr="00270ABD">
        <w:rPr>
          <w:rFonts w:ascii="Calibri" w:hAnsi="Calibri" w:cs="Calibri"/>
          <w:b/>
          <w:bCs/>
          <w:sz w:val="22"/>
          <w:szCs w:val="22"/>
        </w:rPr>
        <w:t>Článok 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ÚVODNÉ USTANOVENIA</w:t>
      </w:r>
    </w:p>
    <w:p w:rsidR="00BF1F33" w:rsidRPr="00807A54" w:rsidRDefault="00BF1F33" w:rsidP="00BF1F33">
      <w:pPr>
        <w:pStyle w:val="Odsekzoznamu"/>
        <w:spacing w:after="120"/>
        <w:ind w:left="426"/>
        <w:contextualSpacing w:val="0"/>
        <w:jc w:val="both"/>
        <w:rPr>
          <w:rFonts w:ascii="Calibri" w:eastAsia="Calibri" w:hAnsi="Calibri" w:cs="Calibri"/>
          <w:sz w:val="22"/>
          <w:szCs w:val="22"/>
          <w:lang w:eastAsia="en-US"/>
        </w:rPr>
      </w:pPr>
    </w:p>
    <w:p w:rsidR="00BF1F33" w:rsidRPr="002D488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807A54">
        <w:rPr>
          <w:rFonts w:ascii="Calibri" w:eastAsia="Calibri" w:hAnsi="Calibri" w:cs="Calibri"/>
          <w:b/>
          <w:sz w:val="22"/>
          <w:szCs w:val="22"/>
          <w:lang w:eastAsia="en-US"/>
        </w:rPr>
        <w:t>Národná diaľničná spoločnosť, a. s.</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je </w:t>
      </w:r>
      <w:r w:rsidRPr="00807A54">
        <w:rPr>
          <w:rFonts w:ascii="Calibri" w:eastAsia="Calibri" w:hAnsi="Calibri" w:cs="Calibri"/>
          <w:sz w:val="22"/>
          <w:szCs w:val="22"/>
          <w:lang w:eastAsia="en-US"/>
        </w:rPr>
        <w:t xml:space="preserve">podľa § 3 písm. m) zákona č. 69/2018 Z. z. o kybernetickej bezpečnosti a o zmene a doplnení niektorých zákonov v znení neskorších predpisov (ďalej len „zákon o kybernetickej bezpečnosti“) </w:t>
      </w:r>
      <w:del w:id="2" w:author="Autor">
        <w:r w:rsidRPr="00807A54" w:rsidDel="00286980">
          <w:rPr>
            <w:rFonts w:ascii="Calibri" w:eastAsia="Calibri" w:hAnsi="Calibri" w:cs="Calibri"/>
            <w:sz w:val="22"/>
            <w:szCs w:val="22"/>
            <w:lang w:eastAsia="en-US"/>
          </w:rPr>
          <w:delText>prevádzkovateľom základnej služby</w:delText>
        </w:r>
      </w:del>
      <w:ins w:id="3" w:author="Autor">
        <w:r w:rsidR="00286980">
          <w:rPr>
            <w:rFonts w:ascii="Calibri" w:eastAsia="Calibri" w:hAnsi="Calibri" w:cs="Calibri"/>
            <w:sz w:val="22"/>
            <w:szCs w:val="22"/>
            <w:lang w:eastAsia="en-US"/>
          </w:rPr>
          <w:t>Objednávateľom</w:t>
        </w:r>
      </w:ins>
      <w:r w:rsidRPr="00807A54">
        <w:rPr>
          <w:rFonts w:ascii="Calibri" w:eastAsia="Calibri" w:hAnsi="Calibri" w:cs="Calibri"/>
          <w:sz w:val="22"/>
          <w:szCs w:val="22"/>
          <w:lang w:eastAsia="en-US"/>
        </w:rPr>
        <w:t xml:space="preserve"> podľa § 3 písm. l) zákona o kybernetickej bezpečnosti. Dodávateľ je s poukazom na § 19 ods. 2 zákona o kybernetickej bezpečnosti dodávateľom služieb, ktoré priamo súvisia s dostupnosťou, dôvernosťou a integritou prevádzky sietí a informačných systémov pre </w:t>
      </w:r>
      <w:del w:id="4" w:author="Autor">
        <w:r w:rsidRPr="00807A54" w:rsidDel="009E283A">
          <w:rPr>
            <w:rFonts w:ascii="Calibri" w:eastAsia="Calibri" w:hAnsi="Calibri" w:cs="Calibri"/>
            <w:sz w:val="22"/>
            <w:szCs w:val="22"/>
            <w:lang w:eastAsia="en-US"/>
          </w:rPr>
          <w:delText xml:space="preserve">Prevádzkovateľa </w:delText>
        </w:r>
      </w:del>
      <w:ins w:id="5" w:author="Autor">
        <w:r w:rsidR="009E283A">
          <w:rPr>
            <w:rFonts w:ascii="Calibri" w:eastAsia="Calibri" w:hAnsi="Calibri" w:cs="Calibri"/>
            <w:sz w:val="22"/>
            <w:szCs w:val="22"/>
            <w:lang w:eastAsia="en-US"/>
          </w:rPr>
          <w:t>Objednávateľa</w:t>
        </w:r>
        <w:r w:rsidR="009E283A" w:rsidRPr="00807A54">
          <w:rPr>
            <w:rFonts w:ascii="Calibri" w:eastAsia="Calibri" w:hAnsi="Calibri" w:cs="Calibri"/>
            <w:sz w:val="22"/>
            <w:szCs w:val="22"/>
            <w:lang w:eastAsia="en-US"/>
          </w:rPr>
          <w:t xml:space="preserve"> </w:t>
        </w:r>
      </w:ins>
      <w:r w:rsidRPr="00807A54">
        <w:rPr>
          <w:rFonts w:ascii="Calibri" w:eastAsia="Calibri" w:hAnsi="Calibri" w:cs="Calibri"/>
          <w:sz w:val="22"/>
          <w:szCs w:val="22"/>
          <w:lang w:eastAsia="en-US"/>
        </w:rPr>
        <w:t xml:space="preserve">ako prevádzkovateľa </w:t>
      </w:r>
      <w:ins w:id="6" w:author="Autor">
        <w:r w:rsidR="00286980">
          <w:rPr>
            <w:rFonts w:ascii="Calibri" w:eastAsia="Calibri" w:hAnsi="Calibri" w:cs="Calibri"/>
            <w:sz w:val="22"/>
            <w:szCs w:val="22"/>
            <w:lang w:eastAsia="en-US"/>
          </w:rPr>
          <w:t xml:space="preserve">kritickej </w:t>
        </w:r>
      </w:ins>
      <w:r w:rsidRPr="00807A54">
        <w:rPr>
          <w:rFonts w:ascii="Calibri" w:eastAsia="Calibri" w:hAnsi="Calibri" w:cs="Calibri"/>
          <w:sz w:val="22"/>
          <w:szCs w:val="22"/>
          <w:lang w:eastAsia="en-US"/>
        </w:rPr>
        <w:t>základnej služby.</w:t>
      </w:r>
    </w:p>
    <w:p w:rsidR="00BF1F33" w:rsidRPr="00E22B3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E93260">
        <w:rPr>
          <w:rFonts w:ascii="Calibri" w:eastAsia="Calibri" w:hAnsi="Calibri" w:cs="Calibri"/>
          <w:sz w:val="22"/>
          <w:szCs w:val="22"/>
          <w:lang w:eastAsia="en-US"/>
        </w:rPr>
        <w:t xml:space="preserve">Poskytovateľ/Zhotoviteľ uzatvára s </w:t>
      </w:r>
      <w:del w:id="7" w:author="Autor">
        <w:r w:rsidRPr="00E93260" w:rsidDel="00286980">
          <w:rPr>
            <w:rFonts w:ascii="Calibri" w:eastAsia="Calibri" w:hAnsi="Calibri" w:cs="Calibri"/>
            <w:sz w:val="22"/>
            <w:szCs w:val="22"/>
            <w:lang w:eastAsia="en-US"/>
          </w:rPr>
          <w:delText>Prevádzkovateľom základnej služby</w:delText>
        </w:r>
      </w:del>
      <w:ins w:id="8" w:author="Autor">
        <w:r w:rsidR="00286980">
          <w:rPr>
            <w:rFonts w:ascii="Calibri" w:eastAsia="Calibri" w:hAnsi="Calibri" w:cs="Calibri"/>
            <w:sz w:val="22"/>
            <w:szCs w:val="22"/>
            <w:lang w:eastAsia="en-US"/>
          </w:rPr>
          <w:t>Objednávateľom</w:t>
        </w:r>
      </w:ins>
      <w:r w:rsidRPr="00E93260">
        <w:rPr>
          <w:rFonts w:ascii="Calibri" w:eastAsia="Calibri" w:hAnsi="Calibri" w:cs="Calibri"/>
          <w:sz w:val="22"/>
          <w:szCs w:val="22"/>
          <w:lang w:eastAsia="en-US"/>
        </w:rPr>
        <w:t xml:space="preserve"> ................ „..................“ (ďalej len</w:t>
      </w:r>
      <w:r>
        <w:rPr>
          <w:rFonts w:ascii="Calibri" w:eastAsia="Calibri" w:hAnsi="Calibri" w:cs="Calibri"/>
          <w:sz w:val="22"/>
          <w:szCs w:val="22"/>
          <w:lang w:eastAsia="en-US"/>
        </w:rPr>
        <w:t xml:space="preserve"> </w:t>
      </w:r>
      <w:r w:rsidRPr="00E93260">
        <w:rPr>
          <w:rFonts w:ascii="Calibri" w:eastAsia="Calibri" w:hAnsi="Calibri" w:cs="Calibri"/>
          <w:sz w:val="22"/>
          <w:szCs w:val="22"/>
          <w:lang w:eastAsia="en-US"/>
        </w:rPr>
        <w:t>„</w:t>
      </w:r>
      <w:r w:rsidRPr="00E20FFA">
        <w:rPr>
          <w:rFonts w:ascii="Calibri" w:eastAsia="Calibri" w:hAnsi="Calibri" w:cs="Calibri"/>
          <w:b/>
          <w:sz w:val="22"/>
          <w:szCs w:val="22"/>
          <w:lang w:eastAsia="en-US"/>
        </w:rPr>
        <w:t>hlavná zmluva</w:t>
      </w:r>
      <w:r w:rsidRPr="00E93260">
        <w:rPr>
          <w:rFonts w:ascii="Calibri" w:eastAsia="Calibri" w:hAnsi="Calibri" w:cs="Calibri"/>
          <w:sz w:val="22"/>
          <w:szCs w:val="22"/>
          <w:lang w:eastAsia="en-US"/>
        </w:rPr>
        <w:t>“), ktorej predmet má vplyv na prevádzku, alebo priamo</w:t>
      </w:r>
      <w:r w:rsidRPr="00270ABD">
        <w:rPr>
          <w:rFonts w:ascii="Calibri" w:eastAsia="Calibri" w:hAnsi="Calibri" w:cs="Calibri"/>
          <w:sz w:val="22"/>
          <w:szCs w:val="22"/>
          <w:lang w:eastAsia="en-US"/>
        </w:rPr>
        <w:t xml:space="preserve"> súvisí s prevádzkou sietí a informačných systémov, ako sú definované v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pre </w:t>
      </w:r>
      <w:del w:id="9" w:author="Autor">
        <w:r w:rsidRPr="00270ABD" w:rsidDel="00286980">
          <w:rPr>
            <w:rFonts w:ascii="Calibri" w:eastAsia="Calibri" w:hAnsi="Calibri" w:cs="Calibri"/>
            <w:sz w:val="22"/>
            <w:szCs w:val="22"/>
            <w:lang w:eastAsia="en-US"/>
          </w:rPr>
          <w:delText>Prevádzkovateľa základnej služby</w:delText>
        </w:r>
      </w:del>
      <w:ins w:id="10" w:author="Autor">
        <w:r w:rsidR="00286980">
          <w:rPr>
            <w:rFonts w:ascii="Calibri" w:eastAsia="Calibri" w:hAnsi="Calibri" w:cs="Calibri"/>
            <w:sz w:val="22"/>
            <w:szCs w:val="22"/>
            <w:lang w:eastAsia="en-US"/>
          </w:rPr>
          <w:t>Objednávateľa</w:t>
        </w:r>
      </w:ins>
      <w:r>
        <w:rPr>
          <w:rFonts w:ascii="Calibri" w:eastAsia="Calibri" w:hAnsi="Calibri" w:cs="Calibri"/>
          <w:sz w:val="22"/>
          <w:szCs w:val="22"/>
          <w:lang w:eastAsia="en-US"/>
        </w:rPr>
        <w:t xml:space="preserve"> (ďalej aj ako „</w:t>
      </w:r>
      <w:r w:rsidRPr="00E20FFA">
        <w:rPr>
          <w:rFonts w:ascii="Calibri" w:eastAsia="Calibri" w:hAnsi="Calibri" w:cs="Calibri"/>
          <w:b/>
          <w:sz w:val="22"/>
          <w:szCs w:val="22"/>
          <w:lang w:eastAsia="en-US"/>
        </w:rPr>
        <w:t>hlavný zmluvný vzťah</w:t>
      </w:r>
      <w:r>
        <w:rPr>
          <w:rFonts w:ascii="Calibri" w:eastAsia="Calibri" w:hAnsi="Calibri" w:cs="Calibri"/>
          <w:sz w:val="22"/>
          <w:szCs w:val="22"/>
          <w:lang w:eastAsia="en-US"/>
        </w:rPr>
        <w:t>“)</w:t>
      </w:r>
      <w:r w:rsidRPr="00270ABD">
        <w:rPr>
          <w:rFonts w:ascii="Calibri" w:eastAsia="Calibri" w:hAnsi="Calibri" w:cs="Calibri"/>
          <w:sz w:val="22"/>
          <w:szCs w:val="22"/>
          <w:lang w:eastAsia="en-US"/>
        </w:rPr>
        <w:t>.</w:t>
      </w:r>
      <w:r>
        <w:rPr>
          <w:rFonts w:ascii="Calibri" w:eastAsia="Calibri" w:hAnsi="Calibri" w:cs="Calibri"/>
          <w:sz w:val="22"/>
          <w:szCs w:val="22"/>
          <w:lang w:eastAsia="en-US"/>
        </w:rPr>
        <w:t xml:space="preserve"> Konkrétny rozsah činností Poskytovateľa/Zhotoviteľa je identifikovaný v hlavnej zmluve.</w:t>
      </w:r>
    </w:p>
    <w:p w:rsidR="00BF1F33" w:rsidRPr="00E20FFA"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Plnenie povinností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 xml:space="preserve">mluvy </w:t>
      </w:r>
      <w:r>
        <w:rPr>
          <w:rFonts w:ascii="Calibri" w:eastAsia="Calibri" w:hAnsi="Calibri" w:cs="Calibri"/>
          <w:sz w:val="22"/>
          <w:szCs w:val="22"/>
          <w:lang w:eastAsia="en-US"/>
        </w:rPr>
        <w:t xml:space="preserve">KB </w:t>
      </w:r>
      <w:r w:rsidRPr="00270ABD">
        <w:rPr>
          <w:rFonts w:ascii="Calibri" w:eastAsia="Calibri" w:hAnsi="Calibri" w:cs="Calibri"/>
          <w:sz w:val="22"/>
          <w:szCs w:val="22"/>
          <w:lang w:eastAsia="en-US"/>
        </w:rPr>
        <w:t xml:space="preserve">sa vyžaduje počas celej doby trvania hlavného zmluvného vzťahu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w:t>
      </w:r>
      <w:r>
        <w:rPr>
          <w:rFonts w:ascii="Calibri" w:eastAsia="Calibri" w:hAnsi="Calibri" w:cs="Calibri"/>
          <w:sz w:val="22"/>
          <w:szCs w:val="22"/>
          <w:lang w:eastAsia="en-US"/>
        </w:rPr>
        <w:t> </w:t>
      </w:r>
      <w:del w:id="11" w:author="Autor">
        <w:r w:rsidRPr="00270ABD" w:rsidDel="00286980">
          <w:rPr>
            <w:rFonts w:ascii="Calibri" w:eastAsia="Calibri" w:hAnsi="Calibri" w:cs="Calibri"/>
            <w:sz w:val="22"/>
            <w:szCs w:val="22"/>
            <w:lang w:eastAsia="en-US"/>
          </w:rPr>
          <w:delText>Prevádzkovateľom</w:delText>
        </w:r>
        <w:r w:rsidDel="00286980">
          <w:rPr>
            <w:rFonts w:ascii="Calibri" w:eastAsia="Calibri" w:hAnsi="Calibri" w:cs="Calibri"/>
            <w:sz w:val="22"/>
            <w:szCs w:val="22"/>
            <w:lang w:eastAsia="en-US"/>
          </w:rPr>
          <w:delText xml:space="preserve"> základnej služby</w:delText>
        </w:r>
      </w:del>
      <w:ins w:id="12" w:author="Autor">
        <w:r w:rsidR="00286980">
          <w:rPr>
            <w:rFonts w:ascii="Calibri" w:eastAsia="Calibri" w:hAnsi="Calibri" w:cs="Calibri"/>
            <w:sz w:val="22"/>
            <w:szCs w:val="22"/>
            <w:lang w:eastAsia="en-US"/>
          </w:rPr>
          <w:t>Objednávateľom</w:t>
        </w:r>
      </w:ins>
      <w:r w:rsidRPr="00270ABD">
        <w:rPr>
          <w:rFonts w:ascii="Calibri" w:eastAsia="Calibri" w:hAnsi="Calibri" w:cs="Calibri"/>
          <w:sz w:val="22"/>
          <w:szCs w:val="22"/>
          <w:lang w:eastAsia="en-US"/>
        </w:rPr>
        <w:t xml:space="preserve">, pričom táto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mluva</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trvá najneskôr dovtedy, pokiaľ bude trvať </w:t>
      </w:r>
      <w:r>
        <w:rPr>
          <w:rFonts w:ascii="Calibri" w:eastAsia="Calibri" w:hAnsi="Calibri" w:cs="Calibri"/>
          <w:sz w:val="22"/>
          <w:szCs w:val="22"/>
          <w:lang w:eastAsia="en-US"/>
        </w:rPr>
        <w:t xml:space="preserve">hlavný </w:t>
      </w:r>
      <w:r w:rsidRPr="00270ABD">
        <w:rPr>
          <w:rFonts w:ascii="Calibri" w:eastAsia="Calibri" w:hAnsi="Calibri" w:cs="Calibri"/>
          <w:sz w:val="22"/>
          <w:szCs w:val="22"/>
          <w:lang w:eastAsia="en-US"/>
        </w:rPr>
        <w:t xml:space="preserve">zmluvný vzťah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 </w:t>
      </w:r>
      <w:del w:id="13" w:author="Autor">
        <w:r w:rsidRPr="00270ABD" w:rsidDel="00286980">
          <w:rPr>
            <w:rFonts w:ascii="Calibri" w:eastAsia="Calibri" w:hAnsi="Calibri" w:cs="Calibri"/>
            <w:sz w:val="22"/>
            <w:szCs w:val="22"/>
            <w:lang w:eastAsia="en-US"/>
          </w:rPr>
          <w:delText>Prevádzkovateľom</w:delText>
        </w:r>
        <w:r w:rsidRPr="00A810FE" w:rsidDel="00286980">
          <w:rPr>
            <w:rFonts w:ascii="Calibri" w:eastAsia="Calibri" w:hAnsi="Calibri" w:cs="Calibri"/>
            <w:sz w:val="22"/>
            <w:szCs w:val="22"/>
            <w:lang w:eastAsia="en-US"/>
          </w:rPr>
          <w:delText xml:space="preserve"> </w:delText>
        </w:r>
        <w:r w:rsidDel="00286980">
          <w:rPr>
            <w:rFonts w:ascii="Calibri" w:eastAsia="Calibri" w:hAnsi="Calibri" w:cs="Calibri"/>
            <w:sz w:val="22"/>
            <w:szCs w:val="22"/>
            <w:lang w:eastAsia="en-US"/>
          </w:rPr>
          <w:delText>základnej služby</w:delText>
        </w:r>
      </w:del>
      <w:ins w:id="14" w:author="Autor">
        <w:r w:rsidR="00286980">
          <w:rPr>
            <w:rFonts w:ascii="Calibri" w:eastAsia="Calibri" w:hAnsi="Calibri" w:cs="Calibri"/>
            <w:sz w:val="22"/>
            <w:szCs w:val="22"/>
            <w:lang w:eastAsia="en-US"/>
          </w:rPr>
          <w:t>Objednávateľom</w:t>
        </w:r>
      </w:ins>
      <w:r w:rsidRPr="00270ABD">
        <w:rPr>
          <w:rFonts w:ascii="Calibri" w:eastAsia="Calibri" w:hAnsi="Calibri" w:cs="Calibri"/>
          <w:sz w:val="22"/>
          <w:szCs w:val="22"/>
          <w:lang w:eastAsia="en-US"/>
        </w:rPr>
        <w:t>.</w:t>
      </w:r>
    </w:p>
    <w:p w:rsidR="00BF1F33" w:rsidRPr="00270ABD" w:rsidRDefault="00BF1F33" w:rsidP="00BF1F33">
      <w:pPr>
        <w:pStyle w:val="l17"/>
        <w:numPr>
          <w:ilvl w:val="0"/>
          <w:numId w:val="7"/>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lastRenderedPageBreak/>
        <w:t xml:space="preserve">V súlade s ustanovením § 19 ods. 2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 Prevádzkovateľ základnej služby povinný pri uzatvorení zmluvy s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na výkon činností, ktoré priamo súvisia s prevádzkou sietí a informačných systémov pre </w:t>
      </w:r>
      <w:del w:id="15" w:author="Autor">
        <w:r w:rsidDel="00286980">
          <w:rPr>
            <w:rFonts w:ascii="Calibri" w:eastAsia="Calibri" w:hAnsi="Calibri" w:cs="Calibri"/>
            <w:sz w:val="22"/>
            <w:szCs w:val="22"/>
            <w:lang w:eastAsia="en-US"/>
          </w:rPr>
          <w:delText>P</w:delText>
        </w:r>
        <w:r w:rsidRPr="00270ABD" w:rsidDel="00286980">
          <w:rPr>
            <w:rFonts w:ascii="Calibri" w:eastAsia="Calibri" w:hAnsi="Calibri" w:cs="Calibri"/>
            <w:sz w:val="22"/>
            <w:szCs w:val="22"/>
            <w:lang w:eastAsia="en-US"/>
          </w:rPr>
          <w:delText>revádzkovateľa základnej služby</w:delText>
        </w:r>
      </w:del>
      <w:ins w:id="16"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uzatvoriť zmluvu o zabezpečení plnenia bezpečnostných opatrení a notifikačných povinností podľa tohto zákona počas celej doby platnosti </w:t>
      </w:r>
      <w:r>
        <w:rPr>
          <w:rFonts w:ascii="Calibri" w:eastAsia="Calibri" w:hAnsi="Calibri" w:cs="Calibri"/>
          <w:sz w:val="22"/>
          <w:szCs w:val="22"/>
          <w:lang w:eastAsia="en-US"/>
        </w:rPr>
        <w:t>hlavnej zmluvy</w:t>
      </w:r>
      <w:r w:rsidRPr="00270ABD">
        <w:rPr>
          <w:rFonts w:ascii="Calibri" w:eastAsia="Calibri" w:hAnsi="Calibri" w:cs="Calibri"/>
          <w:sz w:val="22"/>
          <w:szCs w:val="22"/>
          <w:lang w:eastAsia="en-US"/>
        </w:rPr>
        <w:t>.</w:t>
      </w:r>
    </w:p>
    <w:p w:rsidR="00BF1F33" w:rsidRPr="00270ABD" w:rsidRDefault="00BF1F33" w:rsidP="00BF1F33">
      <w:pPr>
        <w:pStyle w:val="l17"/>
        <w:ind w:left="426" w:hanging="426"/>
        <w:rPr>
          <w:rFonts w:ascii="Calibri" w:eastAsia="Calibri" w:hAnsi="Calibri" w:cs="Calibri"/>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sz w:val="22"/>
          <w:szCs w:val="22"/>
          <w:lang w:eastAsia="en-US"/>
        </w:rPr>
      </w:pPr>
      <w:r w:rsidRPr="00270ABD">
        <w:rPr>
          <w:rFonts w:ascii="Calibri" w:eastAsia="Calibri" w:hAnsi="Calibri" w:cs="Calibri"/>
          <w:b/>
          <w:bCs/>
          <w:sz w:val="22"/>
          <w:szCs w:val="22"/>
          <w:lang w:eastAsia="en-US"/>
        </w:rPr>
        <w:t>Článok II.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ZÁKLADNÉ POJMY</w:t>
      </w:r>
    </w:p>
    <w:p w:rsidR="00BF1F33" w:rsidRPr="00270ABD" w:rsidRDefault="00BF1F33" w:rsidP="00BF1F33">
      <w:pPr>
        <w:rPr>
          <w:rFonts w:ascii="Calibri" w:hAnsi="Calibri" w:cs="Calibri"/>
          <w:sz w:val="22"/>
          <w:szCs w:val="22"/>
          <w:shd w:val="clear" w:color="auto" w:fill="FFFFFF"/>
        </w:rPr>
      </w:pPr>
    </w:p>
    <w:p w:rsidR="00BF1F33" w:rsidRPr="00270ABD" w:rsidRDefault="00BF1F33" w:rsidP="00BF1F33">
      <w:pPr>
        <w:numPr>
          <w:ilvl w:val="0"/>
          <w:numId w:val="24"/>
        </w:numPr>
        <w:spacing w:after="120"/>
        <w:ind w:left="426" w:hanging="426"/>
        <w:rPr>
          <w:rFonts w:ascii="Calibri" w:hAnsi="Calibri" w:cs="Calibri"/>
          <w:sz w:val="22"/>
          <w:szCs w:val="22"/>
          <w:shd w:val="clear" w:color="auto" w:fill="FFFFFF"/>
        </w:rPr>
      </w:pPr>
      <w:r w:rsidRPr="00270ABD">
        <w:rPr>
          <w:rFonts w:ascii="Calibri" w:hAnsi="Calibri" w:cs="Calibri"/>
          <w:sz w:val="22"/>
          <w:szCs w:val="22"/>
          <w:shd w:val="clear" w:color="auto" w:fill="FFFFFF"/>
        </w:rPr>
        <w:t>Na účely tejto Zmluvy KB sa rozumie:</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lang w:eastAsia="sk-SK"/>
        </w:rPr>
      </w:pPr>
      <w:r w:rsidRPr="00270ABD">
        <w:rPr>
          <w:rFonts w:ascii="Calibri" w:hAnsi="Calibri" w:cs="Calibri"/>
          <w:sz w:val="22"/>
          <w:szCs w:val="22"/>
        </w:rPr>
        <w:t>sieťou a informačným systémom elektronická komunikačná sieť, informačný systém, každé zariadenie a komunikačný systém alebo údaje, ktoré sú v nich vytvárané, ukladané, spracúvané, získavané alebo prenášané prostredníctvom elektronickej komunikačnej siete alebo informačného systému, na účely prevádzkovania, používania, ochrany a udržiavania týchto sietí a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kybernetickým priestorom globálny</w:t>
      </w:r>
      <w:r>
        <w:rPr>
          <w:rFonts w:ascii="Calibri" w:hAnsi="Calibri" w:cs="Calibri"/>
          <w:sz w:val="22"/>
          <w:szCs w:val="22"/>
        </w:rPr>
        <w:t>,</w:t>
      </w:r>
      <w:r w:rsidRPr="00270ABD">
        <w:rPr>
          <w:rFonts w:ascii="Calibri" w:hAnsi="Calibri" w:cs="Calibri"/>
          <w:sz w:val="22"/>
          <w:szCs w:val="22"/>
        </w:rPr>
        <w:t xml:space="preserve"> dynamický otvorený systém sietí a informačných systémov, ktorý tvoria aktivované prvky kybernetického priestoru, osoby vykonávajúce aktivity v tomto systéme a vzťahy a interakcie medzi nimi,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kontinuitou strategická a taktická schopnosť organizácie plánovať a reagovať na udalosti </w:t>
      </w:r>
      <w:r w:rsidRPr="00270ABD">
        <w:rPr>
          <w:rFonts w:ascii="Calibri" w:hAnsi="Calibri" w:cs="Calibri"/>
          <w:sz w:val="22"/>
          <w:szCs w:val="22"/>
        </w:rPr>
        <w:br/>
        <w:t>a incidenty s cieľom pokračovať vo výkone činností na prijateľnej, vopred stanovenej úrovni,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dôvernosťou záruka, že údaj alebo informácia nie je prezradená neoprávneným subjektom alebo procesom,</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dostupnosťou záruka, že údaj alebo informácia je pre používateľa, informačný systém, sieť alebo zariadenie prístupné vo chvíli, keď je údaj a informácia potrebná a požadovaná,</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integritou záruka, že bezchybnosť, úplnosť alebo správnosť informácie neboli narušené,</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kybernetickou bezpečnosťou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rizikom miera kybernetického ohrozenia vyjadrená pravdepodobnosťou vzniku nežiaduceho javu a jeho dôsledkami,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hrozbou každá primerane rozpoznateľná okolnosť alebo udalosť proti sieťam </w:t>
      </w:r>
      <w:r w:rsidRPr="00270ABD">
        <w:rPr>
          <w:rFonts w:ascii="Calibri" w:hAnsi="Calibri" w:cs="Calibri"/>
          <w:sz w:val="22"/>
          <w:szCs w:val="22"/>
        </w:rPr>
        <w:br/>
        <w:t>a informačným systémom, ktorá môže mať nepriaznivý vplyv na kybernetickú bezpečnosť,</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rPr>
      </w:pPr>
      <w:r w:rsidRPr="00270ABD">
        <w:rPr>
          <w:rFonts w:ascii="Calibri" w:hAnsi="Calibri" w:cs="Calibri"/>
          <w:sz w:val="22"/>
          <w:szCs w:val="22"/>
        </w:rPr>
        <w:t>kybernetickým bezpečnostným incidentom akákoľvek udalosť, ktorá má z dôvodu narušenia bezpečnosti siete a informačného systému, alebo porušenia bezpečnostnej politiky alebo záväznej metodiky negatívny vplyv na kybernetickú bezpečnosť alebo ktorej následkom je</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left="1418" w:hanging="284"/>
        <w:contextualSpacing w:val="0"/>
        <w:jc w:val="both"/>
        <w:rPr>
          <w:rFonts w:ascii="Calibri" w:hAnsi="Calibri" w:cs="Calibri"/>
          <w:sz w:val="22"/>
          <w:szCs w:val="22"/>
        </w:rPr>
      </w:pPr>
      <w:r w:rsidRPr="00270ABD">
        <w:rPr>
          <w:rFonts w:ascii="Calibri" w:hAnsi="Calibri" w:cs="Calibri"/>
          <w:sz w:val="22"/>
          <w:szCs w:val="22"/>
        </w:rPr>
        <w:t>strata dôvernosti údajov, zničenie údajov alebo narušenie integrity systému,</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obmedzenie alebo odmietnutie dostupnosti základnej služby alebo digitálnej služby,</w:t>
      </w:r>
    </w:p>
    <w:p w:rsidR="00BF1F33" w:rsidRPr="00270ABD" w:rsidRDefault="00BF1F33" w:rsidP="00BF1F33">
      <w:pPr>
        <w:pStyle w:val="Odsekzoznamu"/>
        <w:numPr>
          <w:ilvl w:val="0"/>
          <w:numId w:val="13"/>
        </w:numPr>
        <w:spacing w:after="120"/>
        <w:ind w:hanging="306"/>
        <w:contextualSpacing w:val="0"/>
        <w:jc w:val="both"/>
        <w:rPr>
          <w:rStyle w:val="apple-converted-space"/>
          <w:rFonts w:ascii="Calibri" w:hAnsi="Calibri" w:cs="Calibri"/>
          <w:sz w:val="22"/>
          <w:szCs w:val="22"/>
        </w:rPr>
      </w:pPr>
      <w:r w:rsidRPr="00270ABD">
        <w:rPr>
          <w:rFonts w:ascii="Calibri" w:hAnsi="Calibri" w:cs="Calibri"/>
          <w:sz w:val="22"/>
          <w:szCs w:val="22"/>
        </w:rPr>
        <w:t>vysoká pravdepodobnosť kompromitácie činností základnej služby alebo digitálnej služby alebo</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ohrozenie bezpečnosti informácií,</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základnou službou služba, ktorá je zaradená v zozname základných služieb a</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lastRenderedPageBreak/>
        <w:t xml:space="preserve">závisí od sietí a informačných systémov a je činnosťou aspoň v jednom sektore alebo podsektore podľa prílohy č. 1 </w:t>
      </w:r>
      <w:proofErr w:type="spellStart"/>
      <w:r w:rsidRPr="00270ABD">
        <w:rPr>
          <w:rFonts w:ascii="Calibri" w:hAnsi="Calibri" w:cs="Calibri"/>
          <w:sz w:val="22"/>
          <w:szCs w:val="22"/>
        </w:rPr>
        <w:t>ZoKB</w:t>
      </w:r>
      <w:proofErr w:type="spellEnd"/>
      <w:r w:rsidRPr="00270ABD">
        <w:rPr>
          <w:rFonts w:ascii="Calibri" w:hAnsi="Calibri" w:cs="Calibri"/>
          <w:sz w:val="22"/>
          <w:szCs w:val="22"/>
        </w:rPr>
        <w:t>,</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je informačným systémom verejnej správy, alebo </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 xml:space="preserve">je prvkom kritickej infraštruktúry,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prevádzkovateľom základnej služby orgán verejnej moci alebo osoba, ktorá prevádzkuje aspoň jednu službu podľa písmena k)</w:t>
      </w:r>
      <w:r>
        <w:rPr>
          <w:rFonts w:ascii="Calibri" w:hAnsi="Calibri" w:cs="Calibri"/>
          <w:sz w:val="22"/>
          <w:szCs w:val="22"/>
        </w:rPr>
        <w:t xml:space="preserve"> tohto bodu Zmluvy KB</w:t>
      </w:r>
      <w:r w:rsidRPr="00270ABD">
        <w:rPr>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digitálnou službou služba, ktorej druh je uvedený</w:t>
      </w:r>
      <w:r w:rsidRPr="00270ABD">
        <w:rPr>
          <w:rStyle w:val="apple-converted-space"/>
          <w:rFonts w:ascii="Calibri" w:hAnsi="Calibri" w:cs="Calibri"/>
          <w:sz w:val="22"/>
          <w:szCs w:val="22"/>
        </w:rPr>
        <w:t> </w:t>
      </w:r>
      <w:r w:rsidRPr="00270ABD">
        <w:rPr>
          <w:rFonts w:ascii="Calibri" w:hAnsi="Calibri" w:cs="Calibri"/>
          <w:bCs/>
          <w:sz w:val="22"/>
          <w:szCs w:val="22"/>
        </w:rPr>
        <w:t>prílohe č. 2</w:t>
      </w:r>
      <w:r w:rsidRPr="00270ABD">
        <w:rPr>
          <w:rFonts w:ascii="Calibri" w:hAnsi="Calibri" w:cs="Calibri"/>
          <w:sz w:val="22"/>
          <w:szCs w:val="22"/>
        </w:rPr>
        <w:t xml:space="preserv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Pr="00296F8E"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96F8E">
        <w:rPr>
          <w:rFonts w:ascii="Calibri" w:hAnsi="Calibri" w:cs="Calibri"/>
          <w:sz w:val="22"/>
          <w:szCs w:val="22"/>
        </w:rPr>
        <w:t>manažér informačnej a kybernetickej bezpečnosti (ďalej len „</w:t>
      </w:r>
      <w:r w:rsidRPr="00E20FFA">
        <w:rPr>
          <w:rFonts w:ascii="Calibri" w:hAnsi="Calibri" w:cs="Calibri"/>
          <w:b/>
          <w:sz w:val="22"/>
          <w:szCs w:val="22"/>
        </w:rPr>
        <w:t>MIKB</w:t>
      </w:r>
      <w:r w:rsidRPr="00296F8E">
        <w:rPr>
          <w:rFonts w:ascii="Calibri" w:hAnsi="Calibri" w:cs="Calibri"/>
          <w:sz w:val="22"/>
          <w:szCs w:val="22"/>
        </w:rPr>
        <w:t xml:space="preserve">“) je osoba poverená riadením informačnej a kybernetickej bezpečnosti, ktorá má právomoci a povinnosti definované v Politike informačnej a kybernetickej bezpečnosti a ďalších smerniciach </w:t>
      </w:r>
      <w:del w:id="17" w:author="Autor">
        <w:r w:rsidRPr="00296F8E" w:rsidDel="00286980">
          <w:rPr>
            <w:rFonts w:ascii="Calibri" w:hAnsi="Calibri" w:cs="Calibri"/>
            <w:sz w:val="22"/>
            <w:szCs w:val="22"/>
          </w:rPr>
          <w:delText>Prevádzkovateľa základnej služby</w:delText>
        </w:r>
      </w:del>
      <w:ins w:id="18" w:author="Autor">
        <w:r w:rsidR="00286980">
          <w:rPr>
            <w:rFonts w:ascii="Calibri" w:hAnsi="Calibri" w:cs="Calibri"/>
            <w:sz w:val="22"/>
            <w:szCs w:val="22"/>
          </w:rPr>
          <w:t>Objednávateľa</w:t>
        </w:r>
      </w:ins>
      <w:r w:rsidRPr="00296F8E">
        <w:rPr>
          <w:rFonts w:ascii="Calibri" w:hAnsi="Calibri" w:cs="Calibri"/>
          <w:sz w:val="22"/>
          <w:szCs w:val="22"/>
        </w:rPr>
        <w:t>. Ide najmä o kontrolné činnosti, riešenie kybernetických bezpečnostných incidentov, riadenie implementácie bezpečnostných opatrení, konzultačné a metodické činnosti pre oblasť informačnej a kybernetickej bezpečnosti a ďalšie,</w:t>
      </w:r>
    </w:p>
    <w:p w:rsidR="00BF1F33" w:rsidRPr="00270ABD" w:rsidRDefault="00BF1F33" w:rsidP="00BF1F33">
      <w:pPr>
        <w:pStyle w:val="Odsekzoznamu"/>
        <w:numPr>
          <w:ilvl w:val="0"/>
          <w:numId w:val="1"/>
        </w:numPr>
        <w:spacing w:after="120"/>
        <w:ind w:left="709" w:hanging="283"/>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riešením kybernetického bezpečnostného incidentu všetky postupy súvisiace </w:t>
      </w:r>
      <w:r w:rsidRPr="00270ABD">
        <w:rPr>
          <w:rFonts w:ascii="Calibri" w:eastAsia="Calibri" w:hAnsi="Calibri" w:cs="Calibri"/>
          <w:sz w:val="22"/>
          <w:szCs w:val="22"/>
          <w:lang w:eastAsia="en-US"/>
        </w:rPr>
        <w:br/>
        <w:t>s oznamovaním, odhaľovaním, analýzou a reakciou na kybernetický bezpečnostný incident a s obmedzením jeho následkov.</w:t>
      </w:r>
    </w:p>
    <w:p w:rsidR="00BF1F33" w:rsidRPr="00270ABD" w:rsidRDefault="00BF1F33" w:rsidP="00BF1F33">
      <w:pPr>
        <w:pStyle w:val="l17"/>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Článok III.</w:t>
      </w: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PREDMET ZMLUVY</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zmysle § 19 ods. 2 </w:t>
      </w:r>
      <w:proofErr w:type="spellStart"/>
      <w:r w:rsidRPr="00270ABD">
        <w:rPr>
          <w:rFonts w:ascii="Calibri" w:hAnsi="Calibri" w:cs="Calibri"/>
          <w:sz w:val="22"/>
          <w:szCs w:val="22"/>
        </w:rPr>
        <w:t>ZoKB</w:t>
      </w:r>
      <w:proofErr w:type="spellEnd"/>
      <w:r w:rsidRPr="00270ABD">
        <w:rPr>
          <w:rFonts w:ascii="Calibri" w:eastAsia="Calibri" w:hAnsi="Calibri" w:cs="Calibri"/>
          <w:sz w:val="22"/>
          <w:szCs w:val="22"/>
          <w:lang w:eastAsia="en-US"/>
        </w:rPr>
        <w:t xml:space="preserve"> a s </w:t>
      </w:r>
      <w:r w:rsidRPr="006F7DAE">
        <w:rPr>
          <w:rFonts w:ascii="Calibri" w:eastAsia="Calibri" w:hAnsi="Calibri" w:cs="Calibri"/>
          <w:sz w:val="22"/>
          <w:szCs w:val="22"/>
          <w:lang w:eastAsia="en-US"/>
        </w:rPr>
        <w:t>ohľadom na </w:t>
      </w:r>
      <w:r w:rsidRPr="007B0BF0">
        <w:rPr>
          <w:rFonts w:ascii="Calibri" w:eastAsia="Calibri" w:hAnsi="Calibri" w:cs="Calibri"/>
          <w:sz w:val="22"/>
          <w:szCs w:val="22"/>
          <w:lang w:eastAsia="en-US"/>
        </w:rPr>
        <w:t>hlavnú zmluvu</w:t>
      </w:r>
      <w:r w:rsidRPr="006F7DAE">
        <w:rPr>
          <w:rFonts w:ascii="Calibri" w:eastAsia="Calibri" w:hAnsi="Calibri" w:cs="Calibri"/>
          <w:sz w:val="22"/>
          <w:szCs w:val="22"/>
          <w:lang w:eastAsia="en-US"/>
        </w:rPr>
        <w:t>, je predmetom</w:t>
      </w:r>
      <w:r w:rsidRPr="00270ABD">
        <w:rPr>
          <w:rFonts w:ascii="Calibri" w:eastAsia="Calibri" w:hAnsi="Calibri" w:cs="Calibri"/>
          <w:sz w:val="22"/>
          <w:szCs w:val="22"/>
          <w:lang w:eastAsia="en-US"/>
        </w:rPr>
        <w:t xml:space="preserve"> tejto Zmluvy KB úprava práv a povinností zmluvných strán pri zabezpečení plnenia bezpečnostných opatrení a notifikačných povinností počas celej doby platnosti</w:t>
      </w:r>
      <w:r>
        <w:rPr>
          <w:rFonts w:ascii="Calibri" w:eastAsia="Calibri" w:hAnsi="Calibri" w:cs="Calibri"/>
          <w:sz w:val="22"/>
          <w:szCs w:val="22"/>
          <w:lang w:eastAsia="en-US"/>
        </w:rPr>
        <w:t xml:space="preserve"> hlavnej</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zmluvy.</w:t>
      </w:r>
    </w:p>
    <w:p w:rsidR="00BF1F33" w:rsidRPr="00E20FFA" w:rsidRDefault="00BF1F33" w:rsidP="00BF1F33">
      <w:pPr>
        <w:pStyle w:val="l17"/>
        <w:numPr>
          <w:ilvl w:val="0"/>
          <w:numId w:val="2"/>
        </w:numPr>
        <w:spacing w:after="120"/>
        <w:ind w:left="425" w:hanging="425"/>
        <w:rPr>
          <w:rFonts w:ascii="Calibri" w:eastAsia="Calibri" w:hAnsi="Calibri" w:cs="Calibri"/>
          <w:sz w:val="22"/>
          <w:szCs w:val="22"/>
          <w:lang w:eastAsia="en-US"/>
        </w:rPr>
      </w:pPr>
      <w:r w:rsidRPr="005A74F4">
        <w:rPr>
          <w:rFonts w:ascii="Calibri" w:hAnsi="Calibri" w:cs="Calibri"/>
          <w:sz w:val="22"/>
          <w:szCs w:val="22"/>
        </w:rPr>
        <w:t xml:space="preserve">Prevádzkovateľ základnej služby je povinný v zmysle § 19 ods. 2 </w:t>
      </w:r>
      <w:proofErr w:type="spellStart"/>
      <w:r w:rsidRPr="005A74F4">
        <w:rPr>
          <w:rFonts w:ascii="Calibri" w:hAnsi="Calibri" w:cs="Calibri"/>
          <w:sz w:val="22"/>
          <w:szCs w:val="22"/>
        </w:rPr>
        <w:t>ZoKB</w:t>
      </w:r>
      <w:proofErr w:type="spellEnd"/>
      <w:r w:rsidRPr="005A74F4">
        <w:rPr>
          <w:rFonts w:ascii="Calibri" w:hAnsi="Calibri" w:cs="Calibri"/>
          <w:sz w:val="22"/>
          <w:szCs w:val="22"/>
        </w:rPr>
        <w:t xml:space="preserve"> uzatvoriť s </w:t>
      </w:r>
      <w:r>
        <w:rPr>
          <w:rFonts w:ascii="Calibri" w:hAnsi="Calibri" w:cs="Calibri"/>
          <w:sz w:val="22"/>
          <w:szCs w:val="22"/>
        </w:rPr>
        <w:t>Poskytovateľom/Zhotoviteľom</w:t>
      </w:r>
      <w:r w:rsidRPr="005A74F4">
        <w:rPr>
          <w:rFonts w:ascii="Calibri" w:hAnsi="Calibri" w:cs="Calibri"/>
          <w:sz w:val="22"/>
          <w:szCs w:val="22"/>
        </w:rPr>
        <w:t xml:space="preserve"> zmluvu o zabezpečení plnenia bezpečnostných opatrení a notifikačných povinností. Obsah </w:t>
      </w:r>
      <w:r>
        <w:rPr>
          <w:rFonts w:ascii="Calibri" w:hAnsi="Calibri" w:cs="Calibri"/>
          <w:sz w:val="22"/>
          <w:szCs w:val="22"/>
        </w:rPr>
        <w:t>z</w:t>
      </w:r>
      <w:r w:rsidRPr="005A74F4">
        <w:rPr>
          <w:rFonts w:ascii="Calibri" w:hAnsi="Calibri" w:cs="Calibri"/>
          <w:sz w:val="22"/>
          <w:szCs w:val="22"/>
        </w:rPr>
        <w:t>mluvy o zabezpečení plnenia bezpečnostných opatrení a notifikačných povinností</w:t>
      </w:r>
      <w:r w:rsidRPr="005A74F4" w:rsidDel="009A603A">
        <w:rPr>
          <w:rFonts w:ascii="Calibri" w:hAnsi="Calibri" w:cs="Calibri"/>
          <w:sz w:val="22"/>
          <w:szCs w:val="22"/>
        </w:rPr>
        <w:t xml:space="preserve"> </w:t>
      </w:r>
      <w:r>
        <w:rPr>
          <w:rFonts w:ascii="Calibri" w:hAnsi="Calibri" w:cs="Calibri"/>
          <w:sz w:val="22"/>
          <w:szCs w:val="22"/>
        </w:rPr>
        <w:t xml:space="preserve">definuje a </w:t>
      </w:r>
      <w:r w:rsidRPr="005A74F4">
        <w:rPr>
          <w:rFonts w:ascii="Calibri" w:hAnsi="Calibri" w:cs="Calibri"/>
          <w:sz w:val="22"/>
          <w:szCs w:val="22"/>
        </w:rPr>
        <w:t xml:space="preserve">ustanovuje § </w:t>
      </w:r>
      <w:r>
        <w:rPr>
          <w:rFonts w:ascii="Calibri" w:hAnsi="Calibri" w:cs="Calibri"/>
          <w:sz w:val="22"/>
          <w:szCs w:val="22"/>
        </w:rPr>
        <w:t>9</w:t>
      </w:r>
      <w:r w:rsidRPr="005A74F4">
        <w:rPr>
          <w:rFonts w:ascii="Calibri" w:hAnsi="Calibri" w:cs="Calibri"/>
          <w:sz w:val="22"/>
          <w:szCs w:val="22"/>
        </w:rPr>
        <w:t xml:space="preserve"> ods. </w:t>
      </w:r>
      <w:r w:rsidRPr="008478D9">
        <w:rPr>
          <w:rFonts w:ascii="Calibri" w:hAnsi="Calibri" w:cs="Calibri"/>
          <w:sz w:val="22"/>
          <w:szCs w:val="22"/>
        </w:rPr>
        <w:t xml:space="preserve">2 </w:t>
      </w:r>
      <w:r w:rsidRPr="000B315E">
        <w:rPr>
          <w:rFonts w:ascii="Calibri" w:hAnsi="Calibri" w:cs="Calibri"/>
          <w:sz w:val="22"/>
          <w:szCs w:val="22"/>
        </w:rPr>
        <w:t>Vyhlášky</w:t>
      </w:r>
      <w:r w:rsidRPr="00E20FFA">
        <w:rPr>
          <w:rFonts w:ascii="Calibri" w:hAnsi="Calibri" w:cs="Calibri"/>
          <w:sz w:val="22"/>
          <w:szCs w:val="22"/>
        </w:rPr>
        <w:t xml:space="preserve"> č. </w:t>
      </w:r>
      <w:r w:rsidRPr="000B315E">
        <w:rPr>
          <w:rFonts w:ascii="Calibri" w:hAnsi="Calibri" w:cs="Calibri"/>
          <w:sz w:val="22"/>
          <w:szCs w:val="22"/>
        </w:rPr>
        <w:t xml:space="preserve">362/2018 </w:t>
      </w:r>
      <w:proofErr w:type="spellStart"/>
      <w:r w:rsidRPr="000B315E">
        <w:rPr>
          <w:rFonts w:ascii="Calibri" w:hAnsi="Calibri" w:cs="Calibri"/>
          <w:sz w:val="22"/>
          <w:szCs w:val="22"/>
        </w:rPr>
        <w:t>Z.z</w:t>
      </w:r>
      <w:proofErr w:type="spellEnd"/>
      <w:r w:rsidRPr="000B315E">
        <w:rPr>
          <w:rFonts w:ascii="Calibri" w:hAnsi="Calibri" w:cs="Calibri"/>
          <w:sz w:val="22"/>
          <w:szCs w:val="22"/>
        </w:rPr>
        <w:t>. Národného</w:t>
      </w:r>
      <w:r w:rsidRPr="005A74F4">
        <w:rPr>
          <w:rFonts w:ascii="Calibri" w:hAnsi="Calibri" w:cs="Calibri"/>
          <w:sz w:val="22"/>
          <w:szCs w:val="22"/>
        </w:rPr>
        <w:t xml:space="preserve"> bezpečnostného úradu, ktorou sa ustanovuje obsah bezpečnostných opatrení, obsah a štruktúra bezpečnostnej dokumentácie a rozsah všeobecných bezpečnostných opatrení (ďalej aj „</w:t>
      </w:r>
      <w:r w:rsidRPr="00E20FFA">
        <w:rPr>
          <w:rFonts w:ascii="Calibri" w:hAnsi="Calibri" w:cs="Calibri"/>
          <w:b/>
          <w:sz w:val="22"/>
          <w:szCs w:val="22"/>
        </w:rPr>
        <w:t>Vyhláška NBÚ</w:t>
      </w:r>
      <w:r w:rsidRPr="005A74F4">
        <w:rPr>
          <w:rFonts w:ascii="Calibri" w:hAnsi="Calibri" w:cs="Calibri"/>
          <w:sz w:val="22"/>
          <w:szCs w:val="22"/>
        </w:rPr>
        <w:t>“).</w:t>
      </w: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 xml:space="preserve">V rámci tejto Zmluvy KB je potrebné stanoviť základné úlohy a princípy spolupráce zmluvných strán s cieľom zabezpečiť kybernetickú bezpečnosť sietí a informačných systémov </w:t>
      </w:r>
      <w:del w:id="19" w:author="Autor">
        <w:r w:rsidRPr="002203CD" w:rsidDel="00286980">
          <w:rPr>
            <w:rFonts w:ascii="Calibri" w:eastAsia="Calibri" w:hAnsi="Calibri" w:cs="Calibri"/>
            <w:sz w:val="22"/>
            <w:szCs w:val="22"/>
            <w:lang w:eastAsia="en-US"/>
          </w:rPr>
          <w:delText>Prevádzkovateľa základnej služby</w:delText>
        </w:r>
      </w:del>
      <w:ins w:id="20" w:author="Autor">
        <w:r w:rsidR="00286980">
          <w:rPr>
            <w:rFonts w:ascii="Calibri" w:eastAsia="Calibri" w:hAnsi="Calibri" w:cs="Calibri"/>
            <w:sz w:val="22"/>
            <w:szCs w:val="22"/>
            <w:lang w:eastAsia="en-US"/>
          </w:rPr>
          <w:t>Objednávateľa</w:t>
        </w:r>
      </w:ins>
      <w:r w:rsidRPr="002203CD">
        <w:rPr>
          <w:rFonts w:ascii="Calibri" w:eastAsia="Calibri" w:hAnsi="Calibri" w:cs="Calibri"/>
          <w:sz w:val="22"/>
          <w:szCs w:val="22"/>
          <w:lang w:eastAsia="en-US"/>
        </w:rPr>
        <w:t xml:space="preserve"> počas ich životného cyklu, predchádzať kybernetickým bezpečnostným incidentom, ktoré by sa mohli dotknúť sietí a informačných systémov </w:t>
      </w:r>
      <w:del w:id="21" w:author="Autor">
        <w:r w:rsidRPr="002203CD" w:rsidDel="00286980">
          <w:rPr>
            <w:rFonts w:ascii="Calibri" w:eastAsia="Calibri" w:hAnsi="Calibri" w:cs="Calibri"/>
            <w:sz w:val="22"/>
            <w:szCs w:val="22"/>
            <w:lang w:eastAsia="en-US"/>
          </w:rPr>
          <w:delText>Prevádzkovateľa základnej služby</w:delText>
        </w:r>
      </w:del>
      <w:ins w:id="22" w:author="Autor">
        <w:r w:rsidR="00286980">
          <w:rPr>
            <w:rFonts w:ascii="Calibri" w:eastAsia="Calibri" w:hAnsi="Calibri" w:cs="Calibri"/>
            <w:sz w:val="22"/>
            <w:szCs w:val="22"/>
            <w:lang w:eastAsia="en-US"/>
          </w:rPr>
          <w:t>Objednávateľa</w:t>
        </w:r>
      </w:ins>
      <w:r w:rsidRPr="002203CD">
        <w:rPr>
          <w:rFonts w:ascii="Calibri" w:eastAsia="Calibri" w:hAnsi="Calibri" w:cs="Calibri"/>
          <w:sz w:val="22"/>
          <w:szCs w:val="22"/>
          <w:lang w:eastAsia="en-US"/>
        </w:rPr>
        <w:t xml:space="preserve"> a minimalizovať vplyv kybernetických bezpečnostných incidentov na kontinuitu prevádzkovania základnej služby zo strany </w:t>
      </w:r>
      <w:del w:id="23" w:author="Autor">
        <w:r w:rsidRPr="002203CD" w:rsidDel="00286980">
          <w:rPr>
            <w:rFonts w:ascii="Calibri" w:eastAsia="Calibri" w:hAnsi="Calibri" w:cs="Calibri"/>
            <w:sz w:val="22"/>
            <w:szCs w:val="22"/>
            <w:lang w:eastAsia="en-US"/>
          </w:rPr>
          <w:delText>Prevádzkovateľa základnej služby</w:delText>
        </w:r>
      </w:del>
      <w:ins w:id="24" w:author="Autor">
        <w:r w:rsidR="00286980">
          <w:rPr>
            <w:rFonts w:ascii="Calibri" w:eastAsia="Calibri" w:hAnsi="Calibri" w:cs="Calibri"/>
            <w:sz w:val="22"/>
            <w:szCs w:val="22"/>
            <w:lang w:eastAsia="en-US"/>
          </w:rPr>
          <w:t>Objednávateľa</w:t>
        </w:r>
      </w:ins>
      <w:r w:rsidRPr="002203CD">
        <w:rPr>
          <w:rFonts w:ascii="Calibri" w:eastAsia="Calibri" w:hAnsi="Calibri" w:cs="Calibri"/>
          <w:sz w:val="22"/>
          <w:szCs w:val="22"/>
          <w:lang w:eastAsia="en-US"/>
        </w:rPr>
        <w:t xml:space="preserve"> (ďalej len „</w:t>
      </w:r>
      <w:r w:rsidRPr="00E20FFA">
        <w:rPr>
          <w:rFonts w:ascii="Calibri" w:eastAsia="Calibri" w:hAnsi="Calibri" w:cs="Calibri"/>
          <w:b/>
          <w:sz w:val="22"/>
          <w:szCs w:val="22"/>
          <w:lang w:eastAsia="en-US"/>
        </w:rPr>
        <w:t>ciele</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a to aj v spolupráci s </w:t>
      </w:r>
      <w:r>
        <w:rPr>
          <w:rFonts w:ascii="Calibri" w:eastAsia="Calibri" w:hAnsi="Calibri" w:cs="Calibri"/>
          <w:sz w:val="22"/>
          <w:szCs w:val="22"/>
          <w:lang w:eastAsia="en-US"/>
        </w:rPr>
        <w:t>Poskytovateľom/Zhotoviteľom</w:t>
      </w:r>
      <w:r w:rsidRPr="002203CD">
        <w:rPr>
          <w:rFonts w:ascii="Calibri" w:eastAsia="Calibri" w:hAnsi="Calibri" w:cs="Calibri"/>
          <w:sz w:val="22"/>
          <w:szCs w:val="22"/>
          <w:lang w:eastAsia="en-US"/>
        </w:rPr>
        <w:t>.</w:t>
      </w:r>
    </w:p>
    <w:p w:rsidR="00BF1F33" w:rsidRPr="002203CD"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2203CD">
        <w:rPr>
          <w:rFonts w:ascii="Calibri" w:eastAsia="Calibri" w:hAnsi="Calibri" w:cs="Calibri"/>
          <w:sz w:val="22"/>
          <w:szCs w:val="22"/>
          <w:lang w:eastAsia="en-US"/>
        </w:rPr>
        <w:t xml:space="preserve">pri riešení incidentov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1 tejto Zmluvy KB a implementácií reaktívnych opatrení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2 tejto </w:t>
      </w:r>
      <w:r>
        <w:rPr>
          <w:rFonts w:ascii="Calibri" w:eastAsia="Calibri" w:hAnsi="Calibri" w:cs="Calibri"/>
          <w:sz w:val="22"/>
          <w:szCs w:val="22"/>
          <w:lang w:eastAsia="en-US"/>
        </w:rPr>
        <w:t>Z</w:t>
      </w:r>
      <w:r w:rsidRPr="002203CD">
        <w:rPr>
          <w:rFonts w:ascii="Calibri" w:eastAsia="Calibri" w:hAnsi="Calibri" w:cs="Calibri"/>
          <w:sz w:val="22"/>
          <w:szCs w:val="22"/>
          <w:lang w:eastAsia="en-US"/>
        </w:rPr>
        <w:t xml:space="preserve">mluvy </w:t>
      </w:r>
      <w:r>
        <w:rPr>
          <w:rFonts w:ascii="Calibri" w:eastAsia="Calibri" w:hAnsi="Calibri" w:cs="Calibri"/>
          <w:sz w:val="22"/>
          <w:szCs w:val="22"/>
          <w:lang w:eastAsia="en-US"/>
        </w:rPr>
        <w:t xml:space="preserve">KB </w:t>
      </w:r>
      <w:r w:rsidRPr="002203CD">
        <w:rPr>
          <w:rFonts w:ascii="Calibri" w:eastAsia="Calibri" w:hAnsi="Calibri" w:cs="Calibri"/>
          <w:sz w:val="22"/>
          <w:szCs w:val="22"/>
          <w:lang w:eastAsia="en-US"/>
        </w:rPr>
        <w:t>a ochranných opatrení podľa článku VI</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6 tejto Zmluvy KB budú postupovať podľa usmernení vládnej jednotky pre riešenie počítačových incidentov, so zreteľom na oznámenia a varovania špecifikované na web stránkach www.csirt.gov.sk,</w:t>
      </w:r>
      <w:r w:rsidRPr="00743661">
        <w:t xml:space="preserve"> </w:t>
      </w:r>
      <w:r w:rsidRPr="002203CD">
        <w:rPr>
          <w:rFonts w:ascii="Calibri" w:eastAsia="Calibri" w:hAnsi="Calibri" w:cs="Calibri"/>
          <w:sz w:val="22"/>
          <w:szCs w:val="22"/>
          <w:lang w:eastAsia="en-US"/>
        </w:rPr>
        <w:t>www.nbu.gov.sk,</w:t>
      </w:r>
      <w:r w:rsidRPr="00743661">
        <w:t xml:space="preserve"> </w:t>
      </w:r>
      <w:r w:rsidRPr="002203CD">
        <w:rPr>
          <w:rFonts w:ascii="Calibri" w:eastAsia="Calibri" w:hAnsi="Calibri" w:cs="Calibri"/>
          <w:sz w:val="22"/>
          <w:szCs w:val="22"/>
          <w:lang w:eastAsia="en-US"/>
        </w:rPr>
        <w:t>www.sk-cert.sk.</w:t>
      </w:r>
    </w:p>
    <w:p w:rsidR="00BF1F33" w:rsidRPr="00270ABD" w:rsidRDefault="00BF1F33" w:rsidP="00BF1F33">
      <w:pPr>
        <w:pStyle w:val="l17"/>
        <w:ind w:left="928"/>
        <w:rPr>
          <w:rFonts w:ascii="Calibri" w:eastAsia="Calibri" w:hAnsi="Calibri" w:cs="Calibri"/>
          <w:sz w:val="22"/>
          <w:szCs w:val="22"/>
          <w:lang w:eastAsia="en-US"/>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IV.</w:t>
      </w:r>
    </w:p>
    <w:p w:rsidR="00BF1F33" w:rsidRPr="00270ABD" w:rsidRDefault="00BF1F33" w:rsidP="00BF1F33">
      <w:pPr>
        <w:pStyle w:val="l17"/>
        <w:jc w:val="center"/>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PRÁVA A </w:t>
      </w:r>
      <w:r w:rsidRPr="00270ABD">
        <w:rPr>
          <w:rFonts w:ascii="Calibri" w:eastAsia="Calibri" w:hAnsi="Calibri" w:cs="Calibri"/>
          <w:b/>
          <w:bCs/>
          <w:sz w:val="22"/>
          <w:szCs w:val="22"/>
          <w:lang w:eastAsia="en-US"/>
        </w:rPr>
        <w:t xml:space="preserve">POVINNOSTI </w:t>
      </w:r>
      <w:r>
        <w:rPr>
          <w:rFonts w:ascii="Calibri" w:eastAsia="Calibri" w:hAnsi="Calibri" w:cs="Calibri"/>
          <w:b/>
          <w:bCs/>
          <w:sz w:val="22"/>
          <w:szCs w:val="22"/>
          <w:lang w:eastAsia="en-US"/>
        </w:rPr>
        <w:t>ZMLUVNÝCH STRÁN</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lastRenderedPageBreak/>
        <w:t xml:space="preserve">Poskytovateľ/Zhotoviteľ </w:t>
      </w:r>
      <w:r w:rsidRPr="00270ABD">
        <w:rPr>
          <w:rFonts w:ascii="Calibri" w:eastAsia="Calibri" w:hAnsi="Calibri" w:cs="Calibri"/>
          <w:sz w:val="22"/>
          <w:szCs w:val="22"/>
          <w:lang w:eastAsia="en-US"/>
        </w:rPr>
        <w:t xml:space="preserve">sa zaväzuje prijímať a dodržiavať bezpečnostné opatrenia </w:t>
      </w:r>
      <w:del w:id="25" w:author="Autor">
        <w:r w:rsidRPr="00270ABD" w:rsidDel="00286980">
          <w:rPr>
            <w:rFonts w:ascii="Calibri" w:eastAsia="Calibri" w:hAnsi="Calibri" w:cs="Calibri"/>
            <w:sz w:val="22"/>
            <w:szCs w:val="22"/>
            <w:lang w:eastAsia="en-US"/>
          </w:rPr>
          <w:delText>Prevádzkovateľa základnej služby</w:delText>
        </w:r>
      </w:del>
      <w:ins w:id="26"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na úseku kybernetickej bezpečnosti v rozsahu uvedenom v tejto Zmluve KB tak, aby boli naplnené ciele tejto Zmluvy KB. Zoznam bezpečnostných opatrení </w:t>
      </w:r>
      <w:del w:id="27" w:author="Autor">
        <w:r w:rsidRPr="00270ABD" w:rsidDel="00286980">
          <w:rPr>
            <w:rFonts w:ascii="Calibri" w:eastAsia="Calibri" w:hAnsi="Calibri" w:cs="Calibri"/>
            <w:sz w:val="22"/>
            <w:szCs w:val="22"/>
            <w:lang w:eastAsia="en-US"/>
          </w:rPr>
          <w:delText>Prevádzkovateľa základnej služby</w:delText>
        </w:r>
      </w:del>
      <w:ins w:id="28"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a súvisiace nastavenie procesov riadenia kybernetickej bezpečnosti je uvedený v prílohe č. 2 tejto Zmluvy KB.</w:t>
      </w:r>
    </w:p>
    <w:p w:rsidR="00BF1F33" w:rsidRPr="00270ABD" w:rsidRDefault="00BF1F33" w:rsidP="00BF1F33">
      <w:pPr>
        <w:pStyle w:val="l17"/>
        <w:numPr>
          <w:ilvl w:val="0"/>
          <w:numId w:val="8"/>
        </w:numPr>
        <w:spacing w:after="120"/>
        <w:ind w:left="425" w:hanging="425"/>
        <w:rPr>
          <w:rFonts w:ascii="Calibri" w:eastAsia="Calibri" w:hAnsi="Calibri" w:cs="Calibri"/>
          <w:sz w:val="22"/>
          <w:szCs w:val="22"/>
          <w:lang w:eastAsia="en-US"/>
        </w:rPr>
      </w:pPr>
      <w:r w:rsidRPr="00CD4FD0">
        <w:rPr>
          <w:rFonts w:ascii="Calibri" w:eastAsia="Calibri" w:hAnsi="Calibri" w:cs="Calibri"/>
          <w:sz w:val="22"/>
          <w:szCs w:val="22"/>
          <w:lang w:eastAsia="en-US"/>
        </w:rPr>
        <w:t>Poskytovateľ/Zhotoviteľ je povinný dodržiavať</w:t>
      </w:r>
      <w:r w:rsidR="004911F0">
        <w:rPr>
          <w:rFonts w:ascii="Calibri" w:eastAsia="Calibri" w:hAnsi="Calibri" w:cs="Calibri"/>
          <w:sz w:val="22"/>
          <w:szCs w:val="22"/>
          <w:lang w:eastAsia="en-US"/>
        </w:rPr>
        <w:t xml:space="preserve"> bezpečnostné opatrenia z</w:t>
      </w:r>
      <w:r w:rsidRPr="00CD4FD0">
        <w:rPr>
          <w:rFonts w:ascii="Calibri" w:eastAsia="Calibri" w:hAnsi="Calibri" w:cs="Calibri"/>
          <w:sz w:val="22"/>
          <w:szCs w:val="22"/>
          <w:lang w:eastAsia="en-US"/>
        </w:rPr>
        <w:t xml:space="preserve"> bezpečnostn</w:t>
      </w:r>
      <w:r w:rsidR="00FC6240">
        <w:rPr>
          <w:rFonts w:ascii="Calibri" w:eastAsia="Calibri" w:hAnsi="Calibri" w:cs="Calibri"/>
          <w:sz w:val="22"/>
          <w:szCs w:val="22"/>
          <w:lang w:eastAsia="en-US"/>
        </w:rPr>
        <w:t>ých</w:t>
      </w:r>
      <w:r w:rsidRPr="00CD4FD0">
        <w:rPr>
          <w:rFonts w:ascii="Calibri" w:eastAsia="Calibri" w:hAnsi="Calibri" w:cs="Calibri"/>
          <w:sz w:val="22"/>
          <w:szCs w:val="22"/>
          <w:lang w:eastAsia="en-US"/>
        </w:rPr>
        <w:t xml:space="preserve"> polit</w:t>
      </w:r>
      <w:r w:rsidR="00FC6240">
        <w:rPr>
          <w:rFonts w:ascii="Calibri" w:eastAsia="Calibri" w:hAnsi="Calibri" w:cs="Calibri"/>
          <w:sz w:val="22"/>
          <w:szCs w:val="22"/>
          <w:lang w:eastAsia="en-US"/>
        </w:rPr>
        <w:t>ík</w:t>
      </w:r>
      <w:r w:rsidRPr="00CD4FD0">
        <w:rPr>
          <w:rFonts w:ascii="Calibri" w:eastAsia="Calibri" w:hAnsi="Calibri" w:cs="Calibri"/>
          <w:sz w:val="22"/>
          <w:szCs w:val="22"/>
          <w:lang w:eastAsia="en-US"/>
        </w:rPr>
        <w:t xml:space="preserve"> </w:t>
      </w:r>
      <w:del w:id="29" w:author="Autor">
        <w:r w:rsidRPr="00CD4FD0" w:rsidDel="00286980">
          <w:rPr>
            <w:rFonts w:ascii="Calibri" w:eastAsia="Calibri" w:hAnsi="Calibri" w:cs="Calibri"/>
            <w:sz w:val="22"/>
            <w:szCs w:val="22"/>
            <w:lang w:eastAsia="en-US"/>
          </w:rPr>
          <w:delText>Prevádzkovateľa základnej služby</w:delText>
        </w:r>
      </w:del>
      <w:ins w:id="30" w:author="Autor">
        <w:r w:rsidR="00286980">
          <w:rPr>
            <w:rFonts w:ascii="Calibri" w:eastAsia="Calibri" w:hAnsi="Calibri" w:cs="Calibri"/>
            <w:sz w:val="22"/>
            <w:szCs w:val="22"/>
            <w:lang w:eastAsia="en-US"/>
          </w:rPr>
          <w:t>Objednávateľa</w:t>
        </w:r>
      </w:ins>
      <w:r>
        <w:rPr>
          <w:rFonts w:ascii="Calibri" w:eastAsia="Calibri" w:hAnsi="Calibri" w:cs="Calibri"/>
          <w:sz w:val="22"/>
          <w:szCs w:val="22"/>
          <w:lang w:eastAsia="en-US"/>
        </w:rPr>
        <w:t xml:space="preserve"> (Príloha č. 2 tejto Zmluvy KB)</w:t>
      </w:r>
      <w:r w:rsidRPr="00CD4FD0">
        <w:rPr>
          <w:rFonts w:ascii="Calibri" w:eastAsia="Calibri" w:hAnsi="Calibri" w:cs="Calibri"/>
          <w:sz w:val="22"/>
          <w:szCs w:val="22"/>
          <w:lang w:eastAsia="en-US"/>
        </w:rPr>
        <w:t>, ktoré sa týkajú poskytovania služby podľa hlavnej zmluvy a poskytovania služby podľa hlavnej zmluvy, s ktorými ho Prevádzkovateľ základnej služby preukázateľne písomne oboznámil, a to v</w:t>
      </w:r>
      <w:r w:rsidRPr="0056470A">
        <w:rPr>
          <w:rFonts w:ascii="Calibri" w:eastAsia="Calibri" w:hAnsi="Calibri" w:cs="Calibri"/>
          <w:sz w:val="22"/>
          <w:szCs w:val="22"/>
          <w:lang w:eastAsia="en-US"/>
        </w:rPr>
        <w:t xml:space="preserve"> rozsahu v akom súvisia s prevádzkovaním základnej služby </w:t>
      </w:r>
      <w:del w:id="31" w:author="Autor">
        <w:r w:rsidRPr="0056470A" w:rsidDel="00286980">
          <w:rPr>
            <w:rFonts w:ascii="Calibri" w:eastAsia="Calibri" w:hAnsi="Calibri" w:cs="Calibri"/>
            <w:sz w:val="22"/>
            <w:szCs w:val="22"/>
            <w:lang w:eastAsia="en-US"/>
          </w:rPr>
          <w:delText>Prevádzkovateľom základnej služby</w:delText>
        </w:r>
      </w:del>
      <w:ins w:id="32" w:author="Autor">
        <w:r w:rsidR="00286980">
          <w:rPr>
            <w:rFonts w:ascii="Calibri" w:eastAsia="Calibri" w:hAnsi="Calibri" w:cs="Calibri"/>
            <w:sz w:val="22"/>
            <w:szCs w:val="22"/>
            <w:lang w:eastAsia="en-US"/>
          </w:rPr>
          <w:t>Objednávateľom</w:t>
        </w:r>
      </w:ins>
      <w:r w:rsidRPr="0056470A">
        <w:rPr>
          <w:rFonts w:ascii="Calibri" w:eastAsia="Calibri" w:hAnsi="Calibri" w:cs="Calibri"/>
          <w:sz w:val="22"/>
          <w:szCs w:val="22"/>
          <w:lang w:eastAsia="en-US"/>
        </w:rPr>
        <w:t>, a</w:t>
      </w:r>
      <w:r>
        <w:rPr>
          <w:rFonts w:ascii="Calibri" w:eastAsia="Calibri" w:hAnsi="Calibri" w:cs="Calibri"/>
          <w:sz w:val="22"/>
          <w:szCs w:val="22"/>
          <w:lang w:eastAsia="en-US"/>
        </w:rPr>
        <w:t> </w:t>
      </w:r>
      <w:r w:rsidRPr="00CD4FD0">
        <w:rPr>
          <w:rFonts w:ascii="Calibri" w:eastAsia="Calibri" w:hAnsi="Calibri" w:cs="Calibri"/>
          <w:sz w:val="22"/>
          <w:szCs w:val="22"/>
          <w:lang w:eastAsia="en-US"/>
        </w:rPr>
        <w:t>zároveň</w:t>
      </w:r>
      <w:r>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 xml:space="preserve">v akom ich je možné aplikovať na služby uvedené v článku I. bod </w:t>
      </w:r>
      <w:r>
        <w:rPr>
          <w:rFonts w:ascii="Calibri" w:eastAsia="Calibri" w:hAnsi="Calibri" w:cs="Calibri"/>
          <w:sz w:val="22"/>
          <w:szCs w:val="22"/>
          <w:lang w:eastAsia="en-US"/>
        </w:rPr>
        <w:t>2</w:t>
      </w:r>
      <w:r w:rsidR="00FC6240">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Zmluvy</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Poskytovateľ/Zhotoviteľ  berie na vedomie</w:t>
      </w:r>
      <w:r w:rsidRPr="00270ABD">
        <w:rPr>
          <w:rFonts w:ascii="Calibri" w:eastAsia="Calibri" w:hAnsi="Calibri" w:cs="Calibri"/>
          <w:sz w:val="22"/>
          <w:szCs w:val="22"/>
          <w:lang w:eastAsia="en-US"/>
        </w:rPr>
        <w:t xml:space="preserve">, že bezpečnostné </w:t>
      </w:r>
      <w:r w:rsidR="00FC6240">
        <w:rPr>
          <w:rFonts w:ascii="Calibri" w:eastAsia="Calibri" w:hAnsi="Calibri" w:cs="Calibri"/>
          <w:sz w:val="22"/>
          <w:szCs w:val="22"/>
          <w:lang w:eastAsia="en-US"/>
        </w:rPr>
        <w:t xml:space="preserve">požiadavky a </w:t>
      </w:r>
      <w:r w:rsidRPr="00270ABD">
        <w:rPr>
          <w:rFonts w:ascii="Calibri" w:eastAsia="Calibri" w:hAnsi="Calibri" w:cs="Calibri"/>
          <w:sz w:val="22"/>
          <w:szCs w:val="22"/>
          <w:lang w:eastAsia="en-US"/>
        </w:rPr>
        <w:t xml:space="preserve">politiky </w:t>
      </w:r>
      <w:del w:id="33" w:author="Autor">
        <w:r w:rsidRPr="00270ABD" w:rsidDel="00286980">
          <w:rPr>
            <w:rFonts w:ascii="Calibri" w:eastAsia="Calibri" w:hAnsi="Calibri" w:cs="Calibri"/>
            <w:sz w:val="22"/>
            <w:szCs w:val="22"/>
            <w:lang w:eastAsia="en-US"/>
          </w:rPr>
          <w:delText>Prevádzkovateľa základnej služby</w:delText>
        </w:r>
      </w:del>
      <w:ins w:id="34"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sa môžu priebežne meniť a dopĺňať tak, aby zodpovedali aktuálnym bezpečnostným opatreniam, aktuálnemu stavu sietí a informačných systémov </w:t>
      </w:r>
      <w:del w:id="35" w:author="Autor">
        <w:r w:rsidRPr="00270ABD" w:rsidDel="00286980">
          <w:rPr>
            <w:rFonts w:ascii="Calibri" w:eastAsia="Calibri" w:hAnsi="Calibri" w:cs="Calibri"/>
            <w:sz w:val="22"/>
            <w:szCs w:val="22"/>
            <w:lang w:eastAsia="en-US"/>
          </w:rPr>
          <w:delText>Prevádzkovateľa základnej služby</w:delText>
        </w:r>
      </w:del>
      <w:ins w:id="36"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a aktuálnym hrozbám dotýkajúcim sa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ktoré by mohli mať potenciálny nepriaznivý vplyv na základnú službu </w:t>
      </w:r>
      <w:del w:id="37" w:author="Autor">
        <w:r w:rsidRPr="00270ABD" w:rsidDel="00286980">
          <w:rPr>
            <w:rFonts w:ascii="Calibri" w:eastAsia="Calibri" w:hAnsi="Calibri" w:cs="Calibri"/>
            <w:sz w:val="22"/>
            <w:szCs w:val="22"/>
            <w:lang w:eastAsia="en-US"/>
          </w:rPr>
          <w:delText>Prevádzkovateľa základnej služby</w:delText>
        </w:r>
      </w:del>
      <w:ins w:id="38"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Prevádzkovateľ základnej služby sa zaväzuje o takýchto plánovaných zmenách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informovať</w:t>
      </w:r>
      <w:r>
        <w:rPr>
          <w:rFonts w:ascii="Calibri" w:eastAsia="Calibri" w:hAnsi="Calibri" w:cs="Calibri"/>
          <w:sz w:val="22"/>
          <w:szCs w:val="22"/>
          <w:lang w:eastAsia="en-US"/>
        </w:rPr>
        <w:t xml:space="preserve"> najneskôr</w:t>
      </w:r>
      <w:r w:rsidRPr="00270ABD">
        <w:rPr>
          <w:rFonts w:ascii="Calibri" w:eastAsia="Calibri" w:hAnsi="Calibri" w:cs="Calibri"/>
          <w:sz w:val="22"/>
          <w:szCs w:val="22"/>
          <w:lang w:eastAsia="en-US"/>
        </w:rPr>
        <w:t xml:space="preserve"> </w:t>
      </w:r>
      <w:r w:rsidRPr="001F0F8C">
        <w:rPr>
          <w:rFonts w:ascii="Calibri" w:eastAsia="Calibri" w:hAnsi="Calibri" w:cs="Calibri"/>
          <w:sz w:val="22"/>
          <w:szCs w:val="22"/>
          <w:lang w:eastAsia="en-US"/>
        </w:rPr>
        <w:t xml:space="preserve">30 </w:t>
      </w:r>
      <w:r>
        <w:rPr>
          <w:rFonts w:ascii="Calibri" w:eastAsia="Calibri" w:hAnsi="Calibri" w:cs="Calibri"/>
          <w:sz w:val="22"/>
          <w:szCs w:val="22"/>
          <w:lang w:eastAsia="en-US"/>
        </w:rPr>
        <w:t xml:space="preserve">(tridsať) </w:t>
      </w:r>
      <w:r w:rsidRPr="001F0F8C">
        <w:rPr>
          <w:rFonts w:ascii="Calibri" w:eastAsia="Calibri" w:hAnsi="Calibri" w:cs="Calibri"/>
          <w:sz w:val="22"/>
          <w:szCs w:val="22"/>
          <w:lang w:eastAsia="en-US"/>
        </w:rPr>
        <w:t>dní</w:t>
      </w:r>
      <w:r w:rsidRPr="00270ABD">
        <w:rPr>
          <w:rFonts w:ascii="Calibri" w:eastAsia="Calibri" w:hAnsi="Calibri" w:cs="Calibri"/>
          <w:sz w:val="22"/>
          <w:szCs w:val="22"/>
          <w:lang w:eastAsia="en-US"/>
        </w:rPr>
        <w:t xml:space="preserve"> pred ich implementovaním.</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plniť notifikačné povinnosti na úseku kybernetickej bezpečnosti</w:t>
      </w:r>
      <w:r>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v rozsahu uvedenom v tejto Zmluve KB tak, aby boli naplnené ciele tejto Zmluvy KB. </w:t>
      </w:r>
      <w:r w:rsidRPr="00417580">
        <w:rPr>
          <w:rFonts w:ascii="Calibri" w:eastAsia="Calibri" w:hAnsi="Calibri" w:cs="Calibri"/>
          <w:sz w:val="22"/>
          <w:szCs w:val="22"/>
          <w:lang w:eastAsia="en-US"/>
        </w:rPr>
        <w:t>Zoznam kontaktov zmluvných strán je uvedený v prílohe č. 1 tejto Zmluvy KB.</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vyhlasuje,</w:t>
      </w:r>
      <w:r w:rsidRPr="00270ABD">
        <w:rPr>
          <w:rFonts w:ascii="Calibri" w:eastAsia="Calibri" w:hAnsi="Calibri" w:cs="Calibri"/>
          <w:sz w:val="22"/>
          <w:szCs w:val="22"/>
          <w:lang w:eastAsia="en-US"/>
        </w:rPr>
        <w:t xml:space="preserve"> že má všetko potrebné technické, technologické a personálne vybavenie, ktoré je potrebné na plnenie úloh vyplývajúcich z tejto Zmluvy KB, a že má zavedené úlohy, procesy, role a technológie v organizačnej, personálnej a technickej oblasti, ktoré sú potrebné na napĺňanie cieľov tejto Zmluvy KB</w:t>
      </w:r>
      <w:r w:rsidRPr="008D65F8">
        <w:t xml:space="preserve"> </w:t>
      </w:r>
      <w:r w:rsidRPr="008D65F8">
        <w:rPr>
          <w:rFonts w:ascii="Calibri" w:eastAsia="Calibri" w:hAnsi="Calibri" w:cs="Calibri"/>
          <w:sz w:val="22"/>
          <w:szCs w:val="22"/>
          <w:lang w:eastAsia="en-US"/>
        </w:rPr>
        <w:t>pre identifikáciu prípadne pre opravu poruchy/incidentu a zabezpečenie bezpečnej prevádzky IS</w:t>
      </w:r>
      <w:r w:rsidRPr="00270ABD">
        <w:rPr>
          <w:rFonts w:ascii="Calibri" w:eastAsia="Calibri" w:hAnsi="Calibri" w:cs="Calibri"/>
          <w:sz w:val="22"/>
          <w:szCs w:val="22"/>
          <w:lang w:eastAsia="en-US"/>
        </w:rPr>
        <w:t>.</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Odplata za plnenie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a náhrada všetkých nákladov vynaložených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v súvislosti s plnením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sú v plnom rozsahu zahrnuté v peňažnom plnení poskytovanom </w:t>
      </w:r>
      <w:del w:id="39" w:author="Autor">
        <w:r w:rsidRPr="00417580" w:rsidDel="00286980">
          <w:rPr>
            <w:rFonts w:ascii="Calibri" w:eastAsia="Calibri" w:hAnsi="Calibri" w:cs="Calibri"/>
            <w:sz w:val="22"/>
            <w:szCs w:val="22"/>
            <w:lang w:eastAsia="en-US"/>
          </w:rPr>
          <w:delText>Prevádzkovateľom základnej služby</w:delText>
        </w:r>
      </w:del>
      <w:ins w:id="40" w:author="Autor">
        <w:r w:rsidR="00286980">
          <w:rPr>
            <w:rFonts w:ascii="Calibri" w:eastAsia="Calibri" w:hAnsi="Calibri" w:cs="Calibri"/>
            <w:sz w:val="22"/>
            <w:szCs w:val="22"/>
            <w:lang w:eastAsia="en-US"/>
          </w:rPr>
          <w:t>Objednávateľom</w:t>
        </w:r>
      </w:ins>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Poskytovateľovi/Zhotoviteľovi</w:t>
      </w:r>
      <w:r w:rsidRPr="00417580">
        <w:rPr>
          <w:rFonts w:ascii="Calibri" w:eastAsia="Calibri" w:hAnsi="Calibri" w:cs="Calibri"/>
          <w:sz w:val="22"/>
          <w:szCs w:val="22"/>
          <w:lang w:eastAsia="en-US"/>
        </w:rPr>
        <w:t xml:space="preserve"> podľa </w:t>
      </w:r>
      <w:r>
        <w:rPr>
          <w:rFonts w:ascii="Calibri" w:eastAsia="Calibri" w:hAnsi="Calibri" w:cs="Calibri"/>
          <w:sz w:val="22"/>
          <w:szCs w:val="22"/>
          <w:lang w:eastAsia="en-US"/>
        </w:rPr>
        <w:t xml:space="preserve">hlavnej </w:t>
      </w:r>
      <w:r w:rsidRPr="00417580">
        <w:rPr>
          <w:rFonts w:ascii="Calibri" w:eastAsia="Calibri" w:hAnsi="Calibri" w:cs="Calibri"/>
          <w:sz w:val="22"/>
          <w:szCs w:val="22"/>
          <w:lang w:eastAsia="en-US"/>
        </w:rPr>
        <w:t>zmluvy</w:t>
      </w:r>
      <w:r w:rsidR="00FC6240">
        <w:rPr>
          <w:rFonts w:ascii="Calibri" w:eastAsia="Calibri" w:hAnsi="Calibri" w:cs="Calibri"/>
          <w:sz w:val="22"/>
          <w:szCs w:val="22"/>
          <w:lang w:eastAsia="en-US"/>
        </w:rPr>
        <w:t>.</w:t>
      </w:r>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sa dohodli, že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je oprávnený podľa vlastného uváženia a na vlastnú zodpovednosť zapojiť ďalšieho </w:t>
      </w:r>
      <w:r>
        <w:rPr>
          <w:rFonts w:ascii="Calibri" w:eastAsia="Calibri" w:hAnsi="Calibri" w:cs="Calibri"/>
          <w:sz w:val="22"/>
          <w:szCs w:val="22"/>
          <w:lang w:eastAsia="en-US"/>
        </w:rPr>
        <w:t>zmluvného partnera</w:t>
      </w:r>
      <w:r w:rsidRPr="00417580">
        <w:rPr>
          <w:rFonts w:ascii="Calibri" w:eastAsia="Calibri" w:hAnsi="Calibri" w:cs="Calibri"/>
          <w:sz w:val="22"/>
          <w:szCs w:val="22"/>
          <w:lang w:eastAsia="en-US"/>
        </w:rPr>
        <w:t xml:space="preserve"> (ďalej len „</w:t>
      </w:r>
      <w:r w:rsidRPr="00417580">
        <w:rPr>
          <w:rFonts w:ascii="Calibri" w:eastAsia="Calibri" w:hAnsi="Calibri" w:cs="Calibri"/>
          <w:b/>
          <w:sz w:val="22"/>
          <w:szCs w:val="22"/>
          <w:lang w:eastAsia="en-US"/>
        </w:rPr>
        <w:t>subdodávateľ</w:t>
      </w:r>
      <w:r w:rsidRPr="00417580">
        <w:rPr>
          <w:rFonts w:ascii="Calibri" w:eastAsia="Calibri" w:hAnsi="Calibri" w:cs="Calibri"/>
          <w:sz w:val="22"/>
          <w:szCs w:val="22"/>
          <w:lang w:eastAsia="en-US"/>
        </w:rPr>
        <w:t xml:space="preserve">“) úplne alebo čiastočne zabezpečujúceho alebo akýmkoľvek spôsobom sa podieľajúceho na službách pre </w:t>
      </w:r>
      <w:del w:id="41" w:author="Autor">
        <w:r w:rsidRPr="00417580" w:rsidDel="00286980">
          <w:rPr>
            <w:rFonts w:ascii="Calibri" w:eastAsia="Calibri" w:hAnsi="Calibri" w:cs="Calibri"/>
            <w:sz w:val="22"/>
            <w:szCs w:val="22"/>
            <w:lang w:eastAsia="en-US"/>
          </w:rPr>
          <w:delText>Prevádzkovateľa základnej služby</w:delText>
        </w:r>
      </w:del>
      <w:ins w:id="42" w:author="Autor">
        <w:r w:rsidR="00286980">
          <w:rPr>
            <w:rFonts w:ascii="Calibri" w:eastAsia="Calibri" w:hAnsi="Calibri" w:cs="Calibri"/>
            <w:sz w:val="22"/>
            <w:szCs w:val="22"/>
            <w:lang w:eastAsia="en-US"/>
          </w:rPr>
          <w:t>Objednávateľa</w:t>
        </w:r>
      </w:ins>
      <w:r w:rsidRPr="00417580">
        <w:rPr>
          <w:rFonts w:ascii="Calibri" w:eastAsia="Calibri" w:hAnsi="Calibri" w:cs="Calibri"/>
          <w:sz w:val="22"/>
          <w:szCs w:val="22"/>
          <w:lang w:eastAsia="en-US"/>
        </w:rPr>
        <w:t xml:space="preserve"> namiesto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alebo spolu s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nezapojí ďalšieho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predtým, než dostane písomný súhlas </w:t>
      </w:r>
      <w:del w:id="43" w:author="Autor">
        <w:r w:rsidRPr="00417580" w:rsidDel="00286980">
          <w:rPr>
            <w:rFonts w:ascii="Calibri" w:eastAsia="Calibri" w:hAnsi="Calibri" w:cs="Calibri"/>
            <w:sz w:val="22"/>
            <w:szCs w:val="22"/>
            <w:lang w:eastAsia="en-US"/>
          </w:rPr>
          <w:delText>Prevádzkovateľa základnej služby</w:delText>
        </w:r>
      </w:del>
      <w:ins w:id="44" w:author="Autor">
        <w:r w:rsidR="00286980">
          <w:rPr>
            <w:rFonts w:ascii="Calibri" w:eastAsia="Calibri" w:hAnsi="Calibri" w:cs="Calibri"/>
            <w:sz w:val="22"/>
            <w:szCs w:val="22"/>
            <w:lang w:eastAsia="en-US"/>
          </w:rPr>
          <w:t>Objednávateľa</w:t>
        </w:r>
      </w:ins>
      <w:r w:rsidRPr="00417580">
        <w:rPr>
          <w:rFonts w:ascii="Calibri" w:eastAsia="Calibri" w:hAnsi="Calibri" w:cs="Calibri"/>
          <w:sz w:val="22"/>
          <w:szCs w:val="22"/>
          <w:lang w:eastAsia="en-US"/>
        </w:rPr>
        <w:t xml:space="preserve">.  </w:t>
      </w:r>
    </w:p>
    <w:p w:rsidR="00BF1F33" w:rsidRPr="00E22B35" w:rsidRDefault="00BF1F33" w:rsidP="00BF1F33">
      <w:pPr>
        <w:pStyle w:val="Odsekzoznamu"/>
        <w:numPr>
          <w:ilvl w:val="0"/>
          <w:numId w:val="8"/>
        </w:numPr>
        <w:spacing w:after="120"/>
        <w:ind w:left="425" w:hanging="425"/>
        <w:contextualSpacing w:val="0"/>
        <w:jc w:val="both"/>
        <w:rPr>
          <w:rFonts w:ascii="Calibri" w:hAnsi="Calibri" w:cs="Calibri"/>
          <w:sz w:val="22"/>
          <w:szCs w:val="22"/>
        </w:rPr>
      </w:pPr>
      <w:r w:rsidRPr="00417580">
        <w:rPr>
          <w:rFonts w:ascii="Calibri" w:eastAsia="Calibri" w:hAnsi="Calibri" w:cs="Calibri"/>
          <w:sz w:val="22"/>
          <w:szCs w:val="22"/>
          <w:lang w:eastAsia="en-US"/>
        </w:rPr>
        <w:t xml:space="preserve">Zoznam subdodávateľov tvorí prílohu </w:t>
      </w:r>
      <w:r w:rsidR="00C527AA">
        <w:rPr>
          <w:rFonts w:ascii="Calibri" w:eastAsia="Calibri" w:hAnsi="Calibri" w:cs="Calibri"/>
          <w:sz w:val="22"/>
          <w:szCs w:val="22"/>
          <w:lang w:eastAsia="en-US"/>
        </w:rPr>
        <w:t>hlavnej zmluvy</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pri výbere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preverí, či tento disponuje primeraným technickým a organizačným zabezpečením.</w:t>
      </w:r>
      <w:r w:rsidRPr="00270ABD">
        <w:rPr>
          <w:rFonts w:ascii="Calibri" w:eastAsia="Calibri" w:hAnsi="Calibri" w:cs="Calibri"/>
          <w:sz w:val="22"/>
          <w:szCs w:val="22"/>
          <w:lang w:eastAsia="en-US"/>
        </w:rPr>
        <w:t xml:space="preserve"> Na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r w:rsidRPr="00270ABD">
        <w:rPr>
          <w:rFonts w:ascii="Calibri" w:eastAsia="Calibri" w:hAnsi="Calibri" w:cs="Calibri"/>
          <w:sz w:val="22"/>
          <w:szCs w:val="22"/>
          <w:lang w:eastAsia="en-US"/>
        </w:rPr>
        <w:t xml:space="preserve"> sa primerane vzťahujú povinnosti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uvedené v tejto Zmluve KB.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je plne zodpovedný voči </w:t>
      </w:r>
      <w:del w:id="45" w:author="Autor">
        <w:r w:rsidRPr="00270ABD" w:rsidDel="00286980">
          <w:rPr>
            <w:rFonts w:ascii="Calibri" w:eastAsia="Calibri" w:hAnsi="Calibri" w:cs="Calibri"/>
            <w:sz w:val="22"/>
            <w:szCs w:val="22"/>
            <w:lang w:eastAsia="en-US"/>
          </w:rPr>
          <w:delText>Prevádzkovateľovi základnej služby</w:delText>
        </w:r>
      </w:del>
      <w:ins w:id="46" w:author="Autor">
        <w:r w:rsidR="00286980">
          <w:rPr>
            <w:rFonts w:ascii="Calibri" w:eastAsia="Calibri" w:hAnsi="Calibri" w:cs="Calibri"/>
            <w:sz w:val="22"/>
            <w:szCs w:val="22"/>
            <w:lang w:eastAsia="en-US"/>
          </w:rPr>
          <w:t>Objednávateľovi</w:t>
        </w:r>
      </w:ins>
      <w:r w:rsidRPr="00270ABD">
        <w:rPr>
          <w:rFonts w:ascii="Calibri" w:eastAsia="Calibri" w:hAnsi="Calibri" w:cs="Calibri"/>
          <w:sz w:val="22"/>
          <w:szCs w:val="22"/>
          <w:lang w:eastAsia="en-US"/>
        </w:rPr>
        <w:t xml:space="preserve"> za plnenie povinností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p>
    <w:p w:rsidR="00BF1F33" w:rsidDel="009341BE" w:rsidRDefault="00BF1F33" w:rsidP="00BF1F33">
      <w:pPr>
        <w:pStyle w:val="Odsekzoznamu"/>
        <w:numPr>
          <w:ilvl w:val="0"/>
          <w:numId w:val="8"/>
        </w:numPr>
        <w:spacing w:after="120"/>
        <w:ind w:left="425" w:hanging="425"/>
        <w:contextualSpacing w:val="0"/>
        <w:jc w:val="both"/>
        <w:rPr>
          <w:del w:id="47" w:author="Autor"/>
          <w:rFonts w:ascii="Calibri" w:hAnsi="Calibri" w:cs="Calibri"/>
          <w:bCs/>
          <w:sz w:val="22"/>
          <w:szCs w:val="22"/>
        </w:rPr>
      </w:pPr>
      <w:del w:id="48" w:author="Autor">
        <w:r w:rsidRPr="001453E0" w:rsidDel="009341BE">
          <w:rPr>
            <w:rFonts w:ascii="Calibri" w:hAnsi="Calibri" w:cs="Calibri"/>
            <w:sz w:val="22"/>
            <w:szCs w:val="22"/>
          </w:rPr>
          <w:delText xml:space="preserve">Pre vylúčenie akýchkoľvek pochybností sa </w:delText>
        </w:r>
        <w:r w:rsidDel="009341BE">
          <w:rPr>
            <w:rFonts w:ascii="Calibri" w:hAnsi="Calibri" w:cs="Calibri"/>
            <w:sz w:val="22"/>
            <w:szCs w:val="22"/>
          </w:rPr>
          <w:delText xml:space="preserve">Poskytovateľ/Zhotoviteľ </w:delText>
        </w:r>
        <w:r w:rsidRPr="001453E0" w:rsidDel="009341BE">
          <w:rPr>
            <w:rFonts w:ascii="Calibri" w:hAnsi="Calibri" w:cs="Calibri"/>
            <w:sz w:val="22"/>
            <w:szCs w:val="22"/>
          </w:rPr>
          <w:delText xml:space="preserve">zaväzuje plniť podmienky tejto Zmluvy KB vrátane podmienok budúcej legislatívy Európskej Únie  transponovanej do legislatívy  Slovenskej republiky </w:delText>
        </w:r>
        <w:r w:rsidDel="009341BE">
          <w:rPr>
            <w:rFonts w:ascii="Calibri" w:hAnsi="Calibri" w:cs="Calibri"/>
            <w:sz w:val="22"/>
            <w:szCs w:val="22"/>
          </w:rPr>
          <w:delText>počas účinnosti tejto Zmluvy KB,</w:delText>
        </w:r>
        <w:r w:rsidRPr="001453E0" w:rsidDel="009341BE">
          <w:rPr>
            <w:rFonts w:ascii="Calibri" w:hAnsi="Calibri" w:cs="Calibri"/>
            <w:sz w:val="22"/>
            <w:szCs w:val="22"/>
          </w:rPr>
          <w:delText xml:space="preserve"> hlavne no nie výlučne Smernice o bezpečnosti sietí a informácií </w:delText>
        </w:r>
        <w:r w:rsidRPr="003D6D03" w:rsidDel="009341BE">
          <w:rPr>
            <w:rFonts w:ascii="Calibri" w:hAnsi="Calibri" w:cs="Calibri"/>
            <w:sz w:val="22"/>
            <w:szCs w:val="22"/>
          </w:rPr>
          <w:delText>NIS 2</w:delText>
        </w:r>
        <w:r w:rsidDel="009341BE">
          <w:rPr>
            <w:rFonts w:ascii="Calibri" w:hAnsi="Calibri" w:cs="Calibri"/>
            <w:sz w:val="22"/>
            <w:szCs w:val="22"/>
          </w:rPr>
          <w:delText xml:space="preserve"> (</w:delText>
        </w:r>
        <w:r w:rsidRPr="00B267B7" w:rsidDel="009341BE">
          <w:rPr>
            <w:rFonts w:ascii="Calibri" w:hAnsi="Calibri" w:cs="Calibri"/>
            <w:sz w:val="22"/>
            <w:szCs w:val="22"/>
          </w:rPr>
          <w:delText xml:space="preserve">Smernica  Európskeho parlamentu  a rady (EÚ) 2022/2555 </w:delText>
        </w:r>
        <w:r w:rsidRPr="00B267B7" w:rsidDel="009341BE">
          <w:rPr>
            <w:rFonts w:ascii="Calibri" w:hAnsi="Calibri" w:cs="Calibri"/>
            <w:sz w:val="22"/>
            <w:szCs w:val="22"/>
          </w:rPr>
          <w:lastRenderedPageBreak/>
          <w:delText>zo 14. decembra 2022)</w:delText>
        </w:r>
        <w:r w:rsidDel="009341BE">
          <w:rPr>
            <w:rFonts w:ascii="Calibri" w:hAnsi="Calibri" w:cs="Calibri"/>
            <w:sz w:val="22"/>
            <w:szCs w:val="22"/>
          </w:rPr>
          <w:delText xml:space="preserve">, </w:delText>
        </w:r>
        <w:r w:rsidRPr="009E561F" w:rsidDel="009341BE">
          <w:rPr>
            <w:rFonts w:ascii="Calibri" w:hAnsi="Calibri" w:cs="Calibri"/>
            <w:sz w:val="22"/>
            <w:szCs w:val="22"/>
          </w:rPr>
          <w:delText>pokiaľ sa na neho budú vzťahovať</w:delText>
        </w:r>
        <w:r w:rsidRPr="001453E0" w:rsidDel="009341BE">
          <w:rPr>
            <w:rFonts w:ascii="Calibri" w:hAnsi="Calibri" w:cs="Calibri"/>
            <w:sz w:val="22"/>
            <w:szCs w:val="22"/>
          </w:rPr>
          <w:delText>.</w:delText>
        </w:r>
        <w:r w:rsidDel="009341BE">
          <w:rPr>
            <w:rFonts w:ascii="Calibri" w:hAnsi="Calibri" w:cs="Calibri"/>
            <w:sz w:val="22"/>
            <w:szCs w:val="22"/>
          </w:rPr>
          <w:delText xml:space="preserve"> Prípadné úpravy a doplnenia činností KB  budú zmluvné strany riešiť na základe analýzy rizík. </w:delText>
        </w:r>
      </w:del>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w:t>
      </w:r>
      <w:r>
        <w:rPr>
          <w:rFonts w:ascii="Calibri" w:hAnsi="Calibri" w:cs="Calibri"/>
          <w:sz w:val="22"/>
          <w:szCs w:val="22"/>
        </w:rPr>
        <w:t xml:space="preserve">počas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w:t>
      </w:r>
      <w:r>
        <w:rPr>
          <w:rFonts w:ascii="Calibri" w:hAnsi="Calibri" w:cs="Calibri"/>
          <w:bCs/>
          <w:sz w:val="22"/>
          <w:szCs w:val="22"/>
        </w:rPr>
        <w:t xml:space="preserve">od zmeny údajov, </w:t>
      </w:r>
      <w:del w:id="49" w:author="Autor">
        <w:r w:rsidRPr="00BD5059" w:rsidDel="00286980">
          <w:rPr>
            <w:rFonts w:ascii="Calibri" w:hAnsi="Calibri" w:cs="Calibri"/>
            <w:bCs/>
            <w:sz w:val="22"/>
            <w:szCs w:val="22"/>
          </w:rPr>
          <w:delText>Prevádzkovateľovi základnej služby</w:delText>
        </w:r>
      </w:del>
      <w:ins w:id="50" w:author="Autor">
        <w:r w:rsidR="00286980">
          <w:rPr>
            <w:rFonts w:ascii="Calibri" w:hAnsi="Calibri" w:cs="Calibri"/>
            <w:bCs/>
            <w:sz w:val="22"/>
            <w:szCs w:val="22"/>
          </w:rPr>
          <w:t>Objednávateľovi</w:t>
        </w:r>
      </w:ins>
      <w:r w:rsidRPr="00BD5059">
        <w:rPr>
          <w:rFonts w:ascii="Calibri" w:hAnsi="Calibri" w:cs="Calibri"/>
          <w:bCs/>
          <w:sz w:val="22"/>
          <w:szCs w:val="22"/>
        </w:rPr>
        <w:t xml:space="preserve"> odovzdať </w:t>
      </w:r>
      <w:r>
        <w:rPr>
          <w:rFonts w:ascii="Calibri" w:hAnsi="Calibri" w:cs="Calibri"/>
          <w:bCs/>
          <w:sz w:val="22"/>
          <w:szCs w:val="22"/>
        </w:rPr>
        <w:t xml:space="preserve">v zalepenej zapečatenej obálke </w:t>
      </w:r>
      <w:r w:rsidRPr="00BD5059">
        <w:rPr>
          <w:rFonts w:ascii="Calibri" w:hAnsi="Calibri" w:cs="Calibri"/>
          <w:bCs/>
          <w:sz w:val="22"/>
          <w:szCs w:val="22"/>
        </w:rPr>
        <w:t xml:space="preserve">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w:t>
      </w:r>
      <w:r>
        <w:rPr>
          <w:rFonts w:ascii="Calibri" w:hAnsi="Calibri" w:cs="Calibri"/>
          <w:bCs/>
          <w:sz w:val="22"/>
          <w:szCs w:val="22"/>
        </w:rPr>
        <w:t xml:space="preserve">zoznamy </w:t>
      </w:r>
      <w:r w:rsidRPr="00BD5059">
        <w:rPr>
          <w:rFonts w:ascii="Calibri" w:hAnsi="Calibri" w:cs="Calibri"/>
          <w:bCs/>
          <w:sz w:val="22"/>
          <w:szCs w:val="22"/>
        </w:rPr>
        <w:t>prístupov</w:t>
      </w:r>
      <w:r>
        <w:rPr>
          <w:rFonts w:ascii="Calibri" w:hAnsi="Calibri" w:cs="Calibri"/>
          <w:bCs/>
          <w:sz w:val="22"/>
          <w:szCs w:val="22"/>
        </w:rPr>
        <w:t>ých</w:t>
      </w:r>
      <w:r w:rsidRPr="00BD5059">
        <w:rPr>
          <w:rFonts w:ascii="Calibri" w:hAnsi="Calibri" w:cs="Calibri"/>
          <w:bCs/>
          <w:sz w:val="22"/>
          <w:szCs w:val="22"/>
        </w:rPr>
        <w:t xml:space="preserve"> kar</w:t>
      </w:r>
      <w:r>
        <w:rPr>
          <w:rFonts w:ascii="Calibri" w:hAnsi="Calibri" w:cs="Calibri"/>
          <w:bCs/>
          <w:sz w:val="22"/>
          <w:szCs w:val="22"/>
        </w:rPr>
        <w:t>iet</w:t>
      </w:r>
      <w:r w:rsidRPr="00BD5059">
        <w:rPr>
          <w:rFonts w:ascii="Calibri" w:hAnsi="Calibri" w:cs="Calibri"/>
          <w:bCs/>
          <w:sz w:val="22"/>
          <w:szCs w:val="22"/>
        </w:rPr>
        <w:t xml:space="preserve">, </w:t>
      </w:r>
      <w:r>
        <w:rPr>
          <w:rFonts w:ascii="Calibri" w:hAnsi="Calibri" w:cs="Calibri"/>
          <w:bCs/>
          <w:sz w:val="22"/>
          <w:szCs w:val="22"/>
        </w:rPr>
        <w:t xml:space="preserve">zoznamy pridelených RFID k zariadeniam z </w:t>
      </w:r>
      <w:r w:rsidRPr="00BD5059">
        <w:rPr>
          <w:rFonts w:ascii="Calibri" w:hAnsi="Calibri" w:cs="Calibri"/>
          <w:bCs/>
          <w:sz w:val="22"/>
          <w:szCs w:val="22"/>
        </w:rPr>
        <w:t xml:space="preserve">RFID čipom, </w:t>
      </w:r>
      <w:r>
        <w:rPr>
          <w:rFonts w:ascii="Calibri" w:hAnsi="Calibri" w:cs="Calibri"/>
          <w:bCs/>
          <w:sz w:val="22"/>
          <w:szCs w:val="22"/>
        </w:rPr>
        <w:t xml:space="preserve">zoznamy pridelených </w:t>
      </w:r>
      <w:r w:rsidRPr="00BD5059">
        <w:rPr>
          <w:rFonts w:ascii="Calibri" w:hAnsi="Calibri" w:cs="Calibri"/>
          <w:bCs/>
          <w:sz w:val="22"/>
          <w:szCs w:val="22"/>
        </w:rPr>
        <w:t>kľúč</w:t>
      </w:r>
      <w:r>
        <w:rPr>
          <w:rFonts w:ascii="Calibri" w:hAnsi="Calibri" w:cs="Calibri"/>
          <w:bCs/>
          <w:sz w:val="22"/>
          <w:szCs w:val="22"/>
        </w:rPr>
        <w:t>ov</w:t>
      </w:r>
      <w:r w:rsidRPr="00BD5059">
        <w:rPr>
          <w:rFonts w:ascii="Calibri" w:hAnsi="Calibri" w:cs="Calibri"/>
          <w:sz w:val="22"/>
          <w:szCs w:val="22"/>
        </w:rPr>
        <w:t xml:space="preserve"> </w:t>
      </w:r>
      <w:r w:rsidRPr="00BD5059">
        <w:rPr>
          <w:rFonts w:ascii="Calibri" w:hAnsi="Calibri" w:cs="Calibri"/>
          <w:bCs/>
          <w:sz w:val="22"/>
          <w:szCs w:val="22"/>
        </w:rPr>
        <w:t>od miestností vo vlastníctve NDS, a.s. ako aj všetky ďalšie súvisiace prístupy</w:t>
      </w:r>
      <w:r>
        <w:rPr>
          <w:rFonts w:ascii="Calibri" w:hAnsi="Calibri" w:cs="Calibri"/>
          <w:bCs/>
          <w:sz w:val="22"/>
          <w:szCs w:val="22"/>
        </w:rPr>
        <w:t xml:space="preserve">. Zoznamy budú v tlačenej alebo elektronickej forme, ku každému prístupu bude uvedené okrem identifikácie prístupu aj </w:t>
      </w:r>
      <w:r w:rsidRPr="00E80BEE">
        <w:rPr>
          <w:rFonts w:ascii="Calibri" w:hAnsi="Calibri" w:cs="Calibri"/>
          <w:bCs/>
          <w:sz w:val="22"/>
          <w:szCs w:val="22"/>
        </w:rPr>
        <w:t>meno prideleného, pracovné zaradenie, kontakt (mobil/e-mail)</w:t>
      </w:r>
      <w:r w:rsidRPr="00E80BEE">
        <w:rPr>
          <w:rFonts w:ascii="Calibri" w:eastAsia="Calibri" w:hAnsi="Calibri" w:cs="Calibri"/>
          <w:sz w:val="22"/>
          <w:szCs w:val="22"/>
          <w:lang w:eastAsia="en-US"/>
        </w:rPr>
        <w:t>, užívateľské meno, heslo</w:t>
      </w:r>
      <w:r>
        <w:rPr>
          <w:rFonts w:ascii="Calibri" w:eastAsia="Calibri" w:hAnsi="Calibri" w:cs="Calibri"/>
          <w:sz w:val="22"/>
          <w:szCs w:val="22"/>
          <w:lang w:eastAsia="en-US"/>
        </w:rPr>
        <w:t xml:space="preserve">. Prevádzkovateľ sa zaväzuje, že dané údaje budú uložené na bezpečnom mieste u MIKB, a budú využité výhradne v krízovej situácii po písomnom informovaní </w:t>
      </w:r>
      <w:r>
        <w:rPr>
          <w:rFonts w:ascii="Calibri" w:hAnsi="Calibri" w:cs="Calibri"/>
          <w:bCs/>
          <w:sz w:val="22"/>
          <w:szCs w:val="22"/>
        </w:rPr>
        <w:t xml:space="preserve">Poskytovateľa/Zhotoviteľa </w:t>
      </w:r>
      <w:del w:id="51" w:author="Autor">
        <w:r w:rsidDel="00286980">
          <w:rPr>
            <w:rFonts w:ascii="Calibri" w:hAnsi="Calibri" w:cs="Calibri"/>
            <w:bCs/>
            <w:sz w:val="22"/>
            <w:szCs w:val="22"/>
          </w:rPr>
          <w:delText>Prevádzkovateľom základnej služby</w:delText>
        </w:r>
      </w:del>
      <w:ins w:id="52" w:author="Autor">
        <w:r w:rsidR="00286980">
          <w:rPr>
            <w:rFonts w:ascii="Calibri" w:hAnsi="Calibri" w:cs="Calibri"/>
            <w:bCs/>
            <w:sz w:val="22"/>
            <w:szCs w:val="22"/>
          </w:rPr>
          <w:t>Objednávateľom</w:t>
        </w:r>
      </w:ins>
      <w:r>
        <w:rPr>
          <w:rFonts w:ascii="Calibri" w:hAnsi="Calibri" w:cs="Calibri"/>
          <w:bCs/>
          <w:sz w:val="22"/>
          <w:szCs w:val="22"/>
        </w:rPr>
        <w:t>.</w:t>
      </w:r>
    </w:p>
    <w:p w:rsidR="00BF1F33" w:rsidRPr="00BD5059"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po </w:t>
      </w:r>
      <w:r w:rsidRPr="00BD5059">
        <w:rPr>
          <w:rFonts w:ascii="Calibri" w:hAnsi="Calibri" w:cs="Calibri"/>
          <w:bCs/>
          <w:sz w:val="22"/>
          <w:szCs w:val="22"/>
        </w:rPr>
        <w:t xml:space="preserve">skončení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w:t>
      </w:r>
      <w:del w:id="53" w:author="Autor">
        <w:r w:rsidRPr="00BD5059" w:rsidDel="00286980">
          <w:rPr>
            <w:rFonts w:ascii="Calibri" w:hAnsi="Calibri" w:cs="Calibri"/>
            <w:bCs/>
            <w:sz w:val="22"/>
            <w:szCs w:val="22"/>
          </w:rPr>
          <w:delText>Prevádzkovateľovi základnej služby</w:delText>
        </w:r>
      </w:del>
      <w:ins w:id="54" w:author="Autor">
        <w:r w:rsidR="00286980">
          <w:rPr>
            <w:rFonts w:ascii="Calibri" w:hAnsi="Calibri" w:cs="Calibri"/>
            <w:bCs/>
            <w:sz w:val="22"/>
            <w:szCs w:val="22"/>
          </w:rPr>
          <w:t>Objednávateľovi</w:t>
        </w:r>
      </w:ins>
      <w:r w:rsidRPr="00BD5059">
        <w:rPr>
          <w:rFonts w:ascii="Calibri" w:hAnsi="Calibri" w:cs="Calibri"/>
          <w:bCs/>
          <w:sz w:val="22"/>
          <w:szCs w:val="22"/>
        </w:rPr>
        <w:t xml:space="preserve"> odovzdať 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pridelené prístupové karty, zariadenia s RFID čipom, kľúče</w:t>
      </w:r>
      <w:r w:rsidRPr="00BD5059">
        <w:rPr>
          <w:rFonts w:ascii="Calibri" w:hAnsi="Calibri" w:cs="Calibri"/>
          <w:sz w:val="22"/>
          <w:szCs w:val="22"/>
        </w:rPr>
        <w:t xml:space="preserve"> </w:t>
      </w:r>
      <w:r w:rsidRPr="00BD5059">
        <w:rPr>
          <w:rFonts w:ascii="Calibri" w:hAnsi="Calibri" w:cs="Calibri"/>
          <w:bCs/>
          <w:sz w:val="22"/>
          <w:szCs w:val="22"/>
        </w:rPr>
        <w:t xml:space="preserve">od miestností vo vlastníctve NDS, ako aj všetky ďalšie súvisiace prístupy pre zabezpečenie funkčného a bezproblémového prevzatia systémov a zachovania kontinuity činnosti. </w:t>
      </w:r>
    </w:p>
    <w:p w:rsidR="00BF1F33"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p>
    <w:p w:rsidR="00BF1F33" w:rsidRDefault="00BF1F33" w:rsidP="00BF1F33">
      <w:pPr>
        <w:pStyle w:val="l17"/>
        <w:jc w:val="center"/>
        <w:rPr>
          <w:rFonts w:ascii="Calibri" w:hAnsi="Calibri" w:cs="Calibri"/>
          <w:b/>
          <w:sz w:val="22"/>
          <w:szCs w:val="22"/>
        </w:rPr>
      </w:pPr>
      <w:r w:rsidRPr="00270ABD">
        <w:rPr>
          <w:rFonts w:ascii="Calibri" w:hAnsi="Calibri" w:cs="Calibri"/>
          <w:b/>
          <w:sz w:val="22"/>
          <w:szCs w:val="22"/>
        </w:rPr>
        <w:t>Článok V.</w:t>
      </w:r>
    </w:p>
    <w:p w:rsidR="00BF1F33" w:rsidRDefault="00BF1F33" w:rsidP="00BF1F33">
      <w:pPr>
        <w:pStyle w:val="l17"/>
        <w:jc w:val="center"/>
        <w:rPr>
          <w:rFonts w:ascii="Calibri" w:hAnsi="Calibri" w:cs="Calibri"/>
          <w:b/>
          <w:sz w:val="22"/>
          <w:szCs w:val="22"/>
        </w:rPr>
      </w:pPr>
      <w:r>
        <w:rPr>
          <w:rFonts w:ascii="Calibri" w:hAnsi="Calibri" w:cs="Calibri"/>
          <w:b/>
          <w:sz w:val="22"/>
          <w:szCs w:val="22"/>
        </w:rPr>
        <w:t>POŽADOVANÝ ROZSAH ČINNOSTÍ DODÁVATEĽA</w:t>
      </w:r>
    </w:p>
    <w:p w:rsidR="00BF1F33" w:rsidRPr="00270ABD" w:rsidRDefault="00BF1F33" w:rsidP="00BF1F33">
      <w:pPr>
        <w:pStyle w:val="l17"/>
        <w:jc w:val="center"/>
        <w:rPr>
          <w:rFonts w:ascii="Calibri" w:hAnsi="Calibri" w:cs="Calibri"/>
          <w:b/>
          <w:sz w:val="22"/>
          <w:szCs w:val="22"/>
        </w:rPr>
      </w:pPr>
    </w:p>
    <w:p w:rsidR="00BF1F33" w:rsidRPr="0056470A" w:rsidRDefault="00BF1F33" w:rsidP="00BF1F33">
      <w:pPr>
        <w:pStyle w:val="l17"/>
        <w:numPr>
          <w:ilvl w:val="0"/>
          <w:numId w:val="22"/>
        </w:numPr>
        <w:spacing w:after="120"/>
        <w:ind w:left="426" w:hanging="426"/>
        <w:rPr>
          <w:rFonts w:ascii="Calibri" w:hAnsi="Calibri" w:cs="Calibri"/>
          <w:bCs/>
          <w:sz w:val="22"/>
          <w:szCs w:val="22"/>
          <w:lang w:eastAsia="en-GB"/>
        </w:rPr>
      </w:pPr>
      <w:r>
        <w:rPr>
          <w:rFonts w:ascii="Calibri" w:hAnsi="Calibri" w:cs="Calibri"/>
          <w:bCs/>
          <w:sz w:val="22"/>
          <w:szCs w:val="22"/>
        </w:rPr>
        <w:t>Poskytovateľ/Zhotoviteľ</w:t>
      </w:r>
      <w:r w:rsidRPr="0056470A">
        <w:rPr>
          <w:rFonts w:ascii="Calibri" w:hAnsi="Calibri" w:cs="Calibri"/>
          <w:bCs/>
          <w:sz w:val="22"/>
          <w:szCs w:val="22"/>
          <w:lang w:eastAsia="en-GB"/>
        </w:rPr>
        <w:t xml:space="preserve"> je povinný v rámci zabezpečenia bezpečného fungovania základnej služby </w:t>
      </w:r>
      <w:del w:id="55" w:author="Autor">
        <w:r w:rsidRPr="0056470A" w:rsidDel="00286980">
          <w:rPr>
            <w:rFonts w:ascii="Calibri" w:hAnsi="Calibri" w:cs="Calibri"/>
            <w:bCs/>
            <w:sz w:val="22"/>
            <w:szCs w:val="22"/>
            <w:lang w:eastAsia="en-GB"/>
          </w:rPr>
          <w:delText>Prevádzkovateľa základnej služby</w:delText>
        </w:r>
      </w:del>
      <w:ins w:id="56"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 xml:space="preserve"> a predchádzaniu kybernetickým bezpečnostným incidentom, ktoré by mohli mať potenciálne nepriaznivý vplyv na základnú službu </w:t>
      </w:r>
      <w:del w:id="57" w:author="Autor">
        <w:r w:rsidRPr="0056470A" w:rsidDel="00286980">
          <w:rPr>
            <w:rFonts w:ascii="Calibri" w:hAnsi="Calibri" w:cs="Calibri"/>
            <w:bCs/>
            <w:sz w:val="22"/>
            <w:szCs w:val="22"/>
            <w:lang w:eastAsia="en-GB"/>
          </w:rPr>
          <w:delText>Prevádzkovateľa základnej služby</w:delText>
        </w:r>
      </w:del>
      <w:ins w:id="58"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 xml:space="preserve"> alebo ktoré by sa mohli týkať kybernetickej bezpečnosti sietí a informačných systémov </w:t>
      </w:r>
      <w:del w:id="59" w:author="Autor">
        <w:r w:rsidRPr="0056470A" w:rsidDel="00286980">
          <w:rPr>
            <w:rFonts w:ascii="Calibri" w:hAnsi="Calibri" w:cs="Calibri"/>
            <w:bCs/>
            <w:sz w:val="22"/>
            <w:szCs w:val="22"/>
            <w:lang w:eastAsia="en-GB"/>
          </w:rPr>
          <w:delText>Prevádzkovateľa základnej služby</w:delText>
        </w:r>
      </w:del>
      <w:ins w:id="60"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 xml:space="preserve"> v súvislosti s poskytovaním služby podľa </w:t>
      </w:r>
      <w:r>
        <w:rPr>
          <w:rFonts w:ascii="Calibri" w:hAnsi="Calibri" w:cs="Calibri"/>
          <w:bCs/>
          <w:sz w:val="22"/>
          <w:szCs w:val="22"/>
          <w:lang w:eastAsia="en-GB"/>
        </w:rPr>
        <w:t>hlavnej zmluvy</w:t>
      </w:r>
      <w:r w:rsidRPr="0056470A">
        <w:rPr>
          <w:rFonts w:ascii="Calibri" w:hAnsi="Calibri" w:cs="Calibri"/>
          <w:bCs/>
          <w:sz w:val="22"/>
          <w:szCs w:val="22"/>
          <w:lang w:eastAsia="en-GB"/>
        </w:rPr>
        <w:t xml:space="preserve"> (ďalej len „</w:t>
      </w:r>
      <w:r w:rsidRPr="00E20FFA">
        <w:rPr>
          <w:rFonts w:ascii="Calibri" w:hAnsi="Calibri" w:cs="Calibri"/>
          <w:b/>
          <w:bCs/>
          <w:sz w:val="22"/>
          <w:szCs w:val="22"/>
          <w:lang w:eastAsia="en-GB"/>
        </w:rPr>
        <w:t>incidenty</w:t>
      </w:r>
      <w:r>
        <w:rPr>
          <w:rFonts w:ascii="Calibri" w:hAnsi="Calibri" w:cs="Calibri"/>
          <w:bCs/>
          <w:sz w:val="22"/>
          <w:szCs w:val="22"/>
          <w:lang w:eastAsia="en-GB"/>
        </w:rPr>
        <w:t>“</w:t>
      </w:r>
      <w:r w:rsidRPr="0056470A">
        <w:rPr>
          <w:rFonts w:ascii="Calibri" w:hAnsi="Calibri" w:cs="Calibri"/>
          <w:bCs/>
          <w:sz w:val="22"/>
          <w:szCs w:val="22"/>
          <w:lang w:eastAsia="en-GB"/>
        </w:rPr>
        <w:t xml:space="preserve"> v príslušnom gramatickom tvare):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zabezpečiť vlastnú kybernetickú bezpečnosť, aby cez </w:t>
      </w:r>
      <w:r>
        <w:rPr>
          <w:rFonts w:ascii="Calibri" w:hAnsi="Calibri" w:cs="Calibri"/>
          <w:bCs/>
          <w:sz w:val="22"/>
          <w:szCs w:val="22"/>
          <w:lang w:eastAsia="en-GB"/>
        </w:rPr>
        <w:t>Poskytovateľa/Zhotoviteľa</w:t>
      </w:r>
      <w:r w:rsidRPr="0056470A">
        <w:rPr>
          <w:rFonts w:ascii="Calibri" w:hAnsi="Calibri" w:cs="Calibri"/>
          <w:bCs/>
          <w:sz w:val="22"/>
          <w:szCs w:val="22"/>
          <w:lang w:eastAsia="en-GB"/>
        </w:rPr>
        <w:t xml:space="preserve"> nebolo možné zasiahnuť siete a informačné systémy </w:t>
      </w:r>
      <w:del w:id="61" w:author="Autor">
        <w:r w:rsidRPr="0056470A" w:rsidDel="00286980">
          <w:rPr>
            <w:rFonts w:ascii="Calibri" w:hAnsi="Calibri" w:cs="Calibri"/>
            <w:bCs/>
            <w:sz w:val="22"/>
            <w:szCs w:val="22"/>
            <w:lang w:eastAsia="en-GB"/>
          </w:rPr>
          <w:delText>Prevádzkovateľa základnej služby</w:delText>
        </w:r>
      </w:del>
      <w:ins w:id="62"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vytvárať a zvyšovať bezpečnostné povedomie svojich zamestnancov, ktorí sa budú podieľať na plnení Zmluvy</w:t>
      </w:r>
      <w:r>
        <w:rPr>
          <w:rFonts w:ascii="Calibri" w:hAnsi="Calibri" w:cs="Calibri"/>
          <w:bCs/>
          <w:sz w:val="22"/>
          <w:szCs w:val="22"/>
          <w:lang w:eastAsia="en-GB"/>
        </w:rPr>
        <w:t xml:space="preserve"> KB</w:t>
      </w:r>
      <w:r w:rsidRPr="0056470A">
        <w:rPr>
          <w:rFonts w:ascii="Calibri" w:hAnsi="Calibri" w:cs="Calibri"/>
          <w:bCs/>
          <w:sz w:val="22"/>
          <w:szCs w:val="22"/>
          <w:lang w:eastAsia="en-GB"/>
        </w:rPr>
        <w:t xml:space="preserve"> alebo budú mať prístup k informáciám </w:t>
      </w:r>
      <w:del w:id="63" w:author="Autor">
        <w:r w:rsidRPr="0056470A" w:rsidDel="00286980">
          <w:rPr>
            <w:rFonts w:ascii="Calibri" w:hAnsi="Calibri" w:cs="Calibri"/>
            <w:bCs/>
            <w:sz w:val="22"/>
            <w:szCs w:val="22"/>
            <w:lang w:eastAsia="en-GB"/>
          </w:rPr>
          <w:delText>Prevádzkovateľa základnej služby</w:delText>
        </w:r>
      </w:del>
      <w:ins w:id="64"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sledovať výstrahy a varovania a ďalšie informácie slúžiace na minimalizovanie, odvrátenie alebo nápravu následkov incidentov všeobecne,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sledovať hrozby, dotýkajúce sa </w:t>
      </w:r>
      <w:r>
        <w:rPr>
          <w:rFonts w:ascii="Calibri" w:hAnsi="Calibri" w:cs="Calibri"/>
          <w:bCs/>
          <w:sz w:val="22"/>
          <w:szCs w:val="22"/>
          <w:lang w:eastAsia="en-GB"/>
        </w:rPr>
        <w:t>Poskytovateľa/Zhotoviteľa</w:t>
      </w:r>
      <w:r w:rsidRPr="0056470A">
        <w:rPr>
          <w:rFonts w:ascii="Calibri" w:hAnsi="Calibri" w:cs="Calibri"/>
          <w:bCs/>
          <w:sz w:val="22"/>
          <w:szCs w:val="22"/>
          <w:lang w:eastAsia="en-GB"/>
        </w:rPr>
        <w:t xml:space="preserve">, ktoré by mohli mať potenciálny nepriaznivý vplyv na základnú službu </w:t>
      </w:r>
      <w:del w:id="65" w:author="Autor">
        <w:r w:rsidRPr="0056470A" w:rsidDel="00286980">
          <w:rPr>
            <w:rFonts w:ascii="Calibri" w:hAnsi="Calibri" w:cs="Calibri"/>
            <w:bCs/>
            <w:sz w:val="22"/>
            <w:szCs w:val="22"/>
            <w:lang w:eastAsia="en-GB"/>
          </w:rPr>
          <w:delText>Prevádzkovateľa základnej služby</w:delText>
        </w:r>
      </w:del>
      <w:ins w:id="66"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predchádzať vzniku incidentov,</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systematicky získavať (monitorovať a detegovať), sústreďovať (evidovať), analyzovať a vyhodnocovať informácie o incidentoch,</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prijímať od </w:t>
      </w:r>
      <w:del w:id="67" w:author="Autor">
        <w:r w:rsidRPr="0056470A" w:rsidDel="00286980">
          <w:rPr>
            <w:rFonts w:ascii="Calibri" w:hAnsi="Calibri" w:cs="Calibri"/>
            <w:bCs/>
            <w:sz w:val="22"/>
            <w:szCs w:val="22"/>
            <w:lang w:eastAsia="en-GB"/>
          </w:rPr>
          <w:delText>Prevádzkovateľa základnej služby</w:delText>
        </w:r>
      </w:del>
      <w:ins w:id="68"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 xml:space="preserve"> varovania pred incidentmi a vykonávať preventívne opatrenia potrebné na odvrátenie hrozieb, ktoré by mohli mať </w:t>
      </w:r>
      <w:r w:rsidRPr="0056470A">
        <w:rPr>
          <w:rFonts w:ascii="Calibri" w:hAnsi="Calibri" w:cs="Calibri"/>
          <w:bCs/>
          <w:sz w:val="22"/>
          <w:szCs w:val="22"/>
          <w:lang w:eastAsia="en-GB"/>
        </w:rPr>
        <w:lastRenderedPageBreak/>
        <w:t xml:space="preserve">potenciálny nepriaznivý vplyv na základnú službu </w:t>
      </w:r>
      <w:del w:id="69" w:author="Autor">
        <w:r w:rsidRPr="0056470A" w:rsidDel="00286980">
          <w:rPr>
            <w:rFonts w:ascii="Calibri" w:hAnsi="Calibri" w:cs="Calibri"/>
            <w:bCs/>
            <w:sz w:val="22"/>
            <w:szCs w:val="22"/>
            <w:lang w:eastAsia="en-GB"/>
          </w:rPr>
          <w:delText>Prevádzkovateľa základnej služby</w:delText>
        </w:r>
      </w:del>
      <w:ins w:id="70"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spolupracovať s </w:t>
      </w:r>
      <w:del w:id="71" w:author="Autor">
        <w:r w:rsidRPr="0056470A" w:rsidDel="00286980">
          <w:rPr>
            <w:rFonts w:ascii="Calibri" w:hAnsi="Calibri" w:cs="Calibri"/>
            <w:bCs/>
            <w:sz w:val="22"/>
            <w:szCs w:val="22"/>
            <w:lang w:eastAsia="en-GB"/>
          </w:rPr>
          <w:delText>Prevádzkovateľom základnej služby</w:delText>
        </w:r>
      </w:del>
      <w:ins w:id="72" w:author="Autor">
        <w:r w:rsidR="00286980">
          <w:rPr>
            <w:rFonts w:ascii="Calibri" w:hAnsi="Calibri" w:cs="Calibri"/>
            <w:bCs/>
            <w:sz w:val="22"/>
            <w:szCs w:val="22"/>
            <w:lang w:eastAsia="en-GB"/>
          </w:rPr>
          <w:t>Objednávateľom</w:t>
        </w:r>
      </w:ins>
      <w:r w:rsidRPr="0056470A">
        <w:rPr>
          <w:rFonts w:ascii="Calibri" w:hAnsi="Calibri" w:cs="Calibri"/>
          <w:bCs/>
          <w:sz w:val="22"/>
          <w:szCs w:val="22"/>
          <w:lang w:eastAsia="en-GB"/>
        </w:rPr>
        <w:t xml:space="preserve"> pri zabezpečovaní kybernetickej bezpečnosti sietí a informačných systémov </w:t>
      </w:r>
      <w:del w:id="73" w:author="Autor">
        <w:r w:rsidRPr="0056470A" w:rsidDel="00286980">
          <w:rPr>
            <w:rFonts w:ascii="Calibri" w:hAnsi="Calibri" w:cs="Calibri"/>
            <w:bCs/>
            <w:sz w:val="22"/>
            <w:szCs w:val="22"/>
            <w:lang w:eastAsia="en-GB"/>
          </w:rPr>
          <w:delText>Prevádzkovateľa základnej služby</w:delText>
        </w:r>
      </w:del>
      <w:ins w:id="74" w:author="Autor">
        <w:r w:rsidR="00286980">
          <w:rPr>
            <w:rFonts w:ascii="Calibri" w:hAnsi="Calibri" w:cs="Calibri"/>
            <w:bCs/>
            <w:sz w:val="22"/>
            <w:szCs w:val="22"/>
            <w:lang w:eastAsia="en-GB"/>
          </w:rPr>
          <w:t>Objednávateľa</w:t>
        </w:r>
      </w:ins>
      <w:r w:rsidRPr="0056470A">
        <w:rPr>
          <w:rFonts w:ascii="Calibri" w:hAnsi="Calibri" w:cs="Calibri"/>
          <w:bCs/>
          <w:sz w:val="22"/>
          <w:szCs w:val="22"/>
          <w:lang w:eastAsia="en-GB"/>
        </w:rPr>
        <w:t>.</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stanoviť postupy plnenia svojich povinností podľa Zmluvy</w:t>
      </w:r>
      <w:r>
        <w:rPr>
          <w:rFonts w:ascii="Calibri" w:hAnsi="Calibri" w:cs="Calibri"/>
          <w:bCs/>
          <w:sz w:val="22"/>
          <w:szCs w:val="22"/>
        </w:rPr>
        <w:t xml:space="preserve"> KB</w:t>
      </w:r>
      <w:r w:rsidRPr="0056470A">
        <w:rPr>
          <w:rFonts w:ascii="Calibri" w:hAnsi="Calibri" w:cs="Calibri"/>
          <w:bCs/>
          <w:sz w:val="22"/>
          <w:szCs w:val="22"/>
        </w:rPr>
        <w:t xml:space="preserve"> v</w:t>
      </w:r>
      <w:r>
        <w:rPr>
          <w:rFonts w:ascii="Calibri" w:hAnsi="Calibri" w:cs="Calibri"/>
          <w:bCs/>
          <w:sz w:val="22"/>
          <w:szCs w:val="22"/>
        </w:rPr>
        <w:t xml:space="preserve">o vlastnej </w:t>
      </w:r>
      <w:r w:rsidRPr="0056470A">
        <w:rPr>
          <w:rFonts w:ascii="Calibri" w:hAnsi="Calibri" w:cs="Calibri"/>
          <w:bCs/>
          <w:sz w:val="22"/>
          <w:szCs w:val="22"/>
        </w:rPr>
        <w:t xml:space="preserve"> dokumentácii, ktorá musí byť aktuálna a musí zodpovedať aktuálnemu stavu; dokumentáciu je na odôvodnené požiadanie povinný predložiť </w:t>
      </w:r>
      <w:del w:id="75" w:author="Autor">
        <w:r w:rsidRPr="0056470A" w:rsidDel="00286980">
          <w:rPr>
            <w:rFonts w:ascii="Calibri" w:hAnsi="Calibri" w:cs="Calibri"/>
            <w:bCs/>
            <w:sz w:val="22"/>
            <w:szCs w:val="22"/>
          </w:rPr>
          <w:delText>Prevádzkovateľovi základnej služby</w:delText>
        </w:r>
      </w:del>
      <w:ins w:id="76" w:author="Autor">
        <w:r w:rsidR="00286980">
          <w:rPr>
            <w:rFonts w:ascii="Calibri" w:hAnsi="Calibri" w:cs="Calibri"/>
            <w:bCs/>
            <w:sz w:val="22"/>
            <w:szCs w:val="22"/>
          </w:rPr>
          <w:t>Objednávateľovi</w:t>
        </w:r>
      </w:ins>
      <w:r w:rsidRPr="0056470A">
        <w:rPr>
          <w:rFonts w:ascii="Calibri" w:hAnsi="Calibri" w:cs="Calibri"/>
          <w:bCs/>
          <w:sz w:val="22"/>
          <w:szCs w:val="22"/>
        </w:rPr>
        <w:t xml:space="preserve"> na nahliadnutie.</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všeobecné bezpečnostné opatrenia podľa STN   ISO/IEC 27001, ISO/IEC 27002, ISO/IEC 27005 v aktuálne platnej verzii (Informačné technológie. Bezpečnostné metódy. Pravidlá dobrej praxe riadenia informačnej bezpečnosti.) v rozsahu špecifikovanom</w:t>
      </w:r>
      <w:r w:rsidR="00C527AA" w:rsidRPr="0056470A" w:rsidDel="00C527AA">
        <w:rPr>
          <w:rFonts w:ascii="Calibri" w:hAnsi="Calibri" w:cs="Calibri"/>
          <w:bCs/>
          <w:sz w:val="22"/>
          <w:szCs w:val="22"/>
        </w:rPr>
        <w:t xml:space="preserve"> </w:t>
      </w:r>
      <w:r>
        <w:rPr>
          <w:rFonts w:ascii="Calibri" w:hAnsi="Calibri" w:cs="Calibri"/>
          <w:bCs/>
          <w:sz w:val="22"/>
          <w:szCs w:val="22"/>
        </w:rPr>
        <w:t>v prílohe č. 2 tejto Zmluvy KB</w:t>
      </w:r>
      <w:r w:rsidRPr="0056470A">
        <w:rPr>
          <w:rFonts w:ascii="Calibri" w:hAnsi="Calibri" w:cs="Calibri"/>
          <w:bCs/>
          <w:sz w:val="22"/>
          <w:szCs w:val="22"/>
        </w:rPr>
        <w:t>.</w:t>
      </w:r>
    </w:p>
    <w:p w:rsidR="00BF1F33" w:rsidRPr="0056470A" w:rsidDel="009341BE" w:rsidRDefault="00BF1F33" w:rsidP="00BF1F33">
      <w:pPr>
        <w:pStyle w:val="l17"/>
        <w:numPr>
          <w:ilvl w:val="0"/>
          <w:numId w:val="22"/>
        </w:numPr>
        <w:spacing w:after="120"/>
        <w:ind w:left="426" w:hanging="426"/>
        <w:rPr>
          <w:del w:id="77" w:author="Autor"/>
          <w:rFonts w:ascii="Calibri" w:hAnsi="Calibri" w:cs="Calibri"/>
          <w:bCs/>
          <w:sz w:val="22"/>
          <w:szCs w:val="22"/>
        </w:rPr>
      </w:pPr>
      <w:del w:id="78" w:author="Autor">
        <w:r w:rsidRPr="0056470A" w:rsidDel="009341BE">
          <w:rPr>
            <w:rFonts w:ascii="Calibri" w:hAnsi="Calibri" w:cs="Calibri"/>
            <w:bCs/>
            <w:sz w:val="22"/>
            <w:szCs w:val="22"/>
          </w:rPr>
          <w:delText>.</w:delText>
        </w:r>
      </w:del>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sektorové bezpečnostné opatrenia v rozsahu špecifikovanom v </w:t>
      </w:r>
      <w:r>
        <w:rPr>
          <w:rFonts w:ascii="Calibri" w:hAnsi="Calibri" w:cs="Calibri"/>
          <w:bCs/>
          <w:sz w:val="22"/>
          <w:szCs w:val="22"/>
        </w:rPr>
        <w:t>Prílohe č. 2 tejto Zmluvy KB</w:t>
      </w:r>
      <w:r w:rsidRPr="0056470A">
        <w:rPr>
          <w:rFonts w:ascii="Calibri" w:hAnsi="Calibri" w:cs="Calibri"/>
          <w:bCs/>
          <w:sz w:val="22"/>
          <w:szCs w:val="22"/>
        </w:rPr>
        <w:t>.</w:t>
      </w:r>
    </w:p>
    <w:p w:rsidR="00BF1F33"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písomne informovať </w:t>
      </w:r>
      <w:del w:id="79" w:author="Autor">
        <w:r w:rsidRPr="0056470A" w:rsidDel="00286980">
          <w:rPr>
            <w:rFonts w:ascii="Calibri" w:hAnsi="Calibri" w:cs="Calibri"/>
            <w:bCs/>
            <w:sz w:val="22"/>
            <w:szCs w:val="22"/>
          </w:rPr>
          <w:delText>Prevádzkovateľa základnej služby</w:delText>
        </w:r>
      </w:del>
      <w:ins w:id="80" w:author="Autor">
        <w:r w:rsidR="00286980">
          <w:rPr>
            <w:rFonts w:ascii="Calibri" w:hAnsi="Calibri" w:cs="Calibri"/>
            <w:bCs/>
            <w:sz w:val="22"/>
            <w:szCs w:val="22"/>
          </w:rPr>
          <w:t>Objednávateľa</w:t>
        </w:r>
      </w:ins>
      <w:r w:rsidRPr="0056470A">
        <w:rPr>
          <w:rFonts w:ascii="Calibri" w:hAnsi="Calibri" w:cs="Calibri"/>
          <w:bCs/>
          <w:sz w:val="22"/>
          <w:szCs w:val="22"/>
        </w:rPr>
        <w:t xml:space="preserve"> o každej jemu preukázateľne známej zmene, ktorá má významný vplyv na bezpečnostné opatrenia realizované </w:t>
      </w:r>
      <w:r>
        <w:rPr>
          <w:rFonts w:ascii="Calibri" w:hAnsi="Calibri" w:cs="Calibri"/>
          <w:bCs/>
          <w:sz w:val="22"/>
          <w:szCs w:val="22"/>
          <w:lang w:eastAsia="en-GB"/>
        </w:rPr>
        <w:t>Poskytovateľ/Zhotoviteľ</w:t>
      </w:r>
      <w:r w:rsidRPr="0056470A">
        <w:rPr>
          <w:rFonts w:ascii="Calibri" w:hAnsi="Calibri" w:cs="Calibri"/>
          <w:bCs/>
          <w:sz w:val="22"/>
          <w:szCs w:val="22"/>
        </w:rPr>
        <w:t xml:space="preserve"> alebo o všetkých jemu preukázateľne známych skutočnostiach, majúcich vplyv na zabezpečovanie kybernetickej bezpečnosti; tým nie sú dotknuté povinnosti a zodpovednosť </w:t>
      </w:r>
      <w:del w:id="81" w:author="Autor">
        <w:r w:rsidRPr="0056470A" w:rsidDel="00286980">
          <w:rPr>
            <w:rFonts w:ascii="Calibri" w:hAnsi="Calibri" w:cs="Calibri"/>
            <w:bCs/>
            <w:sz w:val="22"/>
            <w:szCs w:val="22"/>
          </w:rPr>
          <w:delText>Prevádzkovateľa základnej služby</w:delText>
        </w:r>
      </w:del>
      <w:ins w:id="82" w:author="Autor">
        <w:r w:rsidR="00286980">
          <w:rPr>
            <w:rFonts w:ascii="Calibri" w:hAnsi="Calibri" w:cs="Calibri"/>
            <w:bCs/>
            <w:sz w:val="22"/>
            <w:szCs w:val="22"/>
          </w:rPr>
          <w:t>Objednávateľa</w:t>
        </w:r>
      </w:ins>
      <w:r w:rsidRPr="0056470A">
        <w:rPr>
          <w:rFonts w:ascii="Calibri" w:hAnsi="Calibri" w:cs="Calibri"/>
          <w:bCs/>
          <w:sz w:val="22"/>
          <w:szCs w:val="22"/>
        </w:rPr>
        <w:t xml:space="preserve"> v zmysle </w:t>
      </w:r>
      <w:proofErr w:type="spellStart"/>
      <w:r w:rsidRPr="0056470A">
        <w:rPr>
          <w:rFonts w:ascii="Calibri" w:hAnsi="Calibri" w:cs="Calibri"/>
          <w:bCs/>
          <w:sz w:val="22"/>
          <w:szCs w:val="22"/>
        </w:rPr>
        <w:t>Z</w:t>
      </w:r>
      <w:r>
        <w:rPr>
          <w:rFonts w:ascii="Calibri" w:hAnsi="Calibri" w:cs="Calibri"/>
          <w:bCs/>
          <w:sz w:val="22"/>
          <w:szCs w:val="22"/>
        </w:rPr>
        <w:t>oKB</w:t>
      </w:r>
      <w:proofErr w:type="spellEnd"/>
      <w:r w:rsidRPr="0056470A">
        <w:rPr>
          <w:rFonts w:ascii="Calibri" w:hAnsi="Calibri" w:cs="Calibri"/>
          <w:bCs/>
          <w:sz w:val="22"/>
          <w:szCs w:val="22"/>
        </w:rPr>
        <w:t>, osobitných predpisov a/alebo ich vykonávacích predpisov</w:t>
      </w:r>
      <w:r>
        <w:rPr>
          <w:rFonts w:ascii="Calibri" w:hAnsi="Calibri" w:cs="Calibri"/>
          <w:bCs/>
          <w:sz w:val="22"/>
          <w:szCs w:val="22"/>
        </w:rPr>
        <w:t>.</w:t>
      </w:r>
    </w:p>
    <w:p w:rsidR="00BF1F33" w:rsidRPr="00270ABD" w:rsidRDefault="00BF1F33" w:rsidP="00BF1F33">
      <w:pPr>
        <w:numPr>
          <w:ilvl w:val="0"/>
          <w:numId w:val="22"/>
        </w:numPr>
        <w:spacing w:after="120"/>
        <w:ind w:left="426" w:hanging="426"/>
        <w:jc w:val="both"/>
      </w:pPr>
      <w:r w:rsidRPr="00483214">
        <w:rPr>
          <w:rFonts w:ascii="Calibri" w:hAnsi="Calibri" w:cs="Calibri"/>
          <w:bCs/>
          <w:sz w:val="22"/>
          <w:szCs w:val="22"/>
          <w:lang w:eastAsia="sk-SK"/>
        </w:rPr>
        <w:t xml:space="preserve">Zoznam pracovných rolí Poskytovateľa/Zhotoviteľa a zoznam jeho zamestnancov a zamestnancov subdodávateľov, ktorí sa budú podieľať na plnení hlavnej zmluvy a tejto Zmluvy KB a/alebo budú mať prístup k informáciám a údajom </w:t>
      </w:r>
      <w:del w:id="83" w:author="Autor">
        <w:r w:rsidRPr="00483214" w:rsidDel="00286980">
          <w:rPr>
            <w:rFonts w:ascii="Calibri" w:hAnsi="Calibri" w:cs="Calibri"/>
            <w:bCs/>
            <w:sz w:val="22"/>
            <w:szCs w:val="22"/>
            <w:lang w:eastAsia="sk-SK"/>
          </w:rPr>
          <w:delText>Prevádzkovateľa základnej služby</w:delText>
        </w:r>
      </w:del>
      <w:ins w:id="84" w:author="Autor">
        <w:r w:rsidR="00286980">
          <w:rPr>
            <w:rFonts w:ascii="Calibri" w:hAnsi="Calibri" w:cs="Calibri"/>
            <w:bCs/>
            <w:sz w:val="22"/>
            <w:szCs w:val="22"/>
            <w:lang w:eastAsia="sk-SK"/>
          </w:rPr>
          <w:t>Objednávateľa</w:t>
        </w:r>
      </w:ins>
      <w:r w:rsidRPr="00483214">
        <w:rPr>
          <w:rFonts w:ascii="Calibri" w:hAnsi="Calibri" w:cs="Calibri"/>
          <w:bCs/>
          <w:sz w:val="22"/>
          <w:szCs w:val="22"/>
          <w:lang w:eastAsia="sk-SK"/>
        </w:rPr>
        <w:t>, je uvedený v prílohe č</w:t>
      </w:r>
      <w:r>
        <w:rPr>
          <w:rFonts w:ascii="Calibri" w:hAnsi="Calibri" w:cs="Calibri"/>
          <w:bCs/>
          <w:sz w:val="22"/>
          <w:szCs w:val="22"/>
          <w:lang w:eastAsia="sk-SK"/>
        </w:rPr>
        <w:t>.</w:t>
      </w:r>
      <w:r w:rsidRPr="00483214">
        <w:rPr>
          <w:rFonts w:ascii="Calibri" w:hAnsi="Calibri" w:cs="Calibri"/>
          <w:bCs/>
          <w:sz w:val="22"/>
          <w:szCs w:val="22"/>
          <w:lang w:eastAsia="sk-SK"/>
        </w:rPr>
        <w:t xml:space="preserve"> 1 tejto Zmluvy KB. Poskytovateľ/Zhotoviteľ je povinný bezodkladne písomne oznámiť </w:t>
      </w:r>
      <w:del w:id="85" w:author="Autor">
        <w:r w:rsidRPr="00483214" w:rsidDel="00286980">
          <w:rPr>
            <w:rFonts w:ascii="Calibri" w:hAnsi="Calibri" w:cs="Calibri"/>
            <w:bCs/>
            <w:sz w:val="22"/>
            <w:szCs w:val="22"/>
            <w:lang w:eastAsia="sk-SK"/>
          </w:rPr>
          <w:delText>Prevádzkovateľovi základnej služby</w:delText>
        </w:r>
      </w:del>
      <w:ins w:id="86" w:author="Autor">
        <w:r w:rsidR="00286980">
          <w:rPr>
            <w:rFonts w:ascii="Calibri" w:hAnsi="Calibri" w:cs="Calibri"/>
            <w:bCs/>
            <w:sz w:val="22"/>
            <w:szCs w:val="22"/>
            <w:lang w:eastAsia="sk-SK"/>
          </w:rPr>
          <w:t>Objednávateľovi</w:t>
        </w:r>
      </w:ins>
      <w:r w:rsidRPr="00483214">
        <w:rPr>
          <w:rFonts w:ascii="Calibri" w:hAnsi="Calibri" w:cs="Calibri"/>
          <w:bCs/>
          <w:sz w:val="22"/>
          <w:szCs w:val="22"/>
          <w:lang w:eastAsia="sk-SK"/>
        </w:rPr>
        <w:t xml:space="preserve"> každú zmenu v personálnom obsadení; na platnosť takejto zmeny sa nevyžaduje uzatvorenie dodatku k tejto Zmluve KB. Poskytovateľ/Zhotoviteľ je povinný zaviazať povinnosťou mlčanlivosti podľa </w:t>
      </w:r>
      <w:proofErr w:type="spellStart"/>
      <w:r w:rsidRPr="00483214">
        <w:rPr>
          <w:rFonts w:ascii="Calibri" w:hAnsi="Calibri" w:cs="Calibri"/>
          <w:bCs/>
          <w:sz w:val="22"/>
          <w:szCs w:val="22"/>
          <w:lang w:eastAsia="sk-SK"/>
        </w:rPr>
        <w:t>ZoKB</w:t>
      </w:r>
      <w:proofErr w:type="spellEnd"/>
      <w:r w:rsidRPr="00483214">
        <w:rPr>
          <w:rFonts w:ascii="Calibri" w:hAnsi="Calibri" w:cs="Calibri"/>
          <w:bCs/>
          <w:sz w:val="22"/>
          <w:szCs w:val="22"/>
          <w:lang w:eastAsia="sk-SK"/>
        </w:rPr>
        <w:t xml:space="preserve"> osoby, ktoré sa budú podieľať na plnení podľa tohto bodu</w:t>
      </w:r>
      <w:r>
        <w:rPr>
          <w:rFonts w:ascii="Calibri" w:hAnsi="Calibri" w:cs="Calibri"/>
          <w:bCs/>
          <w:sz w:val="22"/>
          <w:szCs w:val="22"/>
          <w:lang w:eastAsia="sk-SK"/>
        </w:rPr>
        <w:t xml:space="preserve"> Zmluvy KB</w:t>
      </w:r>
      <w:r w:rsidRPr="00483214">
        <w:rPr>
          <w:rFonts w:ascii="Calibri" w:hAnsi="Calibri" w:cs="Calibri"/>
          <w:bCs/>
          <w:sz w:val="22"/>
          <w:szCs w:val="22"/>
          <w:lang w:eastAsia="sk-SK"/>
        </w:rPr>
        <w:t>.</w:t>
      </w:r>
    </w:p>
    <w:p w:rsidR="00BF1F33" w:rsidRPr="00270ABD" w:rsidRDefault="00BF1F33" w:rsidP="00BF1F33">
      <w:pPr>
        <w:pStyle w:val="Odsekzoznamu"/>
        <w:ind w:left="0"/>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POSTUP PRI RIEŠENÍ KYBERNETICKÝCH BEZPEČNOSTNÝCH INCIDENTOV</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bezodkladne hlásiť každ</w:t>
      </w:r>
      <w:r w:rsidR="00C527AA">
        <w:rPr>
          <w:rFonts w:ascii="Calibri" w:eastAsia="Calibri" w:hAnsi="Calibri" w:cs="Calibri"/>
          <w:sz w:val="22"/>
          <w:szCs w:val="22"/>
          <w:lang w:eastAsia="en-US"/>
        </w:rPr>
        <w:t xml:space="preserve">é podozrenie na </w:t>
      </w:r>
      <w:r w:rsidRPr="00270ABD">
        <w:rPr>
          <w:rFonts w:ascii="Calibri" w:eastAsia="Calibri" w:hAnsi="Calibri" w:cs="Calibri"/>
          <w:sz w:val="22"/>
          <w:szCs w:val="22"/>
          <w:lang w:eastAsia="en-US"/>
        </w:rPr>
        <w:t xml:space="preserve"> kybernetický bezpečnostný incident, ako aj všetky ďalšie informácie požadované </w:t>
      </w:r>
      <w:del w:id="87" w:author="Autor">
        <w:r w:rsidRPr="00270ABD" w:rsidDel="00286980">
          <w:rPr>
            <w:rFonts w:ascii="Calibri" w:eastAsia="Calibri" w:hAnsi="Calibri" w:cs="Calibri"/>
            <w:sz w:val="22"/>
            <w:szCs w:val="22"/>
            <w:lang w:eastAsia="en-US"/>
          </w:rPr>
          <w:delText>Prevádzkovateľom základnej služby</w:delText>
        </w:r>
      </w:del>
      <w:ins w:id="88" w:author="Autor">
        <w:r w:rsidR="00286980">
          <w:rPr>
            <w:rFonts w:ascii="Calibri" w:eastAsia="Calibri" w:hAnsi="Calibri" w:cs="Calibri"/>
            <w:sz w:val="22"/>
            <w:szCs w:val="22"/>
            <w:lang w:eastAsia="en-US"/>
          </w:rPr>
          <w:t>Objednávateľom</w:t>
        </w:r>
      </w:ins>
      <w:r w:rsidRPr="00270ABD">
        <w:rPr>
          <w:rFonts w:ascii="Calibri" w:eastAsia="Calibri" w:hAnsi="Calibri" w:cs="Calibri"/>
          <w:sz w:val="22"/>
          <w:szCs w:val="22"/>
          <w:lang w:eastAsia="en-US"/>
        </w:rPr>
        <w:t xml:space="preserve"> na plnenie jeho povinností vplývajúcich zo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a informácie majúce vplyv na Zmluvu KB ako aj </w:t>
      </w:r>
      <w:r w:rsidRPr="00D00BFF">
        <w:rPr>
          <w:rFonts w:ascii="Calibri" w:eastAsia="Calibri" w:hAnsi="Calibri" w:cs="Calibri"/>
          <w:bCs/>
          <w:sz w:val="22"/>
          <w:szCs w:val="22"/>
          <w:lang w:eastAsia="en-US"/>
        </w:rPr>
        <w:t>hlavnú zmluvu</w:t>
      </w:r>
      <w:r w:rsidRPr="00270ABD" w:rsidDel="0046550F">
        <w:rPr>
          <w:rFonts w:ascii="Calibri" w:eastAsia="Calibri" w:hAnsi="Calibri" w:cs="Calibri"/>
          <w:sz w:val="22"/>
          <w:szCs w:val="22"/>
          <w:lang w:eastAsia="en-US"/>
        </w:rPr>
        <w:t xml:space="preserve"> </w:t>
      </w:r>
      <w:del w:id="89" w:author="Autor">
        <w:r w:rsidRPr="00270ABD" w:rsidDel="00286980">
          <w:rPr>
            <w:rFonts w:ascii="Calibri" w:eastAsia="Calibri" w:hAnsi="Calibri" w:cs="Calibri"/>
            <w:sz w:val="22"/>
            <w:szCs w:val="22"/>
            <w:lang w:eastAsia="en-US"/>
          </w:rPr>
          <w:delText>Prevádzkovateľovi základnej služby</w:delText>
        </w:r>
      </w:del>
      <w:ins w:id="90" w:author="Autor">
        <w:r w:rsidR="00286980">
          <w:rPr>
            <w:rFonts w:ascii="Calibri" w:eastAsia="Calibri" w:hAnsi="Calibri" w:cs="Calibri"/>
            <w:sz w:val="22"/>
            <w:szCs w:val="22"/>
            <w:lang w:eastAsia="en-US"/>
          </w:rPr>
          <w:t>Objednávateľovi</w:t>
        </w:r>
      </w:ins>
      <w:r w:rsidRPr="00270ABD">
        <w:rPr>
          <w:rFonts w:ascii="Calibri" w:eastAsia="Calibri" w:hAnsi="Calibri" w:cs="Calibri"/>
          <w:sz w:val="22"/>
          <w:szCs w:val="22"/>
          <w:lang w:eastAsia="en-US"/>
        </w:rPr>
        <w:t xml:space="preserve"> spôsobom určeným </w:t>
      </w:r>
      <w:del w:id="91" w:author="Autor">
        <w:r w:rsidRPr="00270ABD" w:rsidDel="00286980">
          <w:rPr>
            <w:rFonts w:ascii="Calibri" w:eastAsia="Calibri" w:hAnsi="Calibri" w:cs="Calibri"/>
            <w:sz w:val="22"/>
            <w:szCs w:val="22"/>
            <w:lang w:eastAsia="en-US"/>
          </w:rPr>
          <w:delText>Prevádzkovateľom základnej služby</w:delText>
        </w:r>
      </w:del>
      <w:ins w:id="92" w:author="Autor">
        <w:r w:rsidR="00286980">
          <w:rPr>
            <w:rFonts w:ascii="Calibri" w:eastAsia="Calibri" w:hAnsi="Calibri" w:cs="Calibri"/>
            <w:sz w:val="22"/>
            <w:szCs w:val="22"/>
            <w:lang w:eastAsia="en-US"/>
          </w:rPr>
          <w:t>Objednávateľom</w:t>
        </w:r>
      </w:ins>
      <w:r w:rsidRPr="00270ABD">
        <w:rPr>
          <w:rFonts w:ascii="Calibri" w:eastAsia="Calibri" w:hAnsi="Calibri" w:cs="Calibri"/>
          <w:sz w:val="22"/>
          <w:szCs w:val="22"/>
          <w:lang w:eastAsia="en-US"/>
        </w:rPr>
        <w:t xml:space="preserve">, vrátane určenia stupňa jeho závažnosti, ktorý identifikuje na základe presiahnutia kritérií pre jednotlivé kategórie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Ak do okamihu hlásenia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nepominuli jeho účinky,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odoslať neúplné hlásenie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v ktorom vyznačí identifikátor neukončeného hlásenia a bezodkladne po obnove riadnej prevádzky siete a informačného systému toto hlásenie doplní. </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po detekcii kybernetického bezpečnostného incidentu zaväzuje</w:t>
      </w:r>
      <w:r w:rsidR="00190CD0">
        <w:rPr>
          <w:rFonts w:ascii="Calibri" w:eastAsia="Calibri" w:hAnsi="Calibri" w:cs="Calibri"/>
          <w:sz w:val="22"/>
          <w:szCs w:val="22"/>
          <w:lang w:eastAsia="en-US"/>
        </w:rPr>
        <w:t xml:space="preserve"> poskytnúť súčinnosť a spoločne s </w:t>
      </w:r>
      <w:del w:id="93" w:author="Autor">
        <w:r w:rsidR="00190CD0" w:rsidDel="00286980">
          <w:rPr>
            <w:rFonts w:ascii="Calibri" w:eastAsia="Calibri" w:hAnsi="Calibri" w:cs="Calibri"/>
            <w:sz w:val="22"/>
            <w:szCs w:val="22"/>
            <w:lang w:eastAsia="en-US"/>
          </w:rPr>
          <w:delText>Prevádzkovateľom základnej služby</w:delText>
        </w:r>
      </w:del>
      <w:ins w:id="94" w:author="Autor">
        <w:r w:rsidR="00286980">
          <w:rPr>
            <w:rFonts w:ascii="Calibri" w:eastAsia="Calibri" w:hAnsi="Calibri" w:cs="Calibri"/>
            <w:sz w:val="22"/>
            <w:szCs w:val="22"/>
            <w:lang w:eastAsia="en-US"/>
          </w:rPr>
          <w:t>Objednávateľom</w:t>
        </w:r>
      </w:ins>
      <w:r w:rsidR="00190CD0" w:rsidRPr="00270ABD">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riešiť</w:t>
      </w:r>
      <w:r w:rsidR="00190CD0">
        <w:rPr>
          <w:rFonts w:ascii="Calibri" w:eastAsia="Calibri" w:hAnsi="Calibri" w:cs="Calibri"/>
          <w:sz w:val="22"/>
          <w:szCs w:val="22"/>
          <w:lang w:eastAsia="en-US"/>
        </w:rPr>
        <w:t xml:space="preserve"> </w:t>
      </w:r>
      <w:r w:rsidRPr="00270ABD">
        <w:rPr>
          <w:rStyle w:val="fontstyle01"/>
          <w:rFonts w:ascii="Calibri" w:hAnsi="Calibri" w:cs="Calibri"/>
        </w:rPr>
        <w:t xml:space="preserve">kybernetické bezpečnostné </w:t>
      </w:r>
      <w:r w:rsidRPr="00270ABD">
        <w:rPr>
          <w:rFonts w:ascii="Calibri" w:eastAsia="Calibri" w:hAnsi="Calibri" w:cs="Calibri"/>
          <w:sz w:val="22"/>
          <w:szCs w:val="22"/>
          <w:lang w:eastAsia="en-US"/>
        </w:rPr>
        <w:t xml:space="preserve">incidenty najmä odozvou alebo inou reakciou na </w:t>
      </w:r>
      <w:r w:rsidRPr="00270ABD">
        <w:rPr>
          <w:rStyle w:val="fontstyle01"/>
          <w:rFonts w:ascii="Calibri" w:hAnsi="Calibri" w:cs="Calibri"/>
        </w:rPr>
        <w:t xml:space="preserve">kybernetický </w:t>
      </w:r>
      <w:r w:rsidRPr="00270ABD">
        <w:rPr>
          <w:rStyle w:val="fontstyle01"/>
          <w:rFonts w:ascii="Calibri" w:hAnsi="Calibri" w:cs="Calibri"/>
        </w:rPr>
        <w:lastRenderedPageBreak/>
        <w:t xml:space="preserve">bezpečnostný </w:t>
      </w:r>
      <w:r w:rsidRPr="00270ABD">
        <w:rPr>
          <w:rFonts w:ascii="Calibri" w:eastAsia="Calibri" w:hAnsi="Calibri" w:cs="Calibri"/>
          <w:sz w:val="22"/>
          <w:szCs w:val="22"/>
          <w:lang w:eastAsia="en-US"/>
        </w:rPr>
        <w:t xml:space="preserve">incident, ohraničením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 jeho dopadov, nápravou následkov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asistenciou pri 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na mieste, reakciou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a podporou reakcií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(ďalej len </w:t>
      </w:r>
      <w:r w:rsidRPr="004C3B41">
        <w:rPr>
          <w:rFonts w:ascii="Calibri" w:eastAsia="Calibri" w:hAnsi="Calibri" w:cs="Calibri"/>
          <w:bCs/>
          <w:sz w:val="22"/>
          <w:szCs w:val="22"/>
          <w:lang w:eastAsia="en-US"/>
        </w:rPr>
        <w:t>„</w:t>
      </w:r>
      <w:r w:rsidRPr="004C3B41">
        <w:rPr>
          <w:rFonts w:ascii="Calibri" w:eastAsia="Calibri" w:hAnsi="Calibri" w:cs="Calibri"/>
          <w:b/>
          <w:bCs/>
          <w:sz w:val="22"/>
          <w:szCs w:val="22"/>
          <w:lang w:eastAsia="en-US"/>
        </w:rPr>
        <w:t>reaktívne opatrenie</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Pri riešení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je </w:t>
      </w:r>
      <w:r>
        <w:rPr>
          <w:rFonts w:ascii="Calibri" w:eastAsia="Calibri" w:hAnsi="Calibri" w:cs="Calibri"/>
          <w:sz w:val="22"/>
          <w:szCs w:val="22"/>
          <w:lang w:eastAsia="en-US"/>
        </w:rPr>
        <w:t xml:space="preserve">Poskytovateľ/Zhotoviteľ </w:t>
      </w:r>
      <w:r w:rsidRPr="00BB39F6">
        <w:rPr>
          <w:rFonts w:ascii="Calibri" w:eastAsia="Calibri" w:hAnsi="Calibri" w:cs="Calibri"/>
          <w:sz w:val="22"/>
          <w:szCs w:val="22"/>
          <w:lang w:eastAsia="en-US"/>
        </w:rPr>
        <w:t xml:space="preserve">povinný na žiadosť </w:t>
      </w:r>
      <w:del w:id="95" w:author="Autor">
        <w:r w:rsidRPr="00BB39F6" w:rsidDel="00286980">
          <w:rPr>
            <w:rFonts w:ascii="Calibri" w:eastAsia="Calibri" w:hAnsi="Calibri" w:cs="Calibri"/>
            <w:sz w:val="22"/>
            <w:szCs w:val="22"/>
            <w:lang w:eastAsia="en-US"/>
          </w:rPr>
          <w:delText>Prevádzkovateľa základnej služby</w:delText>
        </w:r>
      </w:del>
      <w:ins w:id="96" w:author="Autor">
        <w:r w:rsidR="00286980">
          <w:rPr>
            <w:rFonts w:ascii="Calibri" w:eastAsia="Calibri" w:hAnsi="Calibri" w:cs="Calibri"/>
            <w:sz w:val="22"/>
            <w:szCs w:val="22"/>
            <w:lang w:eastAsia="en-US"/>
          </w:rPr>
          <w:t>Objednávateľa</w:t>
        </w:r>
      </w:ins>
      <w:r w:rsidRPr="00BB39F6">
        <w:rPr>
          <w:rFonts w:ascii="Calibri" w:eastAsia="Calibri" w:hAnsi="Calibri" w:cs="Calibri"/>
          <w:sz w:val="22"/>
          <w:szCs w:val="22"/>
          <w:lang w:eastAsia="en-US"/>
        </w:rPr>
        <w:t xml:space="preserve"> spolupracovať s </w:t>
      </w:r>
      <w:del w:id="97" w:author="Autor">
        <w:r w:rsidRPr="00BB39F6" w:rsidDel="00286980">
          <w:rPr>
            <w:rFonts w:ascii="Calibri" w:eastAsia="Calibri" w:hAnsi="Calibri" w:cs="Calibri"/>
            <w:sz w:val="22"/>
            <w:szCs w:val="22"/>
            <w:lang w:eastAsia="en-US"/>
          </w:rPr>
          <w:delText>Prevádzkovateľom základnej služby</w:delText>
        </w:r>
      </w:del>
      <w:ins w:id="98" w:author="Autor">
        <w:r w:rsidR="00286980">
          <w:rPr>
            <w:rFonts w:ascii="Calibri" w:eastAsia="Calibri" w:hAnsi="Calibri" w:cs="Calibri"/>
            <w:sz w:val="22"/>
            <w:szCs w:val="22"/>
            <w:lang w:eastAsia="en-US"/>
          </w:rPr>
          <w:t>Objednávateľom</w:t>
        </w:r>
      </w:ins>
      <w:r w:rsidRPr="00BB39F6">
        <w:rPr>
          <w:rFonts w:ascii="Calibri" w:eastAsia="Calibri" w:hAnsi="Calibri" w:cs="Calibri"/>
          <w:sz w:val="22"/>
          <w:szCs w:val="22"/>
          <w:lang w:eastAsia="en-US"/>
        </w:rPr>
        <w:t>, Národným bezpečnostným úradom</w:t>
      </w:r>
      <w:r w:rsidRPr="00270ABD">
        <w:rPr>
          <w:rFonts w:ascii="Calibri" w:eastAsia="Calibri" w:hAnsi="Calibri" w:cs="Calibri"/>
          <w:sz w:val="22"/>
          <w:szCs w:val="22"/>
          <w:lang w:eastAsia="en-US"/>
        </w:rPr>
        <w:t xml:space="preserve"> a ďalším ústredným orgánom alebo iným orgánom štátnej správy určeným v § 4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jednať, a na tento účel im poskytnúť potrebnú súčinnosť a všetky informácie získané z vlastnej činnosti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alebo inak, ktoré by mohli byť dôležité pre riešenie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incidentu.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v čase </w:t>
      </w:r>
      <w:r w:rsidRPr="00CA1C2D">
        <w:rPr>
          <w:rStyle w:val="fontstyle01"/>
          <w:rFonts w:ascii="Calibri" w:hAnsi="Calibri" w:cs="Calibri"/>
        </w:rPr>
        <w:t>detekcie</w:t>
      </w:r>
      <w:r w:rsidRPr="00CA1C2D">
        <w:rPr>
          <w:rStyle w:val="fontstyle01"/>
          <w:rFonts w:ascii="Calibri" w:hAnsi="Calibri"/>
        </w:rPr>
        <w:t xml:space="preserve"> </w:t>
      </w:r>
      <w:r w:rsidRPr="00CA1C2D">
        <w:rPr>
          <w:rStyle w:val="fontstyle01"/>
          <w:rFonts w:ascii="Calibri" w:hAnsi="Calibri" w:cs="Calibri"/>
        </w:rPr>
        <w:t xml:space="preserve">kybernetického bezpečnostného </w:t>
      </w:r>
      <w:r w:rsidRPr="00CA1C2D">
        <w:rPr>
          <w:rStyle w:val="fontstyle01"/>
          <w:rFonts w:ascii="Calibri" w:hAnsi="Calibri"/>
        </w:rPr>
        <w:t xml:space="preserve">incidentu zabezpečiť dôkaz alebo dôkazný prostriedok tak, aby mohol byť použitý v trestnom konaní a poskytnúť ho </w:t>
      </w:r>
      <w:del w:id="99" w:author="Autor">
        <w:r w:rsidRPr="00CA1C2D" w:rsidDel="00286980">
          <w:rPr>
            <w:rStyle w:val="fontstyle01"/>
            <w:rFonts w:ascii="Calibri" w:hAnsi="Calibri"/>
          </w:rPr>
          <w:delText>Prevádzkovateľovi základnej služby</w:delText>
        </w:r>
      </w:del>
      <w:ins w:id="100" w:author="Autor">
        <w:r w:rsidR="00286980">
          <w:rPr>
            <w:rStyle w:val="fontstyle01"/>
            <w:rFonts w:ascii="Calibri" w:hAnsi="Calibri"/>
          </w:rPr>
          <w:t>Objednávateľovi</w:t>
        </w:r>
      </w:ins>
      <w:r w:rsidRPr="00CA1C2D">
        <w:rPr>
          <w:rStyle w:val="fontstyle01"/>
          <w:rFonts w:ascii="Calibri" w:hAnsi="Calibri"/>
        </w:rPr>
        <w:t>.</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bezodkladne, ale najneskôr do 24 </w:t>
      </w:r>
      <w:r>
        <w:rPr>
          <w:rStyle w:val="fontstyle01"/>
          <w:rFonts w:ascii="Calibri" w:hAnsi="Calibri"/>
        </w:rPr>
        <w:t xml:space="preserve">(dvadsaťštyri) </w:t>
      </w:r>
      <w:r w:rsidRPr="00CA1C2D">
        <w:rPr>
          <w:rStyle w:val="fontstyle01"/>
          <w:rFonts w:ascii="Calibri" w:hAnsi="Calibri"/>
        </w:rPr>
        <w:t xml:space="preserve">hodín po detekcii kybernetického bezpečnostného incidentu oznámiť </w:t>
      </w:r>
      <w:del w:id="101" w:author="Autor">
        <w:r w:rsidRPr="00CA1C2D" w:rsidDel="00286980">
          <w:rPr>
            <w:rStyle w:val="fontstyle01"/>
            <w:rFonts w:ascii="Calibri" w:hAnsi="Calibri"/>
          </w:rPr>
          <w:delText>Prevádzkovateľovi základnej služby</w:delText>
        </w:r>
      </w:del>
      <w:ins w:id="102" w:author="Autor">
        <w:r w:rsidR="00286980">
          <w:rPr>
            <w:rStyle w:val="fontstyle01"/>
            <w:rFonts w:ascii="Calibri" w:hAnsi="Calibri"/>
          </w:rPr>
          <w:t>Objednávateľovi</w:t>
        </w:r>
      </w:ins>
      <w:r w:rsidRPr="00CA1C2D">
        <w:rPr>
          <w:rStyle w:val="fontstyle01"/>
          <w:rFonts w:ascii="Calibri" w:hAnsi="Calibri"/>
        </w:rPr>
        <w:t xml:space="preserve"> skutočnosti, že v súvislosti s kybernetickým bezpečnostným incidentom mohlo dôjsť k spáchaniu trestného činu.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bezodkladne, najneskôr však do 24 </w:t>
      </w:r>
      <w:r>
        <w:rPr>
          <w:rStyle w:val="fontstyle01"/>
          <w:rFonts w:ascii="Calibri" w:hAnsi="Calibri"/>
        </w:rPr>
        <w:t xml:space="preserve">(dvadsaťštyri) </w:t>
      </w:r>
      <w:r w:rsidRPr="00270ABD">
        <w:rPr>
          <w:rFonts w:ascii="Calibri" w:eastAsia="Calibri" w:hAnsi="Calibri" w:cs="Calibri"/>
          <w:sz w:val="22"/>
          <w:szCs w:val="22"/>
          <w:lang w:eastAsia="en-US"/>
        </w:rPr>
        <w:t xml:space="preserve">hodín po nasadení reaktívnych opatrení v zmysle bodu </w:t>
      </w:r>
      <w:r>
        <w:rPr>
          <w:rFonts w:ascii="Calibri" w:eastAsia="Calibri" w:hAnsi="Calibri" w:cs="Calibri"/>
          <w:sz w:val="22"/>
          <w:szCs w:val="22"/>
          <w:lang w:eastAsia="en-US"/>
        </w:rPr>
        <w:t>2</w:t>
      </w:r>
      <w:r w:rsidRPr="00270ABD">
        <w:rPr>
          <w:rFonts w:ascii="Calibri" w:eastAsia="Calibri" w:hAnsi="Calibri" w:cs="Calibri"/>
          <w:sz w:val="22"/>
          <w:szCs w:val="22"/>
          <w:lang w:eastAsia="en-US"/>
        </w:rPr>
        <w:t xml:space="preserve"> tohto článku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oznámiť a preukázať </w:t>
      </w:r>
      <w:del w:id="103" w:author="Autor">
        <w:r w:rsidRPr="00270ABD" w:rsidDel="00286980">
          <w:rPr>
            <w:rFonts w:ascii="Calibri" w:eastAsia="Calibri" w:hAnsi="Calibri" w:cs="Calibri"/>
            <w:sz w:val="22"/>
            <w:szCs w:val="22"/>
            <w:lang w:eastAsia="en-US"/>
          </w:rPr>
          <w:delText>Prevádzkovateľovi základnej služby</w:delText>
        </w:r>
      </w:del>
      <w:ins w:id="104" w:author="Autor">
        <w:r w:rsidR="00286980">
          <w:rPr>
            <w:rFonts w:ascii="Calibri" w:eastAsia="Calibri" w:hAnsi="Calibri" w:cs="Calibri"/>
            <w:sz w:val="22"/>
            <w:szCs w:val="22"/>
            <w:lang w:eastAsia="en-US"/>
          </w:rPr>
          <w:t>Objednávateľovi</w:t>
        </w:r>
      </w:ins>
      <w:r w:rsidRPr="00270ABD">
        <w:rPr>
          <w:rFonts w:ascii="Calibri" w:eastAsia="Calibri" w:hAnsi="Calibri" w:cs="Calibri"/>
          <w:sz w:val="22"/>
          <w:szCs w:val="22"/>
          <w:lang w:eastAsia="en-US"/>
        </w:rPr>
        <w:t xml:space="preserve"> vykonanie reaktívneho opatrenia </w:t>
      </w:r>
      <w:r>
        <w:rPr>
          <w:rFonts w:ascii="Calibri" w:eastAsia="Calibri" w:hAnsi="Calibri" w:cs="Calibri"/>
          <w:sz w:val="22"/>
          <w:szCs w:val="22"/>
          <w:lang w:eastAsia="en-US"/>
        </w:rPr>
        <w:t xml:space="preserve">v súlade § 27 ods. 4 </w:t>
      </w:r>
      <w:proofErr w:type="spellStart"/>
      <w:r>
        <w:rPr>
          <w:rFonts w:ascii="Calibri" w:eastAsia="Calibri" w:hAnsi="Calibri" w:cs="Calibri"/>
          <w:sz w:val="22"/>
          <w:szCs w:val="22"/>
          <w:lang w:eastAsia="en-US"/>
        </w:rPr>
        <w:t>ZoKB</w:t>
      </w:r>
      <w:proofErr w:type="spellEnd"/>
      <w:r>
        <w:rPr>
          <w:rFonts w:ascii="Calibri" w:eastAsia="Calibri" w:hAnsi="Calibri" w:cs="Calibri"/>
          <w:sz w:val="22"/>
          <w:szCs w:val="22"/>
          <w:lang w:eastAsia="en-US"/>
        </w:rPr>
        <w:t xml:space="preserve"> vo formulári, ktorého vzor tvorí prílohu č. 4 tejto Zmluvy KB.</w:t>
      </w:r>
    </w:p>
    <w:p w:rsidR="00BF1F33" w:rsidRPr="00E20FFA" w:rsidRDefault="00BF1F33" w:rsidP="00BF1F33">
      <w:pPr>
        <w:pStyle w:val="l17"/>
        <w:numPr>
          <w:ilvl w:val="0"/>
          <w:numId w:val="3"/>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Po vyriešení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na výzvu </w:t>
      </w:r>
      <w:del w:id="105" w:author="Autor">
        <w:r w:rsidRPr="00270ABD" w:rsidDel="00286980">
          <w:rPr>
            <w:rFonts w:ascii="Calibri" w:eastAsia="Calibri" w:hAnsi="Calibri" w:cs="Calibri"/>
            <w:sz w:val="22"/>
            <w:szCs w:val="22"/>
            <w:lang w:eastAsia="en-US"/>
          </w:rPr>
          <w:delText>Prevádzkovateľa základnej služby</w:delText>
        </w:r>
      </w:del>
      <w:ins w:id="106"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povinný predložiť </w:t>
      </w:r>
      <w:del w:id="107" w:author="Autor">
        <w:r w:rsidRPr="00270ABD" w:rsidDel="00286980">
          <w:rPr>
            <w:rFonts w:ascii="Calibri" w:eastAsia="Calibri" w:hAnsi="Calibri" w:cs="Calibri"/>
            <w:sz w:val="22"/>
            <w:szCs w:val="22"/>
            <w:lang w:eastAsia="en-US"/>
          </w:rPr>
          <w:delText>Prevádzkovateľovi základnej služby</w:delText>
        </w:r>
      </w:del>
      <w:ins w:id="108" w:author="Autor">
        <w:r w:rsidR="00286980">
          <w:rPr>
            <w:rFonts w:ascii="Calibri" w:eastAsia="Calibri" w:hAnsi="Calibri" w:cs="Calibri"/>
            <w:sz w:val="22"/>
            <w:szCs w:val="22"/>
            <w:lang w:eastAsia="en-US"/>
          </w:rPr>
          <w:t>Objednávateľovi</w:t>
        </w:r>
      </w:ins>
      <w:r w:rsidRPr="00270ABD">
        <w:rPr>
          <w:rFonts w:ascii="Calibri" w:eastAsia="Calibri" w:hAnsi="Calibri" w:cs="Calibri"/>
          <w:sz w:val="22"/>
          <w:szCs w:val="22"/>
          <w:lang w:eastAsia="en-US"/>
        </w:rPr>
        <w:t xml:space="preserve"> návrh opatrení na zabránenie ďalšieho pokračovania, šírenia a opakovaného výskytu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(ďalej len </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ochranné opatrenia</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na schválenie. Ak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nenavrhne ochranné opatrenie v určenej lehote, alebo ak je navrhované ochranné opatrenie zjavne neúspešné,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spolupracovať s </w:t>
      </w:r>
      <w:del w:id="109" w:author="Autor">
        <w:r w:rsidRPr="00270ABD" w:rsidDel="00286980">
          <w:rPr>
            <w:rFonts w:ascii="Calibri" w:eastAsia="Calibri" w:hAnsi="Calibri" w:cs="Calibri"/>
            <w:sz w:val="22"/>
            <w:szCs w:val="22"/>
            <w:lang w:eastAsia="en-US"/>
          </w:rPr>
          <w:delText>Prevádzkovateľom základnej služby</w:delText>
        </w:r>
      </w:del>
      <w:ins w:id="110" w:author="Autor">
        <w:r w:rsidR="00286980">
          <w:rPr>
            <w:rFonts w:ascii="Calibri" w:eastAsia="Calibri" w:hAnsi="Calibri" w:cs="Calibri"/>
            <w:sz w:val="22"/>
            <w:szCs w:val="22"/>
            <w:lang w:eastAsia="en-US"/>
          </w:rPr>
          <w:t>Objednávateľom</w:t>
        </w:r>
      </w:ins>
      <w:r w:rsidRPr="00270ABD">
        <w:rPr>
          <w:rFonts w:ascii="Calibri" w:eastAsia="Calibri" w:hAnsi="Calibri" w:cs="Calibri"/>
          <w:sz w:val="22"/>
          <w:szCs w:val="22"/>
          <w:lang w:eastAsia="en-US"/>
        </w:rPr>
        <w:t xml:space="preserve"> na jeho návrhu. </w:t>
      </w:r>
    </w:p>
    <w:p w:rsidR="00BF1F33" w:rsidRDefault="00BF1F33" w:rsidP="00BF1F33">
      <w:pPr>
        <w:pStyle w:val="l17"/>
        <w:numPr>
          <w:ilvl w:val="0"/>
          <w:numId w:val="3"/>
        </w:numPr>
        <w:spacing w:after="120"/>
        <w:ind w:left="426" w:hanging="426"/>
        <w:rPr>
          <w:rFonts w:ascii="Calibri" w:hAnsi="Calibri" w:cs="Calibri"/>
          <w:b/>
          <w:sz w:val="22"/>
          <w:szCs w:val="22"/>
        </w:rPr>
      </w:pPr>
      <w:r w:rsidRPr="003B715A">
        <w:rPr>
          <w:rFonts w:ascii="Calibri" w:eastAsia="Calibri" w:hAnsi="Calibri" w:cs="Calibri"/>
          <w:sz w:val="22"/>
          <w:szCs w:val="22"/>
          <w:lang w:eastAsia="en-US"/>
        </w:rPr>
        <w:t xml:space="preserve">Po schválení ochranného opatrenia </w:t>
      </w:r>
      <w:del w:id="111" w:author="Autor">
        <w:r w:rsidRPr="003B715A" w:rsidDel="00286980">
          <w:rPr>
            <w:rFonts w:ascii="Calibri" w:eastAsia="Calibri" w:hAnsi="Calibri" w:cs="Calibri"/>
            <w:sz w:val="22"/>
            <w:szCs w:val="22"/>
            <w:lang w:eastAsia="en-US"/>
          </w:rPr>
          <w:delText>Prevádzkovateľom základnej služby</w:delText>
        </w:r>
      </w:del>
      <w:ins w:id="112" w:author="Autor">
        <w:r w:rsidR="00286980">
          <w:rPr>
            <w:rFonts w:ascii="Calibri" w:eastAsia="Calibri" w:hAnsi="Calibri" w:cs="Calibri"/>
            <w:sz w:val="22"/>
            <w:szCs w:val="22"/>
            <w:lang w:eastAsia="en-US"/>
          </w:rPr>
          <w:t>Objednávateľom</w:t>
        </w:r>
      </w:ins>
      <w:r w:rsidRPr="003B715A">
        <w:rPr>
          <w:rFonts w:ascii="Calibri" w:eastAsia="Calibri" w:hAnsi="Calibri" w:cs="Calibri"/>
          <w:sz w:val="22"/>
          <w:szCs w:val="22"/>
          <w:lang w:eastAsia="en-US"/>
        </w:rPr>
        <w:t xml:space="preserve">, je </w:t>
      </w:r>
      <w:r>
        <w:rPr>
          <w:rFonts w:ascii="Calibri" w:eastAsia="Calibri" w:hAnsi="Calibri" w:cs="Calibri"/>
          <w:sz w:val="22"/>
          <w:szCs w:val="22"/>
          <w:lang w:eastAsia="en-US"/>
        </w:rPr>
        <w:t xml:space="preserve">Poskytovateľ/Zhotoviteľ </w:t>
      </w:r>
      <w:r w:rsidRPr="003B715A">
        <w:rPr>
          <w:rFonts w:ascii="Calibri" w:eastAsia="Calibri" w:hAnsi="Calibri" w:cs="Calibri"/>
          <w:sz w:val="22"/>
          <w:szCs w:val="22"/>
          <w:lang w:eastAsia="en-US"/>
        </w:rPr>
        <w:t xml:space="preserve">povinný ochranné opatrenie bez zbytočného odkladu, najneskôr však v lehote </w:t>
      </w:r>
      <w:r>
        <w:rPr>
          <w:rFonts w:ascii="Calibri" w:eastAsia="Calibri" w:hAnsi="Calibri" w:cs="Calibri"/>
          <w:sz w:val="22"/>
          <w:szCs w:val="22"/>
          <w:lang w:eastAsia="en-US"/>
        </w:rPr>
        <w:t>vyplývajúcej z opatrení schválených príslušným odborom gestora IS</w:t>
      </w:r>
      <w:r w:rsidRPr="003B715A">
        <w:rPr>
          <w:rFonts w:ascii="Calibri" w:eastAsia="Calibri" w:hAnsi="Calibri" w:cs="Calibri"/>
          <w:sz w:val="22"/>
          <w:szCs w:val="22"/>
          <w:lang w:eastAsia="en-US"/>
        </w:rPr>
        <w:t>, vykonať.</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Po vykonaní ochranného opatrenia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za prítomnosti </w:t>
      </w:r>
      <w:r>
        <w:rPr>
          <w:rFonts w:ascii="Calibri" w:eastAsia="Calibri" w:hAnsi="Calibri" w:cs="Calibri"/>
          <w:sz w:val="22"/>
          <w:szCs w:val="22"/>
          <w:lang w:eastAsia="en-US"/>
        </w:rPr>
        <w:t>MIKB</w:t>
      </w:r>
      <w:r w:rsidRPr="00270ABD">
        <w:rPr>
          <w:rFonts w:ascii="Calibri" w:eastAsia="Calibri" w:hAnsi="Calibri" w:cs="Calibri"/>
          <w:sz w:val="22"/>
          <w:szCs w:val="22"/>
          <w:lang w:eastAsia="en-US"/>
        </w:rPr>
        <w:t xml:space="preserve"> </w:t>
      </w:r>
      <w:del w:id="113" w:author="Autor">
        <w:r w:rsidDel="00286980">
          <w:rPr>
            <w:rFonts w:ascii="Calibri" w:eastAsia="Calibri" w:hAnsi="Calibri" w:cs="Calibri"/>
            <w:sz w:val="22"/>
            <w:szCs w:val="22"/>
            <w:lang w:eastAsia="en-US"/>
          </w:rPr>
          <w:delText>Prevádzkovateľa</w:delText>
        </w:r>
        <w:r w:rsidRPr="00270ABD" w:rsidDel="00286980">
          <w:rPr>
            <w:rFonts w:ascii="Calibri" w:eastAsia="Calibri" w:hAnsi="Calibri" w:cs="Calibri"/>
            <w:sz w:val="22"/>
            <w:szCs w:val="22"/>
            <w:lang w:eastAsia="en-US"/>
          </w:rPr>
          <w:delText xml:space="preserve"> základnej služby</w:delText>
        </w:r>
      </w:del>
      <w:ins w:id="114"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preveriť jeho efektívnu účinnosť. Zmluvné strany sa dohodli, že účinnosť ochranných opatrení bude podmienená výkonom simulovaných útokov, pričom záver takýchto simulovaných útokov bude vyhodnotený na základe protokolu o efektívnom účinku ochranného opatrenia za </w:t>
      </w:r>
      <w:del w:id="115" w:author="Autor">
        <w:r w:rsidRPr="00270ABD" w:rsidDel="00286980">
          <w:rPr>
            <w:rFonts w:ascii="Calibri" w:eastAsia="Calibri" w:hAnsi="Calibri" w:cs="Calibri"/>
            <w:sz w:val="22"/>
            <w:szCs w:val="22"/>
            <w:lang w:eastAsia="en-US"/>
          </w:rPr>
          <w:delText>Prevádzkovateľa základnej služby</w:delText>
        </w:r>
      </w:del>
      <w:ins w:id="116" w:author="Autor">
        <w:r w:rsidR="00286980">
          <w:rPr>
            <w:rFonts w:ascii="Calibri" w:eastAsia="Calibri" w:hAnsi="Calibri" w:cs="Calibri"/>
            <w:sz w:val="22"/>
            <w:szCs w:val="22"/>
            <w:lang w:eastAsia="en-US"/>
          </w:rPr>
          <w:t>Objednávateľa</w:t>
        </w:r>
      </w:ins>
      <w:r w:rsidRPr="00270ABD">
        <w:rPr>
          <w:rFonts w:ascii="Calibri" w:eastAsia="Calibri" w:hAnsi="Calibri" w:cs="Calibri"/>
          <w:sz w:val="22"/>
          <w:szCs w:val="22"/>
          <w:lang w:eastAsia="en-US"/>
        </w:rPr>
        <w:t xml:space="preserve"> signovanom MI</w:t>
      </w:r>
      <w:r>
        <w:rPr>
          <w:rFonts w:ascii="Calibri" w:eastAsia="Calibri" w:hAnsi="Calibri" w:cs="Calibri"/>
          <w:sz w:val="22"/>
          <w:szCs w:val="22"/>
          <w:lang w:eastAsia="en-US"/>
        </w:rPr>
        <w:t>K</w:t>
      </w:r>
      <w:r w:rsidRPr="00270ABD">
        <w:rPr>
          <w:rFonts w:ascii="Calibri" w:eastAsia="Calibri" w:hAnsi="Calibri" w:cs="Calibri"/>
          <w:sz w:val="22"/>
          <w:szCs w:val="22"/>
          <w:lang w:eastAsia="en-US"/>
        </w:rPr>
        <w:t xml:space="preserve">B a za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signovanom osobou.</w:t>
      </w:r>
    </w:p>
    <w:p w:rsidR="00BF1F33" w:rsidRDefault="00BF1F33" w:rsidP="00BF1F33">
      <w:pPr>
        <w:pStyle w:val="l17"/>
        <w:jc w:val="left"/>
        <w:rPr>
          <w:rFonts w:ascii="Calibri" w:hAnsi="Calibri" w:cs="Calibri"/>
          <w:b/>
          <w:sz w:val="22"/>
          <w:szCs w:val="22"/>
        </w:rPr>
      </w:pPr>
    </w:p>
    <w:p w:rsidR="00BF1F33" w:rsidRPr="00270ABD" w:rsidRDefault="00BF1F33" w:rsidP="00BF1F33">
      <w:pPr>
        <w:pStyle w:val="l17"/>
        <w:jc w:val="left"/>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ZÁVÄZOK MLČANLIVOSTI</w:t>
      </w:r>
    </w:p>
    <w:p w:rsidR="00BF1F33" w:rsidRPr="00270ABD" w:rsidRDefault="00BF1F33" w:rsidP="00BF1F33">
      <w:pPr>
        <w:pStyle w:val="l17"/>
        <w:rPr>
          <w:rFonts w:ascii="Calibri" w:hAnsi="Calibri" w:cs="Calibri"/>
          <w:b/>
          <w:sz w:val="22"/>
          <w:szCs w:val="22"/>
        </w:rPr>
      </w:pPr>
    </w:p>
    <w:p w:rsidR="00BF1F33" w:rsidRPr="002E1E0D" w:rsidRDefault="00BF1F33" w:rsidP="00BF1F33">
      <w:pPr>
        <w:pStyle w:val="l17"/>
        <w:numPr>
          <w:ilvl w:val="0"/>
          <w:numId w:val="4"/>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zachovávať mlčanlivosť o skutočnostiach, o ktorých sa dozvie v súvislosti s </w:t>
      </w:r>
      <w:r w:rsidRPr="002C54E5">
        <w:rPr>
          <w:rFonts w:ascii="Calibri" w:eastAsia="Calibri" w:hAnsi="Calibri" w:cs="Calibri"/>
          <w:sz w:val="22"/>
          <w:szCs w:val="22"/>
          <w:lang w:eastAsia="en-US"/>
        </w:rPr>
        <w:t xml:space="preserve">plnením </w:t>
      </w:r>
      <w:r w:rsidRPr="002C54E5">
        <w:rPr>
          <w:rFonts w:ascii="Calibri" w:eastAsia="Calibri" w:hAnsi="Calibri" w:cs="Calibri"/>
          <w:bCs/>
          <w:sz w:val="22"/>
          <w:szCs w:val="22"/>
          <w:lang w:eastAsia="en-US"/>
        </w:rPr>
        <w:t>hlavnej zmluvy</w:t>
      </w:r>
      <w:r w:rsidRPr="002C54E5">
        <w:rPr>
          <w:rFonts w:ascii="Calibri" w:eastAsia="Calibri" w:hAnsi="Calibri" w:cs="Calibri"/>
          <w:sz w:val="22"/>
          <w:szCs w:val="22"/>
          <w:lang w:eastAsia="en-US"/>
        </w:rPr>
        <w:t xml:space="preserve"> a tejto</w:t>
      </w:r>
      <w:r w:rsidRPr="00270ABD">
        <w:rPr>
          <w:rFonts w:ascii="Calibri" w:eastAsia="Calibri" w:hAnsi="Calibri" w:cs="Calibri"/>
          <w:sz w:val="22"/>
          <w:szCs w:val="22"/>
          <w:lang w:eastAsia="en-US"/>
        </w:rPr>
        <w:t xml:space="preserve"> Zmluvy KB, a ktoré nie sú verejne známe, pokiaľ by sa mohli dotýkať oblasti kybernetickej bezpečnosti. V prípade pochybností platí, že </w:t>
      </w:r>
      <w:r w:rsidRPr="00E22B35">
        <w:rPr>
          <w:rFonts w:ascii="Calibri" w:eastAsia="Calibri" w:hAnsi="Calibri" w:cs="Calibri"/>
          <w:sz w:val="22"/>
          <w:szCs w:val="22"/>
          <w:lang w:eastAsia="en-US"/>
        </w:rPr>
        <w:t xml:space="preserve">skutočnosť sa dotýka oblasti kybernetickej bezpečnosti. </w:t>
      </w:r>
      <w:r w:rsidRPr="00285719">
        <w:rPr>
          <w:rFonts w:ascii="Calibri" w:eastAsia="Calibri" w:hAnsi="Calibri" w:cs="Calibri"/>
          <w:sz w:val="22"/>
          <w:szCs w:val="22"/>
          <w:lang w:eastAsia="en-US"/>
        </w:rPr>
        <w:t>Poskytovateľ/Zhotoviteľ je povinný chrániť najmä informácie</w:t>
      </w:r>
      <w:r w:rsidRPr="00E22B35">
        <w:rPr>
          <w:rFonts w:ascii="Calibri" w:eastAsia="Calibri" w:hAnsi="Calibri" w:cs="Calibri"/>
          <w:sz w:val="22"/>
          <w:szCs w:val="22"/>
          <w:lang w:eastAsia="en-US"/>
        </w:rPr>
        <w:t xml:space="preserve">, ktoré by mohli mať vplyv na základnú službu </w:t>
      </w:r>
      <w:del w:id="117" w:author="Autor">
        <w:r w:rsidRPr="00E22B35" w:rsidDel="00286980">
          <w:rPr>
            <w:rFonts w:ascii="Calibri" w:eastAsia="Calibri" w:hAnsi="Calibri" w:cs="Calibri"/>
            <w:sz w:val="22"/>
            <w:szCs w:val="22"/>
            <w:lang w:eastAsia="en-US"/>
          </w:rPr>
          <w:delText>Prevádzkovateľa základnej služby</w:delText>
        </w:r>
      </w:del>
      <w:ins w:id="118" w:author="Autor">
        <w:r w:rsidR="00286980">
          <w:rPr>
            <w:rFonts w:ascii="Calibri" w:eastAsia="Calibri" w:hAnsi="Calibri" w:cs="Calibri"/>
            <w:sz w:val="22"/>
            <w:szCs w:val="22"/>
            <w:lang w:eastAsia="en-US"/>
          </w:rPr>
          <w:t>Objednávateľa</w:t>
        </w:r>
      </w:ins>
      <w:r w:rsidRPr="00E22B35">
        <w:rPr>
          <w:rFonts w:ascii="Calibri" w:eastAsia="Calibri" w:hAnsi="Calibri" w:cs="Calibri"/>
          <w:sz w:val="22"/>
          <w:szCs w:val="22"/>
          <w:lang w:eastAsia="en-US"/>
        </w:rPr>
        <w:t xml:space="preserve">, alebo ktoré by sa mohli </w:t>
      </w:r>
      <w:r w:rsidRPr="00E22B35">
        <w:rPr>
          <w:rFonts w:ascii="Calibri" w:eastAsia="Calibri" w:hAnsi="Calibri" w:cs="Calibri"/>
          <w:bCs/>
          <w:sz w:val="22"/>
          <w:szCs w:val="22"/>
          <w:lang w:eastAsia="en-US"/>
        </w:rPr>
        <w:t xml:space="preserve">týkať </w:t>
      </w:r>
      <w:r w:rsidRPr="00285719">
        <w:rPr>
          <w:rFonts w:ascii="Calibri" w:eastAsia="Calibri" w:hAnsi="Calibri" w:cs="Calibri"/>
          <w:sz w:val="22"/>
          <w:szCs w:val="22"/>
          <w:lang w:eastAsia="en-US"/>
        </w:rPr>
        <w:t xml:space="preserve">kybernetickej bezpečnosti sietí a </w:t>
      </w:r>
      <w:r w:rsidRPr="00285719">
        <w:rPr>
          <w:rFonts w:ascii="Calibri" w:eastAsia="Calibri" w:hAnsi="Calibri" w:cs="Calibri"/>
          <w:sz w:val="22"/>
          <w:szCs w:val="22"/>
          <w:lang w:eastAsia="en-US"/>
        </w:rPr>
        <w:lastRenderedPageBreak/>
        <w:t xml:space="preserve">informačných systémov </w:t>
      </w:r>
      <w:del w:id="119" w:author="Autor">
        <w:r w:rsidRPr="00285719" w:rsidDel="00286980">
          <w:rPr>
            <w:rFonts w:ascii="Calibri" w:eastAsia="Calibri" w:hAnsi="Calibri" w:cs="Calibri"/>
            <w:sz w:val="22"/>
            <w:szCs w:val="22"/>
            <w:lang w:eastAsia="en-US"/>
          </w:rPr>
          <w:delText>Prevádzkovateľa základnej služby</w:delText>
        </w:r>
      </w:del>
      <w:ins w:id="120" w:author="Autor">
        <w:r w:rsidR="00286980">
          <w:rPr>
            <w:rFonts w:ascii="Calibri" w:eastAsia="Calibri" w:hAnsi="Calibri" w:cs="Calibri"/>
            <w:sz w:val="22"/>
            <w:szCs w:val="22"/>
            <w:lang w:eastAsia="en-US"/>
          </w:rPr>
          <w:t>Objednávateľa</w:t>
        </w:r>
      </w:ins>
      <w:r w:rsidRPr="00285719">
        <w:rPr>
          <w:rFonts w:ascii="Calibri" w:eastAsia="Calibri" w:hAnsi="Calibri" w:cs="Calibri"/>
          <w:sz w:val="22"/>
          <w:szCs w:val="22"/>
          <w:lang w:eastAsia="en-US"/>
        </w:rPr>
        <w:t xml:space="preserve">. Poskytovateľ/Zhotoviteľ </w:t>
      </w:r>
      <w:r w:rsidRPr="008478D9">
        <w:rPr>
          <w:rFonts w:ascii="Calibri" w:eastAsia="Calibri" w:hAnsi="Calibri" w:cs="Calibri"/>
          <w:sz w:val="22"/>
          <w:szCs w:val="22"/>
          <w:lang w:eastAsia="en-US"/>
        </w:rPr>
        <w:t xml:space="preserve">je zároveň povinný chrániť všetky informácie poskytnuté </w:t>
      </w:r>
      <w:del w:id="121" w:author="Autor">
        <w:r w:rsidRPr="008478D9" w:rsidDel="00286980">
          <w:rPr>
            <w:rFonts w:ascii="Calibri" w:eastAsia="Calibri" w:hAnsi="Calibri" w:cs="Calibri"/>
            <w:sz w:val="22"/>
            <w:szCs w:val="22"/>
            <w:lang w:eastAsia="en-US"/>
          </w:rPr>
          <w:delText>Prevádzkovateľom základnej služby</w:delText>
        </w:r>
      </w:del>
      <w:ins w:id="122" w:author="Autor">
        <w:r w:rsidR="00286980">
          <w:rPr>
            <w:rFonts w:ascii="Calibri" w:eastAsia="Calibri" w:hAnsi="Calibri" w:cs="Calibri"/>
            <w:sz w:val="22"/>
            <w:szCs w:val="22"/>
            <w:lang w:eastAsia="en-US"/>
          </w:rPr>
          <w:t>Objednávateľom</w:t>
        </w:r>
      </w:ins>
      <w:r w:rsidRPr="008478D9">
        <w:rPr>
          <w:rFonts w:ascii="Calibri" w:eastAsia="Calibri" w:hAnsi="Calibri" w:cs="Calibri"/>
          <w:sz w:val="22"/>
          <w:szCs w:val="22"/>
          <w:lang w:eastAsia="en-US"/>
        </w:rPr>
        <w:t xml:space="preserve"> </w:t>
      </w:r>
      <w:r w:rsidRPr="00A44F87">
        <w:rPr>
          <w:rFonts w:ascii="Calibri" w:eastAsia="Calibri" w:hAnsi="Calibri" w:cs="Calibri"/>
          <w:sz w:val="22"/>
          <w:szCs w:val="22"/>
          <w:lang w:eastAsia="en-US"/>
        </w:rPr>
        <w:t>Poskytovateľovi/Zhotoviteľovi.</w:t>
      </w:r>
    </w:p>
    <w:p w:rsidR="00BF1F33" w:rsidRPr="00E20FFA" w:rsidRDefault="00BF1F33" w:rsidP="00BF1F33">
      <w:pPr>
        <w:pStyle w:val="Odsekzoznamu"/>
        <w:numPr>
          <w:ilvl w:val="0"/>
          <w:numId w:val="4"/>
        </w:numPr>
        <w:spacing w:after="120"/>
        <w:ind w:left="425" w:hanging="425"/>
        <w:contextualSpacing w:val="0"/>
        <w:jc w:val="both"/>
        <w:rPr>
          <w:rFonts w:ascii="Calibri" w:hAnsi="Calibri" w:cs="Calibri"/>
          <w:sz w:val="22"/>
          <w:szCs w:val="22"/>
          <w:lang w:eastAsia="sk-SK"/>
        </w:rPr>
      </w:pPr>
      <w:r w:rsidRPr="002E1E0D">
        <w:rPr>
          <w:rFonts w:ascii="Calibri" w:eastAsia="Calibri" w:hAnsi="Calibri" w:cs="Calibri"/>
          <w:sz w:val="22"/>
          <w:szCs w:val="22"/>
          <w:lang w:eastAsia="en-US"/>
        </w:rPr>
        <w:t>Poskytovateľ/Zhotoviteľ sa v rovnakom rozsahu zaväzuje zaviazať povinnosťou mlčanlivosti aj</w:t>
      </w:r>
      <w:r w:rsidRPr="00E22B35">
        <w:rPr>
          <w:rFonts w:ascii="Calibri" w:eastAsia="Calibri" w:hAnsi="Calibri" w:cs="Calibri"/>
          <w:sz w:val="22"/>
          <w:szCs w:val="22"/>
          <w:lang w:eastAsia="en-US"/>
        </w:rPr>
        <w:t xml:space="preserve"> všetky ním poverené osoby, ktoré budú zúčastnené na predmete plnenia tejto Zmluvy </w:t>
      </w:r>
      <w:r>
        <w:rPr>
          <w:rFonts w:ascii="Calibri" w:eastAsia="Calibri" w:hAnsi="Calibri" w:cs="Calibri"/>
          <w:sz w:val="22"/>
          <w:szCs w:val="22"/>
          <w:lang w:eastAsia="en-US"/>
        </w:rPr>
        <w:t xml:space="preserve">KB </w:t>
      </w:r>
      <w:r w:rsidRPr="00E22B35">
        <w:rPr>
          <w:rFonts w:ascii="Calibri" w:eastAsia="Calibri" w:hAnsi="Calibri" w:cs="Calibri"/>
          <w:sz w:val="22"/>
          <w:szCs w:val="22"/>
          <w:lang w:eastAsia="en-US"/>
        </w:rPr>
        <w:t>(t. j. jeho zamestnanci, subdodávatelia a ich</w:t>
      </w:r>
      <w:r w:rsidRPr="00285719">
        <w:rPr>
          <w:rFonts w:ascii="Calibri" w:eastAsia="Calibri" w:hAnsi="Calibri" w:cs="Calibri"/>
          <w:sz w:val="22"/>
          <w:szCs w:val="22"/>
          <w:lang w:eastAsia="en-US"/>
        </w:rPr>
        <w:t xml:space="preserve"> zamestnanci). Poskytovateľ/Zhotoviteľ </w:t>
      </w:r>
      <w:r w:rsidRPr="008478D9">
        <w:rPr>
          <w:rFonts w:ascii="Calibri" w:eastAsia="Calibri" w:hAnsi="Calibri" w:cs="Calibri"/>
          <w:sz w:val="22"/>
          <w:szCs w:val="22"/>
          <w:lang w:eastAsia="en-US"/>
        </w:rPr>
        <w:t xml:space="preserve">je povinný na požiadanie preukázať </w:t>
      </w:r>
      <w:del w:id="123" w:author="Autor">
        <w:r w:rsidRPr="008478D9" w:rsidDel="00286980">
          <w:rPr>
            <w:rFonts w:ascii="Calibri" w:eastAsia="Calibri" w:hAnsi="Calibri" w:cs="Calibri"/>
            <w:sz w:val="22"/>
            <w:szCs w:val="22"/>
            <w:lang w:eastAsia="en-US"/>
          </w:rPr>
          <w:delText xml:space="preserve">Prevádzkovateľovi </w:delText>
        </w:r>
        <w:r w:rsidRPr="00A44F87" w:rsidDel="00286980">
          <w:rPr>
            <w:rFonts w:ascii="Calibri" w:eastAsia="Calibri" w:hAnsi="Calibri" w:cs="Calibri"/>
            <w:sz w:val="22"/>
            <w:szCs w:val="22"/>
            <w:lang w:eastAsia="en-US"/>
          </w:rPr>
          <w:delText>základnej služby</w:delText>
        </w:r>
      </w:del>
      <w:ins w:id="124" w:author="Autor">
        <w:r w:rsidR="00286980">
          <w:rPr>
            <w:rFonts w:ascii="Calibri" w:eastAsia="Calibri" w:hAnsi="Calibri" w:cs="Calibri"/>
            <w:sz w:val="22"/>
            <w:szCs w:val="22"/>
            <w:lang w:eastAsia="en-US"/>
          </w:rPr>
          <w:t>Objednávateľovi</w:t>
        </w:r>
      </w:ins>
      <w:r w:rsidRPr="00A44F87">
        <w:rPr>
          <w:rFonts w:ascii="Calibri" w:eastAsia="Calibri" w:hAnsi="Calibri" w:cs="Calibri"/>
          <w:sz w:val="22"/>
          <w:szCs w:val="22"/>
          <w:lang w:eastAsia="en-US"/>
        </w:rPr>
        <w:t xml:space="preserve"> splnenie</w:t>
      </w:r>
      <w:r w:rsidRPr="002E1E0D">
        <w:rPr>
          <w:rFonts w:ascii="Calibri" w:eastAsia="Calibri" w:hAnsi="Calibri" w:cs="Calibri"/>
          <w:sz w:val="22"/>
          <w:szCs w:val="22"/>
          <w:lang w:eastAsia="en-US"/>
        </w:rPr>
        <w:t xml:space="preserve"> tejto povinnosti. Povinnosť mlčanlivosti trvá aj po zániku ich pracovno-právneho vzťahu alebo obchodného vzťahu. </w:t>
      </w:r>
      <w:r w:rsidRPr="002E1E0D">
        <w:rPr>
          <w:rFonts w:ascii="Calibri" w:hAnsi="Calibri" w:cs="Calibri"/>
          <w:sz w:val="22"/>
          <w:szCs w:val="22"/>
          <w:lang w:eastAsia="sk-SK"/>
        </w:rPr>
        <w:t>Povinnosť zachovávať mlčanlivosť podľa tohto článku</w:t>
      </w:r>
      <w:r>
        <w:rPr>
          <w:rFonts w:ascii="Calibri" w:hAnsi="Calibri" w:cs="Calibri"/>
          <w:sz w:val="22"/>
          <w:szCs w:val="22"/>
          <w:lang w:eastAsia="sk-SK"/>
        </w:rPr>
        <w:t xml:space="preserve"> Zmluvy KB</w:t>
      </w:r>
      <w:r w:rsidRPr="002E1E0D">
        <w:rPr>
          <w:rFonts w:ascii="Calibri" w:hAnsi="Calibri" w:cs="Calibri"/>
          <w:sz w:val="22"/>
          <w:szCs w:val="22"/>
          <w:lang w:eastAsia="sk-SK"/>
        </w:rPr>
        <w:t xml:space="preserve"> trvá aj po skončení tejto Zmluvy </w:t>
      </w:r>
      <w:r>
        <w:rPr>
          <w:rFonts w:ascii="Calibri" w:hAnsi="Calibri" w:cs="Calibri"/>
          <w:sz w:val="22"/>
          <w:szCs w:val="22"/>
          <w:lang w:eastAsia="sk-SK"/>
        </w:rPr>
        <w:t xml:space="preserve">KB </w:t>
      </w:r>
      <w:r w:rsidRPr="002E1E0D">
        <w:rPr>
          <w:rFonts w:ascii="Calibri" w:hAnsi="Calibri" w:cs="Calibri"/>
          <w:sz w:val="22"/>
          <w:szCs w:val="22"/>
          <w:lang w:eastAsia="sk-SK"/>
        </w:rPr>
        <w:t xml:space="preserve">resp. </w:t>
      </w:r>
      <w:r w:rsidRPr="002E1E0D">
        <w:rPr>
          <w:rFonts w:ascii="Calibri" w:eastAsia="Calibri" w:hAnsi="Calibri" w:cs="Calibri"/>
          <w:bCs/>
          <w:sz w:val="22"/>
          <w:szCs w:val="22"/>
          <w:lang w:eastAsia="en-US"/>
        </w:rPr>
        <w:t>hlavnej zmluvy</w:t>
      </w:r>
      <w:r w:rsidRPr="002E1E0D">
        <w:rPr>
          <w:rFonts w:ascii="Calibri" w:hAnsi="Calibri" w:cs="Calibri"/>
          <w:sz w:val="22"/>
          <w:szCs w:val="22"/>
          <w:lang w:eastAsia="sk-SK"/>
        </w:rPr>
        <w:t>. Mlčanlivosť sa vzťahu</w:t>
      </w:r>
      <w:r w:rsidRPr="00F87090">
        <w:rPr>
          <w:rFonts w:ascii="Calibri" w:hAnsi="Calibri" w:cs="Calibri"/>
          <w:sz w:val="22"/>
          <w:szCs w:val="22"/>
          <w:lang w:eastAsia="sk-SK"/>
        </w:rPr>
        <w:t>je na všetkých zástupcov Poskytovateľa/Zhotoviteľa ako aj</w:t>
      </w:r>
      <w:r w:rsidRPr="00216F8B">
        <w:rPr>
          <w:rFonts w:ascii="Calibri" w:hAnsi="Calibri" w:cs="Calibri"/>
          <w:sz w:val="22"/>
          <w:szCs w:val="22"/>
          <w:lang w:eastAsia="sk-SK"/>
        </w:rPr>
        <w:t xml:space="preserve"> jeho Subdodávateľov.</w:t>
      </w:r>
    </w:p>
    <w:p w:rsidR="00BF1F33" w:rsidRPr="00E22B35" w:rsidRDefault="00BF1F33" w:rsidP="00BF1F33">
      <w:pPr>
        <w:pStyle w:val="Odsekzoznamu"/>
        <w:numPr>
          <w:ilvl w:val="0"/>
          <w:numId w:val="4"/>
        </w:numPr>
        <w:spacing w:after="120"/>
        <w:ind w:left="425" w:hanging="425"/>
        <w:contextualSpacing w:val="0"/>
        <w:jc w:val="both"/>
        <w:rPr>
          <w:rFonts w:ascii="Calibri" w:hAnsi="Calibri" w:cs="Calibri"/>
          <w:sz w:val="22"/>
          <w:szCs w:val="22"/>
        </w:rPr>
      </w:pPr>
      <w:r w:rsidRPr="00270ABD">
        <w:rPr>
          <w:rFonts w:ascii="Calibri" w:hAnsi="Calibri" w:cs="Calibri"/>
          <w:sz w:val="22"/>
          <w:szCs w:val="22"/>
        </w:rPr>
        <w:t xml:space="preserve">Výnimky z povinnosti mlčanlivosti podľa tohto článku upravuje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Default="00BF1F33" w:rsidP="00BF1F33">
      <w:pPr>
        <w:pStyle w:val="Odsekzoznamu"/>
        <w:numPr>
          <w:ilvl w:val="0"/>
          <w:numId w:val="4"/>
        </w:numPr>
        <w:ind w:left="426" w:hanging="426"/>
        <w:jc w:val="both"/>
        <w:rPr>
          <w:rFonts w:ascii="Calibri" w:hAnsi="Calibri" w:cs="Calibri"/>
          <w:sz w:val="22"/>
          <w:szCs w:val="22"/>
        </w:rPr>
      </w:pPr>
      <w:r w:rsidRPr="00270ABD">
        <w:rPr>
          <w:rFonts w:ascii="Calibri" w:hAnsi="Calibri" w:cs="Calibri"/>
          <w:sz w:val="22"/>
          <w:szCs w:val="22"/>
        </w:rPr>
        <w:t xml:space="preserve">Ustanoveniami o povinnosti zachovávať mlčanlivosť podľa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w:t>
      </w:r>
      <w:r w:rsidRPr="00270ABD">
        <w:rPr>
          <w:rFonts w:ascii="Calibri" w:hAnsi="Calibri" w:cs="Calibri"/>
          <w:sz w:val="22"/>
          <w:szCs w:val="22"/>
        </w:rPr>
        <w:t>nie je dotknutá povinnosť mlčanlivosti alebo zachovania obchodného tajomstva podľa osobitných predpisov.</w:t>
      </w:r>
    </w:p>
    <w:p w:rsidR="00BF1F33" w:rsidRPr="00270ABD" w:rsidRDefault="00BF1F33" w:rsidP="00BF1F33">
      <w:pPr>
        <w:pStyle w:val="Odsekzoznamu"/>
        <w:ind w:left="36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 xml:space="preserve">Článok </w:t>
      </w:r>
      <w:r>
        <w:rPr>
          <w:rFonts w:ascii="Calibri" w:hAnsi="Calibri" w:cs="Calibri"/>
          <w:b/>
          <w:sz w:val="22"/>
          <w:szCs w:val="22"/>
        </w:rPr>
        <w:t>VIII</w:t>
      </w:r>
      <w:r w:rsidRPr="00270ABD">
        <w:rPr>
          <w:rFonts w:ascii="Calibri" w:hAnsi="Calibri" w:cs="Calibri"/>
          <w:b/>
          <w:sz w:val="22"/>
          <w:szCs w:val="22"/>
        </w:rPr>
        <w:t>.</w:t>
      </w:r>
    </w:p>
    <w:p w:rsidR="00BF1F33" w:rsidRPr="00270ABD" w:rsidRDefault="00BF1F33" w:rsidP="00BF1F33">
      <w:pPr>
        <w:autoSpaceDE w:val="0"/>
        <w:autoSpaceDN w:val="0"/>
        <w:adjustRightInd w:val="0"/>
        <w:jc w:val="center"/>
        <w:rPr>
          <w:rFonts w:ascii="Calibri" w:eastAsia="HiddenHorzOCR" w:hAnsi="Calibri" w:cs="Calibri"/>
          <w:b/>
          <w:bCs/>
          <w:caps/>
          <w:sz w:val="22"/>
          <w:szCs w:val="22"/>
        </w:rPr>
      </w:pPr>
      <w:r w:rsidRPr="00270ABD">
        <w:rPr>
          <w:rFonts w:ascii="Calibri" w:eastAsia="HiddenHorzOCR" w:hAnsi="Calibri" w:cs="Calibri"/>
          <w:b/>
          <w:bCs/>
          <w:caps/>
          <w:sz w:val="22"/>
          <w:szCs w:val="22"/>
        </w:rPr>
        <w:t>Povinnosti po skončení Zmluvy</w:t>
      </w: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E20FFA" w:rsidRDefault="00BF1F33" w:rsidP="00BF1F33">
      <w:pPr>
        <w:pStyle w:val="Odsekzoznamu"/>
        <w:numPr>
          <w:ilvl w:val="1"/>
          <w:numId w:val="16"/>
        </w:numPr>
        <w:spacing w:after="120"/>
        <w:ind w:left="426" w:hanging="426"/>
        <w:contextualSpacing w:val="0"/>
        <w:jc w:val="both"/>
        <w:rPr>
          <w:rFonts w:ascii="Calibri" w:eastAsia="HiddenHorzOCR" w:hAnsi="Calibri" w:cs="Calibri"/>
          <w:bCs/>
          <w:sz w:val="22"/>
          <w:szCs w:val="22"/>
        </w:rPr>
      </w:pPr>
      <w:bookmarkStart w:id="125" w:name="_Ref786008"/>
      <w:r w:rsidRPr="00270ABD">
        <w:rPr>
          <w:rFonts w:ascii="Calibri" w:eastAsia="HiddenHorzOCR" w:hAnsi="Calibri" w:cs="Calibri"/>
          <w:bCs/>
          <w:sz w:val="22"/>
          <w:szCs w:val="22"/>
        </w:rPr>
        <w:t xml:space="preserve">Po ukončení tejto Zmluvy KB je </w:t>
      </w:r>
      <w:r>
        <w:rPr>
          <w:rFonts w:ascii="Calibri" w:eastAsia="HiddenHorzOCR" w:hAnsi="Calibri" w:cs="Calibri"/>
          <w:bCs/>
          <w:sz w:val="22"/>
          <w:szCs w:val="22"/>
        </w:rPr>
        <w:t xml:space="preserve">Poskytovateľ/Zhotoviteľ </w:t>
      </w:r>
      <w:r w:rsidRPr="00270ABD">
        <w:rPr>
          <w:rFonts w:ascii="Calibri" w:eastAsia="HiddenHorzOCR" w:hAnsi="Calibri" w:cs="Calibri"/>
          <w:bCs/>
          <w:sz w:val="22"/>
          <w:szCs w:val="22"/>
        </w:rPr>
        <w:t xml:space="preserve">povinný vrátiť alebo previesť na </w:t>
      </w:r>
      <w:del w:id="126" w:author="Autor">
        <w:r w:rsidRPr="00270ABD" w:rsidDel="00286980">
          <w:rPr>
            <w:rFonts w:ascii="Calibri" w:eastAsia="HiddenHorzOCR" w:hAnsi="Calibri" w:cs="Calibri"/>
            <w:bCs/>
            <w:sz w:val="22"/>
            <w:szCs w:val="22"/>
          </w:rPr>
          <w:delText>Prevádzkovateľa základnej služby</w:delText>
        </w:r>
      </w:del>
      <w:ins w:id="127" w:author="Autor">
        <w:r w:rsidR="00286980">
          <w:rPr>
            <w:rFonts w:ascii="Calibri" w:eastAsia="HiddenHorzOCR" w:hAnsi="Calibri" w:cs="Calibri"/>
            <w:bCs/>
            <w:sz w:val="22"/>
            <w:szCs w:val="22"/>
          </w:rPr>
          <w:t>Objednávateľa</w:t>
        </w:r>
      </w:ins>
      <w:r w:rsidRPr="00270ABD">
        <w:rPr>
          <w:rFonts w:ascii="Calibri" w:eastAsia="HiddenHorzOCR" w:hAnsi="Calibri" w:cs="Calibri"/>
          <w:bCs/>
          <w:sz w:val="22"/>
          <w:szCs w:val="22"/>
        </w:rPr>
        <w:t xml:space="preserve"> všetky informácie, ku ktorým mal počas trvania tejto Zmluvy KB prístup, resp.  podľa písomného pokynu </w:t>
      </w:r>
      <w:del w:id="128" w:author="Autor">
        <w:r w:rsidRPr="00270ABD" w:rsidDel="00286980">
          <w:rPr>
            <w:rFonts w:ascii="Calibri" w:eastAsia="HiddenHorzOCR" w:hAnsi="Calibri" w:cs="Calibri"/>
            <w:bCs/>
            <w:sz w:val="22"/>
            <w:szCs w:val="22"/>
          </w:rPr>
          <w:delText>Prevádzkovateľa základnej služby</w:delText>
        </w:r>
      </w:del>
      <w:ins w:id="129" w:author="Autor">
        <w:r w:rsidR="00286980">
          <w:rPr>
            <w:rFonts w:ascii="Calibri" w:eastAsia="HiddenHorzOCR" w:hAnsi="Calibri" w:cs="Calibri"/>
            <w:bCs/>
            <w:sz w:val="22"/>
            <w:szCs w:val="22"/>
          </w:rPr>
          <w:t>Objednávateľa</w:t>
        </w:r>
      </w:ins>
      <w:r w:rsidRPr="00270ABD">
        <w:rPr>
          <w:rFonts w:ascii="Calibri" w:eastAsia="HiddenHorzOCR" w:hAnsi="Calibri" w:cs="Calibri"/>
          <w:bCs/>
          <w:sz w:val="22"/>
          <w:szCs w:val="22"/>
        </w:rPr>
        <w:t xml:space="preserve"> </w:t>
      </w:r>
      <w:r>
        <w:rPr>
          <w:rFonts w:ascii="Calibri" w:eastAsia="HiddenHorzOCR" w:hAnsi="Calibri" w:cs="Calibri"/>
          <w:bCs/>
          <w:sz w:val="22"/>
          <w:szCs w:val="22"/>
        </w:rPr>
        <w:t>zabezpečí preukázateľné zničenie akýchkoľvek nosičov elektronickej informácie certifikovanou organizáciu,  a doložením protokolu s podpismi oprávnených osôb Poskytovateľa/Zhotoviteľa a objednávateľa</w:t>
      </w:r>
      <w:r w:rsidRPr="00270ABD">
        <w:rPr>
          <w:rFonts w:ascii="Calibri" w:eastAsia="HiddenHorzOCR" w:hAnsi="Calibri" w:cs="Calibri"/>
          <w:bCs/>
          <w:sz w:val="22"/>
          <w:szCs w:val="22"/>
        </w:rPr>
        <w:t>.</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4C3C77">
        <w:rPr>
          <w:rFonts w:ascii="Calibri" w:eastAsia="HiddenHorzOCR" w:hAnsi="Calibri" w:cs="Calibri"/>
          <w:bCs/>
          <w:sz w:val="22"/>
          <w:szCs w:val="22"/>
        </w:rPr>
        <w:t>Zmluvné strany berú na vedomie, že predmetom plnenia hlavnej zmluvy môže byť autorské dielo podľa zákona č. 185/2015 Z. z. Autorský zákon v platnom znení, ktorého súčasťou môže byť:</w:t>
      </w:r>
      <w:bookmarkEnd w:id="125"/>
    </w:p>
    <w:p w:rsidR="00BF1F33" w:rsidRPr="004C3C77" w:rsidRDefault="00BF1F33" w:rsidP="00BF1F33">
      <w:pPr>
        <w:numPr>
          <w:ilvl w:val="2"/>
          <w:numId w:val="16"/>
        </w:numPr>
        <w:tabs>
          <w:tab w:val="left" w:pos="0"/>
        </w:tabs>
        <w:autoSpaceDE w:val="0"/>
        <w:autoSpaceDN w:val="0"/>
        <w:adjustRightInd w:val="0"/>
        <w:spacing w:after="120"/>
        <w:ind w:left="709" w:hanging="283"/>
        <w:jc w:val="both"/>
        <w:rPr>
          <w:rFonts w:ascii="Calibri" w:eastAsia="HiddenHorzOCR" w:hAnsi="Calibri" w:cs="Calibri"/>
          <w:bCs/>
          <w:sz w:val="22"/>
          <w:szCs w:val="22"/>
        </w:rPr>
      </w:pPr>
      <w:r w:rsidRPr="004C3C77">
        <w:rPr>
          <w:rFonts w:ascii="Calibri" w:eastAsia="HiddenHorzOCR" w:hAnsi="Calibri" w:cs="Calibri"/>
          <w:bCs/>
          <w:sz w:val="22"/>
          <w:szCs w:val="22"/>
        </w:rPr>
        <w:t xml:space="preserve">softvér, ktorý bol vytvorený Poskytovateľom/Zhotoviteľom predovšetkým pre podmienky </w:t>
      </w:r>
      <w:r>
        <w:rPr>
          <w:rFonts w:ascii="Calibri" w:eastAsia="HiddenHorzOCR" w:hAnsi="Calibri" w:cs="Calibri"/>
          <w:bCs/>
          <w:sz w:val="22"/>
          <w:szCs w:val="22"/>
        </w:rPr>
        <w:t xml:space="preserve"> </w:t>
      </w:r>
      <w:r w:rsidRPr="004C3C77">
        <w:rPr>
          <w:rFonts w:ascii="Calibri" w:eastAsia="HiddenHorzOCR" w:hAnsi="Calibri" w:cs="Calibri"/>
          <w:bCs/>
          <w:sz w:val="22"/>
          <w:szCs w:val="22"/>
        </w:rPr>
        <w:t xml:space="preserve">a potreby </w:t>
      </w:r>
      <w:del w:id="130" w:author="Autor">
        <w:r w:rsidRPr="004C3C77" w:rsidDel="00286980">
          <w:rPr>
            <w:rFonts w:ascii="Calibri" w:eastAsia="HiddenHorzOCR" w:hAnsi="Calibri" w:cs="Calibri"/>
            <w:bCs/>
            <w:sz w:val="22"/>
            <w:szCs w:val="22"/>
          </w:rPr>
          <w:delText>Prevádzkovateľa základnej služby</w:delText>
        </w:r>
      </w:del>
      <w:ins w:id="131" w:author="Autor">
        <w:r w:rsidR="00286980">
          <w:rPr>
            <w:rFonts w:ascii="Calibri" w:eastAsia="HiddenHorzOCR" w:hAnsi="Calibri" w:cs="Calibri"/>
            <w:bCs/>
            <w:sz w:val="22"/>
            <w:szCs w:val="22"/>
          </w:rPr>
          <w:t>Objednávateľa</w:t>
        </w:r>
      </w:ins>
      <w:r w:rsidRPr="004C3C77">
        <w:rPr>
          <w:rFonts w:ascii="Calibri" w:eastAsia="HiddenHorzOCR" w:hAnsi="Calibri" w:cs="Calibri"/>
          <w:bCs/>
          <w:sz w:val="22"/>
          <w:szCs w:val="22"/>
        </w:rPr>
        <w:t>;</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Poskytovateľa/Zhotoviteľa, ktorý má všeobecný charakter;</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tretích osôb; alebo</w:t>
      </w:r>
    </w:p>
    <w:p w:rsidR="00BF1F33" w:rsidRPr="00E22B35"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proofErr w:type="spellStart"/>
      <w:r w:rsidRPr="004C3C77">
        <w:rPr>
          <w:rFonts w:ascii="Calibri" w:eastAsia="HiddenHorzOCR" w:hAnsi="Calibri" w:cs="Calibri"/>
          <w:bCs/>
          <w:sz w:val="22"/>
          <w:szCs w:val="22"/>
        </w:rPr>
        <w:t>Open</w:t>
      </w:r>
      <w:proofErr w:type="spellEnd"/>
      <w:r w:rsidRPr="004C3C77">
        <w:rPr>
          <w:rFonts w:ascii="Calibri" w:eastAsia="HiddenHorzOCR" w:hAnsi="Calibri" w:cs="Calibri"/>
          <w:bCs/>
          <w:sz w:val="22"/>
          <w:szCs w:val="22"/>
        </w:rPr>
        <w:t xml:space="preserve"> </w:t>
      </w:r>
      <w:proofErr w:type="spellStart"/>
      <w:r w:rsidRPr="004C3C77">
        <w:rPr>
          <w:rFonts w:ascii="Calibri" w:eastAsia="HiddenHorzOCR" w:hAnsi="Calibri" w:cs="Calibri"/>
          <w:bCs/>
          <w:sz w:val="22"/>
          <w:szCs w:val="22"/>
        </w:rPr>
        <w:t>Source</w:t>
      </w:r>
      <w:proofErr w:type="spellEnd"/>
      <w:r w:rsidRPr="004C3C77">
        <w:rPr>
          <w:rFonts w:ascii="Calibri" w:eastAsia="HiddenHorzOCR" w:hAnsi="Calibri" w:cs="Calibri"/>
          <w:bCs/>
          <w:sz w:val="22"/>
          <w:szCs w:val="22"/>
        </w:rPr>
        <w:t xml:space="preserve"> softvér, ktorý je podriadený príslušnej licencii slobodného softvéru.</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132" w:name="_Ref786018"/>
      <w:r w:rsidRPr="00A8509B">
        <w:rPr>
          <w:rFonts w:ascii="Calibri" w:eastAsia="HiddenHorzOCR" w:hAnsi="Calibri" w:cs="Calibri"/>
          <w:bCs/>
          <w:sz w:val="22"/>
          <w:szCs w:val="22"/>
        </w:rPr>
        <w:t xml:space="preserve">Zmluvné strany berú ďalej na vedomie, že predmetom plnenia </w:t>
      </w:r>
      <w:r w:rsidRPr="004C3C77">
        <w:rPr>
          <w:rFonts w:ascii="Calibri" w:eastAsia="HiddenHorzOCR" w:hAnsi="Calibri" w:cs="Calibri"/>
          <w:bCs/>
          <w:sz w:val="22"/>
          <w:szCs w:val="22"/>
        </w:rPr>
        <w:t xml:space="preserve">hlavnej zmluvy </w:t>
      </w:r>
      <w:r w:rsidRPr="00A8509B">
        <w:rPr>
          <w:rFonts w:ascii="Calibri" w:eastAsia="HiddenHorzOCR" w:hAnsi="Calibri" w:cs="Calibri"/>
          <w:bCs/>
          <w:sz w:val="22"/>
          <w:szCs w:val="22"/>
        </w:rPr>
        <w:t>môže byť aj</w:t>
      </w:r>
      <w:r w:rsidRPr="00331608">
        <w:rPr>
          <w:rFonts w:ascii="Calibri" w:eastAsia="HiddenHorzOCR" w:hAnsi="Calibri" w:cs="Calibri"/>
          <w:bCs/>
          <w:color w:val="FF0000"/>
          <w:sz w:val="22"/>
          <w:szCs w:val="22"/>
        </w:rPr>
        <w:t xml:space="preserve"> </w:t>
      </w:r>
      <w:r w:rsidRPr="00A8509B">
        <w:rPr>
          <w:rFonts w:ascii="Calibri" w:eastAsia="HiddenHorzOCR" w:hAnsi="Calibri" w:cs="Calibri"/>
          <w:bCs/>
          <w:sz w:val="22"/>
          <w:szCs w:val="22"/>
        </w:rPr>
        <w:t xml:space="preserve">vytvorenie alebo poskytnutie iných predmetov duševného vlastníctva, ako sú napr. technická a užívateľská dokumentácia, prevádzkový manuál, návrh riešenia k Softvéru alebo k Balíkovému softvéru alebo konkrétne digitálne dizajny, vrátane grafického užívateľského rozhrania (GUI), jednotlivých ikon či symbolov, prípadne konkrétne know-how </w:t>
      </w:r>
      <w:r>
        <w:rPr>
          <w:rFonts w:ascii="Calibri" w:eastAsia="HiddenHorzOCR" w:hAnsi="Calibri" w:cs="Calibri"/>
          <w:bCs/>
          <w:sz w:val="22"/>
          <w:szCs w:val="22"/>
        </w:rPr>
        <w:t>Poskytovateľa/Zhotoviteľa</w:t>
      </w:r>
      <w:r w:rsidRPr="00A8509B">
        <w:rPr>
          <w:rFonts w:ascii="Calibri" w:eastAsia="HiddenHorzOCR" w:hAnsi="Calibri" w:cs="Calibri"/>
          <w:bCs/>
          <w:sz w:val="22"/>
          <w:szCs w:val="22"/>
        </w:rPr>
        <w:t>.</w:t>
      </w:r>
      <w:bookmarkEnd w:id="132"/>
      <w:r w:rsidRPr="00A8509B">
        <w:rPr>
          <w:rFonts w:ascii="Calibri" w:eastAsia="HiddenHorzOCR" w:hAnsi="Calibri" w:cs="Calibri"/>
          <w:bCs/>
          <w:sz w:val="22"/>
          <w:szCs w:val="22"/>
        </w:rPr>
        <w:t xml:space="preserve"> </w:t>
      </w:r>
    </w:p>
    <w:p w:rsidR="00BF1F33" w:rsidRPr="00E20FFA"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133" w:name="_Ref786029"/>
      <w:r w:rsidRPr="00A8509B">
        <w:rPr>
          <w:rFonts w:ascii="Calibri" w:eastAsia="HiddenHorzOCR" w:hAnsi="Calibri" w:cs="Calibri"/>
          <w:bCs/>
          <w:sz w:val="22"/>
          <w:szCs w:val="22"/>
        </w:rPr>
        <w:t xml:space="preserve">S ohľadom na body 1, 2 a 3 tohto článku </w:t>
      </w:r>
      <w:r>
        <w:rPr>
          <w:rFonts w:ascii="Calibri" w:eastAsia="HiddenHorzOCR" w:hAnsi="Calibri" w:cs="Calibri"/>
          <w:bCs/>
          <w:sz w:val="22"/>
          <w:szCs w:val="22"/>
        </w:rPr>
        <w:t>Z</w:t>
      </w:r>
      <w:r w:rsidRPr="00A8509B">
        <w:rPr>
          <w:rFonts w:ascii="Calibri" w:eastAsia="HiddenHorzOCR" w:hAnsi="Calibri" w:cs="Calibri"/>
          <w:bCs/>
          <w:sz w:val="22"/>
          <w:szCs w:val="22"/>
        </w:rPr>
        <w:t xml:space="preserve">mluvy </w:t>
      </w:r>
      <w:r>
        <w:rPr>
          <w:rFonts w:ascii="Calibri" w:eastAsia="HiddenHorzOCR" w:hAnsi="Calibri" w:cs="Calibri"/>
          <w:bCs/>
          <w:sz w:val="22"/>
          <w:szCs w:val="22"/>
        </w:rPr>
        <w:t>KB, z</w:t>
      </w:r>
      <w:r w:rsidRPr="00A8509B">
        <w:rPr>
          <w:rFonts w:ascii="Calibri" w:eastAsia="HiddenHorzOCR" w:hAnsi="Calibri" w:cs="Calibri"/>
          <w:bCs/>
          <w:sz w:val="22"/>
          <w:szCs w:val="22"/>
        </w:rPr>
        <w:t xml:space="preserve">mluvné strany berú na vedomie, že </w:t>
      </w:r>
      <w:r>
        <w:rPr>
          <w:rFonts w:ascii="Calibri" w:eastAsia="HiddenHorzOCR" w:hAnsi="Calibri" w:cs="Calibri"/>
          <w:bCs/>
          <w:sz w:val="22"/>
          <w:szCs w:val="22"/>
        </w:rPr>
        <w:t xml:space="preserve">Poskytovateľ/Zhotoviteľ </w:t>
      </w:r>
      <w:r w:rsidRPr="00A8509B">
        <w:rPr>
          <w:rFonts w:ascii="Calibri" w:eastAsia="HiddenHorzOCR" w:hAnsi="Calibri" w:cs="Calibri"/>
          <w:bCs/>
          <w:sz w:val="22"/>
          <w:szCs w:val="22"/>
        </w:rPr>
        <w:t xml:space="preserve">je v zmysle § </w:t>
      </w:r>
      <w:r>
        <w:rPr>
          <w:rFonts w:ascii="Calibri" w:eastAsia="HiddenHorzOCR" w:hAnsi="Calibri" w:cs="Calibri"/>
          <w:bCs/>
          <w:sz w:val="22"/>
          <w:szCs w:val="22"/>
        </w:rPr>
        <w:t>9</w:t>
      </w:r>
      <w:r w:rsidRPr="00A8509B">
        <w:rPr>
          <w:rFonts w:ascii="Calibri" w:eastAsia="HiddenHorzOCR" w:hAnsi="Calibri" w:cs="Calibri"/>
          <w:bCs/>
          <w:sz w:val="22"/>
          <w:szCs w:val="22"/>
        </w:rPr>
        <w:t xml:space="preserve"> ods. 2 písm. p) </w:t>
      </w:r>
      <w:r w:rsidRPr="00A8509B">
        <w:rPr>
          <w:rFonts w:ascii="Calibri" w:eastAsia="Calibri" w:hAnsi="Calibri" w:cs="Calibri"/>
          <w:bCs/>
          <w:sz w:val="22"/>
          <w:szCs w:val="22"/>
          <w:lang w:eastAsia="en-US"/>
        </w:rPr>
        <w:t>Vyhlášky</w:t>
      </w:r>
      <w:r>
        <w:rPr>
          <w:rFonts w:ascii="Calibri" w:eastAsia="Calibri" w:hAnsi="Calibri" w:cs="Calibri"/>
          <w:bCs/>
          <w:sz w:val="22"/>
          <w:szCs w:val="22"/>
          <w:lang w:eastAsia="en-US"/>
        </w:rPr>
        <w:t xml:space="preserve"> NBÚ</w:t>
      </w:r>
      <w:r w:rsidRPr="00A8509B">
        <w:rPr>
          <w:rFonts w:ascii="Calibri" w:eastAsia="Calibri" w:hAnsi="Calibri" w:cs="Calibri"/>
          <w:bCs/>
          <w:sz w:val="22"/>
          <w:szCs w:val="22"/>
          <w:lang w:eastAsia="en-US"/>
        </w:rPr>
        <w:t xml:space="preserve"> </w:t>
      </w:r>
      <w:r w:rsidRPr="00A8509B">
        <w:rPr>
          <w:rFonts w:ascii="Calibri" w:eastAsia="HiddenHorzOCR" w:hAnsi="Calibri" w:cs="Calibri"/>
          <w:bCs/>
          <w:sz w:val="22"/>
          <w:szCs w:val="22"/>
        </w:rPr>
        <w:t xml:space="preserve">povinný po zániku </w:t>
      </w:r>
      <w:r>
        <w:rPr>
          <w:rFonts w:ascii="Calibri" w:eastAsia="HiddenHorzOCR" w:hAnsi="Calibri" w:cs="Calibri"/>
          <w:bCs/>
          <w:sz w:val="22"/>
          <w:szCs w:val="22"/>
        </w:rPr>
        <w:t xml:space="preserve">hlavnej </w:t>
      </w:r>
      <w:r w:rsidRPr="00A8509B">
        <w:rPr>
          <w:rFonts w:ascii="Calibri" w:eastAsia="HiddenHorzOCR" w:hAnsi="Calibri" w:cs="Calibri"/>
          <w:bCs/>
          <w:sz w:val="22"/>
          <w:szCs w:val="22"/>
        </w:rPr>
        <w:t xml:space="preserve">zmluvy umožniť </w:t>
      </w:r>
      <w:del w:id="134" w:author="Autor">
        <w:r w:rsidRPr="00A8509B" w:rsidDel="00286980">
          <w:rPr>
            <w:rFonts w:ascii="Calibri" w:eastAsia="HiddenHorzOCR" w:hAnsi="Calibri" w:cs="Calibri"/>
            <w:bCs/>
            <w:sz w:val="22"/>
            <w:szCs w:val="22"/>
          </w:rPr>
          <w:delText>Prevádzkovateľovi základnej služby</w:delText>
        </w:r>
      </w:del>
      <w:ins w:id="135" w:author="Autor">
        <w:r w:rsidR="00286980">
          <w:rPr>
            <w:rFonts w:ascii="Calibri" w:eastAsia="HiddenHorzOCR" w:hAnsi="Calibri" w:cs="Calibri"/>
            <w:bCs/>
            <w:sz w:val="22"/>
            <w:szCs w:val="22"/>
          </w:rPr>
          <w:t>Objednávateľovi</w:t>
        </w:r>
      </w:ins>
      <w:r w:rsidRPr="00A8509B">
        <w:rPr>
          <w:rFonts w:ascii="Calibri" w:eastAsia="HiddenHorzOCR" w:hAnsi="Calibri" w:cs="Calibri"/>
          <w:bCs/>
          <w:sz w:val="22"/>
          <w:szCs w:val="22"/>
        </w:rPr>
        <w:t xml:space="preserve"> zabezpečiť kontinuitu prevádzkovanej základnej služby vo vzťahu k </w:t>
      </w:r>
      <w:r>
        <w:rPr>
          <w:rFonts w:ascii="Calibri" w:eastAsia="HiddenHorzOCR" w:hAnsi="Calibri" w:cs="Calibri"/>
          <w:bCs/>
          <w:sz w:val="22"/>
          <w:szCs w:val="22"/>
        </w:rPr>
        <w:t>s</w:t>
      </w:r>
      <w:r w:rsidRPr="00A8509B">
        <w:rPr>
          <w:rFonts w:ascii="Calibri" w:eastAsia="HiddenHorzOCR" w:hAnsi="Calibri" w:cs="Calibri"/>
          <w:bCs/>
          <w:sz w:val="22"/>
          <w:szCs w:val="22"/>
        </w:rPr>
        <w:t xml:space="preserve">lužbám, ktoré priamo súvisia s prevádzkou tejto základnej služby v rámci sietí a informačných systémov </w:t>
      </w:r>
      <w:del w:id="136" w:author="Autor">
        <w:r w:rsidRPr="00A8509B" w:rsidDel="00286980">
          <w:rPr>
            <w:rFonts w:ascii="Calibri" w:eastAsia="HiddenHorzOCR" w:hAnsi="Calibri" w:cs="Calibri"/>
            <w:bCs/>
            <w:sz w:val="22"/>
            <w:szCs w:val="22"/>
          </w:rPr>
          <w:delText>Prevádzkovateľa základnej služby</w:delText>
        </w:r>
      </w:del>
      <w:ins w:id="137" w:author="Autor">
        <w:r w:rsidR="00286980">
          <w:rPr>
            <w:rFonts w:ascii="Calibri" w:eastAsia="HiddenHorzOCR" w:hAnsi="Calibri" w:cs="Calibri"/>
            <w:bCs/>
            <w:sz w:val="22"/>
            <w:szCs w:val="22"/>
          </w:rPr>
          <w:t>Objednávateľa</w:t>
        </w:r>
      </w:ins>
      <w:r w:rsidRPr="00A8509B">
        <w:rPr>
          <w:rFonts w:ascii="Calibri" w:eastAsia="HiddenHorzOCR" w:hAnsi="Calibri" w:cs="Calibri"/>
          <w:bCs/>
          <w:sz w:val="22"/>
          <w:szCs w:val="22"/>
        </w:rPr>
        <w:t>.</w:t>
      </w:r>
      <w:bookmarkEnd w:id="133"/>
      <w:r w:rsidRPr="00A8509B">
        <w:rPr>
          <w:rFonts w:ascii="Calibri" w:eastAsia="HiddenHorzOCR" w:hAnsi="Calibri" w:cs="Calibri"/>
          <w:bCs/>
          <w:sz w:val="22"/>
          <w:szCs w:val="22"/>
        </w:rPr>
        <w:t xml:space="preserve"> </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A8509B">
        <w:rPr>
          <w:rFonts w:ascii="Calibri" w:eastAsia="HiddenHorzOCR" w:hAnsi="Calibri" w:cs="Calibri"/>
          <w:bCs/>
          <w:sz w:val="22"/>
          <w:szCs w:val="22"/>
        </w:rPr>
        <w:t xml:space="preserve">Ustanovenie bodov 1 až 3 tohto článku </w:t>
      </w:r>
      <w:r>
        <w:rPr>
          <w:rFonts w:ascii="Calibri" w:eastAsia="HiddenHorzOCR" w:hAnsi="Calibri" w:cs="Calibri"/>
          <w:bCs/>
          <w:sz w:val="22"/>
          <w:szCs w:val="22"/>
        </w:rPr>
        <w:t>Z</w:t>
      </w:r>
      <w:r w:rsidRPr="00A8509B">
        <w:rPr>
          <w:rFonts w:ascii="Calibri" w:eastAsia="HiddenHorzOCR" w:hAnsi="Calibri" w:cs="Calibri"/>
          <w:bCs/>
          <w:sz w:val="22"/>
          <w:szCs w:val="22"/>
        </w:rPr>
        <w:t>mluvy</w:t>
      </w:r>
      <w:r>
        <w:rPr>
          <w:rFonts w:ascii="Calibri" w:eastAsia="HiddenHorzOCR" w:hAnsi="Calibri" w:cs="Calibri"/>
          <w:bCs/>
          <w:sz w:val="22"/>
          <w:szCs w:val="22"/>
        </w:rPr>
        <w:t xml:space="preserve"> KB</w:t>
      </w:r>
      <w:r w:rsidRPr="00A8509B">
        <w:rPr>
          <w:rFonts w:ascii="Calibri" w:eastAsia="HiddenHorzOCR" w:hAnsi="Calibri" w:cs="Calibri"/>
          <w:bCs/>
          <w:sz w:val="22"/>
          <w:szCs w:val="22"/>
        </w:rPr>
        <w:t xml:space="preserve"> sa uplatňuje pre dodávku autorského diela v opačnom prípade sa neaplikuje</w:t>
      </w:r>
      <w:r w:rsidRPr="00E20FFA">
        <w:rPr>
          <w:rFonts w:ascii="Calibri" w:eastAsia="HiddenHorzOCR" w:hAnsi="Calibri" w:cs="Calibri"/>
          <w:bCs/>
          <w:sz w:val="22"/>
          <w:szCs w:val="22"/>
        </w:rPr>
        <w:t>.</w:t>
      </w:r>
    </w:p>
    <w:p w:rsidR="00BF1F33" w:rsidRPr="00A8509B" w:rsidRDefault="00BF1F33" w:rsidP="00BF1F33">
      <w:pPr>
        <w:autoSpaceDE w:val="0"/>
        <w:autoSpaceDN w:val="0"/>
        <w:adjustRightInd w:val="0"/>
        <w:ind w:left="284"/>
        <w:jc w:val="both"/>
        <w:rPr>
          <w:rFonts w:ascii="Calibri" w:eastAsia="HiddenHorzOCR" w:hAnsi="Calibri" w:cs="Calibri"/>
          <w:bCs/>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bookmarkStart w:id="138" w:name="_Ref789594"/>
      <w:r w:rsidRPr="00270ABD">
        <w:rPr>
          <w:rFonts w:ascii="Calibri" w:hAnsi="Calibri" w:cs="Calibri"/>
          <w:b/>
          <w:sz w:val="22"/>
          <w:szCs w:val="22"/>
        </w:rPr>
        <w:lastRenderedPageBreak/>
        <w:t xml:space="preserve">Článok </w:t>
      </w:r>
      <w:r>
        <w:rPr>
          <w:rFonts w:ascii="Calibri" w:hAnsi="Calibri" w:cs="Calibri"/>
          <w:b/>
          <w:sz w:val="22"/>
          <w:szCs w:val="22"/>
        </w:rPr>
        <w:t>I</w:t>
      </w:r>
      <w:r w:rsidRPr="00270ABD">
        <w:rPr>
          <w:rFonts w:ascii="Calibri" w:hAnsi="Calibri" w:cs="Calibri"/>
          <w:b/>
          <w:sz w:val="22"/>
          <w:szCs w:val="22"/>
        </w:rPr>
        <w:t>X.</w:t>
      </w:r>
    </w:p>
    <w:bookmarkEnd w:id="138"/>
    <w:p w:rsidR="00BF1F33" w:rsidRPr="00270ABD" w:rsidRDefault="00BF1F33" w:rsidP="00BF1F33">
      <w:pPr>
        <w:autoSpaceDE w:val="0"/>
        <w:autoSpaceDN w:val="0"/>
        <w:adjustRightInd w:val="0"/>
        <w:contextualSpacing/>
        <w:jc w:val="center"/>
        <w:rPr>
          <w:rFonts w:ascii="Calibri" w:eastAsia="HiddenHorzOCR" w:hAnsi="Calibri" w:cs="Calibri"/>
          <w:bCs/>
          <w:caps/>
          <w:sz w:val="22"/>
          <w:szCs w:val="22"/>
        </w:rPr>
      </w:pPr>
      <w:r w:rsidRPr="00270ABD">
        <w:rPr>
          <w:rFonts w:ascii="Calibri" w:eastAsia="HiddenHorzOCR" w:hAnsi="Calibri" w:cs="Calibri"/>
          <w:b/>
          <w:bCs/>
          <w:caps/>
          <w:sz w:val="22"/>
          <w:szCs w:val="22"/>
        </w:rPr>
        <w:t>Zodpovednosť za škodu</w:t>
      </w:r>
    </w:p>
    <w:p w:rsidR="00BF1F33" w:rsidRPr="00270ABD" w:rsidRDefault="00BF1F33" w:rsidP="00BF1F33">
      <w:pPr>
        <w:autoSpaceDE w:val="0"/>
        <w:autoSpaceDN w:val="0"/>
        <w:adjustRightInd w:val="0"/>
        <w:contextualSpacing/>
        <w:jc w:val="both"/>
        <w:rPr>
          <w:rFonts w:ascii="Calibri" w:eastAsia="HiddenHorzOCR" w:hAnsi="Calibri" w:cs="Calibri"/>
          <w:bCs/>
          <w:sz w:val="22"/>
          <w:szCs w:val="22"/>
        </w:rPr>
      </w:pP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Zmluvná strana zodpovedá za škodu preukázateľne a výlučne spôsobenú zavineným porušením povinnosti z</w:t>
      </w:r>
      <w:r w:rsidRPr="00285719">
        <w:rPr>
          <w:rFonts w:ascii="Calibri" w:eastAsia="HiddenHorzOCR" w:hAnsi="Calibri" w:cs="Calibri"/>
          <w:bCs/>
          <w:sz w:val="22"/>
          <w:szCs w:val="22"/>
        </w:rPr>
        <w:t xml:space="preserve">mluvnej strany stanovenej </w:t>
      </w:r>
      <w:proofErr w:type="spellStart"/>
      <w:r w:rsidRPr="00285719">
        <w:rPr>
          <w:rFonts w:ascii="Calibri" w:eastAsia="HiddenHorzOCR" w:hAnsi="Calibri" w:cs="Calibri"/>
          <w:bCs/>
          <w:sz w:val="22"/>
          <w:szCs w:val="22"/>
        </w:rPr>
        <w:t>ZoKB</w:t>
      </w:r>
      <w:proofErr w:type="spellEnd"/>
      <w:r w:rsidRPr="008478D9">
        <w:rPr>
          <w:rFonts w:ascii="Calibri" w:eastAsia="HiddenHorzOCR" w:hAnsi="Calibri" w:cs="Calibri"/>
          <w:bCs/>
          <w:sz w:val="22"/>
          <w:szCs w:val="22"/>
        </w:rPr>
        <w:t xml:space="preserve">, jeho </w:t>
      </w:r>
      <w:r w:rsidRPr="00A44F87">
        <w:rPr>
          <w:rFonts w:ascii="Calibri" w:eastAsia="HiddenHorzOCR" w:hAnsi="Calibri" w:cs="Calibri"/>
          <w:bCs/>
          <w:sz w:val="22"/>
          <w:szCs w:val="22"/>
        </w:rPr>
        <w:t>vykonávacích predpisov ako aj ostatnou platnou legislatívou</w:t>
      </w:r>
      <w:r w:rsidRPr="002E1E0D">
        <w:rPr>
          <w:rFonts w:ascii="Calibri" w:eastAsia="HiddenHorzOCR" w:hAnsi="Calibri" w:cs="Calibri"/>
          <w:bCs/>
          <w:sz w:val="22"/>
          <w:szCs w:val="22"/>
        </w:rPr>
        <w:t xml:space="preserve"> alebo Zmluvou KB.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ak v dôsledku porušenia </w:t>
      </w:r>
      <w:proofErr w:type="spellStart"/>
      <w:r w:rsidRPr="00E22B35">
        <w:rPr>
          <w:rFonts w:ascii="Calibri" w:eastAsia="HiddenHorzOCR" w:hAnsi="Calibri" w:cs="Calibri"/>
          <w:bCs/>
          <w:sz w:val="22"/>
          <w:szCs w:val="22"/>
        </w:rPr>
        <w:t>ZoKB</w:t>
      </w:r>
      <w:proofErr w:type="spellEnd"/>
      <w:r w:rsidRPr="00285719">
        <w:rPr>
          <w:rFonts w:ascii="Calibri" w:eastAsia="HiddenHorzOCR" w:hAnsi="Calibri" w:cs="Calibri"/>
          <w:bCs/>
          <w:sz w:val="22"/>
          <w:szCs w:val="22"/>
        </w:rPr>
        <w:t xml:space="preserve"> alebo preukázateľného </w:t>
      </w:r>
      <w:r w:rsidRPr="008478D9">
        <w:rPr>
          <w:rFonts w:ascii="Calibri" w:eastAsia="HiddenHorzOCR" w:hAnsi="Calibri" w:cs="Calibri"/>
          <w:bCs/>
          <w:sz w:val="22"/>
          <w:szCs w:val="22"/>
        </w:rPr>
        <w:t>porušenia povinností vyplývajúcich z tejto Z</w:t>
      </w:r>
      <w:r w:rsidRPr="00A44F87">
        <w:rPr>
          <w:rFonts w:ascii="Calibri" w:eastAsia="HiddenHorzOCR" w:hAnsi="Calibri" w:cs="Calibri"/>
          <w:bCs/>
          <w:sz w:val="22"/>
          <w:szCs w:val="22"/>
        </w:rPr>
        <w:t>mluvy KB</w:t>
      </w:r>
      <w:r w:rsidRPr="002E1E0D">
        <w:rPr>
          <w:rFonts w:ascii="Calibri" w:eastAsia="HiddenHorzOCR" w:hAnsi="Calibri" w:cs="Calibri"/>
          <w:bCs/>
          <w:sz w:val="22"/>
          <w:szCs w:val="22"/>
        </w:rPr>
        <w:t xml:space="preserve"> na strane Poskytovateľa/Zhotoviteľa alebo jeho subdodávateľov</w:t>
      </w:r>
      <w:r w:rsidRPr="00F87090">
        <w:rPr>
          <w:rFonts w:ascii="Calibri" w:eastAsia="HiddenHorzOCR" w:hAnsi="Calibri" w:cs="Calibri"/>
          <w:bCs/>
          <w:sz w:val="22"/>
          <w:szCs w:val="22"/>
        </w:rPr>
        <w:t xml:space="preserve"> vznikne </w:t>
      </w:r>
      <w:del w:id="139" w:author="Autor">
        <w:r w:rsidRPr="00F87090" w:rsidDel="00286980">
          <w:rPr>
            <w:rFonts w:ascii="Calibri" w:eastAsia="HiddenHorzOCR" w:hAnsi="Calibri" w:cs="Calibri"/>
            <w:bCs/>
            <w:sz w:val="22"/>
            <w:szCs w:val="22"/>
          </w:rPr>
          <w:delText>Prevádzkovateľovi základnej služby</w:delText>
        </w:r>
      </w:del>
      <w:ins w:id="140" w:author="Autor">
        <w:r w:rsidR="00286980">
          <w:rPr>
            <w:rFonts w:ascii="Calibri" w:eastAsia="HiddenHorzOCR" w:hAnsi="Calibri" w:cs="Calibri"/>
            <w:bCs/>
            <w:sz w:val="22"/>
            <w:szCs w:val="22"/>
          </w:rPr>
          <w:t>Objednávateľovi</w:t>
        </w:r>
      </w:ins>
      <w:r w:rsidRPr="00F87090">
        <w:rPr>
          <w:rFonts w:ascii="Calibri" w:eastAsia="HiddenHorzOCR" w:hAnsi="Calibri" w:cs="Calibri"/>
          <w:bCs/>
          <w:sz w:val="22"/>
          <w:szCs w:val="22"/>
        </w:rPr>
        <w:t xml:space="preserve"> ujma alebo finančná sankcia, </w:t>
      </w:r>
      <w:r w:rsidRPr="002042AC">
        <w:rPr>
          <w:rFonts w:ascii="Calibri" w:eastAsia="HiddenHorzOCR" w:hAnsi="Calibri" w:cs="Calibri"/>
          <w:bCs/>
          <w:sz w:val="22"/>
          <w:szCs w:val="22"/>
        </w:rPr>
        <w:t xml:space="preserve">Poskytovateľ/Zhotoviteľ zodpovedá za spôsobenú škodu podľa ustanovení </w:t>
      </w:r>
      <w:proofErr w:type="spellStart"/>
      <w:r w:rsidRPr="002042AC">
        <w:rPr>
          <w:rFonts w:ascii="Calibri" w:eastAsia="HiddenHorzOCR" w:hAnsi="Calibri" w:cs="Calibri"/>
          <w:bCs/>
          <w:sz w:val="22"/>
          <w:szCs w:val="22"/>
        </w:rPr>
        <w:t>ZoKB</w:t>
      </w:r>
      <w:proofErr w:type="spellEnd"/>
      <w:r w:rsidRPr="002042AC">
        <w:rPr>
          <w:rFonts w:ascii="Calibri" w:eastAsia="HiddenHorzOCR" w:hAnsi="Calibri" w:cs="Calibri"/>
          <w:bCs/>
          <w:sz w:val="22"/>
          <w:szCs w:val="22"/>
        </w:rPr>
        <w:t>. V prípade sankcie uloženej Národným bezpečnostným úradom, túto znáša</w:t>
      </w:r>
      <w:r w:rsidRPr="005446B1">
        <w:rPr>
          <w:rFonts w:ascii="Calibri" w:eastAsia="HiddenHorzOCR" w:hAnsi="Calibri" w:cs="Calibri"/>
          <w:bCs/>
          <w:sz w:val="22"/>
          <w:szCs w:val="22"/>
        </w:rPr>
        <w:t xml:space="preserve"> v plnom rozsahu </w:t>
      </w:r>
      <w:bookmarkStart w:id="141" w:name="_Hlk130300567"/>
      <w:r w:rsidRPr="00B637F9">
        <w:rPr>
          <w:rFonts w:ascii="Calibri" w:eastAsia="HiddenHorzOCR" w:hAnsi="Calibri" w:cs="Calibri"/>
          <w:bCs/>
          <w:sz w:val="22"/>
          <w:szCs w:val="22"/>
        </w:rPr>
        <w:t>Poskytovateľ/Zhotoviteľ</w:t>
      </w:r>
      <w:bookmarkEnd w:id="141"/>
      <w:r w:rsidRPr="00B637F9">
        <w:rPr>
          <w:rFonts w:ascii="Calibri" w:eastAsia="HiddenHorzOCR" w:hAnsi="Calibri" w:cs="Calibri"/>
          <w:bCs/>
          <w:sz w:val="22"/>
          <w:szCs w:val="22"/>
        </w:rPr>
        <w:t>.</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 prípade, že z</w:t>
      </w:r>
      <w:r w:rsidRPr="00285719">
        <w:rPr>
          <w:rFonts w:ascii="Calibri" w:eastAsia="HiddenHorzOCR" w:hAnsi="Calibri" w:cs="Calibri"/>
          <w:bCs/>
          <w:sz w:val="22"/>
          <w:szCs w:val="22"/>
        </w:rPr>
        <w:t>mluvná strana poruší svoju povinnosť, ktorá jej vyplýva zo</w:t>
      </w:r>
      <w:r w:rsidRPr="008478D9">
        <w:rPr>
          <w:rFonts w:ascii="Calibri" w:eastAsia="HiddenHorzOCR" w:hAnsi="Calibri" w:cs="Calibri"/>
          <w:bCs/>
          <w:sz w:val="22"/>
          <w:szCs w:val="22"/>
        </w:rPr>
        <w:t xml:space="preserve"> </w:t>
      </w:r>
      <w:proofErr w:type="spellStart"/>
      <w:r w:rsidRPr="008478D9">
        <w:rPr>
          <w:rFonts w:ascii="Calibri" w:eastAsia="HiddenHorzOCR" w:hAnsi="Calibri" w:cs="Calibri"/>
          <w:bCs/>
          <w:sz w:val="22"/>
          <w:szCs w:val="22"/>
        </w:rPr>
        <w:t>ZoKB</w:t>
      </w:r>
      <w:proofErr w:type="spellEnd"/>
      <w:r w:rsidRPr="00A44F87">
        <w:rPr>
          <w:rFonts w:ascii="Calibri" w:eastAsia="HiddenHorzOCR" w:hAnsi="Calibri" w:cs="Calibri"/>
          <w:bCs/>
          <w:sz w:val="22"/>
          <w:szCs w:val="22"/>
        </w:rPr>
        <w:t>, jeho vykonávacích predpisov ako aj ostatnou platnou legislatívou alebo Zmluvy</w:t>
      </w:r>
      <w:r w:rsidRPr="002E1E0D">
        <w:rPr>
          <w:rFonts w:ascii="Calibri" w:eastAsia="HiddenHorzOCR" w:hAnsi="Calibri" w:cs="Calibri"/>
          <w:bCs/>
          <w:sz w:val="22"/>
          <w:szCs w:val="22"/>
        </w:rPr>
        <w:t xml:space="preserve"> KB (ďalej ako „</w:t>
      </w:r>
      <w:r w:rsidRPr="00E20FFA">
        <w:rPr>
          <w:rFonts w:ascii="Calibri" w:eastAsia="HiddenHorzOCR" w:hAnsi="Calibri" w:cs="Calibri"/>
          <w:b/>
          <w:bCs/>
          <w:sz w:val="22"/>
          <w:szCs w:val="22"/>
        </w:rPr>
        <w:t>porušujúca zmluvná strana</w:t>
      </w:r>
      <w:r w:rsidRPr="007664DC">
        <w:rPr>
          <w:rFonts w:ascii="Calibri" w:eastAsia="HiddenHorzOCR" w:hAnsi="Calibri" w:cs="Calibri"/>
          <w:bCs/>
          <w:sz w:val="22"/>
          <w:szCs w:val="22"/>
        </w:rPr>
        <w:t xml:space="preserve">“) a v dôsledku tohto konania alebo opomenutia konania porušujúcej </w:t>
      </w:r>
      <w:r w:rsidRPr="00F87090">
        <w:rPr>
          <w:rFonts w:ascii="Calibri" w:eastAsia="HiddenHorzOCR" w:hAnsi="Calibri" w:cs="Calibri"/>
          <w:bCs/>
          <w:sz w:val="22"/>
          <w:szCs w:val="22"/>
        </w:rPr>
        <w:t>zmluvnej strany preukázateľne dôjde k vzniku škody na strane druhej zmluvnej strany (ďalej ako „</w:t>
      </w:r>
      <w:r w:rsidRPr="00E20FFA">
        <w:rPr>
          <w:rFonts w:ascii="Calibri" w:eastAsia="HiddenHorzOCR" w:hAnsi="Calibri" w:cs="Calibri"/>
          <w:b/>
          <w:bCs/>
          <w:sz w:val="22"/>
          <w:szCs w:val="22"/>
        </w:rPr>
        <w:t>poškodená zmluvná strana</w:t>
      </w:r>
      <w:r w:rsidRPr="00E22B35">
        <w:rPr>
          <w:rFonts w:ascii="Calibri" w:eastAsia="HiddenHorzOCR" w:hAnsi="Calibri" w:cs="Calibri"/>
          <w:bCs/>
          <w:sz w:val="22"/>
          <w:szCs w:val="22"/>
        </w:rPr>
        <w:t xml:space="preserve">“), zaväzuje sa porušujúca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mluvná strana túto škodu vzniknutú poškodenej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mluvnej strane nahradiť.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Vznik zodpovednosti porušujúcej z</w:t>
      </w:r>
      <w:r w:rsidRPr="00285719">
        <w:rPr>
          <w:rFonts w:ascii="Calibri" w:eastAsia="HiddenHorzOCR" w:hAnsi="Calibri" w:cs="Calibri"/>
          <w:bCs/>
          <w:sz w:val="22"/>
          <w:szCs w:val="22"/>
        </w:rPr>
        <w:t xml:space="preserve">mluvnej strany za škodu vzniknutú poškodenej </w:t>
      </w:r>
      <w:r w:rsidRPr="008478D9">
        <w:rPr>
          <w:rFonts w:ascii="Calibri" w:eastAsia="HiddenHorzOCR" w:hAnsi="Calibri" w:cs="Calibri"/>
          <w:bCs/>
          <w:sz w:val="22"/>
          <w:szCs w:val="22"/>
        </w:rPr>
        <w:t xml:space="preserve">zmluvnej strane je však podmienená povinnosťou poškodenej </w:t>
      </w:r>
      <w:r w:rsidRPr="00A44F87">
        <w:rPr>
          <w:rFonts w:ascii="Calibri" w:eastAsia="HiddenHorzOCR" w:hAnsi="Calibri" w:cs="Calibri"/>
          <w:bCs/>
          <w:sz w:val="22"/>
          <w:szCs w:val="22"/>
        </w:rPr>
        <w:t xml:space="preserve">zmluvnej strany preukázať porušujúcej </w:t>
      </w:r>
      <w:r w:rsidRPr="002E1E0D">
        <w:rPr>
          <w:rFonts w:ascii="Calibri" w:eastAsia="HiddenHorzOCR" w:hAnsi="Calibri" w:cs="Calibri"/>
          <w:bCs/>
          <w:sz w:val="22"/>
          <w:szCs w:val="22"/>
        </w:rPr>
        <w:t xml:space="preserve">zmluvnej strane existenciu príčinnej súvislosti medzi porušením povinnosti podľa Zmluvy KB alebo </w:t>
      </w:r>
      <w:proofErr w:type="spellStart"/>
      <w:r w:rsidRPr="00F87090">
        <w:rPr>
          <w:rFonts w:ascii="Calibri" w:eastAsia="HiddenHorzOCR" w:hAnsi="Calibri" w:cs="Calibri"/>
          <w:bCs/>
          <w:sz w:val="22"/>
          <w:szCs w:val="22"/>
        </w:rPr>
        <w:t>ZoKB</w:t>
      </w:r>
      <w:proofErr w:type="spellEnd"/>
      <w:r w:rsidRPr="00F87090">
        <w:rPr>
          <w:rFonts w:ascii="Calibri" w:eastAsia="HiddenHorzOCR" w:hAnsi="Calibri" w:cs="Calibri"/>
          <w:bCs/>
          <w:sz w:val="22"/>
          <w:szCs w:val="22"/>
        </w:rPr>
        <w:t xml:space="preserve">, jeho vykonávacích predpisov ako aj ostatnej platnej legislatívy na strane porušujúcej </w:t>
      </w:r>
      <w:r w:rsidRPr="002042AC">
        <w:rPr>
          <w:rFonts w:ascii="Calibri" w:eastAsia="HiddenHorzOCR" w:hAnsi="Calibri" w:cs="Calibri"/>
          <w:bCs/>
          <w:sz w:val="22"/>
          <w:szCs w:val="22"/>
        </w:rPr>
        <w:t>zmluvnej strany a vznikom škody. Príčinná súvislosť je okrem iného daná aj vtedy, ak</w:t>
      </w:r>
      <w:r w:rsidRPr="005446B1">
        <w:rPr>
          <w:rFonts w:ascii="Calibri" w:eastAsia="HiddenHorzOCR" w:hAnsi="Calibri" w:cs="Calibri"/>
          <w:bCs/>
          <w:sz w:val="22"/>
          <w:szCs w:val="22"/>
        </w:rPr>
        <w:t xml:space="preserve"> porušujúca z</w:t>
      </w:r>
      <w:r w:rsidRPr="00771C30">
        <w:rPr>
          <w:rFonts w:ascii="Calibri" w:eastAsia="HiddenHorzOCR" w:hAnsi="Calibri" w:cs="Calibri"/>
          <w:bCs/>
          <w:sz w:val="22"/>
          <w:szCs w:val="22"/>
        </w:rPr>
        <w:t xml:space="preserve">mluvná strana nesplnila svoju všeobecnú preventívnu povinnosť počínať si tak, aby nedochádzalo ku vzniku škôd. Počínaním podľa predchádzajúcej </w:t>
      </w:r>
      <w:r w:rsidRPr="00B637F9">
        <w:rPr>
          <w:rFonts w:ascii="Calibri" w:eastAsia="HiddenHorzOCR" w:hAnsi="Calibri" w:cs="Calibri"/>
          <w:bCs/>
          <w:sz w:val="22"/>
          <w:szCs w:val="22"/>
        </w:rPr>
        <w:t xml:space="preserve">vety sa rozumie najmä akýkoľvek postup zmluvnej strany, na ktorý je v zmysle Zmluvy KB alebo </w:t>
      </w:r>
      <w:proofErr w:type="spellStart"/>
      <w:r w:rsidRPr="00B637F9">
        <w:rPr>
          <w:rFonts w:ascii="Calibri" w:eastAsia="HiddenHorzOCR" w:hAnsi="Calibri" w:cs="Calibri"/>
          <w:bCs/>
          <w:sz w:val="22"/>
          <w:szCs w:val="22"/>
        </w:rPr>
        <w:t>ZoKB</w:t>
      </w:r>
      <w:proofErr w:type="spellEnd"/>
      <w:r w:rsidRPr="00B637F9">
        <w:rPr>
          <w:rFonts w:ascii="Calibri" w:eastAsia="HiddenHorzOCR" w:hAnsi="Calibri" w:cs="Calibri"/>
          <w:bCs/>
          <w:sz w:val="22"/>
          <w:szCs w:val="22"/>
        </w:rPr>
        <w:t>, jeho vykonávacích predpisov ako aj ostatnej platnej legislatívy</w:t>
      </w:r>
      <w:r w:rsidRPr="00634E95">
        <w:rPr>
          <w:rFonts w:ascii="Calibri" w:eastAsia="HiddenHorzOCR" w:hAnsi="Calibri" w:cs="Calibri"/>
          <w:bCs/>
          <w:sz w:val="22"/>
          <w:szCs w:val="22"/>
        </w:rPr>
        <w:t xml:space="preserve"> oprávnená a prostredníctvom ktorého mohlo byť vzniku škody zabránené.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preukázania existencie príčinnej súvislosti podľa tohto </w:t>
      </w:r>
      <w:r w:rsidRPr="00285719">
        <w:rPr>
          <w:rFonts w:ascii="Calibri" w:eastAsia="HiddenHorzOCR" w:hAnsi="Calibri" w:cs="Calibri"/>
          <w:bCs/>
          <w:sz w:val="22"/>
          <w:szCs w:val="22"/>
        </w:rPr>
        <w:t xml:space="preserve">článku </w:t>
      </w:r>
      <w:r w:rsidRPr="008478D9">
        <w:rPr>
          <w:rFonts w:ascii="Calibri" w:eastAsia="HiddenHorzOCR" w:hAnsi="Calibri" w:cs="Calibri"/>
          <w:bCs/>
          <w:sz w:val="22"/>
          <w:szCs w:val="22"/>
        </w:rPr>
        <w:t>Zmluvy</w:t>
      </w:r>
      <w:r w:rsidRPr="00A44F87">
        <w:rPr>
          <w:rFonts w:ascii="Calibri" w:eastAsia="HiddenHorzOCR" w:hAnsi="Calibri" w:cs="Calibri"/>
          <w:bCs/>
          <w:sz w:val="22"/>
          <w:szCs w:val="22"/>
        </w:rPr>
        <w:t xml:space="preserve"> KB je porušujúca </w:t>
      </w:r>
      <w:r w:rsidRPr="002E1E0D">
        <w:rPr>
          <w:rFonts w:ascii="Calibri" w:eastAsia="HiddenHorzOCR" w:hAnsi="Calibri" w:cs="Calibri"/>
          <w:bCs/>
          <w:sz w:val="22"/>
          <w:szCs w:val="22"/>
        </w:rPr>
        <w:t>zmluvná strana povinná uhradiť poškodenej zmluvnej strane vzniknutú škodu, a </w:t>
      </w:r>
      <w:r w:rsidRPr="00F87090">
        <w:rPr>
          <w:rFonts w:ascii="Calibri" w:eastAsia="HiddenHorzOCR" w:hAnsi="Calibri" w:cs="Calibri"/>
          <w:bCs/>
          <w:sz w:val="22"/>
          <w:szCs w:val="22"/>
        </w:rPr>
        <w:t xml:space="preserve">to v lehote do 10 </w:t>
      </w:r>
      <w:r>
        <w:rPr>
          <w:rFonts w:ascii="Calibri" w:eastAsia="HiddenHorzOCR" w:hAnsi="Calibri" w:cs="Calibri"/>
          <w:bCs/>
          <w:sz w:val="22"/>
          <w:szCs w:val="22"/>
        </w:rPr>
        <w:t xml:space="preserve">(desať) </w:t>
      </w:r>
      <w:r w:rsidRPr="00F87090">
        <w:rPr>
          <w:rFonts w:ascii="Calibri" w:eastAsia="HiddenHorzOCR" w:hAnsi="Calibri" w:cs="Calibri"/>
          <w:bCs/>
          <w:sz w:val="22"/>
          <w:szCs w:val="22"/>
        </w:rPr>
        <w:t>dní odo dňa doručenia písomnej výzvy porušujúcej zmluvnej strane na ad</w:t>
      </w:r>
      <w:r w:rsidRPr="002042AC">
        <w:rPr>
          <w:rFonts w:ascii="Calibri" w:eastAsia="HiddenHorzOCR" w:hAnsi="Calibri" w:cs="Calibri"/>
          <w:bCs/>
          <w:sz w:val="22"/>
          <w:szCs w:val="22"/>
        </w:rPr>
        <w:t>resu uvedenú v záhlaví tejto Zmluvy KB.</w:t>
      </w:r>
      <w:r w:rsidRPr="003D0AC7">
        <w:rPr>
          <w:rFonts w:ascii="Calibri" w:eastAsia="HiddenHorzOCR" w:hAnsi="Calibri" w:cs="Calibri"/>
          <w:bCs/>
          <w:sz w:val="22"/>
          <w:szCs w:val="22"/>
        </w:rPr>
        <w:t xml:space="preserve"> V prípade potreby vzniknutú škodu posúdi nezávislá tretia strana, ktorú zabezpečí Prevádzkovateľ základnej služby. </w:t>
      </w:r>
    </w:p>
    <w:p w:rsidR="00BF1F33" w:rsidRPr="00270ABD" w:rsidRDefault="00BF1F33" w:rsidP="00BF1F33">
      <w:pPr>
        <w:pStyle w:val="Odsekzoznamu"/>
        <w:numPr>
          <w:ilvl w:val="1"/>
          <w:numId w:val="17"/>
        </w:numPr>
        <w:spacing w:after="120"/>
        <w:contextualSpacing w:val="0"/>
        <w:jc w:val="both"/>
        <w:rPr>
          <w:rFonts w:ascii="Calibri" w:eastAsia="HiddenHorzOCR" w:hAnsi="Calibri" w:cs="Calibri"/>
          <w:bCs/>
          <w:sz w:val="22"/>
          <w:szCs w:val="22"/>
        </w:rPr>
      </w:pPr>
      <w:r w:rsidRPr="00270ABD">
        <w:rPr>
          <w:rFonts w:ascii="Calibri" w:eastAsia="HiddenHorzOCR" w:hAnsi="Calibri" w:cs="Calibri"/>
          <w:bCs/>
          <w:sz w:val="22"/>
          <w:szCs w:val="22"/>
        </w:rPr>
        <w:t>Zánikom tejto Zmluvy KB nie sú dotknuté tie ustanovenia, ktoré vzhľadom na svoju povahu alebo ich výslovné znenie, majú trvať aj po zániku tejto Zmluvy KB a záväzky na náhradu škody spôsobenej porušením povinností podľa tejto Zmluvy KB.</w:t>
      </w: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KONTAKTNÉ OSOBY NA ÚSEKU KYBERNETICKEJ BEZPEČNOSTI</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 xml:space="preserve">sa zaväzuje komunikovať pri plnení povinností podľa tejto Zmluvy KB </w:t>
      </w:r>
      <w:r w:rsidRPr="00270ABD">
        <w:rPr>
          <w:rFonts w:ascii="Calibri" w:hAnsi="Calibri" w:cs="Calibri"/>
          <w:sz w:val="22"/>
          <w:szCs w:val="22"/>
        </w:rPr>
        <w:br/>
        <w:t xml:space="preserve">s </w:t>
      </w:r>
      <w:del w:id="142" w:author="Autor">
        <w:r w:rsidRPr="00270ABD" w:rsidDel="00286980">
          <w:rPr>
            <w:rFonts w:ascii="Calibri" w:hAnsi="Calibri" w:cs="Calibri"/>
            <w:sz w:val="22"/>
            <w:szCs w:val="22"/>
          </w:rPr>
          <w:delText>Prevádzkovateľom základnej služby</w:delText>
        </w:r>
      </w:del>
      <w:ins w:id="143" w:author="Autor">
        <w:r w:rsidR="00286980">
          <w:rPr>
            <w:rFonts w:ascii="Calibri" w:hAnsi="Calibri" w:cs="Calibri"/>
            <w:sz w:val="22"/>
            <w:szCs w:val="22"/>
          </w:rPr>
          <w:t>Objednávateľom</w:t>
        </w:r>
      </w:ins>
      <w:r w:rsidRPr="00270ABD">
        <w:rPr>
          <w:rFonts w:ascii="Calibri" w:hAnsi="Calibri" w:cs="Calibri"/>
          <w:sz w:val="22"/>
          <w:szCs w:val="22"/>
        </w:rPr>
        <w:t xml:space="preserve"> spôsobom určeným </w:t>
      </w:r>
      <w:del w:id="144" w:author="Autor">
        <w:r w:rsidRPr="00270ABD" w:rsidDel="00286980">
          <w:rPr>
            <w:rFonts w:ascii="Calibri" w:hAnsi="Calibri" w:cs="Calibri"/>
            <w:sz w:val="22"/>
            <w:szCs w:val="22"/>
          </w:rPr>
          <w:delText>Prevádzkovateľom základnej služby</w:delText>
        </w:r>
      </w:del>
      <w:ins w:id="145" w:author="Autor">
        <w:r w:rsidR="00286980">
          <w:rPr>
            <w:rFonts w:ascii="Calibri" w:hAnsi="Calibri" w:cs="Calibri"/>
            <w:sz w:val="22"/>
            <w:szCs w:val="22"/>
          </w:rPr>
          <w:t>Objednávateľom</w:t>
        </w:r>
      </w:ins>
      <w:r w:rsidRPr="00270ABD">
        <w:rPr>
          <w:rFonts w:ascii="Calibri" w:hAnsi="Calibri" w:cs="Calibri"/>
          <w:sz w:val="22"/>
          <w:szCs w:val="22"/>
        </w:rPr>
        <w:t xml:space="preserve">, </w:t>
      </w:r>
      <w:r>
        <w:rPr>
          <w:rFonts w:ascii="Calibri" w:hAnsi="Calibri" w:cs="Calibri"/>
          <w:sz w:val="22"/>
          <w:szCs w:val="22"/>
        </w:rPr>
        <w:t xml:space="preserve">t.j. v zmysle komunikačnej matice, </w:t>
      </w:r>
      <w:r w:rsidRPr="00270ABD">
        <w:rPr>
          <w:rFonts w:ascii="Calibri" w:hAnsi="Calibri" w:cs="Calibri"/>
          <w:sz w:val="22"/>
          <w:szCs w:val="22"/>
        </w:rPr>
        <w:t xml:space="preserve">pričom </w:t>
      </w:r>
      <w:r>
        <w:rPr>
          <w:rFonts w:ascii="Calibri" w:hAnsi="Calibri" w:cs="Calibri"/>
          <w:sz w:val="22"/>
          <w:szCs w:val="22"/>
        </w:rPr>
        <w:t xml:space="preserve">Poskytovateľ/Zhotoviteľ </w:t>
      </w:r>
      <w:r w:rsidRPr="00301E31">
        <w:rPr>
          <w:rFonts w:ascii="Calibri" w:hAnsi="Calibri" w:cs="Calibri"/>
          <w:sz w:val="22"/>
          <w:szCs w:val="22"/>
        </w:rPr>
        <w:t>musí mať vytvorené podmienky umožňujúce chránený prenos informácií</w:t>
      </w:r>
      <w:r>
        <w:rPr>
          <w:rFonts w:ascii="Calibri" w:hAnsi="Calibri" w:cs="Calibri"/>
          <w:sz w:val="22"/>
          <w:szCs w:val="22"/>
        </w:rPr>
        <w:t xml:space="preserve"> (napr. PGP šifrovanie)</w:t>
      </w:r>
      <w:r w:rsidRPr="00301E31">
        <w:rPr>
          <w:rFonts w:ascii="Calibri" w:hAnsi="Calibri" w:cs="Calibri"/>
          <w:sz w:val="22"/>
          <w:szCs w:val="22"/>
        </w:rPr>
        <w:t>.</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Prevádzkovateľ základnej služby určuje kontaktné osoby pre komunikáciu s </w:t>
      </w:r>
      <w:r>
        <w:rPr>
          <w:rFonts w:ascii="Calibri" w:hAnsi="Calibri" w:cs="Calibri"/>
          <w:sz w:val="22"/>
          <w:szCs w:val="22"/>
        </w:rPr>
        <w:t>Poskytovateľom/Zhotoviteľom</w:t>
      </w:r>
      <w:r w:rsidRPr="00301E31">
        <w:rPr>
          <w:rFonts w:ascii="Calibri" w:hAnsi="Calibri" w:cs="Calibri"/>
          <w:sz w:val="22"/>
          <w:szCs w:val="22"/>
        </w:rPr>
        <w:t xml:space="preserve"> na úseku kybernetickej bezpečnosti v </w:t>
      </w:r>
      <w:r w:rsidRPr="00301E31">
        <w:rPr>
          <w:rFonts w:ascii="Calibri" w:hAnsi="Calibri" w:cs="Calibri"/>
          <w:bCs/>
          <w:sz w:val="22"/>
          <w:szCs w:val="22"/>
        </w:rPr>
        <w:t>prílohe č. 1 tejto Zmluvy KB.</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lastRenderedPageBreak/>
        <w:t xml:space="preserve">Poskytovateľ/Zhotoviteľ </w:t>
      </w:r>
      <w:r w:rsidRPr="00301E31">
        <w:rPr>
          <w:rFonts w:ascii="Calibri" w:hAnsi="Calibri" w:cs="Calibri"/>
          <w:sz w:val="22"/>
          <w:szCs w:val="22"/>
        </w:rPr>
        <w:t>určuje kontaktné osoby pre komunikáciu s </w:t>
      </w:r>
      <w:del w:id="146" w:author="Autor">
        <w:r w:rsidRPr="00301E31" w:rsidDel="00286980">
          <w:rPr>
            <w:rFonts w:ascii="Calibri" w:hAnsi="Calibri" w:cs="Calibri"/>
            <w:sz w:val="22"/>
            <w:szCs w:val="22"/>
          </w:rPr>
          <w:delText>Prevádzkovateľom základnej služby</w:delText>
        </w:r>
      </w:del>
      <w:ins w:id="147" w:author="Autor">
        <w:r w:rsidR="00286980">
          <w:rPr>
            <w:rFonts w:ascii="Calibri" w:hAnsi="Calibri" w:cs="Calibri"/>
            <w:sz w:val="22"/>
            <w:szCs w:val="22"/>
          </w:rPr>
          <w:t>Objednávateľom</w:t>
        </w:r>
      </w:ins>
      <w:r w:rsidRPr="00301E31">
        <w:rPr>
          <w:rFonts w:ascii="Calibri" w:hAnsi="Calibri" w:cs="Calibri"/>
          <w:sz w:val="22"/>
          <w:szCs w:val="22"/>
        </w:rPr>
        <w:t xml:space="preserve"> na úseku kybernetickej bezpečnosti v </w:t>
      </w:r>
      <w:r w:rsidRPr="00301E31">
        <w:rPr>
          <w:rFonts w:ascii="Calibri" w:hAnsi="Calibri" w:cs="Calibri"/>
          <w:bCs/>
          <w:sz w:val="22"/>
          <w:szCs w:val="22"/>
        </w:rPr>
        <w:t>prílohe č. 1 tejto Zmluvy</w:t>
      </w:r>
      <w:r>
        <w:rPr>
          <w:rFonts w:ascii="Calibri" w:hAnsi="Calibri" w:cs="Calibri"/>
          <w:bCs/>
          <w:sz w:val="22"/>
          <w:szCs w:val="22"/>
        </w:rPr>
        <w:t xml:space="preserve"> KB</w:t>
      </w:r>
      <w:r w:rsidRPr="00301E31">
        <w:rPr>
          <w:rFonts w:ascii="Calibri" w:hAnsi="Calibri" w:cs="Calibri"/>
          <w:bCs/>
          <w:sz w:val="22"/>
          <w:szCs w:val="22"/>
        </w:rPr>
        <w:t>.</w:t>
      </w:r>
    </w:p>
    <w:p w:rsidR="00BF1F33" w:rsidRPr="00270ABD"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Kontaktné osoby podľa </w:t>
      </w:r>
      <w:r w:rsidRPr="00301E31">
        <w:rPr>
          <w:rFonts w:ascii="Calibri" w:hAnsi="Calibri" w:cs="Calibri"/>
          <w:bCs/>
          <w:sz w:val="22"/>
          <w:szCs w:val="22"/>
        </w:rPr>
        <w:t>prílohy č. 1 tejto Zmluvy KB</w:t>
      </w:r>
      <w:r w:rsidRPr="00301E31">
        <w:rPr>
          <w:rFonts w:ascii="Calibri" w:hAnsi="Calibri" w:cs="Calibri"/>
          <w:sz w:val="22"/>
          <w:szCs w:val="22"/>
        </w:rPr>
        <w:t xml:space="preserve"> môže príslušná zmluvná strana zmeniť, ak</w:t>
      </w:r>
      <w:r w:rsidRPr="00270ABD">
        <w:rPr>
          <w:rFonts w:ascii="Calibri" w:hAnsi="Calibri" w:cs="Calibri"/>
          <w:sz w:val="22"/>
          <w:szCs w:val="22"/>
        </w:rPr>
        <w:t xml:space="preserve"> oznámi novú kontaktnú osobu druhej zmluvnej strane v písomnej forme; na platnosť takejto zmeny sa nevyžaduje uzatvorenie dodatku k tejto Zmluve KB. Pre oznamovanie novej kontaktnej osoby sa použijú ustanovenia Zmluvy KB o doručovaní. </w:t>
      </w: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SPOLOČNÉ USTANOVENIA</w:t>
      </w:r>
    </w:p>
    <w:p w:rsidR="00BF1F33" w:rsidRPr="00270ABD" w:rsidRDefault="00BF1F33" w:rsidP="00BF1F33">
      <w:pPr>
        <w:autoSpaceDE w:val="0"/>
        <w:autoSpaceDN w:val="0"/>
        <w:adjustRightInd w:val="0"/>
        <w:jc w:val="both"/>
        <w:rPr>
          <w:rFonts w:ascii="Calibri" w:hAnsi="Calibri" w:cs="Calibri"/>
          <w:sz w:val="22"/>
          <w:szCs w:val="22"/>
        </w:rPr>
      </w:pPr>
    </w:p>
    <w:p w:rsidR="00BF1F33" w:rsidRPr="00E22B35" w:rsidRDefault="00BF1F33" w:rsidP="00BF1F33">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301E31">
        <w:rPr>
          <w:rFonts w:ascii="Calibri" w:hAnsi="Calibri" w:cs="Calibri"/>
          <w:sz w:val="22"/>
          <w:szCs w:val="22"/>
        </w:rPr>
        <w:t xml:space="preserve">sa zaväzuje plniť povinnosti podľa tejto Zmluvy KB v súlade so </w:t>
      </w:r>
      <w:proofErr w:type="spellStart"/>
      <w:r w:rsidRPr="00301E31">
        <w:rPr>
          <w:rFonts w:ascii="Calibri" w:eastAsia="HiddenHorzOCR" w:hAnsi="Calibri" w:cs="Calibri"/>
          <w:bCs/>
          <w:sz w:val="22"/>
          <w:szCs w:val="22"/>
        </w:rPr>
        <w:t>ZoKB</w:t>
      </w:r>
      <w:proofErr w:type="spellEnd"/>
      <w:r w:rsidRPr="00301E31">
        <w:rPr>
          <w:rFonts w:ascii="Calibri" w:hAnsi="Calibri" w:cs="Calibri"/>
          <w:sz w:val="22"/>
          <w:szCs w:val="22"/>
        </w:rPr>
        <w:t xml:space="preserve"> a jeho vykonávacími predpismi ostatnej platnej legislatívy,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Národný bezpečnostný úrad v oblasti kybernetickej bezpečnosti.</w:t>
      </w:r>
    </w:p>
    <w:p w:rsidR="00BF1F33" w:rsidRPr="00E20FFA" w:rsidRDefault="00BF1F33" w:rsidP="00BF1F33">
      <w:pPr>
        <w:pStyle w:val="Odsekzoznamu"/>
        <w:numPr>
          <w:ilvl w:val="0"/>
          <w:numId w:val="15"/>
        </w:numPr>
        <w:autoSpaceDE w:val="0"/>
        <w:autoSpaceDN w:val="0"/>
        <w:adjustRightInd w:val="0"/>
        <w:spacing w:after="120"/>
        <w:ind w:left="426" w:hanging="426"/>
        <w:contextualSpacing w:val="0"/>
        <w:jc w:val="both"/>
        <w:rPr>
          <w:rFonts w:ascii="Calibri" w:eastAsia="HiddenHorzOCR"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 xml:space="preserve">sa zaväzuje spracovávať informácie, ktoré by mohli mať vplyv na základnú službu </w:t>
      </w:r>
      <w:del w:id="148" w:author="Autor">
        <w:r w:rsidRPr="00270ABD" w:rsidDel="00286980">
          <w:rPr>
            <w:rFonts w:ascii="Calibri" w:hAnsi="Calibri" w:cs="Calibri"/>
            <w:sz w:val="22"/>
            <w:szCs w:val="22"/>
          </w:rPr>
          <w:delText>Prevádzkovateľa základnej služby</w:delText>
        </w:r>
      </w:del>
      <w:ins w:id="149" w:author="Autor">
        <w:r w:rsidR="00286980">
          <w:rPr>
            <w:rFonts w:ascii="Calibri" w:hAnsi="Calibri" w:cs="Calibri"/>
            <w:sz w:val="22"/>
            <w:szCs w:val="22"/>
          </w:rPr>
          <w:t>Objednávateľa</w:t>
        </w:r>
      </w:ins>
      <w:r w:rsidRPr="00270ABD">
        <w:rPr>
          <w:rFonts w:ascii="Calibri" w:hAnsi="Calibri" w:cs="Calibri"/>
          <w:sz w:val="22"/>
          <w:szCs w:val="22"/>
        </w:rPr>
        <w:t xml:space="preserve">, alebo ktoré by sa mohli týkať kybernetickej bezpečnosti sietí a informačných systémov </w:t>
      </w:r>
      <w:del w:id="150" w:author="Autor">
        <w:r w:rsidRPr="00270ABD" w:rsidDel="00286980">
          <w:rPr>
            <w:rFonts w:ascii="Calibri" w:hAnsi="Calibri" w:cs="Calibri"/>
            <w:sz w:val="22"/>
            <w:szCs w:val="22"/>
          </w:rPr>
          <w:delText>Prevádzkovateľa základnej služby</w:delText>
        </w:r>
      </w:del>
      <w:ins w:id="151" w:author="Autor">
        <w:r w:rsidR="00286980">
          <w:rPr>
            <w:rFonts w:ascii="Calibri" w:hAnsi="Calibri" w:cs="Calibri"/>
            <w:sz w:val="22"/>
            <w:szCs w:val="22"/>
          </w:rPr>
          <w:t>Objednávateľa</w:t>
        </w:r>
      </w:ins>
      <w:r w:rsidRPr="00270ABD">
        <w:rPr>
          <w:rFonts w:ascii="Calibri" w:hAnsi="Calibri" w:cs="Calibri"/>
          <w:sz w:val="22"/>
          <w:szCs w:val="22"/>
        </w:rPr>
        <w:t xml:space="preserve"> tak, aby nebola narušená ich dostupnosť, dôvernosť, autentickosť a integrita.</w:t>
      </w:r>
    </w:p>
    <w:p w:rsid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sa zaväzuje mať umiestnenú svoju dokumentáciu, informačné systémy a ostatné informačno-komunikačné technológie, ktoré sa týkajú plnenia povinností podľa tejto Zmluvy KB na  zabezpečenom priestore tak, aby nebola narušená ich dôvernosť, autentickosť a integrita.</w:t>
      </w:r>
    </w:p>
    <w:p w:rsidR="00BF1F33" w:rsidRP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sidRPr="00190CD0">
        <w:rPr>
          <w:rFonts w:ascii="Calibri" w:hAnsi="Calibri" w:cs="Calibri"/>
          <w:sz w:val="22"/>
          <w:szCs w:val="22"/>
          <w:lang w:eastAsia="sk-SK"/>
        </w:rPr>
        <w:t>Poskytovateľ/Zhotoviteľ sa zaväzuje dokumentovať svoju činnosť podľa tejto Zmluvy KB</w:t>
      </w:r>
      <w:r w:rsidR="00190CD0">
        <w:rPr>
          <w:rFonts w:ascii="Calibri" w:hAnsi="Calibri" w:cs="Calibri"/>
          <w:sz w:val="22"/>
          <w:szCs w:val="22"/>
          <w:lang w:eastAsia="sk-SK"/>
        </w:rPr>
        <w:t>.</w:t>
      </w:r>
      <w:r w:rsidRPr="00190CD0">
        <w:rPr>
          <w:rFonts w:ascii="Calibri" w:hAnsi="Calibri" w:cs="Calibri"/>
          <w:sz w:val="22"/>
          <w:szCs w:val="22"/>
          <w:lang w:eastAsia="sk-SK"/>
        </w:rPr>
        <w:t xml:space="preserve"> </w:t>
      </w:r>
    </w:p>
    <w:p w:rsidR="00BF1F33" w:rsidRPr="00E22B35" w:rsidRDefault="00BF1F33" w:rsidP="00BF1F33">
      <w:pPr>
        <w:pStyle w:val="Odsekzoznamu"/>
        <w:numPr>
          <w:ilvl w:val="0"/>
          <w:numId w:val="15"/>
        </w:numPr>
        <w:spacing w:after="120"/>
        <w:ind w:left="426" w:hanging="426"/>
        <w:contextualSpacing w:val="0"/>
        <w:jc w:val="both"/>
        <w:rPr>
          <w:rFonts w:ascii="Calibri" w:hAnsi="Calibri" w:cs="Calibri"/>
          <w:sz w:val="22"/>
          <w:szCs w:val="22"/>
          <w:lang w:eastAsia="sk-SK"/>
        </w:rPr>
      </w:pPr>
      <w:r>
        <w:rPr>
          <w:rFonts w:ascii="Calibri" w:hAnsi="Calibri" w:cs="Calibri"/>
          <w:sz w:val="22"/>
          <w:szCs w:val="22"/>
          <w:lang w:eastAsia="sk-SK"/>
        </w:rPr>
        <w:t xml:space="preserve">Poskytovateľ/Zhotoviteľ </w:t>
      </w:r>
      <w:r w:rsidRPr="00270ABD">
        <w:rPr>
          <w:rFonts w:ascii="Calibri" w:hAnsi="Calibri" w:cs="Calibri"/>
          <w:sz w:val="22"/>
          <w:szCs w:val="22"/>
          <w:lang w:eastAsia="sk-SK"/>
        </w:rPr>
        <w:t>sa zaväzuje plniť povinnosti podľa tejto Zmluvy KB bezodkladne</w:t>
      </w:r>
      <w:r>
        <w:rPr>
          <w:rFonts w:ascii="Calibri" w:hAnsi="Calibri" w:cs="Calibri"/>
          <w:sz w:val="22"/>
          <w:szCs w:val="22"/>
          <w:lang w:eastAsia="sk-SK"/>
        </w:rPr>
        <w:t xml:space="preserve"> od účinnosti hlavnej zmluvy a odo dňa prebratia diela k plneniu predmetu hlavnej zmluvy</w:t>
      </w:r>
      <w:r w:rsidRPr="00270ABD">
        <w:rPr>
          <w:rFonts w:ascii="Calibri" w:hAnsi="Calibri" w:cs="Calibri"/>
          <w:sz w:val="22"/>
          <w:szCs w:val="22"/>
          <w:lang w:eastAsia="sk-SK"/>
        </w:rPr>
        <w:t>, pokiaľ to nie je v tejto Zmluve KB alebo požiadavkách platnej legislatívy SR a EÚ stanovené inak.</w:t>
      </w:r>
    </w:p>
    <w:p w:rsidR="00BF1F33" w:rsidRDefault="00BF1F33" w:rsidP="00BF1F33">
      <w:pPr>
        <w:pStyle w:val="Odsekzoznamu"/>
        <w:numPr>
          <w:ilvl w:val="0"/>
          <w:numId w:val="15"/>
        </w:numPr>
        <w:spacing w:after="120"/>
        <w:ind w:left="426" w:hanging="426"/>
        <w:contextualSpacing w:val="0"/>
        <w:jc w:val="both"/>
        <w:rPr>
          <w:ins w:id="152" w:author="Autor"/>
          <w:rFonts w:ascii="Calibri" w:hAnsi="Calibri" w:cs="Calibri"/>
          <w:sz w:val="22"/>
          <w:szCs w:val="22"/>
          <w:lang w:eastAsia="sk-SK"/>
        </w:rPr>
      </w:pPr>
      <w:r w:rsidRPr="00270ABD">
        <w:rPr>
          <w:rFonts w:ascii="Calibri" w:hAnsi="Calibri" w:cs="Calibri"/>
          <w:sz w:val="22"/>
          <w:szCs w:val="22"/>
        </w:rPr>
        <w:t xml:space="preserve">V prípade, ak </w:t>
      </w:r>
      <w:r>
        <w:rPr>
          <w:rFonts w:ascii="Calibri" w:hAnsi="Calibri" w:cs="Calibri"/>
          <w:sz w:val="22"/>
          <w:szCs w:val="22"/>
        </w:rPr>
        <w:t xml:space="preserve">Poskytovateľ/Zhotoviteľ </w:t>
      </w:r>
      <w:r w:rsidRPr="00270ABD">
        <w:rPr>
          <w:rFonts w:ascii="Calibri" w:hAnsi="Calibri" w:cs="Calibri"/>
          <w:sz w:val="22"/>
          <w:szCs w:val="22"/>
        </w:rPr>
        <w:t xml:space="preserve">plní Zmluvu KB prostredníctvom </w:t>
      </w:r>
      <w:r>
        <w:rPr>
          <w:rFonts w:ascii="Calibri" w:hAnsi="Calibri" w:cs="Calibri"/>
          <w:sz w:val="22"/>
          <w:szCs w:val="22"/>
        </w:rPr>
        <w:t>s</w:t>
      </w:r>
      <w:r w:rsidRPr="00417580">
        <w:rPr>
          <w:rFonts w:ascii="Calibri" w:eastAsia="Calibri" w:hAnsi="Calibri" w:cs="Calibri"/>
          <w:sz w:val="22"/>
          <w:szCs w:val="22"/>
          <w:lang w:eastAsia="en-US"/>
        </w:rPr>
        <w:t>ub</w:t>
      </w:r>
      <w:r>
        <w:rPr>
          <w:rFonts w:ascii="Calibri" w:eastAsia="Calibri" w:hAnsi="Calibri" w:cs="Calibri"/>
          <w:sz w:val="22"/>
          <w:szCs w:val="22"/>
          <w:lang w:eastAsia="en-US"/>
        </w:rPr>
        <w:t>dodávateľa</w:t>
      </w:r>
      <w:r w:rsidRPr="00270ABD">
        <w:rPr>
          <w:rFonts w:ascii="Calibri" w:hAnsi="Calibri" w:cs="Calibri"/>
          <w:sz w:val="22"/>
          <w:szCs w:val="22"/>
        </w:rPr>
        <w:t xml:space="preserve"> úplne alebo čiastočne zabezpečujúceho plnenie pre </w:t>
      </w:r>
      <w:del w:id="153" w:author="Autor">
        <w:r w:rsidRPr="00270ABD" w:rsidDel="00286980">
          <w:rPr>
            <w:rFonts w:ascii="Calibri" w:hAnsi="Calibri" w:cs="Calibri"/>
            <w:sz w:val="22"/>
            <w:szCs w:val="22"/>
          </w:rPr>
          <w:delText>Prevádzkovateľa základnej služby</w:delText>
        </w:r>
      </w:del>
      <w:ins w:id="154" w:author="Autor">
        <w:r w:rsidR="00286980">
          <w:rPr>
            <w:rFonts w:ascii="Calibri" w:hAnsi="Calibri" w:cs="Calibri"/>
            <w:sz w:val="22"/>
            <w:szCs w:val="22"/>
          </w:rPr>
          <w:t>Objednávateľa</w:t>
        </w:r>
      </w:ins>
      <w:r w:rsidRPr="00270ABD">
        <w:rPr>
          <w:rFonts w:ascii="Calibri" w:hAnsi="Calibri" w:cs="Calibri"/>
          <w:sz w:val="22"/>
          <w:szCs w:val="22"/>
        </w:rPr>
        <w:t xml:space="preserve">, alebo toto plnenie priamo súvisí s prevádzkou sietí a informačných systémov </w:t>
      </w:r>
      <w:del w:id="155" w:author="Autor">
        <w:r w:rsidRPr="00270ABD" w:rsidDel="00286980">
          <w:rPr>
            <w:rFonts w:ascii="Calibri" w:hAnsi="Calibri" w:cs="Calibri"/>
            <w:sz w:val="22"/>
            <w:szCs w:val="22"/>
          </w:rPr>
          <w:delText>Prevádzkovateľa základnej služby</w:delText>
        </w:r>
      </w:del>
      <w:ins w:id="156" w:author="Autor">
        <w:r w:rsidR="00286980">
          <w:rPr>
            <w:rFonts w:ascii="Calibri" w:hAnsi="Calibri" w:cs="Calibri"/>
            <w:sz w:val="22"/>
            <w:szCs w:val="22"/>
          </w:rPr>
          <w:t>Objednávateľa</w:t>
        </w:r>
      </w:ins>
      <w:r w:rsidRPr="00270ABD">
        <w:rPr>
          <w:rFonts w:ascii="Calibri" w:hAnsi="Calibri" w:cs="Calibri"/>
          <w:sz w:val="22"/>
          <w:szCs w:val="22"/>
        </w:rPr>
        <w:t xml:space="preserve">, </w:t>
      </w:r>
      <w:r>
        <w:rPr>
          <w:rFonts w:ascii="Calibri" w:hAnsi="Calibri" w:cs="Calibri"/>
          <w:sz w:val="22"/>
          <w:szCs w:val="22"/>
        </w:rPr>
        <w:t xml:space="preserve">Poskytovateľ/Zhotoviteľ </w:t>
      </w:r>
      <w:r w:rsidRPr="00270ABD">
        <w:rPr>
          <w:rFonts w:ascii="Calibri" w:hAnsi="Calibri" w:cs="Calibri"/>
          <w:sz w:val="22"/>
          <w:szCs w:val="22"/>
        </w:rPr>
        <w:t xml:space="preserve">sa zaväzuje zabezpečiť plnenie povinností v oblasti kybernetickej bezpečnosti vyplývajúcich z tejto Zmluvy KB aj u svojich subdodávateľov tak, aby boli naplnené ciele tejto Zmluvy KB. </w:t>
      </w:r>
      <w:r>
        <w:rPr>
          <w:rFonts w:ascii="Calibri" w:hAnsi="Calibri" w:cs="Calibri"/>
          <w:sz w:val="22"/>
          <w:szCs w:val="22"/>
        </w:rPr>
        <w:t xml:space="preserve">Poskytovateľ/Zhotoviteľ </w:t>
      </w:r>
      <w:r w:rsidRPr="00270ABD">
        <w:rPr>
          <w:rFonts w:ascii="Calibri" w:hAnsi="Calibri" w:cs="Calibri"/>
          <w:sz w:val="22"/>
          <w:szCs w:val="22"/>
        </w:rPr>
        <w:t>sa zaväzuje zabezpečiť, aby Prevádzkovateľ základnej služby mohol vykonať audit v súlade s ustanoveniami tejto Zmluvy KB aj u týchto subdodávateľov.</w:t>
      </w:r>
    </w:p>
    <w:p w:rsidR="00CE73DA" w:rsidRPr="00CE73DA" w:rsidRDefault="008954CF" w:rsidP="00CE73DA">
      <w:pPr>
        <w:pStyle w:val="Odsekzoznamu"/>
        <w:numPr>
          <w:ilvl w:val="0"/>
          <w:numId w:val="15"/>
        </w:numPr>
        <w:spacing w:after="120"/>
        <w:jc w:val="both"/>
        <w:rPr>
          <w:ins w:id="157" w:author="Autor"/>
          <w:rFonts w:ascii="Calibri" w:hAnsi="Calibri" w:cs="Calibri"/>
          <w:sz w:val="22"/>
          <w:szCs w:val="22"/>
          <w:lang w:eastAsia="sk-SK"/>
        </w:rPr>
      </w:pPr>
      <w:ins w:id="158" w:author="Autor">
        <w:r>
          <w:rPr>
            <w:rFonts w:ascii="Calibri" w:hAnsi="Calibri" w:cs="Calibri"/>
            <w:sz w:val="22"/>
            <w:szCs w:val="22"/>
            <w:lang w:eastAsia="sk-SK"/>
          </w:rPr>
          <w:t>Objednávateľ</w:t>
        </w:r>
        <w:r w:rsidR="00CE73DA" w:rsidRPr="00CE73DA">
          <w:rPr>
            <w:rFonts w:ascii="Calibri" w:hAnsi="Calibri" w:cs="Calibri"/>
            <w:sz w:val="22"/>
            <w:szCs w:val="22"/>
            <w:lang w:eastAsia="sk-SK"/>
          </w:rPr>
          <w:t xml:space="preserve"> služby je oprávnený, na základe identifikácie, určiť, že </w:t>
        </w:r>
        <w:r>
          <w:rPr>
            <w:rFonts w:ascii="Calibri" w:hAnsi="Calibri" w:cs="Calibri"/>
            <w:sz w:val="22"/>
            <w:szCs w:val="22"/>
            <w:lang w:eastAsia="sk-SK"/>
          </w:rPr>
          <w:t>Poskytovateľa/Zhotoviteľa</w:t>
        </w:r>
        <w:r w:rsidR="00CE73DA" w:rsidRPr="00CE73DA">
          <w:rPr>
            <w:rFonts w:ascii="Calibri" w:hAnsi="Calibri" w:cs="Calibri"/>
            <w:sz w:val="22"/>
            <w:szCs w:val="22"/>
            <w:lang w:eastAsia="sk-SK"/>
          </w:rPr>
          <w:t xml:space="preserve"> má významný vplyv na zabezpečenie kybernetickej bezpečnosti kritickej základnej služby.</w:t>
        </w:r>
      </w:ins>
    </w:p>
    <w:p w:rsidR="00CE73DA" w:rsidRPr="00CE73DA" w:rsidRDefault="00CE73DA">
      <w:pPr>
        <w:pStyle w:val="Odsekzoznamu"/>
        <w:spacing w:after="120"/>
        <w:jc w:val="both"/>
        <w:rPr>
          <w:ins w:id="159" w:author="Autor"/>
          <w:rFonts w:ascii="Calibri" w:hAnsi="Calibri" w:cs="Calibri"/>
          <w:sz w:val="22"/>
          <w:szCs w:val="22"/>
          <w:lang w:eastAsia="sk-SK"/>
        </w:rPr>
        <w:pPrChange w:id="160" w:author="Autor">
          <w:pPr>
            <w:pStyle w:val="Odsekzoznamu"/>
            <w:numPr>
              <w:numId w:val="15"/>
            </w:numPr>
            <w:spacing w:after="120"/>
            <w:ind w:hanging="360"/>
            <w:jc w:val="both"/>
          </w:pPr>
        </w:pPrChange>
      </w:pPr>
    </w:p>
    <w:p w:rsidR="00CE73DA" w:rsidRPr="00CE73DA" w:rsidRDefault="00CE73DA" w:rsidP="00CE73DA">
      <w:pPr>
        <w:pStyle w:val="Odsekzoznamu"/>
        <w:numPr>
          <w:ilvl w:val="0"/>
          <w:numId w:val="15"/>
        </w:numPr>
        <w:spacing w:after="120"/>
        <w:jc w:val="both"/>
        <w:rPr>
          <w:ins w:id="161" w:author="Autor"/>
          <w:rFonts w:ascii="Calibri" w:hAnsi="Calibri" w:cs="Calibri"/>
          <w:sz w:val="22"/>
          <w:szCs w:val="22"/>
          <w:lang w:eastAsia="sk-SK"/>
        </w:rPr>
      </w:pPr>
      <w:ins w:id="162" w:author="Autor">
        <w:r w:rsidRPr="00CE73DA">
          <w:rPr>
            <w:rFonts w:ascii="Calibri" w:hAnsi="Calibri" w:cs="Calibri"/>
            <w:sz w:val="22"/>
            <w:szCs w:val="22"/>
            <w:lang w:eastAsia="sk-SK"/>
          </w:rPr>
          <w:t xml:space="preserve">V prípade, že analýza rizík </w:t>
        </w:r>
        <w:r w:rsidR="008954CF">
          <w:rPr>
            <w:rFonts w:ascii="Calibri" w:hAnsi="Calibri" w:cs="Calibri"/>
            <w:sz w:val="22"/>
            <w:szCs w:val="22"/>
            <w:lang w:eastAsia="sk-SK"/>
          </w:rPr>
          <w:t>Objednávateľa</w:t>
        </w:r>
        <w:r w:rsidRPr="00CE73DA">
          <w:rPr>
            <w:rFonts w:ascii="Calibri" w:hAnsi="Calibri" w:cs="Calibri"/>
            <w:sz w:val="22"/>
            <w:szCs w:val="22"/>
            <w:lang w:eastAsia="sk-SK"/>
          </w:rPr>
          <w:t xml:space="preserve"> služby potvrdí významný vplyv </w:t>
        </w:r>
        <w:r w:rsidR="008954CF">
          <w:rPr>
            <w:rFonts w:ascii="Calibri" w:hAnsi="Calibri" w:cs="Calibri"/>
            <w:sz w:val="22"/>
            <w:szCs w:val="22"/>
            <w:lang w:eastAsia="sk-SK"/>
          </w:rPr>
          <w:t>Poskytovateľa/Zhotoviteľa</w:t>
        </w:r>
        <w:r w:rsidR="008954CF" w:rsidRPr="00CE73DA">
          <w:rPr>
            <w:rFonts w:ascii="Calibri" w:hAnsi="Calibri" w:cs="Calibri"/>
            <w:sz w:val="22"/>
            <w:szCs w:val="22"/>
            <w:lang w:eastAsia="sk-SK"/>
          </w:rPr>
          <w:t xml:space="preserve"> </w:t>
        </w:r>
        <w:r w:rsidRPr="00CE73DA">
          <w:rPr>
            <w:rFonts w:ascii="Calibri" w:hAnsi="Calibri" w:cs="Calibri"/>
            <w:sz w:val="22"/>
            <w:szCs w:val="22"/>
            <w:lang w:eastAsia="sk-SK"/>
          </w:rPr>
          <w:t>na zabezpečenie kybernetickej bezpečnosti kritickej základnej služby</w:t>
        </w:r>
        <w:r w:rsidR="00B52C77">
          <w:rPr>
            <w:rFonts w:ascii="Calibri" w:hAnsi="Calibri" w:cs="Calibri"/>
            <w:sz w:val="22"/>
            <w:szCs w:val="22"/>
            <w:lang w:eastAsia="sk-SK"/>
          </w:rPr>
          <w:t xml:space="preserve"> Objednávateľa</w:t>
        </w:r>
        <w:r w:rsidRPr="00CE73DA">
          <w:rPr>
            <w:rFonts w:ascii="Calibri" w:hAnsi="Calibri" w:cs="Calibri"/>
            <w:sz w:val="22"/>
            <w:szCs w:val="22"/>
            <w:lang w:eastAsia="sk-SK"/>
          </w:rPr>
          <w:t xml:space="preserve">, </w:t>
        </w:r>
        <w:r w:rsidR="00B52C77">
          <w:rPr>
            <w:rFonts w:ascii="Calibri" w:hAnsi="Calibri" w:cs="Calibri"/>
            <w:sz w:val="22"/>
            <w:szCs w:val="22"/>
            <w:lang w:eastAsia="sk-SK"/>
          </w:rPr>
          <w:t>je Objednávateľ</w:t>
        </w:r>
        <w:r w:rsidRPr="00CE73DA">
          <w:rPr>
            <w:rFonts w:ascii="Calibri" w:hAnsi="Calibri" w:cs="Calibri"/>
            <w:sz w:val="22"/>
            <w:szCs w:val="22"/>
            <w:lang w:eastAsia="sk-SK"/>
          </w:rPr>
          <w:t xml:space="preserve"> je povinný túto skutočnosť nahlásiť Národnému bezpečnostnému úradu (ďalej len „NBÚ“).</w:t>
        </w:r>
      </w:ins>
    </w:p>
    <w:p w:rsidR="00CE73DA" w:rsidRPr="00CE73DA" w:rsidRDefault="00CE73DA">
      <w:pPr>
        <w:pStyle w:val="Odsekzoznamu"/>
        <w:spacing w:after="120"/>
        <w:jc w:val="both"/>
        <w:rPr>
          <w:ins w:id="163" w:author="Autor"/>
          <w:rFonts w:ascii="Calibri" w:hAnsi="Calibri" w:cs="Calibri"/>
          <w:sz w:val="22"/>
          <w:szCs w:val="22"/>
          <w:lang w:eastAsia="sk-SK"/>
        </w:rPr>
        <w:pPrChange w:id="164" w:author="Autor">
          <w:pPr>
            <w:pStyle w:val="Odsekzoznamu"/>
            <w:numPr>
              <w:numId w:val="15"/>
            </w:numPr>
            <w:spacing w:after="120"/>
            <w:ind w:hanging="360"/>
            <w:jc w:val="both"/>
          </w:pPr>
        </w:pPrChange>
      </w:pPr>
    </w:p>
    <w:p w:rsidR="00CE73DA" w:rsidRPr="00CE73DA" w:rsidRDefault="00CE73DA" w:rsidP="00CE73DA">
      <w:pPr>
        <w:pStyle w:val="Odsekzoznamu"/>
        <w:numPr>
          <w:ilvl w:val="0"/>
          <w:numId w:val="15"/>
        </w:numPr>
        <w:spacing w:after="120"/>
        <w:jc w:val="both"/>
        <w:rPr>
          <w:ins w:id="165" w:author="Autor"/>
          <w:rFonts w:ascii="Calibri" w:hAnsi="Calibri" w:cs="Calibri"/>
          <w:sz w:val="22"/>
          <w:szCs w:val="22"/>
          <w:lang w:eastAsia="sk-SK"/>
        </w:rPr>
      </w:pPr>
      <w:ins w:id="166" w:author="Autor">
        <w:r w:rsidRPr="00CE73DA">
          <w:rPr>
            <w:rFonts w:ascii="Calibri" w:hAnsi="Calibri" w:cs="Calibri"/>
            <w:sz w:val="22"/>
            <w:szCs w:val="22"/>
            <w:lang w:eastAsia="sk-SK"/>
          </w:rPr>
          <w:lastRenderedPageBreak/>
          <w:t xml:space="preserve">NBÚ následne podnet posúdi a v súlade s § 17 ods. 1 písm. i) a ods. 3 </w:t>
        </w:r>
        <w:proofErr w:type="spellStart"/>
        <w:r w:rsidRPr="00CE73DA">
          <w:rPr>
            <w:rFonts w:ascii="Calibri" w:hAnsi="Calibri" w:cs="Calibri"/>
            <w:sz w:val="22"/>
            <w:szCs w:val="22"/>
            <w:lang w:eastAsia="sk-SK"/>
          </w:rPr>
          <w:t>ZoKB</w:t>
        </w:r>
        <w:proofErr w:type="spellEnd"/>
        <w:r w:rsidRPr="00CE73DA">
          <w:rPr>
            <w:rFonts w:ascii="Calibri" w:hAnsi="Calibri" w:cs="Calibri"/>
            <w:sz w:val="22"/>
            <w:szCs w:val="22"/>
            <w:lang w:eastAsia="sk-SK"/>
          </w:rPr>
          <w:t xml:space="preserve"> </w:t>
        </w:r>
        <w:r w:rsidR="00B52C77">
          <w:rPr>
            <w:rFonts w:ascii="Calibri" w:hAnsi="Calibri" w:cs="Calibri"/>
            <w:sz w:val="22"/>
            <w:szCs w:val="22"/>
            <w:lang w:eastAsia="sk-SK"/>
          </w:rPr>
          <w:t>Poskytovateľa/Zhotoviteľa</w:t>
        </w:r>
        <w:r w:rsidR="00B52C77" w:rsidRPr="00CE73DA">
          <w:rPr>
            <w:rFonts w:ascii="Calibri" w:hAnsi="Calibri" w:cs="Calibri"/>
            <w:sz w:val="22"/>
            <w:szCs w:val="22"/>
            <w:lang w:eastAsia="sk-SK"/>
          </w:rPr>
          <w:t xml:space="preserve"> </w:t>
        </w:r>
        <w:r w:rsidRPr="00CE73DA">
          <w:rPr>
            <w:rFonts w:ascii="Calibri" w:hAnsi="Calibri" w:cs="Calibri"/>
            <w:sz w:val="22"/>
            <w:szCs w:val="22"/>
            <w:lang w:eastAsia="sk-SK"/>
          </w:rPr>
          <w:t>do registra prevádzkovateľov základnej služby.</w:t>
        </w:r>
      </w:ins>
    </w:p>
    <w:p w:rsidR="00CE73DA" w:rsidRPr="00CE73DA" w:rsidRDefault="00CE73DA">
      <w:pPr>
        <w:pStyle w:val="Odsekzoznamu"/>
        <w:spacing w:after="120"/>
        <w:jc w:val="both"/>
        <w:rPr>
          <w:ins w:id="167" w:author="Autor"/>
          <w:rFonts w:ascii="Calibri" w:hAnsi="Calibri" w:cs="Calibri"/>
          <w:sz w:val="22"/>
          <w:szCs w:val="22"/>
          <w:lang w:eastAsia="sk-SK"/>
        </w:rPr>
        <w:pPrChange w:id="168" w:author="Autor">
          <w:pPr>
            <w:pStyle w:val="Odsekzoznamu"/>
            <w:numPr>
              <w:numId w:val="15"/>
            </w:numPr>
            <w:spacing w:after="120"/>
            <w:ind w:hanging="360"/>
            <w:jc w:val="both"/>
          </w:pPr>
        </w:pPrChange>
      </w:pPr>
    </w:p>
    <w:p w:rsidR="00CE73DA" w:rsidRPr="00CE73DA" w:rsidRDefault="00B52C77" w:rsidP="00CE73DA">
      <w:pPr>
        <w:pStyle w:val="Odsekzoznamu"/>
        <w:numPr>
          <w:ilvl w:val="0"/>
          <w:numId w:val="15"/>
        </w:numPr>
        <w:spacing w:after="120"/>
        <w:jc w:val="both"/>
        <w:rPr>
          <w:ins w:id="169" w:author="Autor"/>
          <w:rFonts w:ascii="Calibri" w:hAnsi="Calibri" w:cs="Calibri"/>
          <w:sz w:val="22"/>
          <w:szCs w:val="22"/>
          <w:lang w:eastAsia="sk-SK"/>
        </w:rPr>
      </w:pPr>
      <w:ins w:id="170" w:author="Autor">
        <w:r>
          <w:rPr>
            <w:rFonts w:ascii="Calibri" w:hAnsi="Calibri" w:cs="Calibri"/>
            <w:sz w:val="22"/>
            <w:szCs w:val="22"/>
            <w:lang w:eastAsia="sk-SK"/>
          </w:rPr>
          <w:t>Poskytovateľ/Zhotoviteľ</w:t>
        </w:r>
        <w:r w:rsidRPr="00CE73DA">
          <w:rPr>
            <w:rFonts w:ascii="Calibri" w:hAnsi="Calibri" w:cs="Calibri"/>
            <w:sz w:val="22"/>
            <w:szCs w:val="22"/>
            <w:lang w:eastAsia="sk-SK"/>
          </w:rPr>
          <w:t xml:space="preserve"> </w:t>
        </w:r>
        <w:r w:rsidR="00CE73DA" w:rsidRPr="00CE73DA">
          <w:rPr>
            <w:rFonts w:ascii="Calibri" w:hAnsi="Calibri" w:cs="Calibri"/>
            <w:sz w:val="22"/>
            <w:szCs w:val="22"/>
            <w:lang w:eastAsia="sk-SK"/>
          </w:rPr>
          <w:t xml:space="preserve">je povinný poskytnúť </w:t>
        </w:r>
        <w:r>
          <w:rPr>
            <w:rFonts w:ascii="Calibri" w:hAnsi="Calibri" w:cs="Calibri"/>
            <w:sz w:val="22"/>
            <w:szCs w:val="22"/>
            <w:lang w:eastAsia="sk-SK"/>
          </w:rPr>
          <w:t>Objednávateľ</w:t>
        </w:r>
        <w:r w:rsidR="00CE73DA" w:rsidRPr="00CE73DA">
          <w:rPr>
            <w:rFonts w:ascii="Calibri" w:hAnsi="Calibri" w:cs="Calibri"/>
            <w:sz w:val="22"/>
            <w:szCs w:val="22"/>
            <w:lang w:eastAsia="sk-SK"/>
          </w:rPr>
          <w:t xml:space="preserve"> všetku potrebnú súčinnosť pri plnení povinností vyplývajúcich z tohto článku.</w:t>
        </w:r>
      </w:ins>
    </w:p>
    <w:p w:rsidR="00CE73DA" w:rsidRPr="00E20FFA" w:rsidRDefault="00CE73DA">
      <w:pPr>
        <w:pStyle w:val="Odsekzoznamu"/>
        <w:spacing w:after="120"/>
        <w:ind w:left="426"/>
        <w:contextualSpacing w:val="0"/>
        <w:jc w:val="both"/>
        <w:rPr>
          <w:rFonts w:ascii="Calibri" w:hAnsi="Calibri" w:cs="Calibri"/>
          <w:sz w:val="22"/>
          <w:szCs w:val="22"/>
          <w:lang w:eastAsia="sk-SK"/>
        </w:rPr>
        <w:pPrChange w:id="171" w:author="Autor">
          <w:pPr>
            <w:pStyle w:val="Odsekzoznamu"/>
            <w:numPr>
              <w:numId w:val="15"/>
            </w:numPr>
            <w:spacing w:after="120"/>
            <w:ind w:left="426" w:hanging="426"/>
            <w:contextualSpacing w:val="0"/>
            <w:jc w:val="both"/>
          </w:pPr>
        </w:pPrChange>
      </w:pPr>
    </w:p>
    <w:p w:rsidR="00BF1F33" w:rsidRPr="00270ABD" w:rsidRDefault="00BF1F33" w:rsidP="00BF1F33">
      <w:pPr>
        <w:autoSpaceDE w:val="0"/>
        <w:autoSpaceDN w:val="0"/>
        <w:adjustRightInd w:val="0"/>
        <w:ind w:left="284" w:hanging="284"/>
        <w:jc w:val="both"/>
        <w:rPr>
          <w:rFonts w:ascii="Calibri" w:hAnsi="Calibri" w:cs="Calibri"/>
          <w:sz w:val="22"/>
          <w:szCs w:val="22"/>
        </w:rPr>
      </w:pPr>
    </w:p>
    <w:p w:rsidR="00BF1F33" w:rsidRPr="00270ABD" w:rsidRDefault="00BF1F33" w:rsidP="00BF1F33">
      <w:pPr>
        <w:pStyle w:val="Nadpis1"/>
        <w:spacing w:before="120"/>
        <w:jc w:val="center"/>
        <w:rPr>
          <w:rFonts w:ascii="Calibri" w:hAnsi="Calibri" w:cs="Calibri"/>
          <w:sz w:val="22"/>
          <w:szCs w:val="22"/>
        </w:rPr>
      </w:pPr>
      <w:bookmarkStart w:id="172" w:name="_Ref182449632"/>
      <w:bookmarkStart w:id="173" w:name="_Toc38918655"/>
      <w:r w:rsidRPr="00270ABD">
        <w:rPr>
          <w:rFonts w:ascii="Calibri" w:hAnsi="Calibri" w:cs="Calibri"/>
          <w:sz w:val="22"/>
          <w:szCs w:val="22"/>
        </w:rPr>
        <w:t>Článok XII.</w:t>
      </w:r>
    </w:p>
    <w:p w:rsidR="00BF1F33" w:rsidRPr="00270ABD" w:rsidRDefault="00BF1F33" w:rsidP="00BF1F33">
      <w:pPr>
        <w:pStyle w:val="Nadpis1"/>
        <w:spacing w:before="120"/>
        <w:jc w:val="center"/>
        <w:rPr>
          <w:rFonts w:ascii="Calibri" w:hAnsi="Calibri" w:cs="Calibri"/>
          <w:caps/>
          <w:sz w:val="22"/>
          <w:szCs w:val="22"/>
        </w:rPr>
      </w:pPr>
      <w:r w:rsidRPr="00270ABD">
        <w:rPr>
          <w:rFonts w:ascii="Calibri" w:hAnsi="Calibri" w:cs="Calibri"/>
          <w:caps/>
          <w:sz w:val="22"/>
          <w:szCs w:val="22"/>
        </w:rPr>
        <w:t>Vyššia moc</w:t>
      </w:r>
      <w:bookmarkEnd w:id="172"/>
      <w:bookmarkEnd w:id="173"/>
    </w:p>
    <w:p w:rsidR="00BF1F33" w:rsidRPr="00270ABD" w:rsidRDefault="00BF1F33" w:rsidP="00BF1F33">
      <w:pPr>
        <w:jc w:val="both"/>
        <w:rPr>
          <w:rFonts w:ascii="Calibri" w:hAnsi="Calibri" w:cs="Calibri"/>
          <w:sz w:val="22"/>
          <w:szCs w:val="22"/>
        </w:rPr>
      </w:pPr>
    </w:p>
    <w:p w:rsidR="00BF1F33" w:rsidRPr="00270ABD" w:rsidRDefault="00BF1F33" w:rsidP="00BF1F33">
      <w:pPr>
        <w:ind w:left="426" w:hanging="426"/>
        <w:jc w:val="both"/>
        <w:rPr>
          <w:rFonts w:ascii="Calibri" w:hAnsi="Calibri" w:cs="Calibri"/>
          <w:sz w:val="22"/>
          <w:szCs w:val="22"/>
        </w:rPr>
      </w:pPr>
      <w:r w:rsidRPr="00270ABD">
        <w:rPr>
          <w:rFonts w:ascii="Calibri" w:hAnsi="Calibri" w:cs="Calibri"/>
          <w:sz w:val="22"/>
          <w:szCs w:val="22"/>
        </w:rPr>
        <w:t>1.</w:t>
      </w:r>
      <w:r w:rsidRPr="00270ABD">
        <w:rPr>
          <w:rFonts w:ascii="Calibri" w:hAnsi="Calibri" w:cs="Calibri"/>
          <w:b/>
          <w:sz w:val="22"/>
          <w:szCs w:val="22"/>
        </w:rPr>
        <w:tab/>
      </w:r>
      <w:r w:rsidRPr="00270ABD">
        <w:rPr>
          <w:rFonts w:ascii="Calibri" w:hAnsi="Calibri" w:cs="Calibri"/>
          <w:sz w:val="22"/>
          <w:szCs w:val="22"/>
        </w:rPr>
        <w:t xml:space="preserve">Vyššia moc znamená mimoriadnu udalosť alebo okolnosť, ktorú nemohla žiadna zo zmluvných strán pred uzatvorením Zmluvy KB predvídať, ktorá je mimo kontroly ktorejkoľvek zo zmluvných strán a nebola spôsobená úmyselne alebo z nedbanlivosti konaním alebo opomenutím ktorejkoľvek zmluvnej strany a ktorá podstatným spôsobom sťažuje alebo znemožňuje plnenie povinností podľa Zmluvy KB ktoroukoľvek zo zmluvných strán. Takýmito udalosťami alebo okolnosťami sú najmä živelné pohromy alebo prírodné katastrofy. Výslovne sa stanovuje, že </w:t>
      </w:r>
      <w:r>
        <w:rPr>
          <w:rFonts w:ascii="Calibri" w:hAnsi="Calibri" w:cs="Calibri"/>
          <w:sz w:val="22"/>
          <w:szCs w:val="22"/>
        </w:rPr>
        <w:t>v</w:t>
      </w:r>
      <w:r w:rsidRPr="00270ABD">
        <w:rPr>
          <w:rFonts w:ascii="Calibri" w:hAnsi="Calibri" w:cs="Calibri"/>
          <w:sz w:val="22"/>
          <w:szCs w:val="22"/>
        </w:rPr>
        <w:t xml:space="preserve">yššou mocou nie je štrajk personálu </w:t>
      </w:r>
      <w:r>
        <w:rPr>
          <w:rFonts w:ascii="Calibri" w:hAnsi="Calibri" w:cs="Calibri"/>
          <w:sz w:val="22"/>
          <w:szCs w:val="22"/>
        </w:rPr>
        <w:t>Poskytovateľa/Zhotoviteľa</w:t>
      </w:r>
      <w:r w:rsidRPr="00270ABD">
        <w:rPr>
          <w:rFonts w:ascii="Calibri" w:hAnsi="Calibri" w:cs="Calibri"/>
          <w:sz w:val="22"/>
          <w:szCs w:val="22"/>
        </w:rPr>
        <w:t xml:space="preserve"> ani hospodárske pomery zmluvných strán.</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2.</w:t>
      </w:r>
      <w:r w:rsidRPr="00270ABD">
        <w:rPr>
          <w:rFonts w:ascii="Calibri" w:hAnsi="Calibri" w:cs="Calibri"/>
          <w:lang w:val="sk-SK"/>
        </w:rPr>
        <w:tab/>
        <w:t xml:space="preserve">Ak niektorej zo zmluvných strán bráni alebo bude brániť v plnení niektorej jej povinnosti podľa </w:t>
      </w:r>
      <w:r>
        <w:rPr>
          <w:rFonts w:ascii="Calibri" w:hAnsi="Calibri" w:cs="Calibri"/>
          <w:lang w:val="sk-SK"/>
        </w:rPr>
        <w:t>Z</w:t>
      </w:r>
      <w:r w:rsidRPr="00270ABD">
        <w:rPr>
          <w:rFonts w:ascii="Calibri" w:hAnsi="Calibri" w:cs="Calibri"/>
          <w:lang w:val="sk-SK"/>
        </w:rPr>
        <w:t xml:space="preserve">mluvy </w:t>
      </w:r>
      <w:r>
        <w:rPr>
          <w:rFonts w:ascii="Calibri" w:hAnsi="Calibri" w:cs="Calibri"/>
          <w:lang w:val="sk-SK"/>
        </w:rPr>
        <w:t xml:space="preserve">KB </w:t>
      </w:r>
      <w:r w:rsidRPr="00270ABD">
        <w:rPr>
          <w:rFonts w:ascii="Calibri" w:hAnsi="Calibri" w:cs="Calibri"/>
          <w:lang w:val="sk-SK"/>
        </w:rPr>
        <w:t>vyššia moc, potom písomne oznámi druhej zmluvnej strane udalosť alebo okolnosti, ktoré predstavujú vyššiu moc, uvedie povinnosti, v ktorých plnení jej vyššia moc bráni alebo bude brániť a predpokladané trvanie takej okolnosti predstavujúcej vyššiu moc. Oznámenie musí byť urobené bezodkladne, najneskôr však v </w:t>
      </w:r>
      <w:r w:rsidRPr="00EF020E">
        <w:rPr>
          <w:rFonts w:ascii="Calibri" w:hAnsi="Calibri" w:cs="Calibri"/>
          <w:lang w:val="sk-SK"/>
        </w:rPr>
        <w:t>lehote 15</w:t>
      </w:r>
      <w:r>
        <w:rPr>
          <w:rFonts w:ascii="Calibri" w:hAnsi="Calibri" w:cs="Calibri"/>
          <w:lang w:val="sk-SK"/>
        </w:rPr>
        <w:t xml:space="preserve"> (pätnásť)</w:t>
      </w:r>
      <w:r w:rsidRPr="00EF020E">
        <w:rPr>
          <w:rFonts w:ascii="Calibri" w:hAnsi="Calibri" w:cs="Calibri"/>
          <w:lang w:val="sk-SK"/>
        </w:rPr>
        <w:t xml:space="preserve"> dní</w:t>
      </w:r>
      <w:r w:rsidRPr="00270ABD">
        <w:rPr>
          <w:rFonts w:ascii="Calibri" w:hAnsi="Calibri" w:cs="Calibri"/>
          <w:lang w:val="sk-SK"/>
        </w:rPr>
        <w:t xml:space="preserve"> potom, čo sa zmluvná strana dozvedela alebo sa pri vynaložení riadnej odbornej starostlivosti mala a mohla dozvedieť o príslušnej udalosti alebo okolnostiach predstavujúcich dôvod vyššej moci. Ak je to možné, pri vynaložení riadnej odbornej starostlivosti, musí uvedené oznámenie obsahovať návrh opatrení vedúcich k zmierneniu alebo vylúčeniu dôsledkov okolností predstavujúcich vyššiu moc. V ostatných prípadoch bude oznámenie obsahovať iba najbližší možný termín, do ktorého môže byť návrh opatrenia poskytnutý pri vynaložení primeraného úsilia. Ak návrh opatrenia druhá zmluvná strana schváli, na čo m</w:t>
      </w:r>
      <w:r w:rsidRPr="00EF020E">
        <w:rPr>
          <w:rFonts w:ascii="Calibri" w:hAnsi="Calibri" w:cs="Calibri"/>
          <w:lang w:val="sk-SK"/>
        </w:rPr>
        <w:t>á lehotu 15</w:t>
      </w:r>
      <w:r>
        <w:rPr>
          <w:rFonts w:ascii="Calibri" w:hAnsi="Calibri" w:cs="Calibri"/>
          <w:lang w:val="sk-SK"/>
        </w:rPr>
        <w:t xml:space="preserve"> (pätnásť)</w:t>
      </w:r>
      <w:r w:rsidRPr="00EF020E">
        <w:rPr>
          <w:rFonts w:ascii="Calibri" w:hAnsi="Calibri" w:cs="Calibri"/>
          <w:lang w:val="sk-SK"/>
        </w:rPr>
        <w:t xml:space="preserve"> dní, postupuje</w:t>
      </w:r>
      <w:r w:rsidRPr="00270ABD">
        <w:rPr>
          <w:rFonts w:ascii="Calibri" w:hAnsi="Calibri" w:cs="Calibri"/>
          <w:lang w:val="sk-SK"/>
        </w:rPr>
        <w:t xml:space="preserve"> zmluvná strana dotknutá vyššou mocou podľa neho až do ukončenia okolností vyššej moci.</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3.</w:t>
      </w:r>
      <w:r w:rsidRPr="00270ABD">
        <w:rPr>
          <w:rFonts w:ascii="Calibri" w:hAnsi="Calibri" w:cs="Calibri"/>
          <w:lang w:val="sk-SK"/>
        </w:rPr>
        <w:tab/>
        <w:t xml:space="preserve">Po uskutočnení tohto oznámenia príslušnou zmluvnou stranou, nebude táto zmluvná strana zodpovedná za príslušné porušenia  povinností po dobu, dokiaľ jej vyššia moc bráni alebo bude brániť v ich plnení. </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4.</w:t>
      </w:r>
      <w:r w:rsidRPr="00270ABD">
        <w:rPr>
          <w:rFonts w:ascii="Calibri" w:hAnsi="Calibri" w:cs="Calibri"/>
          <w:lang w:val="sk-SK"/>
        </w:rPr>
        <w:tab/>
        <w:t>Zmluvnú stranu nezbavuje zodpovednosti za porušenie povinnosti vyššia moc, ktorá nastala až v čase, kedy bola povinná zmluvná strana v omeškaní s plnením jej povinnosti. Účinky vylúčenia zodpovednosti sú obmedzené iba na dobu, dokiaľ trvá vyššia moc.</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5.</w:t>
      </w:r>
      <w:r w:rsidRPr="00270ABD">
        <w:rPr>
          <w:rFonts w:ascii="Calibri" w:hAnsi="Calibri" w:cs="Calibri"/>
          <w:lang w:val="sk-SK"/>
        </w:rPr>
        <w:tab/>
        <w:t>Každá zmluvná strana vždy vyvinie všetko úsilie potrebné k tomu, aby minimalizovala omeškanie pri plnení svojich povinností podľa Zmluvy KB , ktoré vzniklo v dôsledku vyššej moci, najmä plniť návrh opatrenia, ak je tento schválený druhou zmluvnou stranou.</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6.</w:t>
      </w:r>
      <w:r w:rsidRPr="00270ABD">
        <w:rPr>
          <w:rFonts w:ascii="Calibri" w:hAnsi="Calibri" w:cs="Calibri"/>
          <w:lang w:val="sk-SK"/>
        </w:rPr>
        <w:tab/>
        <w:t xml:space="preserve">Príslušná </w:t>
      </w:r>
      <w:r>
        <w:rPr>
          <w:rFonts w:ascii="Calibri" w:hAnsi="Calibri" w:cs="Calibri"/>
          <w:lang w:val="sk-SK"/>
        </w:rPr>
        <w:t>z</w:t>
      </w:r>
      <w:r w:rsidRPr="00270ABD">
        <w:rPr>
          <w:rFonts w:ascii="Calibri" w:hAnsi="Calibri" w:cs="Calibri"/>
          <w:lang w:val="sk-SK"/>
        </w:rPr>
        <w:t>mluvná strana oznámi druhej zmluvnej strane okamih ukončenia pôsobenia vyššej moci v rovnakej lehote ako pri oznámení o jej vzniku podľa bodu 2 tohto článku tejto Zmluvy KB.</w:t>
      </w:r>
    </w:p>
    <w:p w:rsidR="00BF1F33" w:rsidRPr="00270ABD" w:rsidRDefault="00BF1F33" w:rsidP="00BF1F33">
      <w:pPr>
        <w:pStyle w:val="Default"/>
        <w:ind w:left="426" w:hanging="426"/>
        <w:jc w:val="both"/>
        <w:rPr>
          <w:rFonts w:ascii="Calibri" w:eastAsia="Times New Roman" w:hAnsi="Calibri" w:cs="Calibri"/>
          <w:color w:val="auto"/>
          <w:sz w:val="22"/>
          <w:szCs w:val="22"/>
        </w:rPr>
      </w:pPr>
      <w:r w:rsidRPr="00270ABD">
        <w:rPr>
          <w:rFonts w:ascii="Calibri" w:hAnsi="Calibri" w:cs="Calibri"/>
          <w:sz w:val="22"/>
          <w:szCs w:val="22"/>
        </w:rPr>
        <w:t>7.</w:t>
      </w:r>
      <w:r w:rsidRPr="00270ABD">
        <w:rPr>
          <w:rFonts w:ascii="Calibri" w:hAnsi="Calibri" w:cs="Calibri"/>
          <w:sz w:val="22"/>
          <w:szCs w:val="22"/>
        </w:rPr>
        <w:tab/>
      </w:r>
      <w:r w:rsidRPr="00270ABD">
        <w:rPr>
          <w:rFonts w:ascii="Calibri" w:eastAsia="Times New Roman" w:hAnsi="Calibri" w:cs="Calibri"/>
          <w:color w:val="auto"/>
          <w:sz w:val="22"/>
          <w:szCs w:val="22"/>
        </w:rPr>
        <w:t xml:space="preserve">Ak je z dôvodu okolnosti vylučujúcej zodpovednosť alebo prípadu vyššej moci plnenie Zmluvy KB jednej zo zmluvných strán ovplyvnené len čiastočne, takáto zmluvná strana zostáva zodpovedná za plnenie tých záväzkov, ktoré okolnosťou vylučujúcou zodpovednosť alebo vyššou mocou nie sú dotknuté. </w:t>
      </w:r>
    </w:p>
    <w:p w:rsidR="00BF1F33" w:rsidRDefault="00BF1F33" w:rsidP="00BF1F33">
      <w:pPr>
        <w:pStyle w:val="Normal2"/>
        <w:spacing w:before="120" w:line="240" w:lineRule="auto"/>
        <w:ind w:left="426" w:hanging="426"/>
        <w:rPr>
          <w:rFonts w:ascii="Calibri" w:hAnsi="Calibri" w:cs="Calibri"/>
          <w:lang w:val="sk-SK"/>
        </w:rPr>
      </w:pPr>
      <w:bookmarkStart w:id="174" w:name="_Toc38913785"/>
      <w:bookmarkStart w:id="175" w:name="_Toc38914047"/>
      <w:bookmarkStart w:id="176" w:name="_Toc38914270"/>
      <w:bookmarkStart w:id="177" w:name="_Toc38914493"/>
      <w:bookmarkStart w:id="178" w:name="_Toc38915048"/>
      <w:bookmarkStart w:id="179" w:name="_Toc38915273"/>
      <w:bookmarkStart w:id="180" w:name="_Toc38915500"/>
      <w:bookmarkStart w:id="181" w:name="_Toc38915732"/>
      <w:bookmarkStart w:id="182" w:name="_Toc38915963"/>
      <w:bookmarkStart w:id="183" w:name="_Toc38916194"/>
      <w:bookmarkStart w:id="184" w:name="_Toc38918658"/>
      <w:bookmarkEnd w:id="174"/>
      <w:bookmarkEnd w:id="175"/>
      <w:bookmarkEnd w:id="176"/>
      <w:bookmarkEnd w:id="177"/>
      <w:bookmarkEnd w:id="178"/>
      <w:bookmarkEnd w:id="179"/>
      <w:bookmarkEnd w:id="180"/>
      <w:bookmarkEnd w:id="181"/>
      <w:bookmarkEnd w:id="182"/>
      <w:bookmarkEnd w:id="183"/>
      <w:bookmarkEnd w:id="184"/>
      <w:r w:rsidRPr="00270ABD">
        <w:rPr>
          <w:rFonts w:ascii="Calibri" w:hAnsi="Calibri" w:cs="Calibri"/>
          <w:lang w:val="sk-SK"/>
        </w:rPr>
        <w:t>8.</w:t>
      </w:r>
      <w:r w:rsidRPr="00270ABD">
        <w:rPr>
          <w:rFonts w:ascii="Calibri" w:hAnsi="Calibri" w:cs="Calibri"/>
          <w:lang w:val="sk-SK"/>
        </w:rPr>
        <w:tab/>
        <w:t xml:space="preserve">Ak má niektorý zo subdodávateľov podľa akejkoľvek zmluvy či dohody týkajúcej sa poskytovania služby podľa tejto Zmluvy KB  širšie definovaný nárok na omeškanie v dôsledku pôsobenia vyššej </w:t>
      </w:r>
      <w:r w:rsidRPr="00270ABD">
        <w:rPr>
          <w:rFonts w:ascii="Calibri" w:hAnsi="Calibri" w:cs="Calibri"/>
          <w:lang w:val="sk-SK"/>
        </w:rPr>
        <w:lastRenderedPageBreak/>
        <w:t xml:space="preserve">moci, okolností vylučujúcich zodpovednosť alebo iného obdobného právneho inštitútu, než ako je definovaná vyššia moc podľa tejto Zmluvy KB, takéto širšie definované udalosti alebo okolnosti neospravedlňujú porušenie povinností podľa Zmluvy KB s </w:t>
      </w:r>
      <w:r>
        <w:rPr>
          <w:rFonts w:ascii="Calibri" w:hAnsi="Calibri" w:cs="Calibri"/>
          <w:lang w:val="sk-SK"/>
        </w:rPr>
        <w:t>Poskytovateľom/Zhotoviteľom</w:t>
      </w:r>
      <w:r w:rsidRPr="00270ABD">
        <w:rPr>
          <w:rFonts w:ascii="Calibri" w:hAnsi="Calibri" w:cs="Calibri"/>
          <w:lang w:val="sk-SK"/>
        </w:rPr>
        <w:t xml:space="preserve"> ani mu nezakladajú nároky podľa tohto článku Zmluvy KB.</w:t>
      </w:r>
    </w:p>
    <w:p w:rsidR="00BF1F33" w:rsidRPr="00270ABD" w:rsidRDefault="00BF1F33" w:rsidP="00BF1F33">
      <w:pPr>
        <w:pStyle w:val="Normal2"/>
        <w:spacing w:before="120" w:line="240" w:lineRule="auto"/>
        <w:ind w:left="284" w:hanging="284"/>
        <w:rPr>
          <w:rFonts w:ascii="Calibri" w:hAnsi="Calibri" w:cs="Calibri"/>
          <w:lang w:val="sk-SK"/>
        </w:rPr>
      </w:pP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XI</w:t>
      </w:r>
      <w:r>
        <w:rPr>
          <w:rFonts w:ascii="Calibri" w:hAnsi="Calibri" w:cs="Calibri"/>
          <w:b/>
          <w:sz w:val="22"/>
          <w:szCs w:val="22"/>
        </w:rPr>
        <w:t>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AUDIT KYBERNETICKEJ BEZPEČNOSTI</w:t>
      </w:r>
      <w:r w:rsidR="00E234E0">
        <w:rPr>
          <w:rFonts w:ascii="Calibri" w:hAnsi="Calibri" w:cs="Calibri"/>
          <w:b/>
          <w:sz w:val="22"/>
          <w:szCs w:val="22"/>
        </w:rPr>
        <w:t>/AUDIT BEZOEČNOSTI</w:t>
      </w:r>
    </w:p>
    <w:p w:rsidR="00BF1F33" w:rsidRPr="00270ABD" w:rsidRDefault="00BF1F33" w:rsidP="00BF1F33">
      <w:pPr>
        <w:jc w:val="both"/>
        <w:rPr>
          <w:rFonts w:ascii="Calibri" w:hAnsi="Calibri" w:cs="Calibri"/>
          <w:sz w:val="22"/>
          <w:szCs w:val="22"/>
          <w:lang w:eastAsia="sk-SK"/>
        </w:rPr>
      </w:pP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777CE4">
        <w:rPr>
          <w:rFonts w:ascii="Calibri" w:hAnsi="Calibri" w:cs="Calibri"/>
          <w:sz w:val="22"/>
          <w:szCs w:val="22"/>
        </w:rPr>
        <w:t xml:space="preserve">Prevádzkovateľ základnej služby je oprávnený vykonať </w:t>
      </w:r>
      <w:r w:rsidR="00A22BC6">
        <w:rPr>
          <w:rFonts w:ascii="Calibri" w:hAnsi="Calibri" w:cs="Calibri"/>
          <w:sz w:val="22"/>
          <w:szCs w:val="22"/>
        </w:rPr>
        <w:t xml:space="preserve">v rozsahu predmetu hlavnej zmluvy voči </w:t>
      </w:r>
      <w:r w:rsidRPr="00777CE4">
        <w:rPr>
          <w:rFonts w:ascii="Calibri" w:hAnsi="Calibri" w:cs="Calibri"/>
          <w:sz w:val="22"/>
          <w:szCs w:val="22"/>
        </w:rPr>
        <w:t xml:space="preserve"> </w:t>
      </w:r>
      <w:r>
        <w:rPr>
          <w:rFonts w:ascii="Calibri" w:hAnsi="Calibri" w:cs="Calibri"/>
          <w:sz w:val="22"/>
          <w:szCs w:val="22"/>
        </w:rPr>
        <w:t>Poskytovateľ</w:t>
      </w:r>
      <w:r w:rsidR="00A22BC6">
        <w:rPr>
          <w:rFonts w:ascii="Calibri" w:hAnsi="Calibri" w:cs="Calibri"/>
          <w:sz w:val="22"/>
          <w:szCs w:val="22"/>
        </w:rPr>
        <w:t>ovi</w:t>
      </w:r>
      <w:r>
        <w:rPr>
          <w:rFonts w:ascii="Calibri" w:hAnsi="Calibri" w:cs="Calibri"/>
          <w:sz w:val="22"/>
          <w:szCs w:val="22"/>
        </w:rPr>
        <w:t>/Zhotoviteľ</w:t>
      </w:r>
      <w:r w:rsidR="00A22BC6">
        <w:rPr>
          <w:rFonts w:ascii="Calibri" w:hAnsi="Calibri" w:cs="Calibri"/>
          <w:sz w:val="22"/>
          <w:szCs w:val="22"/>
        </w:rPr>
        <w:t>ovi</w:t>
      </w:r>
      <w:r w:rsidRPr="00777CE4">
        <w:rPr>
          <w:rFonts w:ascii="Calibri" w:hAnsi="Calibri" w:cs="Calibri"/>
          <w:sz w:val="22"/>
          <w:szCs w:val="22"/>
        </w:rPr>
        <w:t xml:space="preserve"> ako aj u jeho subdodávateľo</w:t>
      </w:r>
      <w:r w:rsidR="00A22BC6">
        <w:rPr>
          <w:rFonts w:ascii="Calibri" w:hAnsi="Calibri" w:cs="Calibri"/>
          <w:sz w:val="22"/>
          <w:szCs w:val="22"/>
        </w:rPr>
        <w:t>m</w:t>
      </w:r>
      <w:r w:rsidRPr="00777CE4">
        <w:rPr>
          <w:rFonts w:ascii="Calibri" w:hAnsi="Calibri" w:cs="Calibri"/>
          <w:sz w:val="22"/>
          <w:szCs w:val="22"/>
        </w:rPr>
        <w:t xml:space="preserve"> audit zameraný na overenie plnenia povinností </w:t>
      </w:r>
      <w:r>
        <w:rPr>
          <w:rFonts w:ascii="Calibri" w:hAnsi="Calibri" w:cs="Calibri"/>
          <w:sz w:val="22"/>
          <w:szCs w:val="22"/>
        </w:rPr>
        <w:t>Poskytovateľa/Zhotoviteľa</w:t>
      </w:r>
      <w:r w:rsidRPr="00777CE4">
        <w:rPr>
          <w:rFonts w:ascii="Calibri" w:hAnsi="Calibri" w:cs="Calibri"/>
          <w:sz w:val="22"/>
          <w:szCs w:val="22"/>
        </w:rPr>
        <w:t xml:space="preserve"> a subdodávateľov podľa tejto Zmluvy KB a efektívnosti ich plnenia, najmä na overenie technického, technologického a personálneho vybavenia </w:t>
      </w:r>
      <w:r>
        <w:rPr>
          <w:rFonts w:ascii="Calibri" w:hAnsi="Calibri" w:cs="Calibri"/>
          <w:sz w:val="22"/>
          <w:szCs w:val="22"/>
        </w:rPr>
        <w:t>Poskytovateľa/Zhotoviteľa</w:t>
      </w:r>
      <w:r w:rsidRPr="00777CE4">
        <w:rPr>
          <w:rFonts w:ascii="Calibri" w:hAnsi="Calibri" w:cs="Calibri"/>
          <w:sz w:val="22"/>
          <w:szCs w:val="22"/>
        </w:rPr>
        <w:t xml:space="preserve"> a subdodávateľov na plnenie úloh na úseku kybernetickej bezpečnosti, ako aj nastavenie procesov, pracovných rolí a technológií v organizačnej, personálnej a technickej oblasti u </w:t>
      </w:r>
      <w:r>
        <w:rPr>
          <w:rFonts w:ascii="Calibri" w:hAnsi="Calibri" w:cs="Calibri"/>
          <w:sz w:val="22"/>
          <w:szCs w:val="22"/>
        </w:rPr>
        <w:t>Poskytovateľa/Zhotoviteľa</w:t>
      </w:r>
      <w:r w:rsidRPr="00777CE4">
        <w:rPr>
          <w:rFonts w:ascii="Calibri" w:hAnsi="Calibri" w:cs="Calibri"/>
          <w:sz w:val="22"/>
          <w:szCs w:val="22"/>
        </w:rPr>
        <w:t xml:space="preserve"> a subdodávateľov pre plnenie cieľov tejto Zmluvy KB.</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 xml:space="preserve">Prípadné nedostatky zistené auditom sú </w:t>
      </w:r>
      <w:r>
        <w:rPr>
          <w:rFonts w:ascii="Calibri" w:hAnsi="Calibri" w:cs="Calibri"/>
          <w:sz w:val="22"/>
          <w:szCs w:val="22"/>
        </w:rPr>
        <w:t xml:space="preserve">Poskytovateľ/Zhotoviteľ </w:t>
      </w:r>
      <w:r w:rsidRPr="0008526D">
        <w:rPr>
          <w:rFonts w:ascii="Calibri" w:hAnsi="Calibri" w:cs="Calibri"/>
          <w:sz w:val="22"/>
          <w:szCs w:val="22"/>
        </w:rPr>
        <w:t>a subdodávatelia povinní odstrániť bez zbytočného odkladu</w:t>
      </w:r>
      <w:r w:rsidR="00A22BC6">
        <w:rPr>
          <w:rFonts w:ascii="Calibri" w:hAnsi="Calibri" w:cs="Calibri"/>
          <w:sz w:val="22"/>
          <w:szCs w:val="22"/>
        </w:rPr>
        <w:t>, ak to je procesne a finančn</w:t>
      </w:r>
      <w:r w:rsidR="00E234E0">
        <w:rPr>
          <w:rFonts w:ascii="Calibri" w:hAnsi="Calibri" w:cs="Calibri"/>
          <w:sz w:val="22"/>
          <w:szCs w:val="22"/>
        </w:rPr>
        <w:t>e</w:t>
      </w:r>
      <w:r w:rsidR="00A22BC6">
        <w:rPr>
          <w:rFonts w:ascii="Calibri" w:hAnsi="Calibri" w:cs="Calibri"/>
          <w:sz w:val="22"/>
          <w:szCs w:val="22"/>
        </w:rPr>
        <w:t xml:space="preserve"> toho času možn</w:t>
      </w:r>
      <w:r w:rsidR="00E234E0">
        <w:rPr>
          <w:rFonts w:ascii="Calibri" w:hAnsi="Calibri" w:cs="Calibri"/>
          <w:sz w:val="22"/>
          <w:szCs w:val="22"/>
        </w:rPr>
        <w:t>é</w:t>
      </w:r>
      <w:r w:rsidRPr="0008526D">
        <w:rPr>
          <w:rFonts w:ascii="Calibri" w:hAnsi="Calibri" w:cs="Calibri"/>
          <w:sz w:val="22"/>
          <w:szCs w:val="22"/>
        </w:rPr>
        <w:t xml:space="preserve">. </w:t>
      </w:r>
      <w:r w:rsidRPr="0008526D">
        <w:rPr>
          <w:rFonts w:ascii="Calibri" w:hAnsi="Calibri" w:cs="Calibri"/>
          <w:bCs/>
          <w:sz w:val="22"/>
          <w:szCs w:val="22"/>
        </w:rPr>
        <w:t xml:space="preserve">V prípade, že tieto nedostatky nebudú v  lehote 60 </w:t>
      </w:r>
      <w:r>
        <w:rPr>
          <w:rFonts w:ascii="Calibri" w:hAnsi="Calibri" w:cs="Calibri"/>
          <w:bCs/>
          <w:sz w:val="22"/>
          <w:szCs w:val="22"/>
        </w:rPr>
        <w:t xml:space="preserve">(šesťdesiat) </w:t>
      </w:r>
      <w:r w:rsidRPr="0008526D">
        <w:rPr>
          <w:rFonts w:ascii="Calibri" w:hAnsi="Calibri" w:cs="Calibri"/>
          <w:bCs/>
          <w:sz w:val="22"/>
          <w:szCs w:val="22"/>
        </w:rPr>
        <w:t xml:space="preserve">dní od zistenia na základe auditu odstránené, považuje sa to za podstatné porušenie </w:t>
      </w:r>
      <w:r>
        <w:rPr>
          <w:rFonts w:ascii="Calibri" w:hAnsi="Calibri" w:cs="Calibri"/>
          <w:bCs/>
          <w:sz w:val="22"/>
          <w:szCs w:val="22"/>
        </w:rPr>
        <w:t>Z</w:t>
      </w:r>
      <w:r w:rsidRPr="0008526D">
        <w:rPr>
          <w:rFonts w:ascii="Calibri" w:hAnsi="Calibri" w:cs="Calibri"/>
          <w:bCs/>
          <w:sz w:val="22"/>
          <w:szCs w:val="22"/>
        </w:rPr>
        <w:t xml:space="preserve">mluvy </w:t>
      </w:r>
      <w:r>
        <w:rPr>
          <w:rFonts w:ascii="Calibri" w:hAnsi="Calibri" w:cs="Calibri"/>
          <w:bCs/>
          <w:sz w:val="22"/>
          <w:szCs w:val="22"/>
        </w:rPr>
        <w:t xml:space="preserve">KB </w:t>
      </w:r>
      <w:r w:rsidRPr="0008526D">
        <w:rPr>
          <w:rFonts w:ascii="Calibri" w:hAnsi="Calibri" w:cs="Calibri"/>
          <w:bCs/>
          <w:sz w:val="22"/>
          <w:szCs w:val="22"/>
        </w:rPr>
        <w:t xml:space="preserve">zo strany </w:t>
      </w:r>
      <w:r>
        <w:rPr>
          <w:rFonts w:ascii="Calibri" w:hAnsi="Calibri" w:cs="Calibri"/>
          <w:bCs/>
          <w:sz w:val="22"/>
          <w:szCs w:val="22"/>
        </w:rPr>
        <w:t>Poskytovateľa/Zhotoviteľa</w:t>
      </w:r>
      <w:r w:rsidRPr="0008526D">
        <w:rPr>
          <w:rFonts w:ascii="Calibri" w:hAnsi="Calibri" w:cs="Calibri"/>
          <w:bCs/>
          <w:sz w:val="22"/>
          <w:szCs w:val="22"/>
        </w:rPr>
        <w:t xml:space="preserve">. </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služby môže audit u </w:t>
      </w:r>
      <w:r>
        <w:rPr>
          <w:rFonts w:ascii="Calibri" w:hAnsi="Calibri" w:cs="Calibri"/>
          <w:sz w:val="22"/>
          <w:szCs w:val="22"/>
        </w:rPr>
        <w:t>Poskytovateľa/Zhotoviteľa</w:t>
      </w:r>
      <w:r w:rsidRPr="0008526D">
        <w:rPr>
          <w:rFonts w:ascii="Calibri" w:hAnsi="Calibri" w:cs="Calibri"/>
          <w:sz w:val="22"/>
          <w:szCs w:val="22"/>
        </w:rPr>
        <w:t xml:space="preserve"> a</w:t>
      </w:r>
      <w:r>
        <w:rPr>
          <w:rFonts w:ascii="Calibri" w:hAnsi="Calibri" w:cs="Calibri"/>
          <w:sz w:val="22"/>
          <w:szCs w:val="22"/>
        </w:rPr>
        <w:t> </w:t>
      </w:r>
      <w:r w:rsidRPr="0008526D">
        <w:rPr>
          <w:rFonts w:ascii="Calibri" w:hAnsi="Calibri" w:cs="Calibri"/>
          <w:sz w:val="22"/>
          <w:szCs w:val="22"/>
        </w:rPr>
        <w:t>subdodávateľov</w:t>
      </w:r>
      <w:r>
        <w:rPr>
          <w:rFonts w:ascii="Calibri" w:hAnsi="Calibri" w:cs="Calibri"/>
          <w:sz w:val="22"/>
          <w:szCs w:val="22"/>
        </w:rPr>
        <w:t xml:space="preserve"> </w:t>
      </w:r>
      <w:r w:rsidRPr="0008526D">
        <w:rPr>
          <w:rFonts w:ascii="Calibri" w:hAnsi="Calibri" w:cs="Calibri"/>
          <w:sz w:val="22"/>
          <w:szCs w:val="22"/>
        </w:rPr>
        <w:t>realizovať sám alebo</w:t>
      </w:r>
      <w:r>
        <w:rPr>
          <w:rFonts w:ascii="Calibri" w:hAnsi="Calibri" w:cs="Calibri"/>
          <w:sz w:val="22"/>
          <w:szCs w:val="22"/>
        </w:rPr>
        <w:t xml:space="preserve"> </w:t>
      </w:r>
      <w:r w:rsidRPr="0008526D">
        <w:rPr>
          <w:rFonts w:ascii="Calibri" w:hAnsi="Calibri" w:cs="Calibri"/>
          <w:sz w:val="22"/>
          <w:szCs w:val="22"/>
        </w:rPr>
        <w:t xml:space="preserve">prostredníctvom tretej osoby; v takom prípade práva a povinnosti </w:t>
      </w:r>
      <w:del w:id="185" w:author="Autor">
        <w:r w:rsidRPr="0008526D" w:rsidDel="00286980">
          <w:rPr>
            <w:rFonts w:ascii="Calibri" w:hAnsi="Calibri" w:cs="Calibri"/>
            <w:sz w:val="22"/>
            <w:szCs w:val="22"/>
          </w:rPr>
          <w:delText>Prevádzkovateľa základnej služby</w:delText>
        </w:r>
      </w:del>
      <w:ins w:id="186" w:author="Autor">
        <w:r w:rsidR="00286980">
          <w:rPr>
            <w:rFonts w:ascii="Calibri" w:hAnsi="Calibri" w:cs="Calibri"/>
            <w:sz w:val="22"/>
            <w:szCs w:val="22"/>
          </w:rPr>
          <w:t>Objednávateľa</w:t>
        </w:r>
      </w:ins>
      <w:r w:rsidRPr="0008526D">
        <w:rPr>
          <w:rFonts w:ascii="Calibri" w:hAnsi="Calibri" w:cs="Calibri"/>
          <w:sz w:val="22"/>
          <w:szCs w:val="22"/>
        </w:rPr>
        <w:t xml:space="preserve"> pri výkone auditu realizuje </w:t>
      </w:r>
      <w:del w:id="187" w:author="Autor">
        <w:r w:rsidRPr="0008526D" w:rsidDel="00286980">
          <w:rPr>
            <w:rFonts w:ascii="Calibri" w:hAnsi="Calibri" w:cs="Calibri"/>
            <w:sz w:val="22"/>
            <w:szCs w:val="22"/>
          </w:rPr>
          <w:delText>Prevádzkovateľom základnej služby</w:delText>
        </w:r>
      </w:del>
      <w:ins w:id="188" w:author="Autor">
        <w:r w:rsidR="00286980">
          <w:rPr>
            <w:rFonts w:ascii="Calibri" w:hAnsi="Calibri" w:cs="Calibri"/>
            <w:sz w:val="22"/>
            <w:szCs w:val="22"/>
          </w:rPr>
          <w:t>Objednávateľom</w:t>
        </w:r>
      </w:ins>
      <w:r w:rsidRPr="0008526D">
        <w:rPr>
          <w:rFonts w:ascii="Calibri" w:hAnsi="Calibri" w:cs="Calibri"/>
          <w:sz w:val="22"/>
          <w:szCs w:val="22"/>
        </w:rPr>
        <w:t xml:space="preserve"> poverená tretia osoba.</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 xml:space="preserve">Poskytovateľ/Zhotoviteľ </w:t>
      </w:r>
      <w:r w:rsidRPr="0008526D">
        <w:rPr>
          <w:rFonts w:ascii="Calibri" w:hAnsi="Calibri" w:cs="Calibri"/>
          <w:sz w:val="22"/>
          <w:szCs w:val="22"/>
        </w:rPr>
        <w:t xml:space="preserve">sa zaväzuje za seba ako aj za subdodávateľov pri audite spolupracovať s </w:t>
      </w:r>
      <w:r w:rsidRPr="0008526D">
        <w:rPr>
          <w:rFonts w:ascii="Calibri" w:hAnsi="Calibri" w:cs="Calibri"/>
          <w:sz w:val="22"/>
          <w:szCs w:val="22"/>
        </w:rPr>
        <w:br/>
      </w:r>
      <w:del w:id="189" w:author="Autor">
        <w:r w:rsidRPr="0008526D" w:rsidDel="00286980">
          <w:rPr>
            <w:rFonts w:ascii="Calibri" w:hAnsi="Calibri" w:cs="Calibri"/>
            <w:sz w:val="22"/>
            <w:szCs w:val="22"/>
          </w:rPr>
          <w:delText>Prevádzkovateľ</w:delText>
        </w:r>
        <w:r w:rsidDel="00286980">
          <w:rPr>
            <w:rFonts w:ascii="Calibri" w:hAnsi="Calibri" w:cs="Calibri"/>
            <w:sz w:val="22"/>
            <w:szCs w:val="22"/>
          </w:rPr>
          <w:delText>om</w:delText>
        </w:r>
        <w:r w:rsidRPr="0008526D" w:rsidDel="00286980">
          <w:rPr>
            <w:rFonts w:ascii="Calibri" w:hAnsi="Calibri" w:cs="Calibri"/>
            <w:sz w:val="22"/>
            <w:szCs w:val="22"/>
          </w:rPr>
          <w:delText xml:space="preserve"> základnej služby</w:delText>
        </w:r>
      </w:del>
      <w:ins w:id="190" w:author="Autor">
        <w:r w:rsidR="00286980">
          <w:rPr>
            <w:rFonts w:ascii="Calibri" w:hAnsi="Calibri" w:cs="Calibri"/>
            <w:sz w:val="22"/>
            <w:szCs w:val="22"/>
          </w:rPr>
          <w:t>Objednávateľom</w:t>
        </w:r>
      </w:ins>
      <w:r w:rsidRPr="0008526D">
        <w:rPr>
          <w:rFonts w:ascii="Calibri" w:hAnsi="Calibri" w:cs="Calibri"/>
          <w:sz w:val="22"/>
          <w:szCs w:val="22"/>
        </w:rPr>
        <w:t xml:space="preserve"> a sprístupniť mu svoje priestory</w:t>
      </w:r>
      <w:r w:rsidR="00E234E0">
        <w:rPr>
          <w:rFonts w:ascii="Calibri" w:hAnsi="Calibri" w:cs="Calibri"/>
          <w:sz w:val="22"/>
          <w:szCs w:val="22"/>
        </w:rPr>
        <w:t xml:space="preserve"> ak spadajú do predmetu plnenia hlavnej zmluvy</w:t>
      </w:r>
      <w:r w:rsidRPr="0008526D">
        <w:rPr>
          <w:rFonts w:ascii="Calibri" w:hAnsi="Calibri" w:cs="Calibri"/>
          <w:sz w:val="22"/>
          <w:szCs w:val="22"/>
        </w:rPr>
        <w:t>, dokumentáciu a technické a technologické vybavenie, ktoré súvisia s plnením úloh na úseku kybernetickej bezpečnosti podľa tejto Zmluvy KB, prípadne poskytnúť ďalšiu potrebnú súčinnosť.</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w:t>
      </w:r>
      <w:r w:rsidR="00E234E0">
        <w:rPr>
          <w:rFonts w:ascii="Calibri" w:hAnsi="Calibri" w:cs="Calibri"/>
          <w:sz w:val="22"/>
          <w:szCs w:val="22"/>
        </w:rPr>
        <w:t xml:space="preserve">by, prípade ním oprávnené tretie osoby </w:t>
      </w:r>
      <w:r w:rsidRPr="0008526D">
        <w:rPr>
          <w:rFonts w:ascii="Calibri" w:hAnsi="Calibri" w:cs="Calibri"/>
          <w:sz w:val="22"/>
          <w:szCs w:val="22"/>
        </w:rPr>
        <w:t xml:space="preserve"> </w:t>
      </w:r>
      <w:r w:rsidR="00E234E0">
        <w:rPr>
          <w:rFonts w:ascii="Calibri" w:hAnsi="Calibri" w:cs="Calibri"/>
          <w:sz w:val="22"/>
          <w:szCs w:val="22"/>
        </w:rPr>
        <w:t>sú</w:t>
      </w:r>
      <w:r w:rsidR="00E234E0" w:rsidRPr="0008526D">
        <w:rPr>
          <w:rFonts w:ascii="Calibri" w:hAnsi="Calibri" w:cs="Calibri"/>
          <w:sz w:val="22"/>
          <w:szCs w:val="22"/>
        </w:rPr>
        <w:t xml:space="preserve"> </w:t>
      </w:r>
      <w:r w:rsidRPr="0008526D">
        <w:rPr>
          <w:rFonts w:ascii="Calibri" w:hAnsi="Calibri" w:cs="Calibri"/>
          <w:sz w:val="22"/>
          <w:szCs w:val="22"/>
        </w:rPr>
        <w:t>v rámci auditu oprávnen</w:t>
      </w:r>
      <w:r w:rsidR="00E234E0">
        <w:rPr>
          <w:rFonts w:ascii="Calibri" w:hAnsi="Calibri" w:cs="Calibri"/>
          <w:sz w:val="22"/>
          <w:szCs w:val="22"/>
        </w:rPr>
        <w:t>í</w:t>
      </w:r>
      <w:r w:rsidRPr="0008526D">
        <w:rPr>
          <w:rFonts w:ascii="Calibri" w:hAnsi="Calibri" w:cs="Calibri"/>
          <w:sz w:val="22"/>
          <w:szCs w:val="22"/>
        </w:rPr>
        <w:t xml:space="preserve"> klásť otázky zamestnancom </w:t>
      </w:r>
      <w:r>
        <w:rPr>
          <w:rFonts w:ascii="Calibri" w:hAnsi="Calibri" w:cs="Calibri"/>
          <w:sz w:val="22"/>
          <w:szCs w:val="22"/>
        </w:rPr>
        <w:t>Poskytovateľa/Zhotoviteľa</w:t>
      </w:r>
      <w:r w:rsidRPr="0008526D">
        <w:rPr>
          <w:rFonts w:ascii="Calibri" w:hAnsi="Calibri" w:cs="Calibri"/>
          <w:sz w:val="22"/>
          <w:szCs w:val="22"/>
        </w:rPr>
        <w:t xml:space="preserve"> a subdodávateľo</w:t>
      </w:r>
      <w:r>
        <w:rPr>
          <w:rFonts w:ascii="Calibri" w:hAnsi="Calibri" w:cs="Calibri"/>
          <w:sz w:val="22"/>
          <w:szCs w:val="22"/>
        </w:rPr>
        <w:t>m</w:t>
      </w:r>
      <w:r w:rsidRPr="0008526D">
        <w:rPr>
          <w:rFonts w:ascii="Calibri" w:hAnsi="Calibri" w:cs="Calibri"/>
          <w:sz w:val="22"/>
          <w:szCs w:val="22"/>
        </w:rPr>
        <w:t>, ktorí sa podieľajú na plnení úloh na úseku kybernetickej bezpečnosti podľa tejto Zmluvy KB.</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270ABD">
        <w:rPr>
          <w:rFonts w:ascii="Calibri" w:hAnsi="Calibri" w:cs="Calibri"/>
          <w:sz w:val="22"/>
          <w:szCs w:val="22"/>
        </w:rPr>
        <w:t xml:space="preserve">V rámci auditu </w:t>
      </w:r>
      <w:r>
        <w:rPr>
          <w:rFonts w:ascii="Calibri" w:hAnsi="Calibri" w:cs="Calibri"/>
          <w:sz w:val="22"/>
          <w:szCs w:val="22"/>
        </w:rPr>
        <w:t xml:space="preserve">sú </w:t>
      </w:r>
      <w:r w:rsidRPr="00270ABD">
        <w:rPr>
          <w:rFonts w:ascii="Calibri" w:hAnsi="Calibri" w:cs="Calibri"/>
          <w:sz w:val="22"/>
          <w:szCs w:val="22"/>
        </w:rPr>
        <w:t xml:space="preserve"> </w:t>
      </w:r>
      <w:r>
        <w:rPr>
          <w:rFonts w:ascii="Calibri" w:hAnsi="Calibri" w:cs="Calibri"/>
          <w:sz w:val="22"/>
          <w:szCs w:val="22"/>
        </w:rPr>
        <w:t>Poskytovateľ/Zhotoviteľ a subdodávatelia</w:t>
      </w:r>
      <w:r w:rsidRPr="00270ABD">
        <w:rPr>
          <w:rFonts w:ascii="Calibri" w:hAnsi="Calibri" w:cs="Calibri"/>
          <w:sz w:val="22"/>
          <w:szCs w:val="22"/>
        </w:rPr>
        <w:t xml:space="preserve"> povinn</w:t>
      </w:r>
      <w:r>
        <w:rPr>
          <w:rFonts w:ascii="Calibri" w:hAnsi="Calibri" w:cs="Calibri"/>
          <w:sz w:val="22"/>
          <w:szCs w:val="22"/>
        </w:rPr>
        <w:t>í</w:t>
      </w:r>
      <w:r w:rsidRPr="00270ABD">
        <w:rPr>
          <w:rFonts w:ascii="Calibri" w:hAnsi="Calibri" w:cs="Calibri"/>
          <w:sz w:val="22"/>
          <w:szCs w:val="22"/>
        </w:rPr>
        <w:t xml:space="preserve"> preukázať </w:t>
      </w:r>
      <w:del w:id="191" w:author="Autor">
        <w:r w:rsidRPr="00270ABD" w:rsidDel="00286980">
          <w:rPr>
            <w:rFonts w:ascii="Calibri" w:hAnsi="Calibri" w:cs="Calibri"/>
            <w:sz w:val="22"/>
            <w:szCs w:val="22"/>
          </w:rPr>
          <w:delText>Prevádzkovateľovi základnej služby</w:delText>
        </w:r>
      </w:del>
      <w:ins w:id="192" w:author="Autor">
        <w:r w:rsidR="00286980">
          <w:rPr>
            <w:rFonts w:ascii="Calibri" w:hAnsi="Calibri" w:cs="Calibri"/>
            <w:sz w:val="22"/>
            <w:szCs w:val="22"/>
          </w:rPr>
          <w:t>Objednávateľovi</w:t>
        </w:r>
      </w:ins>
      <w:r w:rsidRPr="00270ABD">
        <w:rPr>
          <w:rFonts w:ascii="Calibri" w:hAnsi="Calibri" w:cs="Calibri"/>
          <w:sz w:val="22"/>
          <w:szCs w:val="22"/>
        </w:rPr>
        <w:t xml:space="preserve"> súlad s touto Zmluvou KB, najmä preukázať svoju pripravenosť plniť úlohy na úseku kybernetickej bezpečnosti podľa tejto Zmluvy KB, aktuálne a vysoké bezpečnostné povedomie svojich zamestnancov, záväzok a poučenie svojich zamestnancov, subdodávateľov a ich zamestnancov o povinnosti mlčanlivosti podľa tejto Zmluvy KB a aktuálnosť svojej bezpečnostnej dokumentácie.</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sa zaväzuje oznámiť </w:t>
      </w:r>
      <w:r>
        <w:rPr>
          <w:rFonts w:ascii="Calibri" w:hAnsi="Calibri" w:cs="Calibri"/>
          <w:sz w:val="22"/>
          <w:szCs w:val="22"/>
        </w:rPr>
        <w:t>Poskytovateľovi/Zhotoviteľovi</w:t>
      </w:r>
      <w:r w:rsidRPr="00270ABD">
        <w:rPr>
          <w:rFonts w:ascii="Calibri" w:hAnsi="Calibri" w:cs="Calibri"/>
          <w:sz w:val="22"/>
          <w:szCs w:val="22"/>
        </w:rPr>
        <w:t xml:space="preserve"> </w:t>
      </w:r>
      <w:r w:rsidRPr="00EF020E">
        <w:rPr>
          <w:rFonts w:ascii="Calibri" w:hAnsi="Calibri" w:cs="Calibri"/>
          <w:sz w:val="22"/>
          <w:szCs w:val="22"/>
        </w:rPr>
        <w:t xml:space="preserve">najmenej </w:t>
      </w:r>
      <w:r w:rsidRPr="00EF020E">
        <w:rPr>
          <w:rFonts w:ascii="Calibri" w:hAnsi="Calibri" w:cs="Calibri"/>
          <w:bCs/>
          <w:sz w:val="22"/>
          <w:szCs w:val="22"/>
        </w:rPr>
        <w:t xml:space="preserve">15 </w:t>
      </w:r>
      <w:r>
        <w:rPr>
          <w:rFonts w:ascii="Calibri" w:hAnsi="Calibri" w:cs="Calibri"/>
          <w:bCs/>
          <w:sz w:val="22"/>
          <w:szCs w:val="22"/>
        </w:rPr>
        <w:t xml:space="preserve">(pätnásť) </w:t>
      </w:r>
      <w:r w:rsidRPr="00EF020E">
        <w:rPr>
          <w:rFonts w:ascii="Calibri" w:hAnsi="Calibri" w:cs="Calibri"/>
          <w:bCs/>
          <w:sz w:val="22"/>
          <w:szCs w:val="22"/>
        </w:rPr>
        <w:t>pracovných dní</w:t>
      </w:r>
      <w:r w:rsidRPr="00EF020E">
        <w:rPr>
          <w:rFonts w:ascii="Calibri" w:hAnsi="Calibri" w:cs="Calibri"/>
          <w:sz w:val="22"/>
          <w:szCs w:val="22"/>
        </w:rPr>
        <w:t xml:space="preserve"> vopred svoj zámer realizovať u Poskytovateľa/Zhotoviteľa alebo je</w:t>
      </w:r>
      <w:r>
        <w:rPr>
          <w:rFonts w:ascii="Calibri" w:hAnsi="Calibri" w:cs="Calibri"/>
          <w:sz w:val="22"/>
          <w:szCs w:val="22"/>
        </w:rPr>
        <w:t>ho subdodávateľov</w:t>
      </w:r>
      <w:r w:rsidRPr="00270ABD">
        <w:rPr>
          <w:rFonts w:ascii="Calibri" w:hAnsi="Calibri" w:cs="Calibri"/>
          <w:sz w:val="22"/>
          <w:szCs w:val="22"/>
        </w:rPr>
        <w:t xml:space="preserve"> audit. </w:t>
      </w:r>
      <w:r w:rsidRPr="00270ABD">
        <w:rPr>
          <w:rFonts w:ascii="Calibri" w:hAnsi="Calibri" w:cs="Calibri"/>
          <w:sz w:val="22"/>
          <w:szCs w:val="22"/>
          <w:lang w:eastAsia="sk-SK"/>
        </w:rPr>
        <w:t xml:space="preserve">Vykonanie alebo nevykonanie auditu </w:t>
      </w:r>
      <w:del w:id="193" w:author="Autor">
        <w:r w:rsidRPr="00270ABD" w:rsidDel="00286980">
          <w:rPr>
            <w:rFonts w:ascii="Calibri" w:hAnsi="Calibri" w:cs="Calibri"/>
            <w:sz w:val="22"/>
            <w:szCs w:val="22"/>
            <w:lang w:eastAsia="sk-SK"/>
          </w:rPr>
          <w:delText>Prevádzkovateľom základnej služby</w:delText>
        </w:r>
      </w:del>
      <w:ins w:id="194" w:author="Autor">
        <w:r w:rsidR="00286980">
          <w:rPr>
            <w:rFonts w:ascii="Calibri" w:hAnsi="Calibri" w:cs="Calibri"/>
            <w:sz w:val="22"/>
            <w:szCs w:val="22"/>
            <w:lang w:eastAsia="sk-SK"/>
          </w:rPr>
          <w:t>Objednávateľom</w:t>
        </w:r>
      </w:ins>
      <w:r>
        <w:rPr>
          <w:rFonts w:ascii="Calibri" w:hAnsi="Calibri" w:cs="Calibri"/>
          <w:sz w:val="22"/>
          <w:szCs w:val="22"/>
          <w:lang w:eastAsia="sk-SK"/>
        </w:rPr>
        <w:t xml:space="preserve"> </w:t>
      </w:r>
      <w:r w:rsidRPr="00270ABD">
        <w:rPr>
          <w:rFonts w:ascii="Calibri" w:hAnsi="Calibri" w:cs="Calibri"/>
          <w:sz w:val="22"/>
          <w:szCs w:val="22"/>
          <w:lang w:eastAsia="sk-SK"/>
        </w:rPr>
        <w:t xml:space="preserve">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zodpovednosti za plnenie povinností</w:t>
      </w:r>
      <w:r>
        <w:rPr>
          <w:rFonts w:ascii="Calibri" w:hAnsi="Calibri" w:cs="Calibri"/>
          <w:sz w:val="22"/>
          <w:szCs w:val="22"/>
          <w:lang w:eastAsia="sk-SK"/>
        </w:rPr>
        <w:t xml:space="preserve"> Poskytovateľa/Zhotoviteľa</w:t>
      </w:r>
      <w:r w:rsidRPr="00270ABD">
        <w:rPr>
          <w:rFonts w:ascii="Calibri" w:hAnsi="Calibri" w:cs="Calibri"/>
          <w:sz w:val="22"/>
          <w:szCs w:val="22"/>
          <w:lang w:eastAsia="sk-SK"/>
        </w:rPr>
        <w:t xml:space="preserve"> vyplývajúcich z tejto Zmluvy KB. </w:t>
      </w:r>
      <w:r w:rsidRPr="00270ABD">
        <w:rPr>
          <w:rFonts w:ascii="Calibri" w:hAnsi="Calibri" w:cs="Calibri"/>
          <w:sz w:val="22"/>
          <w:szCs w:val="22"/>
        </w:rPr>
        <w:t xml:space="preserve">Ak </w:t>
      </w:r>
      <w:r>
        <w:rPr>
          <w:rFonts w:ascii="Calibri" w:hAnsi="Calibri" w:cs="Calibri"/>
          <w:sz w:val="22"/>
          <w:szCs w:val="22"/>
        </w:rPr>
        <w:t xml:space="preserve">Poskytovateľ/Zhotoviteľ alebo jeho </w:t>
      </w:r>
      <w:r w:rsidRPr="00417580">
        <w:rPr>
          <w:rFonts w:ascii="Calibri" w:eastAsia="Calibri" w:hAnsi="Calibri" w:cs="Calibri"/>
          <w:sz w:val="22"/>
          <w:szCs w:val="22"/>
          <w:lang w:eastAsia="en-US"/>
        </w:rPr>
        <w:t>sub</w:t>
      </w:r>
      <w:r>
        <w:rPr>
          <w:rFonts w:ascii="Calibri" w:eastAsia="Calibri" w:hAnsi="Calibri" w:cs="Calibri"/>
          <w:sz w:val="22"/>
          <w:szCs w:val="22"/>
          <w:lang w:eastAsia="en-US"/>
        </w:rPr>
        <w:t xml:space="preserve">dodávateľ </w:t>
      </w:r>
      <w:r w:rsidRPr="00270ABD">
        <w:rPr>
          <w:rFonts w:ascii="Calibri" w:hAnsi="Calibri" w:cs="Calibri"/>
          <w:sz w:val="22"/>
          <w:szCs w:val="22"/>
        </w:rPr>
        <w:t xml:space="preserve">neumožní vykonanie auditu, považuje sa to za podstatné porušenie </w:t>
      </w:r>
      <w:r>
        <w:rPr>
          <w:rFonts w:ascii="Calibri" w:hAnsi="Calibri" w:cs="Calibri"/>
          <w:sz w:val="22"/>
          <w:szCs w:val="22"/>
        </w:rPr>
        <w:t>Z</w:t>
      </w:r>
      <w:r w:rsidRPr="00270ABD">
        <w:rPr>
          <w:rFonts w:ascii="Calibri" w:hAnsi="Calibri" w:cs="Calibri"/>
          <w:sz w:val="22"/>
          <w:szCs w:val="22"/>
        </w:rPr>
        <w:t>mluvy</w:t>
      </w:r>
      <w:r>
        <w:rPr>
          <w:rFonts w:ascii="Calibri" w:hAnsi="Calibri" w:cs="Calibri"/>
          <w:sz w:val="22"/>
          <w:szCs w:val="22"/>
        </w:rPr>
        <w:t xml:space="preserve"> KB</w:t>
      </w:r>
      <w:r w:rsidRPr="00270ABD">
        <w:rPr>
          <w:rFonts w:ascii="Calibri" w:hAnsi="Calibri" w:cs="Calibri"/>
          <w:sz w:val="22"/>
          <w:szCs w:val="22"/>
        </w:rPr>
        <w:t xml:space="preserve"> a Prevádzkovateľ základnej služby je oprávnený </w:t>
      </w:r>
      <w:r>
        <w:rPr>
          <w:rFonts w:ascii="Calibri" w:hAnsi="Calibri" w:cs="Calibri"/>
          <w:sz w:val="22"/>
          <w:szCs w:val="22"/>
        </w:rPr>
        <w:t xml:space="preserve">vyvodiť voči </w:t>
      </w:r>
      <w:r>
        <w:rPr>
          <w:rFonts w:ascii="Calibri" w:hAnsi="Calibri" w:cs="Calibri"/>
          <w:sz w:val="22"/>
          <w:szCs w:val="22"/>
          <w:lang w:eastAsia="sk-SK"/>
        </w:rPr>
        <w:t>Poskytovateľa/Zhotoviteľa zmluvné sankcie</w:t>
      </w:r>
      <w:r w:rsidRPr="00270ABD">
        <w:rPr>
          <w:rFonts w:ascii="Calibri" w:hAnsi="Calibri" w:cs="Calibri"/>
          <w:sz w:val="22"/>
          <w:szCs w:val="22"/>
        </w:rPr>
        <w:t>.</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Pr>
          <w:rFonts w:ascii="Calibri" w:hAnsi="Calibri" w:cs="Calibri"/>
          <w:sz w:val="22"/>
          <w:szCs w:val="22"/>
          <w:lang w:eastAsia="sk-SK"/>
        </w:rPr>
        <w:lastRenderedPageBreak/>
        <w:t xml:space="preserve">Poskytovateľ/Zhotoviteľ </w:t>
      </w:r>
      <w:r w:rsidRPr="00F36993">
        <w:rPr>
          <w:rFonts w:ascii="Calibri" w:hAnsi="Calibri" w:cs="Calibri"/>
          <w:sz w:val="22"/>
          <w:szCs w:val="22"/>
          <w:lang w:eastAsia="sk-SK"/>
        </w:rPr>
        <w:t xml:space="preserve">sa zaväzuje písomne informovať </w:t>
      </w:r>
      <w:del w:id="195" w:author="Autor">
        <w:r w:rsidRPr="00F36993" w:rsidDel="00286980">
          <w:rPr>
            <w:rFonts w:ascii="Calibri" w:hAnsi="Calibri" w:cs="Calibri"/>
            <w:sz w:val="22"/>
            <w:szCs w:val="22"/>
            <w:lang w:eastAsia="sk-SK"/>
          </w:rPr>
          <w:delText>Prevádzkovateľa základnej služby</w:delText>
        </w:r>
      </w:del>
      <w:ins w:id="196" w:author="Autor">
        <w:r w:rsidR="00286980">
          <w:rPr>
            <w:rFonts w:ascii="Calibri" w:hAnsi="Calibri" w:cs="Calibri"/>
            <w:sz w:val="22"/>
            <w:szCs w:val="22"/>
            <w:lang w:eastAsia="sk-SK"/>
          </w:rPr>
          <w:t>Objednávateľa</w:t>
        </w:r>
      </w:ins>
      <w:r w:rsidRPr="00F36993">
        <w:rPr>
          <w:rFonts w:ascii="Calibri" w:hAnsi="Calibri" w:cs="Calibri"/>
          <w:sz w:val="22"/>
          <w:szCs w:val="22"/>
          <w:lang w:eastAsia="sk-SK"/>
        </w:rPr>
        <w:t xml:space="preserve"> </w:t>
      </w:r>
      <w:r>
        <w:rPr>
          <w:rFonts w:ascii="Calibri" w:hAnsi="Calibri" w:cs="Calibri"/>
          <w:sz w:val="22"/>
          <w:szCs w:val="22"/>
          <w:lang w:eastAsia="sk-SK"/>
        </w:rPr>
        <w:t xml:space="preserve">v zmysle komunikačnej matice </w:t>
      </w:r>
      <w:r w:rsidRPr="00F36993">
        <w:rPr>
          <w:rFonts w:ascii="Calibri" w:hAnsi="Calibri" w:cs="Calibri"/>
          <w:sz w:val="22"/>
          <w:szCs w:val="22"/>
          <w:lang w:eastAsia="sk-SK"/>
        </w:rPr>
        <w:t xml:space="preserve">o každej zmene, ktorá má významný vplyv na bezpečnostné opatrenia realizované </w:t>
      </w:r>
      <w:r>
        <w:rPr>
          <w:rFonts w:ascii="Calibri" w:hAnsi="Calibri" w:cs="Calibri"/>
          <w:sz w:val="22"/>
          <w:szCs w:val="22"/>
          <w:lang w:eastAsia="sk-SK"/>
        </w:rPr>
        <w:t>Poskytovateľom/Zhotoviteľom</w:t>
      </w:r>
      <w:r w:rsidRPr="00F36993">
        <w:rPr>
          <w:rFonts w:ascii="Calibri" w:hAnsi="Calibri" w:cs="Calibri"/>
          <w:sz w:val="22"/>
          <w:szCs w:val="22"/>
          <w:lang w:eastAsia="sk-SK"/>
        </w:rPr>
        <w:t>.</w:t>
      </w:r>
    </w:p>
    <w:p w:rsidR="00BF1F33" w:rsidRPr="00E22B35" w:rsidRDefault="00BF1F33" w:rsidP="00BF1F33">
      <w:pPr>
        <w:pStyle w:val="Odsekzoznamu"/>
        <w:numPr>
          <w:ilvl w:val="0"/>
          <w:numId w:val="6"/>
        </w:numPr>
        <w:spacing w:after="120"/>
        <w:ind w:left="426"/>
        <w:contextualSpacing w:val="0"/>
        <w:jc w:val="both"/>
        <w:rPr>
          <w:rFonts w:ascii="Calibri" w:hAnsi="Calibri" w:cs="Calibri"/>
          <w:sz w:val="22"/>
          <w:szCs w:val="22"/>
          <w:lang w:eastAsia="sk-SK"/>
        </w:rPr>
      </w:pPr>
      <w:r w:rsidRPr="00F36993">
        <w:rPr>
          <w:rFonts w:ascii="Calibri" w:hAnsi="Calibri" w:cs="Calibri"/>
          <w:sz w:val="22"/>
          <w:szCs w:val="22"/>
        </w:rPr>
        <w:t>Prevádzkovateľ základnej služby sa zaväzuje zachovávať mlčanlivosť</w:t>
      </w:r>
      <w:r w:rsidRPr="00270ABD">
        <w:rPr>
          <w:rFonts w:ascii="Calibri" w:hAnsi="Calibri" w:cs="Calibri"/>
          <w:sz w:val="22"/>
          <w:szCs w:val="22"/>
        </w:rPr>
        <w:t xml:space="preserve"> o okolnostiach, o ktorých sa dozvie pri výkone auditu, a ktoré nie sú verejne známe. Ustanovenia článku VII. ods. 2, 3 a 4 tejto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uplatňujú primerane.</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a jeho zamestnanci pri návšteve priestorov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 xml:space="preserve">jeho subdodávateľov </w:t>
      </w:r>
      <w:r w:rsidRPr="00270ABD">
        <w:rPr>
          <w:rFonts w:ascii="Calibri" w:hAnsi="Calibri" w:cs="Calibri"/>
          <w:sz w:val="22"/>
          <w:szCs w:val="22"/>
        </w:rPr>
        <w:t xml:space="preserve"> v rámci výkonu auditu musia dodržiavať pokyny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týkajúce sa uvedených priestorov na úseku bezpečnosti a ochrany zdravia pri práci (ďalej len </w:t>
      </w:r>
      <w:r w:rsidRPr="00270ABD">
        <w:rPr>
          <w:rFonts w:ascii="Calibri" w:hAnsi="Calibri" w:cs="Calibri"/>
          <w:bCs/>
          <w:sz w:val="22"/>
          <w:szCs w:val="22"/>
        </w:rPr>
        <w:t>„</w:t>
      </w:r>
      <w:r w:rsidRPr="00270ABD">
        <w:rPr>
          <w:rFonts w:ascii="Calibri" w:hAnsi="Calibri" w:cs="Calibri"/>
          <w:b/>
          <w:bCs/>
          <w:sz w:val="22"/>
          <w:szCs w:val="22"/>
        </w:rPr>
        <w:t>BOZP</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a ochrany pred požiarmi na účely predchádzania vzniku požiarov a zabezpečenia podmienok na účinné zdolávanie požiarov (ďalej len </w:t>
      </w:r>
      <w:r w:rsidRPr="00270ABD">
        <w:rPr>
          <w:rFonts w:ascii="Calibri" w:hAnsi="Calibri" w:cs="Calibri"/>
          <w:bCs/>
          <w:sz w:val="22"/>
          <w:szCs w:val="22"/>
        </w:rPr>
        <w:t>„</w:t>
      </w:r>
      <w:r w:rsidRPr="00270ABD">
        <w:rPr>
          <w:rFonts w:ascii="Calibri" w:hAnsi="Calibri" w:cs="Calibri"/>
          <w:b/>
          <w:bCs/>
          <w:sz w:val="22"/>
          <w:szCs w:val="22"/>
        </w:rPr>
        <w:t>PO</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s ktorými boli oboznámení podľa tretej vety tohto odseku, pričom zodpovednosť za to, že tieto osoby budú dodržiavať uvedené pokyny, nesie Prevádzkovateľ základnej služby. Za vytvorenie podmienok na zaistenie BOZP a PO a zabezpečenie a vybavenie priestorov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na bezpečný výkon auditu zodpovedá v plnom rozsahu a výlučne </w:t>
      </w:r>
      <w:r w:rsidRPr="00503B74">
        <w:rPr>
          <w:rFonts w:ascii="Calibri" w:eastAsia="HiddenHorzOCR" w:hAnsi="Calibri" w:cs="Calibri"/>
          <w:bCs/>
          <w:sz w:val="22"/>
          <w:szCs w:val="22"/>
        </w:rPr>
        <w:t>Poskytovateľ/Zhotoviteľ</w:t>
      </w:r>
      <w:r w:rsidRPr="00270ABD">
        <w:rPr>
          <w:rFonts w:ascii="Calibri" w:hAnsi="Calibri" w:cs="Calibri"/>
          <w:sz w:val="22"/>
          <w:szCs w:val="22"/>
        </w:rPr>
        <w:t xml:space="preserve">. </w:t>
      </w:r>
      <w:r>
        <w:rPr>
          <w:rFonts w:ascii="Calibri" w:hAnsi="Calibri" w:cs="Calibri"/>
          <w:sz w:val="22"/>
          <w:szCs w:val="22"/>
        </w:rPr>
        <w:t xml:space="preserve">Poskytovateľ/Zhotoviteľ </w:t>
      </w:r>
      <w:r w:rsidRPr="00270ABD">
        <w:rPr>
          <w:rFonts w:ascii="Calibri" w:hAnsi="Calibri" w:cs="Calibri"/>
          <w:sz w:val="22"/>
          <w:szCs w:val="22"/>
        </w:rPr>
        <w:t xml:space="preserve">sa zaväzuje pred vykonaním auditu v priestoroch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písomne informovať zamestnancov </w:t>
      </w:r>
      <w:del w:id="197" w:author="Autor">
        <w:r w:rsidRPr="00270ABD" w:rsidDel="00286980">
          <w:rPr>
            <w:rFonts w:ascii="Calibri" w:hAnsi="Calibri" w:cs="Calibri"/>
            <w:sz w:val="22"/>
            <w:szCs w:val="22"/>
          </w:rPr>
          <w:delText>Prevádzkovateľa základnej služby</w:delText>
        </w:r>
      </w:del>
      <w:ins w:id="198" w:author="Autor">
        <w:r w:rsidR="00286980">
          <w:rPr>
            <w:rFonts w:ascii="Calibri" w:hAnsi="Calibri" w:cs="Calibri"/>
            <w:sz w:val="22"/>
            <w:szCs w:val="22"/>
          </w:rPr>
          <w:t>Objednávateľa</w:t>
        </w:r>
      </w:ins>
      <w:r w:rsidRPr="00270ABD">
        <w:rPr>
          <w:rFonts w:ascii="Calibri" w:hAnsi="Calibri" w:cs="Calibri"/>
          <w:sz w:val="22"/>
          <w:szCs w:val="22"/>
        </w:rPr>
        <w:t xml:space="preserve"> o nebezpečenstvách a ohrozeniach, ktoré sa pri výkone auditu v priestoroch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jeho subdodávateľov</w:t>
      </w:r>
      <w:r w:rsidRPr="00270ABD">
        <w:rPr>
          <w:rFonts w:ascii="Calibri" w:hAnsi="Calibri" w:cs="Calibri"/>
          <w:sz w:val="22"/>
          <w:szCs w:val="22"/>
        </w:rPr>
        <w:t xml:space="preserve"> môžu vyskytnúť a o výsledkoch posúdenia rizika, o preventívnych opatreniach a ochranných opatreniach, ktoré vykonal </w:t>
      </w:r>
      <w:r>
        <w:rPr>
          <w:rFonts w:ascii="Calibri" w:hAnsi="Calibri" w:cs="Calibri"/>
          <w:sz w:val="22"/>
          <w:szCs w:val="22"/>
        </w:rPr>
        <w:t>Poskytovateľ/Zhotoviteľ alebo jeho subdodávatelia</w:t>
      </w:r>
      <w:r w:rsidRPr="00270ABD">
        <w:rPr>
          <w:rFonts w:ascii="Calibri" w:hAnsi="Calibri" w:cs="Calibri"/>
          <w:sz w:val="22"/>
          <w:szCs w:val="22"/>
        </w:rPr>
        <w:t xml:space="preserve">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rPr>
        <w:t xml:space="preserve">Pre vylúčenie akýchkoľvek pochybností sa Poskytovateľ/Zhotoviteľ zaväzuje zabezpečiť </w:t>
      </w:r>
      <w:del w:id="199" w:author="Autor">
        <w:r w:rsidDel="00286980">
          <w:rPr>
            <w:rFonts w:ascii="Calibri" w:hAnsi="Calibri" w:cs="Calibri"/>
            <w:sz w:val="22"/>
            <w:szCs w:val="22"/>
          </w:rPr>
          <w:delText>Prevádzkovateľovi základnej služby</w:delText>
        </w:r>
      </w:del>
      <w:ins w:id="200" w:author="Autor">
        <w:r w:rsidR="00286980">
          <w:rPr>
            <w:rFonts w:ascii="Calibri" w:hAnsi="Calibri" w:cs="Calibri"/>
            <w:sz w:val="22"/>
            <w:szCs w:val="22"/>
          </w:rPr>
          <w:t>Objednávateľovi</w:t>
        </w:r>
      </w:ins>
      <w:r>
        <w:rPr>
          <w:rFonts w:ascii="Calibri" w:hAnsi="Calibri" w:cs="Calibri"/>
          <w:sz w:val="22"/>
          <w:szCs w:val="22"/>
        </w:rPr>
        <w:t xml:space="preserve"> vykonanie auditu v zmysle tohto článku tejto Zmluvy KB aj u svojich subdodávateľov.</w:t>
      </w: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Odsekzoznamu"/>
        <w:ind w:left="284"/>
        <w:jc w:val="both"/>
        <w:rPr>
          <w:rFonts w:ascii="Calibri" w:hAnsi="Calibri" w:cs="Calibri"/>
          <w:sz w:val="22"/>
          <w:szCs w:val="22"/>
        </w:rPr>
      </w:pP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Článok X</w:t>
      </w:r>
      <w:r>
        <w:rPr>
          <w:rFonts w:ascii="Calibri" w:hAnsi="Calibri" w:cs="Calibri"/>
          <w:b/>
          <w:sz w:val="22"/>
          <w:szCs w:val="22"/>
          <w:lang w:eastAsia="sk-SK"/>
        </w:rPr>
        <w:t>I</w:t>
      </w:r>
      <w:r w:rsidRPr="00270ABD">
        <w:rPr>
          <w:rFonts w:ascii="Calibri" w:hAnsi="Calibri" w:cs="Calibri"/>
          <w:b/>
          <w:sz w:val="22"/>
          <w:szCs w:val="22"/>
          <w:lang w:eastAsia="sk-SK"/>
        </w:rPr>
        <w:t xml:space="preserve">V. </w:t>
      </w: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SANKCIE</w:t>
      </w:r>
    </w:p>
    <w:p w:rsidR="00BF1F33" w:rsidRPr="00270ABD" w:rsidRDefault="00BF1F33" w:rsidP="00BF1F33">
      <w:pPr>
        <w:pStyle w:val="Odsekzoznamu"/>
        <w:ind w:left="284"/>
        <w:jc w:val="center"/>
        <w:rPr>
          <w:rFonts w:ascii="Calibri" w:hAnsi="Calibri" w:cs="Calibri"/>
          <w:sz w:val="22"/>
          <w:szCs w:val="22"/>
          <w:lang w:eastAsia="sk-SK"/>
        </w:rPr>
      </w:pP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 xml:space="preserve">1. </w:t>
      </w:r>
      <w:r w:rsidRPr="00270ABD">
        <w:rPr>
          <w:rFonts w:ascii="Calibri" w:hAnsi="Calibri" w:cs="Calibri"/>
          <w:sz w:val="22"/>
          <w:szCs w:val="22"/>
          <w:lang w:eastAsia="sk-SK"/>
        </w:rPr>
        <w:tab/>
      </w:r>
      <w:r w:rsidR="00474145" w:rsidRPr="00474145">
        <w:rPr>
          <w:rFonts w:ascii="Calibri" w:hAnsi="Calibri" w:cs="Calibri"/>
          <w:sz w:val="22"/>
          <w:szCs w:val="22"/>
          <w:lang w:eastAsia="sk-SK"/>
        </w:rPr>
        <w:t xml:space="preserve">Zmluvné strany sa dohodli, že v prípade porušenia ktorejkoľvek povinnosti Poskytovateľa uvedenej v bode 1 až </w:t>
      </w:r>
      <w:r w:rsidR="00474145">
        <w:rPr>
          <w:rFonts w:ascii="Calibri" w:hAnsi="Calibri" w:cs="Calibri"/>
          <w:sz w:val="22"/>
          <w:szCs w:val="22"/>
          <w:lang w:eastAsia="sk-SK"/>
        </w:rPr>
        <w:t>1</w:t>
      </w:r>
      <w:ins w:id="201" w:author="Autor">
        <w:r w:rsidR="0028697B">
          <w:rPr>
            <w:rFonts w:ascii="Calibri" w:hAnsi="Calibri" w:cs="Calibri"/>
            <w:sz w:val="22"/>
            <w:szCs w:val="22"/>
            <w:lang w:eastAsia="sk-SK"/>
          </w:rPr>
          <w:t>2</w:t>
        </w:r>
      </w:ins>
      <w:del w:id="202" w:author="Autor">
        <w:r w:rsidR="00474145" w:rsidDel="0028697B">
          <w:rPr>
            <w:rFonts w:ascii="Calibri" w:hAnsi="Calibri" w:cs="Calibri"/>
            <w:sz w:val="22"/>
            <w:szCs w:val="22"/>
            <w:lang w:eastAsia="sk-SK"/>
          </w:rPr>
          <w:delText>1</w:delText>
        </w:r>
      </w:del>
      <w:r w:rsidR="00474145" w:rsidRPr="00474145">
        <w:rPr>
          <w:rFonts w:ascii="Calibri" w:hAnsi="Calibri" w:cs="Calibri"/>
          <w:sz w:val="22"/>
          <w:szCs w:val="22"/>
          <w:lang w:eastAsia="sk-SK"/>
        </w:rPr>
        <w:t xml:space="preserve"> prílohy č. 2 tejto Zmluvy je Objednávateľ oprávnený uložiť Poskytovateľovi zmluvnú pokutu vo výške 500 EUR ( slovom: päťsto eur) za každý, aj začatí deň trvania porušenia povinnosti, až do vykonania nápravy, a to aj opakovane a za každé jednotlivé porušenie povinnosti samostatne</w:t>
      </w: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2.</w:t>
      </w:r>
      <w:r w:rsidRPr="00270ABD">
        <w:rPr>
          <w:rFonts w:ascii="Calibri" w:hAnsi="Calibri" w:cs="Calibri"/>
          <w:sz w:val="22"/>
          <w:szCs w:val="22"/>
          <w:lang w:eastAsia="sk-SK"/>
        </w:rPr>
        <w:tab/>
        <w:t xml:space="preserve">V prípade, ak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spôsobí </w:t>
      </w:r>
      <w:del w:id="203" w:author="Autor">
        <w:r w:rsidRPr="00270ABD" w:rsidDel="00286980">
          <w:rPr>
            <w:rFonts w:ascii="Calibri" w:hAnsi="Calibri" w:cs="Calibri"/>
            <w:sz w:val="22"/>
            <w:szCs w:val="22"/>
            <w:lang w:eastAsia="sk-SK"/>
          </w:rPr>
          <w:delText>Prevádzkovateľovi základnej služby</w:delText>
        </w:r>
      </w:del>
      <w:ins w:id="204" w:author="Autor">
        <w:r w:rsidR="00286980">
          <w:rPr>
            <w:rFonts w:ascii="Calibri" w:hAnsi="Calibri" w:cs="Calibri"/>
            <w:sz w:val="22"/>
            <w:szCs w:val="22"/>
            <w:lang w:eastAsia="sk-SK"/>
          </w:rPr>
          <w:t>Objednávateľovi</w:t>
        </w:r>
      </w:ins>
      <w:r w:rsidRPr="00270ABD">
        <w:rPr>
          <w:rFonts w:ascii="Calibri" w:hAnsi="Calibri" w:cs="Calibri"/>
          <w:sz w:val="22"/>
          <w:szCs w:val="22"/>
          <w:lang w:eastAsia="sk-SK"/>
        </w:rPr>
        <w:t xml:space="preserve"> porušením svojich povinností vyplývajúcich mu z príslušných právnych predpisov a/alebo </w:t>
      </w:r>
      <w:r>
        <w:rPr>
          <w:rFonts w:ascii="Calibri" w:hAnsi="Calibri" w:cs="Calibri"/>
          <w:sz w:val="22"/>
          <w:szCs w:val="22"/>
          <w:lang w:eastAsia="sk-SK"/>
        </w:rPr>
        <w:t>Z</w:t>
      </w:r>
      <w:r w:rsidRPr="00270ABD">
        <w:rPr>
          <w:rFonts w:ascii="Calibri" w:hAnsi="Calibri" w:cs="Calibri"/>
          <w:sz w:val="22"/>
          <w:szCs w:val="22"/>
          <w:lang w:eastAsia="sk-SK"/>
        </w:rPr>
        <w:t>mluvy</w:t>
      </w:r>
      <w:r>
        <w:rPr>
          <w:rFonts w:ascii="Calibri" w:hAnsi="Calibri" w:cs="Calibri"/>
          <w:sz w:val="22"/>
          <w:szCs w:val="22"/>
          <w:lang w:eastAsia="sk-SK"/>
        </w:rPr>
        <w:t xml:space="preserve"> KB</w:t>
      </w:r>
      <w:r w:rsidRPr="00270ABD">
        <w:rPr>
          <w:rFonts w:ascii="Calibri" w:hAnsi="Calibri" w:cs="Calibri"/>
          <w:sz w:val="22"/>
          <w:szCs w:val="22"/>
          <w:lang w:eastAsia="sk-SK"/>
        </w:rPr>
        <w:t xml:space="preserve"> akúkoľvek škodu, zodpovednosť za škodu a povinnosť na náhradu takto spôsobenej škody sa bude riadiť a spravovať ustanoveniami § 373 a </w:t>
      </w:r>
      <w:proofErr w:type="spellStart"/>
      <w:r w:rsidRPr="00270ABD">
        <w:rPr>
          <w:rFonts w:ascii="Calibri" w:hAnsi="Calibri" w:cs="Calibri"/>
          <w:sz w:val="22"/>
          <w:szCs w:val="22"/>
          <w:lang w:eastAsia="sk-SK"/>
        </w:rPr>
        <w:t>nasl</w:t>
      </w:r>
      <w:proofErr w:type="spellEnd"/>
      <w:r w:rsidRPr="00270ABD">
        <w:rPr>
          <w:rFonts w:ascii="Calibri" w:hAnsi="Calibri" w:cs="Calibri"/>
          <w:sz w:val="22"/>
          <w:szCs w:val="22"/>
          <w:lang w:eastAsia="sk-SK"/>
        </w:rPr>
        <w:t xml:space="preserve">. Obchodného zákonníka. Pre odstránenie právnych pochybností, zodpovednosť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nevylučuje prekážka, ktorá vznikla až v čase, keď bol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v omeškaní s plnením svojej povinnosti alebo prekážka, ktorá vznikla z jeho hospodárskych pomerov. Za škodu sa považuje tiež ujma, ktorá vznikla </w:t>
      </w:r>
      <w:del w:id="205" w:author="Autor">
        <w:r w:rsidRPr="00270ABD" w:rsidDel="00286980">
          <w:rPr>
            <w:rFonts w:ascii="Calibri" w:hAnsi="Calibri" w:cs="Calibri"/>
            <w:sz w:val="22"/>
            <w:szCs w:val="22"/>
            <w:lang w:eastAsia="sk-SK"/>
          </w:rPr>
          <w:delText>Prevádzkovateľovi základnej služby</w:delText>
        </w:r>
      </w:del>
      <w:ins w:id="206" w:author="Autor">
        <w:r w:rsidR="00286980">
          <w:rPr>
            <w:rFonts w:ascii="Calibri" w:hAnsi="Calibri" w:cs="Calibri"/>
            <w:sz w:val="22"/>
            <w:szCs w:val="22"/>
            <w:lang w:eastAsia="sk-SK"/>
          </w:rPr>
          <w:t>Objednávateľovi</w:t>
        </w:r>
      </w:ins>
      <w:r w:rsidRPr="00270ABD">
        <w:rPr>
          <w:rFonts w:ascii="Calibri" w:hAnsi="Calibri" w:cs="Calibri"/>
          <w:sz w:val="22"/>
          <w:szCs w:val="22"/>
          <w:lang w:eastAsia="sk-SK"/>
        </w:rPr>
        <w:t xml:space="preserve"> tým, že musel vynaložiť náklady v dôsledku porušenia povinnosti </w:t>
      </w:r>
      <w:r>
        <w:rPr>
          <w:rFonts w:ascii="Calibri" w:hAnsi="Calibri" w:cs="Calibri"/>
          <w:sz w:val="22"/>
          <w:szCs w:val="22"/>
          <w:lang w:eastAsia="sk-SK"/>
        </w:rPr>
        <w:t>Poskytovateľom/Zhotoviteľom</w:t>
      </w:r>
      <w:r w:rsidRPr="00270ABD">
        <w:rPr>
          <w:rFonts w:ascii="Calibri" w:hAnsi="Calibri" w:cs="Calibri"/>
          <w:sz w:val="22"/>
          <w:szCs w:val="22"/>
          <w:lang w:eastAsia="sk-SK"/>
        </w:rPr>
        <w:t xml:space="preserve">. </w:t>
      </w:r>
    </w:p>
    <w:p w:rsidR="00BF1F33" w:rsidRPr="00E20FFA"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Zmluvné strany sa dohodli, že uplatnením sankcií v zmysle tohto článku Zmluvy KB nie je dotknutý nárok </w:t>
      </w:r>
      <w:del w:id="207" w:author="Autor">
        <w:r w:rsidRPr="00270ABD" w:rsidDel="00286980">
          <w:rPr>
            <w:rFonts w:ascii="Calibri" w:hAnsi="Calibri" w:cs="Calibri"/>
            <w:sz w:val="22"/>
            <w:szCs w:val="22"/>
            <w:lang w:eastAsia="sk-SK"/>
          </w:rPr>
          <w:delText>Prevádzkovateľa základnej služby</w:delText>
        </w:r>
      </w:del>
      <w:ins w:id="208" w:author="Autor">
        <w:r w:rsidR="00286980">
          <w:rPr>
            <w:rFonts w:ascii="Calibri" w:hAnsi="Calibri" w:cs="Calibri"/>
            <w:sz w:val="22"/>
            <w:szCs w:val="22"/>
            <w:lang w:eastAsia="sk-SK"/>
          </w:rPr>
          <w:t>Objednávateľa</w:t>
        </w:r>
      </w:ins>
      <w:r w:rsidRPr="00270ABD">
        <w:rPr>
          <w:rFonts w:ascii="Calibri" w:hAnsi="Calibri" w:cs="Calibri"/>
          <w:sz w:val="22"/>
          <w:szCs w:val="22"/>
          <w:lang w:eastAsia="sk-SK"/>
        </w:rPr>
        <w:t xml:space="preserve"> na náhradu škody, ktorá mu vznikla porušením povinností </w:t>
      </w:r>
      <w:r>
        <w:rPr>
          <w:rFonts w:ascii="Calibri" w:hAnsi="Calibri" w:cs="Calibri"/>
          <w:sz w:val="22"/>
          <w:szCs w:val="22"/>
          <w:lang w:eastAsia="sk-SK"/>
        </w:rPr>
        <w:t>Poskytovateľa/Zhotoviteľa</w:t>
      </w:r>
      <w:r w:rsidRPr="00270ABD">
        <w:rPr>
          <w:rFonts w:ascii="Calibri" w:hAnsi="Calibri" w:cs="Calibri"/>
          <w:sz w:val="22"/>
          <w:szCs w:val="22"/>
          <w:lang w:eastAsia="sk-SK"/>
        </w:rPr>
        <w:t>.</w:t>
      </w:r>
    </w:p>
    <w:p w:rsidR="00BF1F33" w:rsidRPr="00270ABD"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lastRenderedPageBreak/>
        <w:t xml:space="preserve">Zaplatenie zmluvnej pokuty 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povinnosti splniť záväzok zabezpečený zmluvnou pokutou.</w:t>
      </w:r>
    </w:p>
    <w:p w:rsidR="00BF1F33" w:rsidRPr="00270ABD" w:rsidRDefault="00BF1F33" w:rsidP="00BF1F33">
      <w:pPr>
        <w:pStyle w:val="Odsekzoznamu"/>
        <w:ind w:left="284"/>
        <w:jc w:val="both"/>
        <w:rPr>
          <w:rFonts w:ascii="Calibri" w:hAnsi="Calibri" w:cs="Calibri"/>
          <w:sz w:val="22"/>
          <w:szCs w:val="22"/>
          <w:lang w:eastAsia="sk-SK"/>
        </w:rPr>
      </w:pPr>
    </w:p>
    <w:p w:rsidR="00BF1F33" w:rsidRPr="00A179BF" w:rsidRDefault="00BF1F33" w:rsidP="00BF1F33">
      <w:pPr>
        <w:pStyle w:val="l17"/>
        <w:jc w:val="center"/>
        <w:rPr>
          <w:rFonts w:ascii="Calibri" w:hAnsi="Calibri" w:cs="Calibri"/>
          <w:b/>
          <w:sz w:val="22"/>
          <w:szCs w:val="22"/>
        </w:rPr>
      </w:pPr>
      <w:r w:rsidRPr="00A179BF">
        <w:rPr>
          <w:rFonts w:ascii="Calibri" w:hAnsi="Calibri" w:cs="Calibri"/>
          <w:b/>
          <w:sz w:val="22"/>
          <w:szCs w:val="22"/>
        </w:rPr>
        <w:t>Článok XV.</w:t>
      </w:r>
    </w:p>
    <w:p w:rsidR="00BF1F33" w:rsidRPr="00270ABD" w:rsidRDefault="00BF1F33" w:rsidP="00BF1F33">
      <w:pPr>
        <w:pStyle w:val="l17"/>
        <w:jc w:val="center"/>
        <w:rPr>
          <w:rFonts w:ascii="Calibri" w:hAnsi="Calibri" w:cs="Calibri"/>
          <w:b/>
          <w:sz w:val="22"/>
          <w:szCs w:val="22"/>
        </w:rPr>
      </w:pPr>
      <w:r w:rsidRPr="00A179BF">
        <w:rPr>
          <w:rFonts w:ascii="Calibri" w:hAnsi="Calibri" w:cs="Calibri"/>
          <w:b/>
          <w:sz w:val="22"/>
          <w:szCs w:val="22"/>
        </w:rPr>
        <w:t>TRVANIE ZMLUVY</w:t>
      </w:r>
    </w:p>
    <w:p w:rsidR="00BF1F33" w:rsidRPr="00270ABD" w:rsidRDefault="00BF1F33" w:rsidP="00BF1F33">
      <w:pPr>
        <w:jc w:val="both"/>
        <w:rPr>
          <w:rFonts w:ascii="Calibri" w:hAnsi="Calibri" w:cs="Calibri"/>
          <w:sz w:val="22"/>
          <w:szCs w:val="22"/>
          <w:lang w:eastAsia="sk-SK"/>
        </w:rPr>
      </w:pP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uzatvára na dobu určitú, a to na </w:t>
      </w:r>
      <w:r w:rsidRPr="00EF020E">
        <w:rPr>
          <w:rFonts w:ascii="Calibri" w:hAnsi="Calibri" w:cs="Calibri"/>
          <w:sz w:val="22"/>
          <w:szCs w:val="22"/>
        </w:rPr>
        <w:t xml:space="preserve">dobu trvania </w:t>
      </w:r>
      <w:r w:rsidRPr="00EF020E">
        <w:rPr>
          <w:rFonts w:ascii="Calibri" w:eastAsia="Calibri" w:hAnsi="Calibri" w:cs="Calibri"/>
          <w:bCs/>
          <w:sz w:val="22"/>
          <w:szCs w:val="22"/>
          <w:lang w:eastAsia="en-US"/>
        </w:rPr>
        <w:t>hlavnej zmluvy</w:t>
      </w:r>
      <w:r w:rsidRPr="00EF020E">
        <w:rPr>
          <w:rFonts w:ascii="Calibri" w:hAnsi="Calibri" w:cs="Calibri"/>
          <w:sz w:val="22"/>
          <w:szCs w:val="22"/>
        </w:rPr>
        <w:t>. Táto Zmluva KB  môže byť ukončená v prípadoch ustanovených v Zmluve KB alebo na základe zákona.</w:t>
      </w:r>
    </w:p>
    <w:p w:rsidR="004911F0" w:rsidRPr="00270ABD"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Za podstatné porušenie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považuje:</w:t>
      </w:r>
    </w:p>
    <w:p w:rsidR="004911F0" w:rsidRPr="00B637F9"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p</w:t>
      </w:r>
      <w:r w:rsidRPr="00270ABD">
        <w:rPr>
          <w:rFonts w:ascii="Calibri" w:hAnsi="Calibri" w:cs="Calibri"/>
          <w:sz w:val="22"/>
          <w:szCs w:val="22"/>
        </w:rPr>
        <w:t>orušenie</w:t>
      </w:r>
      <w:r>
        <w:rPr>
          <w:rFonts w:ascii="Calibri" w:hAnsi="Calibri" w:cs="Calibri"/>
          <w:sz w:val="22"/>
          <w:szCs w:val="22"/>
        </w:rPr>
        <w:t xml:space="preserve"> ktorejkoľvek</w:t>
      </w:r>
      <w:r w:rsidRPr="00270ABD">
        <w:rPr>
          <w:rFonts w:ascii="Calibri" w:hAnsi="Calibri" w:cs="Calibri"/>
          <w:sz w:val="22"/>
          <w:szCs w:val="22"/>
        </w:rPr>
        <w:t xml:space="preserve"> povinnost</w:t>
      </w:r>
      <w:r>
        <w:rPr>
          <w:rFonts w:ascii="Calibri" w:hAnsi="Calibri" w:cs="Calibri"/>
          <w:sz w:val="22"/>
          <w:szCs w:val="22"/>
        </w:rPr>
        <w:t>i</w:t>
      </w:r>
      <w:r w:rsidRPr="00270ABD">
        <w:rPr>
          <w:rFonts w:ascii="Calibri" w:hAnsi="Calibri" w:cs="Calibri"/>
          <w:sz w:val="22"/>
          <w:szCs w:val="22"/>
        </w:rPr>
        <w:t xml:space="preserve"> uveden</w:t>
      </w:r>
      <w:r>
        <w:rPr>
          <w:rFonts w:ascii="Calibri" w:hAnsi="Calibri" w:cs="Calibri"/>
          <w:sz w:val="22"/>
          <w:szCs w:val="22"/>
        </w:rPr>
        <w:t>ej</w:t>
      </w:r>
      <w:r w:rsidRPr="00270ABD">
        <w:rPr>
          <w:rFonts w:ascii="Calibri" w:hAnsi="Calibri" w:cs="Calibri"/>
          <w:sz w:val="22"/>
          <w:szCs w:val="22"/>
        </w:rPr>
        <w:t xml:space="preserve"> v</w:t>
      </w:r>
      <w:r w:rsidRPr="00B637F9">
        <w:rPr>
          <w:rFonts w:ascii="Calibri" w:hAnsi="Calibri" w:cs="Calibri"/>
          <w:sz w:val="22"/>
          <w:szCs w:val="22"/>
        </w:rPr>
        <w:t xml:space="preserve"> tejto Zmluvy KB;</w:t>
      </w:r>
    </w:p>
    <w:p w:rsidR="004911F0" w:rsidRPr="00270ABD"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ak </w:t>
      </w:r>
      <w:r w:rsidRPr="00503B74">
        <w:rPr>
          <w:rFonts w:ascii="Calibri" w:eastAsia="HiddenHorzOCR" w:hAnsi="Calibri" w:cs="Calibri"/>
          <w:bCs/>
          <w:sz w:val="22"/>
          <w:szCs w:val="22"/>
        </w:rPr>
        <w:t>Poskytovateľ/Zhotoviteľ</w:t>
      </w:r>
      <w:r w:rsidRPr="00270ABD">
        <w:rPr>
          <w:rFonts w:ascii="Calibri" w:hAnsi="Calibri" w:cs="Calibri"/>
          <w:sz w:val="22"/>
          <w:szCs w:val="22"/>
        </w:rPr>
        <w:t>, ako strana porušujúca Zmluvu KB, vedel v čase uzavretia Zmluvy KB alebo v tomto čase bolo rozumné predvídať s prihliadnutím na účel Zmluvy KB, ktorý vyplynul z jej obsahu alebo z okolností, za ktorých bola Zmluva KB uzavretá, že Prevádzkovateľ základnej služby nebude mať záujem na plnení povinností pri takom porušení Zmluvy KB;</w:t>
      </w:r>
    </w:p>
    <w:p w:rsidR="004911F0" w:rsidRPr="00E22B35"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neposkytne potrebnú súčinnosť v zmysle tejto Zmluvy KB.</w:t>
      </w: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shd w:val="clear" w:color="auto" w:fill="FFFFFF"/>
        </w:rPr>
        <w:t xml:space="preserve">Odstúpením/okamžitým odstúpením od </w:t>
      </w:r>
      <w:r>
        <w:rPr>
          <w:rFonts w:ascii="Calibri" w:hAnsi="Calibri" w:cs="Calibri"/>
          <w:sz w:val="22"/>
          <w:szCs w:val="22"/>
          <w:shd w:val="clear" w:color="auto" w:fill="FFFFFF"/>
        </w:rPr>
        <w:t xml:space="preserve">hlavnej </w:t>
      </w:r>
      <w:r w:rsidRPr="00270ABD">
        <w:rPr>
          <w:rFonts w:ascii="Calibri" w:hAnsi="Calibri" w:cs="Calibri"/>
          <w:sz w:val="22"/>
          <w:szCs w:val="22"/>
          <w:shd w:val="clear" w:color="auto" w:fill="FFFFFF"/>
        </w:rPr>
        <w:t>zmluvy Zmluva KB zaniká</w:t>
      </w:r>
      <w:r>
        <w:rPr>
          <w:rFonts w:ascii="Calibri" w:hAnsi="Calibri" w:cs="Calibri"/>
          <w:sz w:val="22"/>
          <w:szCs w:val="22"/>
          <w:shd w:val="clear" w:color="auto" w:fill="FFFFFF"/>
        </w:rPr>
        <w:t>.</w:t>
      </w:r>
    </w:p>
    <w:p w:rsid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A179BF">
        <w:rPr>
          <w:rFonts w:ascii="Calibri" w:hAnsi="Calibri" w:cs="Calibri"/>
          <w:sz w:val="22"/>
          <w:szCs w:val="22"/>
        </w:rPr>
        <w:t xml:space="preserve">Túto Zmluvu KB </w:t>
      </w:r>
      <w:r>
        <w:rPr>
          <w:rFonts w:ascii="Calibri" w:hAnsi="Calibri" w:cs="Calibri"/>
          <w:sz w:val="22"/>
          <w:szCs w:val="22"/>
        </w:rPr>
        <w:t xml:space="preserve">nie </w:t>
      </w:r>
      <w:r w:rsidRPr="00A179BF">
        <w:rPr>
          <w:rFonts w:ascii="Calibri" w:hAnsi="Calibri" w:cs="Calibri"/>
          <w:sz w:val="22"/>
          <w:szCs w:val="22"/>
        </w:rPr>
        <w:t xml:space="preserve">je možné vypovedať </w:t>
      </w:r>
      <w:r>
        <w:rPr>
          <w:rFonts w:ascii="Calibri" w:hAnsi="Calibri" w:cs="Calibri"/>
          <w:sz w:val="22"/>
          <w:szCs w:val="22"/>
        </w:rPr>
        <w:t xml:space="preserve">Poskytovateľom/Zhotoviteľom ani </w:t>
      </w:r>
      <w:del w:id="209" w:author="Autor">
        <w:r w:rsidDel="00286980">
          <w:rPr>
            <w:rFonts w:ascii="Calibri" w:hAnsi="Calibri" w:cs="Calibri"/>
            <w:sz w:val="22"/>
            <w:szCs w:val="22"/>
          </w:rPr>
          <w:delText>Prevádzkovateľom základnej služby</w:delText>
        </w:r>
      </w:del>
      <w:ins w:id="210" w:author="Autor">
        <w:r w:rsidR="00286980">
          <w:rPr>
            <w:rFonts w:ascii="Calibri" w:hAnsi="Calibri" w:cs="Calibri"/>
            <w:sz w:val="22"/>
            <w:szCs w:val="22"/>
          </w:rPr>
          <w:t>Objednávateľom</w:t>
        </w:r>
      </w:ins>
      <w:r>
        <w:rPr>
          <w:rFonts w:ascii="Calibri" w:hAnsi="Calibri" w:cs="Calibri"/>
          <w:sz w:val="22"/>
          <w:szCs w:val="22"/>
        </w:rPr>
        <w:t>, a je viazaná na účinnosť hlavnej zmluvy.</w:t>
      </w:r>
    </w:p>
    <w:p w:rsidR="00BF1F33" w:rsidRP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3076F6">
        <w:rPr>
          <w:rFonts w:ascii="Calibri" w:hAnsi="Calibri" w:cs="Calibri"/>
          <w:sz w:val="22"/>
          <w:szCs w:val="22"/>
        </w:rPr>
        <w:t xml:space="preserve">Po zániku tejto Zmluvy KB je Poskytovateľ/Zhotoviteľ povinný udeliť, poskytnúť, previesť alebo postúpiť na </w:t>
      </w:r>
      <w:del w:id="211" w:author="Autor">
        <w:r w:rsidRPr="003076F6" w:rsidDel="00286980">
          <w:rPr>
            <w:rFonts w:ascii="Calibri" w:hAnsi="Calibri" w:cs="Calibri"/>
            <w:sz w:val="22"/>
            <w:szCs w:val="22"/>
          </w:rPr>
          <w:delText>Prevádzkovateľa základnej služby</w:delText>
        </w:r>
      </w:del>
      <w:ins w:id="212" w:author="Autor">
        <w:r w:rsidR="00286980">
          <w:rPr>
            <w:rFonts w:ascii="Calibri" w:hAnsi="Calibri" w:cs="Calibri"/>
            <w:sz w:val="22"/>
            <w:szCs w:val="22"/>
          </w:rPr>
          <w:t>Objednávateľa</w:t>
        </w:r>
      </w:ins>
      <w:r w:rsidRPr="003076F6">
        <w:rPr>
          <w:rFonts w:ascii="Calibri" w:hAnsi="Calibri" w:cs="Calibri"/>
          <w:sz w:val="22"/>
          <w:szCs w:val="22"/>
        </w:rPr>
        <w:t xml:space="preserve"> všetky licencie, práva alebo súhlasy potrebné na zabezpečenie kontinuity prevádzkovania základnej služby </w:t>
      </w:r>
      <w:del w:id="213" w:author="Autor">
        <w:r w:rsidRPr="003076F6" w:rsidDel="00286980">
          <w:rPr>
            <w:rFonts w:ascii="Calibri" w:hAnsi="Calibri" w:cs="Calibri"/>
            <w:sz w:val="22"/>
            <w:szCs w:val="22"/>
          </w:rPr>
          <w:delText>Prevádzkovateľom základnej služby</w:delText>
        </w:r>
      </w:del>
      <w:ins w:id="214" w:author="Autor">
        <w:r w:rsidR="00286980">
          <w:rPr>
            <w:rFonts w:ascii="Calibri" w:hAnsi="Calibri" w:cs="Calibri"/>
            <w:sz w:val="22"/>
            <w:szCs w:val="22"/>
          </w:rPr>
          <w:t>Objednávateľom</w:t>
        </w:r>
      </w:ins>
      <w:r w:rsidRPr="003076F6">
        <w:rPr>
          <w:rFonts w:ascii="Calibri" w:hAnsi="Calibri" w:cs="Calibri"/>
          <w:sz w:val="22"/>
          <w:szCs w:val="22"/>
        </w:rPr>
        <w:t>. Licenčné podmienky sa riadia hlavn</w:t>
      </w:r>
      <w:r w:rsidR="00DF1EB8">
        <w:rPr>
          <w:rFonts w:ascii="Calibri" w:hAnsi="Calibri" w:cs="Calibri"/>
          <w:sz w:val="22"/>
          <w:szCs w:val="22"/>
        </w:rPr>
        <w:t>ou</w:t>
      </w:r>
      <w:r w:rsidRPr="003076F6">
        <w:rPr>
          <w:rFonts w:ascii="Calibri" w:hAnsi="Calibri" w:cs="Calibri"/>
          <w:sz w:val="22"/>
          <w:szCs w:val="22"/>
        </w:rPr>
        <w:t xml:space="preserve"> zmluv</w:t>
      </w:r>
      <w:r w:rsidR="00DF1EB8">
        <w:rPr>
          <w:rFonts w:ascii="Calibri" w:hAnsi="Calibri" w:cs="Calibri"/>
          <w:sz w:val="22"/>
          <w:szCs w:val="22"/>
        </w:rPr>
        <w:t>ou</w:t>
      </w:r>
      <w:r w:rsidR="003076F6" w:rsidRPr="003076F6">
        <w:rPr>
          <w:rFonts w:ascii="Calibri" w:hAnsi="Calibri" w:cs="Calibri"/>
          <w:sz w:val="22"/>
          <w:szCs w:val="22"/>
        </w:rPr>
        <w:t>.</w:t>
      </w:r>
    </w:p>
    <w:p w:rsidR="00BF1F33" w:rsidRPr="00270ABD" w:rsidRDefault="00BF1F33" w:rsidP="00BF1F33">
      <w:pPr>
        <w:pStyle w:val="Odsekzoznamu"/>
        <w:ind w:left="0"/>
        <w:jc w:val="both"/>
        <w:rPr>
          <w:rFonts w:ascii="Calibri" w:hAnsi="Calibri" w:cs="Calibri"/>
          <w:sz w:val="22"/>
          <w:szCs w:val="22"/>
        </w:rPr>
      </w:pPr>
    </w:p>
    <w:p w:rsidR="00BF1F33" w:rsidRPr="00270ABD"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 xml:space="preserve">Článok XVI. </w:t>
      </w:r>
    </w:p>
    <w:p w:rsidR="00BF1F33"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ZÁVEREČNÉ USTANOVENIA</w:t>
      </w:r>
    </w:p>
    <w:p w:rsidR="00BF1F33" w:rsidRPr="00270ABD" w:rsidRDefault="00BF1F33" w:rsidP="00BF1F33">
      <w:pPr>
        <w:pStyle w:val="Odsekzoznamu"/>
        <w:ind w:left="284"/>
        <w:jc w:val="center"/>
        <w:rPr>
          <w:rFonts w:ascii="Calibri" w:hAnsi="Calibri" w:cs="Calibri"/>
          <w:b/>
          <w:sz w:val="22"/>
          <w:szCs w:val="22"/>
          <w:lang w:eastAsia="sk-SK"/>
        </w:rPr>
      </w:pP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spravuje zákonmi Slovenskej republiky. Právne vzťahy výslovne neupravené touto zmluvou sa riadia príslušnými ustanoveniami Obchodného zákonníka a ostatnými súvisiacimi všeobecne záväznými právnymi predpismi.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Prípadné spory vyplývajúce z tejto Zmluvy KB budú riešené predovšetkým mimosúdne. Podpisom tejto Zmluvy KB zmluvné strany potvrdzujú, že na riešenie prípadných sporov z tejto Zmluvy KB sú príslušné súdy Slovenskej republiky.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Táto Zmluva KB sa môže meniť, dopĺňať alebo ukončiť iba dohodou zmluvných strán v písomnej forme, ak zo Zmluvy KB nevyplýva niečo iné.</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Žiadna zo zmluvných strán nie je oprávnená postúpiť svoje práva a povinnosti podľa tejto Zmluvy KB na inú osobu bez predchádzajúceho písomného súhlasu druhej zmluvnej strany.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V prípade, ak niektoré z ustanovení Zmluvy KB je alebo sa stane neúplným, neplatným, neúčinným a/alebo nevykonateľným, nie sú tým dotknuté ostatné ustanovenia Zmluvy KB, pokiaľ z jeho povahy, obsahu alebo okolností, za ktorých bolo dojednané nevyplýva, že ho nie je možné oddeliť od ostatného obsahu Zmluvy KB. Zmluvné strany sa zaväzujú bez zbytočného odkladu nahradiť takéto neúplné, neplatné, neúčinné a/alebo nevykonateľné ustanovenie, takým úplným, platným, účinným a/alebo vykonateľným ustanovením, ktoré svojím obsahom najviac zodpovedá nahrádzanému ustanoveniu.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predstavuje úplnú dohodu zmluvných strán o jej obsahu. Podpisom tejto Zmluvy KB zanikajú všetky predchádzajúce písomné a ústne zmluvy súvisiace s predmetom tejto Zmluvy </w:t>
      </w:r>
      <w:r w:rsidRPr="006454A3">
        <w:rPr>
          <w:rFonts w:ascii="Calibri" w:hAnsi="Calibri" w:cs="Calibri"/>
          <w:sz w:val="22"/>
          <w:szCs w:val="22"/>
        </w:rPr>
        <w:lastRenderedPageBreak/>
        <w:t xml:space="preserve">KB a žiadna zo zmluvných strán sa nemôže dovolávať zvláštnych, v tejto Zmluve KB neuvedených, ústnych alebo písomných dojednaní a dohôd.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Táto Zmluva KB bola vyhotovená v</w:t>
      </w:r>
      <w:r>
        <w:rPr>
          <w:rFonts w:ascii="Calibri" w:hAnsi="Calibri" w:cs="Calibri"/>
          <w:sz w:val="22"/>
          <w:szCs w:val="22"/>
        </w:rPr>
        <w:t xml:space="preserve"> </w:t>
      </w:r>
      <w:r w:rsidRPr="00E20FFA">
        <w:rPr>
          <w:rFonts w:ascii="Calibri" w:hAnsi="Calibri" w:cs="Calibri"/>
          <w:b/>
          <w:sz w:val="22"/>
          <w:szCs w:val="22"/>
        </w:rPr>
        <w:t>(</w:t>
      </w:r>
      <w:r w:rsidRPr="00B637F9">
        <w:rPr>
          <w:rFonts w:ascii="Calibri" w:hAnsi="Calibri" w:cs="Calibri"/>
          <w:b/>
          <w:sz w:val="22"/>
          <w:szCs w:val="22"/>
        </w:rPr>
        <w:t>4)</w:t>
      </w:r>
      <w:r>
        <w:rPr>
          <w:rFonts w:ascii="Calibri" w:hAnsi="Calibri" w:cs="Calibri"/>
          <w:b/>
          <w:sz w:val="22"/>
          <w:szCs w:val="22"/>
        </w:rPr>
        <w:t xml:space="preserve"> </w:t>
      </w:r>
      <w:r w:rsidRPr="001453E0">
        <w:rPr>
          <w:rFonts w:ascii="Calibri" w:hAnsi="Calibri" w:cs="Calibri"/>
          <w:b/>
          <w:sz w:val="22"/>
          <w:szCs w:val="22"/>
        </w:rPr>
        <w:t>štyroch</w:t>
      </w:r>
      <w:r w:rsidRPr="006454A3">
        <w:rPr>
          <w:rFonts w:ascii="Calibri" w:hAnsi="Calibri" w:cs="Calibri"/>
          <w:sz w:val="22"/>
          <w:szCs w:val="22"/>
        </w:rPr>
        <w:t xml:space="preserve"> rovnopisoch, po </w:t>
      </w:r>
      <w:r>
        <w:rPr>
          <w:rFonts w:ascii="Calibri" w:hAnsi="Calibri" w:cs="Calibri"/>
          <w:sz w:val="22"/>
          <w:szCs w:val="22"/>
        </w:rPr>
        <w:t xml:space="preserve">(2) </w:t>
      </w:r>
      <w:r w:rsidRPr="006454A3">
        <w:rPr>
          <w:rFonts w:ascii="Calibri" w:hAnsi="Calibri" w:cs="Calibri"/>
          <w:sz w:val="22"/>
          <w:szCs w:val="22"/>
        </w:rPr>
        <w:t>dvoch pre každú zmluvnú stranu.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Zmluvné strany berú na vedomie, že Prevádzkovateľ základnej služby je v zmysle § 2 ods. 1 zákona č. 211/2000 Z. z. o slobodnom prístupe k informáciám a o zmene a doplnení niektorých zákonov (zákon o slobode informácií) v znení neskorších predpisov povinnou osobou, a preto je táto zmluva v zmysle § 5a tohto zákona v spojení s § 47a zákona č. 40/1964 Zb. Občiansky zákonník v znení neskorších predpisov povinne zverejňovanou zmluvou.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nadobúda platnosť dňom podpisu oboma zmluvnými stranami a účinnosť dňom nasledujúcim po dni zverejnenia v Centrálnom registri zmlúv. </w:t>
      </w:r>
    </w:p>
    <w:p w:rsidR="00BF1F33" w:rsidRPr="00270ABD"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Neoddeliteľnou súčasťou tejto zmluvy sú jej prílohy:</w:t>
      </w:r>
    </w:p>
    <w:p w:rsidR="00BF1F33" w:rsidRPr="004143FA"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 xml:space="preserve">Príloha č. 1 – Zoznam pracovných rolí a kontaktov </w:t>
      </w:r>
      <w:del w:id="215" w:author="Autor">
        <w:r w:rsidRPr="006454A3" w:rsidDel="00286980">
          <w:rPr>
            <w:rFonts w:ascii="Calibri" w:hAnsi="Calibri" w:cs="Calibri"/>
            <w:sz w:val="22"/>
            <w:szCs w:val="22"/>
          </w:rPr>
          <w:delText>Prevádzkovateľa základnej služby</w:delText>
        </w:r>
      </w:del>
      <w:ins w:id="216" w:author="Autor">
        <w:r w:rsidR="00286980">
          <w:rPr>
            <w:rFonts w:ascii="Calibri" w:hAnsi="Calibri" w:cs="Calibri"/>
            <w:sz w:val="22"/>
            <w:szCs w:val="22"/>
          </w:rPr>
          <w:t>Objednávateľa</w:t>
        </w:r>
      </w:ins>
      <w:r w:rsidRPr="006454A3">
        <w:rPr>
          <w:rFonts w:ascii="Calibri" w:hAnsi="Calibri" w:cs="Calibri"/>
          <w:sz w:val="22"/>
          <w:szCs w:val="22"/>
        </w:rPr>
        <w:t xml:space="preserve"> a </w:t>
      </w:r>
      <w:r>
        <w:rPr>
          <w:rFonts w:ascii="Calibri" w:hAnsi="Calibri" w:cs="Calibri"/>
          <w:sz w:val="22"/>
          <w:szCs w:val="22"/>
        </w:rPr>
        <w:t>Poskytovateľa/Zhotoviteľa</w:t>
      </w:r>
      <w:r w:rsidRPr="00EF402B">
        <w:rPr>
          <w:rFonts w:ascii="Calibri" w:hAnsi="Calibri" w:cs="Calibri"/>
          <w:sz w:val="22"/>
          <w:szCs w:val="22"/>
        </w:rPr>
        <w:t>,</w:t>
      </w:r>
      <w:r w:rsidRPr="00EF402B">
        <w:rPr>
          <w:rFonts w:ascii="Calibri" w:hAnsi="Calibri" w:cs="Calibri"/>
          <w:b/>
          <w:sz w:val="22"/>
          <w:szCs w:val="22"/>
        </w:rPr>
        <w:t xml:space="preserve"> (nezverejňuje sa v CRZ, GDPR)</w:t>
      </w:r>
    </w:p>
    <w:p w:rsidR="00BF1F33"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2 -</w:t>
      </w:r>
      <w:r>
        <w:rPr>
          <w:rFonts w:ascii="Calibri" w:hAnsi="Calibri" w:cs="Calibri"/>
          <w:sz w:val="22"/>
          <w:szCs w:val="22"/>
        </w:rPr>
        <w:t xml:space="preserve"> </w:t>
      </w:r>
      <w:r w:rsidR="00F67465" w:rsidRPr="00F67465">
        <w:rPr>
          <w:rFonts w:ascii="Calibri" w:hAnsi="Calibri" w:cs="Calibri"/>
          <w:sz w:val="22"/>
          <w:szCs w:val="22"/>
        </w:rPr>
        <w:t>Špecifikácia a rozsah bezpečnostných opatrení</w:t>
      </w:r>
      <w:r w:rsidR="00F67465" w:rsidRPr="00F67465" w:rsidDel="00F67465">
        <w:rPr>
          <w:rFonts w:ascii="Calibri" w:hAnsi="Calibri" w:cs="Calibri"/>
          <w:sz w:val="22"/>
          <w:szCs w:val="22"/>
        </w:rPr>
        <w:t xml:space="preserve"> </w:t>
      </w:r>
      <w:r>
        <w:rPr>
          <w:rFonts w:ascii="Calibri" w:hAnsi="Calibri" w:cs="Calibri"/>
          <w:sz w:val="22"/>
          <w:szCs w:val="22"/>
        </w:rPr>
        <w:t xml:space="preserve">- </w:t>
      </w:r>
      <w:r w:rsidRPr="006454A3">
        <w:rPr>
          <w:rFonts w:ascii="Calibri" w:hAnsi="Calibri" w:cs="Calibri"/>
          <w:sz w:val="22"/>
          <w:szCs w:val="22"/>
        </w:rPr>
        <w:t xml:space="preserve"> Bezpečnostné opatrenia v organizácii </w:t>
      </w:r>
      <w:del w:id="217" w:author="Autor">
        <w:r w:rsidRPr="006454A3" w:rsidDel="00286980">
          <w:rPr>
            <w:rFonts w:ascii="Calibri" w:hAnsi="Calibri" w:cs="Calibri"/>
            <w:sz w:val="22"/>
            <w:szCs w:val="22"/>
          </w:rPr>
          <w:delText>Prevádzkovateľa základnej služby</w:delText>
        </w:r>
      </w:del>
      <w:ins w:id="218" w:author="Autor">
        <w:r w:rsidR="00286980">
          <w:rPr>
            <w:rFonts w:ascii="Calibri" w:hAnsi="Calibri" w:cs="Calibri"/>
            <w:sz w:val="22"/>
            <w:szCs w:val="22"/>
          </w:rPr>
          <w:t>Objednávateľa</w:t>
        </w:r>
      </w:ins>
      <w:r w:rsidRPr="006454A3">
        <w:rPr>
          <w:rFonts w:ascii="Calibri" w:hAnsi="Calibri" w:cs="Calibri"/>
          <w:sz w:val="22"/>
          <w:szCs w:val="22"/>
        </w:rPr>
        <w:t xml:space="preserve">, ktoré sa vzťahujú na </w:t>
      </w:r>
      <w:r>
        <w:rPr>
          <w:rFonts w:ascii="Calibri" w:hAnsi="Calibri" w:cs="Calibri"/>
          <w:sz w:val="22"/>
          <w:szCs w:val="22"/>
        </w:rPr>
        <w:t xml:space="preserve">Poskytovateľa/Zhotoviteľa </w:t>
      </w:r>
    </w:p>
    <w:p w:rsidR="00BF1F33" w:rsidRPr="00EF402B" w:rsidRDefault="00BF1F33" w:rsidP="00BF1F33">
      <w:pPr>
        <w:pStyle w:val="Odsekzoznamu"/>
        <w:tabs>
          <w:tab w:val="num" w:pos="0"/>
        </w:tabs>
        <w:spacing w:after="120"/>
        <w:ind w:left="709"/>
        <w:contextualSpacing w:val="0"/>
        <w:jc w:val="both"/>
        <w:rPr>
          <w:rFonts w:ascii="Calibri" w:hAnsi="Calibri" w:cs="Calibri"/>
          <w:sz w:val="22"/>
          <w:szCs w:val="22"/>
        </w:rPr>
      </w:pPr>
      <w:r w:rsidRPr="004143FA">
        <w:rPr>
          <w:rFonts w:ascii="Calibri" w:hAnsi="Calibri" w:cs="Calibri"/>
          <w:sz w:val="22"/>
          <w:szCs w:val="22"/>
        </w:rPr>
        <w:t xml:space="preserve">(vyplývajúce z Bezpečnostných smerníc </w:t>
      </w:r>
      <w:del w:id="219" w:author="Autor">
        <w:r w:rsidRPr="004143FA" w:rsidDel="00286980">
          <w:rPr>
            <w:rFonts w:ascii="Calibri" w:hAnsi="Calibri" w:cs="Calibri"/>
            <w:sz w:val="22"/>
            <w:szCs w:val="22"/>
          </w:rPr>
          <w:delText>Prevádzkovateľa základnej služby</w:delText>
        </w:r>
      </w:del>
      <w:ins w:id="220" w:author="Autor">
        <w:r w:rsidR="00286980">
          <w:rPr>
            <w:rFonts w:ascii="Calibri" w:hAnsi="Calibri" w:cs="Calibri"/>
            <w:sz w:val="22"/>
            <w:szCs w:val="22"/>
          </w:rPr>
          <w:t>Objednávateľa</w:t>
        </w:r>
      </w:ins>
      <w:r w:rsidRPr="00EF402B">
        <w:rPr>
          <w:rFonts w:ascii="Calibri" w:hAnsi="Calibri" w:cs="Calibri"/>
          <w:sz w:val="22"/>
          <w:szCs w:val="22"/>
        </w:rPr>
        <w:t>),</w:t>
      </w:r>
      <w:r w:rsidRPr="00EF402B">
        <w:rPr>
          <w:rFonts w:ascii="Calibri" w:hAnsi="Calibri" w:cs="Calibri"/>
          <w:b/>
          <w:sz w:val="22"/>
          <w:szCs w:val="22"/>
        </w:rPr>
        <w:t>(nezverejňuje sa v CRZ)</w:t>
      </w:r>
    </w:p>
    <w:p w:rsidR="00BF1F33" w:rsidRPr="00E22B35" w:rsidRDefault="00BF1F33" w:rsidP="00BF1F33">
      <w:pPr>
        <w:pStyle w:val="Odsekzoznamu"/>
        <w:numPr>
          <w:ilvl w:val="0"/>
          <w:numId w:val="11"/>
        </w:numPr>
        <w:tabs>
          <w:tab w:val="num" w:pos="0"/>
        </w:tabs>
        <w:spacing w:after="120"/>
        <w:ind w:left="851" w:hanging="425"/>
        <w:contextualSpacing w:val="0"/>
        <w:jc w:val="both"/>
        <w:rPr>
          <w:rFonts w:ascii="Calibri" w:hAnsi="Calibri" w:cs="Calibri"/>
          <w:sz w:val="22"/>
          <w:szCs w:val="22"/>
        </w:rPr>
      </w:pPr>
      <w:r>
        <w:rPr>
          <w:rFonts w:ascii="Calibri" w:hAnsi="Calibri" w:cs="Calibri"/>
          <w:sz w:val="22"/>
          <w:szCs w:val="22"/>
        </w:rPr>
        <w:t>Príloha č. 3</w:t>
      </w:r>
      <w:r w:rsidRPr="006454A3">
        <w:rPr>
          <w:rFonts w:ascii="Calibri" w:hAnsi="Calibri" w:cs="Calibri"/>
          <w:sz w:val="22"/>
          <w:szCs w:val="22"/>
        </w:rPr>
        <w:t xml:space="preserve"> – Vzor - Záznam o kybernetickom bezpečnostnom incidente</w:t>
      </w:r>
    </w:p>
    <w:p w:rsidR="00BF1F33"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Zmluvné strany vyhlasujú, že sú plne spôsobilé na právne úkony, že ich zmluvná voľnosť nie je ničím obmedzená, že túto </w:t>
      </w:r>
      <w:r>
        <w:rPr>
          <w:rFonts w:ascii="Calibri" w:hAnsi="Calibri" w:cs="Calibri"/>
          <w:sz w:val="22"/>
          <w:szCs w:val="22"/>
        </w:rPr>
        <w:t>Z</w:t>
      </w:r>
      <w:r w:rsidRPr="00270ABD">
        <w:rPr>
          <w:rFonts w:ascii="Calibri" w:hAnsi="Calibri" w:cs="Calibri"/>
          <w:sz w:val="22"/>
          <w:szCs w:val="22"/>
        </w:rPr>
        <w:t xml:space="preserve">mluvu </w:t>
      </w:r>
      <w:r>
        <w:rPr>
          <w:rFonts w:ascii="Calibri" w:hAnsi="Calibri" w:cs="Calibri"/>
          <w:sz w:val="22"/>
          <w:szCs w:val="22"/>
        </w:rPr>
        <w:t xml:space="preserve">KB </w:t>
      </w:r>
      <w:r w:rsidRPr="00270ABD">
        <w:rPr>
          <w:rFonts w:ascii="Calibri" w:hAnsi="Calibri" w:cs="Calibri"/>
          <w:sz w:val="22"/>
          <w:szCs w:val="22"/>
        </w:rPr>
        <w:t xml:space="preserve">neuzavreli ani v tiesni, ani za nápadne nevýhodných podmienok, že si obsah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dôkladne prečítali, a že tento im je jasný, zrozumiteľný a vyjadrujúci ich slobodnú, vážnu a spoločnú vôľu a na znak súhlasu ju podpisujú.</w:t>
      </w:r>
    </w:p>
    <w:p w:rsidR="00BF1F33" w:rsidRPr="00270ABD" w:rsidRDefault="00BF1F33" w:rsidP="00BF1F33">
      <w:pPr>
        <w:pStyle w:val="Odsekzoznamu"/>
        <w:jc w:val="both"/>
        <w:rPr>
          <w:rFonts w:ascii="Calibri" w:hAnsi="Calibri" w:cs="Calibri"/>
          <w:sz w:val="22"/>
          <w:szCs w:val="22"/>
        </w:rPr>
      </w:pPr>
    </w:p>
    <w:p w:rsidR="00BF1F33"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pStyle w:val="Odsekzoznamu"/>
        <w:autoSpaceDE w:val="0"/>
        <w:autoSpaceDN w:val="0"/>
        <w:adjustRightInd w:val="0"/>
        <w:ind w:left="284" w:hanging="284"/>
        <w:jc w:val="both"/>
        <w:rPr>
          <w:rFonts w:ascii="Calibri" w:hAnsi="Calibri" w:cs="Calibri"/>
          <w:sz w:val="22"/>
          <w:szCs w:val="22"/>
        </w:rPr>
      </w:pPr>
    </w:p>
    <w:tbl>
      <w:tblPr>
        <w:tblW w:w="0" w:type="auto"/>
        <w:tblLook w:val="04A0" w:firstRow="1" w:lastRow="0" w:firstColumn="1" w:lastColumn="0" w:noHBand="0" w:noVBand="1"/>
      </w:tblPr>
      <w:tblGrid>
        <w:gridCol w:w="3539"/>
        <w:gridCol w:w="2501"/>
        <w:gridCol w:w="3020"/>
      </w:tblGrid>
      <w:tr w:rsidR="00BF1F33" w:rsidRPr="006C7883" w:rsidTr="00FE7DE1">
        <w:tc>
          <w:tcPr>
            <w:tcW w:w="3539"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r w:rsidRPr="00270ABD">
              <w:rPr>
                <w:rFonts w:ascii="Calibri" w:hAnsi="Calibri" w:cs="Calibri"/>
                <w:b/>
                <w:sz w:val="22"/>
                <w:szCs w:val="22"/>
              </w:rPr>
              <w:t>Prevádzkovateľ základnej služby</w:t>
            </w:r>
            <w:r w:rsidRPr="00270ABD">
              <w:rPr>
                <w:rFonts w:ascii="Calibri" w:hAnsi="Calibri" w:cs="Calibri"/>
                <w:sz w:val="22"/>
                <w:szCs w:val="22"/>
              </w:rPr>
              <w:t>:</w:t>
            </w:r>
          </w:p>
        </w:tc>
        <w:tc>
          <w:tcPr>
            <w:tcW w:w="2501"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p>
        </w:tc>
        <w:tc>
          <w:tcPr>
            <w:tcW w:w="3020" w:type="dxa"/>
            <w:shd w:val="clear" w:color="auto" w:fill="auto"/>
          </w:tcPr>
          <w:p w:rsidR="00BF1F33" w:rsidRPr="007B0BF0" w:rsidRDefault="00BF1F33" w:rsidP="00FE7DE1">
            <w:pPr>
              <w:pStyle w:val="Odsekzoznamu"/>
              <w:autoSpaceDE w:val="0"/>
              <w:autoSpaceDN w:val="0"/>
              <w:adjustRightInd w:val="0"/>
              <w:ind w:left="0"/>
              <w:jc w:val="both"/>
              <w:rPr>
                <w:rFonts w:ascii="Calibri" w:hAnsi="Calibri" w:cs="Calibri"/>
                <w:b/>
                <w:sz w:val="22"/>
                <w:szCs w:val="22"/>
              </w:rPr>
            </w:pPr>
            <w:r w:rsidRPr="007B0BF0">
              <w:rPr>
                <w:rFonts w:ascii="Calibri" w:hAnsi="Calibri" w:cs="Calibri"/>
                <w:b/>
                <w:sz w:val="22"/>
                <w:szCs w:val="22"/>
              </w:rPr>
              <w:t xml:space="preserve">    </w:t>
            </w:r>
            <w:r w:rsidRPr="007B0BF0">
              <w:rPr>
                <w:rFonts w:ascii="Calibri" w:eastAsia="HiddenHorzOCR" w:hAnsi="Calibri" w:cs="Calibri"/>
                <w:b/>
                <w:bCs/>
                <w:sz w:val="22"/>
                <w:szCs w:val="22"/>
              </w:rPr>
              <w:t>Poskytovateľ/Zhotoviteľ</w:t>
            </w:r>
            <w:r w:rsidRPr="007B0BF0">
              <w:rPr>
                <w:rFonts w:ascii="Calibri" w:hAnsi="Calibri" w:cs="Calibri"/>
                <w:b/>
                <w:sz w:val="22"/>
                <w:szCs w:val="22"/>
              </w:rPr>
              <w:t>:</w:t>
            </w:r>
          </w:p>
        </w:tc>
      </w:tr>
    </w:tbl>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V Bratislave dňa.....</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V ......... dňa .....</w:t>
      </w: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_____________________</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______________________</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(obchodné meno)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 xml:space="preserve"> </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(obchodné meno)</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(titul, meno, priezvisko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 xml:space="preserve">               (titul, meno, priezvisko</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štatutára)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štatutára)</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(funkcia)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(funkcia)</w:t>
      </w: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rPr>
          <w:rFonts w:ascii="Calibri" w:hAnsi="Calibri" w:cs="Calibri"/>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pStyle w:val="Odsekzoznamu"/>
        <w:ind w:left="0"/>
        <w:jc w:val="both"/>
        <w:rPr>
          <w:rStyle w:val="num"/>
          <w:rFonts w:ascii="Calibri" w:hAnsi="Calibri" w:cs="Calibri"/>
          <w:sz w:val="22"/>
          <w:szCs w:val="22"/>
        </w:rPr>
      </w:pPr>
      <w:r>
        <w:rPr>
          <w:rStyle w:val="num"/>
          <w:rFonts w:ascii="Calibri" w:hAnsi="Calibri" w:cs="Calibri"/>
          <w:b/>
          <w:bCs/>
          <w:sz w:val="22"/>
          <w:szCs w:val="22"/>
        </w:rPr>
        <w:br w:type="page"/>
      </w:r>
      <w:r w:rsidRPr="00270ABD">
        <w:rPr>
          <w:rStyle w:val="num"/>
          <w:rFonts w:ascii="Calibri" w:hAnsi="Calibri" w:cs="Calibri"/>
          <w:b/>
          <w:bCs/>
          <w:sz w:val="22"/>
          <w:szCs w:val="22"/>
        </w:rPr>
        <w:lastRenderedPageBreak/>
        <w:t>Príloha</w:t>
      </w:r>
      <w:r>
        <w:rPr>
          <w:rStyle w:val="num"/>
          <w:rFonts w:ascii="Calibri" w:hAnsi="Calibri" w:cs="Calibri"/>
          <w:b/>
          <w:bCs/>
          <w:sz w:val="22"/>
          <w:szCs w:val="22"/>
        </w:rPr>
        <w:t xml:space="preserve"> č.</w:t>
      </w:r>
      <w:r w:rsidRPr="00270ABD">
        <w:rPr>
          <w:rStyle w:val="num"/>
          <w:rFonts w:ascii="Calibri" w:hAnsi="Calibri" w:cs="Calibri"/>
          <w:b/>
          <w:bCs/>
          <w:sz w:val="22"/>
          <w:szCs w:val="22"/>
        </w:rPr>
        <w:t xml:space="preserve"> 1:</w:t>
      </w:r>
      <w:r w:rsidRPr="00270ABD">
        <w:rPr>
          <w:rStyle w:val="num"/>
          <w:rFonts w:ascii="Calibri" w:hAnsi="Calibri" w:cs="Calibri"/>
          <w:sz w:val="22"/>
          <w:szCs w:val="22"/>
        </w:rPr>
        <w:t xml:space="preserve"> Zoznam pracovných rolí a kontaktov </w:t>
      </w:r>
      <w:del w:id="221" w:author="Autor">
        <w:r w:rsidRPr="00270ABD" w:rsidDel="00286980">
          <w:rPr>
            <w:rStyle w:val="num"/>
            <w:rFonts w:ascii="Calibri" w:hAnsi="Calibri" w:cs="Calibri"/>
            <w:sz w:val="22"/>
            <w:szCs w:val="22"/>
          </w:rPr>
          <w:delText>Prevádzkovateľa základnej služby</w:delText>
        </w:r>
      </w:del>
      <w:ins w:id="222" w:author="Autor">
        <w:r w:rsidR="00286980">
          <w:rPr>
            <w:rStyle w:val="num"/>
            <w:rFonts w:ascii="Calibri" w:hAnsi="Calibri" w:cs="Calibri"/>
            <w:sz w:val="22"/>
            <w:szCs w:val="22"/>
          </w:rPr>
          <w:t>Objednávateľa</w:t>
        </w:r>
      </w:ins>
      <w:r w:rsidRPr="00270ABD">
        <w:rPr>
          <w:rStyle w:val="num"/>
          <w:rFonts w:ascii="Calibri" w:hAnsi="Calibri" w:cs="Calibri"/>
          <w:sz w:val="22"/>
          <w:szCs w:val="22"/>
        </w:rPr>
        <w:t xml:space="preserve"> a </w:t>
      </w:r>
      <w:r>
        <w:rPr>
          <w:rStyle w:val="num"/>
          <w:rFonts w:ascii="Calibri" w:hAnsi="Calibri" w:cs="Calibri"/>
          <w:sz w:val="22"/>
          <w:szCs w:val="22"/>
        </w:rPr>
        <w:t xml:space="preserve">Poskytovateľa/Zhotoviteľa </w:t>
      </w:r>
      <w:r w:rsidRPr="00EF402B">
        <w:rPr>
          <w:rStyle w:val="num"/>
          <w:rFonts w:ascii="Calibri" w:hAnsi="Calibri" w:cs="Calibri"/>
          <w:sz w:val="22"/>
          <w:szCs w:val="22"/>
        </w:rPr>
        <w:t>(</w:t>
      </w:r>
      <w:r w:rsidRPr="00EF402B">
        <w:rPr>
          <w:rFonts w:ascii="Calibri" w:hAnsi="Calibri" w:cs="Calibri"/>
          <w:b/>
          <w:sz w:val="22"/>
          <w:szCs w:val="22"/>
        </w:rPr>
        <w:t>nezverejňuje sa v</w:t>
      </w:r>
      <w:r>
        <w:rPr>
          <w:rFonts w:ascii="Calibri" w:hAnsi="Calibri" w:cs="Calibri"/>
          <w:b/>
          <w:sz w:val="22"/>
          <w:szCs w:val="22"/>
        </w:rPr>
        <w:t> </w:t>
      </w:r>
      <w:r w:rsidRPr="00EF402B">
        <w:rPr>
          <w:rFonts w:ascii="Calibri" w:hAnsi="Calibri" w:cs="Calibri"/>
          <w:b/>
          <w:sz w:val="22"/>
          <w:szCs w:val="22"/>
        </w:rPr>
        <w:t>CRZ</w:t>
      </w:r>
      <w:r>
        <w:rPr>
          <w:rFonts w:ascii="Calibri" w:hAnsi="Calibri" w:cs="Calibri"/>
          <w:b/>
          <w:sz w:val="22"/>
          <w:szCs w:val="22"/>
        </w:rPr>
        <w:t>,GDPR</w:t>
      </w:r>
      <w:r w:rsidRPr="00EF402B">
        <w:rPr>
          <w:rFonts w:ascii="Calibri" w:hAnsi="Calibri" w:cs="Calibri"/>
          <w:b/>
          <w:sz w:val="22"/>
          <w:szCs w:val="22"/>
        </w:rPr>
        <w:t>)</w:t>
      </w: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t>Prevádzkovateľ základnej služby:</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BF1F33"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Pr>
          <w:rStyle w:val="num"/>
          <w:rFonts w:ascii="Calibri" w:hAnsi="Calibri" w:cs="Calibri"/>
          <w:sz w:val="22"/>
          <w:szCs w:val="22"/>
        </w:rPr>
        <w:t>Poskytovateľ/Zhotoviteľ</w:t>
      </w:r>
      <w:r w:rsidRPr="00270ABD">
        <w:rPr>
          <w:rStyle w:val="num"/>
          <w:rFonts w:ascii="Calibri" w:hAnsi="Calibri" w:cs="Calibri"/>
          <w:sz w:val="22"/>
          <w:szCs w:val="22"/>
        </w:rPr>
        <w:t>:</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BF1F33"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br w:type="page"/>
      </w:r>
    </w:p>
    <w:p w:rsidR="00BF1F33" w:rsidRPr="00743D71" w:rsidRDefault="00BF1F33" w:rsidP="00BF1F33">
      <w:pPr>
        <w:jc w:val="both"/>
        <w:rPr>
          <w:rFonts w:ascii="Calibri" w:hAnsi="Calibri" w:cs="Calibri"/>
          <w:b/>
          <w:sz w:val="22"/>
          <w:szCs w:val="22"/>
        </w:rPr>
      </w:pPr>
      <w:r w:rsidRPr="00743D71">
        <w:rPr>
          <w:rFonts w:ascii="Calibri" w:hAnsi="Calibri" w:cs="Calibri"/>
          <w:b/>
          <w:sz w:val="22"/>
          <w:szCs w:val="22"/>
        </w:rPr>
        <w:lastRenderedPageBreak/>
        <w:t xml:space="preserve">Príloha č. 2 </w:t>
      </w:r>
      <w:r w:rsidRPr="00743D71">
        <w:rPr>
          <w:rFonts w:ascii="Calibri" w:hAnsi="Calibri" w:cs="Calibri"/>
          <w:b/>
          <w:sz w:val="22"/>
          <w:szCs w:val="22"/>
        </w:rPr>
        <w:tab/>
      </w:r>
      <w:r w:rsidRPr="00743D71">
        <w:rPr>
          <w:rFonts w:ascii="Calibri" w:hAnsi="Calibri" w:cs="Calibri"/>
          <w:b/>
          <w:sz w:val="22"/>
          <w:szCs w:val="22"/>
        </w:rPr>
        <w:tab/>
      </w:r>
      <w:r w:rsidRPr="00743D71">
        <w:rPr>
          <w:rFonts w:ascii="Calibri" w:hAnsi="Calibri" w:cs="Calibri"/>
          <w:b/>
          <w:bCs/>
          <w:color w:val="000000"/>
          <w:sz w:val="22"/>
          <w:szCs w:val="22"/>
        </w:rPr>
        <w:t>Špecifikácia a rozsah bezpečnostných opatrení</w:t>
      </w:r>
    </w:p>
    <w:p w:rsidR="00BF1F33" w:rsidRPr="00743D71" w:rsidRDefault="00BF1F33" w:rsidP="00BF1F33">
      <w:pPr>
        <w:jc w:val="both"/>
        <w:rPr>
          <w:rFonts w:ascii="Calibri" w:hAnsi="Calibri" w:cs="Calibri"/>
          <w:b/>
          <w:bCs/>
          <w:color w:val="000000"/>
          <w:sz w:val="22"/>
          <w:szCs w:val="22"/>
        </w:rPr>
      </w:pPr>
    </w:p>
    <w:p w:rsidR="00BF1F33" w:rsidRPr="00743D71" w:rsidRDefault="00BF1F33" w:rsidP="00BF1F33">
      <w:pPr>
        <w:jc w:val="both"/>
        <w:rPr>
          <w:rFonts w:ascii="Calibri" w:hAnsi="Calibri" w:cs="Calibri"/>
          <w:bCs/>
          <w:color w:val="000000"/>
          <w:sz w:val="22"/>
          <w:szCs w:val="22"/>
        </w:rPr>
      </w:pPr>
    </w:p>
    <w:p w:rsidR="00BF1F33" w:rsidRPr="00630060"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I</w:t>
      </w:r>
      <w:r w:rsidRPr="00FB01D6">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o všetkých skutočnostiach majúcich vplyv na túto zmluvu a o jeho povinnostiach vyplývajúcich z tejto zmluvy alebo zo zákona vzhľadom na ustanovenia tejto zmluvy a zabezpečenie požiadaviek zákona č. 69/2018 Z. z..</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sidRPr="005B08C3">
        <w:rPr>
          <w:rFonts w:ascii="Calibri" w:hAnsi="Calibri" w:cs="Calibri"/>
          <w:bCs/>
          <w:color w:val="000000"/>
          <w:sz w:val="22"/>
          <w:szCs w:val="22"/>
        </w:rPr>
        <w:t>Poskytovateľa je povinný zaviazať svojich zamestnancov týmito povinnosťami:</w:t>
      </w:r>
    </w:p>
    <w:p w:rsidR="00BF1F33" w:rsidRPr="005B08C3" w:rsidRDefault="00BF1F33" w:rsidP="00BF1F33">
      <w:pPr>
        <w:ind w:left="720"/>
        <w:jc w:val="both"/>
        <w:rPr>
          <w:rFonts w:ascii="Calibri" w:hAnsi="Calibri" w:cs="Calibri"/>
          <w:bCs/>
          <w:color w:val="000000"/>
          <w:sz w:val="22"/>
          <w:szCs w:val="22"/>
        </w:rPr>
      </w:pPr>
      <w:r w:rsidRPr="00630060">
        <w:rPr>
          <w:rFonts w:ascii="Calibri" w:hAnsi="Calibri" w:cs="Calibri"/>
          <w:bCs/>
          <w:color w:val="000000"/>
          <w:sz w:val="22"/>
          <w:szCs w:val="22"/>
        </w:rPr>
        <w:t xml:space="preserve"> • zamestnancovi sa zakazuje zverejňovať alebo inej osobe vyzradiť svoje autentizačné údaje</w:t>
      </w:r>
      <w:r>
        <w:rPr>
          <w:rFonts w:ascii="Calibri" w:hAnsi="Calibri" w:cs="Calibri"/>
          <w:bCs/>
          <w:color w:val="000000"/>
          <w:sz w:val="22"/>
          <w:szCs w:val="22"/>
        </w:rPr>
        <w:t xml:space="preserve"> </w:t>
      </w:r>
      <w:r w:rsidRPr="005B08C3">
        <w:rPr>
          <w:rFonts w:ascii="Calibri" w:hAnsi="Calibri" w:cs="Calibri"/>
          <w:bCs/>
          <w:color w:val="000000"/>
          <w:sz w:val="22"/>
          <w:szCs w:val="22"/>
        </w:rPr>
        <w:t>(heslá), taktiež sa zakazuje držanie záznamu hesiel (napr. na papieri, v softvérovom súbore, na</w:t>
      </w:r>
      <w:r>
        <w:rPr>
          <w:rFonts w:ascii="Calibri" w:hAnsi="Calibri" w:cs="Calibri"/>
          <w:bCs/>
          <w:color w:val="000000"/>
          <w:sz w:val="22"/>
          <w:szCs w:val="22"/>
        </w:rPr>
        <w:t xml:space="preserve"> </w:t>
      </w:r>
      <w:r w:rsidRPr="005B08C3">
        <w:rPr>
          <w:rFonts w:ascii="Calibri" w:hAnsi="Calibri" w:cs="Calibri"/>
          <w:bCs/>
          <w:color w:val="000000"/>
          <w:sz w:val="22"/>
          <w:szCs w:val="22"/>
        </w:rPr>
        <w:t>prenosnom zariadení a pod),</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zamestnanec je povinný chrániť pridelený autentizačný prostriedok pred odcudzením a</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zničením a nesmie ho prenechať inej osobe,</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pristupovať k IT aktívam, ktoré nie sú predmetom zmluvného</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vzťahu a vykonávať na nich akúkoľvek činnosť,</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vykonávať činnosti, ktoré nie sú predmetom zmluvného vzťahu.</w:t>
      </w:r>
    </w:p>
    <w:p w:rsidR="00BF1F33" w:rsidRDefault="00BF1F33" w:rsidP="00BF1F33">
      <w:pPr>
        <w:ind w:firstLine="709"/>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C</w:t>
      </w:r>
      <w:r w:rsidRPr="006B0D9E">
        <w:rPr>
          <w:rFonts w:ascii="Calibri" w:hAnsi="Calibri" w:cs="Calibri"/>
          <w:bCs/>
          <w:color w:val="000000"/>
          <w:sz w:val="22"/>
          <w:szCs w:val="22"/>
        </w:rPr>
        <w:t xml:space="preserve">hrániť všetky informácie poskytnuté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pred ich únikom a zneužitím,</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Z</w:t>
      </w:r>
      <w:r w:rsidRPr="006B0D9E">
        <w:rPr>
          <w:rFonts w:ascii="Calibri" w:hAnsi="Calibri" w:cs="Calibri"/>
          <w:bCs/>
          <w:color w:val="000000"/>
          <w:sz w:val="22"/>
          <w:szCs w:val="22"/>
        </w:rPr>
        <w:t xml:space="preserve">apojiť do činností vykonávaných v zmysle tejto zmluvy len také tretie strany, ktoré bude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akceptovať a ktoré budú schopné splniť požiadavky uvedené v tejto zmluve tak, ako by ich plnil Poskytovateľ</w:t>
      </w:r>
      <w:r>
        <w:rPr>
          <w:rFonts w:ascii="Calibri" w:hAnsi="Calibri" w:cs="Calibri"/>
          <w:bCs/>
          <w:color w:val="000000"/>
          <w:sz w:val="22"/>
          <w:szCs w:val="22"/>
        </w:rPr>
        <w:t>.</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riadenia prístupu</w:t>
      </w:r>
    </w:p>
    <w:p w:rsidR="00BF1F33" w:rsidRPr="00743D71"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Riadenie prístupov osôb k sieti a informačnému systému</w:t>
      </w:r>
      <w:r w:rsidR="003C1861">
        <w:rPr>
          <w:rFonts w:ascii="Calibri" w:hAnsi="Calibri" w:cs="Calibri"/>
          <w:bCs/>
          <w:color w:val="000000"/>
          <w:sz w:val="22"/>
          <w:szCs w:val="22"/>
        </w:rPr>
        <w:t xml:space="preserve"> je</w:t>
      </w:r>
      <w:ins w:id="223" w:author="Autor">
        <w:r w:rsidR="00B52C77">
          <w:rPr>
            <w:rFonts w:ascii="Calibri" w:hAnsi="Calibri" w:cs="Calibri"/>
            <w:bCs/>
            <w:color w:val="000000"/>
            <w:sz w:val="22"/>
            <w:szCs w:val="22"/>
          </w:rPr>
          <w:t xml:space="preserve"> </w:t>
        </w:r>
      </w:ins>
      <w:r w:rsidRPr="009676F0">
        <w:rPr>
          <w:rFonts w:ascii="Calibri" w:hAnsi="Calibri" w:cs="Calibri"/>
          <w:bCs/>
          <w:color w:val="000000"/>
          <w:sz w:val="22"/>
          <w:szCs w:val="22"/>
        </w:rPr>
        <w:t xml:space="preserve">založené na zásade, že používateľ má prístup len k tým aktívam a funkcionalitám v rámci siete informačného systému, ktoré sú nevyhnutné na plnenie zverených úloh používateľa. </w:t>
      </w:r>
      <w:r w:rsidRPr="00743D71">
        <w:rPr>
          <w:rFonts w:ascii="Calibri" w:hAnsi="Calibri" w:cs="Calibri"/>
          <w:bCs/>
          <w:color w:val="000000"/>
          <w:sz w:val="22"/>
          <w:szCs w:val="22"/>
        </w:rPr>
        <w:t xml:space="preserve">   </w:t>
      </w:r>
    </w:p>
    <w:p w:rsidR="00BF1F33" w:rsidRPr="009676F0"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Pridelenie jednoznačného identifikátora na autentizáciu na vstup do siete a</w:t>
      </w:r>
      <w:r>
        <w:rPr>
          <w:rFonts w:ascii="Calibri" w:hAnsi="Calibri" w:cs="Calibri"/>
          <w:bCs/>
          <w:color w:val="000000"/>
          <w:sz w:val="22"/>
          <w:szCs w:val="22"/>
        </w:rPr>
        <w:t xml:space="preserve"> </w:t>
      </w:r>
      <w:r w:rsidRPr="009676F0">
        <w:rPr>
          <w:rFonts w:ascii="Calibri" w:hAnsi="Calibri" w:cs="Calibri"/>
          <w:bCs/>
          <w:color w:val="000000"/>
          <w:sz w:val="22"/>
          <w:szCs w:val="22"/>
        </w:rPr>
        <w:t>informačného systému každému používateľovi siete a informačného systému.</w:t>
      </w:r>
    </w:p>
    <w:p w:rsidR="00BF1F33" w:rsidRDefault="00BF1F33" w:rsidP="00BF1F33">
      <w:pPr>
        <w:numPr>
          <w:ilvl w:val="0"/>
          <w:numId w:val="11"/>
        </w:numPr>
        <w:ind w:left="993" w:hanging="284"/>
        <w:jc w:val="both"/>
        <w:rPr>
          <w:rFonts w:ascii="Calibri" w:hAnsi="Calibri" w:cs="Calibri"/>
          <w:bCs/>
          <w:color w:val="000000"/>
          <w:sz w:val="22"/>
          <w:szCs w:val="22"/>
        </w:rPr>
      </w:pPr>
      <w:r>
        <w:rPr>
          <w:rFonts w:ascii="Calibri" w:hAnsi="Calibri" w:cs="Calibri"/>
          <w:bCs/>
          <w:color w:val="000000"/>
          <w:sz w:val="22"/>
          <w:szCs w:val="22"/>
        </w:rPr>
        <w:t xml:space="preserve"> </w:t>
      </w:r>
      <w:r w:rsidRPr="009676F0">
        <w:rPr>
          <w:rFonts w:ascii="Calibri" w:hAnsi="Calibri" w:cs="Calibri"/>
          <w:bCs/>
          <w:color w:val="000000"/>
          <w:sz w:val="22"/>
          <w:szCs w:val="22"/>
        </w:rPr>
        <w:t>Zabezpečenie riadenia jednoznačných identifikátorov používateľov vrátane prístupových práv a oprávnení používateľských účtov.</w:t>
      </w:r>
    </w:p>
    <w:p w:rsidR="00DE6BF4" w:rsidRDefault="00DE6BF4" w:rsidP="00BF1F33">
      <w:pPr>
        <w:numPr>
          <w:ilvl w:val="0"/>
          <w:numId w:val="11"/>
        </w:numPr>
        <w:ind w:left="993" w:hanging="284"/>
        <w:jc w:val="both"/>
        <w:rPr>
          <w:rFonts w:ascii="Calibri" w:hAnsi="Calibri" w:cs="Calibri"/>
          <w:bCs/>
          <w:color w:val="000000"/>
          <w:sz w:val="22"/>
          <w:szCs w:val="22"/>
        </w:rPr>
      </w:pPr>
      <w:r w:rsidRPr="00DE6BF4">
        <w:rPr>
          <w:rFonts w:ascii="Calibri" w:hAnsi="Calibri" w:cs="Calibri"/>
          <w:bCs/>
          <w:color w:val="000000"/>
          <w:sz w:val="22"/>
          <w:szCs w:val="22"/>
        </w:rPr>
        <w:t>Privilegované prístupové práva do informačných systémov technologického vybavenia súvisiacich s predmetom rámcovej dohody sa prideľujú len na dobu nevyhnutnú na realizáciu požadovaného servisného zásahu, maximálne však na šesť mesiacov za čo zodpovedá správca dotknutého informačného systému. Po tejto dobe musí byť prístupový účet deaktivovaný, alebo opätovne reaktivovaný.</w:t>
      </w:r>
    </w:p>
    <w:p w:rsidR="00BF1F33" w:rsidRPr="009676F0" w:rsidRDefault="00BF1F33" w:rsidP="00BF1F33">
      <w:pPr>
        <w:ind w:left="1440"/>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technické zraniteľností systémov a zariadení</w:t>
      </w:r>
    </w:p>
    <w:p w:rsidR="00BF1F33" w:rsidRDefault="00BF1F33" w:rsidP="00BF1F33">
      <w:pPr>
        <w:numPr>
          <w:ilvl w:val="1"/>
          <w:numId w:val="29"/>
        </w:numPr>
        <w:ind w:hanging="356"/>
        <w:jc w:val="both"/>
        <w:rPr>
          <w:rFonts w:ascii="Calibri" w:hAnsi="Calibri" w:cs="Calibri"/>
          <w:bCs/>
          <w:color w:val="000000"/>
          <w:sz w:val="22"/>
          <w:szCs w:val="22"/>
        </w:rPr>
      </w:pPr>
      <w:r w:rsidRPr="00051C03">
        <w:rPr>
          <w:rFonts w:ascii="Calibri" w:hAnsi="Calibri" w:cs="Calibri"/>
          <w:bCs/>
          <w:color w:val="000000"/>
          <w:sz w:val="22"/>
          <w:szCs w:val="22"/>
        </w:rPr>
        <w:t>sledovať hrozby</w:t>
      </w:r>
      <w:ins w:id="224" w:author="Autor">
        <w:r w:rsidR="00AD4380">
          <w:rPr>
            <w:rFonts w:ascii="Calibri" w:hAnsi="Calibri" w:cs="Calibri"/>
            <w:bCs/>
            <w:color w:val="000000"/>
            <w:sz w:val="22"/>
            <w:szCs w:val="22"/>
          </w:rPr>
          <w:t xml:space="preserve"> voči technologickému vybaveniu</w:t>
        </w:r>
      </w:ins>
      <w:r w:rsidRPr="00051C03">
        <w:rPr>
          <w:rFonts w:ascii="Calibri" w:hAnsi="Calibri" w:cs="Calibri"/>
          <w:bCs/>
          <w:color w:val="000000"/>
          <w:sz w:val="22"/>
          <w:szCs w:val="22"/>
        </w:rPr>
        <w:t xml:space="preserve">, ktoré by mohli mať potenciálny nepriaznivý vplyv na </w:t>
      </w:r>
      <w:ins w:id="225" w:author="Autor">
        <w:r w:rsidR="00B52C77">
          <w:rPr>
            <w:rFonts w:ascii="Calibri" w:hAnsi="Calibri" w:cs="Calibri"/>
            <w:bCs/>
            <w:color w:val="000000"/>
            <w:sz w:val="22"/>
            <w:szCs w:val="22"/>
          </w:rPr>
          <w:t xml:space="preserve">kritickú </w:t>
        </w:r>
      </w:ins>
      <w:r w:rsidRPr="00051C03">
        <w:rPr>
          <w:rFonts w:ascii="Calibri" w:hAnsi="Calibri" w:cs="Calibri"/>
          <w:bCs/>
          <w:color w:val="000000"/>
          <w:sz w:val="22"/>
          <w:szCs w:val="22"/>
        </w:rPr>
        <w:t xml:space="preserve">základnú službu </w:t>
      </w:r>
      <w:r>
        <w:rPr>
          <w:rFonts w:ascii="Calibri" w:hAnsi="Calibri" w:cs="Calibri"/>
          <w:bCs/>
          <w:color w:val="000000"/>
          <w:sz w:val="22"/>
          <w:szCs w:val="22"/>
        </w:rPr>
        <w:t>NDS</w:t>
      </w:r>
      <w:r w:rsidRPr="00051C03">
        <w:rPr>
          <w:rFonts w:ascii="Calibri" w:hAnsi="Calibri" w:cs="Calibri"/>
          <w:bCs/>
          <w:color w:val="000000"/>
          <w:sz w:val="22"/>
          <w:szCs w:val="22"/>
        </w:rPr>
        <w:t>,</w:t>
      </w:r>
    </w:p>
    <w:p w:rsidR="00BF1F33" w:rsidRPr="003D290B"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v</w:t>
      </w:r>
      <w:r w:rsidRPr="003D290B">
        <w:rPr>
          <w:rFonts w:ascii="Calibri" w:hAnsi="Calibri" w:cs="Calibri"/>
          <w:bCs/>
          <w:color w:val="000000"/>
          <w:sz w:val="22"/>
          <w:szCs w:val="22"/>
        </w:rPr>
        <w:t>yužitie verejných a výrobcom poskytovaných zoznamov, ktoré opisujú zraniteľnosti programových a technických prostriedkov.</w:t>
      </w:r>
      <w:r>
        <w:rPr>
          <w:rFonts w:ascii="Calibri" w:hAnsi="Calibri" w:cs="Calibri"/>
          <w:bCs/>
          <w:color w:val="000000"/>
          <w:sz w:val="22"/>
          <w:szCs w:val="22"/>
        </w:rPr>
        <w:t xml:space="preserve"> V prípade CVSS skóre nad 9.0 je Poskytovateľ povinný postupovať v zmysle odporúčaní výrobcu.</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ochrana proti škodlivému kódu</w:t>
      </w:r>
    </w:p>
    <w:p w:rsidR="00BF1F33" w:rsidRDefault="00BF1F33" w:rsidP="00BF1F33">
      <w:pPr>
        <w:numPr>
          <w:ilvl w:val="1"/>
          <w:numId w:val="29"/>
        </w:numPr>
        <w:ind w:hanging="356"/>
        <w:jc w:val="both"/>
        <w:rPr>
          <w:rFonts w:ascii="Calibri" w:hAnsi="Calibri" w:cs="Calibri"/>
          <w:bCs/>
          <w:color w:val="000000"/>
          <w:sz w:val="22"/>
          <w:szCs w:val="22"/>
        </w:rPr>
      </w:pPr>
      <w:r w:rsidRPr="00412A0E">
        <w:rPr>
          <w:rFonts w:ascii="Calibri" w:hAnsi="Calibri" w:cs="Calibri"/>
          <w:bCs/>
          <w:color w:val="000000"/>
          <w:sz w:val="22"/>
          <w:szCs w:val="22"/>
        </w:rPr>
        <w:t>Inštal</w:t>
      </w:r>
      <w:r>
        <w:rPr>
          <w:rFonts w:ascii="Calibri" w:hAnsi="Calibri" w:cs="Calibri"/>
          <w:bCs/>
          <w:color w:val="000000"/>
          <w:sz w:val="22"/>
          <w:szCs w:val="22"/>
        </w:rPr>
        <w:t>ovať</w:t>
      </w:r>
      <w:r w:rsidRPr="00412A0E">
        <w:rPr>
          <w:rFonts w:ascii="Calibri" w:hAnsi="Calibri" w:cs="Calibri"/>
          <w:bCs/>
          <w:color w:val="000000"/>
          <w:sz w:val="22"/>
          <w:szCs w:val="22"/>
        </w:rPr>
        <w:t xml:space="preserve"> a aktualiz</w:t>
      </w:r>
      <w:r>
        <w:rPr>
          <w:rFonts w:ascii="Calibri" w:hAnsi="Calibri" w:cs="Calibri"/>
          <w:bCs/>
          <w:color w:val="000000"/>
          <w:sz w:val="22"/>
          <w:szCs w:val="22"/>
        </w:rPr>
        <w:t>ovať</w:t>
      </w:r>
      <w:r w:rsidRPr="00412A0E">
        <w:rPr>
          <w:rFonts w:ascii="Calibri" w:hAnsi="Calibri" w:cs="Calibri"/>
          <w:bCs/>
          <w:color w:val="000000"/>
          <w:sz w:val="22"/>
          <w:szCs w:val="22"/>
        </w:rPr>
        <w:t xml:space="preserve"> antivírusov</w:t>
      </w:r>
      <w:r>
        <w:rPr>
          <w:rFonts w:ascii="Calibri" w:hAnsi="Calibri" w:cs="Calibri"/>
          <w:bCs/>
          <w:color w:val="000000"/>
          <w:sz w:val="22"/>
          <w:szCs w:val="22"/>
        </w:rPr>
        <w:t>ý</w:t>
      </w:r>
      <w:r w:rsidRPr="00412A0E">
        <w:rPr>
          <w:rFonts w:ascii="Calibri" w:hAnsi="Calibri" w:cs="Calibri"/>
          <w:bCs/>
          <w:color w:val="000000"/>
          <w:sz w:val="22"/>
          <w:szCs w:val="22"/>
        </w:rPr>
        <w:t xml:space="preserve"> softvér na všetkých zariadeniach</w:t>
      </w:r>
      <w:r>
        <w:rPr>
          <w:rFonts w:ascii="Calibri" w:hAnsi="Calibri" w:cs="Calibri"/>
          <w:bCs/>
          <w:color w:val="000000"/>
          <w:sz w:val="22"/>
          <w:szCs w:val="22"/>
        </w:rPr>
        <w:t>, ktoré to umožňujú</w:t>
      </w:r>
      <w:r w:rsidRPr="00412A0E">
        <w:rPr>
          <w:rFonts w:ascii="Calibri" w:hAnsi="Calibri" w:cs="Calibri"/>
          <w:bCs/>
          <w:color w:val="000000"/>
          <w:sz w:val="22"/>
          <w:szCs w:val="22"/>
        </w:rPr>
        <w:t>.</w:t>
      </w:r>
    </w:p>
    <w:p w:rsidR="00BF1F33" w:rsidRPr="0083148C" w:rsidRDefault="00BF1F33" w:rsidP="00BF1F33">
      <w:pPr>
        <w:numPr>
          <w:ilvl w:val="1"/>
          <w:numId w:val="29"/>
        </w:numPr>
        <w:ind w:hanging="356"/>
        <w:jc w:val="both"/>
        <w:rPr>
          <w:rFonts w:ascii="Calibri" w:hAnsi="Calibri" w:cs="Calibri"/>
          <w:bCs/>
          <w:color w:val="000000"/>
          <w:sz w:val="22"/>
          <w:szCs w:val="22"/>
        </w:rPr>
      </w:pPr>
      <w:r w:rsidRPr="0083148C">
        <w:rPr>
          <w:rFonts w:ascii="Calibri" w:hAnsi="Calibri" w:cs="Calibri"/>
          <w:bCs/>
          <w:color w:val="000000"/>
          <w:sz w:val="22"/>
          <w:szCs w:val="22"/>
        </w:rPr>
        <w:t>urč</w:t>
      </w:r>
      <w:r>
        <w:rPr>
          <w:rFonts w:ascii="Calibri" w:hAnsi="Calibri" w:cs="Calibri"/>
          <w:bCs/>
          <w:color w:val="000000"/>
          <w:sz w:val="22"/>
          <w:szCs w:val="22"/>
        </w:rPr>
        <w:t>iť</w:t>
      </w:r>
      <w:r w:rsidRPr="0083148C">
        <w:rPr>
          <w:rFonts w:ascii="Calibri" w:hAnsi="Calibri" w:cs="Calibri"/>
          <w:bCs/>
          <w:color w:val="000000"/>
          <w:sz w:val="22"/>
          <w:szCs w:val="22"/>
        </w:rPr>
        <w:t xml:space="preserve"> zodpovednosti používateľov</w:t>
      </w:r>
      <w:r>
        <w:rPr>
          <w:rFonts w:ascii="Calibri" w:hAnsi="Calibri" w:cs="Calibri"/>
          <w:bCs/>
          <w:color w:val="000000"/>
          <w:sz w:val="22"/>
          <w:szCs w:val="22"/>
        </w:rPr>
        <w:t xml:space="preserve"> technológie</w:t>
      </w:r>
      <w:r w:rsidRPr="0083148C">
        <w:rPr>
          <w:rFonts w:ascii="Calibri" w:hAnsi="Calibri" w:cs="Calibri"/>
          <w:bCs/>
          <w:color w:val="000000"/>
          <w:sz w:val="22"/>
          <w:szCs w:val="22"/>
        </w:rPr>
        <w:t xml:space="preserve"> za prevenciu pred škodlivým kódom,</w:t>
      </w:r>
    </w:p>
    <w:p w:rsidR="00BF1F33"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Je povolené vyberať</w:t>
      </w:r>
      <w:r w:rsidRPr="00B02270">
        <w:rPr>
          <w:rFonts w:ascii="Calibri" w:hAnsi="Calibri" w:cs="Calibri"/>
          <w:bCs/>
          <w:color w:val="000000"/>
          <w:sz w:val="22"/>
          <w:szCs w:val="22"/>
        </w:rPr>
        <w:t xml:space="preserve"> len overené a spoľahlivé antivírusové a </w:t>
      </w:r>
      <w:proofErr w:type="spellStart"/>
      <w:r w:rsidRPr="00B02270">
        <w:rPr>
          <w:rFonts w:ascii="Calibri" w:hAnsi="Calibri" w:cs="Calibri"/>
          <w:bCs/>
          <w:color w:val="000000"/>
          <w:sz w:val="22"/>
          <w:szCs w:val="22"/>
        </w:rPr>
        <w:t>antimalware</w:t>
      </w:r>
      <w:proofErr w:type="spellEnd"/>
      <w:r w:rsidRPr="00B02270">
        <w:rPr>
          <w:rFonts w:ascii="Calibri" w:hAnsi="Calibri" w:cs="Calibri"/>
          <w:bCs/>
          <w:color w:val="000000"/>
          <w:sz w:val="22"/>
          <w:szCs w:val="22"/>
        </w:rPr>
        <w:t xml:space="preserve"> programy od renomovaných výrobcov. </w:t>
      </w:r>
    </w:p>
    <w:p w:rsidR="00BF1F33" w:rsidRDefault="003C1861"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Poskytovateľ je povinný zabezpečiť</w:t>
      </w:r>
      <w:r w:rsidR="00BF1F33" w:rsidRPr="00B02270">
        <w:rPr>
          <w:rFonts w:ascii="Calibri" w:hAnsi="Calibri" w:cs="Calibri"/>
          <w:bCs/>
          <w:color w:val="000000"/>
          <w:sz w:val="22"/>
          <w:szCs w:val="22"/>
        </w:rPr>
        <w:t xml:space="preserve">, aby antivírusový a </w:t>
      </w:r>
      <w:proofErr w:type="spellStart"/>
      <w:r w:rsidR="00BF1F33" w:rsidRPr="00B02270">
        <w:rPr>
          <w:rFonts w:ascii="Calibri" w:hAnsi="Calibri" w:cs="Calibri"/>
          <w:bCs/>
          <w:color w:val="000000"/>
          <w:sz w:val="22"/>
          <w:szCs w:val="22"/>
        </w:rPr>
        <w:t>antimalware</w:t>
      </w:r>
      <w:proofErr w:type="spellEnd"/>
      <w:r w:rsidR="00BF1F33" w:rsidRPr="00B02270">
        <w:rPr>
          <w:rFonts w:ascii="Calibri" w:hAnsi="Calibri" w:cs="Calibri"/>
          <w:bCs/>
          <w:color w:val="000000"/>
          <w:sz w:val="22"/>
          <w:szCs w:val="22"/>
        </w:rPr>
        <w:t xml:space="preserve"> softvér bol vždy aktuálny. </w:t>
      </w:r>
    </w:p>
    <w:p w:rsidR="00BF1F33" w:rsidRDefault="00351F4E" w:rsidP="00BF1F33">
      <w:pPr>
        <w:numPr>
          <w:ilvl w:val="1"/>
          <w:numId w:val="29"/>
        </w:numPr>
        <w:ind w:hanging="356"/>
        <w:jc w:val="both"/>
        <w:rPr>
          <w:rFonts w:ascii="Calibri" w:hAnsi="Calibri" w:cs="Calibri"/>
          <w:bCs/>
          <w:color w:val="000000"/>
          <w:sz w:val="22"/>
          <w:szCs w:val="22"/>
        </w:rPr>
      </w:pPr>
      <w:del w:id="226" w:author="Autor">
        <w:r w:rsidRPr="007F6936" w:rsidDel="00AD4380">
          <w:rPr>
            <w:rFonts w:ascii="Calibri" w:hAnsi="Calibri" w:cs="Calibri"/>
            <w:bCs/>
            <w:color w:val="000000"/>
            <w:sz w:val="22"/>
            <w:szCs w:val="22"/>
          </w:rPr>
          <w:lastRenderedPageBreak/>
          <w:delText>Nastav</w:delText>
        </w:r>
        <w:r w:rsidDel="00AD4380">
          <w:rPr>
            <w:rFonts w:ascii="Calibri" w:hAnsi="Calibri" w:cs="Calibri"/>
            <w:bCs/>
            <w:color w:val="000000"/>
            <w:sz w:val="22"/>
            <w:szCs w:val="22"/>
          </w:rPr>
          <w:delText>iť</w:delText>
        </w:r>
        <w:r w:rsidRPr="007F6936" w:rsidDel="00AD4380">
          <w:rPr>
            <w:rFonts w:ascii="Calibri" w:hAnsi="Calibri" w:cs="Calibri"/>
            <w:bCs/>
            <w:color w:val="000000"/>
            <w:sz w:val="22"/>
            <w:szCs w:val="22"/>
          </w:rPr>
          <w:delText xml:space="preserve"> </w:delText>
        </w:r>
        <w:r w:rsidR="00BF1F33" w:rsidRPr="007F6936" w:rsidDel="00AD4380">
          <w:rPr>
            <w:rFonts w:ascii="Calibri" w:hAnsi="Calibri" w:cs="Calibri"/>
            <w:bCs/>
            <w:color w:val="000000"/>
            <w:sz w:val="22"/>
            <w:szCs w:val="22"/>
          </w:rPr>
          <w:delText xml:space="preserve">systém na </w:delText>
        </w:r>
        <w:r w:rsidR="003C1861" w:rsidDel="00AD4380">
          <w:rPr>
            <w:rFonts w:ascii="Calibri" w:hAnsi="Calibri" w:cs="Calibri"/>
            <w:bCs/>
            <w:color w:val="000000"/>
            <w:sz w:val="22"/>
            <w:szCs w:val="22"/>
          </w:rPr>
          <w:delText>monitoring</w:delText>
        </w:r>
      </w:del>
      <w:ins w:id="227" w:author="Autor">
        <w:r w:rsidR="00AD4380">
          <w:rPr>
            <w:rFonts w:ascii="Calibri" w:hAnsi="Calibri" w:cs="Calibri"/>
            <w:bCs/>
            <w:color w:val="000000"/>
            <w:sz w:val="22"/>
            <w:szCs w:val="22"/>
          </w:rPr>
          <w:t>Kontrolovať</w:t>
        </w:r>
      </w:ins>
      <w:r w:rsidR="003C1861">
        <w:rPr>
          <w:rFonts w:ascii="Calibri" w:hAnsi="Calibri" w:cs="Calibri"/>
          <w:bCs/>
          <w:color w:val="000000"/>
          <w:sz w:val="22"/>
          <w:szCs w:val="22"/>
        </w:rPr>
        <w:t xml:space="preserve"> funkčnos</w:t>
      </w:r>
      <w:ins w:id="228" w:author="Autor">
        <w:r w:rsidR="00AD4380">
          <w:rPr>
            <w:rFonts w:ascii="Calibri" w:hAnsi="Calibri" w:cs="Calibri"/>
            <w:bCs/>
            <w:color w:val="000000"/>
            <w:sz w:val="22"/>
            <w:szCs w:val="22"/>
          </w:rPr>
          <w:t>ť</w:t>
        </w:r>
      </w:ins>
      <w:del w:id="229" w:author="Autor">
        <w:r w:rsidR="003C1861" w:rsidDel="00AD4380">
          <w:rPr>
            <w:rFonts w:ascii="Calibri" w:hAnsi="Calibri" w:cs="Calibri"/>
            <w:bCs/>
            <w:color w:val="000000"/>
            <w:sz w:val="22"/>
            <w:szCs w:val="22"/>
          </w:rPr>
          <w:delText>ti</w:delText>
        </w:r>
      </w:del>
      <w:r w:rsidR="003C1861">
        <w:rPr>
          <w:rFonts w:ascii="Calibri" w:hAnsi="Calibri" w:cs="Calibri"/>
          <w:bCs/>
          <w:color w:val="000000"/>
          <w:sz w:val="22"/>
          <w:szCs w:val="22"/>
        </w:rPr>
        <w:t xml:space="preserve"> a prevádzk</w:t>
      </w:r>
      <w:ins w:id="230" w:author="Autor">
        <w:r w:rsidR="00AD4380">
          <w:rPr>
            <w:rFonts w:ascii="Calibri" w:hAnsi="Calibri" w:cs="Calibri"/>
            <w:bCs/>
            <w:color w:val="000000"/>
            <w:sz w:val="22"/>
            <w:szCs w:val="22"/>
          </w:rPr>
          <w:t>u</w:t>
        </w:r>
      </w:ins>
      <w:del w:id="231" w:author="Autor">
        <w:r w:rsidR="003C1861" w:rsidDel="00AD4380">
          <w:rPr>
            <w:rFonts w:ascii="Calibri" w:hAnsi="Calibri" w:cs="Calibri"/>
            <w:bCs/>
            <w:color w:val="000000"/>
            <w:sz w:val="22"/>
            <w:szCs w:val="22"/>
          </w:rPr>
          <w:delText>y</w:delText>
        </w:r>
      </w:del>
      <w:r w:rsidR="003C1861">
        <w:rPr>
          <w:rFonts w:ascii="Calibri" w:hAnsi="Calibri" w:cs="Calibri"/>
          <w:bCs/>
          <w:color w:val="000000"/>
          <w:sz w:val="22"/>
          <w:szCs w:val="22"/>
        </w:rPr>
        <w:t xml:space="preserve"> </w:t>
      </w:r>
      <w:r>
        <w:rPr>
          <w:rFonts w:ascii="Calibri" w:hAnsi="Calibri" w:cs="Calibri"/>
          <w:bCs/>
          <w:color w:val="000000"/>
          <w:sz w:val="22"/>
          <w:szCs w:val="22"/>
        </w:rPr>
        <w:t>predmetu rámcovej dohody</w:t>
      </w:r>
    </w:p>
    <w:p w:rsidR="00BF1F33" w:rsidRDefault="00BF1F33" w:rsidP="00BF1F33">
      <w:pPr>
        <w:ind w:left="708"/>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riadenia sieťovej a komunikačnej bezpečnosti</w:t>
      </w:r>
    </w:p>
    <w:p w:rsidR="00BF1F33"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 xml:space="preserve">Pripojenie do siete a informačného systému a využitie vzdialený prístup, musí byť zabezpečené napríklad bezpečným spôsobom s použitím dvojfaktorovej autentizácie alebo použitím kryptografických prostriedkov a musí byť </w:t>
      </w:r>
      <w:r>
        <w:rPr>
          <w:rFonts w:ascii="Calibri" w:hAnsi="Calibri" w:cs="Calibri"/>
          <w:bCs/>
          <w:color w:val="000000"/>
          <w:sz w:val="22"/>
          <w:szCs w:val="22"/>
        </w:rPr>
        <w:t xml:space="preserve">schválené </w:t>
      </w:r>
      <w:r w:rsidR="00351F4E">
        <w:rPr>
          <w:rFonts w:ascii="Calibri" w:hAnsi="Calibri" w:cs="Calibri"/>
          <w:bCs/>
          <w:color w:val="000000"/>
          <w:sz w:val="22"/>
          <w:szCs w:val="22"/>
        </w:rPr>
        <w:t>NDS</w:t>
      </w:r>
      <w:r w:rsidRPr="00F321AA">
        <w:rPr>
          <w:rFonts w:ascii="Calibri" w:hAnsi="Calibri" w:cs="Calibri"/>
          <w:bCs/>
          <w:color w:val="000000"/>
          <w:sz w:val="22"/>
          <w:szCs w:val="22"/>
        </w:rPr>
        <w:t>.</w:t>
      </w:r>
    </w:p>
    <w:p w:rsidR="00BF1F33" w:rsidRPr="00F321AA" w:rsidRDefault="00BF1F33" w:rsidP="00BF1F33">
      <w:pPr>
        <w:numPr>
          <w:ilvl w:val="0"/>
          <w:numId w:val="11"/>
        </w:numPr>
        <w:jc w:val="both"/>
        <w:rPr>
          <w:rFonts w:ascii="Calibri" w:hAnsi="Calibri" w:cs="Calibri"/>
          <w:bCs/>
          <w:color w:val="000000"/>
          <w:sz w:val="22"/>
          <w:szCs w:val="22"/>
        </w:rPr>
      </w:pPr>
      <w:r w:rsidRPr="00025B9C">
        <w:rPr>
          <w:rFonts w:ascii="Calibri" w:hAnsi="Calibri" w:cs="Calibri"/>
          <w:bCs/>
          <w:color w:val="000000"/>
          <w:sz w:val="22"/>
          <w:szCs w:val="22"/>
        </w:rPr>
        <w:t>Zamestnanci Poskytovateľa sú povinní pred prihlásením k aktívu</w:t>
      </w:r>
      <w:r>
        <w:rPr>
          <w:rFonts w:ascii="Calibri" w:hAnsi="Calibri" w:cs="Calibri"/>
          <w:bCs/>
          <w:color w:val="000000"/>
          <w:sz w:val="22"/>
          <w:szCs w:val="22"/>
        </w:rPr>
        <w:t xml:space="preserve"> NDS</w:t>
      </w:r>
      <w:r w:rsidRPr="00025B9C">
        <w:rPr>
          <w:rFonts w:ascii="Calibri" w:hAnsi="Calibri" w:cs="Calibri"/>
          <w:bCs/>
          <w:color w:val="000000"/>
          <w:sz w:val="22"/>
          <w:szCs w:val="22"/>
        </w:rPr>
        <w:t xml:space="preserve"> o tejto skutočnosti informovať kontaktnú osoby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25B9C">
        <w:rPr>
          <w:rFonts w:ascii="Calibri" w:hAnsi="Calibri" w:cs="Calibri"/>
          <w:bCs/>
          <w:color w:val="000000"/>
          <w:sz w:val="22"/>
          <w:szCs w:val="22"/>
        </w:rPr>
        <w:t>buď prostredníctvom mailu alebo telefonicky</w:t>
      </w:r>
      <w:r>
        <w:rPr>
          <w:rFonts w:ascii="Calibri" w:hAnsi="Calibri" w:cs="Calibri"/>
          <w:bCs/>
          <w:color w:val="000000"/>
          <w:sz w:val="22"/>
          <w:szCs w:val="22"/>
        </w:rPr>
        <w:t xml:space="preserve">. </w:t>
      </w:r>
      <w:r w:rsidRPr="008F2BFF">
        <w:rPr>
          <w:rFonts w:ascii="Calibri" w:hAnsi="Calibri" w:cs="Calibri"/>
          <w:bCs/>
          <w:color w:val="000000"/>
          <w:sz w:val="22"/>
          <w:szCs w:val="22"/>
        </w:rPr>
        <w:t>Na základe tohto oznámenia im bude povolené pripojenie</w:t>
      </w:r>
      <w:r>
        <w:rPr>
          <w:rFonts w:ascii="Calibri" w:hAnsi="Calibri" w:cs="Calibri"/>
          <w:bCs/>
          <w:color w:val="000000"/>
          <w:sz w:val="22"/>
          <w:szCs w:val="22"/>
        </w:rPr>
        <w:t>.</w:t>
      </w:r>
      <w:r w:rsidRPr="008F2BFF">
        <w:t xml:space="preserve"> </w:t>
      </w:r>
      <w:r w:rsidRPr="008F2BFF">
        <w:rPr>
          <w:rFonts w:ascii="Calibri" w:hAnsi="Calibri" w:cs="Calibri"/>
          <w:bCs/>
          <w:color w:val="000000"/>
          <w:sz w:val="22"/>
          <w:szCs w:val="22"/>
        </w:rPr>
        <w:t>Po skončení údržby alebo inej činnosti zamestnancom Poskytovateľa sa im zruší možnosť pripojenia</w:t>
      </w:r>
      <w:r>
        <w:rPr>
          <w:rFonts w:ascii="Calibri" w:hAnsi="Calibri" w:cs="Calibri"/>
          <w:bCs/>
          <w:color w:val="000000"/>
          <w:sz w:val="22"/>
          <w:szCs w:val="22"/>
        </w:rPr>
        <w:t>, prípadne so ohľadom na okolnosti stanovisko môže byť vydané súbežne so schválením  plánovaného servisného zásahu.</w:t>
      </w:r>
    </w:p>
    <w:p w:rsidR="00BF1F33" w:rsidRPr="00F321AA"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Neumožnenie komunikácie a prevádzky aplikácií cez neautorizované porty.</w:t>
      </w:r>
    </w:p>
    <w:p w:rsidR="00BF1F33" w:rsidRPr="00743D71"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Pridelenie jednoznačného identifikátora na autentizáciu na vstup do siete a informačného systému každému používateľovi siete a informačného systému.</w:t>
      </w:r>
    </w:p>
    <w:p w:rsidR="00BF1F33" w:rsidRPr="00671D08"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Poskytovateľ</w:t>
      </w:r>
      <w:r w:rsidRPr="00DD3316">
        <w:rPr>
          <w:rFonts w:ascii="Calibri" w:hAnsi="Calibri" w:cs="Calibri"/>
          <w:bCs/>
          <w:color w:val="000000"/>
          <w:sz w:val="22"/>
          <w:szCs w:val="22"/>
        </w:rPr>
        <w:t xml:space="preserve"> musí zabezpečiť, že všetky zariadenia, ktoré používa na vzdialené prihlasovanie sa do siete</w:t>
      </w:r>
      <w:r>
        <w:rPr>
          <w:rFonts w:ascii="Calibri" w:hAnsi="Calibri" w:cs="Calibri"/>
          <w:bCs/>
          <w:color w:val="000000"/>
          <w:sz w:val="22"/>
          <w:szCs w:val="22"/>
        </w:rPr>
        <w:t xml:space="preserve"> NDS</w:t>
      </w:r>
      <w:r w:rsidRPr="00DD3316">
        <w:rPr>
          <w:rFonts w:ascii="Calibri" w:hAnsi="Calibri" w:cs="Calibri"/>
          <w:bCs/>
          <w:color w:val="000000"/>
          <w:sz w:val="22"/>
          <w:szCs w:val="22"/>
        </w:rPr>
        <w:t xml:space="preserve">, sú pravidelne aktualizované a udržiavané v bezpečnom stave. To zahŕňa pravidelné nainštalovanie bezpečnostných aktualizácií, opráv a záplat od výrobcov zariadení a dodávateľov softvéru. Okrem toho musí dodávateľ implementovať a dodržiavať bezpečnostné postupy a štandardy, aby sa </w:t>
      </w:r>
      <w:r w:rsidRPr="00671D08">
        <w:rPr>
          <w:rFonts w:ascii="Calibri" w:hAnsi="Calibri" w:cs="Calibri"/>
          <w:bCs/>
          <w:color w:val="000000"/>
          <w:sz w:val="22"/>
          <w:szCs w:val="22"/>
        </w:rPr>
        <w:t>minimalizovalo riziko zneužitia alebo kompromitácie týchto zariadení a zabezpečilo sa, že ich použitie neohrozí bezpečnosť našej siete.</w:t>
      </w:r>
    </w:p>
    <w:p w:rsidR="00BF1F33" w:rsidRPr="00671D08"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 xml:space="preserve">Zákaz používania neoverených pripojení: Servisná organizácia musí mať povolenie používať iba overené a dôveryhodné pripojenia na internet. Používanie hot spot pripojení by malo byť povolené iba v prípadoch, keď nie je k dispozícii iná možnosť pripojenia a iba po predchádzajúcom schválení </w:t>
      </w:r>
      <w:r>
        <w:rPr>
          <w:rFonts w:ascii="Calibri" w:hAnsi="Calibri" w:cs="Calibri"/>
          <w:bCs/>
          <w:color w:val="000000"/>
          <w:sz w:val="22"/>
          <w:szCs w:val="22"/>
        </w:rPr>
        <w:t>NDS</w:t>
      </w:r>
      <w:r w:rsidRPr="00671D08">
        <w:rPr>
          <w:rFonts w:ascii="Calibri" w:hAnsi="Calibri" w:cs="Calibri"/>
          <w:bCs/>
          <w:color w:val="000000"/>
          <w:sz w:val="22"/>
          <w:szCs w:val="22"/>
        </w:rPr>
        <w:t xml:space="preserve"> a zástupcov Odboru riadenia bezpečnosti </w:t>
      </w:r>
      <w:r>
        <w:rPr>
          <w:rFonts w:ascii="Calibri" w:hAnsi="Calibri" w:cs="Calibri"/>
          <w:bCs/>
          <w:color w:val="000000"/>
          <w:sz w:val="22"/>
          <w:szCs w:val="22"/>
        </w:rPr>
        <w:t>NDS</w:t>
      </w:r>
      <w:r w:rsidRPr="00671D08">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Zákaz používania externých médií.  Servisn</w:t>
      </w:r>
      <w:r w:rsidR="00351F4E">
        <w:rPr>
          <w:rFonts w:ascii="Calibri" w:hAnsi="Calibri" w:cs="Calibri"/>
          <w:bCs/>
          <w:color w:val="000000"/>
          <w:sz w:val="22"/>
          <w:szCs w:val="22"/>
        </w:rPr>
        <w:t>ý technici Poskytovateľa</w:t>
      </w:r>
      <w:r w:rsidRPr="00671D08">
        <w:rPr>
          <w:rFonts w:ascii="Calibri" w:hAnsi="Calibri" w:cs="Calibri"/>
          <w:bCs/>
          <w:color w:val="000000"/>
          <w:sz w:val="22"/>
          <w:szCs w:val="22"/>
        </w:rPr>
        <w:t xml:space="preserve"> nemajú povolené používať USB alebo externé pevné disky na prenášanie údajov, pokiaľ to nie je výslovne schválené a správne dokumentované v procese servisných činností.</w:t>
      </w:r>
    </w:p>
    <w:p w:rsidR="00FB5096"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bezpečnostnú dokumentáciu nastavenia a konfigurácie sieťovej komunikácie dotknutého informačného systému v rámci predmetu rámcovej dohody.</w:t>
      </w:r>
    </w:p>
    <w:p w:rsidR="00FB5096" w:rsidRPr="00671D08"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aktualizovanú  bezpečnostnú dokumentáciu nastavenia a konfigurácie sieťovej komunikácie dotknutého informačného systému v rámci predmetu tejto rámcovej dohody pri akejkoľvek významnej zmene  informačných systémov technologického vybavenia podľa čl. 1 bodu 1.1 rámcovej dohody, ktorá ma vplyv na kybernetickú bezpečnosť týchto informačných systémov technologického vybavenia systému.</w:t>
      </w:r>
    </w:p>
    <w:p w:rsidR="00BF1F33" w:rsidRPr="00743D71" w:rsidRDefault="00BF1F33" w:rsidP="00BF1F33">
      <w:pPr>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 zaznamenávanie udalosti a monitorovania</w:t>
      </w:r>
    </w:p>
    <w:p w:rsidR="00BF1F33" w:rsidRPr="00B01730" w:rsidRDefault="00BF1F33" w:rsidP="00B01730">
      <w:pPr>
        <w:jc w:val="both"/>
        <w:rPr>
          <w:rFonts w:ascii="Calibri" w:hAnsi="Calibri" w:cs="Calibri"/>
          <w:bCs/>
          <w:color w:val="000000"/>
          <w:sz w:val="22"/>
          <w:szCs w:val="22"/>
        </w:rPr>
      </w:pPr>
    </w:p>
    <w:p w:rsidR="00BF1F33" w:rsidRPr="00683192" w:rsidRDefault="00003992" w:rsidP="00BF1F33">
      <w:pPr>
        <w:numPr>
          <w:ilvl w:val="0"/>
          <w:numId w:val="32"/>
        </w:numPr>
        <w:ind w:left="1418" w:hanging="425"/>
        <w:jc w:val="both"/>
        <w:rPr>
          <w:rFonts w:ascii="Calibri" w:hAnsi="Calibri" w:cs="Calibri"/>
          <w:bCs/>
          <w:color w:val="000000"/>
          <w:sz w:val="22"/>
          <w:szCs w:val="22"/>
        </w:rPr>
      </w:pPr>
      <w:r>
        <w:rPr>
          <w:rFonts w:ascii="Calibri" w:hAnsi="Calibri" w:cs="Calibri"/>
          <w:bCs/>
          <w:color w:val="000000"/>
          <w:sz w:val="22"/>
          <w:szCs w:val="22"/>
        </w:rPr>
        <w:t xml:space="preserve">Poskytovateľ je povinný </w:t>
      </w:r>
      <w:r w:rsidR="00BF1F33" w:rsidRPr="00683192">
        <w:rPr>
          <w:rFonts w:ascii="Calibri" w:hAnsi="Calibri" w:cs="Calibri"/>
          <w:bCs/>
          <w:color w:val="000000"/>
          <w:sz w:val="22"/>
          <w:szCs w:val="22"/>
        </w:rPr>
        <w:t>vytvárať prevádzkové záznamy a zaznamenávať najmenej</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aktivity v podobe vytvorenia, čítania, aktualizácie alebo odstránenia chránených a prísne chránených informácií</w:t>
      </w:r>
      <w:r>
        <w:rPr>
          <w:rFonts w:ascii="Calibri" w:hAnsi="Calibri" w:cs="Calibri"/>
          <w:bCs/>
          <w:color w:val="000000"/>
          <w:sz w:val="22"/>
          <w:szCs w:val="22"/>
        </w:rPr>
        <w:t xml:space="preserve"> ( ak sú takéto informácie spracúvanou technológiou v zmysle predmetu zákazky) </w:t>
      </w:r>
      <w:r w:rsidRPr="00683192">
        <w:rPr>
          <w:rFonts w:ascii="Calibri" w:hAnsi="Calibri" w:cs="Calibri"/>
          <w:bCs/>
          <w:color w:val="000000"/>
          <w:sz w:val="22"/>
          <w:szCs w:val="22"/>
        </w:rPr>
        <w:t xml:space="preserve"> a údajov alebo ďalších informačných aktív s nimi spojených,</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 xml:space="preserve">iniciáciu pripojenia do siete alebo informačného systému a akceptáciu alebo odmietnutie pripojenia do siete alebo informačného systému zaznamenaním aspoň dátumu a času aktivity, identifikácie technického prostriedku, v rámci </w:t>
      </w:r>
      <w:r w:rsidRPr="00683192">
        <w:rPr>
          <w:rFonts w:ascii="Calibri" w:hAnsi="Calibri" w:cs="Calibri"/>
          <w:bCs/>
          <w:color w:val="000000"/>
          <w:sz w:val="22"/>
          <w:szCs w:val="22"/>
        </w:rPr>
        <w:lastRenderedPageBreak/>
        <w:t>ktorého je činnosť zaznamenaná, identifikáciu osoby a zdroja vo forme IP adresy,</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pridelenie, úpravu alebo zrušenie prístupových práv používateľa vrátane pridania nového používateľa alebo skupiny používateľov, zmenu úrovne oprávnenia používateľa, zmenu pravidiel firewallu alebo zmenu hesla,</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automatické varovné alebo chybové hlásenia systémov,</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detegované podozrivé alebo škodlivé aktivity</w:t>
      </w:r>
      <w:r w:rsidR="00003992">
        <w:rPr>
          <w:rFonts w:ascii="Calibri" w:hAnsi="Calibri" w:cs="Calibri"/>
          <w:bCs/>
          <w:color w:val="000000"/>
          <w:sz w:val="22"/>
          <w:szCs w:val="22"/>
        </w:rPr>
        <w:t>.</w:t>
      </w:r>
    </w:p>
    <w:p w:rsidR="00BF1F33" w:rsidRPr="00683192" w:rsidRDefault="00BF1F33" w:rsidP="00BF1F33">
      <w:pPr>
        <w:numPr>
          <w:ilvl w:val="0"/>
          <w:numId w:val="32"/>
        </w:numPr>
        <w:jc w:val="both"/>
        <w:rPr>
          <w:rFonts w:ascii="Calibri" w:hAnsi="Calibri" w:cs="Calibri"/>
          <w:bCs/>
          <w:color w:val="000000"/>
          <w:sz w:val="22"/>
          <w:szCs w:val="22"/>
        </w:rPr>
      </w:pPr>
      <w:r w:rsidRPr="00683192">
        <w:rPr>
          <w:rFonts w:ascii="Calibri" w:hAnsi="Calibri" w:cs="Calibri"/>
          <w:bCs/>
          <w:color w:val="000000"/>
          <w:sz w:val="22"/>
          <w:szCs w:val="22"/>
        </w:rPr>
        <w:t>Prevádzkové záznamy sú zabezpečené najmenej tak, že</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sú čitateľné výlučne osobám povereným ich analýzou,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zamedzujú možnosti prepísania alebo vymazania záznamu,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záznamy prenášané alebo presmerované od pôvodného zdrojového zariadenia do bezpečnostného monitorovacieho systému sú presmerované prostredníctvom zabezpečených kanálov alebo prostredníctvom dedikovanej správcovskej siete,</w:t>
      </w:r>
    </w:p>
    <w:p w:rsidR="00BF1F33" w:rsidRDefault="00BF1F33" w:rsidP="00BF1F33">
      <w:pPr>
        <w:numPr>
          <w:ilvl w:val="1"/>
          <w:numId w:val="32"/>
        </w:numPr>
        <w:jc w:val="both"/>
        <w:rPr>
          <w:ins w:id="232" w:author="Autor"/>
          <w:rFonts w:ascii="Calibri" w:hAnsi="Calibri" w:cs="Calibri"/>
          <w:bCs/>
          <w:color w:val="000000"/>
          <w:sz w:val="22"/>
          <w:szCs w:val="22"/>
        </w:rPr>
      </w:pPr>
      <w:r w:rsidRPr="00683192">
        <w:rPr>
          <w:rFonts w:ascii="Calibri" w:hAnsi="Calibri" w:cs="Calibri"/>
          <w:bCs/>
          <w:color w:val="000000"/>
          <w:sz w:val="22"/>
          <w:szCs w:val="22"/>
        </w:rPr>
        <w:t>sú uchovávané po dobu zodpovedajúcu kategórii informačného systému.</w:t>
      </w:r>
    </w:p>
    <w:p w:rsidR="0028697B" w:rsidRDefault="0028697B">
      <w:pPr>
        <w:ind w:left="1080"/>
        <w:jc w:val="both"/>
        <w:rPr>
          <w:rFonts w:ascii="Calibri" w:hAnsi="Calibri" w:cs="Calibri"/>
          <w:bCs/>
          <w:color w:val="000000"/>
          <w:sz w:val="22"/>
          <w:szCs w:val="22"/>
        </w:rPr>
        <w:pPrChange w:id="233" w:author="Autor">
          <w:pPr>
            <w:numPr>
              <w:ilvl w:val="1"/>
              <w:numId w:val="32"/>
            </w:numPr>
            <w:ind w:left="1440" w:hanging="360"/>
            <w:jc w:val="both"/>
          </w:pPr>
        </w:pPrChange>
      </w:pPr>
    </w:p>
    <w:p w:rsidR="00BF1F33" w:rsidRPr="00683192" w:rsidRDefault="00BF1F33" w:rsidP="00BF1F33">
      <w:pPr>
        <w:ind w:left="720"/>
        <w:jc w:val="both"/>
        <w:rPr>
          <w:rFonts w:ascii="Calibri" w:hAnsi="Calibri" w:cs="Calibri"/>
          <w:bCs/>
          <w:color w:val="000000"/>
          <w:sz w:val="22"/>
          <w:szCs w:val="22"/>
        </w:rPr>
      </w:pPr>
    </w:p>
    <w:p w:rsidR="0028697B" w:rsidRDefault="00BF1F33" w:rsidP="0028697B">
      <w:pPr>
        <w:numPr>
          <w:ilvl w:val="0"/>
          <w:numId w:val="29"/>
        </w:numPr>
        <w:jc w:val="both"/>
        <w:rPr>
          <w:ins w:id="234" w:author="Autor"/>
          <w:rFonts w:ascii="Calibri" w:hAnsi="Calibri" w:cs="Calibri"/>
          <w:b/>
          <w:bCs/>
          <w:color w:val="000000"/>
          <w:sz w:val="22"/>
          <w:szCs w:val="22"/>
        </w:rPr>
      </w:pPr>
      <w:r w:rsidRPr="00AD4380">
        <w:rPr>
          <w:rFonts w:ascii="Calibri" w:hAnsi="Calibri" w:cs="Calibri"/>
          <w:b/>
          <w:bCs/>
          <w:color w:val="000000"/>
          <w:sz w:val="22"/>
          <w:szCs w:val="22"/>
        </w:rPr>
        <w:t>Bezpečnostné opatrenia – riešenie kybernetických bezpečnostných incidentov ( prevenčné opatrenia v čase plnenia predmetu zákazky) (ďalej len „KBI“).</w:t>
      </w:r>
      <w:r w:rsidRPr="0028697B">
        <w:rPr>
          <w:rFonts w:ascii="Calibri" w:hAnsi="Calibri" w:cs="Calibri"/>
          <w:b/>
          <w:bCs/>
          <w:color w:val="000000"/>
          <w:sz w:val="22"/>
          <w:szCs w:val="22"/>
          <w:rPrChange w:id="235" w:author="Autor">
            <w:rPr>
              <w:rFonts w:ascii="Calibri" w:hAnsi="Calibri" w:cs="Calibri"/>
              <w:bCs/>
              <w:color w:val="000000"/>
              <w:sz w:val="22"/>
              <w:szCs w:val="22"/>
            </w:rPr>
          </w:rPrChange>
        </w:rPr>
        <w:t xml:space="preserve"> </w:t>
      </w:r>
    </w:p>
    <w:p w:rsidR="00BF1F33" w:rsidRPr="0028697B" w:rsidRDefault="00BF1F33" w:rsidP="0028697B">
      <w:pPr>
        <w:numPr>
          <w:ilvl w:val="0"/>
          <w:numId w:val="11"/>
        </w:numPr>
        <w:jc w:val="both"/>
        <w:rPr>
          <w:rFonts w:ascii="Calibri" w:hAnsi="Calibri" w:cs="Calibri"/>
          <w:bCs/>
          <w:color w:val="000000"/>
          <w:sz w:val="22"/>
          <w:szCs w:val="22"/>
        </w:rPr>
      </w:pPr>
      <w:r w:rsidRPr="0028697B">
        <w:rPr>
          <w:rFonts w:ascii="Calibri" w:hAnsi="Calibri" w:cs="Calibri"/>
          <w:bCs/>
          <w:color w:val="000000"/>
          <w:sz w:val="22"/>
          <w:szCs w:val="22"/>
        </w:rPr>
        <w:t>Oboznámenie sa s postupmi NDS pri riešení KBI.</w:t>
      </w:r>
    </w:p>
    <w:p w:rsidR="00BF1F33"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w:t>
      </w:r>
      <w:r w:rsidRPr="00051C03">
        <w:rPr>
          <w:rFonts w:ascii="Calibri" w:hAnsi="Calibri" w:cs="Calibri"/>
          <w:bCs/>
          <w:color w:val="000000"/>
          <w:sz w:val="22"/>
          <w:szCs w:val="22"/>
        </w:rPr>
        <w:t>redchádzať vzniku incidentov</w:t>
      </w:r>
      <w:r w:rsidR="00FE7DE1">
        <w:rPr>
          <w:rFonts w:ascii="Calibri" w:hAnsi="Calibri" w:cs="Calibri"/>
          <w:bCs/>
          <w:color w:val="000000"/>
          <w:sz w:val="22"/>
          <w:szCs w:val="22"/>
        </w:rPr>
        <w:t xml:space="preserve"> dodržiavaním opatrení definovaných v tejto prílohe,</w:t>
      </w:r>
    </w:p>
    <w:p w:rsidR="00BF1F33" w:rsidRPr="00A13BBE"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I</w:t>
      </w:r>
      <w:r w:rsidRPr="006B0D9E">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o každom podozrení na kybernetický bezpečnostný incident a o kybernetickom bezpečnostnom incidente ak bude mať o ňom vedomosť a o všetkých skutočnostiach majúcich vplyv na zabezpečenie kybernetickej bezpečnosti</w:t>
      </w:r>
      <w:r>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9676F0">
        <w:rPr>
          <w:rFonts w:ascii="Calibri" w:hAnsi="Calibri" w:cs="Calibri"/>
          <w:bCs/>
          <w:color w:val="000000"/>
          <w:sz w:val="22"/>
          <w:szCs w:val="22"/>
        </w:rPr>
        <w:t>V prípade výskytu podozrivých udalostí v čase plnenia mimoriadneho servisn</w:t>
      </w:r>
      <w:r>
        <w:rPr>
          <w:rFonts w:ascii="Calibri" w:hAnsi="Calibri" w:cs="Calibri"/>
          <w:bCs/>
          <w:color w:val="000000"/>
          <w:sz w:val="22"/>
          <w:szCs w:val="22"/>
        </w:rPr>
        <w:t>ých činností</w:t>
      </w:r>
      <w:r w:rsidRPr="009676F0">
        <w:rPr>
          <w:rFonts w:ascii="Calibri" w:hAnsi="Calibri" w:cs="Calibri"/>
          <w:bCs/>
          <w:color w:val="000000"/>
          <w:sz w:val="22"/>
          <w:szCs w:val="22"/>
        </w:rPr>
        <w:t xml:space="preserve">, </w:t>
      </w:r>
      <w:r>
        <w:rPr>
          <w:rFonts w:ascii="Calibri" w:hAnsi="Calibri" w:cs="Calibri"/>
          <w:bCs/>
          <w:color w:val="000000"/>
          <w:sz w:val="22"/>
          <w:szCs w:val="22"/>
        </w:rPr>
        <w:t>požaduje NDS</w:t>
      </w:r>
      <w:r w:rsidRPr="00FB01D6">
        <w:rPr>
          <w:rFonts w:ascii="Calibri" w:hAnsi="Calibri" w:cs="Calibri"/>
          <w:bCs/>
          <w:color w:val="000000"/>
          <w:sz w:val="22"/>
          <w:szCs w:val="22"/>
        </w:rPr>
        <w:t xml:space="preserve"> </w:t>
      </w:r>
      <w:r w:rsidRPr="009676F0">
        <w:rPr>
          <w:rFonts w:ascii="Calibri" w:hAnsi="Calibri" w:cs="Calibri"/>
          <w:bCs/>
          <w:color w:val="000000"/>
          <w:sz w:val="22"/>
          <w:szCs w:val="22"/>
        </w:rPr>
        <w:t xml:space="preserve">analyzovanie udalostí v sieťach a informačných systémoch, ktoré sú využívané na poskytovanie služieb </w:t>
      </w:r>
      <w:r>
        <w:rPr>
          <w:rFonts w:ascii="Calibri" w:hAnsi="Calibri" w:cs="Calibri"/>
          <w:bCs/>
          <w:color w:val="000000"/>
          <w:sz w:val="22"/>
          <w:szCs w:val="22"/>
        </w:rPr>
        <w:t>NDS</w:t>
      </w:r>
      <w:r w:rsidRPr="009676F0">
        <w:rPr>
          <w:rFonts w:ascii="Calibri" w:hAnsi="Calibri" w:cs="Calibri"/>
          <w:bCs/>
          <w:color w:val="000000"/>
          <w:sz w:val="22"/>
          <w:szCs w:val="22"/>
        </w:rPr>
        <w:t>.</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Poskytovateľ je povinný v čase prípadného incidentu v čase poskytovania predmetu </w:t>
      </w:r>
      <w:r w:rsidR="00FE7DE1">
        <w:rPr>
          <w:rFonts w:ascii="Calibri" w:hAnsi="Calibri" w:cs="Calibri"/>
          <w:bCs/>
          <w:color w:val="000000"/>
          <w:sz w:val="22"/>
          <w:szCs w:val="22"/>
        </w:rPr>
        <w:t>rámcovej zmluvy</w:t>
      </w:r>
      <w:r w:rsidRPr="00051C03">
        <w:rPr>
          <w:rFonts w:ascii="Calibri" w:hAnsi="Calibri" w:cs="Calibri"/>
          <w:bCs/>
          <w:color w:val="000000"/>
          <w:sz w:val="22"/>
          <w:szCs w:val="22"/>
        </w:rPr>
        <w:t xml:space="preserve"> </w:t>
      </w:r>
      <w:r w:rsidR="00FE7DE1">
        <w:rPr>
          <w:rFonts w:ascii="Calibri" w:hAnsi="Calibri" w:cs="Calibri"/>
          <w:bCs/>
          <w:color w:val="000000"/>
          <w:sz w:val="22"/>
          <w:szCs w:val="22"/>
        </w:rPr>
        <w:t xml:space="preserve">poskytnúť súčinnosť pri </w:t>
      </w:r>
      <w:r w:rsidRPr="00051C03">
        <w:rPr>
          <w:rFonts w:ascii="Calibri" w:hAnsi="Calibri" w:cs="Calibri"/>
          <w:bCs/>
          <w:color w:val="000000"/>
          <w:sz w:val="22"/>
          <w:szCs w:val="22"/>
        </w:rPr>
        <w:t>zabezpeč</w:t>
      </w:r>
      <w:r w:rsidR="00FE7DE1">
        <w:rPr>
          <w:rFonts w:ascii="Calibri" w:hAnsi="Calibri" w:cs="Calibri"/>
          <w:bCs/>
          <w:color w:val="000000"/>
          <w:sz w:val="22"/>
          <w:szCs w:val="22"/>
        </w:rPr>
        <w:t>ovaní</w:t>
      </w:r>
      <w:r w:rsidRPr="00051C03">
        <w:rPr>
          <w:rFonts w:ascii="Calibri" w:hAnsi="Calibri" w:cs="Calibri"/>
          <w:bCs/>
          <w:color w:val="000000"/>
          <w:sz w:val="22"/>
          <w:szCs w:val="22"/>
        </w:rPr>
        <w:t xml:space="preserve"> dôkaz</w:t>
      </w:r>
      <w:r w:rsidR="00FE7DE1">
        <w:rPr>
          <w:rFonts w:ascii="Calibri" w:hAnsi="Calibri" w:cs="Calibri"/>
          <w:bCs/>
          <w:color w:val="000000"/>
          <w:sz w:val="22"/>
          <w:szCs w:val="22"/>
        </w:rPr>
        <w:t>ov</w:t>
      </w:r>
      <w:r w:rsidRPr="00051C03">
        <w:rPr>
          <w:rFonts w:ascii="Calibri" w:hAnsi="Calibri" w:cs="Calibri"/>
          <w:bCs/>
          <w:color w:val="000000"/>
          <w:sz w:val="22"/>
          <w:szCs w:val="22"/>
        </w:rPr>
        <w:t xml:space="preserve">, ktoré budú slúžiť na objasnenie vzniku a riešenia kybernetického bezpečnostného incidentu. Poskytovateľ je povinný oznámiť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51C03">
        <w:rPr>
          <w:rFonts w:ascii="Calibri" w:hAnsi="Calibri" w:cs="Calibri"/>
          <w:bCs/>
          <w:color w:val="000000"/>
          <w:sz w:val="22"/>
          <w:szCs w:val="22"/>
        </w:rPr>
        <w:t>skutočnosti, že v súvislosti s incidentom mohlo dôjsť k spáchaniu trestného činu.</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Pri riešení incidentu je Poskytovateľ povinný spolupracovať s </w:t>
      </w:r>
      <w:r>
        <w:rPr>
          <w:rFonts w:ascii="Calibri" w:hAnsi="Calibri" w:cs="Calibri"/>
          <w:bCs/>
          <w:color w:val="000000"/>
          <w:sz w:val="22"/>
          <w:szCs w:val="22"/>
        </w:rPr>
        <w:t>NDS</w:t>
      </w:r>
      <w:r w:rsidRPr="00051C03">
        <w:rPr>
          <w:rFonts w:ascii="Calibri" w:hAnsi="Calibri" w:cs="Calibri"/>
          <w:bCs/>
          <w:color w:val="000000"/>
          <w:sz w:val="22"/>
          <w:szCs w:val="22"/>
        </w:rPr>
        <w:t>, Národným bezpečnostným úradom a na tento účel im poskytnúť potrebnú súčinnosť a všetky získané informácie, ktoré by mohli byť dôležité pre riešenie incidentu.</w:t>
      </w:r>
    </w:p>
    <w:p w:rsidR="00BF1F33" w:rsidRPr="009676F0" w:rsidRDefault="00BF1F33" w:rsidP="00BF1F33">
      <w:pPr>
        <w:ind w:left="1440"/>
        <w:jc w:val="both"/>
        <w:rPr>
          <w:rFonts w:ascii="Calibri" w:hAnsi="Calibri" w:cs="Calibri"/>
          <w:bCs/>
          <w:color w:val="000000"/>
          <w:sz w:val="22"/>
          <w:szCs w:val="22"/>
        </w:rPr>
      </w:pPr>
    </w:p>
    <w:p w:rsidR="00BF1F33" w:rsidRPr="00442D64" w:rsidRDefault="00BF1F33" w:rsidP="00BF1F33">
      <w:pPr>
        <w:numPr>
          <w:ilvl w:val="0"/>
          <w:numId w:val="29"/>
        </w:numPr>
        <w:jc w:val="both"/>
        <w:rPr>
          <w:rFonts w:ascii="Calibri" w:hAnsi="Calibri" w:cs="Calibri"/>
          <w:b/>
          <w:sz w:val="22"/>
          <w:szCs w:val="22"/>
        </w:rPr>
      </w:pPr>
      <w:r w:rsidRPr="00442D64">
        <w:rPr>
          <w:rFonts w:ascii="Calibri" w:hAnsi="Calibri" w:cs="Calibri"/>
          <w:b/>
          <w:sz w:val="22"/>
          <w:szCs w:val="22"/>
        </w:rPr>
        <w:t>Spôsob hlásenia bezpečnostného incidentu</w:t>
      </w:r>
    </w:p>
    <w:p w:rsidR="00BF1F33" w:rsidRPr="00743D71" w:rsidRDefault="00BF1F33" w:rsidP="00BF1F33">
      <w:pPr>
        <w:jc w:val="both"/>
        <w:rPr>
          <w:rFonts w:ascii="Calibri" w:hAnsi="Calibri" w:cs="Calibri"/>
          <w:b/>
          <w:sz w:val="22"/>
          <w:szCs w:val="22"/>
        </w:rPr>
      </w:pP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Hlásenie incidentov a následná komunikácia prebieha medzi kontaktnými osobami zmluvných strán uvedených </w:t>
      </w:r>
      <w:r>
        <w:rPr>
          <w:rFonts w:ascii="Calibri" w:hAnsi="Calibri" w:cs="Calibri"/>
          <w:sz w:val="22"/>
          <w:szCs w:val="22"/>
        </w:rPr>
        <w:t xml:space="preserve">v prílohe č. 1 tejto Zmluvy a postupom a cez kontakty uvedené v prílohe č. 4 </w:t>
      </w:r>
      <w:r w:rsidRPr="00C54C78">
        <w:rPr>
          <w:rFonts w:ascii="Calibri" w:hAnsi="Calibri" w:cs="Calibri"/>
          <w:sz w:val="22"/>
          <w:szCs w:val="22"/>
        </w:rPr>
        <w:t>„Poriad</w:t>
      </w:r>
      <w:r>
        <w:rPr>
          <w:rFonts w:ascii="Calibri" w:hAnsi="Calibri" w:cs="Calibri"/>
          <w:sz w:val="22"/>
          <w:szCs w:val="22"/>
        </w:rPr>
        <w:t>ku</w:t>
      </w:r>
      <w:r w:rsidRPr="00C54C78">
        <w:rPr>
          <w:rFonts w:ascii="Calibri" w:hAnsi="Calibri" w:cs="Calibri"/>
          <w:sz w:val="22"/>
          <w:szCs w:val="22"/>
        </w:rPr>
        <w:t xml:space="preserve"> o riadení bezpečnostných a kybernetických incidentov Národnej diaľničnej spoločnosti, a.s.“</w:t>
      </w:r>
      <w:r>
        <w:rPr>
          <w:rFonts w:ascii="Calibri" w:hAnsi="Calibri" w:cs="Calibri"/>
          <w:sz w:val="22"/>
          <w:szCs w:val="22"/>
        </w:rPr>
        <w:t>, ktorý bude Poskytovateľovi Objednávateľom poskytnutý</w:t>
      </w:r>
      <w:r w:rsidRPr="00C54C78">
        <w:rPr>
          <w:rFonts w:ascii="Calibri" w:hAnsi="Calibri" w:cs="Calibri"/>
          <w:sz w:val="22"/>
          <w:szCs w:val="22"/>
        </w:rPr>
        <w:t>.</w:t>
      </w: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Samotný spôsob a forma hlásenia bezpečnostné incidentu sa bude riadiť platným predpisom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743D71">
        <w:rPr>
          <w:rFonts w:ascii="Calibri" w:hAnsi="Calibri" w:cs="Calibri"/>
          <w:sz w:val="22"/>
          <w:szCs w:val="22"/>
        </w:rPr>
        <w:t>– „Poriadok o riadení bezpečnostných a kybernetických incidentov Národnej diaľničnej spoločnosti, a.s.“.</w:t>
      </w:r>
    </w:p>
    <w:p w:rsidR="009D73EC" w:rsidRPr="003076F6" w:rsidRDefault="009D73EC" w:rsidP="009D73EC">
      <w:pPr>
        <w:numPr>
          <w:ilvl w:val="0"/>
          <w:numId w:val="29"/>
        </w:numPr>
        <w:jc w:val="both"/>
        <w:rPr>
          <w:rFonts w:ascii="Calibri" w:hAnsi="Calibri" w:cs="Calibri"/>
          <w:b/>
          <w:sz w:val="22"/>
          <w:szCs w:val="22"/>
        </w:rPr>
      </w:pPr>
      <w:r w:rsidRPr="003076F6">
        <w:rPr>
          <w:rFonts w:ascii="Calibri" w:hAnsi="Calibri" w:cs="Calibri"/>
          <w:b/>
          <w:sz w:val="22"/>
          <w:szCs w:val="22"/>
        </w:rPr>
        <w:t>Bezpečnostné opatrenia- všeobecné</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Poskytovateľ/Zhotoviteľ je povinný poskytnúť súčinnosť Objednávateľa pri zabezpečovaní opatrení pre oblasť riadenia rizík a aktív, a to:</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 xml:space="preserve">Odovzdanie evidencie aktív a komponentov vo formáte určenom Objednávateľom,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lastRenderedPageBreak/>
        <w:t>Poskytnutie súčinnosti pri technickom vykonávaní kompletnej inventarizácie všetkých aktív v čase prevádzky systému Poskytovateľom/Zhotoviteľom pre Objednávateľa,</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Zabezpečiť pravidelnú údržbu a aktualizácie technických zariadení a softvérov v zmysle hlavného zmluvného vzťahu,</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 xml:space="preserve">Poskytovateľ/Zhotoviteľ musí prispôsobiť opatrenia na základe spätnej väzby od Objednávateľa a výsledkov hodnotení rizík  v súlade s postupmi pre zmenové požiadavky definovanými hlavnou zmluvou,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Objednávateľ s Poskytovateľom/Zhotoviteľom musí pravidelne revidovať a aktualizovať opatrenia na riadenie rizík a ochranu aktív v súlade so zmenami v prostredí a novými hrozbami.</w:t>
      </w:r>
    </w:p>
    <w:p w:rsidR="00BF1F33" w:rsidRDefault="00BF1F33"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F1F33"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b/>
          <w:bCs/>
          <w:sz w:val="22"/>
          <w:szCs w:val="22"/>
        </w:rPr>
      </w:pPr>
      <w:r w:rsidRPr="00270ABD">
        <w:rPr>
          <w:rStyle w:val="num"/>
          <w:rFonts w:ascii="Calibri" w:hAnsi="Calibri" w:cs="Calibri"/>
          <w:b/>
          <w:bCs/>
          <w:sz w:val="22"/>
          <w:szCs w:val="22"/>
        </w:rPr>
        <w:t xml:space="preserve">Príloha č. </w:t>
      </w:r>
      <w:r>
        <w:rPr>
          <w:rStyle w:val="num"/>
          <w:rFonts w:ascii="Calibri" w:hAnsi="Calibri" w:cs="Calibri"/>
          <w:b/>
          <w:bCs/>
          <w:sz w:val="22"/>
          <w:szCs w:val="22"/>
        </w:rPr>
        <w:t>3</w:t>
      </w:r>
      <w:r w:rsidRPr="00270ABD">
        <w:rPr>
          <w:rStyle w:val="num"/>
          <w:rFonts w:ascii="Calibri" w:hAnsi="Calibri" w:cs="Calibri"/>
          <w:b/>
          <w:bCs/>
          <w:sz w:val="22"/>
          <w:szCs w:val="22"/>
        </w:rPr>
        <w:t>:</w:t>
      </w:r>
    </w:p>
    <w:p w:rsidR="00BF1F33" w:rsidRDefault="00BF1F33" w:rsidP="00BF1F33">
      <w:pPr>
        <w:rPr>
          <w:ins w:id="236" w:author="Autor"/>
          <w:rStyle w:val="num"/>
          <w:rFonts w:ascii="Calibri" w:hAnsi="Calibri" w:cs="Calibri"/>
          <w:sz w:val="22"/>
          <w:szCs w:val="22"/>
        </w:rPr>
      </w:pPr>
      <w:r w:rsidRPr="00270ABD">
        <w:rPr>
          <w:rStyle w:val="num"/>
          <w:rFonts w:ascii="Calibri" w:hAnsi="Calibri" w:cs="Calibri"/>
          <w:sz w:val="22"/>
          <w:szCs w:val="22"/>
        </w:rPr>
        <w:t>Záznam o kybernetickom bezpečnostnom incidente</w:t>
      </w:r>
    </w:p>
    <w:p w:rsidR="00F05662" w:rsidRDefault="00F05662" w:rsidP="00BF1F33">
      <w:pPr>
        <w:rPr>
          <w:ins w:id="237" w:author="Autor"/>
          <w:rFonts w:ascii="Calibri" w:hAnsi="Calibri" w:cs="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850"/>
        <w:gridCol w:w="1305"/>
        <w:gridCol w:w="680"/>
        <w:gridCol w:w="283"/>
        <w:gridCol w:w="567"/>
        <w:gridCol w:w="567"/>
        <w:gridCol w:w="454"/>
        <w:gridCol w:w="709"/>
        <w:gridCol w:w="255"/>
        <w:gridCol w:w="312"/>
        <w:gridCol w:w="1531"/>
      </w:tblGrid>
      <w:tr w:rsidR="00F05662" w:rsidRPr="00022178" w:rsidTr="005E3086">
        <w:trPr>
          <w:trHeight w:val="850"/>
          <w:ins w:id="238" w:author="Autor"/>
        </w:trPr>
        <w:tc>
          <w:tcPr>
            <w:tcW w:w="10173" w:type="dxa"/>
            <w:gridSpan w:val="12"/>
            <w:tcBorders>
              <w:bottom w:val="single" w:sz="4" w:space="0" w:color="auto"/>
            </w:tcBorders>
            <w:shd w:val="clear" w:color="auto" w:fill="auto"/>
          </w:tcPr>
          <w:p w:rsidR="00F05662" w:rsidRPr="00270ABD" w:rsidRDefault="00F05662" w:rsidP="005E3086">
            <w:pPr>
              <w:pStyle w:val="Nadpis2"/>
              <w:spacing w:line="360" w:lineRule="auto"/>
              <w:jc w:val="center"/>
              <w:rPr>
                <w:ins w:id="239" w:author="Autor"/>
                <w:rFonts w:ascii="Calibri" w:hAnsi="Calibri" w:cs="Calibri"/>
                <w:sz w:val="22"/>
                <w:szCs w:val="22"/>
              </w:rPr>
            </w:pPr>
            <w:ins w:id="240" w:author="Autor">
              <w:r w:rsidRPr="00270ABD">
                <w:rPr>
                  <w:rFonts w:ascii="Calibri" w:hAnsi="Calibri" w:cs="Calibri"/>
                  <w:sz w:val="22"/>
                  <w:szCs w:val="22"/>
                </w:rPr>
                <w:t>Záznam o kybernetickom bezpečnostnom incidente</w:t>
              </w:r>
            </w:ins>
          </w:p>
        </w:tc>
      </w:tr>
      <w:tr w:rsidR="00F05662" w:rsidRPr="00022178" w:rsidTr="005E3086">
        <w:trPr>
          <w:trHeight w:val="566"/>
          <w:ins w:id="241" w:author="Autor"/>
        </w:trPr>
        <w:tc>
          <w:tcPr>
            <w:tcW w:w="2660" w:type="dxa"/>
            <w:shd w:val="clear" w:color="auto" w:fill="F2F2F2"/>
          </w:tcPr>
          <w:p w:rsidR="00F05662" w:rsidRPr="00270ABD" w:rsidRDefault="00F05662" w:rsidP="005E3086">
            <w:pPr>
              <w:rPr>
                <w:ins w:id="242" w:author="Autor"/>
                <w:rFonts w:ascii="Calibri" w:hAnsi="Calibri" w:cs="Calibri"/>
                <w:sz w:val="22"/>
                <w:szCs w:val="22"/>
              </w:rPr>
            </w:pPr>
            <w:ins w:id="243" w:author="Autor">
              <w:r w:rsidRPr="00270ABD">
                <w:rPr>
                  <w:rFonts w:ascii="Calibri" w:hAnsi="Calibri" w:cs="Calibri"/>
                  <w:sz w:val="22"/>
                  <w:szCs w:val="22"/>
                </w:rPr>
                <w:t>Názov bezpečnostného incidentu:</w:t>
              </w:r>
            </w:ins>
          </w:p>
        </w:tc>
        <w:tc>
          <w:tcPr>
            <w:tcW w:w="4252" w:type="dxa"/>
            <w:gridSpan w:val="6"/>
            <w:shd w:val="clear" w:color="auto" w:fill="F2F2F2"/>
          </w:tcPr>
          <w:p w:rsidR="00F05662" w:rsidRPr="00270ABD" w:rsidRDefault="00F05662" w:rsidP="005E3086">
            <w:pPr>
              <w:rPr>
                <w:ins w:id="244" w:author="Autor"/>
                <w:rFonts w:ascii="Calibri" w:hAnsi="Calibri" w:cs="Calibri"/>
                <w:sz w:val="22"/>
                <w:szCs w:val="22"/>
              </w:rPr>
            </w:pPr>
          </w:p>
        </w:tc>
        <w:tc>
          <w:tcPr>
            <w:tcW w:w="1730" w:type="dxa"/>
            <w:gridSpan w:val="4"/>
            <w:shd w:val="clear" w:color="auto" w:fill="F2F2F2"/>
          </w:tcPr>
          <w:p w:rsidR="00F05662" w:rsidRPr="00270ABD" w:rsidRDefault="00F05662" w:rsidP="005E3086">
            <w:pPr>
              <w:rPr>
                <w:ins w:id="245" w:author="Autor"/>
                <w:rFonts w:ascii="Calibri" w:hAnsi="Calibri" w:cs="Calibri"/>
                <w:sz w:val="22"/>
                <w:szCs w:val="22"/>
              </w:rPr>
            </w:pPr>
            <w:ins w:id="246" w:author="Autor">
              <w:r w:rsidRPr="00270ABD">
                <w:rPr>
                  <w:rFonts w:ascii="Calibri" w:hAnsi="Calibri" w:cs="Calibri"/>
                  <w:sz w:val="22"/>
                  <w:szCs w:val="22"/>
                </w:rPr>
                <w:t>Číslo bezpečnostného incidentu:</w:t>
              </w:r>
            </w:ins>
          </w:p>
        </w:tc>
        <w:tc>
          <w:tcPr>
            <w:tcW w:w="1531" w:type="dxa"/>
            <w:shd w:val="clear" w:color="auto" w:fill="F2F2F2"/>
          </w:tcPr>
          <w:p w:rsidR="00F05662" w:rsidRPr="00270ABD" w:rsidRDefault="00F05662" w:rsidP="005E3086">
            <w:pPr>
              <w:rPr>
                <w:ins w:id="247" w:author="Autor"/>
                <w:rFonts w:ascii="Calibri" w:hAnsi="Calibri" w:cs="Calibri"/>
                <w:sz w:val="22"/>
                <w:szCs w:val="22"/>
              </w:rPr>
            </w:pPr>
            <w:ins w:id="248" w:author="Autor">
              <w:r w:rsidRPr="003524B8">
                <w:rPr>
                  <w:rFonts w:ascii="Calibri" w:hAnsi="Calibri" w:cs="Calibri"/>
                  <w:b/>
                  <w:color w:val="FF0000"/>
                  <w:sz w:val="22"/>
                  <w:szCs w:val="22"/>
                </w:rPr>
                <w:t>(Vyplní NDS)</w:t>
              </w:r>
            </w:ins>
          </w:p>
        </w:tc>
      </w:tr>
      <w:tr w:rsidR="00F05662" w:rsidRPr="00022178" w:rsidTr="005E3086">
        <w:trPr>
          <w:trHeight w:val="566"/>
          <w:ins w:id="249" w:author="Autor"/>
        </w:trPr>
        <w:tc>
          <w:tcPr>
            <w:tcW w:w="2660" w:type="dxa"/>
            <w:tcBorders>
              <w:bottom w:val="single" w:sz="4" w:space="0" w:color="auto"/>
            </w:tcBorders>
            <w:shd w:val="clear" w:color="auto" w:fill="F2F2F2"/>
          </w:tcPr>
          <w:p w:rsidR="00F05662" w:rsidRPr="00270ABD" w:rsidRDefault="00F05662" w:rsidP="005E3086">
            <w:pPr>
              <w:rPr>
                <w:ins w:id="250" w:author="Autor"/>
                <w:rFonts w:ascii="Calibri" w:hAnsi="Calibri" w:cs="Calibri"/>
                <w:sz w:val="22"/>
                <w:szCs w:val="22"/>
              </w:rPr>
            </w:pPr>
            <w:ins w:id="251" w:author="Autor">
              <w:r w:rsidRPr="00270ABD">
                <w:rPr>
                  <w:rFonts w:ascii="Calibri" w:hAnsi="Calibri" w:cs="Calibri"/>
                  <w:sz w:val="22"/>
                  <w:szCs w:val="22"/>
                </w:rPr>
                <w:t>Dátum a čas vzniku bezpečnostného incidentu:</w:t>
              </w:r>
            </w:ins>
          </w:p>
        </w:tc>
        <w:tc>
          <w:tcPr>
            <w:tcW w:w="2155" w:type="dxa"/>
            <w:gridSpan w:val="2"/>
            <w:tcBorders>
              <w:bottom w:val="single" w:sz="4" w:space="0" w:color="auto"/>
            </w:tcBorders>
            <w:shd w:val="clear" w:color="auto" w:fill="F2F2F2"/>
          </w:tcPr>
          <w:p w:rsidR="00F05662" w:rsidRPr="00270ABD" w:rsidRDefault="00F05662" w:rsidP="005E3086">
            <w:pPr>
              <w:rPr>
                <w:ins w:id="252" w:author="Autor"/>
                <w:rFonts w:ascii="Calibri" w:hAnsi="Calibri" w:cs="Calibri"/>
                <w:sz w:val="22"/>
                <w:szCs w:val="22"/>
              </w:rPr>
            </w:pPr>
          </w:p>
        </w:tc>
        <w:tc>
          <w:tcPr>
            <w:tcW w:w="2551" w:type="dxa"/>
            <w:gridSpan w:val="5"/>
            <w:tcBorders>
              <w:bottom w:val="single" w:sz="4" w:space="0" w:color="auto"/>
            </w:tcBorders>
            <w:shd w:val="clear" w:color="auto" w:fill="F2F2F2"/>
          </w:tcPr>
          <w:p w:rsidR="00F05662" w:rsidRPr="00270ABD" w:rsidRDefault="00F05662" w:rsidP="005E3086">
            <w:pPr>
              <w:rPr>
                <w:ins w:id="253" w:author="Autor"/>
                <w:rFonts w:ascii="Calibri" w:hAnsi="Calibri" w:cs="Calibri"/>
                <w:sz w:val="22"/>
                <w:szCs w:val="22"/>
              </w:rPr>
            </w:pPr>
            <w:ins w:id="254" w:author="Autor">
              <w:r w:rsidRPr="00270ABD">
                <w:rPr>
                  <w:rFonts w:ascii="Calibri" w:hAnsi="Calibri" w:cs="Calibri"/>
                  <w:sz w:val="22"/>
                  <w:szCs w:val="22"/>
                </w:rPr>
                <w:t xml:space="preserve">Dátum a čas </w:t>
              </w:r>
            </w:ins>
          </w:p>
          <w:p w:rsidR="00F05662" w:rsidRPr="00270ABD" w:rsidRDefault="00F05662" w:rsidP="005E3086">
            <w:pPr>
              <w:rPr>
                <w:ins w:id="255" w:author="Autor"/>
                <w:rFonts w:ascii="Calibri" w:hAnsi="Calibri" w:cs="Calibri"/>
                <w:sz w:val="22"/>
                <w:szCs w:val="22"/>
              </w:rPr>
            </w:pPr>
            <w:ins w:id="256" w:author="Autor">
              <w:r w:rsidRPr="00270ABD">
                <w:rPr>
                  <w:rFonts w:ascii="Calibri" w:hAnsi="Calibri" w:cs="Calibri"/>
                  <w:sz w:val="22"/>
                  <w:szCs w:val="22"/>
                </w:rPr>
                <w:t>hlásenia bezpečnostného incidentu:</w:t>
              </w:r>
            </w:ins>
          </w:p>
        </w:tc>
        <w:tc>
          <w:tcPr>
            <w:tcW w:w="2807" w:type="dxa"/>
            <w:gridSpan w:val="4"/>
            <w:tcBorders>
              <w:bottom w:val="single" w:sz="4" w:space="0" w:color="auto"/>
            </w:tcBorders>
            <w:shd w:val="clear" w:color="auto" w:fill="F2F2F2"/>
          </w:tcPr>
          <w:p w:rsidR="00F05662" w:rsidRPr="00270ABD" w:rsidRDefault="00F05662" w:rsidP="005E3086">
            <w:pPr>
              <w:rPr>
                <w:ins w:id="257" w:author="Autor"/>
                <w:rFonts w:ascii="Calibri" w:hAnsi="Calibri" w:cs="Calibri"/>
                <w:sz w:val="22"/>
                <w:szCs w:val="22"/>
              </w:rPr>
            </w:pPr>
          </w:p>
        </w:tc>
      </w:tr>
      <w:tr w:rsidR="00F05662" w:rsidRPr="00022178" w:rsidTr="005E3086">
        <w:trPr>
          <w:trHeight w:val="566"/>
          <w:ins w:id="258" w:author="Autor"/>
        </w:trPr>
        <w:tc>
          <w:tcPr>
            <w:tcW w:w="2660" w:type="dxa"/>
            <w:shd w:val="clear" w:color="auto" w:fill="FFFFFF"/>
          </w:tcPr>
          <w:p w:rsidR="00F05662" w:rsidRPr="00270ABD" w:rsidRDefault="00F05662" w:rsidP="005E3086">
            <w:pPr>
              <w:rPr>
                <w:ins w:id="259" w:author="Autor"/>
                <w:rFonts w:ascii="Calibri" w:hAnsi="Calibri" w:cs="Calibri"/>
                <w:sz w:val="22"/>
                <w:szCs w:val="22"/>
              </w:rPr>
            </w:pPr>
            <w:ins w:id="260" w:author="Autor">
              <w:r w:rsidRPr="00270ABD">
                <w:rPr>
                  <w:rFonts w:ascii="Calibri" w:hAnsi="Calibri" w:cs="Calibri"/>
                  <w:sz w:val="22"/>
                  <w:szCs w:val="22"/>
                </w:rPr>
                <w:t>Bezpečnostný incident nahlásil:</w:t>
              </w:r>
            </w:ins>
          </w:p>
        </w:tc>
        <w:tc>
          <w:tcPr>
            <w:tcW w:w="4252" w:type="dxa"/>
            <w:gridSpan w:val="6"/>
            <w:shd w:val="clear" w:color="auto" w:fill="FFFFFF"/>
          </w:tcPr>
          <w:p w:rsidR="00F05662" w:rsidRPr="00270ABD" w:rsidRDefault="00F05662" w:rsidP="005E3086">
            <w:pPr>
              <w:rPr>
                <w:ins w:id="261" w:author="Autor"/>
                <w:rFonts w:ascii="Calibri" w:hAnsi="Calibri" w:cs="Calibri"/>
                <w:sz w:val="22"/>
                <w:szCs w:val="22"/>
              </w:rPr>
            </w:pPr>
          </w:p>
        </w:tc>
        <w:tc>
          <w:tcPr>
            <w:tcW w:w="1163" w:type="dxa"/>
            <w:gridSpan w:val="2"/>
            <w:shd w:val="clear" w:color="auto" w:fill="FFFFFF"/>
          </w:tcPr>
          <w:p w:rsidR="00F05662" w:rsidRPr="00270ABD" w:rsidRDefault="00F05662" w:rsidP="005E3086">
            <w:pPr>
              <w:rPr>
                <w:ins w:id="262" w:author="Autor"/>
                <w:rFonts w:ascii="Calibri" w:hAnsi="Calibri" w:cs="Calibri"/>
                <w:sz w:val="22"/>
                <w:szCs w:val="22"/>
              </w:rPr>
            </w:pPr>
            <w:ins w:id="263" w:author="Autor">
              <w:r w:rsidRPr="00270ABD">
                <w:rPr>
                  <w:rFonts w:ascii="Calibri" w:hAnsi="Calibri" w:cs="Calibri"/>
                  <w:sz w:val="22"/>
                  <w:szCs w:val="22"/>
                </w:rPr>
                <w:t>Funkcia a osobné číslo:</w:t>
              </w:r>
            </w:ins>
          </w:p>
        </w:tc>
        <w:tc>
          <w:tcPr>
            <w:tcW w:w="2098" w:type="dxa"/>
            <w:gridSpan w:val="3"/>
            <w:shd w:val="clear" w:color="auto" w:fill="FFFFFF"/>
          </w:tcPr>
          <w:p w:rsidR="00F05662" w:rsidRPr="00270ABD" w:rsidRDefault="00F05662" w:rsidP="005E3086">
            <w:pPr>
              <w:rPr>
                <w:ins w:id="264" w:author="Autor"/>
                <w:rFonts w:ascii="Calibri" w:hAnsi="Calibri" w:cs="Calibri"/>
                <w:sz w:val="22"/>
                <w:szCs w:val="22"/>
              </w:rPr>
            </w:pPr>
          </w:p>
        </w:tc>
      </w:tr>
      <w:tr w:rsidR="00F05662" w:rsidRPr="00022178" w:rsidTr="005E3086">
        <w:trPr>
          <w:trHeight w:val="566"/>
          <w:ins w:id="265" w:author="Autor"/>
        </w:trPr>
        <w:tc>
          <w:tcPr>
            <w:tcW w:w="2660" w:type="dxa"/>
            <w:shd w:val="clear" w:color="auto" w:fill="FFFFFF"/>
          </w:tcPr>
          <w:p w:rsidR="00F05662" w:rsidRDefault="00F05662" w:rsidP="005E3086">
            <w:pPr>
              <w:rPr>
                <w:ins w:id="266" w:author="Autor"/>
                <w:rFonts w:ascii="Calibri" w:hAnsi="Calibri" w:cs="Calibri"/>
                <w:sz w:val="22"/>
                <w:szCs w:val="22"/>
              </w:rPr>
            </w:pPr>
            <w:ins w:id="267" w:author="Autor">
              <w:r w:rsidRPr="00270ABD">
                <w:rPr>
                  <w:rFonts w:ascii="Calibri" w:hAnsi="Calibri" w:cs="Calibri"/>
                  <w:sz w:val="22"/>
                  <w:szCs w:val="22"/>
                </w:rPr>
                <w:t>Útvar/úsek</w:t>
              </w:r>
              <w:r>
                <w:rPr>
                  <w:rFonts w:ascii="Calibri" w:hAnsi="Calibri" w:cs="Calibri"/>
                  <w:sz w:val="22"/>
                  <w:szCs w:val="22"/>
                </w:rPr>
                <w:t>/</w:t>
              </w:r>
            </w:ins>
          </w:p>
          <w:p w:rsidR="00F05662" w:rsidRPr="00270ABD" w:rsidRDefault="00F05662" w:rsidP="005E3086">
            <w:pPr>
              <w:rPr>
                <w:ins w:id="268" w:author="Autor"/>
                <w:rFonts w:ascii="Calibri" w:hAnsi="Calibri" w:cs="Calibri"/>
                <w:sz w:val="22"/>
                <w:szCs w:val="22"/>
              </w:rPr>
            </w:pPr>
            <w:ins w:id="269" w:author="Autor">
              <w:r>
                <w:rPr>
                  <w:rFonts w:ascii="Calibri" w:hAnsi="Calibri" w:cs="Calibri"/>
                  <w:sz w:val="22"/>
                  <w:szCs w:val="22"/>
                </w:rPr>
                <w:t>spoločnosť</w:t>
              </w:r>
              <w:r w:rsidRPr="00270ABD">
                <w:rPr>
                  <w:rFonts w:ascii="Calibri" w:hAnsi="Calibri" w:cs="Calibri"/>
                  <w:sz w:val="22"/>
                  <w:szCs w:val="22"/>
                </w:rPr>
                <w:t>:</w:t>
              </w:r>
            </w:ins>
          </w:p>
        </w:tc>
        <w:tc>
          <w:tcPr>
            <w:tcW w:w="850" w:type="dxa"/>
            <w:shd w:val="clear" w:color="auto" w:fill="FFFFFF"/>
          </w:tcPr>
          <w:p w:rsidR="00F05662" w:rsidRPr="00270ABD" w:rsidRDefault="00F05662" w:rsidP="005E3086">
            <w:pPr>
              <w:rPr>
                <w:ins w:id="270" w:author="Autor"/>
                <w:rFonts w:ascii="Calibri" w:hAnsi="Calibri" w:cs="Calibri"/>
                <w:sz w:val="22"/>
                <w:szCs w:val="22"/>
              </w:rPr>
            </w:pPr>
          </w:p>
        </w:tc>
        <w:tc>
          <w:tcPr>
            <w:tcW w:w="1305" w:type="dxa"/>
            <w:shd w:val="clear" w:color="auto" w:fill="FFFFFF"/>
          </w:tcPr>
          <w:p w:rsidR="00F05662" w:rsidRPr="00270ABD" w:rsidRDefault="00F05662" w:rsidP="005E3086">
            <w:pPr>
              <w:rPr>
                <w:ins w:id="271" w:author="Autor"/>
                <w:rFonts w:ascii="Calibri" w:hAnsi="Calibri" w:cs="Calibri"/>
                <w:sz w:val="22"/>
                <w:szCs w:val="22"/>
              </w:rPr>
            </w:pPr>
            <w:ins w:id="272" w:author="Autor">
              <w:r w:rsidRPr="00270ABD">
                <w:rPr>
                  <w:rFonts w:ascii="Calibri" w:hAnsi="Calibri" w:cs="Calibri"/>
                  <w:sz w:val="22"/>
                  <w:szCs w:val="22"/>
                </w:rPr>
                <w:t>Telefonický kontakt:</w:t>
              </w:r>
            </w:ins>
          </w:p>
        </w:tc>
        <w:tc>
          <w:tcPr>
            <w:tcW w:w="2097" w:type="dxa"/>
            <w:gridSpan w:val="4"/>
            <w:shd w:val="clear" w:color="auto" w:fill="FFFFFF"/>
          </w:tcPr>
          <w:p w:rsidR="00F05662" w:rsidRPr="00270ABD" w:rsidRDefault="00F05662" w:rsidP="005E3086">
            <w:pPr>
              <w:rPr>
                <w:ins w:id="273" w:author="Autor"/>
                <w:rFonts w:ascii="Calibri" w:hAnsi="Calibri" w:cs="Calibri"/>
                <w:sz w:val="22"/>
                <w:szCs w:val="22"/>
              </w:rPr>
            </w:pPr>
          </w:p>
        </w:tc>
        <w:tc>
          <w:tcPr>
            <w:tcW w:w="1163" w:type="dxa"/>
            <w:gridSpan w:val="2"/>
            <w:shd w:val="clear" w:color="auto" w:fill="FFFFFF"/>
          </w:tcPr>
          <w:p w:rsidR="00F05662" w:rsidRPr="00270ABD" w:rsidRDefault="00F05662" w:rsidP="005E3086">
            <w:pPr>
              <w:rPr>
                <w:ins w:id="274" w:author="Autor"/>
                <w:rFonts w:ascii="Calibri" w:hAnsi="Calibri" w:cs="Calibri"/>
                <w:sz w:val="22"/>
                <w:szCs w:val="22"/>
              </w:rPr>
            </w:pPr>
            <w:ins w:id="275" w:author="Autor">
              <w:r w:rsidRPr="00270ABD">
                <w:rPr>
                  <w:rFonts w:ascii="Calibri" w:hAnsi="Calibri" w:cs="Calibri"/>
                  <w:sz w:val="22"/>
                  <w:szCs w:val="22"/>
                </w:rPr>
                <w:t>Email:</w:t>
              </w:r>
            </w:ins>
          </w:p>
        </w:tc>
        <w:tc>
          <w:tcPr>
            <w:tcW w:w="2098" w:type="dxa"/>
            <w:gridSpan w:val="3"/>
            <w:shd w:val="clear" w:color="auto" w:fill="FFFFFF"/>
          </w:tcPr>
          <w:p w:rsidR="00F05662" w:rsidRPr="00270ABD" w:rsidRDefault="00F05662" w:rsidP="005E3086">
            <w:pPr>
              <w:rPr>
                <w:ins w:id="276" w:author="Autor"/>
                <w:rFonts w:ascii="Calibri" w:hAnsi="Calibri" w:cs="Calibri"/>
                <w:sz w:val="22"/>
                <w:szCs w:val="22"/>
              </w:rPr>
            </w:pPr>
          </w:p>
        </w:tc>
      </w:tr>
      <w:tr w:rsidR="00F05662" w:rsidRPr="00022178" w:rsidTr="005E3086">
        <w:trPr>
          <w:trHeight w:val="547"/>
          <w:ins w:id="277" w:author="Autor"/>
        </w:trPr>
        <w:tc>
          <w:tcPr>
            <w:tcW w:w="2660" w:type="dxa"/>
            <w:tcBorders>
              <w:bottom w:val="single" w:sz="4" w:space="0" w:color="auto"/>
            </w:tcBorders>
            <w:shd w:val="clear" w:color="auto" w:fill="FFFFFF"/>
          </w:tcPr>
          <w:p w:rsidR="00F05662" w:rsidRPr="00270ABD" w:rsidRDefault="00F05662" w:rsidP="005E3086">
            <w:pPr>
              <w:rPr>
                <w:ins w:id="278" w:author="Autor"/>
                <w:rFonts w:ascii="Calibri" w:hAnsi="Calibri" w:cs="Calibri"/>
                <w:sz w:val="22"/>
                <w:szCs w:val="22"/>
              </w:rPr>
            </w:pPr>
            <w:ins w:id="279" w:author="Autor">
              <w:r w:rsidRPr="00270ABD">
                <w:rPr>
                  <w:rFonts w:ascii="Calibri" w:hAnsi="Calibri" w:cs="Calibri"/>
                  <w:sz w:val="22"/>
                  <w:szCs w:val="22"/>
                </w:rPr>
                <w:t>Bezpečnostný incident zaevidoval:</w:t>
              </w:r>
            </w:ins>
          </w:p>
        </w:tc>
        <w:tc>
          <w:tcPr>
            <w:tcW w:w="4252" w:type="dxa"/>
            <w:gridSpan w:val="6"/>
            <w:tcBorders>
              <w:bottom w:val="single" w:sz="4" w:space="0" w:color="auto"/>
            </w:tcBorders>
            <w:shd w:val="clear" w:color="auto" w:fill="FFFFFF"/>
          </w:tcPr>
          <w:p w:rsidR="00F05662" w:rsidRPr="00270ABD" w:rsidRDefault="00F05662" w:rsidP="005E3086">
            <w:pPr>
              <w:rPr>
                <w:ins w:id="280" w:author="Autor"/>
                <w:rFonts w:ascii="Calibri" w:hAnsi="Calibri" w:cs="Calibri"/>
                <w:sz w:val="22"/>
                <w:szCs w:val="22"/>
              </w:rPr>
            </w:pPr>
          </w:p>
        </w:tc>
        <w:tc>
          <w:tcPr>
            <w:tcW w:w="1163" w:type="dxa"/>
            <w:gridSpan w:val="2"/>
            <w:tcBorders>
              <w:bottom w:val="single" w:sz="4" w:space="0" w:color="auto"/>
            </w:tcBorders>
            <w:shd w:val="clear" w:color="auto" w:fill="FFFFFF"/>
          </w:tcPr>
          <w:p w:rsidR="00F05662" w:rsidRPr="00270ABD" w:rsidRDefault="00F05662" w:rsidP="005E3086">
            <w:pPr>
              <w:rPr>
                <w:ins w:id="281" w:author="Autor"/>
                <w:rFonts w:ascii="Calibri" w:hAnsi="Calibri" w:cs="Calibri"/>
                <w:sz w:val="22"/>
                <w:szCs w:val="22"/>
              </w:rPr>
            </w:pPr>
            <w:ins w:id="282" w:author="Autor">
              <w:r w:rsidRPr="00270ABD">
                <w:rPr>
                  <w:rFonts w:ascii="Calibri" w:hAnsi="Calibri" w:cs="Calibri"/>
                  <w:sz w:val="22"/>
                  <w:szCs w:val="22"/>
                </w:rPr>
                <w:t>Funkcia a osobné číslo:</w:t>
              </w:r>
            </w:ins>
          </w:p>
        </w:tc>
        <w:tc>
          <w:tcPr>
            <w:tcW w:w="2098" w:type="dxa"/>
            <w:gridSpan w:val="3"/>
            <w:tcBorders>
              <w:bottom w:val="single" w:sz="4" w:space="0" w:color="auto"/>
            </w:tcBorders>
            <w:shd w:val="clear" w:color="auto" w:fill="FFFFFF"/>
          </w:tcPr>
          <w:p w:rsidR="00F05662" w:rsidRPr="00270ABD" w:rsidRDefault="00F05662" w:rsidP="005E3086">
            <w:pPr>
              <w:rPr>
                <w:ins w:id="283" w:author="Autor"/>
                <w:rFonts w:ascii="Calibri" w:hAnsi="Calibri" w:cs="Calibri"/>
                <w:sz w:val="22"/>
                <w:szCs w:val="22"/>
              </w:rPr>
            </w:pPr>
          </w:p>
        </w:tc>
      </w:tr>
      <w:tr w:rsidR="00F05662" w:rsidRPr="00022178" w:rsidTr="005E3086">
        <w:trPr>
          <w:trHeight w:val="609"/>
          <w:ins w:id="284" w:author="Autor"/>
        </w:trPr>
        <w:tc>
          <w:tcPr>
            <w:tcW w:w="2660" w:type="dxa"/>
            <w:tcBorders>
              <w:bottom w:val="single" w:sz="4" w:space="0" w:color="auto"/>
            </w:tcBorders>
            <w:shd w:val="clear" w:color="auto" w:fill="FFFFFF"/>
          </w:tcPr>
          <w:p w:rsidR="00F05662" w:rsidRPr="00270ABD" w:rsidRDefault="00F05662" w:rsidP="005E3086">
            <w:pPr>
              <w:rPr>
                <w:ins w:id="285" w:author="Autor"/>
                <w:rFonts w:ascii="Calibri" w:hAnsi="Calibri" w:cs="Calibri"/>
                <w:sz w:val="22"/>
                <w:szCs w:val="22"/>
              </w:rPr>
            </w:pPr>
            <w:ins w:id="286" w:author="Autor">
              <w:r>
                <w:rPr>
                  <w:rFonts w:ascii="Calibri" w:hAnsi="Calibri" w:cs="Calibri"/>
                  <w:sz w:val="22"/>
                  <w:szCs w:val="22"/>
                </w:rPr>
                <w:t>Dotknutá základná služba(príp. objekt) :</w:t>
              </w:r>
            </w:ins>
          </w:p>
        </w:tc>
        <w:tc>
          <w:tcPr>
            <w:tcW w:w="7513" w:type="dxa"/>
            <w:gridSpan w:val="11"/>
            <w:tcBorders>
              <w:bottom w:val="single" w:sz="4" w:space="0" w:color="auto"/>
            </w:tcBorders>
            <w:shd w:val="clear" w:color="auto" w:fill="FFFFFF"/>
          </w:tcPr>
          <w:p w:rsidR="00F05662" w:rsidRPr="00270ABD" w:rsidRDefault="00F05662" w:rsidP="005E3086">
            <w:pPr>
              <w:rPr>
                <w:ins w:id="287" w:author="Autor"/>
                <w:rFonts w:ascii="Calibri" w:hAnsi="Calibri" w:cs="Calibri"/>
                <w:sz w:val="22"/>
                <w:szCs w:val="22"/>
              </w:rPr>
            </w:pPr>
          </w:p>
        </w:tc>
      </w:tr>
      <w:tr w:rsidR="00F05662" w:rsidRPr="00022178" w:rsidTr="005E3086">
        <w:trPr>
          <w:trHeight w:val="609"/>
          <w:ins w:id="288" w:author="Autor"/>
        </w:trPr>
        <w:tc>
          <w:tcPr>
            <w:tcW w:w="2660" w:type="dxa"/>
            <w:tcBorders>
              <w:bottom w:val="single" w:sz="4" w:space="0" w:color="auto"/>
            </w:tcBorders>
            <w:shd w:val="clear" w:color="auto" w:fill="FFFFFF"/>
          </w:tcPr>
          <w:p w:rsidR="00F05662" w:rsidRDefault="00F05662" w:rsidP="005E3086">
            <w:pPr>
              <w:rPr>
                <w:ins w:id="289" w:author="Autor"/>
                <w:rFonts w:ascii="Calibri" w:hAnsi="Calibri" w:cs="Calibri"/>
                <w:sz w:val="22"/>
                <w:szCs w:val="22"/>
              </w:rPr>
            </w:pPr>
            <w:ins w:id="290" w:author="Autor">
              <w:r>
                <w:rPr>
                  <w:rFonts w:ascii="Calibri" w:hAnsi="Calibri" w:cs="Calibri"/>
                  <w:sz w:val="22"/>
                  <w:szCs w:val="22"/>
                </w:rPr>
                <w:t>Dotknuté IS a riadiace systémy:</w:t>
              </w:r>
            </w:ins>
          </w:p>
        </w:tc>
        <w:tc>
          <w:tcPr>
            <w:tcW w:w="7513" w:type="dxa"/>
            <w:gridSpan w:val="11"/>
            <w:tcBorders>
              <w:bottom w:val="single" w:sz="4" w:space="0" w:color="auto"/>
            </w:tcBorders>
            <w:shd w:val="clear" w:color="auto" w:fill="FFFFFF"/>
          </w:tcPr>
          <w:p w:rsidR="00F05662" w:rsidRPr="00270ABD" w:rsidRDefault="00F05662" w:rsidP="005E3086">
            <w:pPr>
              <w:rPr>
                <w:ins w:id="291" w:author="Autor"/>
                <w:rFonts w:ascii="Calibri" w:hAnsi="Calibri" w:cs="Calibri"/>
                <w:sz w:val="22"/>
                <w:szCs w:val="22"/>
              </w:rPr>
            </w:pPr>
          </w:p>
        </w:tc>
      </w:tr>
      <w:tr w:rsidR="00F05662" w:rsidRPr="00022178" w:rsidTr="005E3086">
        <w:trPr>
          <w:trHeight w:val="1657"/>
          <w:ins w:id="292" w:author="Autor"/>
        </w:trPr>
        <w:tc>
          <w:tcPr>
            <w:tcW w:w="2660" w:type="dxa"/>
            <w:tcBorders>
              <w:bottom w:val="single" w:sz="4" w:space="0" w:color="auto"/>
            </w:tcBorders>
            <w:shd w:val="clear" w:color="auto" w:fill="FFFFFF"/>
          </w:tcPr>
          <w:p w:rsidR="00F05662" w:rsidRPr="00270ABD" w:rsidRDefault="00F05662" w:rsidP="005E3086">
            <w:pPr>
              <w:rPr>
                <w:ins w:id="293" w:author="Autor"/>
                <w:rFonts w:ascii="Calibri" w:hAnsi="Calibri" w:cs="Calibri"/>
                <w:sz w:val="22"/>
                <w:szCs w:val="22"/>
              </w:rPr>
            </w:pPr>
            <w:ins w:id="294" w:author="Autor">
              <w:r w:rsidRPr="00270ABD">
                <w:rPr>
                  <w:rFonts w:ascii="Calibri" w:hAnsi="Calibri" w:cs="Calibri"/>
                  <w:sz w:val="22"/>
                  <w:szCs w:val="22"/>
                </w:rPr>
                <w:t>Popis incidentu:</w:t>
              </w:r>
            </w:ins>
          </w:p>
        </w:tc>
        <w:tc>
          <w:tcPr>
            <w:tcW w:w="7513" w:type="dxa"/>
            <w:gridSpan w:val="11"/>
            <w:tcBorders>
              <w:bottom w:val="single" w:sz="4" w:space="0" w:color="auto"/>
            </w:tcBorders>
            <w:shd w:val="clear" w:color="auto" w:fill="FFFFFF"/>
          </w:tcPr>
          <w:p w:rsidR="00F05662" w:rsidRPr="00270ABD" w:rsidRDefault="00F05662" w:rsidP="005E3086">
            <w:pPr>
              <w:rPr>
                <w:ins w:id="295" w:author="Autor"/>
                <w:rFonts w:ascii="Calibri" w:hAnsi="Calibri" w:cs="Calibri"/>
                <w:sz w:val="22"/>
                <w:szCs w:val="22"/>
              </w:rPr>
            </w:pPr>
          </w:p>
        </w:tc>
      </w:tr>
      <w:tr w:rsidR="00F05662" w:rsidRPr="00022178" w:rsidTr="005E3086">
        <w:trPr>
          <w:trHeight w:val="555"/>
          <w:ins w:id="296" w:author="Autor"/>
        </w:trPr>
        <w:tc>
          <w:tcPr>
            <w:tcW w:w="2660" w:type="dxa"/>
            <w:tcBorders>
              <w:bottom w:val="single" w:sz="4" w:space="0" w:color="auto"/>
            </w:tcBorders>
            <w:shd w:val="clear" w:color="auto" w:fill="F2F2F2"/>
          </w:tcPr>
          <w:p w:rsidR="00F05662" w:rsidRPr="00270ABD" w:rsidRDefault="00F05662" w:rsidP="005E3086">
            <w:pPr>
              <w:rPr>
                <w:ins w:id="297" w:author="Autor"/>
                <w:rFonts w:ascii="Calibri" w:hAnsi="Calibri" w:cs="Calibri"/>
                <w:sz w:val="22"/>
                <w:szCs w:val="22"/>
              </w:rPr>
            </w:pPr>
            <w:ins w:id="298" w:author="Autor">
              <w:r w:rsidRPr="00270ABD">
                <w:rPr>
                  <w:rFonts w:ascii="Calibri" w:hAnsi="Calibri" w:cs="Calibri"/>
                  <w:sz w:val="22"/>
                  <w:szCs w:val="22"/>
                </w:rPr>
                <w:t>Dotknutý útvar:</w:t>
              </w:r>
            </w:ins>
          </w:p>
        </w:tc>
        <w:tc>
          <w:tcPr>
            <w:tcW w:w="2835" w:type="dxa"/>
            <w:gridSpan w:val="3"/>
            <w:shd w:val="clear" w:color="auto" w:fill="F2F2F2"/>
          </w:tcPr>
          <w:p w:rsidR="00F05662" w:rsidRPr="00270ABD" w:rsidRDefault="00F05662" w:rsidP="005E3086">
            <w:pPr>
              <w:rPr>
                <w:ins w:id="299" w:author="Autor"/>
                <w:rFonts w:ascii="Calibri" w:hAnsi="Calibri" w:cs="Calibri"/>
                <w:sz w:val="22"/>
                <w:szCs w:val="22"/>
              </w:rPr>
            </w:pPr>
          </w:p>
        </w:tc>
        <w:tc>
          <w:tcPr>
            <w:tcW w:w="1417" w:type="dxa"/>
            <w:gridSpan w:val="3"/>
            <w:vMerge w:val="restart"/>
            <w:shd w:val="clear" w:color="auto" w:fill="F2F2F2"/>
          </w:tcPr>
          <w:p w:rsidR="00F05662" w:rsidRDefault="00F05662" w:rsidP="005E3086">
            <w:pPr>
              <w:rPr>
                <w:ins w:id="300" w:author="Autor"/>
                <w:rFonts w:ascii="Calibri" w:hAnsi="Calibri" w:cs="Calibri"/>
                <w:sz w:val="22"/>
                <w:szCs w:val="22"/>
              </w:rPr>
            </w:pPr>
            <w:ins w:id="301" w:author="Autor">
              <w:r w:rsidRPr="00270ABD">
                <w:rPr>
                  <w:rFonts w:ascii="Calibri" w:hAnsi="Calibri" w:cs="Calibri"/>
                  <w:sz w:val="22"/>
                  <w:szCs w:val="22"/>
                </w:rPr>
                <w:t>Odhadovaný dopad:</w:t>
              </w:r>
            </w:ins>
          </w:p>
          <w:p w:rsidR="00F05662" w:rsidRPr="00270ABD" w:rsidRDefault="00F05662" w:rsidP="005E3086">
            <w:pPr>
              <w:rPr>
                <w:ins w:id="302" w:author="Autor"/>
                <w:rFonts w:ascii="Calibri" w:hAnsi="Calibri" w:cs="Calibri"/>
                <w:sz w:val="22"/>
                <w:szCs w:val="22"/>
              </w:rPr>
            </w:pPr>
            <w:ins w:id="303" w:author="Autor">
              <w:r w:rsidRPr="003524B8">
                <w:rPr>
                  <w:rFonts w:ascii="Calibri" w:hAnsi="Calibri" w:cs="Calibri"/>
                  <w:b/>
                  <w:color w:val="FF0000"/>
                  <w:sz w:val="22"/>
                  <w:szCs w:val="22"/>
                </w:rPr>
                <w:t>(Vyplní NDS)</w:t>
              </w:r>
            </w:ins>
          </w:p>
        </w:tc>
        <w:tc>
          <w:tcPr>
            <w:tcW w:w="3261" w:type="dxa"/>
            <w:gridSpan w:val="5"/>
            <w:vMerge w:val="restart"/>
            <w:shd w:val="clear" w:color="auto" w:fill="F2F2F2"/>
          </w:tcPr>
          <w:p w:rsidR="00F05662" w:rsidRPr="00270ABD" w:rsidRDefault="00F05662" w:rsidP="005E3086">
            <w:pPr>
              <w:rPr>
                <w:ins w:id="304" w:author="Autor"/>
                <w:rFonts w:ascii="Calibri" w:hAnsi="Calibri" w:cs="Calibri"/>
                <w:sz w:val="22"/>
                <w:szCs w:val="22"/>
              </w:rPr>
            </w:pPr>
            <w:ins w:id="305" w:author="Autor">
              <w:r w:rsidRPr="003A4D27">
                <w:rPr>
                  <w:rStyle w:val="Zstupntext"/>
                  <w:rFonts w:eastAsia="Calibri"/>
                </w:rPr>
                <w:t>Vyberte položku.</w:t>
              </w:r>
            </w:ins>
          </w:p>
        </w:tc>
      </w:tr>
      <w:tr w:rsidR="00F05662" w:rsidRPr="00022178" w:rsidTr="005E3086">
        <w:trPr>
          <w:trHeight w:val="1343"/>
          <w:ins w:id="306" w:author="Autor"/>
        </w:trPr>
        <w:tc>
          <w:tcPr>
            <w:tcW w:w="2660" w:type="dxa"/>
            <w:shd w:val="clear" w:color="auto" w:fill="F2F2F2"/>
          </w:tcPr>
          <w:p w:rsidR="00F05662" w:rsidRPr="00270ABD" w:rsidRDefault="00F05662" w:rsidP="005E3086">
            <w:pPr>
              <w:rPr>
                <w:ins w:id="307" w:author="Autor"/>
                <w:rFonts w:ascii="Calibri" w:hAnsi="Calibri" w:cs="Calibri"/>
                <w:sz w:val="22"/>
                <w:szCs w:val="22"/>
              </w:rPr>
            </w:pPr>
            <w:ins w:id="308" w:author="Autor">
              <w:r w:rsidRPr="00270ABD">
                <w:rPr>
                  <w:rFonts w:ascii="Calibri" w:hAnsi="Calibri" w:cs="Calibri"/>
                  <w:sz w:val="22"/>
                  <w:szCs w:val="22"/>
                </w:rPr>
                <w:t>Kategória bezpečnostného incidentu:</w:t>
              </w:r>
            </w:ins>
          </w:p>
          <w:p w:rsidR="00F05662" w:rsidRPr="00270ABD" w:rsidRDefault="00F05662" w:rsidP="005E3086">
            <w:pPr>
              <w:rPr>
                <w:ins w:id="309" w:author="Autor"/>
                <w:rFonts w:ascii="Calibri" w:hAnsi="Calibri" w:cs="Calibri"/>
                <w:sz w:val="22"/>
                <w:szCs w:val="22"/>
              </w:rPr>
            </w:pPr>
            <w:ins w:id="310" w:author="Autor">
              <w:r w:rsidRPr="003524B8">
                <w:rPr>
                  <w:rFonts w:ascii="Calibri" w:hAnsi="Calibri" w:cs="Calibri"/>
                  <w:b/>
                  <w:color w:val="FF0000"/>
                  <w:sz w:val="22"/>
                  <w:szCs w:val="22"/>
                </w:rPr>
                <w:t xml:space="preserve"> (Vyplní NDS)</w:t>
              </w:r>
            </w:ins>
          </w:p>
        </w:tc>
        <w:tc>
          <w:tcPr>
            <w:tcW w:w="850" w:type="dxa"/>
            <w:shd w:val="clear" w:color="auto" w:fill="F2F2F2"/>
          </w:tcPr>
          <w:p w:rsidR="00F05662" w:rsidRPr="00270ABD" w:rsidRDefault="00F05662" w:rsidP="005E3086">
            <w:pPr>
              <w:rPr>
                <w:ins w:id="311" w:author="Autor"/>
                <w:rFonts w:ascii="Calibri" w:hAnsi="Calibri" w:cs="Calibri"/>
                <w:b/>
                <w:bCs/>
                <w:sz w:val="22"/>
                <w:szCs w:val="22"/>
              </w:rPr>
            </w:pPr>
            <w:ins w:id="312" w:author="Autor">
              <w:r w:rsidRPr="003A4D27">
                <w:rPr>
                  <w:rStyle w:val="Zstupntext"/>
                  <w:rFonts w:eastAsia="Calibri"/>
                </w:rPr>
                <w:t>Vyberte položku.</w:t>
              </w:r>
            </w:ins>
          </w:p>
        </w:tc>
        <w:tc>
          <w:tcPr>
            <w:tcW w:w="1985" w:type="dxa"/>
            <w:gridSpan w:val="2"/>
            <w:shd w:val="clear" w:color="auto" w:fill="F2F2F2"/>
          </w:tcPr>
          <w:p w:rsidR="00F05662" w:rsidRPr="00270ABD" w:rsidRDefault="00F05662" w:rsidP="005E3086">
            <w:pPr>
              <w:rPr>
                <w:ins w:id="313" w:author="Autor"/>
                <w:rFonts w:ascii="Calibri" w:hAnsi="Calibri" w:cs="Calibri"/>
                <w:sz w:val="22"/>
                <w:szCs w:val="22"/>
              </w:rPr>
            </w:pPr>
            <w:ins w:id="314" w:author="Autor">
              <w:r w:rsidRPr="00270ABD">
                <w:rPr>
                  <w:rFonts w:ascii="Calibri" w:hAnsi="Calibri" w:cs="Calibri"/>
                  <w:sz w:val="22"/>
                  <w:szCs w:val="22"/>
                </w:rPr>
                <w:t>Vstup/Spôsob hlásenia:</w:t>
              </w:r>
            </w:ins>
          </w:p>
          <w:p w:rsidR="00F05662" w:rsidRPr="00270ABD" w:rsidRDefault="00F05662" w:rsidP="005E3086">
            <w:pPr>
              <w:rPr>
                <w:ins w:id="315" w:author="Autor"/>
                <w:rFonts w:ascii="Calibri" w:hAnsi="Calibri" w:cs="Calibri"/>
                <w:sz w:val="22"/>
                <w:szCs w:val="22"/>
              </w:rPr>
            </w:pPr>
          </w:p>
        </w:tc>
        <w:tc>
          <w:tcPr>
            <w:tcW w:w="1417" w:type="dxa"/>
            <w:gridSpan w:val="3"/>
            <w:vMerge/>
            <w:shd w:val="clear" w:color="auto" w:fill="F2F2F2"/>
          </w:tcPr>
          <w:p w:rsidR="00F05662" w:rsidRPr="00270ABD" w:rsidRDefault="00F05662" w:rsidP="005E3086">
            <w:pPr>
              <w:rPr>
                <w:ins w:id="316" w:author="Autor"/>
                <w:rFonts w:ascii="Calibri" w:hAnsi="Calibri" w:cs="Calibri"/>
                <w:sz w:val="22"/>
                <w:szCs w:val="22"/>
              </w:rPr>
            </w:pPr>
          </w:p>
        </w:tc>
        <w:tc>
          <w:tcPr>
            <w:tcW w:w="3261" w:type="dxa"/>
            <w:gridSpan w:val="5"/>
            <w:vMerge/>
            <w:shd w:val="clear" w:color="auto" w:fill="F2F2F2"/>
          </w:tcPr>
          <w:p w:rsidR="00F05662" w:rsidRPr="00270ABD" w:rsidRDefault="00F05662" w:rsidP="005E3086">
            <w:pPr>
              <w:rPr>
                <w:ins w:id="317" w:author="Autor"/>
                <w:rFonts w:ascii="Calibri" w:hAnsi="Calibri" w:cs="Calibri"/>
                <w:sz w:val="22"/>
                <w:szCs w:val="22"/>
              </w:rPr>
            </w:pPr>
          </w:p>
        </w:tc>
      </w:tr>
      <w:tr w:rsidR="00F05662" w:rsidRPr="00022178" w:rsidTr="005E3086">
        <w:trPr>
          <w:trHeight w:val="1610"/>
          <w:ins w:id="318" w:author="Autor"/>
        </w:trPr>
        <w:tc>
          <w:tcPr>
            <w:tcW w:w="2660" w:type="dxa"/>
            <w:shd w:val="clear" w:color="auto" w:fill="F2F2F2"/>
          </w:tcPr>
          <w:p w:rsidR="00F05662" w:rsidRDefault="00F05662" w:rsidP="005E3086">
            <w:pPr>
              <w:rPr>
                <w:ins w:id="319" w:author="Autor"/>
                <w:rFonts w:ascii="Calibri" w:hAnsi="Calibri" w:cs="Calibri"/>
                <w:sz w:val="22"/>
                <w:szCs w:val="22"/>
              </w:rPr>
            </w:pPr>
            <w:ins w:id="320" w:author="Autor">
              <w:r w:rsidRPr="00270ABD">
                <w:rPr>
                  <w:rFonts w:ascii="Calibri" w:hAnsi="Calibri" w:cs="Calibri"/>
                  <w:sz w:val="22"/>
                  <w:szCs w:val="22"/>
                </w:rPr>
                <w:t>Hlásenie incidentu do JISKB NBÚ SR</w:t>
              </w:r>
            </w:ins>
          </w:p>
          <w:p w:rsidR="00F05662" w:rsidRPr="00270ABD" w:rsidRDefault="00F05662" w:rsidP="005E3086">
            <w:pPr>
              <w:rPr>
                <w:ins w:id="321" w:author="Autor"/>
                <w:rFonts w:ascii="Calibri" w:hAnsi="Calibri" w:cs="Calibri"/>
                <w:sz w:val="22"/>
                <w:szCs w:val="22"/>
              </w:rPr>
            </w:pPr>
            <w:ins w:id="322" w:author="Autor">
              <w:r w:rsidRPr="003524B8">
                <w:rPr>
                  <w:rFonts w:ascii="Calibri" w:hAnsi="Calibri" w:cs="Calibri"/>
                  <w:b/>
                  <w:color w:val="FF0000"/>
                  <w:sz w:val="22"/>
                  <w:szCs w:val="22"/>
                </w:rPr>
                <w:t>(Vyplní NDS)</w:t>
              </w:r>
            </w:ins>
          </w:p>
        </w:tc>
        <w:tc>
          <w:tcPr>
            <w:tcW w:w="7513" w:type="dxa"/>
            <w:gridSpan w:val="11"/>
            <w:shd w:val="clear" w:color="auto" w:fill="F2F2F2"/>
          </w:tcPr>
          <w:p w:rsidR="00F05662" w:rsidRPr="00270ABD" w:rsidRDefault="00F05662" w:rsidP="005E3086">
            <w:pPr>
              <w:rPr>
                <w:ins w:id="323" w:author="Autor"/>
                <w:rFonts w:ascii="Calibri" w:hAnsi="Calibri" w:cs="Calibri"/>
                <w:sz w:val="22"/>
                <w:szCs w:val="22"/>
              </w:rPr>
            </w:pPr>
            <w:ins w:id="324" w:author="Autor">
              <w:r w:rsidRPr="00270ABD">
                <w:rPr>
                  <w:rFonts w:ascii="Calibri" w:hAnsi="Calibri" w:cs="Calibri"/>
                  <w:sz w:val="22"/>
                  <w:szCs w:val="22"/>
                </w:rPr>
                <w:t>Číslo:</w:t>
              </w:r>
            </w:ins>
          </w:p>
          <w:p w:rsidR="00F05662" w:rsidRPr="00270ABD" w:rsidRDefault="00F05662" w:rsidP="005E3086">
            <w:pPr>
              <w:rPr>
                <w:ins w:id="325" w:author="Autor"/>
                <w:rFonts w:ascii="Calibri" w:hAnsi="Calibri" w:cs="Calibri"/>
                <w:sz w:val="22"/>
                <w:szCs w:val="22"/>
              </w:rPr>
            </w:pPr>
          </w:p>
          <w:p w:rsidR="00F05662" w:rsidRPr="00270ABD" w:rsidRDefault="00F05662" w:rsidP="005E3086">
            <w:pPr>
              <w:rPr>
                <w:ins w:id="326" w:author="Autor"/>
                <w:rFonts w:ascii="Calibri" w:hAnsi="Calibri" w:cs="Calibri"/>
                <w:sz w:val="22"/>
                <w:szCs w:val="22"/>
              </w:rPr>
            </w:pPr>
            <w:ins w:id="327" w:author="Autor">
              <w:r w:rsidRPr="00270ABD">
                <w:rPr>
                  <w:rFonts w:ascii="Calibri" w:hAnsi="Calibri" w:cs="Calibri"/>
                  <w:sz w:val="22"/>
                  <w:szCs w:val="22"/>
                </w:rPr>
                <w:t>Forma hlásenia (rozhranie JISKB, email):</w:t>
              </w:r>
            </w:ins>
          </w:p>
          <w:p w:rsidR="00F05662" w:rsidRPr="00270ABD" w:rsidRDefault="00F05662" w:rsidP="005E3086">
            <w:pPr>
              <w:rPr>
                <w:ins w:id="328" w:author="Autor"/>
                <w:rFonts w:ascii="Calibri" w:hAnsi="Calibri" w:cs="Calibri"/>
                <w:sz w:val="22"/>
                <w:szCs w:val="22"/>
              </w:rPr>
            </w:pPr>
          </w:p>
          <w:p w:rsidR="00F05662" w:rsidRPr="00270ABD" w:rsidRDefault="00F05662" w:rsidP="005E3086">
            <w:pPr>
              <w:rPr>
                <w:ins w:id="329" w:author="Autor"/>
                <w:rFonts w:ascii="Calibri" w:hAnsi="Calibri" w:cs="Calibri"/>
                <w:sz w:val="22"/>
                <w:szCs w:val="22"/>
              </w:rPr>
            </w:pPr>
            <w:ins w:id="330" w:author="Autor">
              <w:r w:rsidRPr="00270ABD">
                <w:rPr>
                  <w:rFonts w:ascii="Calibri" w:hAnsi="Calibri" w:cs="Calibri"/>
                  <w:sz w:val="22"/>
                  <w:szCs w:val="22"/>
                </w:rPr>
                <w:t>Popis dotknutej základnej služby:</w:t>
              </w:r>
            </w:ins>
          </w:p>
          <w:p w:rsidR="00F05662" w:rsidRPr="00270ABD" w:rsidRDefault="00F05662" w:rsidP="005E3086">
            <w:pPr>
              <w:rPr>
                <w:ins w:id="331" w:author="Autor"/>
                <w:rFonts w:ascii="Calibri" w:hAnsi="Calibri" w:cs="Calibri"/>
                <w:sz w:val="22"/>
                <w:szCs w:val="22"/>
              </w:rPr>
            </w:pPr>
          </w:p>
          <w:p w:rsidR="00F05662" w:rsidRPr="00270ABD" w:rsidRDefault="00F05662" w:rsidP="005E3086">
            <w:pPr>
              <w:rPr>
                <w:ins w:id="332" w:author="Autor"/>
                <w:rFonts w:ascii="Calibri" w:hAnsi="Calibri" w:cs="Calibri"/>
                <w:sz w:val="22"/>
                <w:szCs w:val="22"/>
              </w:rPr>
            </w:pPr>
          </w:p>
        </w:tc>
      </w:tr>
      <w:tr w:rsidR="00F05662" w:rsidRPr="00022178" w:rsidTr="005E3086">
        <w:trPr>
          <w:trHeight w:val="1610"/>
          <w:ins w:id="333" w:author="Autor"/>
        </w:trPr>
        <w:tc>
          <w:tcPr>
            <w:tcW w:w="2660" w:type="dxa"/>
            <w:shd w:val="clear" w:color="auto" w:fill="F2F2F2"/>
          </w:tcPr>
          <w:p w:rsidR="00F05662" w:rsidRDefault="00F05662" w:rsidP="005E3086">
            <w:pPr>
              <w:rPr>
                <w:ins w:id="334" w:author="Autor"/>
                <w:rFonts w:ascii="Calibri" w:hAnsi="Calibri" w:cs="Calibri"/>
                <w:sz w:val="22"/>
                <w:szCs w:val="22"/>
              </w:rPr>
            </w:pPr>
            <w:ins w:id="335" w:author="Autor">
              <w:r w:rsidRPr="00270ABD">
                <w:rPr>
                  <w:rFonts w:ascii="Calibri" w:hAnsi="Calibri" w:cs="Calibri"/>
                  <w:sz w:val="22"/>
                  <w:szCs w:val="22"/>
                </w:rPr>
                <w:lastRenderedPageBreak/>
                <w:t>Popis a vyčíslenie možného dopadu:</w:t>
              </w:r>
            </w:ins>
          </w:p>
          <w:p w:rsidR="00F05662" w:rsidRPr="00270ABD" w:rsidRDefault="00F05662" w:rsidP="005E3086">
            <w:pPr>
              <w:rPr>
                <w:ins w:id="336" w:author="Autor"/>
                <w:rFonts w:ascii="Calibri" w:hAnsi="Calibri" w:cs="Calibri"/>
                <w:sz w:val="22"/>
                <w:szCs w:val="22"/>
              </w:rPr>
            </w:pPr>
            <w:ins w:id="337" w:author="Autor">
              <w:r w:rsidRPr="003524B8">
                <w:rPr>
                  <w:rFonts w:ascii="Calibri" w:hAnsi="Calibri" w:cs="Calibri"/>
                  <w:b/>
                  <w:color w:val="FF0000"/>
                  <w:sz w:val="22"/>
                  <w:szCs w:val="22"/>
                </w:rPr>
                <w:t>(Vyplní NDS)</w:t>
              </w:r>
            </w:ins>
          </w:p>
        </w:tc>
        <w:tc>
          <w:tcPr>
            <w:tcW w:w="7513" w:type="dxa"/>
            <w:gridSpan w:val="11"/>
            <w:shd w:val="clear" w:color="auto" w:fill="F2F2F2"/>
          </w:tcPr>
          <w:p w:rsidR="00F05662" w:rsidRPr="00270ABD" w:rsidRDefault="00F05662" w:rsidP="005E3086">
            <w:pPr>
              <w:rPr>
                <w:ins w:id="338" w:author="Autor"/>
                <w:rFonts w:ascii="Calibri" w:hAnsi="Calibri" w:cs="Calibri"/>
                <w:sz w:val="22"/>
                <w:szCs w:val="22"/>
              </w:rPr>
            </w:pPr>
          </w:p>
          <w:p w:rsidR="00F05662" w:rsidRPr="00270ABD" w:rsidRDefault="00F05662" w:rsidP="005E3086">
            <w:pPr>
              <w:rPr>
                <w:ins w:id="339" w:author="Autor"/>
                <w:rFonts w:ascii="Calibri" w:hAnsi="Calibri" w:cs="Calibri"/>
                <w:sz w:val="22"/>
                <w:szCs w:val="22"/>
              </w:rPr>
            </w:pPr>
          </w:p>
          <w:p w:rsidR="00F05662" w:rsidRPr="00270ABD" w:rsidRDefault="00F05662" w:rsidP="005E3086">
            <w:pPr>
              <w:rPr>
                <w:ins w:id="340" w:author="Autor"/>
                <w:rFonts w:ascii="Calibri" w:hAnsi="Calibri" w:cs="Calibri"/>
                <w:sz w:val="22"/>
                <w:szCs w:val="22"/>
              </w:rPr>
            </w:pPr>
          </w:p>
          <w:p w:rsidR="00F05662" w:rsidRPr="00270ABD" w:rsidRDefault="00F05662" w:rsidP="005E3086">
            <w:pPr>
              <w:rPr>
                <w:ins w:id="341" w:author="Autor"/>
                <w:rFonts w:ascii="Calibri" w:hAnsi="Calibri" w:cs="Calibri"/>
                <w:sz w:val="22"/>
                <w:szCs w:val="22"/>
              </w:rPr>
            </w:pPr>
          </w:p>
          <w:p w:rsidR="00F05662" w:rsidRPr="00270ABD" w:rsidRDefault="00F05662" w:rsidP="005E3086">
            <w:pPr>
              <w:rPr>
                <w:ins w:id="342" w:author="Autor"/>
                <w:rFonts w:ascii="Calibri" w:hAnsi="Calibri" w:cs="Calibri"/>
                <w:sz w:val="22"/>
                <w:szCs w:val="22"/>
              </w:rPr>
            </w:pPr>
          </w:p>
          <w:p w:rsidR="00F05662" w:rsidRPr="00270ABD" w:rsidRDefault="00F05662" w:rsidP="005E3086">
            <w:pPr>
              <w:rPr>
                <w:ins w:id="343" w:author="Autor"/>
                <w:rFonts w:ascii="Calibri" w:hAnsi="Calibri" w:cs="Calibri"/>
                <w:sz w:val="22"/>
                <w:szCs w:val="22"/>
              </w:rPr>
            </w:pPr>
          </w:p>
          <w:p w:rsidR="00F05662" w:rsidRPr="00270ABD" w:rsidRDefault="00F05662" w:rsidP="005E3086">
            <w:pPr>
              <w:rPr>
                <w:ins w:id="344" w:author="Autor"/>
                <w:rFonts w:ascii="Calibri" w:hAnsi="Calibri" w:cs="Calibri"/>
                <w:sz w:val="22"/>
                <w:szCs w:val="22"/>
              </w:rPr>
            </w:pPr>
          </w:p>
        </w:tc>
      </w:tr>
      <w:tr w:rsidR="00F05662" w:rsidRPr="00022178" w:rsidTr="005E3086">
        <w:trPr>
          <w:trHeight w:val="1686"/>
          <w:ins w:id="345" w:author="Autor"/>
        </w:trPr>
        <w:tc>
          <w:tcPr>
            <w:tcW w:w="2660" w:type="dxa"/>
            <w:shd w:val="clear" w:color="auto" w:fill="F2F2F2"/>
          </w:tcPr>
          <w:p w:rsidR="00F05662" w:rsidRDefault="00F05662" w:rsidP="005E3086">
            <w:pPr>
              <w:rPr>
                <w:ins w:id="346" w:author="Autor"/>
                <w:rFonts w:ascii="Calibri" w:hAnsi="Calibri" w:cs="Calibri"/>
                <w:sz w:val="22"/>
                <w:szCs w:val="22"/>
              </w:rPr>
            </w:pPr>
            <w:ins w:id="347" w:author="Autor">
              <w:r w:rsidRPr="00270ABD">
                <w:rPr>
                  <w:rFonts w:ascii="Calibri" w:hAnsi="Calibri" w:cs="Calibri"/>
                  <w:sz w:val="22"/>
                  <w:szCs w:val="22"/>
                </w:rPr>
                <w:t>Popis vyšetrovania incidentu:</w:t>
              </w:r>
            </w:ins>
          </w:p>
          <w:p w:rsidR="00F05662" w:rsidRPr="00270ABD" w:rsidRDefault="00F05662" w:rsidP="005E3086">
            <w:pPr>
              <w:rPr>
                <w:ins w:id="348" w:author="Autor"/>
                <w:rFonts w:ascii="Calibri" w:hAnsi="Calibri" w:cs="Calibri"/>
                <w:sz w:val="22"/>
                <w:szCs w:val="22"/>
              </w:rPr>
            </w:pPr>
            <w:ins w:id="349" w:author="Auto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ins>
          </w:p>
        </w:tc>
        <w:tc>
          <w:tcPr>
            <w:tcW w:w="7513" w:type="dxa"/>
            <w:gridSpan w:val="11"/>
            <w:shd w:val="clear" w:color="auto" w:fill="F2F2F2"/>
          </w:tcPr>
          <w:p w:rsidR="00F05662" w:rsidRPr="00270ABD" w:rsidRDefault="00F05662" w:rsidP="005E3086">
            <w:pPr>
              <w:rPr>
                <w:ins w:id="350" w:author="Autor"/>
                <w:rFonts w:ascii="Calibri" w:hAnsi="Calibri" w:cs="Calibri"/>
                <w:sz w:val="22"/>
                <w:szCs w:val="22"/>
              </w:rPr>
            </w:pPr>
          </w:p>
          <w:p w:rsidR="00F05662" w:rsidRPr="00270ABD" w:rsidRDefault="00F05662" w:rsidP="005E3086">
            <w:pPr>
              <w:rPr>
                <w:ins w:id="351" w:author="Autor"/>
                <w:rFonts w:ascii="Calibri" w:hAnsi="Calibri" w:cs="Calibri"/>
                <w:sz w:val="22"/>
                <w:szCs w:val="22"/>
              </w:rPr>
            </w:pPr>
          </w:p>
          <w:p w:rsidR="00F05662" w:rsidRPr="00270ABD" w:rsidRDefault="00F05662" w:rsidP="005E3086">
            <w:pPr>
              <w:rPr>
                <w:ins w:id="352" w:author="Autor"/>
                <w:rFonts w:ascii="Calibri" w:hAnsi="Calibri" w:cs="Calibri"/>
                <w:sz w:val="22"/>
                <w:szCs w:val="22"/>
              </w:rPr>
            </w:pPr>
          </w:p>
          <w:p w:rsidR="00F05662" w:rsidRPr="00270ABD" w:rsidRDefault="00F05662" w:rsidP="005E3086">
            <w:pPr>
              <w:rPr>
                <w:ins w:id="353" w:author="Autor"/>
                <w:rFonts w:ascii="Calibri" w:hAnsi="Calibri" w:cs="Calibri"/>
                <w:sz w:val="22"/>
                <w:szCs w:val="22"/>
              </w:rPr>
            </w:pPr>
          </w:p>
          <w:p w:rsidR="00F05662" w:rsidRPr="00270ABD" w:rsidRDefault="00F05662" w:rsidP="005E3086">
            <w:pPr>
              <w:rPr>
                <w:ins w:id="354" w:author="Autor"/>
                <w:rFonts w:ascii="Calibri" w:hAnsi="Calibri" w:cs="Calibri"/>
                <w:sz w:val="22"/>
                <w:szCs w:val="22"/>
              </w:rPr>
            </w:pPr>
          </w:p>
          <w:p w:rsidR="00F05662" w:rsidRPr="00270ABD" w:rsidRDefault="00F05662" w:rsidP="005E3086">
            <w:pPr>
              <w:rPr>
                <w:ins w:id="355" w:author="Autor"/>
                <w:rFonts w:ascii="Calibri" w:hAnsi="Calibri" w:cs="Calibri"/>
                <w:sz w:val="22"/>
                <w:szCs w:val="22"/>
              </w:rPr>
            </w:pPr>
          </w:p>
          <w:p w:rsidR="00F05662" w:rsidRPr="00270ABD" w:rsidRDefault="00F05662" w:rsidP="005E3086">
            <w:pPr>
              <w:rPr>
                <w:ins w:id="356" w:author="Autor"/>
                <w:rFonts w:ascii="Calibri" w:hAnsi="Calibri" w:cs="Calibri"/>
                <w:sz w:val="22"/>
                <w:szCs w:val="22"/>
              </w:rPr>
            </w:pPr>
          </w:p>
        </w:tc>
      </w:tr>
      <w:tr w:rsidR="00F05662" w:rsidRPr="00022178" w:rsidTr="005E3086">
        <w:trPr>
          <w:trHeight w:val="566"/>
          <w:ins w:id="357" w:author="Autor"/>
        </w:trPr>
        <w:tc>
          <w:tcPr>
            <w:tcW w:w="2660" w:type="dxa"/>
            <w:shd w:val="clear" w:color="auto" w:fill="F2F2F2"/>
          </w:tcPr>
          <w:p w:rsidR="00F05662" w:rsidRPr="00270ABD" w:rsidRDefault="00F05662" w:rsidP="005E3086">
            <w:pPr>
              <w:jc w:val="right"/>
              <w:rPr>
                <w:ins w:id="358" w:author="Autor"/>
                <w:rFonts w:ascii="Calibri" w:hAnsi="Calibri" w:cs="Calibri"/>
                <w:sz w:val="22"/>
                <w:szCs w:val="22"/>
              </w:rPr>
            </w:pPr>
            <w:ins w:id="359" w:author="Autor">
              <w:r>
                <w:rPr>
                  <w:rFonts w:ascii="Calibri" w:hAnsi="Calibri" w:cs="Calibri"/>
                  <w:sz w:val="22"/>
                  <w:szCs w:val="22"/>
                </w:rPr>
                <w:t>Druh</w:t>
              </w:r>
              <w:r w:rsidRPr="00270ABD">
                <w:rPr>
                  <w:rFonts w:ascii="Calibri" w:hAnsi="Calibri" w:cs="Calibri"/>
                  <w:sz w:val="22"/>
                  <w:szCs w:val="22"/>
                </w:rPr>
                <w:t xml:space="preserve"> bezpečnostného incidentu:</w:t>
              </w:r>
            </w:ins>
          </w:p>
          <w:p w:rsidR="00F05662" w:rsidRPr="00270ABD" w:rsidRDefault="00F05662" w:rsidP="005E3086">
            <w:pPr>
              <w:jc w:val="right"/>
              <w:rPr>
                <w:ins w:id="360" w:author="Autor"/>
                <w:rFonts w:ascii="Calibri" w:hAnsi="Calibri" w:cs="Calibri"/>
                <w:sz w:val="22"/>
                <w:szCs w:val="22"/>
              </w:rPr>
            </w:pPr>
          </w:p>
        </w:tc>
        <w:tc>
          <w:tcPr>
            <w:tcW w:w="2155" w:type="dxa"/>
            <w:gridSpan w:val="2"/>
            <w:shd w:val="clear" w:color="auto" w:fill="F2F2F2"/>
          </w:tcPr>
          <w:p w:rsidR="00F05662" w:rsidRDefault="00F05662" w:rsidP="005E3086">
            <w:pPr>
              <w:spacing w:line="360" w:lineRule="auto"/>
              <w:jc w:val="both"/>
              <w:rPr>
                <w:ins w:id="361" w:author="Autor"/>
                <w:rFonts w:ascii="Calibri" w:hAnsi="Calibri" w:cs="Calibri"/>
                <w:sz w:val="22"/>
                <w:szCs w:val="22"/>
              </w:rPr>
            </w:pPr>
            <w:ins w:id="362" w:author="Autor">
              <w:r w:rsidRPr="003A4D27">
                <w:rPr>
                  <w:rStyle w:val="Zstupntext"/>
                  <w:rFonts w:eastAsia="Calibri"/>
                </w:rPr>
                <w:t>Vyberte položku.</w:t>
              </w:r>
            </w:ins>
          </w:p>
          <w:p w:rsidR="00F05662" w:rsidRDefault="00F05662" w:rsidP="005E3086">
            <w:pPr>
              <w:spacing w:line="360" w:lineRule="auto"/>
              <w:jc w:val="both"/>
              <w:rPr>
                <w:ins w:id="363" w:author="Autor"/>
                <w:rFonts w:ascii="Calibri" w:hAnsi="Calibri" w:cs="Calibri"/>
                <w:sz w:val="22"/>
                <w:szCs w:val="22"/>
              </w:rPr>
            </w:pPr>
          </w:p>
          <w:p w:rsidR="00F05662" w:rsidRDefault="00F05662" w:rsidP="005E3086">
            <w:pPr>
              <w:spacing w:line="360" w:lineRule="auto"/>
              <w:jc w:val="both"/>
              <w:rPr>
                <w:ins w:id="364" w:author="Autor"/>
                <w:rFonts w:ascii="Calibri" w:hAnsi="Calibri" w:cs="Calibri"/>
                <w:sz w:val="22"/>
                <w:szCs w:val="22"/>
              </w:rPr>
            </w:pPr>
          </w:p>
          <w:p w:rsidR="00F05662" w:rsidRPr="00270ABD" w:rsidRDefault="00F05662" w:rsidP="005E3086">
            <w:pPr>
              <w:spacing w:line="360" w:lineRule="auto"/>
              <w:jc w:val="both"/>
              <w:rPr>
                <w:ins w:id="365" w:author="Autor"/>
                <w:rFonts w:ascii="Calibri" w:hAnsi="Calibri" w:cs="Calibri"/>
                <w:sz w:val="22"/>
                <w:szCs w:val="22"/>
              </w:rPr>
            </w:pPr>
            <w:ins w:id="366" w:author="Autor">
              <w:r w:rsidRPr="00270ABD">
                <w:rPr>
                  <w:rFonts w:ascii="Calibri" w:hAnsi="Calibri" w:cs="Calibri"/>
                  <w:sz w:val="22"/>
                  <w:szCs w:val="22"/>
                </w:rPr>
                <w:t>Iné (uviesť):</w:t>
              </w:r>
            </w:ins>
          </w:p>
          <w:p w:rsidR="00F05662" w:rsidRPr="00270ABD" w:rsidRDefault="00F05662" w:rsidP="005E3086">
            <w:pPr>
              <w:jc w:val="right"/>
              <w:rPr>
                <w:ins w:id="367" w:author="Autor"/>
                <w:rFonts w:ascii="Calibri" w:hAnsi="Calibri" w:cs="Calibri"/>
                <w:sz w:val="22"/>
                <w:szCs w:val="22"/>
              </w:rPr>
            </w:pPr>
          </w:p>
        </w:tc>
        <w:tc>
          <w:tcPr>
            <w:tcW w:w="1530" w:type="dxa"/>
            <w:gridSpan w:val="3"/>
            <w:shd w:val="clear" w:color="auto" w:fill="F2F2F2"/>
          </w:tcPr>
          <w:p w:rsidR="00F05662" w:rsidRPr="00270ABD" w:rsidRDefault="00F05662" w:rsidP="005E3086">
            <w:pPr>
              <w:rPr>
                <w:ins w:id="368" w:author="Autor"/>
                <w:rFonts w:ascii="Calibri" w:hAnsi="Calibri" w:cs="Calibri"/>
                <w:sz w:val="22"/>
                <w:szCs w:val="22"/>
              </w:rPr>
            </w:pPr>
            <w:ins w:id="369" w:author="Autor">
              <w:r w:rsidRPr="00270ABD">
                <w:rPr>
                  <w:rFonts w:ascii="Calibri" w:hAnsi="Calibri" w:cs="Calibri"/>
                  <w:sz w:val="22"/>
                  <w:szCs w:val="22"/>
                </w:rPr>
                <w:t>Typ bezpečnostného incidentu:</w:t>
              </w:r>
            </w:ins>
          </w:p>
        </w:tc>
        <w:tc>
          <w:tcPr>
            <w:tcW w:w="3828" w:type="dxa"/>
            <w:gridSpan w:val="6"/>
            <w:shd w:val="clear" w:color="auto" w:fill="F2F2F2"/>
          </w:tcPr>
          <w:p w:rsidR="00F05662" w:rsidRDefault="00F05662" w:rsidP="005E3086">
            <w:pPr>
              <w:jc w:val="both"/>
              <w:rPr>
                <w:ins w:id="370" w:author="Autor"/>
                <w:rFonts w:ascii="Calibri" w:hAnsi="Calibri" w:cs="Calibri"/>
                <w:sz w:val="22"/>
                <w:szCs w:val="22"/>
              </w:rPr>
            </w:pPr>
            <w:ins w:id="371" w:author="Autor">
              <w:r w:rsidRPr="003A4D27">
                <w:rPr>
                  <w:rStyle w:val="Zstupntext"/>
                  <w:rFonts w:eastAsia="Calibri"/>
                </w:rPr>
                <w:t>Vyberte položku.</w:t>
              </w:r>
            </w:ins>
          </w:p>
          <w:p w:rsidR="00F05662" w:rsidRDefault="00F05662" w:rsidP="005E3086">
            <w:pPr>
              <w:jc w:val="both"/>
              <w:rPr>
                <w:ins w:id="372" w:author="Autor"/>
                <w:rFonts w:ascii="Calibri" w:hAnsi="Calibri" w:cs="Calibri"/>
                <w:sz w:val="22"/>
                <w:szCs w:val="22"/>
              </w:rPr>
            </w:pPr>
          </w:p>
          <w:p w:rsidR="00F05662" w:rsidRDefault="00F05662" w:rsidP="005E3086">
            <w:pPr>
              <w:jc w:val="both"/>
              <w:rPr>
                <w:ins w:id="373" w:author="Autor"/>
                <w:rFonts w:ascii="Calibri" w:hAnsi="Calibri" w:cs="Calibri"/>
                <w:sz w:val="22"/>
                <w:szCs w:val="22"/>
              </w:rPr>
            </w:pPr>
          </w:p>
          <w:p w:rsidR="00F05662" w:rsidRDefault="00F05662" w:rsidP="005E3086">
            <w:pPr>
              <w:jc w:val="both"/>
              <w:rPr>
                <w:ins w:id="374" w:author="Autor"/>
                <w:rFonts w:ascii="Calibri" w:hAnsi="Calibri" w:cs="Calibri"/>
                <w:sz w:val="22"/>
                <w:szCs w:val="22"/>
              </w:rPr>
            </w:pPr>
          </w:p>
          <w:p w:rsidR="00F05662" w:rsidRPr="00270ABD" w:rsidRDefault="00F05662" w:rsidP="005E3086">
            <w:pPr>
              <w:jc w:val="both"/>
              <w:rPr>
                <w:ins w:id="375" w:author="Autor"/>
                <w:rFonts w:ascii="Calibri" w:hAnsi="Calibri" w:cs="Calibri"/>
                <w:sz w:val="22"/>
                <w:szCs w:val="22"/>
              </w:rPr>
            </w:pPr>
            <w:ins w:id="376" w:author="Autor">
              <w:r w:rsidRPr="00270ABD">
                <w:rPr>
                  <w:rFonts w:ascii="Calibri" w:hAnsi="Calibri" w:cs="Calibri"/>
                  <w:sz w:val="22"/>
                  <w:szCs w:val="22"/>
                </w:rPr>
                <w:t>Iné (uviesť):</w:t>
              </w:r>
            </w:ins>
          </w:p>
        </w:tc>
      </w:tr>
      <w:tr w:rsidR="00F05662" w:rsidRPr="00022178" w:rsidTr="005E3086">
        <w:trPr>
          <w:trHeight w:val="587"/>
          <w:ins w:id="377" w:author="Autor"/>
        </w:trPr>
        <w:tc>
          <w:tcPr>
            <w:tcW w:w="10173" w:type="dxa"/>
            <w:gridSpan w:val="12"/>
            <w:shd w:val="clear" w:color="auto" w:fill="D9D9D9"/>
          </w:tcPr>
          <w:p w:rsidR="00F05662" w:rsidRPr="00270ABD" w:rsidRDefault="00F05662" w:rsidP="005E3086">
            <w:pPr>
              <w:rPr>
                <w:ins w:id="378" w:author="Autor"/>
                <w:rFonts w:ascii="Calibri" w:hAnsi="Calibri" w:cs="Calibri"/>
                <w:sz w:val="22"/>
                <w:szCs w:val="22"/>
              </w:rPr>
            </w:pPr>
            <w:ins w:id="379" w:author="Autor">
              <w:r w:rsidRPr="00270ABD">
                <w:rPr>
                  <w:rFonts w:ascii="Calibri" w:hAnsi="Calibri" w:cs="Calibri"/>
                  <w:sz w:val="22"/>
                  <w:szCs w:val="22"/>
                </w:rPr>
                <w:t>Popis prijatých/navrhovaných opatrení:</w:t>
              </w:r>
              <w:r>
                <w:rPr>
                  <w:rFonts w:ascii="Calibri" w:hAnsi="Calibri" w:cs="Calibri"/>
                  <w:sz w:val="22"/>
                  <w:szCs w:val="22"/>
                </w:rPr>
                <w:t xml:space="preserve"> </w:t>
              </w: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ins>
          </w:p>
        </w:tc>
      </w:tr>
      <w:tr w:rsidR="00F05662" w:rsidRPr="00022178" w:rsidTr="005E3086">
        <w:trPr>
          <w:trHeight w:val="677"/>
          <w:ins w:id="380" w:author="Autor"/>
        </w:trPr>
        <w:tc>
          <w:tcPr>
            <w:tcW w:w="2660" w:type="dxa"/>
            <w:shd w:val="clear" w:color="auto" w:fill="D9D9D9"/>
          </w:tcPr>
          <w:p w:rsidR="00F05662" w:rsidRPr="00270ABD" w:rsidRDefault="00F05662" w:rsidP="005E3086">
            <w:pPr>
              <w:rPr>
                <w:ins w:id="381" w:author="Autor"/>
                <w:rFonts w:ascii="Calibri" w:hAnsi="Calibri" w:cs="Calibri"/>
                <w:sz w:val="22"/>
                <w:szCs w:val="22"/>
              </w:rPr>
            </w:pPr>
            <w:ins w:id="382" w:author="Autor">
              <w:r w:rsidRPr="00270ABD">
                <w:rPr>
                  <w:rFonts w:ascii="Calibri" w:hAnsi="Calibri" w:cs="Calibri"/>
                  <w:sz w:val="22"/>
                  <w:szCs w:val="22"/>
                </w:rPr>
                <w:t>Opatrenie:</w:t>
              </w:r>
            </w:ins>
          </w:p>
        </w:tc>
        <w:tc>
          <w:tcPr>
            <w:tcW w:w="3118" w:type="dxa"/>
            <w:gridSpan w:val="4"/>
            <w:shd w:val="clear" w:color="auto" w:fill="D9D9D9"/>
          </w:tcPr>
          <w:p w:rsidR="00F05662" w:rsidRPr="00270ABD" w:rsidRDefault="00F05662" w:rsidP="005E3086">
            <w:pPr>
              <w:rPr>
                <w:ins w:id="383" w:author="Autor"/>
                <w:rFonts w:ascii="Calibri" w:hAnsi="Calibri" w:cs="Calibri"/>
                <w:sz w:val="22"/>
                <w:szCs w:val="22"/>
              </w:rPr>
            </w:pPr>
            <w:ins w:id="384" w:author="Autor">
              <w:r w:rsidRPr="00270ABD">
                <w:rPr>
                  <w:rFonts w:ascii="Calibri" w:hAnsi="Calibri" w:cs="Calibri"/>
                  <w:sz w:val="22"/>
                  <w:szCs w:val="22"/>
                </w:rPr>
                <w:t>Popis opatrenia:</w:t>
              </w:r>
            </w:ins>
          </w:p>
        </w:tc>
        <w:tc>
          <w:tcPr>
            <w:tcW w:w="2552" w:type="dxa"/>
            <w:gridSpan w:val="5"/>
            <w:shd w:val="clear" w:color="auto" w:fill="D9D9D9"/>
          </w:tcPr>
          <w:p w:rsidR="00F05662" w:rsidRPr="00270ABD" w:rsidRDefault="00F05662" w:rsidP="005E3086">
            <w:pPr>
              <w:rPr>
                <w:ins w:id="385" w:author="Autor"/>
                <w:rFonts w:ascii="Calibri" w:hAnsi="Calibri" w:cs="Calibri"/>
                <w:sz w:val="22"/>
                <w:szCs w:val="22"/>
              </w:rPr>
            </w:pPr>
            <w:ins w:id="386" w:author="Autor">
              <w:r w:rsidRPr="00270ABD">
                <w:rPr>
                  <w:rFonts w:ascii="Calibri" w:hAnsi="Calibri" w:cs="Calibri"/>
                  <w:sz w:val="22"/>
                  <w:szCs w:val="22"/>
                </w:rPr>
                <w:t xml:space="preserve">Útvar/osoba zodpovedná </w:t>
              </w:r>
            </w:ins>
          </w:p>
          <w:p w:rsidR="00F05662" w:rsidRPr="00270ABD" w:rsidRDefault="00F05662" w:rsidP="005E3086">
            <w:pPr>
              <w:rPr>
                <w:ins w:id="387" w:author="Autor"/>
                <w:rFonts w:ascii="Calibri" w:hAnsi="Calibri" w:cs="Calibri"/>
                <w:sz w:val="22"/>
                <w:szCs w:val="22"/>
              </w:rPr>
            </w:pPr>
            <w:ins w:id="388" w:author="Autor">
              <w:r w:rsidRPr="00270ABD">
                <w:rPr>
                  <w:rFonts w:ascii="Calibri" w:hAnsi="Calibri" w:cs="Calibri"/>
                  <w:sz w:val="22"/>
                  <w:szCs w:val="22"/>
                </w:rPr>
                <w:t>za riešenie:</w:t>
              </w:r>
            </w:ins>
          </w:p>
        </w:tc>
        <w:tc>
          <w:tcPr>
            <w:tcW w:w="1843" w:type="dxa"/>
            <w:gridSpan w:val="2"/>
            <w:shd w:val="clear" w:color="auto" w:fill="D9D9D9"/>
          </w:tcPr>
          <w:p w:rsidR="00F05662" w:rsidRPr="00270ABD" w:rsidRDefault="00F05662" w:rsidP="005E3086">
            <w:pPr>
              <w:rPr>
                <w:ins w:id="389" w:author="Autor"/>
                <w:rFonts w:ascii="Calibri" w:hAnsi="Calibri" w:cs="Calibri"/>
                <w:sz w:val="22"/>
                <w:szCs w:val="22"/>
              </w:rPr>
            </w:pPr>
            <w:ins w:id="390" w:author="Autor">
              <w:r w:rsidRPr="00270ABD">
                <w:rPr>
                  <w:rFonts w:ascii="Calibri" w:hAnsi="Calibri" w:cs="Calibri"/>
                  <w:sz w:val="22"/>
                  <w:szCs w:val="22"/>
                </w:rPr>
                <w:t>Termín splnenia:</w:t>
              </w:r>
            </w:ins>
          </w:p>
        </w:tc>
      </w:tr>
      <w:tr w:rsidR="00F05662" w:rsidRPr="00022178" w:rsidTr="005E3086">
        <w:trPr>
          <w:trHeight w:val="676"/>
          <w:ins w:id="391" w:author="Autor"/>
        </w:trPr>
        <w:tc>
          <w:tcPr>
            <w:tcW w:w="2660" w:type="dxa"/>
            <w:shd w:val="clear" w:color="auto" w:fill="auto"/>
          </w:tcPr>
          <w:p w:rsidR="00F05662" w:rsidRPr="00270ABD" w:rsidRDefault="00F05662" w:rsidP="005E3086">
            <w:pPr>
              <w:rPr>
                <w:ins w:id="392" w:author="Autor"/>
                <w:rFonts w:ascii="Calibri" w:hAnsi="Calibri" w:cs="Calibri"/>
                <w:sz w:val="22"/>
                <w:szCs w:val="22"/>
              </w:rPr>
            </w:pPr>
          </w:p>
        </w:tc>
        <w:tc>
          <w:tcPr>
            <w:tcW w:w="3118" w:type="dxa"/>
            <w:gridSpan w:val="4"/>
            <w:shd w:val="clear" w:color="auto" w:fill="auto"/>
          </w:tcPr>
          <w:p w:rsidR="00F05662" w:rsidRPr="00270ABD" w:rsidRDefault="00F05662" w:rsidP="005E3086">
            <w:pPr>
              <w:rPr>
                <w:ins w:id="393" w:author="Autor"/>
                <w:rFonts w:ascii="Calibri" w:hAnsi="Calibri" w:cs="Calibri"/>
                <w:sz w:val="22"/>
                <w:szCs w:val="22"/>
              </w:rPr>
            </w:pPr>
          </w:p>
        </w:tc>
        <w:tc>
          <w:tcPr>
            <w:tcW w:w="2552" w:type="dxa"/>
            <w:gridSpan w:val="5"/>
            <w:shd w:val="clear" w:color="auto" w:fill="auto"/>
          </w:tcPr>
          <w:p w:rsidR="00F05662" w:rsidRPr="00270ABD" w:rsidRDefault="00F05662" w:rsidP="005E3086">
            <w:pPr>
              <w:rPr>
                <w:ins w:id="394" w:author="Autor"/>
                <w:rFonts w:ascii="Calibri" w:hAnsi="Calibri" w:cs="Calibri"/>
                <w:sz w:val="22"/>
                <w:szCs w:val="22"/>
              </w:rPr>
            </w:pPr>
          </w:p>
        </w:tc>
        <w:tc>
          <w:tcPr>
            <w:tcW w:w="1843" w:type="dxa"/>
            <w:gridSpan w:val="2"/>
            <w:shd w:val="clear" w:color="auto" w:fill="auto"/>
          </w:tcPr>
          <w:p w:rsidR="00F05662" w:rsidRPr="00270ABD" w:rsidRDefault="00F05662" w:rsidP="005E3086">
            <w:pPr>
              <w:rPr>
                <w:ins w:id="395" w:author="Autor"/>
                <w:rFonts w:ascii="Calibri" w:hAnsi="Calibri" w:cs="Calibri"/>
                <w:sz w:val="22"/>
                <w:szCs w:val="22"/>
              </w:rPr>
            </w:pPr>
          </w:p>
        </w:tc>
      </w:tr>
      <w:tr w:rsidR="00F05662" w:rsidRPr="00022178" w:rsidTr="005E3086">
        <w:trPr>
          <w:trHeight w:val="676"/>
          <w:ins w:id="396" w:author="Autor"/>
        </w:trPr>
        <w:tc>
          <w:tcPr>
            <w:tcW w:w="2660" w:type="dxa"/>
            <w:shd w:val="clear" w:color="auto" w:fill="auto"/>
          </w:tcPr>
          <w:p w:rsidR="00F05662" w:rsidRPr="00270ABD" w:rsidRDefault="00F05662" w:rsidP="005E3086">
            <w:pPr>
              <w:rPr>
                <w:ins w:id="397" w:author="Autor"/>
                <w:rFonts w:ascii="Calibri" w:hAnsi="Calibri" w:cs="Calibri"/>
                <w:sz w:val="22"/>
                <w:szCs w:val="22"/>
              </w:rPr>
            </w:pPr>
          </w:p>
        </w:tc>
        <w:tc>
          <w:tcPr>
            <w:tcW w:w="3118" w:type="dxa"/>
            <w:gridSpan w:val="4"/>
            <w:shd w:val="clear" w:color="auto" w:fill="auto"/>
          </w:tcPr>
          <w:p w:rsidR="00F05662" w:rsidRPr="00270ABD" w:rsidRDefault="00F05662" w:rsidP="005E3086">
            <w:pPr>
              <w:rPr>
                <w:ins w:id="398" w:author="Autor"/>
                <w:rFonts w:ascii="Calibri" w:hAnsi="Calibri" w:cs="Calibri"/>
                <w:sz w:val="22"/>
                <w:szCs w:val="22"/>
              </w:rPr>
            </w:pPr>
          </w:p>
        </w:tc>
        <w:tc>
          <w:tcPr>
            <w:tcW w:w="2552" w:type="dxa"/>
            <w:gridSpan w:val="5"/>
            <w:shd w:val="clear" w:color="auto" w:fill="auto"/>
          </w:tcPr>
          <w:p w:rsidR="00F05662" w:rsidRPr="00270ABD" w:rsidRDefault="00F05662" w:rsidP="005E3086">
            <w:pPr>
              <w:rPr>
                <w:ins w:id="399" w:author="Autor"/>
                <w:rFonts w:ascii="Calibri" w:hAnsi="Calibri" w:cs="Calibri"/>
                <w:sz w:val="22"/>
                <w:szCs w:val="22"/>
              </w:rPr>
            </w:pPr>
          </w:p>
        </w:tc>
        <w:tc>
          <w:tcPr>
            <w:tcW w:w="1843" w:type="dxa"/>
            <w:gridSpan w:val="2"/>
            <w:shd w:val="clear" w:color="auto" w:fill="auto"/>
          </w:tcPr>
          <w:p w:rsidR="00F05662" w:rsidRPr="00270ABD" w:rsidRDefault="00F05662" w:rsidP="005E3086">
            <w:pPr>
              <w:rPr>
                <w:ins w:id="400" w:author="Autor"/>
                <w:rFonts w:ascii="Calibri" w:hAnsi="Calibri" w:cs="Calibri"/>
                <w:sz w:val="22"/>
                <w:szCs w:val="22"/>
              </w:rPr>
            </w:pPr>
          </w:p>
        </w:tc>
      </w:tr>
      <w:tr w:rsidR="00F05662" w:rsidRPr="00022178" w:rsidTr="005E3086">
        <w:trPr>
          <w:trHeight w:val="2520"/>
          <w:ins w:id="401" w:author="Autor"/>
        </w:trPr>
        <w:tc>
          <w:tcPr>
            <w:tcW w:w="2660" w:type="dxa"/>
            <w:shd w:val="clear" w:color="auto" w:fill="D9D9D9"/>
          </w:tcPr>
          <w:p w:rsidR="00F05662" w:rsidRPr="00270ABD" w:rsidRDefault="00F05662" w:rsidP="005E3086">
            <w:pPr>
              <w:rPr>
                <w:ins w:id="402" w:author="Autor"/>
                <w:rFonts w:ascii="Calibri" w:hAnsi="Calibri" w:cs="Calibri"/>
                <w:sz w:val="22"/>
                <w:szCs w:val="22"/>
              </w:rPr>
            </w:pPr>
            <w:ins w:id="403" w:author="Autor">
              <w:r w:rsidRPr="00270ABD">
                <w:rPr>
                  <w:rFonts w:ascii="Calibri" w:hAnsi="Calibri" w:cs="Calibri"/>
                  <w:sz w:val="22"/>
                  <w:szCs w:val="22"/>
                </w:rPr>
                <w:t>Poznámky:</w:t>
              </w:r>
            </w:ins>
          </w:p>
        </w:tc>
        <w:tc>
          <w:tcPr>
            <w:tcW w:w="7513" w:type="dxa"/>
            <w:gridSpan w:val="11"/>
            <w:shd w:val="clear" w:color="auto" w:fill="auto"/>
          </w:tcPr>
          <w:p w:rsidR="00F05662" w:rsidRPr="00270ABD" w:rsidRDefault="00F05662" w:rsidP="005E3086">
            <w:pPr>
              <w:rPr>
                <w:ins w:id="404" w:author="Autor"/>
                <w:rFonts w:ascii="Calibri" w:hAnsi="Calibri" w:cs="Calibri"/>
                <w:sz w:val="22"/>
                <w:szCs w:val="22"/>
              </w:rPr>
            </w:pPr>
          </w:p>
        </w:tc>
      </w:tr>
      <w:tr w:rsidR="00F05662" w:rsidRPr="00022178" w:rsidTr="005E3086">
        <w:trPr>
          <w:trHeight w:val="2126"/>
          <w:ins w:id="405" w:author="Autor"/>
        </w:trPr>
        <w:tc>
          <w:tcPr>
            <w:tcW w:w="2660" w:type="dxa"/>
            <w:shd w:val="clear" w:color="auto" w:fill="D9D9D9"/>
          </w:tcPr>
          <w:p w:rsidR="00F05662" w:rsidRPr="00270ABD" w:rsidRDefault="00F05662" w:rsidP="005E3086">
            <w:pPr>
              <w:rPr>
                <w:ins w:id="406" w:author="Autor"/>
                <w:rFonts w:ascii="Calibri" w:hAnsi="Calibri" w:cs="Calibri"/>
                <w:sz w:val="22"/>
                <w:szCs w:val="22"/>
              </w:rPr>
            </w:pPr>
            <w:ins w:id="407" w:author="Autor">
              <w:r w:rsidRPr="00270ABD">
                <w:rPr>
                  <w:rFonts w:ascii="Calibri" w:hAnsi="Calibri" w:cs="Calibri"/>
                  <w:sz w:val="22"/>
                  <w:szCs w:val="22"/>
                </w:rPr>
                <w:t>Zoznam príloh:</w:t>
              </w:r>
            </w:ins>
          </w:p>
        </w:tc>
        <w:tc>
          <w:tcPr>
            <w:tcW w:w="7513" w:type="dxa"/>
            <w:gridSpan w:val="11"/>
            <w:shd w:val="clear" w:color="auto" w:fill="auto"/>
          </w:tcPr>
          <w:p w:rsidR="00F05662" w:rsidRPr="00270ABD" w:rsidRDefault="00F05662" w:rsidP="005E3086">
            <w:pPr>
              <w:rPr>
                <w:ins w:id="408" w:author="Autor"/>
                <w:rFonts w:ascii="Calibri" w:hAnsi="Calibri" w:cs="Calibri"/>
                <w:color w:val="D9D9D9"/>
                <w:sz w:val="22"/>
                <w:szCs w:val="22"/>
              </w:rPr>
            </w:pPr>
          </w:p>
        </w:tc>
      </w:tr>
      <w:tr w:rsidR="00F05662" w:rsidRPr="00022178" w:rsidTr="005E3086">
        <w:trPr>
          <w:trHeight w:val="2126"/>
          <w:ins w:id="409" w:author="Autor"/>
        </w:trPr>
        <w:tc>
          <w:tcPr>
            <w:tcW w:w="2660" w:type="dxa"/>
            <w:shd w:val="clear" w:color="auto" w:fill="D9D9D9"/>
          </w:tcPr>
          <w:p w:rsidR="00F05662" w:rsidRPr="00270ABD" w:rsidRDefault="00F05662" w:rsidP="005E3086">
            <w:pPr>
              <w:rPr>
                <w:ins w:id="410" w:author="Autor"/>
                <w:rFonts w:ascii="Calibri" w:hAnsi="Calibri" w:cs="Calibri"/>
                <w:sz w:val="22"/>
                <w:szCs w:val="22"/>
              </w:rPr>
            </w:pPr>
            <w:ins w:id="411" w:author="Autor">
              <w:r w:rsidRPr="00270ABD">
                <w:rPr>
                  <w:rFonts w:ascii="Calibri" w:hAnsi="Calibri" w:cs="Calibri"/>
                  <w:sz w:val="22"/>
                  <w:szCs w:val="22"/>
                </w:rPr>
                <w:lastRenderedPageBreak/>
                <w:t>Podpisy zodpovedných osôb:</w:t>
              </w:r>
            </w:ins>
          </w:p>
        </w:tc>
        <w:tc>
          <w:tcPr>
            <w:tcW w:w="7513" w:type="dxa"/>
            <w:gridSpan w:val="11"/>
            <w:shd w:val="clear" w:color="auto" w:fill="auto"/>
          </w:tcPr>
          <w:p w:rsidR="00F05662" w:rsidRPr="00270ABD" w:rsidRDefault="00F05662" w:rsidP="005E3086">
            <w:pPr>
              <w:rPr>
                <w:ins w:id="412" w:author="Autor"/>
                <w:rFonts w:ascii="Calibri" w:hAnsi="Calibri" w:cs="Calibri"/>
                <w:sz w:val="22"/>
                <w:szCs w:val="22"/>
              </w:rPr>
            </w:pPr>
          </w:p>
          <w:p w:rsidR="00F05662" w:rsidRPr="00270ABD" w:rsidRDefault="00F05662" w:rsidP="005E3086">
            <w:pPr>
              <w:rPr>
                <w:ins w:id="413" w:author="Autor"/>
                <w:rFonts w:ascii="Calibri" w:hAnsi="Calibri" w:cs="Calibri"/>
                <w:sz w:val="22"/>
                <w:szCs w:val="22"/>
              </w:rPr>
            </w:pPr>
            <w:ins w:id="414" w:author="Autor">
              <w:r w:rsidRPr="00270ABD">
                <w:rPr>
                  <w:rFonts w:ascii="Calibri" w:hAnsi="Calibri" w:cs="Calibri"/>
                  <w:sz w:val="22"/>
                  <w:szCs w:val="22"/>
                </w:rPr>
                <w:t>Hlásenie o KBI podal:</w:t>
              </w:r>
            </w:ins>
          </w:p>
          <w:p w:rsidR="00F05662" w:rsidRPr="00270ABD" w:rsidRDefault="00F05662" w:rsidP="005E3086">
            <w:pPr>
              <w:rPr>
                <w:ins w:id="415" w:author="Autor"/>
                <w:rFonts w:ascii="Calibri" w:hAnsi="Calibri" w:cs="Calibri"/>
                <w:sz w:val="22"/>
                <w:szCs w:val="22"/>
              </w:rPr>
            </w:pPr>
          </w:p>
          <w:p w:rsidR="00F05662" w:rsidRPr="00270ABD" w:rsidRDefault="00F05662" w:rsidP="005E3086">
            <w:pPr>
              <w:rPr>
                <w:ins w:id="416" w:author="Autor"/>
                <w:rFonts w:ascii="Calibri" w:hAnsi="Calibri" w:cs="Calibri"/>
                <w:sz w:val="22"/>
                <w:szCs w:val="22"/>
              </w:rPr>
            </w:pPr>
            <w:ins w:id="417" w:author="Autor">
              <w:r w:rsidRPr="00270ABD">
                <w:rPr>
                  <w:rFonts w:ascii="Calibri" w:hAnsi="Calibri" w:cs="Calibri"/>
                  <w:sz w:val="22"/>
                  <w:szCs w:val="22"/>
                </w:rPr>
                <w:t>Hlásenie o KBI prijal:</w:t>
              </w:r>
            </w:ins>
          </w:p>
          <w:p w:rsidR="00F05662" w:rsidRPr="00270ABD" w:rsidRDefault="00F05662" w:rsidP="005E3086">
            <w:pPr>
              <w:rPr>
                <w:ins w:id="418" w:author="Autor"/>
                <w:rFonts w:ascii="Calibri" w:hAnsi="Calibri" w:cs="Calibri"/>
                <w:sz w:val="22"/>
                <w:szCs w:val="22"/>
              </w:rPr>
            </w:pPr>
          </w:p>
          <w:p w:rsidR="00F05662" w:rsidRPr="00270ABD" w:rsidRDefault="00F05662" w:rsidP="005E3086">
            <w:pPr>
              <w:rPr>
                <w:ins w:id="419" w:author="Autor"/>
                <w:rFonts w:ascii="Calibri" w:hAnsi="Calibri" w:cs="Calibri"/>
                <w:sz w:val="22"/>
                <w:szCs w:val="22"/>
              </w:rPr>
            </w:pPr>
            <w:ins w:id="420" w:author="Autor">
              <w:r w:rsidRPr="00270ABD">
                <w:rPr>
                  <w:rFonts w:ascii="Calibri" w:hAnsi="Calibri" w:cs="Calibri"/>
                  <w:sz w:val="22"/>
                  <w:szCs w:val="22"/>
                </w:rPr>
                <w:t>Navrhované opatrenia schválil:</w:t>
              </w:r>
            </w:ins>
          </w:p>
        </w:tc>
      </w:tr>
    </w:tbl>
    <w:p w:rsidR="00F05662" w:rsidRPr="00270ABD" w:rsidRDefault="00F05662" w:rsidP="00BF1F33">
      <w:pPr>
        <w:rPr>
          <w:rFonts w:ascii="Calibri" w:hAnsi="Calibri" w:cs="Calibri"/>
          <w:sz w:val="22"/>
          <w:szCs w:val="22"/>
        </w:rPr>
      </w:pPr>
      <w:bookmarkStart w:id="421" w:name="_GoBack"/>
      <w:bookmarkEnd w:id="421"/>
    </w:p>
    <w:p w:rsidR="00BF1F33" w:rsidRPr="00270ABD" w:rsidDel="00F05662" w:rsidRDefault="00BF1F33" w:rsidP="00BF1F33">
      <w:pPr>
        <w:rPr>
          <w:del w:id="422" w:author="Autor"/>
          <w:rFonts w:ascii="Calibri" w:hAnsi="Calibri" w:cs="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95"/>
        <w:gridCol w:w="1814"/>
        <w:gridCol w:w="993"/>
        <w:gridCol w:w="312"/>
        <w:gridCol w:w="680"/>
        <w:gridCol w:w="283"/>
        <w:gridCol w:w="567"/>
        <w:gridCol w:w="567"/>
        <w:gridCol w:w="454"/>
        <w:gridCol w:w="709"/>
        <w:gridCol w:w="255"/>
        <w:gridCol w:w="312"/>
        <w:gridCol w:w="1531"/>
      </w:tblGrid>
      <w:tr w:rsidR="00BF1F33" w:rsidRPr="00022178" w:rsidDel="00F05662" w:rsidTr="00FE7DE1">
        <w:trPr>
          <w:trHeight w:val="850"/>
          <w:del w:id="423" w:author="Autor"/>
        </w:trPr>
        <w:tc>
          <w:tcPr>
            <w:tcW w:w="10173" w:type="dxa"/>
            <w:gridSpan w:val="14"/>
            <w:tcBorders>
              <w:bottom w:val="single" w:sz="4" w:space="0" w:color="auto"/>
            </w:tcBorders>
            <w:shd w:val="clear" w:color="auto" w:fill="auto"/>
          </w:tcPr>
          <w:p w:rsidR="00BF1F33" w:rsidRPr="00270ABD" w:rsidDel="00F05662" w:rsidRDefault="00BF1F33" w:rsidP="00FE7DE1">
            <w:pPr>
              <w:pStyle w:val="Nadpis2"/>
              <w:spacing w:line="360" w:lineRule="auto"/>
              <w:jc w:val="center"/>
              <w:rPr>
                <w:del w:id="424" w:author="Autor"/>
                <w:rFonts w:ascii="Calibri" w:hAnsi="Calibri" w:cs="Calibri"/>
                <w:sz w:val="22"/>
                <w:szCs w:val="22"/>
              </w:rPr>
            </w:pPr>
            <w:del w:id="425" w:author="Autor">
              <w:r w:rsidRPr="00270ABD" w:rsidDel="00F05662">
                <w:rPr>
                  <w:rFonts w:ascii="Calibri" w:hAnsi="Calibri" w:cs="Calibri"/>
                  <w:sz w:val="22"/>
                  <w:szCs w:val="22"/>
                </w:rPr>
                <w:delText>Záznam o kybernetickom bezpečnostnom incidente</w:delText>
              </w:r>
            </w:del>
          </w:p>
        </w:tc>
      </w:tr>
      <w:tr w:rsidR="00BF1F33" w:rsidRPr="00022178" w:rsidDel="00F05662" w:rsidTr="00FE7DE1">
        <w:trPr>
          <w:trHeight w:val="566"/>
          <w:del w:id="426" w:author="Autor"/>
        </w:trPr>
        <w:tc>
          <w:tcPr>
            <w:tcW w:w="1696" w:type="dxa"/>
            <w:gridSpan w:val="2"/>
            <w:shd w:val="clear" w:color="auto" w:fill="F2F2F2"/>
          </w:tcPr>
          <w:p w:rsidR="00BF1F33" w:rsidRPr="00270ABD" w:rsidDel="00F05662" w:rsidRDefault="00BF1F33" w:rsidP="00FE7DE1">
            <w:pPr>
              <w:rPr>
                <w:del w:id="427" w:author="Autor"/>
                <w:rFonts w:ascii="Calibri" w:hAnsi="Calibri" w:cs="Calibri"/>
                <w:sz w:val="22"/>
                <w:szCs w:val="22"/>
              </w:rPr>
            </w:pPr>
            <w:del w:id="428" w:author="Autor">
              <w:r w:rsidRPr="00270ABD" w:rsidDel="00F05662">
                <w:rPr>
                  <w:rFonts w:ascii="Calibri" w:hAnsi="Calibri" w:cs="Calibri"/>
                  <w:sz w:val="22"/>
                  <w:szCs w:val="22"/>
                </w:rPr>
                <w:delText>Názov bezpečnostného incidentu:</w:delText>
              </w:r>
            </w:del>
          </w:p>
        </w:tc>
        <w:tc>
          <w:tcPr>
            <w:tcW w:w="5216" w:type="dxa"/>
            <w:gridSpan w:val="7"/>
            <w:shd w:val="clear" w:color="auto" w:fill="F2F2F2"/>
          </w:tcPr>
          <w:p w:rsidR="00BF1F33" w:rsidRPr="00270ABD" w:rsidDel="00F05662" w:rsidRDefault="00BF1F33" w:rsidP="00FE7DE1">
            <w:pPr>
              <w:rPr>
                <w:del w:id="429" w:author="Autor"/>
                <w:rFonts w:ascii="Calibri" w:hAnsi="Calibri" w:cs="Calibri"/>
                <w:sz w:val="22"/>
                <w:szCs w:val="22"/>
              </w:rPr>
            </w:pPr>
          </w:p>
        </w:tc>
        <w:tc>
          <w:tcPr>
            <w:tcW w:w="1730" w:type="dxa"/>
            <w:gridSpan w:val="4"/>
            <w:shd w:val="clear" w:color="auto" w:fill="F2F2F2"/>
          </w:tcPr>
          <w:p w:rsidR="00BF1F33" w:rsidRPr="00270ABD" w:rsidDel="00F05662" w:rsidRDefault="00BF1F33" w:rsidP="00FE7DE1">
            <w:pPr>
              <w:rPr>
                <w:del w:id="430" w:author="Autor"/>
                <w:rFonts w:ascii="Calibri" w:hAnsi="Calibri" w:cs="Calibri"/>
                <w:sz w:val="22"/>
                <w:szCs w:val="22"/>
              </w:rPr>
            </w:pPr>
            <w:del w:id="431" w:author="Autor">
              <w:r w:rsidRPr="00270ABD" w:rsidDel="00F05662">
                <w:rPr>
                  <w:rFonts w:ascii="Calibri" w:hAnsi="Calibri" w:cs="Calibri"/>
                  <w:sz w:val="22"/>
                  <w:szCs w:val="22"/>
                </w:rPr>
                <w:delText>Číslo bezpečnostného incidentu:</w:delText>
              </w:r>
            </w:del>
          </w:p>
        </w:tc>
        <w:tc>
          <w:tcPr>
            <w:tcW w:w="1531" w:type="dxa"/>
            <w:shd w:val="clear" w:color="auto" w:fill="F2F2F2"/>
          </w:tcPr>
          <w:p w:rsidR="00BF1F33" w:rsidRPr="00270ABD" w:rsidDel="00F05662" w:rsidRDefault="00BF1F33" w:rsidP="00FE7DE1">
            <w:pPr>
              <w:rPr>
                <w:del w:id="432" w:author="Autor"/>
                <w:rFonts w:ascii="Calibri" w:hAnsi="Calibri" w:cs="Calibri"/>
                <w:sz w:val="22"/>
                <w:szCs w:val="22"/>
              </w:rPr>
            </w:pPr>
            <w:del w:id="433" w:author="Autor">
              <w:r w:rsidRPr="003524B8" w:rsidDel="00F05662">
                <w:rPr>
                  <w:rFonts w:ascii="Calibri" w:hAnsi="Calibri" w:cs="Calibri"/>
                  <w:b/>
                  <w:color w:val="FF0000"/>
                  <w:sz w:val="22"/>
                  <w:szCs w:val="22"/>
                </w:rPr>
                <w:delText>(Vyplní NDS)</w:delText>
              </w:r>
            </w:del>
          </w:p>
        </w:tc>
      </w:tr>
      <w:tr w:rsidR="00BF1F33" w:rsidRPr="00022178" w:rsidDel="00F05662" w:rsidTr="00FE7DE1">
        <w:trPr>
          <w:trHeight w:val="566"/>
          <w:del w:id="434" w:author="Autor"/>
        </w:trPr>
        <w:tc>
          <w:tcPr>
            <w:tcW w:w="1696" w:type="dxa"/>
            <w:gridSpan w:val="2"/>
            <w:tcBorders>
              <w:bottom w:val="single" w:sz="4" w:space="0" w:color="auto"/>
            </w:tcBorders>
            <w:shd w:val="clear" w:color="auto" w:fill="F2F2F2"/>
          </w:tcPr>
          <w:p w:rsidR="00BF1F33" w:rsidRPr="00270ABD" w:rsidDel="00F05662" w:rsidRDefault="00BF1F33" w:rsidP="00FE7DE1">
            <w:pPr>
              <w:rPr>
                <w:del w:id="435" w:author="Autor"/>
                <w:rFonts w:ascii="Calibri" w:hAnsi="Calibri" w:cs="Calibri"/>
                <w:sz w:val="22"/>
                <w:szCs w:val="22"/>
              </w:rPr>
            </w:pPr>
            <w:del w:id="436" w:author="Autor">
              <w:r w:rsidRPr="00270ABD" w:rsidDel="00F05662">
                <w:rPr>
                  <w:rFonts w:ascii="Calibri" w:hAnsi="Calibri" w:cs="Calibri"/>
                  <w:sz w:val="22"/>
                  <w:szCs w:val="22"/>
                </w:rPr>
                <w:delText>Dátum a čas vzniku bezpečnostného incidentu:</w:delText>
              </w:r>
            </w:del>
          </w:p>
        </w:tc>
        <w:tc>
          <w:tcPr>
            <w:tcW w:w="3119" w:type="dxa"/>
            <w:gridSpan w:val="3"/>
            <w:tcBorders>
              <w:bottom w:val="single" w:sz="4" w:space="0" w:color="auto"/>
            </w:tcBorders>
            <w:shd w:val="clear" w:color="auto" w:fill="F2F2F2"/>
          </w:tcPr>
          <w:p w:rsidR="00BF1F33" w:rsidRPr="00270ABD" w:rsidDel="00F05662" w:rsidRDefault="00BF1F33" w:rsidP="00FE7DE1">
            <w:pPr>
              <w:rPr>
                <w:del w:id="437" w:author="Autor"/>
                <w:rFonts w:ascii="Calibri" w:hAnsi="Calibri" w:cs="Calibri"/>
                <w:sz w:val="22"/>
                <w:szCs w:val="22"/>
              </w:rPr>
            </w:pPr>
          </w:p>
        </w:tc>
        <w:tc>
          <w:tcPr>
            <w:tcW w:w="2551" w:type="dxa"/>
            <w:gridSpan w:val="5"/>
            <w:tcBorders>
              <w:bottom w:val="single" w:sz="4" w:space="0" w:color="auto"/>
            </w:tcBorders>
            <w:shd w:val="clear" w:color="auto" w:fill="F2F2F2"/>
          </w:tcPr>
          <w:p w:rsidR="00BF1F33" w:rsidRPr="00270ABD" w:rsidDel="00F05662" w:rsidRDefault="00BF1F33" w:rsidP="00FE7DE1">
            <w:pPr>
              <w:rPr>
                <w:del w:id="438" w:author="Autor"/>
                <w:rFonts w:ascii="Calibri" w:hAnsi="Calibri" w:cs="Calibri"/>
                <w:sz w:val="22"/>
                <w:szCs w:val="22"/>
              </w:rPr>
            </w:pPr>
            <w:del w:id="439" w:author="Autor">
              <w:r w:rsidRPr="00270ABD" w:rsidDel="00F05662">
                <w:rPr>
                  <w:rFonts w:ascii="Calibri" w:hAnsi="Calibri" w:cs="Calibri"/>
                  <w:sz w:val="22"/>
                  <w:szCs w:val="22"/>
                </w:rPr>
                <w:delText xml:space="preserve">Dátum a čas </w:delText>
              </w:r>
            </w:del>
          </w:p>
          <w:p w:rsidR="00BF1F33" w:rsidRPr="00270ABD" w:rsidDel="00F05662" w:rsidRDefault="00BF1F33" w:rsidP="00FE7DE1">
            <w:pPr>
              <w:rPr>
                <w:del w:id="440" w:author="Autor"/>
                <w:rFonts w:ascii="Calibri" w:hAnsi="Calibri" w:cs="Calibri"/>
                <w:sz w:val="22"/>
                <w:szCs w:val="22"/>
              </w:rPr>
            </w:pPr>
            <w:del w:id="441" w:author="Autor">
              <w:r w:rsidRPr="00270ABD" w:rsidDel="00F05662">
                <w:rPr>
                  <w:rFonts w:ascii="Calibri" w:hAnsi="Calibri" w:cs="Calibri"/>
                  <w:sz w:val="22"/>
                  <w:szCs w:val="22"/>
                </w:rPr>
                <w:delText>hlásenia bezpečnostného incidentu:</w:delText>
              </w:r>
            </w:del>
          </w:p>
        </w:tc>
        <w:tc>
          <w:tcPr>
            <w:tcW w:w="2807" w:type="dxa"/>
            <w:gridSpan w:val="4"/>
            <w:tcBorders>
              <w:bottom w:val="single" w:sz="4" w:space="0" w:color="auto"/>
            </w:tcBorders>
            <w:shd w:val="clear" w:color="auto" w:fill="F2F2F2"/>
          </w:tcPr>
          <w:p w:rsidR="00BF1F33" w:rsidRPr="00270ABD" w:rsidDel="00F05662" w:rsidRDefault="00BF1F33" w:rsidP="00FE7DE1">
            <w:pPr>
              <w:rPr>
                <w:del w:id="442" w:author="Autor"/>
                <w:rFonts w:ascii="Calibri" w:hAnsi="Calibri" w:cs="Calibri"/>
                <w:sz w:val="22"/>
                <w:szCs w:val="22"/>
              </w:rPr>
            </w:pPr>
          </w:p>
        </w:tc>
      </w:tr>
      <w:tr w:rsidR="00BF1F33" w:rsidRPr="00022178" w:rsidDel="00F05662" w:rsidTr="00FE7DE1">
        <w:trPr>
          <w:trHeight w:val="566"/>
          <w:del w:id="443" w:author="Autor"/>
        </w:trPr>
        <w:tc>
          <w:tcPr>
            <w:tcW w:w="1696" w:type="dxa"/>
            <w:gridSpan w:val="2"/>
            <w:shd w:val="clear" w:color="auto" w:fill="FFFFFF"/>
          </w:tcPr>
          <w:p w:rsidR="00BF1F33" w:rsidRPr="00270ABD" w:rsidDel="00F05662" w:rsidRDefault="00BF1F33" w:rsidP="00FE7DE1">
            <w:pPr>
              <w:rPr>
                <w:del w:id="444" w:author="Autor"/>
                <w:rFonts w:ascii="Calibri" w:hAnsi="Calibri" w:cs="Calibri"/>
                <w:sz w:val="22"/>
                <w:szCs w:val="22"/>
              </w:rPr>
            </w:pPr>
            <w:del w:id="445" w:author="Autor">
              <w:r w:rsidRPr="00270ABD" w:rsidDel="00F05662">
                <w:rPr>
                  <w:rFonts w:ascii="Calibri" w:hAnsi="Calibri" w:cs="Calibri"/>
                  <w:sz w:val="22"/>
                  <w:szCs w:val="22"/>
                </w:rPr>
                <w:delText>Bezpečnostný incident nahlásil:</w:delText>
              </w:r>
            </w:del>
          </w:p>
        </w:tc>
        <w:tc>
          <w:tcPr>
            <w:tcW w:w="5216" w:type="dxa"/>
            <w:gridSpan w:val="7"/>
            <w:shd w:val="clear" w:color="auto" w:fill="FFFFFF"/>
          </w:tcPr>
          <w:p w:rsidR="00BF1F33" w:rsidRPr="00270ABD" w:rsidDel="00F05662" w:rsidRDefault="00BF1F33" w:rsidP="00FE7DE1">
            <w:pPr>
              <w:rPr>
                <w:del w:id="446" w:author="Autor"/>
                <w:rFonts w:ascii="Calibri" w:hAnsi="Calibri" w:cs="Calibri"/>
                <w:sz w:val="22"/>
                <w:szCs w:val="22"/>
              </w:rPr>
            </w:pPr>
          </w:p>
        </w:tc>
        <w:tc>
          <w:tcPr>
            <w:tcW w:w="1163" w:type="dxa"/>
            <w:gridSpan w:val="2"/>
            <w:shd w:val="clear" w:color="auto" w:fill="FFFFFF"/>
          </w:tcPr>
          <w:p w:rsidR="00BF1F33" w:rsidRPr="00270ABD" w:rsidDel="00F05662" w:rsidRDefault="00BF1F33" w:rsidP="00FE7DE1">
            <w:pPr>
              <w:rPr>
                <w:del w:id="447" w:author="Autor"/>
                <w:rFonts w:ascii="Calibri" w:hAnsi="Calibri" w:cs="Calibri"/>
                <w:sz w:val="22"/>
                <w:szCs w:val="22"/>
              </w:rPr>
            </w:pPr>
            <w:del w:id="448" w:author="Autor">
              <w:r w:rsidRPr="00270ABD" w:rsidDel="00F05662">
                <w:rPr>
                  <w:rFonts w:ascii="Calibri" w:hAnsi="Calibri" w:cs="Calibri"/>
                  <w:sz w:val="22"/>
                  <w:szCs w:val="22"/>
                </w:rPr>
                <w:delText>Funkcia a osobné číslo:</w:delText>
              </w:r>
            </w:del>
          </w:p>
        </w:tc>
        <w:tc>
          <w:tcPr>
            <w:tcW w:w="2098" w:type="dxa"/>
            <w:gridSpan w:val="3"/>
            <w:shd w:val="clear" w:color="auto" w:fill="FFFFFF"/>
          </w:tcPr>
          <w:p w:rsidR="00BF1F33" w:rsidRPr="00270ABD" w:rsidDel="00F05662" w:rsidRDefault="00BF1F33" w:rsidP="00FE7DE1">
            <w:pPr>
              <w:rPr>
                <w:del w:id="449" w:author="Autor"/>
                <w:rFonts w:ascii="Calibri" w:hAnsi="Calibri" w:cs="Calibri"/>
                <w:sz w:val="22"/>
                <w:szCs w:val="22"/>
              </w:rPr>
            </w:pPr>
          </w:p>
        </w:tc>
      </w:tr>
      <w:tr w:rsidR="00BF1F33" w:rsidRPr="00022178" w:rsidDel="00F05662" w:rsidTr="00FE7DE1">
        <w:trPr>
          <w:trHeight w:val="566"/>
          <w:del w:id="450" w:author="Autor"/>
        </w:trPr>
        <w:tc>
          <w:tcPr>
            <w:tcW w:w="1696" w:type="dxa"/>
            <w:gridSpan w:val="2"/>
            <w:shd w:val="clear" w:color="auto" w:fill="FFFFFF"/>
          </w:tcPr>
          <w:p w:rsidR="00BF1F33" w:rsidDel="00F05662" w:rsidRDefault="00BF1F33" w:rsidP="00FE7DE1">
            <w:pPr>
              <w:rPr>
                <w:del w:id="451" w:author="Autor"/>
                <w:rFonts w:ascii="Calibri" w:hAnsi="Calibri" w:cs="Calibri"/>
                <w:sz w:val="22"/>
                <w:szCs w:val="22"/>
              </w:rPr>
            </w:pPr>
            <w:del w:id="452" w:author="Autor">
              <w:r w:rsidRPr="00270ABD" w:rsidDel="00F05662">
                <w:rPr>
                  <w:rFonts w:ascii="Calibri" w:hAnsi="Calibri" w:cs="Calibri"/>
                  <w:sz w:val="22"/>
                  <w:szCs w:val="22"/>
                </w:rPr>
                <w:delText>Útvar/úsek</w:delText>
              </w:r>
              <w:r w:rsidDel="00F05662">
                <w:rPr>
                  <w:rFonts w:ascii="Calibri" w:hAnsi="Calibri" w:cs="Calibri"/>
                  <w:sz w:val="22"/>
                  <w:szCs w:val="22"/>
                </w:rPr>
                <w:delText>/</w:delText>
              </w:r>
            </w:del>
          </w:p>
          <w:p w:rsidR="00BF1F33" w:rsidRPr="00270ABD" w:rsidDel="00F05662" w:rsidRDefault="00BF1F33" w:rsidP="00FE7DE1">
            <w:pPr>
              <w:rPr>
                <w:del w:id="453" w:author="Autor"/>
                <w:rFonts w:ascii="Calibri" w:hAnsi="Calibri" w:cs="Calibri"/>
                <w:sz w:val="22"/>
                <w:szCs w:val="22"/>
              </w:rPr>
            </w:pPr>
            <w:del w:id="454" w:author="Autor">
              <w:r w:rsidDel="00F05662">
                <w:rPr>
                  <w:rFonts w:ascii="Calibri" w:hAnsi="Calibri" w:cs="Calibri"/>
                  <w:sz w:val="22"/>
                  <w:szCs w:val="22"/>
                </w:rPr>
                <w:delText>spoločnosť</w:delText>
              </w:r>
              <w:r w:rsidRPr="00270ABD" w:rsidDel="00F05662">
                <w:rPr>
                  <w:rFonts w:ascii="Calibri" w:hAnsi="Calibri" w:cs="Calibri"/>
                  <w:sz w:val="22"/>
                  <w:szCs w:val="22"/>
                </w:rPr>
                <w:delText>:</w:delText>
              </w:r>
            </w:del>
          </w:p>
        </w:tc>
        <w:tc>
          <w:tcPr>
            <w:tcW w:w="1814" w:type="dxa"/>
            <w:shd w:val="clear" w:color="auto" w:fill="FFFFFF"/>
          </w:tcPr>
          <w:p w:rsidR="00BF1F33" w:rsidRPr="00270ABD" w:rsidDel="00F05662" w:rsidRDefault="00BF1F33" w:rsidP="00FE7DE1">
            <w:pPr>
              <w:rPr>
                <w:del w:id="455" w:author="Autor"/>
                <w:rFonts w:ascii="Calibri" w:hAnsi="Calibri" w:cs="Calibri"/>
                <w:sz w:val="22"/>
                <w:szCs w:val="22"/>
              </w:rPr>
            </w:pPr>
          </w:p>
        </w:tc>
        <w:tc>
          <w:tcPr>
            <w:tcW w:w="1305" w:type="dxa"/>
            <w:gridSpan w:val="2"/>
            <w:shd w:val="clear" w:color="auto" w:fill="FFFFFF"/>
          </w:tcPr>
          <w:p w:rsidR="00BF1F33" w:rsidRPr="00270ABD" w:rsidDel="00F05662" w:rsidRDefault="00BF1F33" w:rsidP="00FE7DE1">
            <w:pPr>
              <w:rPr>
                <w:del w:id="456" w:author="Autor"/>
                <w:rFonts w:ascii="Calibri" w:hAnsi="Calibri" w:cs="Calibri"/>
                <w:sz w:val="22"/>
                <w:szCs w:val="22"/>
              </w:rPr>
            </w:pPr>
            <w:del w:id="457" w:author="Autor">
              <w:r w:rsidRPr="00270ABD" w:rsidDel="00F05662">
                <w:rPr>
                  <w:rFonts w:ascii="Calibri" w:hAnsi="Calibri" w:cs="Calibri"/>
                  <w:sz w:val="22"/>
                  <w:szCs w:val="22"/>
                </w:rPr>
                <w:delText>Telefonický kontakt:</w:delText>
              </w:r>
            </w:del>
          </w:p>
        </w:tc>
        <w:tc>
          <w:tcPr>
            <w:tcW w:w="2097" w:type="dxa"/>
            <w:gridSpan w:val="4"/>
            <w:shd w:val="clear" w:color="auto" w:fill="FFFFFF"/>
          </w:tcPr>
          <w:p w:rsidR="00BF1F33" w:rsidRPr="00270ABD" w:rsidDel="00F05662" w:rsidRDefault="00BF1F33" w:rsidP="00FE7DE1">
            <w:pPr>
              <w:rPr>
                <w:del w:id="458" w:author="Autor"/>
                <w:rFonts w:ascii="Calibri" w:hAnsi="Calibri" w:cs="Calibri"/>
                <w:sz w:val="22"/>
                <w:szCs w:val="22"/>
              </w:rPr>
            </w:pPr>
          </w:p>
        </w:tc>
        <w:tc>
          <w:tcPr>
            <w:tcW w:w="1163" w:type="dxa"/>
            <w:gridSpan w:val="2"/>
            <w:shd w:val="clear" w:color="auto" w:fill="FFFFFF"/>
          </w:tcPr>
          <w:p w:rsidR="00BF1F33" w:rsidRPr="00270ABD" w:rsidDel="00F05662" w:rsidRDefault="00BF1F33" w:rsidP="00FE7DE1">
            <w:pPr>
              <w:rPr>
                <w:del w:id="459" w:author="Autor"/>
                <w:rFonts w:ascii="Calibri" w:hAnsi="Calibri" w:cs="Calibri"/>
                <w:sz w:val="22"/>
                <w:szCs w:val="22"/>
              </w:rPr>
            </w:pPr>
            <w:del w:id="460" w:author="Autor">
              <w:r w:rsidRPr="00270ABD" w:rsidDel="00F05662">
                <w:rPr>
                  <w:rFonts w:ascii="Calibri" w:hAnsi="Calibri" w:cs="Calibri"/>
                  <w:sz w:val="22"/>
                  <w:szCs w:val="22"/>
                </w:rPr>
                <w:delText>Email:</w:delText>
              </w:r>
            </w:del>
          </w:p>
        </w:tc>
        <w:tc>
          <w:tcPr>
            <w:tcW w:w="2098" w:type="dxa"/>
            <w:gridSpan w:val="3"/>
            <w:shd w:val="clear" w:color="auto" w:fill="FFFFFF"/>
          </w:tcPr>
          <w:p w:rsidR="00BF1F33" w:rsidRPr="00270ABD" w:rsidDel="00F05662" w:rsidRDefault="00BF1F33" w:rsidP="00FE7DE1">
            <w:pPr>
              <w:rPr>
                <w:del w:id="461" w:author="Autor"/>
                <w:rFonts w:ascii="Calibri" w:hAnsi="Calibri" w:cs="Calibri"/>
                <w:sz w:val="22"/>
                <w:szCs w:val="22"/>
              </w:rPr>
            </w:pPr>
          </w:p>
        </w:tc>
      </w:tr>
      <w:tr w:rsidR="00BF1F33" w:rsidRPr="00022178" w:rsidDel="00F05662" w:rsidTr="00FE7DE1">
        <w:trPr>
          <w:trHeight w:val="547"/>
          <w:del w:id="462" w:author="Autor"/>
        </w:trPr>
        <w:tc>
          <w:tcPr>
            <w:tcW w:w="1696" w:type="dxa"/>
            <w:gridSpan w:val="2"/>
            <w:tcBorders>
              <w:bottom w:val="single" w:sz="4" w:space="0" w:color="auto"/>
            </w:tcBorders>
            <w:shd w:val="clear" w:color="auto" w:fill="FFFFFF"/>
          </w:tcPr>
          <w:p w:rsidR="00BF1F33" w:rsidRPr="00270ABD" w:rsidDel="00F05662" w:rsidRDefault="00BF1F33" w:rsidP="00FE7DE1">
            <w:pPr>
              <w:rPr>
                <w:del w:id="463" w:author="Autor"/>
                <w:rFonts w:ascii="Calibri" w:hAnsi="Calibri" w:cs="Calibri"/>
                <w:sz w:val="22"/>
                <w:szCs w:val="22"/>
              </w:rPr>
            </w:pPr>
            <w:del w:id="464" w:author="Autor">
              <w:r w:rsidRPr="00270ABD" w:rsidDel="00F05662">
                <w:rPr>
                  <w:rFonts w:ascii="Calibri" w:hAnsi="Calibri" w:cs="Calibri"/>
                  <w:sz w:val="22"/>
                  <w:szCs w:val="22"/>
                </w:rPr>
                <w:delText>Bezpečnostný incident zaevidoval:</w:delText>
              </w:r>
            </w:del>
          </w:p>
        </w:tc>
        <w:tc>
          <w:tcPr>
            <w:tcW w:w="5216" w:type="dxa"/>
            <w:gridSpan w:val="7"/>
            <w:tcBorders>
              <w:bottom w:val="single" w:sz="4" w:space="0" w:color="auto"/>
            </w:tcBorders>
            <w:shd w:val="clear" w:color="auto" w:fill="FFFFFF"/>
          </w:tcPr>
          <w:p w:rsidR="00BF1F33" w:rsidRPr="00270ABD" w:rsidDel="00F05662" w:rsidRDefault="00BF1F33" w:rsidP="00FE7DE1">
            <w:pPr>
              <w:rPr>
                <w:del w:id="465" w:author="Autor"/>
                <w:rFonts w:ascii="Calibri" w:hAnsi="Calibri" w:cs="Calibri"/>
                <w:sz w:val="22"/>
                <w:szCs w:val="22"/>
              </w:rPr>
            </w:pPr>
          </w:p>
        </w:tc>
        <w:tc>
          <w:tcPr>
            <w:tcW w:w="1163" w:type="dxa"/>
            <w:gridSpan w:val="2"/>
            <w:tcBorders>
              <w:bottom w:val="single" w:sz="4" w:space="0" w:color="auto"/>
            </w:tcBorders>
            <w:shd w:val="clear" w:color="auto" w:fill="FFFFFF"/>
          </w:tcPr>
          <w:p w:rsidR="00BF1F33" w:rsidRPr="00270ABD" w:rsidDel="00F05662" w:rsidRDefault="00BF1F33" w:rsidP="00FE7DE1">
            <w:pPr>
              <w:rPr>
                <w:del w:id="466" w:author="Autor"/>
                <w:rFonts w:ascii="Calibri" w:hAnsi="Calibri" w:cs="Calibri"/>
                <w:sz w:val="22"/>
                <w:szCs w:val="22"/>
              </w:rPr>
            </w:pPr>
            <w:del w:id="467" w:author="Autor">
              <w:r w:rsidRPr="00270ABD" w:rsidDel="00F05662">
                <w:rPr>
                  <w:rFonts w:ascii="Calibri" w:hAnsi="Calibri" w:cs="Calibri"/>
                  <w:sz w:val="22"/>
                  <w:szCs w:val="22"/>
                </w:rPr>
                <w:delText>Funkcia a osobné číslo:</w:delText>
              </w:r>
            </w:del>
          </w:p>
        </w:tc>
        <w:tc>
          <w:tcPr>
            <w:tcW w:w="2098" w:type="dxa"/>
            <w:gridSpan w:val="3"/>
            <w:tcBorders>
              <w:bottom w:val="single" w:sz="4" w:space="0" w:color="auto"/>
            </w:tcBorders>
            <w:shd w:val="clear" w:color="auto" w:fill="FFFFFF"/>
          </w:tcPr>
          <w:p w:rsidR="00BF1F33" w:rsidRPr="00270ABD" w:rsidDel="00F05662" w:rsidRDefault="00BF1F33" w:rsidP="00FE7DE1">
            <w:pPr>
              <w:rPr>
                <w:del w:id="468" w:author="Autor"/>
                <w:rFonts w:ascii="Calibri" w:hAnsi="Calibri" w:cs="Calibri"/>
                <w:sz w:val="22"/>
                <w:szCs w:val="22"/>
              </w:rPr>
            </w:pPr>
          </w:p>
        </w:tc>
      </w:tr>
      <w:tr w:rsidR="00BF1F33" w:rsidRPr="00022178" w:rsidDel="00F05662" w:rsidTr="00FE7DE1">
        <w:trPr>
          <w:trHeight w:val="609"/>
          <w:del w:id="469" w:author="Autor"/>
        </w:trPr>
        <w:tc>
          <w:tcPr>
            <w:tcW w:w="1696" w:type="dxa"/>
            <w:gridSpan w:val="2"/>
            <w:tcBorders>
              <w:bottom w:val="single" w:sz="4" w:space="0" w:color="auto"/>
            </w:tcBorders>
            <w:shd w:val="clear" w:color="auto" w:fill="FFFFFF"/>
          </w:tcPr>
          <w:p w:rsidR="00BF1F33" w:rsidRPr="00270ABD" w:rsidDel="00F05662" w:rsidRDefault="00BF1F33" w:rsidP="00FE7DE1">
            <w:pPr>
              <w:rPr>
                <w:del w:id="470" w:author="Autor"/>
                <w:rFonts w:ascii="Calibri" w:hAnsi="Calibri" w:cs="Calibri"/>
                <w:sz w:val="22"/>
                <w:szCs w:val="22"/>
              </w:rPr>
            </w:pPr>
            <w:del w:id="471" w:author="Autor">
              <w:r w:rsidDel="00F05662">
                <w:rPr>
                  <w:rFonts w:ascii="Calibri" w:hAnsi="Calibri" w:cs="Calibri"/>
                  <w:sz w:val="22"/>
                  <w:szCs w:val="22"/>
                </w:rPr>
                <w:delText>Dotknutá základná služba(príp. objekt) :</w:delText>
              </w:r>
            </w:del>
          </w:p>
        </w:tc>
        <w:tc>
          <w:tcPr>
            <w:tcW w:w="8477" w:type="dxa"/>
            <w:gridSpan w:val="12"/>
            <w:tcBorders>
              <w:bottom w:val="single" w:sz="4" w:space="0" w:color="auto"/>
            </w:tcBorders>
            <w:shd w:val="clear" w:color="auto" w:fill="FFFFFF"/>
          </w:tcPr>
          <w:p w:rsidR="00BF1F33" w:rsidRPr="00270ABD" w:rsidDel="00F05662" w:rsidRDefault="00BF1F33" w:rsidP="00FE7DE1">
            <w:pPr>
              <w:rPr>
                <w:del w:id="472" w:author="Autor"/>
                <w:rFonts w:ascii="Calibri" w:hAnsi="Calibri" w:cs="Calibri"/>
                <w:sz w:val="22"/>
                <w:szCs w:val="22"/>
              </w:rPr>
            </w:pPr>
          </w:p>
        </w:tc>
      </w:tr>
      <w:tr w:rsidR="00BF1F33" w:rsidRPr="00022178" w:rsidDel="00F05662" w:rsidTr="00FE7DE1">
        <w:trPr>
          <w:trHeight w:val="609"/>
          <w:del w:id="473" w:author="Autor"/>
        </w:trPr>
        <w:tc>
          <w:tcPr>
            <w:tcW w:w="1696" w:type="dxa"/>
            <w:gridSpan w:val="2"/>
            <w:tcBorders>
              <w:bottom w:val="single" w:sz="4" w:space="0" w:color="auto"/>
            </w:tcBorders>
            <w:shd w:val="clear" w:color="auto" w:fill="FFFFFF"/>
          </w:tcPr>
          <w:p w:rsidR="00BF1F33" w:rsidDel="00F05662" w:rsidRDefault="00BF1F33" w:rsidP="00FE7DE1">
            <w:pPr>
              <w:rPr>
                <w:del w:id="474" w:author="Autor"/>
                <w:rFonts w:ascii="Calibri" w:hAnsi="Calibri" w:cs="Calibri"/>
                <w:sz w:val="22"/>
                <w:szCs w:val="22"/>
              </w:rPr>
            </w:pPr>
            <w:del w:id="475" w:author="Autor">
              <w:r w:rsidDel="00F05662">
                <w:rPr>
                  <w:rFonts w:ascii="Calibri" w:hAnsi="Calibri" w:cs="Calibri"/>
                  <w:sz w:val="22"/>
                  <w:szCs w:val="22"/>
                </w:rPr>
                <w:delText>Dotknuté IS a riadiace systémy:</w:delText>
              </w:r>
            </w:del>
          </w:p>
        </w:tc>
        <w:tc>
          <w:tcPr>
            <w:tcW w:w="8477" w:type="dxa"/>
            <w:gridSpan w:val="12"/>
            <w:tcBorders>
              <w:bottom w:val="single" w:sz="4" w:space="0" w:color="auto"/>
            </w:tcBorders>
            <w:shd w:val="clear" w:color="auto" w:fill="FFFFFF"/>
          </w:tcPr>
          <w:p w:rsidR="00BF1F33" w:rsidRPr="00270ABD" w:rsidDel="00F05662" w:rsidRDefault="00BF1F33" w:rsidP="00FE7DE1">
            <w:pPr>
              <w:rPr>
                <w:del w:id="476" w:author="Autor"/>
                <w:rFonts w:ascii="Calibri" w:hAnsi="Calibri" w:cs="Calibri"/>
                <w:sz w:val="22"/>
                <w:szCs w:val="22"/>
              </w:rPr>
            </w:pPr>
          </w:p>
        </w:tc>
      </w:tr>
      <w:tr w:rsidR="00BF1F33" w:rsidRPr="00022178" w:rsidDel="00F05662" w:rsidTr="00FE7DE1">
        <w:trPr>
          <w:trHeight w:val="1657"/>
          <w:del w:id="477" w:author="Autor"/>
        </w:trPr>
        <w:tc>
          <w:tcPr>
            <w:tcW w:w="1696" w:type="dxa"/>
            <w:gridSpan w:val="2"/>
            <w:tcBorders>
              <w:bottom w:val="single" w:sz="4" w:space="0" w:color="auto"/>
            </w:tcBorders>
            <w:shd w:val="clear" w:color="auto" w:fill="FFFFFF"/>
          </w:tcPr>
          <w:p w:rsidR="00BF1F33" w:rsidRPr="00270ABD" w:rsidDel="00F05662" w:rsidRDefault="00BF1F33" w:rsidP="00FE7DE1">
            <w:pPr>
              <w:rPr>
                <w:del w:id="478" w:author="Autor"/>
                <w:rFonts w:ascii="Calibri" w:hAnsi="Calibri" w:cs="Calibri"/>
                <w:sz w:val="22"/>
                <w:szCs w:val="22"/>
              </w:rPr>
            </w:pPr>
            <w:del w:id="479" w:author="Autor">
              <w:r w:rsidRPr="00270ABD" w:rsidDel="00F05662">
                <w:rPr>
                  <w:rFonts w:ascii="Calibri" w:hAnsi="Calibri" w:cs="Calibri"/>
                  <w:sz w:val="22"/>
                  <w:szCs w:val="22"/>
                </w:rPr>
                <w:delText>Popis incidentu:</w:delText>
              </w:r>
            </w:del>
          </w:p>
        </w:tc>
        <w:tc>
          <w:tcPr>
            <w:tcW w:w="8477" w:type="dxa"/>
            <w:gridSpan w:val="12"/>
            <w:tcBorders>
              <w:bottom w:val="single" w:sz="4" w:space="0" w:color="auto"/>
            </w:tcBorders>
            <w:shd w:val="clear" w:color="auto" w:fill="FFFFFF"/>
          </w:tcPr>
          <w:p w:rsidR="00BF1F33" w:rsidRPr="00270ABD" w:rsidDel="00F05662" w:rsidRDefault="00BF1F33" w:rsidP="00FE7DE1">
            <w:pPr>
              <w:rPr>
                <w:del w:id="480" w:author="Autor"/>
                <w:rFonts w:ascii="Calibri" w:hAnsi="Calibri" w:cs="Calibri"/>
                <w:sz w:val="22"/>
                <w:szCs w:val="22"/>
              </w:rPr>
            </w:pPr>
          </w:p>
        </w:tc>
      </w:tr>
      <w:tr w:rsidR="00BF1F33" w:rsidRPr="00022178" w:rsidDel="00F05662" w:rsidTr="00FE7DE1">
        <w:trPr>
          <w:trHeight w:val="555"/>
          <w:del w:id="481" w:author="Autor"/>
        </w:trPr>
        <w:tc>
          <w:tcPr>
            <w:tcW w:w="1696" w:type="dxa"/>
            <w:gridSpan w:val="2"/>
            <w:tcBorders>
              <w:bottom w:val="single" w:sz="4" w:space="0" w:color="auto"/>
            </w:tcBorders>
            <w:shd w:val="clear" w:color="auto" w:fill="F2F2F2"/>
          </w:tcPr>
          <w:p w:rsidR="00BF1F33" w:rsidRPr="00270ABD" w:rsidDel="00F05662" w:rsidRDefault="00BF1F33" w:rsidP="00FE7DE1">
            <w:pPr>
              <w:rPr>
                <w:del w:id="482" w:author="Autor"/>
                <w:rFonts w:ascii="Calibri" w:hAnsi="Calibri" w:cs="Calibri"/>
                <w:sz w:val="22"/>
                <w:szCs w:val="22"/>
              </w:rPr>
            </w:pPr>
            <w:del w:id="483" w:author="Autor">
              <w:r w:rsidRPr="00270ABD" w:rsidDel="00F05662">
                <w:rPr>
                  <w:rFonts w:ascii="Calibri" w:hAnsi="Calibri" w:cs="Calibri"/>
                  <w:sz w:val="22"/>
                  <w:szCs w:val="22"/>
                </w:rPr>
                <w:delText>Dotknutý útvar:</w:delText>
              </w:r>
            </w:del>
          </w:p>
        </w:tc>
        <w:tc>
          <w:tcPr>
            <w:tcW w:w="3799" w:type="dxa"/>
            <w:gridSpan w:val="4"/>
            <w:shd w:val="clear" w:color="auto" w:fill="F2F2F2"/>
          </w:tcPr>
          <w:p w:rsidR="00BF1F33" w:rsidRPr="00270ABD" w:rsidDel="00F05662" w:rsidRDefault="00BF1F33" w:rsidP="00FE7DE1">
            <w:pPr>
              <w:rPr>
                <w:del w:id="484" w:author="Autor"/>
                <w:rFonts w:ascii="Calibri" w:hAnsi="Calibri" w:cs="Calibri"/>
                <w:sz w:val="22"/>
                <w:szCs w:val="22"/>
              </w:rPr>
            </w:pPr>
          </w:p>
        </w:tc>
        <w:tc>
          <w:tcPr>
            <w:tcW w:w="1417" w:type="dxa"/>
            <w:gridSpan w:val="3"/>
            <w:vMerge w:val="restart"/>
            <w:shd w:val="clear" w:color="auto" w:fill="F2F2F2"/>
          </w:tcPr>
          <w:p w:rsidR="00BF1F33" w:rsidDel="00F05662" w:rsidRDefault="00BF1F33" w:rsidP="00FE7DE1">
            <w:pPr>
              <w:rPr>
                <w:del w:id="485" w:author="Autor"/>
                <w:rFonts w:ascii="Calibri" w:hAnsi="Calibri" w:cs="Calibri"/>
                <w:sz w:val="22"/>
                <w:szCs w:val="22"/>
              </w:rPr>
            </w:pPr>
            <w:del w:id="486" w:author="Autor">
              <w:r w:rsidRPr="00270ABD" w:rsidDel="00F05662">
                <w:rPr>
                  <w:rFonts w:ascii="Calibri" w:hAnsi="Calibri" w:cs="Calibri"/>
                  <w:sz w:val="22"/>
                  <w:szCs w:val="22"/>
                </w:rPr>
                <w:delText>Odhadovaný dopad:</w:delText>
              </w:r>
            </w:del>
          </w:p>
          <w:p w:rsidR="00BF1F33" w:rsidRPr="00270ABD" w:rsidDel="00F05662" w:rsidRDefault="00BF1F33" w:rsidP="00FE7DE1">
            <w:pPr>
              <w:rPr>
                <w:del w:id="487" w:author="Autor"/>
                <w:rFonts w:ascii="Calibri" w:hAnsi="Calibri" w:cs="Calibri"/>
                <w:sz w:val="22"/>
                <w:szCs w:val="22"/>
              </w:rPr>
            </w:pPr>
            <w:del w:id="488" w:author="Autor">
              <w:r w:rsidRPr="003524B8" w:rsidDel="00F05662">
                <w:rPr>
                  <w:rFonts w:ascii="Calibri" w:hAnsi="Calibri" w:cs="Calibri"/>
                  <w:b/>
                  <w:color w:val="FF0000"/>
                  <w:sz w:val="22"/>
                  <w:szCs w:val="22"/>
                </w:rPr>
                <w:delText>(Vyplní NDS)</w:delText>
              </w:r>
            </w:del>
          </w:p>
        </w:tc>
        <w:tc>
          <w:tcPr>
            <w:tcW w:w="3261" w:type="dxa"/>
            <w:gridSpan w:val="5"/>
            <w:vMerge w:val="restart"/>
            <w:shd w:val="clear" w:color="auto" w:fill="F2F2F2"/>
          </w:tcPr>
          <w:p w:rsidR="00BF1F33" w:rsidRPr="00270ABD" w:rsidDel="00F05662" w:rsidRDefault="00BF1F33" w:rsidP="00FE7DE1">
            <w:pPr>
              <w:spacing w:line="360" w:lineRule="auto"/>
              <w:rPr>
                <w:del w:id="489" w:author="Autor"/>
                <w:rFonts w:ascii="Calibri" w:hAnsi="Calibri" w:cs="Calibri"/>
                <w:sz w:val="22"/>
                <w:szCs w:val="22"/>
              </w:rPr>
            </w:pPr>
            <w:del w:id="490" w:author="Autor">
              <w:r w:rsidRPr="00270ABD" w:rsidDel="00F05662">
                <w:rPr>
                  <w:rFonts w:ascii="Calibri" w:hAnsi="Calibri" w:cs="Calibri"/>
                  <w:sz w:val="22"/>
                  <w:szCs w:val="22"/>
                </w:rPr>
                <w:delText xml:space="preserve">Malý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spacing w:line="360" w:lineRule="auto"/>
              <w:rPr>
                <w:del w:id="491" w:author="Autor"/>
                <w:rFonts w:ascii="Calibri" w:hAnsi="Calibri" w:cs="Calibri"/>
                <w:sz w:val="22"/>
                <w:szCs w:val="22"/>
              </w:rPr>
            </w:pPr>
            <w:del w:id="492" w:author="Autor">
              <w:r w:rsidRPr="00270ABD" w:rsidDel="00F05662">
                <w:rPr>
                  <w:rFonts w:ascii="Calibri" w:hAnsi="Calibri" w:cs="Calibri"/>
                  <w:sz w:val="22"/>
                  <w:szCs w:val="22"/>
                </w:rPr>
                <w:delText xml:space="preserve">Stredný      </w:delText>
              </w:r>
              <w:r w:rsidRPr="00022178" w:rsidDel="00F05662">
                <w:rPr>
                  <w:rFonts w:ascii="Segoe UI Symbol" w:eastAsia="MS Gothic" w:hAnsi="Segoe UI Symbol" w:cs="Segoe UI Symbol"/>
                  <w:sz w:val="22"/>
                  <w:szCs w:val="22"/>
                </w:rPr>
                <w:delText>☐</w:delText>
              </w:r>
              <w:r w:rsidRPr="00270ABD" w:rsidDel="00F05662">
                <w:rPr>
                  <w:rFonts w:ascii="Calibri" w:hAnsi="Calibri" w:cs="Calibri"/>
                  <w:sz w:val="22"/>
                  <w:szCs w:val="22"/>
                </w:rPr>
                <w:delText xml:space="preserve"> </w:delText>
              </w:r>
            </w:del>
          </w:p>
          <w:p w:rsidR="00BF1F33" w:rsidRPr="00270ABD" w:rsidDel="00F05662" w:rsidRDefault="00BF1F33" w:rsidP="00FE7DE1">
            <w:pPr>
              <w:rPr>
                <w:del w:id="493" w:author="Autor"/>
                <w:rFonts w:ascii="Calibri" w:hAnsi="Calibri" w:cs="Calibri"/>
                <w:sz w:val="22"/>
                <w:szCs w:val="22"/>
              </w:rPr>
            </w:pPr>
            <w:del w:id="494" w:author="Autor">
              <w:r w:rsidRPr="00270ABD" w:rsidDel="00F05662">
                <w:rPr>
                  <w:rFonts w:ascii="Calibri" w:hAnsi="Calibri" w:cs="Calibri"/>
                  <w:sz w:val="22"/>
                  <w:szCs w:val="22"/>
                </w:rPr>
                <w:delText xml:space="preserve">Veľký         </w:delText>
              </w:r>
              <w:r w:rsidRPr="00022178" w:rsidDel="00F05662">
                <w:rPr>
                  <w:rFonts w:ascii="Segoe UI Symbol" w:eastAsia="MS Gothic" w:hAnsi="Segoe UI Symbol" w:cs="Segoe UI Symbol"/>
                  <w:sz w:val="22"/>
                  <w:szCs w:val="22"/>
                </w:rPr>
                <w:delText>☐</w:delText>
              </w:r>
            </w:del>
          </w:p>
        </w:tc>
      </w:tr>
      <w:tr w:rsidR="00BF1F33" w:rsidRPr="00022178" w:rsidDel="00F05662" w:rsidTr="00FE7DE1">
        <w:trPr>
          <w:trHeight w:val="1343"/>
          <w:del w:id="495" w:author="Autor"/>
        </w:trPr>
        <w:tc>
          <w:tcPr>
            <w:tcW w:w="1696" w:type="dxa"/>
            <w:gridSpan w:val="2"/>
            <w:shd w:val="clear" w:color="auto" w:fill="F2F2F2"/>
          </w:tcPr>
          <w:p w:rsidR="00BF1F33" w:rsidRPr="00270ABD" w:rsidDel="00F05662" w:rsidRDefault="00BF1F33" w:rsidP="00FE7DE1">
            <w:pPr>
              <w:rPr>
                <w:del w:id="496" w:author="Autor"/>
                <w:rFonts w:ascii="Calibri" w:hAnsi="Calibri" w:cs="Calibri"/>
                <w:sz w:val="22"/>
                <w:szCs w:val="22"/>
              </w:rPr>
            </w:pPr>
            <w:del w:id="497" w:author="Autor">
              <w:r w:rsidRPr="00270ABD" w:rsidDel="00F05662">
                <w:rPr>
                  <w:rFonts w:ascii="Calibri" w:hAnsi="Calibri" w:cs="Calibri"/>
                  <w:sz w:val="22"/>
                  <w:szCs w:val="22"/>
                </w:rPr>
                <w:delText xml:space="preserve">Druh bezpečnostného incidentu </w:delText>
              </w:r>
              <w:r w:rsidRPr="003524B8" w:rsidDel="00F05662">
                <w:rPr>
                  <w:rFonts w:ascii="Calibri" w:hAnsi="Calibri" w:cs="Calibri"/>
                  <w:b/>
                  <w:color w:val="FF0000"/>
                  <w:sz w:val="22"/>
                  <w:szCs w:val="22"/>
                </w:rPr>
                <w:delText>(Vyplní NDS)</w:delText>
              </w:r>
            </w:del>
          </w:p>
        </w:tc>
        <w:tc>
          <w:tcPr>
            <w:tcW w:w="1814" w:type="dxa"/>
            <w:shd w:val="clear" w:color="auto" w:fill="F2F2F2"/>
          </w:tcPr>
          <w:p w:rsidR="00BF1F33" w:rsidRPr="00270ABD" w:rsidDel="00F05662" w:rsidRDefault="00BF1F33" w:rsidP="00FE7DE1">
            <w:pPr>
              <w:rPr>
                <w:del w:id="498" w:author="Autor"/>
                <w:rFonts w:ascii="Calibri" w:hAnsi="Calibri" w:cs="Calibri"/>
                <w:sz w:val="22"/>
                <w:szCs w:val="22"/>
              </w:rPr>
            </w:pPr>
            <w:del w:id="499" w:author="Autor">
              <w:r w:rsidRPr="00270ABD" w:rsidDel="00F05662">
                <w:rPr>
                  <w:rFonts w:ascii="Calibri" w:hAnsi="Calibri" w:cs="Calibri"/>
                  <w:sz w:val="22"/>
                  <w:szCs w:val="22"/>
                </w:rPr>
                <w:delText>Kategória I.</w:delText>
              </w:r>
              <w:r w:rsidRPr="00270ABD" w:rsidDel="00F05662">
                <w:rPr>
                  <w:rFonts w:ascii="Calibri" w:eastAsia="MS Gothic" w:hAnsi="Calibri" w:cs="Calibri"/>
                  <w:sz w:val="22"/>
                  <w:szCs w:val="22"/>
                </w:rPr>
                <w:delText xml:space="preserve">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rPr>
                <w:del w:id="500" w:author="Autor"/>
                <w:rFonts w:ascii="Calibri" w:hAnsi="Calibri" w:cs="Calibri"/>
                <w:sz w:val="22"/>
                <w:szCs w:val="22"/>
              </w:rPr>
            </w:pPr>
          </w:p>
          <w:p w:rsidR="00BF1F33" w:rsidRPr="00270ABD" w:rsidDel="00F05662" w:rsidRDefault="00BF1F33" w:rsidP="00FE7DE1">
            <w:pPr>
              <w:rPr>
                <w:del w:id="501" w:author="Autor"/>
                <w:rFonts w:ascii="Calibri" w:eastAsia="MS Gothic" w:hAnsi="Calibri" w:cs="Calibri"/>
                <w:sz w:val="22"/>
                <w:szCs w:val="22"/>
              </w:rPr>
            </w:pPr>
            <w:del w:id="502" w:author="Autor">
              <w:r w:rsidRPr="00270ABD" w:rsidDel="00F05662">
                <w:rPr>
                  <w:rFonts w:ascii="Calibri" w:hAnsi="Calibri" w:cs="Calibri"/>
                  <w:sz w:val="22"/>
                  <w:szCs w:val="22"/>
                </w:rPr>
                <w:delText xml:space="preserve">Kategória II.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rPr>
                <w:del w:id="503" w:author="Autor"/>
                <w:rFonts w:ascii="Calibri" w:hAnsi="Calibri" w:cs="Calibri"/>
                <w:sz w:val="22"/>
                <w:szCs w:val="22"/>
              </w:rPr>
            </w:pPr>
          </w:p>
          <w:p w:rsidR="00BF1F33" w:rsidRPr="00270ABD" w:rsidDel="00F05662" w:rsidRDefault="00BF1F33" w:rsidP="00FE7DE1">
            <w:pPr>
              <w:rPr>
                <w:del w:id="504" w:author="Autor"/>
                <w:rFonts w:ascii="Calibri" w:hAnsi="Calibri" w:cs="Calibri"/>
                <w:b/>
                <w:bCs/>
                <w:sz w:val="22"/>
                <w:szCs w:val="22"/>
              </w:rPr>
            </w:pPr>
            <w:del w:id="505" w:author="Autor">
              <w:r w:rsidRPr="00270ABD" w:rsidDel="00F05662">
                <w:rPr>
                  <w:rFonts w:ascii="Calibri" w:hAnsi="Calibri" w:cs="Calibri"/>
                  <w:sz w:val="22"/>
                  <w:szCs w:val="22"/>
                </w:rPr>
                <w:delText>Kategória III.</w:delText>
              </w:r>
              <w:r w:rsidRPr="00270ABD" w:rsidDel="00F05662">
                <w:rPr>
                  <w:rFonts w:ascii="Calibri" w:eastAsia="MS Gothic" w:hAnsi="Calibri" w:cs="Calibri"/>
                  <w:sz w:val="22"/>
                  <w:szCs w:val="22"/>
                </w:rPr>
                <w:delText xml:space="preserve"> </w:delText>
              </w:r>
              <w:r w:rsidRPr="00022178" w:rsidDel="00F05662">
                <w:rPr>
                  <w:rFonts w:ascii="Segoe UI Symbol" w:eastAsia="MS Gothic" w:hAnsi="Segoe UI Symbol" w:cs="Segoe UI Symbol"/>
                  <w:sz w:val="22"/>
                  <w:szCs w:val="22"/>
                </w:rPr>
                <w:delText>☐</w:delText>
              </w:r>
            </w:del>
          </w:p>
        </w:tc>
        <w:tc>
          <w:tcPr>
            <w:tcW w:w="1985" w:type="dxa"/>
            <w:gridSpan w:val="3"/>
            <w:shd w:val="clear" w:color="auto" w:fill="F2F2F2"/>
          </w:tcPr>
          <w:p w:rsidR="00BF1F33" w:rsidRPr="00270ABD" w:rsidDel="00F05662" w:rsidRDefault="00BF1F33" w:rsidP="00FE7DE1">
            <w:pPr>
              <w:rPr>
                <w:del w:id="506" w:author="Autor"/>
                <w:rFonts w:ascii="Calibri" w:hAnsi="Calibri" w:cs="Calibri"/>
                <w:sz w:val="22"/>
                <w:szCs w:val="22"/>
              </w:rPr>
            </w:pPr>
            <w:del w:id="507" w:author="Autor">
              <w:r w:rsidRPr="00270ABD" w:rsidDel="00F05662">
                <w:rPr>
                  <w:rFonts w:ascii="Calibri" w:hAnsi="Calibri" w:cs="Calibri"/>
                  <w:sz w:val="22"/>
                  <w:szCs w:val="22"/>
                </w:rPr>
                <w:delText>Vstup/Spôsob hlásenia:</w:delText>
              </w:r>
            </w:del>
          </w:p>
          <w:p w:rsidR="00BF1F33" w:rsidRPr="00270ABD" w:rsidDel="00F05662" w:rsidRDefault="00BF1F33" w:rsidP="00FE7DE1">
            <w:pPr>
              <w:rPr>
                <w:del w:id="508" w:author="Autor"/>
                <w:rFonts w:ascii="Calibri" w:hAnsi="Calibri" w:cs="Calibri"/>
                <w:sz w:val="22"/>
                <w:szCs w:val="22"/>
              </w:rPr>
            </w:pPr>
          </w:p>
        </w:tc>
        <w:tc>
          <w:tcPr>
            <w:tcW w:w="1417" w:type="dxa"/>
            <w:gridSpan w:val="3"/>
            <w:vMerge/>
            <w:shd w:val="clear" w:color="auto" w:fill="F2F2F2"/>
          </w:tcPr>
          <w:p w:rsidR="00BF1F33" w:rsidRPr="00270ABD" w:rsidDel="00F05662" w:rsidRDefault="00BF1F33" w:rsidP="00FE7DE1">
            <w:pPr>
              <w:rPr>
                <w:del w:id="509" w:author="Autor"/>
                <w:rFonts w:ascii="Calibri" w:hAnsi="Calibri" w:cs="Calibri"/>
                <w:sz w:val="22"/>
                <w:szCs w:val="22"/>
              </w:rPr>
            </w:pPr>
          </w:p>
        </w:tc>
        <w:tc>
          <w:tcPr>
            <w:tcW w:w="3261" w:type="dxa"/>
            <w:gridSpan w:val="5"/>
            <w:vMerge/>
            <w:shd w:val="clear" w:color="auto" w:fill="F2F2F2"/>
          </w:tcPr>
          <w:p w:rsidR="00BF1F33" w:rsidRPr="00270ABD" w:rsidDel="00F05662" w:rsidRDefault="00BF1F33" w:rsidP="00FE7DE1">
            <w:pPr>
              <w:rPr>
                <w:del w:id="510" w:author="Autor"/>
                <w:rFonts w:ascii="Calibri" w:hAnsi="Calibri" w:cs="Calibri"/>
                <w:sz w:val="22"/>
                <w:szCs w:val="22"/>
              </w:rPr>
            </w:pPr>
          </w:p>
        </w:tc>
      </w:tr>
      <w:tr w:rsidR="00BF1F33" w:rsidRPr="00022178" w:rsidDel="00F05662" w:rsidTr="00FE7DE1">
        <w:trPr>
          <w:trHeight w:val="1610"/>
          <w:del w:id="511" w:author="Autor"/>
        </w:trPr>
        <w:tc>
          <w:tcPr>
            <w:tcW w:w="1696" w:type="dxa"/>
            <w:gridSpan w:val="2"/>
            <w:shd w:val="clear" w:color="auto" w:fill="F2F2F2"/>
          </w:tcPr>
          <w:p w:rsidR="00BF1F33" w:rsidDel="00F05662" w:rsidRDefault="00BF1F33" w:rsidP="00FE7DE1">
            <w:pPr>
              <w:rPr>
                <w:del w:id="512" w:author="Autor"/>
                <w:rFonts w:ascii="Calibri" w:hAnsi="Calibri" w:cs="Calibri"/>
                <w:sz w:val="22"/>
                <w:szCs w:val="22"/>
              </w:rPr>
            </w:pPr>
            <w:del w:id="513" w:author="Autor">
              <w:r w:rsidRPr="00270ABD" w:rsidDel="00F05662">
                <w:rPr>
                  <w:rFonts w:ascii="Calibri" w:hAnsi="Calibri" w:cs="Calibri"/>
                  <w:sz w:val="22"/>
                  <w:szCs w:val="22"/>
                </w:rPr>
                <w:lastRenderedPageBreak/>
                <w:delText>Hlásenie incidentu do JISKB NBÚ SR</w:delText>
              </w:r>
            </w:del>
          </w:p>
          <w:p w:rsidR="00BF1F33" w:rsidRPr="00270ABD" w:rsidDel="00F05662" w:rsidRDefault="00BF1F33" w:rsidP="00FE7DE1">
            <w:pPr>
              <w:rPr>
                <w:del w:id="514" w:author="Autor"/>
                <w:rFonts w:ascii="Calibri" w:hAnsi="Calibri" w:cs="Calibri"/>
                <w:sz w:val="22"/>
                <w:szCs w:val="22"/>
              </w:rPr>
            </w:pPr>
            <w:del w:id="515" w:author="Autor">
              <w:r w:rsidRPr="003524B8" w:rsidDel="00F05662">
                <w:rPr>
                  <w:rFonts w:ascii="Calibri" w:hAnsi="Calibri" w:cs="Calibri"/>
                  <w:b/>
                  <w:color w:val="FF0000"/>
                  <w:sz w:val="22"/>
                  <w:szCs w:val="22"/>
                </w:rPr>
                <w:delText>(Vyplní NDS)</w:delText>
              </w:r>
            </w:del>
          </w:p>
        </w:tc>
        <w:tc>
          <w:tcPr>
            <w:tcW w:w="8477" w:type="dxa"/>
            <w:gridSpan w:val="12"/>
            <w:shd w:val="clear" w:color="auto" w:fill="F2F2F2"/>
          </w:tcPr>
          <w:p w:rsidR="00BF1F33" w:rsidRPr="00270ABD" w:rsidDel="00F05662" w:rsidRDefault="00BF1F33" w:rsidP="00FE7DE1">
            <w:pPr>
              <w:rPr>
                <w:del w:id="516" w:author="Autor"/>
                <w:rFonts w:ascii="Calibri" w:hAnsi="Calibri" w:cs="Calibri"/>
                <w:sz w:val="22"/>
                <w:szCs w:val="22"/>
              </w:rPr>
            </w:pPr>
            <w:del w:id="517" w:author="Autor">
              <w:r w:rsidRPr="00270ABD" w:rsidDel="00F05662">
                <w:rPr>
                  <w:rFonts w:ascii="Calibri" w:hAnsi="Calibri" w:cs="Calibri"/>
                  <w:sz w:val="22"/>
                  <w:szCs w:val="22"/>
                </w:rPr>
                <w:delText>Číslo:</w:delText>
              </w:r>
            </w:del>
          </w:p>
          <w:p w:rsidR="00BF1F33" w:rsidRPr="00270ABD" w:rsidDel="00F05662" w:rsidRDefault="00BF1F33" w:rsidP="00FE7DE1">
            <w:pPr>
              <w:rPr>
                <w:del w:id="518" w:author="Autor"/>
                <w:rFonts w:ascii="Calibri" w:hAnsi="Calibri" w:cs="Calibri"/>
                <w:sz w:val="22"/>
                <w:szCs w:val="22"/>
              </w:rPr>
            </w:pPr>
          </w:p>
          <w:p w:rsidR="00BF1F33" w:rsidRPr="00270ABD" w:rsidDel="00F05662" w:rsidRDefault="00BF1F33" w:rsidP="00FE7DE1">
            <w:pPr>
              <w:rPr>
                <w:del w:id="519" w:author="Autor"/>
                <w:rFonts w:ascii="Calibri" w:hAnsi="Calibri" w:cs="Calibri"/>
                <w:sz w:val="22"/>
                <w:szCs w:val="22"/>
              </w:rPr>
            </w:pPr>
            <w:del w:id="520" w:author="Autor">
              <w:r w:rsidRPr="00270ABD" w:rsidDel="00F05662">
                <w:rPr>
                  <w:rFonts w:ascii="Calibri" w:hAnsi="Calibri" w:cs="Calibri"/>
                  <w:sz w:val="22"/>
                  <w:szCs w:val="22"/>
                </w:rPr>
                <w:delText>Forma hlásenia (rozhranie JISKB, email):</w:delText>
              </w:r>
            </w:del>
          </w:p>
          <w:p w:rsidR="00BF1F33" w:rsidRPr="00270ABD" w:rsidDel="00F05662" w:rsidRDefault="00BF1F33" w:rsidP="00FE7DE1">
            <w:pPr>
              <w:rPr>
                <w:del w:id="521" w:author="Autor"/>
                <w:rFonts w:ascii="Calibri" w:hAnsi="Calibri" w:cs="Calibri"/>
                <w:sz w:val="22"/>
                <w:szCs w:val="22"/>
              </w:rPr>
            </w:pPr>
          </w:p>
          <w:p w:rsidR="00BF1F33" w:rsidRPr="00270ABD" w:rsidDel="00F05662" w:rsidRDefault="00BF1F33" w:rsidP="00FE7DE1">
            <w:pPr>
              <w:rPr>
                <w:del w:id="522" w:author="Autor"/>
                <w:rFonts w:ascii="Calibri" w:hAnsi="Calibri" w:cs="Calibri"/>
                <w:sz w:val="22"/>
                <w:szCs w:val="22"/>
              </w:rPr>
            </w:pPr>
            <w:del w:id="523" w:author="Autor">
              <w:r w:rsidRPr="00270ABD" w:rsidDel="00F05662">
                <w:rPr>
                  <w:rFonts w:ascii="Calibri" w:hAnsi="Calibri" w:cs="Calibri"/>
                  <w:sz w:val="22"/>
                  <w:szCs w:val="22"/>
                </w:rPr>
                <w:delText>Popis dotknutej základnej služby:</w:delText>
              </w:r>
            </w:del>
          </w:p>
          <w:p w:rsidR="00BF1F33" w:rsidRPr="00270ABD" w:rsidDel="00F05662" w:rsidRDefault="00BF1F33" w:rsidP="00FE7DE1">
            <w:pPr>
              <w:rPr>
                <w:del w:id="524" w:author="Autor"/>
                <w:rFonts w:ascii="Calibri" w:hAnsi="Calibri" w:cs="Calibri"/>
                <w:sz w:val="22"/>
                <w:szCs w:val="22"/>
              </w:rPr>
            </w:pPr>
          </w:p>
          <w:p w:rsidR="00BF1F33" w:rsidRPr="00270ABD" w:rsidDel="00F05662" w:rsidRDefault="00BF1F33" w:rsidP="00FE7DE1">
            <w:pPr>
              <w:rPr>
                <w:del w:id="525" w:author="Autor"/>
                <w:rFonts w:ascii="Calibri" w:hAnsi="Calibri" w:cs="Calibri"/>
                <w:sz w:val="22"/>
                <w:szCs w:val="22"/>
              </w:rPr>
            </w:pPr>
          </w:p>
        </w:tc>
      </w:tr>
      <w:tr w:rsidR="00BF1F33" w:rsidRPr="00022178" w:rsidDel="00F05662" w:rsidTr="00FE7DE1">
        <w:trPr>
          <w:trHeight w:val="1610"/>
          <w:del w:id="526" w:author="Autor"/>
        </w:trPr>
        <w:tc>
          <w:tcPr>
            <w:tcW w:w="1696" w:type="dxa"/>
            <w:gridSpan w:val="2"/>
            <w:shd w:val="clear" w:color="auto" w:fill="F2F2F2"/>
          </w:tcPr>
          <w:p w:rsidR="00BF1F33" w:rsidDel="00F05662" w:rsidRDefault="00BF1F33" w:rsidP="00FE7DE1">
            <w:pPr>
              <w:rPr>
                <w:del w:id="527" w:author="Autor"/>
                <w:rFonts w:ascii="Calibri" w:hAnsi="Calibri" w:cs="Calibri"/>
                <w:sz w:val="22"/>
                <w:szCs w:val="22"/>
              </w:rPr>
            </w:pPr>
            <w:del w:id="528" w:author="Autor">
              <w:r w:rsidRPr="00270ABD" w:rsidDel="00F05662">
                <w:rPr>
                  <w:rFonts w:ascii="Calibri" w:hAnsi="Calibri" w:cs="Calibri"/>
                  <w:sz w:val="22"/>
                  <w:szCs w:val="22"/>
                </w:rPr>
                <w:delText>Popis a vyčíslenie možného dopadu:</w:delText>
              </w:r>
            </w:del>
          </w:p>
          <w:p w:rsidR="00BF1F33" w:rsidRPr="00270ABD" w:rsidDel="00F05662" w:rsidRDefault="00BF1F33" w:rsidP="00FE7DE1">
            <w:pPr>
              <w:rPr>
                <w:del w:id="529" w:author="Autor"/>
                <w:rFonts w:ascii="Calibri" w:hAnsi="Calibri" w:cs="Calibri"/>
                <w:sz w:val="22"/>
                <w:szCs w:val="22"/>
              </w:rPr>
            </w:pPr>
            <w:del w:id="530" w:author="Autor">
              <w:r w:rsidRPr="003524B8" w:rsidDel="00F05662">
                <w:rPr>
                  <w:rFonts w:ascii="Calibri" w:hAnsi="Calibri" w:cs="Calibri"/>
                  <w:b/>
                  <w:color w:val="FF0000"/>
                  <w:sz w:val="22"/>
                  <w:szCs w:val="22"/>
                </w:rPr>
                <w:delText>(Vyplní NDS)</w:delText>
              </w:r>
            </w:del>
          </w:p>
        </w:tc>
        <w:tc>
          <w:tcPr>
            <w:tcW w:w="8477" w:type="dxa"/>
            <w:gridSpan w:val="12"/>
            <w:shd w:val="clear" w:color="auto" w:fill="F2F2F2"/>
          </w:tcPr>
          <w:p w:rsidR="00BF1F33" w:rsidRPr="00270ABD" w:rsidDel="00F05662" w:rsidRDefault="00BF1F33" w:rsidP="00FE7DE1">
            <w:pPr>
              <w:rPr>
                <w:del w:id="531" w:author="Autor"/>
                <w:rFonts w:ascii="Calibri" w:hAnsi="Calibri" w:cs="Calibri"/>
                <w:sz w:val="22"/>
                <w:szCs w:val="22"/>
              </w:rPr>
            </w:pPr>
          </w:p>
          <w:p w:rsidR="00BF1F33" w:rsidRPr="00270ABD" w:rsidDel="00F05662" w:rsidRDefault="00BF1F33" w:rsidP="00FE7DE1">
            <w:pPr>
              <w:rPr>
                <w:del w:id="532" w:author="Autor"/>
                <w:rFonts w:ascii="Calibri" w:hAnsi="Calibri" w:cs="Calibri"/>
                <w:sz w:val="22"/>
                <w:szCs w:val="22"/>
              </w:rPr>
            </w:pPr>
          </w:p>
          <w:p w:rsidR="00BF1F33" w:rsidRPr="00270ABD" w:rsidDel="00F05662" w:rsidRDefault="00BF1F33" w:rsidP="00FE7DE1">
            <w:pPr>
              <w:rPr>
                <w:del w:id="533" w:author="Autor"/>
                <w:rFonts w:ascii="Calibri" w:hAnsi="Calibri" w:cs="Calibri"/>
                <w:sz w:val="22"/>
                <w:szCs w:val="22"/>
              </w:rPr>
            </w:pPr>
          </w:p>
          <w:p w:rsidR="00BF1F33" w:rsidRPr="00270ABD" w:rsidDel="00F05662" w:rsidRDefault="00BF1F33" w:rsidP="00FE7DE1">
            <w:pPr>
              <w:rPr>
                <w:del w:id="534" w:author="Autor"/>
                <w:rFonts w:ascii="Calibri" w:hAnsi="Calibri" w:cs="Calibri"/>
                <w:sz w:val="22"/>
                <w:szCs w:val="22"/>
              </w:rPr>
            </w:pPr>
          </w:p>
          <w:p w:rsidR="00BF1F33" w:rsidRPr="00270ABD" w:rsidDel="00F05662" w:rsidRDefault="00BF1F33" w:rsidP="00FE7DE1">
            <w:pPr>
              <w:rPr>
                <w:del w:id="535" w:author="Autor"/>
                <w:rFonts w:ascii="Calibri" w:hAnsi="Calibri" w:cs="Calibri"/>
                <w:sz w:val="22"/>
                <w:szCs w:val="22"/>
              </w:rPr>
            </w:pPr>
          </w:p>
          <w:p w:rsidR="00BF1F33" w:rsidRPr="00270ABD" w:rsidDel="00F05662" w:rsidRDefault="00BF1F33" w:rsidP="00FE7DE1">
            <w:pPr>
              <w:rPr>
                <w:del w:id="536" w:author="Autor"/>
                <w:rFonts w:ascii="Calibri" w:hAnsi="Calibri" w:cs="Calibri"/>
                <w:sz w:val="22"/>
                <w:szCs w:val="22"/>
              </w:rPr>
            </w:pPr>
          </w:p>
          <w:p w:rsidR="00BF1F33" w:rsidRPr="00270ABD" w:rsidDel="00F05662" w:rsidRDefault="00BF1F33" w:rsidP="00FE7DE1">
            <w:pPr>
              <w:rPr>
                <w:del w:id="537" w:author="Autor"/>
                <w:rFonts w:ascii="Calibri" w:hAnsi="Calibri" w:cs="Calibri"/>
                <w:sz w:val="22"/>
                <w:szCs w:val="22"/>
              </w:rPr>
            </w:pPr>
          </w:p>
        </w:tc>
      </w:tr>
      <w:tr w:rsidR="00BF1F33" w:rsidRPr="00022178" w:rsidDel="00F05662" w:rsidTr="00FE7DE1">
        <w:trPr>
          <w:trHeight w:val="1686"/>
          <w:del w:id="538" w:author="Autor"/>
        </w:trPr>
        <w:tc>
          <w:tcPr>
            <w:tcW w:w="1696" w:type="dxa"/>
            <w:gridSpan w:val="2"/>
            <w:shd w:val="clear" w:color="auto" w:fill="F2F2F2"/>
          </w:tcPr>
          <w:p w:rsidR="00BF1F33" w:rsidDel="00F05662" w:rsidRDefault="00BF1F33" w:rsidP="00FE7DE1">
            <w:pPr>
              <w:rPr>
                <w:del w:id="539" w:author="Autor"/>
                <w:rFonts w:ascii="Calibri" w:hAnsi="Calibri" w:cs="Calibri"/>
                <w:sz w:val="22"/>
                <w:szCs w:val="22"/>
              </w:rPr>
            </w:pPr>
            <w:del w:id="540" w:author="Autor">
              <w:r w:rsidRPr="00270ABD" w:rsidDel="00F05662">
                <w:rPr>
                  <w:rFonts w:ascii="Calibri" w:hAnsi="Calibri" w:cs="Calibri"/>
                  <w:sz w:val="22"/>
                  <w:szCs w:val="22"/>
                </w:rPr>
                <w:delText>Popis vyšetrovania incidentu:</w:delText>
              </w:r>
            </w:del>
          </w:p>
          <w:p w:rsidR="00BF1F33" w:rsidRPr="00270ABD" w:rsidDel="00F05662" w:rsidRDefault="00BF1F33" w:rsidP="00FE7DE1">
            <w:pPr>
              <w:rPr>
                <w:del w:id="541" w:author="Autor"/>
                <w:rFonts w:ascii="Calibri" w:hAnsi="Calibri" w:cs="Calibri"/>
                <w:sz w:val="22"/>
                <w:szCs w:val="22"/>
              </w:rPr>
            </w:pPr>
            <w:del w:id="542" w:author="Autor">
              <w:r w:rsidRPr="003524B8" w:rsidDel="00F05662">
                <w:rPr>
                  <w:rFonts w:ascii="Calibri" w:hAnsi="Calibri" w:cs="Calibri"/>
                  <w:b/>
                  <w:color w:val="FF0000"/>
                  <w:sz w:val="22"/>
                  <w:szCs w:val="22"/>
                </w:rPr>
                <w:delText xml:space="preserve">(Vyplní </w:delText>
              </w:r>
              <w:r w:rsidDel="00F05662">
                <w:rPr>
                  <w:rFonts w:ascii="Calibri" w:hAnsi="Calibri" w:cs="Calibri"/>
                  <w:b/>
                  <w:color w:val="FF0000"/>
                  <w:sz w:val="22"/>
                  <w:szCs w:val="22"/>
                </w:rPr>
                <w:delText xml:space="preserve">dodávateľ aj </w:delText>
              </w:r>
              <w:r w:rsidRPr="003524B8" w:rsidDel="00F05662">
                <w:rPr>
                  <w:rFonts w:ascii="Calibri" w:hAnsi="Calibri" w:cs="Calibri"/>
                  <w:b/>
                  <w:color w:val="FF0000"/>
                  <w:sz w:val="22"/>
                  <w:szCs w:val="22"/>
                </w:rPr>
                <w:delText>NDS)</w:delText>
              </w:r>
            </w:del>
          </w:p>
        </w:tc>
        <w:tc>
          <w:tcPr>
            <w:tcW w:w="8477" w:type="dxa"/>
            <w:gridSpan w:val="12"/>
            <w:shd w:val="clear" w:color="auto" w:fill="F2F2F2"/>
          </w:tcPr>
          <w:p w:rsidR="00BF1F33" w:rsidRPr="00270ABD" w:rsidDel="00F05662" w:rsidRDefault="00BF1F33" w:rsidP="00FE7DE1">
            <w:pPr>
              <w:rPr>
                <w:del w:id="543" w:author="Autor"/>
                <w:rFonts w:ascii="Calibri" w:hAnsi="Calibri" w:cs="Calibri"/>
                <w:sz w:val="22"/>
                <w:szCs w:val="22"/>
              </w:rPr>
            </w:pPr>
          </w:p>
          <w:p w:rsidR="00BF1F33" w:rsidRPr="00270ABD" w:rsidDel="00F05662" w:rsidRDefault="00BF1F33" w:rsidP="00FE7DE1">
            <w:pPr>
              <w:rPr>
                <w:del w:id="544" w:author="Autor"/>
                <w:rFonts w:ascii="Calibri" w:hAnsi="Calibri" w:cs="Calibri"/>
                <w:sz w:val="22"/>
                <w:szCs w:val="22"/>
              </w:rPr>
            </w:pPr>
          </w:p>
          <w:p w:rsidR="00BF1F33" w:rsidRPr="00270ABD" w:rsidDel="00F05662" w:rsidRDefault="00BF1F33" w:rsidP="00FE7DE1">
            <w:pPr>
              <w:rPr>
                <w:del w:id="545" w:author="Autor"/>
                <w:rFonts w:ascii="Calibri" w:hAnsi="Calibri" w:cs="Calibri"/>
                <w:sz w:val="22"/>
                <w:szCs w:val="22"/>
              </w:rPr>
            </w:pPr>
          </w:p>
          <w:p w:rsidR="00BF1F33" w:rsidRPr="00270ABD" w:rsidDel="00F05662" w:rsidRDefault="00BF1F33" w:rsidP="00FE7DE1">
            <w:pPr>
              <w:rPr>
                <w:del w:id="546" w:author="Autor"/>
                <w:rFonts w:ascii="Calibri" w:hAnsi="Calibri" w:cs="Calibri"/>
                <w:sz w:val="22"/>
                <w:szCs w:val="22"/>
              </w:rPr>
            </w:pPr>
          </w:p>
          <w:p w:rsidR="00BF1F33" w:rsidRPr="00270ABD" w:rsidDel="00F05662" w:rsidRDefault="00BF1F33" w:rsidP="00FE7DE1">
            <w:pPr>
              <w:rPr>
                <w:del w:id="547" w:author="Autor"/>
                <w:rFonts w:ascii="Calibri" w:hAnsi="Calibri" w:cs="Calibri"/>
                <w:sz w:val="22"/>
                <w:szCs w:val="22"/>
              </w:rPr>
            </w:pPr>
          </w:p>
          <w:p w:rsidR="00BF1F33" w:rsidRPr="00270ABD" w:rsidDel="00F05662" w:rsidRDefault="00BF1F33" w:rsidP="00FE7DE1">
            <w:pPr>
              <w:rPr>
                <w:del w:id="548" w:author="Autor"/>
                <w:rFonts w:ascii="Calibri" w:hAnsi="Calibri" w:cs="Calibri"/>
                <w:sz w:val="22"/>
                <w:szCs w:val="22"/>
              </w:rPr>
            </w:pPr>
          </w:p>
          <w:p w:rsidR="00BF1F33" w:rsidRPr="00270ABD" w:rsidDel="00F05662" w:rsidRDefault="00BF1F33" w:rsidP="00FE7DE1">
            <w:pPr>
              <w:rPr>
                <w:del w:id="549" w:author="Autor"/>
                <w:rFonts w:ascii="Calibri" w:hAnsi="Calibri" w:cs="Calibri"/>
                <w:sz w:val="22"/>
                <w:szCs w:val="22"/>
              </w:rPr>
            </w:pPr>
          </w:p>
        </w:tc>
      </w:tr>
      <w:tr w:rsidR="00BF1F33" w:rsidRPr="00022178" w:rsidDel="00F05662" w:rsidTr="00FE7DE1">
        <w:trPr>
          <w:trHeight w:val="566"/>
          <w:del w:id="550" w:author="Autor"/>
        </w:trPr>
        <w:tc>
          <w:tcPr>
            <w:tcW w:w="1101" w:type="dxa"/>
            <w:shd w:val="clear" w:color="auto" w:fill="F2F2F2"/>
          </w:tcPr>
          <w:p w:rsidR="00BF1F33" w:rsidRPr="00270ABD" w:rsidDel="00F05662" w:rsidRDefault="00BF1F33" w:rsidP="00FE7DE1">
            <w:pPr>
              <w:jc w:val="right"/>
              <w:rPr>
                <w:del w:id="551" w:author="Autor"/>
                <w:rFonts w:ascii="Calibri" w:hAnsi="Calibri" w:cs="Calibri"/>
                <w:sz w:val="22"/>
                <w:szCs w:val="22"/>
              </w:rPr>
            </w:pPr>
            <w:del w:id="552" w:author="Autor">
              <w:r w:rsidRPr="00270ABD" w:rsidDel="00F05662">
                <w:rPr>
                  <w:rFonts w:ascii="Calibri" w:hAnsi="Calibri" w:cs="Calibri"/>
                  <w:sz w:val="22"/>
                  <w:szCs w:val="22"/>
                </w:rPr>
                <w:delText>Kategória bezpečnostného incidentu:</w:delText>
              </w:r>
            </w:del>
          </w:p>
          <w:p w:rsidR="00BF1F33" w:rsidRPr="00270ABD" w:rsidDel="00F05662" w:rsidRDefault="00BF1F33" w:rsidP="00FE7DE1">
            <w:pPr>
              <w:jc w:val="right"/>
              <w:rPr>
                <w:del w:id="553" w:author="Autor"/>
                <w:rFonts w:ascii="Calibri" w:hAnsi="Calibri" w:cs="Calibri"/>
                <w:sz w:val="22"/>
                <w:szCs w:val="22"/>
              </w:rPr>
            </w:pPr>
          </w:p>
        </w:tc>
        <w:tc>
          <w:tcPr>
            <w:tcW w:w="3402" w:type="dxa"/>
            <w:gridSpan w:val="3"/>
            <w:shd w:val="clear" w:color="auto" w:fill="F2F2F2"/>
          </w:tcPr>
          <w:p w:rsidR="00BF1F33" w:rsidRPr="00270ABD" w:rsidDel="00F05662" w:rsidRDefault="00BF1F33" w:rsidP="00FE7DE1">
            <w:pPr>
              <w:jc w:val="both"/>
              <w:rPr>
                <w:del w:id="554" w:author="Autor"/>
                <w:rFonts w:ascii="Calibri" w:hAnsi="Calibri" w:cs="Calibri"/>
                <w:sz w:val="22"/>
                <w:szCs w:val="22"/>
              </w:rPr>
            </w:pPr>
            <w:del w:id="555" w:author="Autor">
              <w:r w:rsidRPr="00270ABD" w:rsidDel="00F05662">
                <w:rPr>
                  <w:rFonts w:ascii="Calibri" w:hAnsi="Calibri" w:cs="Calibri"/>
                  <w:sz w:val="22"/>
                  <w:szCs w:val="22"/>
                </w:rPr>
                <w:delText xml:space="preserve">Útok,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56" w:author="Autor"/>
                <w:rFonts w:ascii="Calibri" w:hAnsi="Calibri" w:cs="Calibri"/>
                <w:sz w:val="22"/>
                <w:szCs w:val="22"/>
              </w:rPr>
            </w:pPr>
            <w:del w:id="557" w:author="Autor">
              <w:r w:rsidRPr="00270ABD" w:rsidDel="00F05662">
                <w:rPr>
                  <w:rFonts w:ascii="Calibri" w:hAnsi="Calibri" w:cs="Calibri"/>
                  <w:sz w:val="22"/>
                  <w:szCs w:val="22"/>
                </w:rPr>
                <w:delText xml:space="preserve">Zneužitie,                                    </w:delText>
              </w:r>
              <w:r w:rsidRPr="00022178" w:rsidDel="00F05662">
                <w:rPr>
                  <w:rFonts w:ascii="Segoe UI Symbol" w:eastAsia="MS Gothic" w:hAnsi="Segoe UI Symbol" w:cs="Segoe UI Symbol"/>
                  <w:sz w:val="22"/>
                  <w:szCs w:val="22"/>
                </w:rPr>
                <w:delText>☐</w:delText>
              </w:r>
              <w:r w:rsidRPr="00270ABD" w:rsidDel="00F05662">
                <w:rPr>
                  <w:rFonts w:ascii="Calibri" w:hAnsi="Calibri" w:cs="Calibri"/>
                  <w:sz w:val="22"/>
                  <w:szCs w:val="22"/>
                </w:rPr>
                <w:delText xml:space="preserve"> </w:delText>
              </w:r>
            </w:del>
          </w:p>
          <w:p w:rsidR="00BF1F33" w:rsidRPr="00270ABD" w:rsidDel="00F05662" w:rsidRDefault="00BF1F33" w:rsidP="00FE7DE1">
            <w:pPr>
              <w:jc w:val="both"/>
              <w:rPr>
                <w:del w:id="558" w:author="Autor"/>
                <w:rFonts w:ascii="Calibri" w:hAnsi="Calibri" w:cs="Calibri"/>
                <w:sz w:val="22"/>
                <w:szCs w:val="22"/>
              </w:rPr>
            </w:pPr>
            <w:del w:id="559" w:author="Autor">
              <w:r w:rsidRPr="00270ABD" w:rsidDel="00F05662">
                <w:rPr>
                  <w:rFonts w:ascii="Calibri" w:hAnsi="Calibri" w:cs="Calibri"/>
                  <w:sz w:val="22"/>
                  <w:szCs w:val="22"/>
                </w:rPr>
                <w:delText xml:space="preserve">Odcudzenie ,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60" w:author="Autor"/>
                <w:rFonts w:ascii="Calibri" w:hAnsi="Calibri" w:cs="Calibri"/>
                <w:sz w:val="22"/>
                <w:szCs w:val="22"/>
              </w:rPr>
            </w:pPr>
            <w:del w:id="561" w:author="Autor">
              <w:r w:rsidRPr="00270ABD" w:rsidDel="00F05662">
                <w:rPr>
                  <w:rFonts w:ascii="Calibri" w:hAnsi="Calibri" w:cs="Calibri"/>
                  <w:sz w:val="22"/>
                  <w:szCs w:val="22"/>
                </w:rPr>
                <w:delText xml:space="preserve">Zlyhanie ľudského faktora,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62" w:author="Autor"/>
                <w:rFonts w:ascii="Calibri" w:hAnsi="Calibri" w:cs="Calibri"/>
                <w:sz w:val="22"/>
                <w:szCs w:val="22"/>
              </w:rPr>
            </w:pPr>
            <w:del w:id="563" w:author="Autor">
              <w:r w:rsidRPr="00270ABD" w:rsidDel="00F05662">
                <w:rPr>
                  <w:rFonts w:ascii="Calibri" w:hAnsi="Calibri" w:cs="Calibri"/>
                  <w:sz w:val="22"/>
                  <w:szCs w:val="22"/>
                </w:rPr>
                <w:delText xml:space="preserve">Vplyv zmien,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64" w:author="Autor"/>
                <w:rFonts w:ascii="Calibri" w:hAnsi="Calibri" w:cs="Calibri"/>
                <w:sz w:val="22"/>
                <w:szCs w:val="22"/>
              </w:rPr>
            </w:pPr>
            <w:del w:id="565" w:author="Autor">
              <w:r w:rsidRPr="00270ABD" w:rsidDel="00F05662">
                <w:rPr>
                  <w:rFonts w:ascii="Calibri" w:hAnsi="Calibri" w:cs="Calibri"/>
                  <w:sz w:val="22"/>
                  <w:szCs w:val="22"/>
                </w:rPr>
                <w:delText xml:space="preserve">Prerušenie prevádzky IS/SW,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66" w:author="Autor"/>
                <w:rFonts w:ascii="Calibri" w:hAnsi="Calibri" w:cs="Calibri"/>
                <w:sz w:val="22"/>
                <w:szCs w:val="22"/>
              </w:rPr>
            </w:pPr>
            <w:del w:id="567" w:author="Autor">
              <w:r w:rsidRPr="00270ABD" w:rsidDel="00F05662">
                <w:rPr>
                  <w:rFonts w:ascii="Calibri" w:hAnsi="Calibri" w:cs="Calibri"/>
                  <w:sz w:val="22"/>
                  <w:szCs w:val="22"/>
                </w:rPr>
                <w:delText xml:space="preserve">Nesprávna konfigurácia </w:delText>
              </w:r>
            </w:del>
          </w:p>
          <w:p w:rsidR="00BF1F33" w:rsidRPr="00270ABD" w:rsidDel="00F05662" w:rsidRDefault="00BF1F33" w:rsidP="00FE7DE1">
            <w:pPr>
              <w:jc w:val="both"/>
              <w:rPr>
                <w:del w:id="568" w:author="Autor"/>
                <w:rFonts w:ascii="Calibri" w:hAnsi="Calibri" w:cs="Calibri"/>
                <w:sz w:val="22"/>
                <w:szCs w:val="22"/>
              </w:rPr>
            </w:pPr>
            <w:del w:id="569" w:author="Autor">
              <w:r w:rsidRPr="00270ABD" w:rsidDel="00F05662">
                <w:rPr>
                  <w:rFonts w:ascii="Calibri" w:hAnsi="Calibri" w:cs="Calibri"/>
                  <w:sz w:val="22"/>
                  <w:szCs w:val="22"/>
                </w:rPr>
                <w:delText xml:space="preserve">zariadení,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spacing w:line="360" w:lineRule="auto"/>
              <w:jc w:val="both"/>
              <w:rPr>
                <w:del w:id="570" w:author="Autor"/>
                <w:rFonts w:ascii="Calibri" w:hAnsi="Calibri" w:cs="Calibri"/>
                <w:sz w:val="22"/>
                <w:szCs w:val="22"/>
              </w:rPr>
            </w:pPr>
            <w:del w:id="571" w:author="Autor">
              <w:r w:rsidRPr="00270ABD" w:rsidDel="00F05662">
                <w:rPr>
                  <w:rFonts w:ascii="Calibri" w:hAnsi="Calibri" w:cs="Calibri"/>
                  <w:sz w:val="22"/>
                  <w:szCs w:val="22"/>
                </w:rPr>
                <w:delText>Iné (uviesť):</w:delText>
              </w:r>
            </w:del>
          </w:p>
          <w:p w:rsidR="00BF1F33" w:rsidRPr="00270ABD" w:rsidDel="00F05662" w:rsidRDefault="00BF1F33" w:rsidP="00FE7DE1">
            <w:pPr>
              <w:jc w:val="right"/>
              <w:rPr>
                <w:del w:id="572" w:author="Autor"/>
                <w:rFonts w:ascii="Calibri" w:hAnsi="Calibri" w:cs="Calibri"/>
                <w:sz w:val="22"/>
                <w:szCs w:val="22"/>
              </w:rPr>
            </w:pPr>
          </w:p>
        </w:tc>
        <w:tc>
          <w:tcPr>
            <w:tcW w:w="1842" w:type="dxa"/>
            <w:gridSpan w:val="4"/>
            <w:shd w:val="clear" w:color="auto" w:fill="F2F2F2"/>
          </w:tcPr>
          <w:p w:rsidR="00BF1F33" w:rsidRPr="00270ABD" w:rsidDel="00F05662" w:rsidRDefault="00BF1F33" w:rsidP="00FE7DE1">
            <w:pPr>
              <w:rPr>
                <w:del w:id="573" w:author="Autor"/>
                <w:rFonts w:ascii="Calibri" w:hAnsi="Calibri" w:cs="Calibri"/>
                <w:sz w:val="22"/>
                <w:szCs w:val="22"/>
              </w:rPr>
            </w:pPr>
            <w:del w:id="574" w:author="Autor">
              <w:r w:rsidRPr="00270ABD" w:rsidDel="00F05662">
                <w:rPr>
                  <w:rFonts w:ascii="Calibri" w:hAnsi="Calibri" w:cs="Calibri"/>
                  <w:sz w:val="22"/>
                  <w:szCs w:val="22"/>
                </w:rPr>
                <w:delText>Typ bezpečnostného incidentu:</w:delText>
              </w:r>
            </w:del>
          </w:p>
        </w:tc>
        <w:tc>
          <w:tcPr>
            <w:tcW w:w="3828" w:type="dxa"/>
            <w:gridSpan w:val="6"/>
            <w:shd w:val="clear" w:color="auto" w:fill="F2F2F2"/>
          </w:tcPr>
          <w:p w:rsidR="00BF1F33" w:rsidRPr="00270ABD" w:rsidDel="00F05662" w:rsidRDefault="00BF1F33" w:rsidP="00FE7DE1">
            <w:pPr>
              <w:rPr>
                <w:del w:id="575" w:author="Autor"/>
                <w:rFonts w:ascii="Calibri" w:hAnsi="Calibri" w:cs="Calibri"/>
                <w:sz w:val="22"/>
                <w:szCs w:val="22"/>
              </w:rPr>
            </w:pPr>
            <w:del w:id="576" w:author="Autor">
              <w:r w:rsidRPr="00270ABD" w:rsidDel="00F05662">
                <w:rPr>
                  <w:rFonts w:ascii="Calibri" w:hAnsi="Calibri" w:cs="Calibri"/>
                  <w:sz w:val="22"/>
                  <w:szCs w:val="22"/>
                </w:rPr>
                <w:delText xml:space="preserve">Neautorizované činnosti v IKT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77" w:author="Autor"/>
                <w:rFonts w:ascii="Calibri" w:hAnsi="Calibri" w:cs="Calibri"/>
                <w:sz w:val="22"/>
                <w:szCs w:val="22"/>
              </w:rPr>
            </w:pPr>
            <w:del w:id="578" w:author="Autor">
              <w:r w:rsidRPr="00270ABD" w:rsidDel="00F05662">
                <w:rPr>
                  <w:rFonts w:ascii="Calibri" w:hAnsi="Calibri" w:cs="Calibri"/>
                  <w:sz w:val="22"/>
                  <w:szCs w:val="22"/>
                </w:rPr>
                <w:delText xml:space="preserve">Infiltrácia, alebo pokus o zavedenie škodlivého kódu,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rPr>
                <w:del w:id="579" w:author="Autor"/>
                <w:rFonts w:ascii="Calibri" w:hAnsi="Calibri" w:cs="Calibri"/>
                <w:sz w:val="22"/>
                <w:szCs w:val="22"/>
              </w:rPr>
            </w:pPr>
            <w:del w:id="580" w:author="Autor">
              <w:r w:rsidRPr="00270ABD" w:rsidDel="00F05662">
                <w:rPr>
                  <w:rFonts w:ascii="Calibri" w:hAnsi="Calibri" w:cs="Calibri"/>
                  <w:sz w:val="22"/>
                  <w:szCs w:val="22"/>
                </w:rPr>
                <w:delText xml:space="preserve">Neoprávnený fyzický prístup,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rPr>
                <w:del w:id="581" w:author="Autor"/>
                <w:rFonts w:ascii="Calibri" w:hAnsi="Calibri" w:cs="Calibri"/>
                <w:sz w:val="22"/>
                <w:szCs w:val="22"/>
              </w:rPr>
            </w:pPr>
            <w:del w:id="582" w:author="Autor">
              <w:r w:rsidRPr="00270ABD" w:rsidDel="00F05662">
                <w:rPr>
                  <w:rFonts w:ascii="Calibri" w:hAnsi="Calibri" w:cs="Calibri"/>
                  <w:sz w:val="22"/>
                  <w:szCs w:val="22"/>
                </w:rPr>
                <w:delText xml:space="preserve">Zneužitie prístupových práv,               </w:delText>
              </w:r>
              <w:r w:rsidRPr="00022178" w:rsidDel="00F05662">
                <w:rPr>
                  <w:rFonts w:ascii="Segoe UI Symbol" w:eastAsia="MS Gothic" w:hAnsi="Segoe UI Symbol" w:cs="Segoe UI Symbol"/>
                  <w:sz w:val="22"/>
                  <w:szCs w:val="22"/>
                </w:rPr>
                <w:delText>☐</w:delText>
              </w:r>
              <w:r w:rsidRPr="00270ABD" w:rsidDel="00F05662">
                <w:rPr>
                  <w:rFonts w:ascii="Calibri" w:hAnsi="Calibri" w:cs="Calibri"/>
                  <w:sz w:val="22"/>
                  <w:szCs w:val="22"/>
                </w:rPr>
                <w:delText xml:space="preserve">  </w:delText>
              </w:r>
            </w:del>
          </w:p>
          <w:p w:rsidR="00BF1F33" w:rsidRPr="00270ABD" w:rsidDel="00F05662" w:rsidRDefault="00BF1F33" w:rsidP="00FE7DE1">
            <w:pPr>
              <w:rPr>
                <w:del w:id="583" w:author="Autor"/>
                <w:rFonts w:ascii="Calibri" w:hAnsi="Calibri" w:cs="Calibri"/>
                <w:sz w:val="22"/>
                <w:szCs w:val="22"/>
              </w:rPr>
            </w:pPr>
            <w:del w:id="584" w:author="Autor">
              <w:r w:rsidRPr="00270ABD" w:rsidDel="00F05662">
                <w:rPr>
                  <w:rFonts w:ascii="Calibri" w:hAnsi="Calibri" w:cs="Calibri"/>
                  <w:sz w:val="22"/>
                  <w:szCs w:val="22"/>
                </w:rPr>
                <w:delText xml:space="preserve">Únik informácií,                                      </w:delText>
              </w:r>
              <w:r w:rsidRPr="00022178" w:rsidDel="00F05662">
                <w:rPr>
                  <w:rFonts w:ascii="Segoe UI Symbol" w:eastAsia="MS Gothic" w:hAnsi="Segoe UI Symbol" w:cs="Segoe UI Symbol"/>
                  <w:sz w:val="22"/>
                  <w:szCs w:val="22"/>
                </w:rPr>
                <w:delText>☐</w:delText>
              </w:r>
              <w:r w:rsidRPr="00270ABD" w:rsidDel="00F05662">
                <w:rPr>
                  <w:rFonts w:ascii="Calibri" w:hAnsi="Calibri" w:cs="Calibri"/>
                  <w:sz w:val="22"/>
                  <w:szCs w:val="22"/>
                </w:rPr>
                <w:delText xml:space="preserve">            </w:delText>
              </w:r>
            </w:del>
          </w:p>
          <w:p w:rsidR="00BF1F33" w:rsidRPr="00270ABD" w:rsidDel="00F05662" w:rsidRDefault="00BF1F33" w:rsidP="00FE7DE1">
            <w:pPr>
              <w:jc w:val="both"/>
              <w:rPr>
                <w:del w:id="585" w:author="Autor"/>
                <w:rFonts w:ascii="Calibri" w:hAnsi="Calibri" w:cs="Calibri"/>
                <w:sz w:val="22"/>
                <w:szCs w:val="22"/>
              </w:rPr>
            </w:pPr>
            <w:del w:id="586" w:author="Autor">
              <w:r w:rsidRPr="00270ABD" w:rsidDel="00F05662">
                <w:rPr>
                  <w:rFonts w:ascii="Calibri" w:hAnsi="Calibri" w:cs="Calibri"/>
                  <w:sz w:val="22"/>
                  <w:szCs w:val="22"/>
                </w:rPr>
                <w:delText xml:space="preserve">Neautorizované externé činnosti voči IKT,                                                            </w:delText>
              </w:r>
              <w:r w:rsidRPr="00022178" w:rsidDel="00F05662">
                <w:rPr>
                  <w:rFonts w:ascii="Segoe UI Symbol" w:eastAsia="MS Gothic" w:hAnsi="Segoe UI Symbol" w:cs="Segoe UI Symbol"/>
                  <w:sz w:val="22"/>
                  <w:szCs w:val="22"/>
                </w:rPr>
                <w:delText>☐</w:delText>
              </w:r>
            </w:del>
          </w:p>
          <w:p w:rsidR="00BF1F33" w:rsidRPr="00270ABD" w:rsidDel="00F05662" w:rsidRDefault="00BF1F33" w:rsidP="00FE7DE1">
            <w:pPr>
              <w:jc w:val="both"/>
              <w:rPr>
                <w:del w:id="587" w:author="Autor"/>
                <w:rFonts w:ascii="Calibri" w:hAnsi="Calibri" w:cs="Calibri"/>
                <w:sz w:val="22"/>
                <w:szCs w:val="22"/>
              </w:rPr>
            </w:pPr>
            <w:del w:id="588" w:author="Autor">
              <w:r w:rsidRPr="00270ABD" w:rsidDel="00F05662">
                <w:rPr>
                  <w:rFonts w:ascii="Calibri" w:hAnsi="Calibri" w:cs="Calibri"/>
                  <w:sz w:val="22"/>
                  <w:szCs w:val="22"/>
                </w:rPr>
                <w:delText>Iné (uviesť):</w:delText>
              </w:r>
            </w:del>
          </w:p>
        </w:tc>
      </w:tr>
      <w:tr w:rsidR="00BF1F33" w:rsidRPr="00022178" w:rsidDel="00F05662" w:rsidTr="00FE7DE1">
        <w:trPr>
          <w:trHeight w:val="587"/>
          <w:del w:id="589" w:author="Autor"/>
        </w:trPr>
        <w:tc>
          <w:tcPr>
            <w:tcW w:w="10173" w:type="dxa"/>
            <w:gridSpan w:val="14"/>
            <w:shd w:val="clear" w:color="auto" w:fill="D9D9D9"/>
          </w:tcPr>
          <w:p w:rsidR="00BF1F33" w:rsidRPr="00270ABD" w:rsidDel="00F05662" w:rsidRDefault="00BF1F33" w:rsidP="00FE7DE1">
            <w:pPr>
              <w:rPr>
                <w:del w:id="590" w:author="Autor"/>
                <w:rFonts w:ascii="Calibri" w:hAnsi="Calibri" w:cs="Calibri"/>
                <w:sz w:val="22"/>
                <w:szCs w:val="22"/>
              </w:rPr>
            </w:pPr>
            <w:del w:id="591" w:author="Autor">
              <w:r w:rsidRPr="00270ABD" w:rsidDel="00F05662">
                <w:rPr>
                  <w:rFonts w:ascii="Calibri" w:hAnsi="Calibri" w:cs="Calibri"/>
                  <w:sz w:val="22"/>
                  <w:szCs w:val="22"/>
                </w:rPr>
                <w:delText>Popis prijatých/navrhovaných opatrení:</w:delText>
              </w:r>
              <w:r w:rsidDel="00F05662">
                <w:rPr>
                  <w:rFonts w:ascii="Calibri" w:hAnsi="Calibri" w:cs="Calibri"/>
                  <w:sz w:val="22"/>
                  <w:szCs w:val="22"/>
                </w:rPr>
                <w:delText xml:space="preserve"> </w:delText>
              </w:r>
              <w:r w:rsidRPr="003524B8" w:rsidDel="00F05662">
                <w:rPr>
                  <w:rFonts w:ascii="Calibri" w:hAnsi="Calibri" w:cs="Calibri"/>
                  <w:b/>
                  <w:color w:val="FF0000"/>
                  <w:sz w:val="22"/>
                  <w:szCs w:val="22"/>
                </w:rPr>
                <w:delText xml:space="preserve">(Vyplní </w:delText>
              </w:r>
              <w:r w:rsidDel="00F05662">
                <w:rPr>
                  <w:rFonts w:ascii="Calibri" w:hAnsi="Calibri" w:cs="Calibri"/>
                  <w:b/>
                  <w:color w:val="FF0000"/>
                  <w:sz w:val="22"/>
                  <w:szCs w:val="22"/>
                </w:rPr>
                <w:delText xml:space="preserve">dodávateľ aj </w:delText>
              </w:r>
              <w:r w:rsidRPr="003524B8" w:rsidDel="00F05662">
                <w:rPr>
                  <w:rFonts w:ascii="Calibri" w:hAnsi="Calibri" w:cs="Calibri"/>
                  <w:b/>
                  <w:color w:val="FF0000"/>
                  <w:sz w:val="22"/>
                  <w:szCs w:val="22"/>
                </w:rPr>
                <w:delText>NDS)</w:delText>
              </w:r>
            </w:del>
          </w:p>
        </w:tc>
      </w:tr>
      <w:tr w:rsidR="00BF1F33" w:rsidRPr="00022178" w:rsidDel="00F05662" w:rsidTr="00FE7DE1">
        <w:trPr>
          <w:trHeight w:val="677"/>
          <w:del w:id="592" w:author="Autor"/>
        </w:trPr>
        <w:tc>
          <w:tcPr>
            <w:tcW w:w="1696" w:type="dxa"/>
            <w:gridSpan w:val="2"/>
            <w:shd w:val="clear" w:color="auto" w:fill="D9D9D9"/>
          </w:tcPr>
          <w:p w:rsidR="00BF1F33" w:rsidRPr="00270ABD" w:rsidDel="00F05662" w:rsidRDefault="00BF1F33" w:rsidP="00FE7DE1">
            <w:pPr>
              <w:rPr>
                <w:del w:id="593" w:author="Autor"/>
                <w:rFonts w:ascii="Calibri" w:hAnsi="Calibri" w:cs="Calibri"/>
                <w:sz w:val="22"/>
                <w:szCs w:val="22"/>
              </w:rPr>
            </w:pPr>
            <w:del w:id="594" w:author="Autor">
              <w:r w:rsidRPr="00270ABD" w:rsidDel="00F05662">
                <w:rPr>
                  <w:rFonts w:ascii="Calibri" w:hAnsi="Calibri" w:cs="Calibri"/>
                  <w:sz w:val="22"/>
                  <w:szCs w:val="22"/>
                </w:rPr>
                <w:delText>Opatrenie:</w:delText>
              </w:r>
            </w:del>
          </w:p>
        </w:tc>
        <w:tc>
          <w:tcPr>
            <w:tcW w:w="4082" w:type="dxa"/>
            <w:gridSpan w:val="5"/>
            <w:shd w:val="clear" w:color="auto" w:fill="D9D9D9"/>
          </w:tcPr>
          <w:p w:rsidR="00BF1F33" w:rsidRPr="00270ABD" w:rsidDel="00F05662" w:rsidRDefault="00BF1F33" w:rsidP="00FE7DE1">
            <w:pPr>
              <w:rPr>
                <w:del w:id="595" w:author="Autor"/>
                <w:rFonts w:ascii="Calibri" w:hAnsi="Calibri" w:cs="Calibri"/>
                <w:sz w:val="22"/>
                <w:szCs w:val="22"/>
              </w:rPr>
            </w:pPr>
            <w:del w:id="596" w:author="Autor">
              <w:r w:rsidRPr="00270ABD" w:rsidDel="00F05662">
                <w:rPr>
                  <w:rFonts w:ascii="Calibri" w:hAnsi="Calibri" w:cs="Calibri"/>
                  <w:sz w:val="22"/>
                  <w:szCs w:val="22"/>
                </w:rPr>
                <w:delText>Popis opatrenia:</w:delText>
              </w:r>
            </w:del>
          </w:p>
        </w:tc>
        <w:tc>
          <w:tcPr>
            <w:tcW w:w="2552" w:type="dxa"/>
            <w:gridSpan w:val="5"/>
            <w:shd w:val="clear" w:color="auto" w:fill="D9D9D9"/>
          </w:tcPr>
          <w:p w:rsidR="00BF1F33" w:rsidRPr="00270ABD" w:rsidDel="00F05662" w:rsidRDefault="00BF1F33" w:rsidP="00FE7DE1">
            <w:pPr>
              <w:rPr>
                <w:del w:id="597" w:author="Autor"/>
                <w:rFonts w:ascii="Calibri" w:hAnsi="Calibri" w:cs="Calibri"/>
                <w:sz w:val="22"/>
                <w:szCs w:val="22"/>
              </w:rPr>
            </w:pPr>
            <w:del w:id="598" w:author="Autor">
              <w:r w:rsidRPr="00270ABD" w:rsidDel="00F05662">
                <w:rPr>
                  <w:rFonts w:ascii="Calibri" w:hAnsi="Calibri" w:cs="Calibri"/>
                  <w:sz w:val="22"/>
                  <w:szCs w:val="22"/>
                </w:rPr>
                <w:delText xml:space="preserve">Útvar/osoba zodpovedná </w:delText>
              </w:r>
            </w:del>
          </w:p>
          <w:p w:rsidR="00BF1F33" w:rsidRPr="00270ABD" w:rsidDel="00F05662" w:rsidRDefault="00BF1F33" w:rsidP="00FE7DE1">
            <w:pPr>
              <w:rPr>
                <w:del w:id="599" w:author="Autor"/>
                <w:rFonts w:ascii="Calibri" w:hAnsi="Calibri" w:cs="Calibri"/>
                <w:sz w:val="22"/>
                <w:szCs w:val="22"/>
              </w:rPr>
            </w:pPr>
            <w:del w:id="600" w:author="Autor">
              <w:r w:rsidRPr="00270ABD" w:rsidDel="00F05662">
                <w:rPr>
                  <w:rFonts w:ascii="Calibri" w:hAnsi="Calibri" w:cs="Calibri"/>
                  <w:sz w:val="22"/>
                  <w:szCs w:val="22"/>
                </w:rPr>
                <w:delText>za riešenie:</w:delText>
              </w:r>
            </w:del>
          </w:p>
        </w:tc>
        <w:tc>
          <w:tcPr>
            <w:tcW w:w="1843" w:type="dxa"/>
            <w:gridSpan w:val="2"/>
            <w:shd w:val="clear" w:color="auto" w:fill="D9D9D9"/>
          </w:tcPr>
          <w:p w:rsidR="00BF1F33" w:rsidRPr="00270ABD" w:rsidDel="00F05662" w:rsidRDefault="00BF1F33" w:rsidP="00FE7DE1">
            <w:pPr>
              <w:rPr>
                <w:del w:id="601" w:author="Autor"/>
                <w:rFonts w:ascii="Calibri" w:hAnsi="Calibri" w:cs="Calibri"/>
                <w:sz w:val="22"/>
                <w:szCs w:val="22"/>
              </w:rPr>
            </w:pPr>
            <w:del w:id="602" w:author="Autor">
              <w:r w:rsidRPr="00270ABD" w:rsidDel="00F05662">
                <w:rPr>
                  <w:rFonts w:ascii="Calibri" w:hAnsi="Calibri" w:cs="Calibri"/>
                  <w:sz w:val="22"/>
                  <w:szCs w:val="22"/>
                </w:rPr>
                <w:delText>Termín splnenia:</w:delText>
              </w:r>
            </w:del>
          </w:p>
        </w:tc>
      </w:tr>
      <w:tr w:rsidR="00BF1F33" w:rsidRPr="00022178" w:rsidDel="00F05662" w:rsidTr="00FE7DE1">
        <w:trPr>
          <w:trHeight w:val="676"/>
          <w:del w:id="603" w:author="Autor"/>
        </w:trPr>
        <w:tc>
          <w:tcPr>
            <w:tcW w:w="1696" w:type="dxa"/>
            <w:gridSpan w:val="2"/>
            <w:shd w:val="clear" w:color="auto" w:fill="auto"/>
          </w:tcPr>
          <w:p w:rsidR="00BF1F33" w:rsidRPr="00270ABD" w:rsidDel="00F05662" w:rsidRDefault="00BF1F33" w:rsidP="00FE7DE1">
            <w:pPr>
              <w:rPr>
                <w:del w:id="604"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05"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06"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07" w:author="Autor"/>
                <w:rFonts w:ascii="Calibri" w:hAnsi="Calibri" w:cs="Calibri"/>
                <w:sz w:val="22"/>
                <w:szCs w:val="22"/>
              </w:rPr>
            </w:pPr>
          </w:p>
        </w:tc>
      </w:tr>
      <w:tr w:rsidR="00BF1F33" w:rsidRPr="00022178" w:rsidDel="00F05662" w:rsidTr="00FE7DE1">
        <w:trPr>
          <w:trHeight w:val="676"/>
          <w:del w:id="608" w:author="Autor"/>
        </w:trPr>
        <w:tc>
          <w:tcPr>
            <w:tcW w:w="1696" w:type="dxa"/>
            <w:gridSpan w:val="2"/>
            <w:shd w:val="clear" w:color="auto" w:fill="auto"/>
          </w:tcPr>
          <w:p w:rsidR="00BF1F33" w:rsidRPr="00270ABD" w:rsidDel="00F05662" w:rsidRDefault="00BF1F33" w:rsidP="00FE7DE1">
            <w:pPr>
              <w:rPr>
                <w:del w:id="609"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10"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11"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12" w:author="Autor"/>
                <w:rFonts w:ascii="Calibri" w:hAnsi="Calibri" w:cs="Calibri"/>
                <w:sz w:val="22"/>
                <w:szCs w:val="22"/>
              </w:rPr>
            </w:pPr>
          </w:p>
        </w:tc>
      </w:tr>
      <w:tr w:rsidR="00BF1F33" w:rsidRPr="00022178" w:rsidDel="00F05662" w:rsidTr="00FE7DE1">
        <w:trPr>
          <w:trHeight w:val="676"/>
          <w:del w:id="613" w:author="Autor"/>
        </w:trPr>
        <w:tc>
          <w:tcPr>
            <w:tcW w:w="1696" w:type="dxa"/>
            <w:gridSpan w:val="2"/>
            <w:shd w:val="clear" w:color="auto" w:fill="auto"/>
          </w:tcPr>
          <w:p w:rsidR="00BF1F33" w:rsidRPr="00270ABD" w:rsidDel="00F05662" w:rsidRDefault="00BF1F33" w:rsidP="00FE7DE1">
            <w:pPr>
              <w:rPr>
                <w:del w:id="614"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15"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16"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17" w:author="Autor"/>
                <w:rFonts w:ascii="Calibri" w:hAnsi="Calibri" w:cs="Calibri"/>
                <w:sz w:val="22"/>
                <w:szCs w:val="22"/>
              </w:rPr>
            </w:pPr>
          </w:p>
        </w:tc>
      </w:tr>
      <w:tr w:rsidR="00BF1F33" w:rsidRPr="00022178" w:rsidDel="00F05662" w:rsidTr="00FE7DE1">
        <w:trPr>
          <w:trHeight w:val="676"/>
          <w:del w:id="618" w:author="Autor"/>
        </w:trPr>
        <w:tc>
          <w:tcPr>
            <w:tcW w:w="1696" w:type="dxa"/>
            <w:gridSpan w:val="2"/>
            <w:shd w:val="clear" w:color="auto" w:fill="auto"/>
          </w:tcPr>
          <w:p w:rsidR="00BF1F33" w:rsidRPr="00270ABD" w:rsidDel="00F05662" w:rsidRDefault="00BF1F33" w:rsidP="00FE7DE1">
            <w:pPr>
              <w:rPr>
                <w:del w:id="619"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20"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21"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22" w:author="Autor"/>
                <w:rFonts w:ascii="Calibri" w:hAnsi="Calibri" w:cs="Calibri"/>
                <w:sz w:val="22"/>
                <w:szCs w:val="22"/>
              </w:rPr>
            </w:pPr>
          </w:p>
        </w:tc>
      </w:tr>
      <w:tr w:rsidR="00BF1F33" w:rsidRPr="00022178" w:rsidDel="00F05662" w:rsidTr="00FE7DE1">
        <w:trPr>
          <w:trHeight w:val="676"/>
          <w:del w:id="623" w:author="Autor"/>
        </w:trPr>
        <w:tc>
          <w:tcPr>
            <w:tcW w:w="1696" w:type="dxa"/>
            <w:gridSpan w:val="2"/>
            <w:shd w:val="clear" w:color="auto" w:fill="auto"/>
          </w:tcPr>
          <w:p w:rsidR="00BF1F33" w:rsidRPr="00270ABD" w:rsidDel="00F05662" w:rsidRDefault="00BF1F33" w:rsidP="00FE7DE1">
            <w:pPr>
              <w:rPr>
                <w:del w:id="624"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25"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26"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27" w:author="Autor"/>
                <w:rFonts w:ascii="Calibri" w:hAnsi="Calibri" w:cs="Calibri"/>
                <w:sz w:val="22"/>
                <w:szCs w:val="22"/>
              </w:rPr>
            </w:pPr>
          </w:p>
        </w:tc>
      </w:tr>
      <w:tr w:rsidR="00BF1F33" w:rsidRPr="00022178" w:rsidDel="00F05662" w:rsidTr="00FE7DE1">
        <w:trPr>
          <w:trHeight w:val="676"/>
          <w:del w:id="628" w:author="Autor"/>
        </w:trPr>
        <w:tc>
          <w:tcPr>
            <w:tcW w:w="1696" w:type="dxa"/>
            <w:gridSpan w:val="2"/>
            <w:shd w:val="clear" w:color="auto" w:fill="auto"/>
          </w:tcPr>
          <w:p w:rsidR="00BF1F33" w:rsidRPr="00270ABD" w:rsidDel="00F05662" w:rsidRDefault="00BF1F33" w:rsidP="00FE7DE1">
            <w:pPr>
              <w:rPr>
                <w:del w:id="629"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30"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31"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32" w:author="Autor"/>
                <w:rFonts w:ascii="Calibri" w:hAnsi="Calibri" w:cs="Calibri"/>
                <w:sz w:val="22"/>
                <w:szCs w:val="22"/>
              </w:rPr>
            </w:pPr>
          </w:p>
        </w:tc>
      </w:tr>
      <w:tr w:rsidR="00BF1F33" w:rsidRPr="00022178" w:rsidDel="00F05662" w:rsidTr="00FE7DE1">
        <w:trPr>
          <w:trHeight w:val="676"/>
          <w:del w:id="633" w:author="Autor"/>
        </w:trPr>
        <w:tc>
          <w:tcPr>
            <w:tcW w:w="1696" w:type="dxa"/>
            <w:gridSpan w:val="2"/>
            <w:shd w:val="clear" w:color="auto" w:fill="auto"/>
          </w:tcPr>
          <w:p w:rsidR="00BF1F33" w:rsidRPr="00270ABD" w:rsidDel="00F05662" w:rsidRDefault="00BF1F33" w:rsidP="00FE7DE1">
            <w:pPr>
              <w:rPr>
                <w:del w:id="634" w:author="Autor"/>
                <w:rFonts w:ascii="Calibri" w:hAnsi="Calibri" w:cs="Calibri"/>
                <w:sz w:val="22"/>
                <w:szCs w:val="22"/>
              </w:rPr>
            </w:pPr>
          </w:p>
        </w:tc>
        <w:tc>
          <w:tcPr>
            <w:tcW w:w="4082" w:type="dxa"/>
            <w:gridSpan w:val="5"/>
            <w:shd w:val="clear" w:color="auto" w:fill="auto"/>
          </w:tcPr>
          <w:p w:rsidR="00BF1F33" w:rsidRPr="00270ABD" w:rsidDel="00F05662" w:rsidRDefault="00BF1F33" w:rsidP="00FE7DE1">
            <w:pPr>
              <w:rPr>
                <w:del w:id="635" w:author="Autor"/>
                <w:rFonts w:ascii="Calibri" w:hAnsi="Calibri" w:cs="Calibri"/>
                <w:sz w:val="22"/>
                <w:szCs w:val="22"/>
              </w:rPr>
            </w:pPr>
          </w:p>
        </w:tc>
        <w:tc>
          <w:tcPr>
            <w:tcW w:w="2552" w:type="dxa"/>
            <w:gridSpan w:val="5"/>
            <w:shd w:val="clear" w:color="auto" w:fill="auto"/>
          </w:tcPr>
          <w:p w:rsidR="00BF1F33" w:rsidRPr="00270ABD" w:rsidDel="00F05662" w:rsidRDefault="00BF1F33" w:rsidP="00FE7DE1">
            <w:pPr>
              <w:rPr>
                <w:del w:id="636" w:author="Autor"/>
                <w:rFonts w:ascii="Calibri" w:hAnsi="Calibri" w:cs="Calibri"/>
                <w:sz w:val="22"/>
                <w:szCs w:val="22"/>
              </w:rPr>
            </w:pPr>
          </w:p>
        </w:tc>
        <w:tc>
          <w:tcPr>
            <w:tcW w:w="1843" w:type="dxa"/>
            <w:gridSpan w:val="2"/>
            <w:shd w:val="clear" w:color="auto" w:fill="auto"/>
          </w:tcPr>
          <w:p w:rsidR="00BF1F33" w:rsidRPr="00270ABD" w:rsidDel="00F05662" w:rsidRDefault="00BF1F33" w:rsidP="00FE7DE1">
            <w:pPr>
              <w:rPr>
                <w:del w:id="637" w:author="Autor"/>
                <w:rFonts w:ascii="Calibri" w:hAnsi="Calibri" w:cs="Calibri"/>
                <w:sz w:val="22"/>
                <w:szCs w:val="22"/>
              </w:rPr>
            </w:pPr>
          </w:p>
        </w:tc>
      </w:tr>
      <w:tr w:rsidR="00BF1F33" w:rsidRPr="00022178" w:rsidDel="00F05662" w:rsidTr="00FE7DE1">
        <w:trPr>
          <w:trHeight w:val="2520"/>
          <w:del w:id="638" w:author="Autor"/>
        </w:trPr>
        <w:tc>
          <w:tcPr>
            <w:tcW w:w="1696" w:type="dxa"/>
            <w:gridSpan w:val="2"/>
            <w:shd w:val="clear" w:color="auto" w:fill="D9D9D9"/>
          </w:tcPr>
          <w:p w:rsidR="00BF1F33" w:rsidRPr="00270ABD" w:rsidDel="00F05662" w:rsidRDefault="00BF1F33" w:rsidP="00FE7DE1">
            <w:pPr>
              <w:rPr>
                <w:del w:id="639" w:author="Autor"/>
                <w:rFonts w:ascii="Calibri" w:hAnsi="Calibri" w:cs="Calibri"/>
                <w:sz w:val="22"/>
                <w:szCs w:val="22"/>
              </w:rPr>
            </w:pPr>
            <w:del w:id="640" w:author="Autor">
              <w:r w:rsidRPr="00270ABD" w:rsidDel="00F05662">
                <w:rPr>
                  <w:rFonts w:ascii="Calibri" w:hAnsi="Calibri" w:cs="Calibri"/>
                  <w:sz w:val="22"/>
                  <w:szCs w:val="22"/>
                </w:rPr>
                <w:delText>Poznámky:</w:delText>
              </w:r>
            </w:del>
          </w:p>
        </w:tc>
        <w:tc>
          <w:tcPr>
            <w:tcW w:w="8477" w:type="dxa"/>
            <w:gridSpan w:val="12"/>
            <w:shd w:val="clear" w:color="auto" w:fill="auto"/>
          </w:tcPr>
          <w:p w:rsidR="00BF1F33" w:rsidRPr="00270ABD" w:rsidDel="00F05662" w:rsidRDefault="00BF1F33" w:rsidP="00FE7DE1">
            <w:pPr>
              <w:rPr>
                <w:del w:id="641" w:author="Autor"/>
                <w:rFonts w:ascii="Calibri" w:hAnsi="Calibri" w:cs="Calibri"/>
                <w:sz w:val="22"/>
                <w:szCs w:val="22"/>
              </w:rPr>
            </w:pPr>
          </w:p>
        </w:tc>
      </w:tr>
      <w:tr w:rsidR="00BF1F33" w:rsidRPr="00022178" w:rsidDel="00F05662" w:rsidTr="00FE7DE1">
        <w:trPr>
          <w:trHeight w:val="2126"/>
          <w:del w:id="642" w:author="Autor"/>
        </w:trPr>
        <w:tc>
          <w:tcPr>
            <w:tcW w:w="1696" w:type="dxa"/>
            <w:gridSpan w:val="2"/>
            <w:shd w:val="clear" w:color="auto" w:fill="D9D9D9"/>
          </w:tcPr>
          <w:p w:rsidR="00BF1F33" w:rsidRPr="00270ABD" w:rsidDel="00F05662" w:rsidRDefault="00BF1F33" w:rsidP="00FE7DE1">
            <w:pPr>
              <w:rPr>
                <w:del w:id="643" w:author="Autor"/>
                <w:rFonts w:ascii="Calibri" w:hAnsi="Calibri" w:cs="Calibri"/>
                <w:sz w:val="22"/>
                <w:szCs w:val="22"/>
              </w:rPr>
            </w:pPr>
            <w:del w:id="644" w:author="Autor">
              <w:r w:rsidRPr="00270ABD" w:rsidDel="00F05662">
                <w:rPr>
                  <w:rFonts w:ascii="Calibri" w:hAnsi="Calibri" w:cs="Calibri"/>
                  <w:sz w:val="22"/>
                  <w:szCs w:val="22"/>
                </w:rPr>
                <w:delText>Zoznam príloh:</w:delText>
              </w:r>
            </w:del>
          </w:p>
        </w:tc>
        <w:tc>
          <w:tcPr>
            <w:tcW w:w="8477" w:type="dxa"/>
            <w:gridSpan w:val="12"/>
            <w:shd w:val="clear" w:color="auto" w:fill="auto"/>
          </w:tcPr>
          <w:p w:rsidR="00BF1F33" w:rsidRPr="00270ABD" w:rsidDel="00F05662" w:rsidRDefault="00BF1F33" w:rsidP="00FE7DE1">
            <w:pPr>
              <w:rPr>
                <w:del w:id="645" w:author="Autor"/>
                <w:rFonts w:ascii="Calibri" w:hAnsi="Calibri" w:cs="Calibri"/>
                <w:color w:val="D9D9D9"/>
                <w:sz w:val="22"/>
                <w:szCs w:val="22"/>
              </w:rPr>
            </w:pPr>
          </w:p>
        </w:tc>
      </w:tr>
      <w:tr w:rsidR="00BF1F33" w:rsidRPr="00022178" w:rsidDel="00F05662" w:rsidTr="00FE7DE1">
        <w:trPr>
          <w:trHeight w:val="2126"/>
          <w:del w:id="646" w:author="Autor"/>
        </w:trPr>
        <w:tc>
          <w:tcPr>
            <w:tcW w:w="1696" w:type="dxa"/>
            <w:gridSpan w:val="2"/>
            <w:shd w:val="clear" w:color="auto" w:fill="D9D9D9"/>
          </w:tcPr>
          <w:p w:rsidR="00BF1F33" w:rsidRPr="00270ABD" w:rsidDel="00F05662" w:rsidRDefault="00BF1F33" w:rsidP="00FE7DE1">
            <w:pPr>
              <w:rPr>
                <w:del w:id="647" w:author="Autor"/>
                <w:rFonts w:ascii="Calibri" w:hAnsi="Calibri" w:cs="Calibri"/>
                <w:sz w:val="22"/>
                <w:szCs w:val="22"/>
              </w:rPr>
            </w:pPr>
            <w:del w:id="648" w:author="Autor">
              <w:r w:rsidRPr="00270ABD" w:rsidDel="00F05662">
                <w:rPr>
                  <w:rFonts w:ascii="Calibri" w:hAnsi="Calibri" w:cs="Calibri"/>
                  <w:sz w:val="22"/>
                  <w:szCs w:val="22"/>
                </w:rPr>
                <w:delText>Podpisy zodpovedných osôb:</w:delText>
              </w:r>
            </w:del>
          </w:p>
        </w:tc>
        <w:tc>
          <w:tcPr>
            <w:tcW w:w="8477" w:type="dxa"/>
            <w:gridSpan w:val="12"/>
            <w:shd w:val="clear" w:color="auto" w:fill="auto"/>
          </w:tcPr>
          <w:p w:rsidR="00BF1F33" w:rsidRPr="00270ABD" w:rsidDel="00F05662" w:rsidRDefault="00BF1F33" w:rsidP="00FE7DE1">
            <w:pPr>
              <w:rPr>
                <w:del w:id="649" w:author="Autor"/>
                <w:rFonts w:ascii="Calibri" w:hAnsi="Calibri" w:cs="Calibri"/>
                <w:sz w:val="22"/>
                <w:szCs w:val="22"/>
              </w:rPr>
            </w:pPr>
          </w:p>
          <w:p w:rsidR="00BF1F33" w:rsidRPr="00270ABD" w:rsidDel="00F05662" w:rsidRDefault="00BF1F33" w:rsidP="00FE7DE1">
            <w:pPr>
              <w:rPr>
                <w:del w:id="650" w:author="Autor"/>
                <w:rFonts w:ascii="Calibri" w:hAnsi="Calibri" w:cs="Calibri"/>
                <w:sz w:val="22"/>
                <w:szCs w:val="22"/>
              </w:rPr>
            </w:pPr>
            <w:del w:id="651" w:author="Autor">
              <w:r w:rsidRPr="00270ABD" w:rsidDel="00F05662">
                <w:rPr>
                  <w:rFonts w:ascii="Calibri" w:hAnsi="Calibri" w:cs="Calibri"/>
                  <w:sz w:val="22"/>
                  <w:szCs w:val="22"/>
                </w:rPr>
                <w:delText>Hlásenie o KBI podal:</w:delText>
              </w:r>
            </w:del>
          </w:p>
          <w:p w:rsidR="00BF1F33" w:rsidRPr="00270ABD" w:rsidDel="00F05662" w:rsidRDefault="00BF1F33" w:rsidP="00FE7DE1">
            <w:pPr>
              <w:rPr>
                <w:del w:id="652" w:author="Autor"/>
                <w:rFonts w:ascii="Calibri" w:hAnsi="Calibri" w:cs="Calibri"/>
                <w:sz w:val="22"/>
                <w:szCs w:val="22"/>
              </w:rPr>
            </w:pPr>
          </w:p>
          <w:p w:rsidR="00BF1F33" w:rsidRPr="00270ABD" w:rsidDel="00F05662" w:rsidRDefault="00BF1F33" w:rsidP="00FE7DE1">
            <w:pPr>
              <w:rPr>
                <w:del w:id="653" w:author="Autor"/>
                <w:rFonts w:ascii="Calibri" w:hAnsi="Calibri" w:cs="Calibri"/>
                <w:sz w:val="22"/>
                <w:szCs w:val="22"/>
              </w:rPr>
            </w:pPr>
            <w:del w:id="654" w:author="Autor">
              <w:r w:rsidRPr="00270ABD" w:rsidDel="00F05662">
                <w:rPr>
                  <w:rFonts w:ascii="Calibri" w:hAnsi="Calibri" w:cs="Calibri"/>
                  <w:sz w:val="22"/>
                  <w:szCs w:val="22"/>
                </w:rPr>
                <w:delText>Hlásenie o KBI prijal:</w:delText>
              </w:r>
            </w:del>
          </w:p>
          <w:p w:rsidR="00BF1F33" w:rsidRPr="00270ABD" w:rsidDel="00F05662" w:rsidRDefault="00BF1F33" w:rsidP="00FE7DE1">
            <w:pPr>
              <w:rPr>
                <w:del w:id="655" w:author="Autor"/>
                <w:rFonts w:ascii="Calibri" w:hAnsi="Calibri" w:cs="Calibri"/>
                <w:sz w:val="22"/>
                <w:szCs w:val="22"/>
              </w:rPr>
            </w:pPr>
          </w:p>
          <w:p w:rsidR="00BF1F33" w:rsidRPr="00270ABD" w:rsidDel="00F05662" w:rsidRDefault="00BF1F33" w:rsidP="00FE7DE1">
            <w:pPr>
              <w:rPr>
                <w:del w:id="656" w:author="Autor"/>
                <w:rFonts w:ascii="Calibri" w:hAnsi="Calibri" w:cs="Calibri"/>
                <w:sz w:val="22"/>
                <w:szCs w:val="22"/>
              </w:rPr>
            </w:pPr>
            <w:del w:id="657" w:author="Autor">
              <w:r w:rsidRPr="00270ABD" w:rsidDel="00F05662">
                <w:rPr>
                  <w:rFonts w:ascii="Calibri" w:hAnsi="Calibri" w:cs="Calibri"/>
                  <w:sz w:val="22"/>
                  <w:szCs w:val="22"/>
                </w:rPr>
                <w:delText>Navrhované opatrenia schválil:</w:delText>
              </w:r>
            </w:del>
          </w:p>
        </w:tc>
      </w:tr>
    </w:tbl>
    <w:p w:rsidR="00BF1F33" w:rsidRPr="00270ABD" w:rsidRDefault="00BF1F33" w:rsidP="00BF1F33">
      <w:pPr>
        <w:rPr>
          <w:rFonts w:ascii="Calibri" w:hAnsi="Calibri" w:cs="Calibri"/>
          <w:sz w:val="22"/>
          <w:szCs w:val="22"/>
        </w:rPr>
      </w:pPr>
    </w:p>
    <w:sectPr w:rsidR="00BF1F33" w:rsidRPr="00270ABD" w:rsidSect="00FE7DE1">
      <w:headerReference w:type="default" r:id="rId7"/>
      <w:footerReference w:type="default" r:id="rId8"/>
      <w:pgSz w:w="11906" w:h="16838"/>
      <w:pgMar w:top="1134" w:right="1418" w:bottom="1276" w:left="1418" w:header="709"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53D" w:rsidRDefault="0031053D">
      <w:r>
        <w:separator/>
      </w:r>
    </w:p>
  </w:endnote>
  <w:endnote w:type="continuationSeparator" w:id="0">
    <w:p w:rsidR="0031053D" w:rsidRDefault="0031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7738-Identity-H">
    <w:altName w:val="Cambria"/>
    <w:panose1 w:val="00000000000000000000"/>
    <w:charset w:val="00"/>
    <w:family w:val="roman"/>
    <w:notTrueType/>
    <w:pitch w:val="default"/>
  </w:font>
  <w:font w:name="*Calibri-7868-Identity-H">
    <w:altName w:val="Cambria"/>
    <w:panose1 w:val="00000000000000000000"/>
    <w:charset w:val="00"/>
    <w:family w:val="roman"/>
    <w:notTrueType/>
    <w:pitch w:val="default"/>
  </w:font>
  <w:font w:name="*Calibri-7870-Identity-H">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Serif">
    <w:altName w:val="Times New Roman"/>
    <w:charset w:val="00"/>
    <w:family w:val="roman"/>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980" w:rsidRPr="00E740D0" w:rsidRDefault="00286980" w:rsidP="00FE7DE1">
    <w:pPr>
      <w:pStyle w:val="Pta"/>
      <w:jc w:val="right"/>
      <w:rPr>
        <w:rFonts w:ascii="Calibri" w:hAnsi="Calibri" w:cs="Calibri"/>
        <w:sz w:val="20"/>
        <w:szCs w:val="20"/>
      </w:rPr>
    </w:pPr>
    <w:r w:rsidRPr="00E740D0">
      <w:rPr>
        <w:rFonts w:ascii="Calibri" w:hAnsi="Calibri" w:cs="Calibri"/>
        <w:sz w:val="20"/>
        <w:szCs w:val="20"/>
      </w:rPr>
      <w:t xml:space="preserve">Strana </w:t>
    </w:r>
    <w:r w:rsidRPr="00E740D0">
      <w:rPr>
        <w:rFonts w:ascii="Calibri" w:hAnsi="Calibri" w:cs="Calibri"/>
        <w:bCs/>
        <w:sz w:val="20"/>
        <w:szCs w:val="20"/>
      </w:rPr>
      <w:fldChar w:fldCharType="begin"/>
    </w:r>
    <w:r w:rsidRPr="00E740D0">
      <w:rPr>
        <w:rFonts w:ascii="Calibri" w:hAnsi="Calibri" w:cs="Calibri"/>
        <w:bCs/>
        <w:sz w:val="20"/>
        <w:szCs w:val="20"/>
      </w:rPr>
      <w:instrText>PAGE</w:instrText>
    </w:r>
    <w:r w:rsidRPr="00E740D0">
      <w:rPr>
        <w:rFonts w:ascii="Calibri" w:hAnsi="Calibri" w:cs="Calibri"/>
        <w:bCs/>
        <w:sz w:val="20"/>
        <w:szCs w:val="20"/>
      </w:rPr>
      <w:fldChar w:fldCharType="separate"/>
    </w:r>
    <w:r>
      <w:rPr>
        <w:rFonts w:ascii="Calibri" w:hAnsi="Calibri" w:cs="Calibri"/>
        <w:bCs/>
        <w:noProof/>
        <w:sz w:val="20"/>
        <w:szCs w:val="20"/>
      </w:rPr>
      <w:t>1</w:t>
    </w:r>
    <w:r w:rsidRPr="00E740D0">
      <w:rPr>
        <w:rFonts w:ascii="Calibri" w:hAnsi="Calibri" w:cs="Calibri"/>
        <w:bCs/>
        <w:sz w:val="20"/>
        <w:szCs w:val="20"/>
      </w:rPr>
      <w:fldChar w:fldCharType="end"/>
    </w:r>
    <w:r w:rsidRPr="00E740D0">
      <w:rPr>
        <w:rFonts w:ascii="Calibri" w:hAnsi="Calibri" w:cs="Calibri"/>
        <w:sz w:val="20"/>
        <w:szCs w:val="20"/>
      </w:rPr>
      <w:t xml:space="preserve"> z </w:t>
    </w:r>
    <w:r w:rsidRPr="00E740D0">
      <w:rPr>
        <w:rFonts w:ascii="Calibri" w:hAnsi="Calibri" w:cs="Calibri"/>
        <w:bCs/>
        <w:sz w:val="20"/>
        <w:szCs w:val="20"/>
      </w:rPr>
      <w:fldChar w:fldCharType="begin"/>
    </w:r>
    <w:r w:rsidRPr="00E740D0">
      <w:rPr>
        <w:rFonts w:ascii="Calibri" w:hAnsi="Calibri" w:cs="Calibri"/>
        <w:bCs/>
        <w:sz w:val="20"/>
        <w:szCs w:val="20"/>
      </w:rPr>
      <w:instrText>NUMPAGES</w:instrText>
    </w:r>
    <w:r w:rsidRPr="00E740D0">
      <w:rPr>
        <w:rFonts w:ascii="Calibri" w:hAnsi="Calibri" w:cs="Calibri"/>
        <w:bCs/>
        <w:sz w:val="20"/>
        <w:szCs w:val="20"/>
      </w:rPr>
      <w:fldChar w:fldCharType="separate"/>
    </w:r>
    <w:r>
      <w:rPr>
        <w:rFonts w:ascii="Calibri" w:hAnsi="Calibri" w:cs="Calibri"/>
        <w:bCs/>
        <w:noProof/>
        <w:sz w:val="20"/>
        <w:szCs w:val="20"/>
      </w:rPr>
      <w:t>23</w:t>
    </w:r>
    <w:r w:rsidRPr="00E740D0">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53D" w:rsidRDefault="0031053D">
      <w:r>
        <w:separator/>
      </w:r>
    </w:p>
  </w:footnote>
  <w:footnote w:type="continuationSeparator" w:id="0">
    <w:p w:rsidR="0031053D" w:rsidRDefault="00310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980" w:rsidRPr="00136C12" w:rsidRDefault="00286980" w:rsidP="00136C12">
    <w:pPr>
      <w:tabs>
        <w:tab w:val="center" w:pos="4536"/>
        <w:tab w:val="right" w:pos="9072"/>
      </w:tabs>
      <w:jc w:val="both"/>
      <w:rPr>
        <w:rFonts w:ascii="Arial" w:hAnsi="Arial" w:cs="Arial"/>
        <w:sz w:val="16"/>
        <w:szCs w:val="16"/>
        <w:lang w:eastAsia="sk-SK"/>
      </w:rPr>
    </w:pPr>
    <w:r w:rsidRPr="00136C12">
      <w:rPr>
        <w:rFonts w:ascii="Arial" w:hAnsi="Arial" w:cs="Arial"/>
        <w:sz w:val="16"/>
        <w:szCs w:val="16"/>
        <w:lang w:eastAsia="sk-SK"/>
      </w:rPr>
      <w:t>Výkon servisnej činnosti a opráv technologického vybavenia rýchlostnej cesty v úsekoch R2 Žiar nad H</w:t>
    </w:r>
    <w:r>
      <w:rPr>
        <w:rFonts w:ascii="Arial" w:hAnsi="Arial" w:cs="Arial"/>
        <w:sz w:val="16"/>
        <w:szCs w:val="16"/>
        <w:lang w:eastAsia="sk-SK"/>
      </w:rPr>
      <w:t>r</w:t>
    </w:r>
    <w:r w:rsidRPr="00136C12">
      <w:rPr>
        <w:rFonts w:ascii="Arial" w:hAnsi="Arial" w:cs="Arial"/>
        <w:sz w:val="16"/>
        <w:szCs w:val="16"/>
        <w:lang w:eastAsia="sk-SK"/>
      </w:rPr>
      <w:t>onom – obchvat, R2 Zvolen, východ – Pstruša a R2 Pstruša - Kriváň</w:t>
    </w:r>
  </w:p>
  <w:p w:rsidR="00286980" w:rsidRDefault="002869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207"/>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A074BB"/>
    <w:multiLevelType w:val="hybridMultilevel"/>
    <w:tmpl w:val="1AB87E94"/>
    <w:lvl w:ilvl="0" w:tplc="7F0C85C0">
      <w:start w:val="1"/>
      <w:numFmt w:val="decimal"/>
      <w:lvlText w:val="%1."/>
      <w:lvlJc w:val="left"/>
      <w:pPr>
        <w:ind w:left="720" w:hanging="360"/>
      </w:pPr>
      <w:rPr>
        <w:rFonts w:hint="default"/>
        <w:b w:val="0"/>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B9539C"/>
    <w:multiLevelType w:val="hybridMultilevel"/>
    <w:tmpl w:val="AFAAB5B4"/>
    <w:lvl w:ilvl="0" w:tplc="3F4803CC">
      <w:start w:val="1"/>
      <w:numFmt w:val="decimal"/>
      <w:lvlText w:val="%1)"/>
      <w:lvlJc w:val="left"/>
      <w:pPr>
        <w:ind w:left="720" w:hanging="360"/>
      </w:pPr>
      <w:rPr>
        <w:rFonts w:ascii="Arial" w:hAnsi="Arial" w:cs="Aria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36E93"/>
    <w:multiLevelType w:val="multilevel"/>
    <w:tmpl w:val="7D5EEEB0"/>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08032B"/>
    <w:multiLevelType w:val="multilevel"/>
    <w:tmpl w:val="CA965A8E"/>
    <w:lvl w:ilvl="0">
      <w:start w:val="1"/>
      <w:numFmt w:val="decimal"/>
      <w:lvlText w:val="%1."/>
      <w:lvlJc w:val="left"/>
      <w:pPr>
        <w:ind w:left="720" w:hanging="360"/>
      </w:pPr>
      <w:rPr>
        <w:b w:val="0"/>
      </w:rPr>
    </w:lvl>
    <w:lvl w:ilvl="1">
      <w:start w:val="1"/>
      <w:numFmt w:val="bullet"/>
      <w:lvlText w:val=""/>
      <w:lvlJc w:val="left"/>
      <w:pPr>
        <w:ind w:left="1065" w:hanging="705"/>
      </w:pPr>
      <w:rPr>
        <w:rFonts w:ascii="Symbol" w:hAnsi="Symbol" w:hint="default"/>
      </w:rPr>
    </w:lvl>
    <w:lvl w:ilvl="2">
      <w:start w:val="4"/>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440" w:hanging="108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800" w:hanging="144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2160" w:hanging="1800"/>
      </w:pPr>
      <w:rPr>
        <w:rFonts w:ascii="Calibri" w:hAnsi="Calibri" w:cs="Calibri" w:hint="default"/>
      </w:rPr>
    </w:lvl>
  </w:abstractNum>
  <w:abstractNum w:abstractNumId="5" w15:restartNumberingAfterBreak="0">
    <w:nsid w:val="1125761F"/>
    <w:multiLevelType w:val="hybridMultilevel"/>
    <w:tmpl w:val="A992BC7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4BC17A5"/>
    <w:multiLevelType w:val="hybridMultilevel"/>
    <w:tmpl w:val="A426DD6A"/>
    <w:lvl w:ilvl="0" w:tplc="041B0003">
      <w:start w:val="1"/>
      <w:numFmt w:val="bullet"/>
      <w:lvlText w:val="o"/>
      <w:lvlJc w:val="left"/>
      <w:pPr>
        <w:ind w:left="2138" w:hanging="360"/>
      </w:pPr>
      <w:rPr>
        <w:rFonts w:ascii="Courier New" w:hAnsi="Courier New" w:cs="Courier New"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7" w15:restartNumberingAfterBreak="0">
    <w:nsid w:val="15C26144"/>
    <w:multiLevelType w:val="hybridMultilevel"/>
    <w:tmpl w:val="2CFAD770"/>
    <w:lvl w:ilvl="0" w:tplc="654A2B1E">
      <w:start w:val="1"/>
      <w:numFmt w:val="decimal"/>
      <w:lvlText w:val="%1."/>
      <w:lvlJc w:val="left"/>
      <w:pPr>
        <w:ind w:left="720" w:hanging="360"/>
      </w:pPr>
      <w:rPr>
        <w:rFonts w:ascii="Calibri" w:hAnsi="Calibri" w:cs="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DC1F1D"/>
    <w:multiLevelType w:val="singleLevel"/>
    <w:tmpl w:val="623C18DA"/>
    <w:lvl w:ilvl="0">
      <w:numFmt w:val="bullet"/>
      <w:pStyle w:val="odrazky-odsadene"/>
      <w:lvlText w:val="−"/>
      <w:lvlJc w:val="left"/>
      <w:pPr>
        <w:tabs>
          <w:tab w:val="num" w:pos="1980"/>
        </w:tabs>
        <w:ind w:left="1980" w:hanging="360"/>
      </w:pPr>
      <w:rPr>
        <w:rFonts w:ascii="Times New Roman" w:hAnsi="Times New Roman" w:cs="Times New Roman" w:hint="default"/>
      </w:rPr>
    </w:lvl>
  </w:abstractNum>
  <w:abstractNum w:abstractNumId="9" w15:restartNumberingAfterBreak="0">
    <w:nsid w:val="1E3D52B6"/>
    <w:multiLevelType w:val="multilevel"/>
    <w:tmpl w:val="F35A650E"/>
    <w:lvl w:ilvl="0">
      <w:start w:val="1"/>
      <w:numFmt w:val="upperRoman"/>
      <w:pStyle w:val="kapitola"/>
      <w:lvlText w:val="%1."/>
      <w:lvlJc w:val="left"/>
      <w:pPr>
        <w:ind w:left="660" w:hanging="6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862"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DD689E"/>
    <w:multiLevelType w:val="hybridMultilevel"/>
    <w:tmpl w:val="6A4AF580"/>
    <w:lvl w:ilvl="0" w:tplc="C12C404E">
      <w:start w:val="1"/>
      <w:numFmt w:val="decimal"/>
      <w:lvlText w:val="%1."/>
      <w:lvlJc w:val="left"/>
      <w:pPr>
        <w:ind w:left="928"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900689"/>
    <w:multiLevelType w:val="hybridMultilevel"/>
    <w:tmpl w:val="845073E8"/>
    <w:lvl w:ilvl="0" w:tplc="25D6FDF6">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91510C"/>
    <w:multiLevelType w:val="hybridMultilevel"/>
    <w:tmpl w:val="072A34E2"/>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EC0449C"/>
    <w:multiLevelType w:val="hybridMultilevel"/>
    <w:tmpl w:val="91807A4C"/>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74926B8"/>
    <w:multiLevelType w:val="hybridMultilevel"/>
    <w:tmpl w:val="DEB69558"/>
    <w:lvl w:ilvl="0" w:tplc="B8F0599A">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060E1C"/>
    <w:multiLevelType w:val="hybridMultilevel"/>
    <w:tmpl w:val="EE109BD8"/>
    <w:lvl w:ilvl="0" w:tplc="041B0017">
      <w:start w:val="1"/>
      <w:numFmt w:val="lowerLetter"/>
      <w:lvlText w:val="%1)"/>
      <w:lvlJc w:val="left"/>
      <w:pPr>
        <w:ind w:left="1352"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9E072DF"/>
    <w:multiLevelType w:val="hybridMultilevel"/>
    <w:tmpl w:val="2A66E6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F309C3"/>
    <w:multiLevelType w:val="hybridMultilevel"/>
    <w:tmpl w:val="458C5EA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3">
      <w:start w:val="1"/>
      <w:numFmt w:val="bullet"/>
      <w:lvlText w:val="o"/>
      <w:lvlJc w:val="left"/>
      <w:pPr>
        <w:ind w:left="2160" w:hanging="360"/>
      </w:pPr>
      <w:rPr>
        <w:rFonts w:ascii="Courier New" w:hAnsi="Courier New" w:cs="Courier New"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8785608"/>
    <w:multiLevelType w:val="hybridMultilevel"/>
    <w:tmpl w:val="652A993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51E046D4"/>
    <w:multiLevelType w:val="hybridMultilevel"/>
    <w:tmpl w:val="B8D8C188"/>
    <w:lvl w:ilvl="0" w:tplc="B720FFD2">
      <w:start w:val="3"/>
      <w:numFmt w:val="decimal"/>
      <w:lvlText w:val="%1."/>
      <w:lvlJc w:val="left"/>
      <w:pPr>
        <w:ind w:left="360" w:hanging="360"/>
      </w:pPr>
      <w:rPr>
        <w:rFonts w:hint="default"/>
        <w:b w:val="0"/>
        <w:bCs/>
        <w:color w:val="1C24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22E71EE"/>
    <w:multiLevelType w:val="hybridMultilevel"/>
    <w:tmpl w:val="2FECD334"/>
    <w:lvl w:ilvl="0" w:tplc="041B0001">
      <w:start w:val="1"/>
      <w:numFmt w:val="bullet"/>
      <w:lvlText w:val=""/>
      <w:lvlJc w:val="left"/>
      <w:pPr>
        <w:ind w:left="720" w:hanging="360"/>
      </w:pPr>
      <w:rPr>
        <w:rFonts w:ascii="Symbol" w:hAnsi="Symbo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D44FD"/>
    <w:multiLevelType w:val="hybridMultilevel"/>
    <w:tmpl w:val="A7EC8D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58DC43FF"/>
    <w:multiLevelType w:val="hybridMultilevel"/>
    <w:tmpl w:val="BAEECA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4944D6"/>
    <w:multiLevelType w:val="hybridMultilevel"/>
    <w:tmpl w:val="0AE686A4"/>
    <w:lvl w:ilvl="0" w:tplc="FABCC3A0">
      <w:start w:val="1"/>
      <w:numFmt w:val="decimal"/>
      <w:lvlText w:val="%1."/>
      <w:lvlJc w:val="left"/>
      <w:pPr>
        <w:ind w:left="644" w:hanging="360"/>
      </w:pPr>
      <w:rPr>
        <w:rFonts w:hint="default"/>
        <w:b w:val="0"/>
        <w:bCs/>
        <w:color w:val="1C24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635D3BCD"/>
    <w:multiLevelType w:val="hybridMultilevel"/>
    <w:tmpl w:val="D8EA36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6E3128F8"/>
    <w:multiLevelType w:val="multilevel"/>
    <w:tmpl w:val="3EF83BCE"/>
    <w:styleLink w:val="AgreementStyle"/>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 w:ilvl="1">
      <w:start w:val="1"/>
      <w:numFmt w:val="decimal"/>
      <w:pStyle w:val="AgreementL2"/>
      <w:lvlText w:val="%1.%2"/>
      <w:lvlJc w:val="left"/>
      <w:pPr>
        <w:tabs>
          <w:tab w:val="num" w:pos="709"/>
        </w:tabs>
        <w:ind w:left="709" w:hanging="709"/>
      </w:pPr>
      <w:rPr>
        <w:rFonts w:ascii="Times New Roman" w:hAnsi="Times New Roman" w:hint="default"/>
        <w:sz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 w:ilvl="5">
      <w:start w:val="1"/>
      <w:numFmt w:val="bullet"/>
      <w:pStyle w:val="AgreementL6"/>
      <w:lvlText w:val=""/>
      <w:lvlJc w:val="left"/>
      <w:pPr>
        <w:tabs>
          <w:tab w:val="num" w:pos="3544"/>
        </w:tabs>
        <w:ind w:left="3544" w:hanging="709"/>
      </w:pPr>
      <w:rPr>
        <w:rFonts w:ascii="Symbol" w:hAnsi="Symbol" w:hint="default"/>
        <w:b w:val="0"/>
        <w:i w:val="0"/>
        <w:sz w:val="24"/>
      </w:rPr>
    </w:lvl>
    <w:lvl w:ilvl="6">
      <w:start w:val="1"/>
      <w:numFmt w:val="none"/>
      <w:pStyle w:val="AgreementL7"/>
      <w:lvlText w:val=""/>
      <w:lvlJc w:val="left"/>
      <w:pPr>
        <w:ind w:left="2835" w:firstLine="0"/>
      </w:pPr>
      <w:rPr>
        <w:rFonts w:hint="default"/>
        <w:b w:val="0"/>
        <w:i w:val="0"/>
        <w:sz w:val="24"/>
      </w:rPr>
    </w:lvl>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abstractNum>
  <w:abstractNum w:abstractNumId="26" w15:restartNumberingAfterBreak="0">
    <w:nsid w:val="6ECF3D52"/>
    <w:multiLevelType w:val="hybridMultilevel"/>
    <w:tmpl w:val="3FF4D936"/>
    <w:lvl w:ilvl="0" w:tplc="9BE64D02">
      <w:start w:val="1"/>
      <w:numFmt w:val="decimal"/>
      <w:lvlText w:val="%1."/>
      <w:lvlJc w:val="left"/>
      <w:pPr>
        <w:ind w:left="720" w:hanging="360"/>
      </w:pPr>
      <w:rPr>
        <w:rFonts w:hint="default"/>
        <w:b w:val="0"/>
        <w:bCs/>
      </w:rPr>
    </w:lvl>
    <w:lvl w:ilvl="1" w:tplc="6D6C60E6">
      <w:start w:val="1"/>
      <w:numFmt w:val="bullet"/>
      <w:lvlText w:val="•"/>
      <w:lvlJc w:val="left"/>
      <w:pPr>
        <w:ind w:left="1500" w:hanging="42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2E4654C"/>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46C2A26"/>
    <w:multiLevelType w:val="hybridMultilevel"/>
    <w:tmpl w:val="025493E0"/>
    <w:lvl w:ilvl="0" w:tplc="1456A296">
      <w:start w:val="1"/>
      <w:numFmt w:val="lowerLetter"/>
      <w:lvlText w:val="%1)"/>
      <w:lvlJc w:val="left"/>
      <w:pPr>
        <w:ind w:left="643" w:hanging="360"/>
      </w:pPr>
      <w:rPr>
        <w:rFonts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7D709C"/>
    <w:multiLevelType w:val="singleLevel"/>
    <w:tmpl w:val="4976BF00"/>
    <w:lvl w:ilvl="0">
      <w:start w:val="1"/>
      <w:numFmt w:val="decimal"/>
      <w:pStyle w:val="Bod"/>
      <w:lvlText w:val="(%1)"/>
      <w:lvlJc w:val="left"/>
      <w:pPr>
        <w:tabs>
          <w:tab w:val="num" w:pos="360"/>
        </w:tabs>
        <w:ind w:left="360" w:hanging="360"/>
      </w:pPr>
      <w:rPr>
        <w:rFonts w:hint="default"/>
      </w:rPr>
    </w:lvl>
  </w:abstractNum>
  <w:abstractNum w:abstractNumId="30" w15:restartNumberingAfterBreak="0">
    <w:nsid w:val="7CFB0BDA"/>
    <w:multiLevelType w:val="hybridMultilevel"/>
    <w:tmpl w:val="D766DC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BE5ED2"/>
    <w:multiLevelType w:val="hybridMultilevel"/>
    <w:tmpl w:val="6A4AF580"/>
    <w:lvl w:ilvl="0" w:tplc="C12C404E">
      <w:start w:val="1"/>
      <w:numFmt w:val="decimal"/>
      <w:lvlText w:val="%1."/>
      <w:lvlJc w:val="left"/>
      <w:pPr>
        <w:ind w:left="36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0"/>
  </w:num>
  <w:num w:numId="3">
    <w:abstractNumId w:val="26"/>
  </w:num>
  <w:num w:numId="4">
    <w:abstractNumId w:val="23"/>
  </w:num>
  <w:num w:numId="5">
    <w:abstractNumId w:val="1"/>
  </w:num>
  <w:num w:numId="6">
    <w:abstractNumId w:val="11"/>
  </w:num>
  <w:num w:numId="7">
    <w:abstractNumId w:val="14"/>
  </w:num>
  <w:num w:numId="8">
    <w:abstractNumId w:val="31"/>
  </w:num>
  <w:num w:numId="9">
    <w:abstractNumId w:val="24"/>
  </w:num>
  <w:num w:numId="10">
    <w:abstractNumId w:val="18"/>
  </w:num>
  <w:num w:numId="11">
    <w:abstractNumId w:val="5"/>
  </w:num>
  <w:num w:numId="12">
    <w:abstractNumId w:val="3"/>
  </w:num>
  <w:num w:numId="13">
    <w:abstractNumId w:val="13"/>
  </w:num>
  <w:num w:numId="14">
    <w:abstractNumId w:val="12"/>
  </w:num>
  <w:num w:numId="15">
    <w:abstractNumId w:val="16"/>
  </w:num>
  <w:num w:numId="16">
    <w:abstractNumId w:val="27"/>
  </w:num>
  <w:num w:numId="17">
    <w:abstractNumId w:val="0"/>
  </w:num>
  <w:num w:numId="18">
    <w:abstractNumId w:val="19"/>
  </w:num>
  <w:num w:numId="19">
    <w:abstractNumId w:val="9"/>
  </w:num>
  <w:num w:numId="20">
    <w:abstractNumId w:val="29"/>
  </w:num>
  <w:num w:numId="21">
    <w:abstractNumId w:val="8"/>
  </w:num>
  <w:num w:numId="22">
    <w:abstractNumId w:val="7"/>
  </w:num>
  <w:num w:numId="23">
    <w:abstractNumId w:val="15"/>
  </w:num>
  <w:num w:numId="24">
    <w:abstractNumId w:val="22"/>
  </w:num>
  <w:num w:numId="25">
    <w:abstractNumId w:val="21"/>
  </w:num>
  <w:num w:numId="26">
    <w:abstractNumId w:val="2"/>
  </w:num>
  <w:num w:numId="27">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lvlOverride w:ilvl="2">
      <w:lvl w:ilvl="2">
        <w:start w:val="1"/>
        <w:numFmt w:val="decimal"/>
        <w:pStyle w:val="AgreementL3"/>
        <w:lvlText w:val="%1.%2.%3"/>
        <w:lvlJc w:val="left"/>
        <w:pPr>
          <w:tabs>
            <w:tab w:val="num" w:pos="1418"/>
          </w:tabs>
          <w:ind w:left="1418" w:hanging="709"/>
        </w:pPr>
        <w:rPr>
          <w:rFonts w:ascii="Arial" w:hAnsi="Arial" w:cs="Arial" w:hint="default"/>
          <w:sz w:val="20"/>
          <w:szCs w:val="20"/>
        </w:rPr>
      </w:lvl>
    </w:lvlOverride>
  </w:num>
  <w:num w:numId="28">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num>
  <w:num w:numId="29">
    <w:abstractNumId w:val="4"/>
  </w:num>
  <w:num w:numId="30">
    <w:abstractNumId w:val="20"/>
  </w:num>
  <w:num w:numId="31">
    <w:abstractNumId w:val="6"/>
  </w:num>
  <w:num w:numId="32">
    <w:abstractNumId w:val="30"/>
  </w:num>
  <w:num w:numId="33">
    <w:abstractNumId w:val="1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F33"/>
    <w:rsid w:val="00003992"/>
    <w:rsid w:val="000B1BD6"/>
    <w:rsid w:val="00136C12"/>
    <w:rsid w:val="00190CD0"/>
    <w:rsid w:val="00251CD4"/>
    <w:rsid w:val="0028697B"/>
    <w:rsid w:val="00286980"/>
    <w:rsid w:val="002F4C2A"/>
    <w:rsid w:val="003076F6"/>
    <w:rsid w:val="0031053D"/>
    <w:rsid w:val="00351F4E"/>
    <w:rsid w:val="003C1861"/>
    <w:rsid w:val="004362D3"/>
    <w:rsid w:val="00474145"/>
    <w:rsid w:val="004911F0"/>
    <w:rsid w:val="006105DF"/>
    <w:rsid w:val="00801C7B"/>
    <w:rsid w:val="008344AB"/>
    <w:rsid w:val="008954CF"/>
    <w:rsid w:val="009341BE"/>
    <w:rsid w:val="009A004B"/>
    <w:rsid w:val="009D73EC"/>
    <w:rsid w:val="009E283A"/>
    <w:rsid w:val="00A22BC6"/>
    <w:rsid w:val="00A81802"/>
    <w:rsid w:val="00AD4380"/>
    <w:rsid w:val="00B01730"/>
    <w:rsid w:val="00B52C77"/>
    <w:rsid w:val="00BF1F33"/>
    <w:rsid w:val="00C527AA"/>
    <w:rsid w:val="00CE73DA"/>
    <w:rsid w:val="00D11C06"/>
    <w:rsid w:val="00DE6BF4"/>
    <w:rsid w:val="00DF1EB8"/>
    <w:rsid w:val="00E234E0"/>
    <w:rsid w:val="00F05662"/>
    <w:rsid w:val="00F67465"/>
    <w:rsid w:val="00F90E1A"/>
    <w:rsid w:val="00FB5096"/>
    <w:rsid w:val="00FC6240"/>
    <w:rsid w:val="00FE7DE1"/>
    <w:rsid w:val="00FF76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B04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F1F33"/>
    <w:pPr>
      <w:spacing w:after="0" w:line="240" w:lineRule="auto"/>
    </w:pPr>
    <w:rPr>
      <w:rFonts w:ascii="Times New Roman" w:eastAsia="Times New Roman" w:hAnsi="Times New Roman" w:cs="Times New Roman"/>
      <w:sz w:val="24"/>
      <w:szCs w:val="24"/>
      <w:lang w:eastAsia="en-GB"/>
    </w:rPr>
  </w:style>
  <w:style w:type="paragraph" w:styleId="Nadpis1">
    <w:name w:val="heading 1"/>
    <w:basedOn w:val="Normlny"/>
    <w:next w:val="Normlny"/>
    <w:link w:val="Nadpis1Char"/>
    <w:uiPriority w:val="9"/>
    <w:qFormat/>
    <w:rsid w:val="00BF1F33"/>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rsid w:val="00BF1F33"/>
    <w:pPr>
      <w:keepNext/>
      <w:keepLines/>
      <w:spacing w:before="40"/>
      <w:outlineLvl w:val="1"/>
    </w:pPr>
    <w:rPr>
      <w:rFonts w:ascii="Calibri Light" w:hAnsi="Calibri Light"/>
      <w:color w:val="2E74B5"/>
      <w:sz w:val="26"/>
      <w:szCs w:val="26"/>
    </w:rPr>
  </w:style>
  <w:style w:type="paragraph" w:styleId="Nadpis3">
    <w:name w:val="heading 3"/>
    <w:basedOn w:val="Normlny"/>
    <w:next w:val="Normlny"/>
    <w:link w:val="Nadpis3Char"/>
    <w:uiPriority w:val="9"/>
    <w:unhideWhenUsed/>
    <w:qFormat/>
    <w:rsid w:val="00BF1F33"/>
    <w:pPr>
      <w:keepNext/>
      <w:keepLines/>
      <w:spacing w:before="40"/>
      <w:outlineLvl w:val="2"/>
    </w:pPr>
    <w:rPr>
      <w:rFonts w:ascii="Calibri Light" w:hAnsi="Calibri Light"/>
      <w:color w:val="1F4D78"/>
    </w:rPr>
  </w:style>
  <w:style w:type="paragraph" w:styleId="Nadpis4">
    <w:name w:val="heading 4"/>
    <w:basedOn w:val="Normlny"/>
    <w:next w:val="Normlny"/>
    <w:link w:val="Nadpis4Char"/>
    <w:uiPriority w:val="9"/>
    <w:semiHidden/>
    <w:unhideWhenUsed/>
    <w:qFormat/>
    <w:rsid w:val="00BF1F33"/>
    <w:pPr>
      <w:keepNext/>
      <w:spacing w:before="240" w:after="60"/>
      <w:outlineLvl w:val="3"/>
    </w:pPr>
    <w:rPr>
      <w:rFonts w:ascii="Calibri Light" w:hAnsi="Calibri Light"/>
      <w:i/>
      <w:iCs/>
      <w:color w:val="2F5496"/>
      <w:sz w:val="20"/>
      <w:szCs w:val="20"/>
      <w:lang w:eastAsia="sk-SK"/>
    </w:rPr>
  </w:style>
  <w:style w:type="paragraph" w:styleId="Nadpis5">
    <w:name w:val="heading 5"/>
    <w:basedOn w:val="Normlny"/>
    <w:next w:val="Normlny"/>
    <w:link w:val="Nadpis5Char"/>
    <w:uiPriority w:val="9"/>
    <w:semiHidden/>
    <w:unhideWhenUsed/>
    <w:qFormat/>
    <w:rsid w:val="00BF1F33"/>
    <w:pPr>
      <w:spacing w:before="240" w:after="60"/>
      <w:outlineLvl w:val="4"/>
    </w:pPr>
    <w:rPr>
      <w:rFonts w:ascii="Calibri Light" w:hAnsi="Calibri Light"/>
      <w:color w:val="2F5496"/>
      <w:sz w:val="20"/>
      <w:szCs w:val="20"/>
      <w:lang w:eastAsia="sk-SK"/>
    </w:rPr>
  </w:style>
  <w:style w:type="paragraph" w:styleId="Nadpis6">
    <w:name w:val="heading 6"/>
    <w:basedOn w:val="Normlny"/>
    <w:next w:val="Normlny"/>
    <w:link w:val="Nadpis6Char"/>
    <w:uiPriority w:val="9"/>
    <w:semiHidden/>
    <w:unhideWhenUsed/>
    <w:qFormat/>
    <w:rsid w:val="00BF1F33"/>
    <w:pPr>
      <w:spacing w:before="240" w:after="60"/>
      <w:outlineLvl w:val="5"/>
    </w:pPr>
    <w:rPr>
      <w:rFonts w:ascii="Calibri Light" w:hAnsi="Calibri Light"/>
      <w:color w:val="1F3763"/>
      <w:sz w:val="20"/>
      <w:szCs w:val="20"/>
      <w:lang w:eastAsia="sk-SK"/>
    </w:rPr>
  </w:style>
  <w:style w:type="paragraph" w:styleId="Nadpis7">
    <w:name w:val="heading 7"/>
    <w:basedOn w:val="Normlny"/>
    <w:next w:val="Normlny"/>
    <w:link w:val="Nadpis7Char"/>
    <w:uiPriority w:val="9"/>
    <w:semiHidden/>
    <w:unhideWhenUsed/>
    <w:qFormat/>
    <w:rsid w:val="00BF1F33"/>
    <w:pPr>
      <w:spacing w:before="240" w:after="60"/>
      <w:outlineLvl w:val="6"/>
    </w:pPr>
    <w:rPr>
      <w:rFonts w:ascii="Calibri Light" w:hAnsi="Calibri Light"/>
      <w:i/>
      <w:iCs/>
      <w:color w:val="1F3763"/>
      <w:sz w:val="20"/>
      <w:szCs w:val="20"/>
      <w:lang w:eastAsia="sk-SK"/>
    </w:rPr>
  </w:style>
  <w:style w:type="paragraph" w:styleId="Nadpis8">
    <w:name w:val="heading 8"/>
    <w:basedOn w:val="Normlny"/>
    <w:next w:val="Normlny"/>
    <w:link w:val="Nadpis8Char"/>
    <w:uiPriority w:val="9"/>
    <w:semiHidden/>
    <w:unhideWhenUsed/>
    <w:qFormat/>
    <w:rsid w:val="00BF1F33"/>
    <w:pPr>
      <w:spacing w:before="240" w:after="60"/>
      <w:outlineLvl w:val="7"/>
    </w:pPr>
    <w:rPr>
      <w:rFonts w:ascii="Calibri Light" w:hAnsi="Calibri Light"/>
      <w:color w:val="272727"/>
      <w:sz w:val="21"/>
      <w:szCs w:val="21"/>
      <w:lang w:eastAsia="sk-SK"/>
    </w:rPr>
  </w:style>
  <w:style w:type="paragraph" w:styleId="Nadpis9">
    <w:name w:val="heading 9"/>
    <w:basedOn w:val="Normlny"/>
    <w:next w:val="Normlny"/>
    <w:link w:val="Nadpis9Char"/>
    <w:uiPriority w:val="9"/>
    <w:semiHidden/>
    <w:unhideWhenUsed/>
    <w:qFormat/>
    <w:rsid w:val="00BF1F33"/>
    <w:pPr>
      <w:spacing w:before="240" w:after="60"/>
      <w:outlineLvl w:val="8"/>
    </w:pPr>
    <w:rPr>
      <w:rFonts w:ascii="Calibri Light"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F1F33"/>
    <w:rPr>
      <w:rFonts w:ascii="Calibri Light" w:eastAsia="Times New Roman" w:hAnsi="Calibri Light" w:cs="Times New Roman"/>
      <w:b/>
      <w:bCs/>
      <w:kern w:val="32"/>
      <w:sz w:val="32"/>
      <w:szCs w:val="32"/>
      <w:lang w:eastAsia="en-GB"/>
    </w:rPr>
  </w:style>
  <w:style w:type="character" w:customStyle="1" w:styleId="Nadpis2Char">
    <w:name w:val="Nadpis 2 Char"/>
    <w:basedOn w:val="Predvolenpsmoodseku"/>
    <w:link w:val="Nadpis2"/>
    <w:uiPriority w:val="9"/>
    <w:rsid w:val="00BF1F33"/>
    <w:rPr>
      <w:rFonts w:ascii="Calibri Light" w:eastAsia="Times New Roman" w:hAnsi="Calibri Light" w:cs="Times New Roman"/>
      <w:color w:val="2E74B5"/>
      <w:sz w:val="26"/>
      <w:szCs w:val="26"/>
      <w:lang w:eastAsia="en-GB"/>
    </w:rPr>
  </w:style>
  <w:style w:type="character" w:customStyle="1" w:styleId="Nadpis3Char">
    <w:name w:val="Nadpis 3 Char"/>
    <w:basedOn w:val="Predvolenpsmoodseku"/>
    <w:link w:val="Nadpis3"/>
    <w:uiPriority w:val="9"/>
    <w:rsid w:val="00BF1F33"/>
    <w:rPr>
      <w:rFonts w:ascii="Calibri Light" w:eastAsia="Times New Roman" w:hAnsi="Calibri Light" w:cs="Times New Roman"/>
      <w:color w:val="1F4D78"/>
      <w:sz w:val="24"/>
      <w:szCs w:val="24"/>
      <w:lang w:eastAsia="en-GB"/>
    </w:rPr>
  </w:style>
  <w:style w:type="character" w:customStyle="1" w:styleId="Nadpis4Char">
    <w:name w:val="Nadpis 4 Char"/>
    <w:basedOn w:val="Predvolenpsmoodseku"/>
    <w:link w:val="Nadpis4"/>
    <w:uiPriority w:val="9"/>
    <w:semiHidden/>
    <w:rsid w:val="00BF1F33"/>
    <w:rPr>
      <w:rFonts w:ascii="Calibri Light" w:eastAsia="Times New Roman" w:hAnsi="Calibri Light" w:cs="Times New Roman"/>
      <w:i/>
      <w:iCs/>
      <w:color w:val="2F5496"/>
      <w:sz w:val="20"/>
      <w:szCs w:val="20"/>
      <w:lang w:eastAsia="sk-SK"/>
    </w:rPr>
  </w:style>
  <w:style w:type="character" w:customStyle="1" w:styleId="Nadpis5Char">
    <w:name w:val="Nadpis 5 Char"/>
    <w:basedOn w:val="Predvolenpsmoodseku"/>
    <w:link w:val="Nadpis5"/>
    <w:uiPriority w:val="9"/>
    <w:semiHidden/>
    <w:rsid w:val="00BF1F33"/>
    <w:rPr>
      <w:rFonts w:ascii="Calibri Light" w:eastAsia="Times New Roman" w:hAnsi="Calibri Light" w:cs="Times New Roman"/>
      <w:color w:val="2F5496"/>
      <w:sz w:val="20"/>
      <w:szCs w:val="20"/>
      <w:lang w:eastAsia="sk-SK"/>
    </w:rPr>
  </w:style>
  <w:style w:type="character" w:customStyle="1" w:styleId="Nadpis6Char">
    <w:name w:val="Nadpis 6 Char"/>
    <w:basedOn w:val="Predvolenpsmoodseku"/>
    <w:link w:val="Nadpis6"/>
    <w:uiPriority w:val="9"/>
    <w:semiHidden/>
    <w:rsid w:val="00BF1F33"/>
    <w:rPr>
      <w:rFonts w:ascii="Calibri Light" w:eastAsia="Times New Roman" w:hAnsi="Calibri Light" w:cs="Times New Roman"/>
      <w:color w:val="1F3763"/>
      <w:sz w:val="20"/>
      <w:szCs w:val="20"/>
      <w:lang w:eastAsia="sk-SK"/>
    </w:rPr>
  </w:style>
  <w:style w:type="character" w:customStyle="1" w:styleId="Nadpis7Char">
    <w:name w:val="Nadpis 7 Char"/>
    <w:basedOn w:val="Predvolenpsmoodseku"/>
    <w:link w:val="Nadpis7"/>
    <w:uiPriority w:val="9"/>
    <w:semiHidden/>
    <w:rsid w:val="00BF1F33"/>
    <w:rPr>
      <w:rFonts w:ascii="Calibri Light" w:eastAsia="Times New Roman" w:hAnsi="Calibri Light" w:cs="Times New Roman"/>
      <w:i/>
      <w:iCs/>
      <w:color w:val="1F3763"/>
      <w:sz w:val="20"/>
      <w:szCs w:val="20"/>
      <w:lang w:eastAsia="sk-SK"/>
    </w:rPr>
  </w:style>
  <w:style w:type="character" w:customStyle="1" w:styleId="Nadpis8Char">
    <w:name w:val="Nadpis 8 Char"/>
    <w:basedOn w:val="Predvolenpsmoodseku"/>
    <w:link w:val="Nadpis8"/>
    <w:uiPriority w:val="9"/>
    <w:semiHidden/>
    <w:rsid w:val="00BF1F33"/>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uiPriority w:val="9"/>
    <w:semiHidden/>
    <w:rsid w:val="00BF1F33"/>
    <w:rPr>
      <w:rFonts w:ascii="Calibri Light" w:eastAsia="Times New Roman" w:hAnsi="Calibri Light" w:cs="Times New Roman"/>
      <w:i/>
      <w:iCs/>
      <w:color w:val="272727"/>
      <w:sz w:val="21"/>
      <w:szCs w:val="21"/>
      <w:lang w:eastAsia="sk-SK"/>
    </w:rPr>
  </w:style>
  <w:style w:type="paragraph" w:customStyle="1" w:styleId="l17">
    <w:name w:val="l17"/>
    <w:basedOn w:val="Normlny"/>
    <w:link w:val="l17Char"/>
    <w:rsid w:val="00BF1F33"/>
    <w:pPr>
      <w:jc w:val="both"/>
    </w:pPr>
    <w:rPr>
      <w:lang w:eastAsia="sk-SK"/>
    </w:rPr>
  </w:style>
  <w:style w:type="paragraph" w:styleId="Odsekzoznamu">
    <w:name w:val="List Paragraph"/>
    <w:aliases w:val="Odsek,Odsek zoznamu1,body,Odsek zoznamu2,Bullet Number,lp1,lp11,List Paragraph11,Bullet 1,Use Case List Paragraph,Colorful List - Accent 11,Bullets Level 1"/>
    <w:basedOn w:val="Normlny"/>
    <w:link w:val="OdsekzoznamuChar"/>
    <w:uiPriority w:val="34"/>
    <w:qFormat/>
    <w:rsid w:val="00BF1F33"/>
    <w:pPr>
      <w:ind w:left="720"/>
      <w:contextualSpacing/>
    </w:pPr>
  </w:style>
  <w:style w:type="paragraph" w:customStyle="1" w:styleId="Default">
    <w:name w:val="Default"/>
    <w:rsid w:val="00BF1F3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poznmkypodiarouChar">
    <w:name w:val="Text poznámky pod čiarou Char"/>
    <w:link w:val="Textpoznmkypodiarou"/>
    <w:uiPriority w:val="99"/>
    <w:locked/>
    <w:rsid w:val="00BF1F33"/>
    <w:rPr>
      <w:rFonts w:ascii="Times New Roman" w:hAnsi="Times New Roman"/>
      <w:lang w:val="cs-CZ" w:eastAsia="cs-CZ"/>
    </w:rPr>
  </w:style>
  <w:style w:type="paragraph" w:styleId="Textpoznmkypodiarou">
    <w:name w:val="footnote text"/>
    <w:basedOn w:val="Normlny"/>
    <w:link w:val="TextpoznmkypodiarouChar"/>
    <w:uiPriority w:val="99"/>
    <w:rsid w:val="00BF1F33"/>
    <w:rPr>
      <w:rFonts w:eastAsiaTheme="minorHAnsi" w:cstheme="minorBidi"/>
      <w:sz w:val="22"/>
      <w:szCs w:val="22"/>
      <w:lang w:val="cs-CZ" w:eastAsia="cs-CZ"/>
    </w:rPr>
  </w:style>
  <w:style w:type="character" w:customStyle="1" w:styleId="TextpoznmkypodiarouChar1">
    <w:name w:val="Text poznámky pod čiarou Char1"/>
    <w:basedOn w:val="Predvolenpsmoodseku"/>
    <w:uiPriority w:val="99"/>
    <w:semiHidden/>
    <w:rsid w:val="00BF1F33"/>
    <w:rPr>
      <w:rFonts w:ascii="Times New Roman" w:eastAsia="Times New Roman" w:hAnsi="Times New Roman" w:cs="Times New Roman"/>
      <w:sz w:val="20"/>
      <w:szCs w:val="20"/>
      <w:lang w:eastAsia="en-GB"/>
    </w:rPr>
  </w:style>
  <w:style w:type="character" w:styleId="Odkaznapoznmkupodiarou">
    <w:name w:val="footnote reference"/>
    <w:uiPriority w:val="99"/>
    <w:semiHidden/>
    <w:unhideWhenUsed/>
    <w:rsid w:val="00BF1F33"/>
    <w:rPr>
      <w:rFonts w:cs="Times New Roman"/>
      <w:vertAlign w:val="superscript"/>
    </w:rPr>
  </w:style>
  <w:style w:type="paragraph" w:styleId="Hlavika">
    <w:name w:val="header"/>
    <w:basedOn w:val="Normlny"/>
    <w:link w:val="HlavikaChar"/>
    <w:uiPriority w:val="99"/>
    <w:unhideWhenUsed/>
    <w:rsid w:val="00BF1F33"/>
    <w:pPr>
      <w:tabs>
        <w:tab w:val="center" w:pos="4536"/>
        <w:tab w:val="right" w:pos="9072"/>
      </w:tabs>
    </w:pPr>
    <w:rPr>
      <w:lang w:val="x-none"/>
    </w:rPr>
  </w:style>
  <w:style w:type="character" w:customStyle="1" w:styleId="HlavikaChar">
    <w:name w:val="Hlavička Char"/>
    <w:basedOn w:val="Predvolenpsmoodseku"/>
    <w:link w:val="Hlavika"/>
    <w:uiPriority w:val="99"/>
    <w:rsid w:val="00BF1F33"/>
    <w:rPr>
      <w:rFonts w:ascii="Times New Roman" w:eastAsia="Times New Roman" w:hAnsi="Times New Roman" w:cs="Times New Roman"/>
      <w:sz w:val="24"/>
      <w:szCs w:val="24"/>
      <w:lang w:val="x-none" w:eastAsia="en-GB"/>
    </w:rPr>
  </w:style>
  <w:style w:type="paragraph" w:styleId="Pta">
    <w:name w:val="footer"/>
    <w:basedOn w:val="Normlny"/>
    <w:link w:val="PtaChar"/>
    <w:uiPriority w:val="99"/>
    <w:unhideWhenUsed/>
    <w:rsid w:val="00BF1F33"/>
    <w:pPr>
      <w:tabs>
        <w:tab w:val="center" w:pos="4536"/>
        <w:tab w:val="right" w:pos="9072"/>
      </w:tabs>
    </w:pPr>
    <w:rPr>
      <w:lang w:val="x-none"/>
    </w:rPr>
  </w:style>
  <w:style w:type="character" w:customStyle="1" w:styleId="PtaChar">
    <w:name w:val="Päta Char"/>
    <w:basedOn w:val="Predvolenpsmoodseku"/>
    <w:link w:val="Pta"/>
    <w:uiPriority w:val="99"/>
    <w:rsid w:val="00BF1F33"/>
    <w:rPr>
      <w:rFonts w:ascii="Times New Roman" w:eastAsia="Times New Roman" w:hAnsi="Times New Roman" w:cs="Times New Roman"/>
      <w:sz w:val="24"/>
      <w:szCs w:val="24"/>
      <w:lang w:val="x-none" w:eastAsia="en-GB"/>
    </w:rPr>
  </w:style>
  <w:style w:type="character" w:customStyle="1" w:styleId="num">
    <w:name w:val="num"/>
    <w:rsid w:val="00BF1F33"/>
    <w:rPr>
      <w:rFonts w:cs="Times New Roman"/>
    </w:rPr>
  </w:style>
  <w:style w:type="character" w:customStyle="1" w:styleId="fontstyle01">
    <w:name w:val="fontstyle01"/>
    <w:rsid w:val="00BF1F33"/>
    <w:rPr>
      <w:rFonts w:ascii="*Calibri-7738-Identity-H" w:hAnsi="*Calibri-7738-Identity-H" w:hint="default"/>
      <w:b w:val="0"/>
      <w:bCs w:val="0"/>
      <w:i w:val="0"/>
      <w:iCs w:val="0"/>
      <w:color w:val="1C2824"/>
      <w:sz w:val="22"/>
      <w:szCs w:val="22"/>
    </w:rPr>
  </w:style>
  <w:style w:type="character" w:customStyle="1" w:styleId="fontstyle21">
    <w:name w:val="fontstyle21"/>
    <w:rsid w:val="00BF1F33"/>
    <w:rPr>
      <w:rFonts w:ascii="*Calibri-7868-Identity-H" w:hAnsi="*Calibri-7868-Identity-H" w:hint="default"/>
      <w:b w:val="0"/>
      <w:bCs w:val="0"/>
      <w:i w:val="0"/>
      <w:iCs w:val="0"/>
      <w:color w:val="1E2926"/>
      <w:sz w:val="22"/>
      <w:szCs w:val="22"/>
    </w:rPr>
  </w:style>
  <w:style w:type="character" w:customStyle="1" w:styleId="fontstyle31">
    <w:name w:val="fontstyle31"/>
    <w:rsid w:val="00BF1F33"/>
    <w:rPr>
      <w:b w:val="0"/>
      <w:bCs w:val="0"/>
      <w:i w:val="0"/>
      <w:iCs w:val="0"/>
      <w:color w:val="D4A7B7"/>
      <w:sz w:val="8"/>
      <w:szCs w:val="8"/>
    </w:rPr>
  </w:style>
  <w:style w:type="character" w:customStyle="1" w:styleId="fontstyle41">
    <w:name w:val="fontstyle41"/>
    <w:rsid w:val="00BF1F33"/>
    <w:rPr>
      <w:rFonts w:ascii="*Calibri-7870-Identity-H" w:hAnsi="*Calibri-7870-Identity-H" w:hint="default"/>
      <w:b w:val="0"/>
      <w:bCs w:val="0"/>
      <w:i w:val="0"/>
      <w:iCs w:val="0"/>
      <w:color w:val="E49CAC"/>
      <w:sz w:val="14"/>
      <w:szCs w:val="14"/>
    </w:rPr>
  </w:style>
  <w:style w:type="paragraph" w:styleId="Textbubliny">
    <w:name w:val="Balloon Text"/>
    <w:basedOn w:val="Normlny"/>
    <w:link w:val="TextbublinyChar"/>
    <w:uiPriority w:val="99"/>
    <w:semiHidden/>
    <w:unhideWhenUsed/>
    <w:rsid w:val="00BF1F33"/>
    <w:rPr>
      <w:sz w:val="18"/>
      <w:szCs w:val="18"/>
    </w:rPr>
  </w:style>
  <w:style w:type="character" w:customStyle="1" w:styleId="TextbublinyChar">
    <w:name w:val="Text bubliny Char"/>
    <w:basedOn w:val="Predvolenpsmoodseku"/>
    <w:link w:val="Textbubliny"/>
    <w:uiPriority w:val="99"/>
    <w:semiHidden/>
    <w:rsid w:val="00BF1F33"/>
    <w:rPr>
      <w:rFonts w:ascii="Times New Roman" w:eastAsia="Times New Roman" w:hAnsi="Times New Roman" w:cs="Times New Roman"/>
      <w:sz w:val="18"/>
      <w:szCs w:val="18"/>
      <w:lang w:eastAsia="en-GB"/>
    </w:rPr>
  </w:style>
  <w:style w:type="table" w:styleId="Mriekatabuky">
    <w:name w:val="Table Grid"/>
    <w:basedOn w:val="Normlnatabuka"/>
    <w:uiPriority w:val="39"/>
    <w:unhideWhenUsed/>
    <w:rsid w:val="00BF1F33"/>
    <w:pPr>
      <w:spacing w:after="0" w:line="240" w:lineRule="auto"/>
    </w:pPr>
    <w:rPr>
      <w:rFonts w:ascii="Calibri" w:eastAsia="Calibri" w:hAnsi="Calibri"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BF1F33"/>
  </w:style>
  <w:style w:type="character" w:styleId="Hypertextovprepojenie">
    <w:name w:val="Hyperlink"/>
    <w:uiPriority w:val="99"/>
    <w:unhideWhenUsed/>
    <w:rsid w:val="00BF1F33"/>
    <w:rPr>
      <w:color w:val="0000FF"/>
      <w:u w:val="single"/>
    </w:rPr>
  </w:style>
  <w:style w:type="paragraph" w:customStyle="1" w:styleId="tl1Calibri11velke">
    <w:name w:val="Štýl1_Calibri_11_velke"/>
    <w:basedOn w:val="l17"/>
    <w:link w:val="tl1Calibri11velkeChar"/>
    <w:qFormat/>
    <w:rsid w:val="00BF1F33"/>
    <w:rPr>
      <w:rFonts w:eastAsia="Calibri" w:cs="Calibri"/>
      <w:b/>
      <w:bCs/>
      <w:color w:val="1C2824"/>
    </w:rPr>
  </w:style>
  <w:style w:type="character" w:customStyle="1" w:styleId="l17Char">
    <w:name w:val="l17 Char"/>
    <w:link w:val="l17"/>
    <w:rsid w:val="00BF1F33"/>
    <w:rPr>
      <w:rFonts w:ascii="Times New Roman" w:eastAsia="Times New Roman" w:hAnsi="Times New Roman" w:cs="Times New Roman"/>
      <w:sz w:val="24"/>
      <w:szCs w:val="24"/>
      <w:lang w:eastAsia="sk-SK"/>
    </w:rPr>
  </w:style>
  <w:style w:type="character" w:customStyle="1" w:styleId="tl1Calibri11velkeChar">
    <w:name w:val="Štýl1_Calibri_11_velke Char"/>
    <w:link w:val="tl1Calibri11velke"/>
    <w:rsid w:val="00BF1F33"/>
    <w:rPr>
      <w:rFonts w:ascii="Times New Roman" w:eastAsia="Calibri" w:hAnsi="Times New Roman" w:cs="Calibri"/>
      <w:b/>
      <w:bCs/>
      <w:color w:val="1C2824"/>
      <w:sz w:val="24"/>
      <w:szCs w:val="24"/>
      <w:lang w:eastAsia="sk-SK"/>
    </w:rPr>
  </w:style>
  <w:style w:type="character" w:styleId="Odkaznakomentr">
    <w:name w:val="annotation reference"/>
    <w:uiPriority w:val="99"/>
    <w:semiHidden/>
    <w:unhideWhenUsed/>
    <w:rsid w:val="00BF1F33"/>
    <w:rPr>
      <w:sz w:val="16"/>
      <w:szCs w:val="16"/>
    </w:rPr>
  </w:style>
  <w:style w:type="paragraph" w:styleId="Textkomentra">
    <w:name w:val="annotation text"/>
    <w:basedOn w:val="Normlny"/>
    <w:link w:val="TextkomentraChar"/>
    <w:uiPriority w:val="99"/>
    <w:unhideWhenUsed/>
    <w:rsid w:val="00BF1F33"/>
    <w:rPr>
      <w:sz w:val="20"/>
      <w:szCs w:val="20"/>
    </w:rPr>
  </w:style>
  <w:style w:type="character" w:customStyle="1" w:styleId="TextkomentraChar">
    <w:name w:val="Text komentára Char"/>
    <w:basedOn w:val="Predvolenpsmoodseku"/>
    <w:link w:val="Textkomentra"/>
    <w:uiPriority w:val="99"/>
    <w:rsid w:val="00BF1F33"/>
    <w:rPr>
      <w:rFonts w:ascii="Times New Roman" w:eastAsia="Times New Roman" w:hAnsi="Times New Roman" w:cs="Times New Roman"/>
      <w:sz w:val="20"/>
      <w:szCs w:val="20"/>
      <w:lang w:eastAsia="en-GB"/>
    </w:rPr>
  </w:style>
  <w:style w:type="paragraph" w:styleId="Predmetkomentra">
    <w:name w:val="annotation subject"/>
    <w:basedOn w:val="Textkomentra"/>
    <w:next w:val="Textkomentra"/>
    <w:link w:val="PredmetkomentraChar"/>
    <w:uiPriority w:val="99"/>
    <w:semiHidden/>
    <w:unhideWhenUsed/>
    <w:rsid w:val="00BF1F33"/>
    <w:rPr>
      <w:b/>
      <w:bCs/>
    </w:rPr>
  </w:style>
  <w:style w:type="character" w:customStyle="1" w:styleId="PredmetkomentraChar">
    <w:name w:val="Predmet komentára Char"/>
    <w:basedOn w:val="TextkomentraChar"/>
    <w:link w:val="Predmetkomentra"/>
    <w:uiPriority w:val="99"/>
    <w:semiHidden/>
    <w:rsid w:val="00BF1F33"/>
    <w:rPr>
      <w:rFonts w:ascii="Times New Roman" w:eastAsia="Times New Roman" w:hAnsi="Times New Roman" w:cs="Times New Roman"/>
      <w:b/>
      <w:bCs/>
      <w:sz w:val="20"/>
      <w:szCs w:val="20"/>
      <w:lang w:eastAsia="en-GB"/>
    </w:rPr>
  </w:style>
  <w:style w:type="paragraph" w:styleId="Zkladntext">
    <w:name w:val="Body Text"/>
    <w:basedOn w:val="Normlny"/>
    <w:link w:val="ZkladntextChar"/>
    <w:uiPriority w:val="1"/>
    <w:qFormat/>
    <w:rsid w:val="00BF1F33"/>
    <w:pPr>
      <w:widowControl w:val="0"/>
      <w:autoSpaceDE w:val="0"/>
      <w:autoSpaceDN w:val="0"/>
      <w:adjustRightInd w:val="0"/>
      <w:ind w:left="687" w:hanging="567"/>
    </w:pPr>
    <w:rPr>
      <w:lang w:eastAsia="sk-SK"/>
    </w:rPr>
  </w:style>
  <w:style w:type="character" w:customStyle="1" w:styleId="ZkladntextChar">
    <w:name w:val="Základný text Char"/>
    <w:basedOn w:val="Predvolenpsmoodseku"/>
    <w:link w:val="Zkladntext"/>
    <w:uiPriority w:val="1"/>
    <w:rsid w:val="00BF1F33"/>
    <w:rPr>
      <w:rFonts w:ascii="Times New Roman" w:eastAsia="Times New Roman" w:hAnsi="Times New Roman" w:cs="Times New Roman"/>
      <w:sz w:val="24"/>
      <w:szCs w:val="24"/>
      <w:lang w:eastAsia="sk-SK"/>
    </w:rPr>
  </w:style>
  <w:style w:type="paragraph" w:customStyle="1" w:styleId="ListParagraph1">
    <w:name w:val="List Paragraph1"/>
    <w:basedOn w:val="Normlny"/>
    <w:rsid w:val="00BF1F33"/>
    <w:pPr>
      <w:ind w:left="720"/>
      <w:contextualSpacing/>
    </w:pPr>
    <w:rPr>
      <w:rFonts w:ascii="Tahoma" w:hAnsi="Tahoma"/>
      <w:sz w:val="20"/>
      <w:szCs w:val="20"/>
      <w:lang w:eastAsia="sk-SK"/>
    </w:rPr>
  </w:style>
  <w:style w:type="character" w:customStyle="1" w:styleId="OdsekzoznamuChar">
    <w:name w:val="Odsek zoznamu Char"/>
    <w:aliases w:val="Odsek Char,Odsek zoznamu1 Char,body Char,Odsek zoznamu2 Char,Bullet Number Char,lp1 Char,lp11 Char,List Paragraph11 Char,Bullet 1 Char,Use Case List Paragraph Char,Colorful List - Accent 11 Char,Bullets Level 1 Char"/>
    <w:link w:val="Odsekzoznamu"/>
    <w:uiPriority w:val="1"/>
    <w:qFormat/>
    <w:locked/>
    <w:rsid w:val="00BF1F33"/>
    <w:rPr>
      <w:rFonts w:ascii="Times New Roman" w:eastAsia="Times New Roman" w:hAnsi="Times New Roman" w:cs="Times New Roman"/>
      <w:sz w:val="24"/>
      <w:szCs w:val="24"/>
      <w:lang w:eastAsia="en-GB"/>
    </w:rPr>
  </w:style>
  <w:style w:type="paragraph" w:styleId="Revzia">
    <w:name w:val="Revision"/>
    <w:hidden/>
    <w:uiPriority w:val="99"/>
    <w:semiHidden/>
    <w:rsid w:val="00BF1F33"/>
    <w:pPr>
      <w:spacing w:after="0" w:line="240" w:lineRule="auto"/>
    </w:pPr>
    <w:rPr>
      <w:rFonts w:ascii="Times New Roman" w:eastAsia="Times New Roman" w:hAnsi="Times New Roman" w:cs="Times New Roman"/>
      <w:sz w:val="24"/>
      <w:szCs w:val="24"/>
      <w:lang w:eastAsia="en-GB"/>
    </w:rPr>
  </w:style>
  <w:style w:type="paragraph" w:styleId="Normlnywebov">
    <w:name w:val="Normal (Web)"/>
    <w:basedOn w:val="Normlny"/>
    <w:uiPriority w:val="99"/>
    <w:semiHidden/>
    <w:unhideWhenUsed/>
    <w:rsid w:val="00BF1F33"/>
    <w:pPr>
      <w:spacing w:before="100" w:beforeAutospacing="1" w:after="100" w:afterAutospacing="1"/>
    </w:pPr>
  </w:style>
  <w:style w:type="paragraph" w:customStyle="1" w:styleId="Normal2">
    <w:name w:val="Normal 2"/>
    <w:basedOn w:val="Normlny"/>
    <w:rsid w:val="00BF1F33"/>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kapitola">
    <w:name w:val="kapitola"/>
    <w:basedOn w:val="Normlny"/>
    <w:next w:val="Normlny"/>
    <w:link w:val="kapitolaChar"/>
    <w:qFormat/>
    <w:rsid w:val="00BF1F33"/>
    <w:pPr>
      <w:keepNext/>
      <w:keepLines/>
      <w:numPr>
        <w:numId w:val="19"/>
      </w:numPr>
      <w:outlineLvl w:val="0"/>
    </w:pPr>
    <w:rPr>
      <w:b/>
      <w:sz w:val="28"/>
      <w:szCs w:val="28"/>
      <w:lang w:eastAsia="sk-SK"/>
    </w:rPr>
  </w:style>
  <w:style w:type="character" w:customStyle="1" w:styleId="kapitolaChar">
    <w:name w:val="kapitola Char"/>
    <w:link w:val="kapitola"/>
    <w:rsid w:val="00BF1F33"/>
    <w:rPr>
      <w:rFonts w:ascii="Times New Roman" w:eastAsia="Times New Roman" w:hAnsi="Times New Roman" w:cs="Times New Roman"/>
      <w:b/>
      <w:sz w:val="28"/>
      <w:szCs w:val="28"/>
      <w:lang w:eastAsia="sk-SK"/>
    </w:rPr>
  </w:style>
  <w:style w:type="paragraph" w:customStyle="1" w:styleId="cislovaneodseky">
    <w:name w:val="cislovane odseky"/>
    <w:basedOn w:val="Normlny"/>
    <w:uiPriority w:val="99"/>
    <w:rsid w:val="00BF1F33"/>
    <w:pPr>
      <w:jc w:val="both"/>
    </w:pPr>
    <w:rPr>
      <w:lang w:eastAsia="cs-CZ"/>
    </w:rPr>
  </w:style>
  <w:style w:type="paragraph" w:customStyle="1" w:styleId="Bod">
    <w:name w:val="Bod"/>
    <w:basedOn w:val="Normlny"/>
    <w:rsid w:val="00BF1F33"/>
    <w:pPr>
      <w:numPr>
        <w:numId w:val="20"/>
      </w:numPr>
      <w:spacing w:before="120"/>
      <w:jc w:val="both"/>
    </w:pPr>
    <w:rPr>
      <w:rFonts w:ascii="MS Serif" w:hAnsi="MS Serif"/>
      <w:lang w:eastAsia="cs-CZ"/>
    </w:rPr>
  </w:style>
  <w:style w:type="paragraph" w:customStyle="1" w:styleId="odrazky-odsadene">
    <w:name w:val="odrazky - odsadene"/>
    <w:basedOn w:val="Normlny"/>
    <w:uiPriority w:val="99"/>
    <w:rsid w:val="00BF1F33"/>
    <w:pPr>
      <w:keepLines/>
      <w:numPr>
        <w:numId w:val="21"/>
      </w:numPr>
      <w:spacing w:line="360" w:lineRule="auto"/>
      <w:jc w:val="both"/>
    </w:pPr>
    <w:rPr>
      <w:lang w:eastAsia="cs-CZ"/>
    </w:rPr>
  </w:style>
  <w:style w:type="paragraph" w:customStyle="1" w:styleId="Nadpis41">
    <w:name w:val="Nadpis 41"/>
    <w:basedOn w:val="Normlny"/>
    <w:next w:val="Normlny"/>
    <w:uiPriority w:val="9"/>
    <w:unhideWhenUsed/>
    <w:qFormat/>
    <w:rsid w:val="00BF1F33"/>
    <w:pPr>
      <w:keepNext/>
      <w:keepLines/>
      <w:spacing w:before="40" w:line="259" w:lineRule="auto"/>
      <w:ind w:left="2880" w:hanging="360"/>
      <w:outlineLvl w:val="3"/>
    </w:pPr>
    <w:rPr>
      <w:rFonts w:ascii="Calibri Light" w:hAnsi="Calibri Light"/>
      <w:i/>
      <w:iCs/>
      <w:color w:val="2F5496"/>
      <w:sz w:val="22"/>
      <w:szCs w:val="22"/>
      <w:lang w:eastAsia="en-US"/>
    </w:rPr>
  </w:style>
  <w:style w:type="paragraph" w:customStyle="1" w:styleId="Nadpis51">
    <w:name w:val="Nadpis 51"/>
    <w:basedOn w:val="Normlny"/>
    <w:next w:val="Normlny"/>
    <w:uiPriority w:val="9"/>
    <w:unhideWhenUsed/>
    <w:qFormat/>
    <w:rsid w:val="00BF1F33"/>
    <w:pPr>
      <w:keepNext/>
      <w:keepLines/>
      <w:spacing w:before="40" w:line="259" w:lineRule="auto"/>
      <w:ind w:left="3600" w:hanging="360"/>
      <w:outlineLvl w:val="4"/>
    </w:pPr>
    <w:rPr>
      <w:rFonts w:ascii="Calibri Light" w:hAnsi="Calibri Light"/>
      <w:color w:val="2F5496"/>
      <w:sz w:val="22"/>
      <w:szCs w:val="22"/>
      <w:lang w:eastAsia="en-US"/>
    </w:rPr>
  </w:style>
  <w:style w:type="paragraph" w:customStyle="1" w:styleId="Nadpis61">
    <w:name w:val="Nadpis 61"/>
    <w:basedOn w:val="Normlny"/>
    <w:next w:val="Normlny"/>
    <w:uiPriority w:val="9"/>
    <w:semiHidden/>
    <w:unhideWhenUsed/>
    <w:qFormat/>
    <w:rsid w:val="00BF1F33"/>
    <w:pPr>
      <w:keepNext/>
      <w:keepLines/>
      <w:spacing w:before="40" w:line="259" w:lineRule="auto"/>
      <w:ind w:left="4320" w:hanging="180"/>
      <w:outlineLvl w:val="5"/>
    </w:pPr>
    <w:rPr>
      <w:rFonts w:ascii="Calibri Light" w:hAnsi="Calibri Light"/>
      <w:color w:val="1F3763"/>
      <w:sz w:val="22"/>
      <w:szCs w:val="22"/>
      <w:lang w:eastAsia="en-US"/>
    </w:rPr>
  </w:style>
  <w:style w:type="paragraph" w:customStyle="1" w:styleId="Nadpis71">
    <w:name w:val="Nadpis 71"/>
    <w:basedOn w:val="Normlny"/>
    <w:next w:val="Normlny"/>
    <w:uiPriority w:val="9"/>
    <w:semiHidden/>
    <w:unhideWhenUsed/>
    <w:qFormat/>
    <w:rsid w:val="00BF1F33"/>
    <w:pPr>
      <w:keepNext/>
      <w:keepLines/>
      <w:spacing w:before="40" w:line="259" w:lineRule="auto"/>
      <w:ind w:left="5040" w:hanging="360"/>
      <w:outlineLvl w:val="6"/>
    </w:pPr>
    <w:rPr>
      <w:rFonts w:ascii="Calibri Light" w:hAnsi="Calibri Light"/>
      <w:i/>
      <w:iCs/>
      <w:color w:val="1F3763"/>
      <w:sz w:val="22"/>
      <w:szCs w:val="22"/>
      <w:lang w:eastAsia="en-US"/>
    </w:rPr>
  </w:style>
  <w:style w:type="paragraph" w:customStyle="1" w:styleId="Nadpis81">
    <w:name w:val="Nadpis 81"/>
    <w:basedOn w:val="Normlny"/>
    <w:next w:val="Normlny"/>
    <w:uiPriority w:val="9"/>
    <w:semiHidden/>
    <w:unhideWhenUsed/>
    <w:qFormat/>
    <w:rsid w:val="00BF1F33"/>
    <w:pPr>
      <w:keepNext/>
      <w:keepLines/>
      <w:spacing w:before="40" w:line="259" w:lineRule="auto"/>
      <w:ind w:left="5760" w:hanging="360"/>
      <w:outlineLvl w:val="7"/>
    </w:pPr>
    <w:rPr>
      <w:rFonts w:ascii="Calibri Light" w:hAnsi="Calibri Light"/>
      <w:color w:val="272727"/>
      <w:sz w:val="21"/>
      <w:szCs w:val="21"/>
      <w:lang w:eastAsia="en-US"/>
    </w:rPr>
  </w:style>
  <w:style w:type="paragraph" w:customStyle="1" w:styleId="Nadpis91">
    <w:name w:val="Nadpis 91"/>
    <w:basedOn w:val="Normlny"/>
    <w:next w:val="Normlny"/>
    <w:uiPriority w:val="9"/>
    <w:semiHidden/>
    <w:unhideWhenUsed/>
    <w:qFormat/>
    <w:rsid w:val="00BF1F33"/>
    <w:pPr>
      <w:keepNext/>
      <w:keepLines/>
      <w:spacing w:before="40" w:line="259" w:lineRule="auto"/>
      <w:ind w:left="6480" w:hanging="180"/>
      <w:outlineLvl w:val="8"/>
    </w:pPr>
    <w:rPr>
      <w:rFonts w:ascii="Calibri Light" w:hAnsi="Calibri Light"/>
      <w:i/>
      <w:iCs/>
      <w:color w:val="272727"/>
      <w:sz w:val="21"/>
      <w:szCs w:val="21"/>
      <w:lang w:eastAsia="en-US"/>
    </w:rPr>
  </w:style>
  <w:style w:type="numbering" w:customStyle="1" w:styleId="Bezzoznamu1">
    <w:name w:val="Bez zoznamu1"/>
    <w:next w:val="Bezzoznamu"/>
    <w:uiPriority w:val="99"/>
    <w:semiHidden/>
    <w:unhideWhenUsed/>
    <w:rsid w:val="00BF1F33"/>
  </w:style>
  <w:style w:type="paragraph" w:customStyle="1" w:styleId="Bezriadkovania1">
    <w:name w:val="Bez riadkovania1"/>
    <w:next w:val="Bezriadkovania"/>
    <w:uiPriority w:val="1"/>
    <w:qFormat/>
    <w:rsid w:val="00BF1F33"/>
    <w:pPr>
      <w:spacing w:after="0" w:line="240" w:lineRule="auto"/>
    </w:pPr>
    <w:rPr>
      <w:rFonts w:ascii="Calibri" w:eastAsia="Calibri" w:hAnsi="Calibri" w:cs="Times New Roman"/>
    </w:rPr>
  </w:style>
  <w:style w:type="paragraph" w:customStyle="1" w:styleId="Hlavikaobsahu1">
    <w:name w:val="Hlavička obsahu1"/>
    <w:basedOn w:val="Nadpis1"/>
    <w:next w:val="Normlny"/>
    <w:uiPriority w:val="39"/>
    <w:unhideWhenUsed/>
    <w:qFormat/>
    <w:rsid w:val="00BF1F33"/>
    <w:pPr>
      <w:keepLines/>
      <w:spacing w:after="0" w:line="259" w:lineRule="auto"/>
      <w:outlineLvl w:val="9"/>
    </w:pPr>
    <w:rPr>
      <w:b w:val="0"/>
      <w:bCs w:val="0"/>
      <w:color w:val="2F5496"/>
      <w:kern w:val="0"/>
      <w:lang w:eastAsia="sk-SK"/>
    </w:rPr>
  </w:style>
  <w:style w:type="paragraph" w:customStyle="1" w:styleId="Obsah11">
    <w:name w:val="Obsah 11"/>
    <w:basedOn w:val="Normlny"/>
    <w:next w:val="Normlny"/>
    <w:autoRedefine/>
    <w:uiPriority w:val="39"/>
    <w:unhideWhenUsed/>
    <w:rsid w:val="00BF1F33"/>
    <w:pPr>
      <w:spacing w:after="100" w:line="259" w:lineRule="auto"/>
    </w:pPr>
    <w:rPr>
      <w:rFonts w:ascii="Calibri" w:eastAsia="Calibri" w:hAnsi="Calibri"/>
      <w:sz w:val="22"/>
      <w:szCs w:val="22"/>
      <w:lang w:eastAsia="en-US"/>
    </w:rPr>
  </w:style>
  <w:style w:type="paragraph" w:customStyle="1" w:styleId="Obsah21">
    <w:name w:val="Obsah 21"/>
    <w:basedOn w:val="Normlny"/>
    <w:next w:val="Normlny"/>
    <w:autoRedefine/>
    <w:uiPriority w:val="39"/>
    <w:unhideWhenUsed/>
    <w:rsid w:val="00BF1F33"/>
    <w:pPr>
      <w:spacing w:after="100" w:line="259" w:lineRule="auto"/>
      <w:ind w:left="220"/>
    </w:pPr>
    <w:rPr>
      <w:rFonts w:ascii="Calibri" w:eastAsia="Calibri" w:hAnsi="Calibri"/>
      <w:sz w:val="22"/>
      <w:szCs w:val="22"/>
      <w:lang w:eastAsia="en-US"/>
    </w:rPr>
  </w:style>
  <w:style w:type="paragraph" w:customStyle="1" w:styleId="Obsah31">
    <w:name w:val="Obsah 31"/>
    <w:basedOn w:val="Normlny"/>
    <w:next w:val="Normlny"/>
    <w:autoRedefine/>
    <w:uiPriority w:val="39"/>
    <w:unhideWhenUsed/>
    <w:rsid w:val="00BF1F33"/>
    <w:pPr>
      <w:spacing w:after="100" w:line="259" w:lineRule="auto"/>
      <w:ind w:left="440"/>
    </w:pPr>
    <w:rPr>
      <w:rFonts w:ascii="Calibri" w:eastAsia="Calibri" w:hAnsi="Calibri"/>
      <w:sz w:val="22"/>
      <w:szCs w:val="22"/>
      <w:lang w:eastAsia="en-US"/>
    </w:rPr>
  </w:style>
  <w:style w:type="character" w:customStyle="1" w:styleId="Nevyrieenzmienka1">
    <w:name w:val="Nevyriešená zmienka1"/>
    <w:uiPriority w:val="99"/>
    <w:semiHidden/>
    <w:unhideWhenUsed/>
    <w:rsid w:val="00BF1F33"/>
    <w:rPr>
      <w:color w:val="605E5C"/>
      <w:shd w:val="clear" w:color="auto" w:fill="E1DFDD"/>
    </w:rPr>
  </w:style>
  <w:style w:type="character" w:customStyle="1" w:styleId="Nadpis4Char1">
    <w:name w:val="Nadpis 4 Char1"/>
    <w:uiPriority w:val="9"/>
    <w:semiHidden/>
    <w:rsid w:val="00BF1F33"/>
    <w:rPr>
      <w:rFonts w:ascii="Calibri" w:eastAsia="Times New Roman" w:hAnsi="Calibri" w:cs="Times New Roman"/>
      <w:b/>
      <w:bCs/>
      <w:sz w:val="28"/>
      <w:szCs w:val="28"/>
      <w:lang w:eastAsia="en-GB"/>
    </w:rPr>
  </w:style>
  <w:style w:type="character" w:customStyle="1" w:styleId="Nadpis5Char1">
    <w:name w:val="Nadpis 5 Char1"/>
    <w:uiPriority w:val="9"/>
    <w:semiHidden/>
    <w:rsid w:val="00BF1F33"/>
    <w:rPr>
      <w:rFonts w:ascii="Calibri" w:eastAsia="Times New Roman" w:hAnsi="Calibri" w:cs="Times New Roman"/>
      <w:b/>
      <w:bCs/>
      <w:i/>
      <w:iCs/>
      <w:sz w:val="26"/>
      <w:szCs w:val="26"/>
      <w:lang w:eastAsia="en-GB"/>
    </w:rPr>
  </w:style>
  <w:style w:type="character" w:customStyle="1" w:styleId="Nadpis6Char1">
    <w:name w:val="Nadpis 6 Char1"/>
    <w:uiPriority w:val="9"/>
    <w:semiHidden/>
    <w:rsid w:val="00BF1F33"/>
    <w:rPr>
      <w:rFonts w:ascii="Calibri" w:eastAsia="Times New Roman" w:hAnsi="Calibri" w:cs="Times New Roman"/>
      <w:b/>
      <w:bCs/>
      <w:sz w:val="22"/>
      <w:szCs w:val="22"/>
      <w:lang w:eastAsia="en-GB"/>
    </w:rPr>
  </w:style>
  <w:style w:type="character" w:customStyle="1" w:styleId="Nadpis7Char1">
    <w:name w:val="Nadpis 7 Char1"/>
    <w:uiPriority w:val="9"/>
    <w:semiHidden/>
    <w:rsid w:val="00BF1F33"/>
    <w:rPr>
      <w:rFonts w:ascii="Calibri" w:eastAsia="Times New Roman" w:hAnsi="Calibri" w:cs="Times New Roman"/>
      <w:sz w:val="24"/>
      <w:szCs w:val="24"/>
      <w:lang w:eastAsia="en-GB"/>
    </w:rPr>
  </w:style>
  <w:style w:type="character" w:customStyle="1" w:styleId="Nadpis8Char1">
    <w:name w:val="Nadpis 8 Char1"/>
    <w:uiPriority w:val="9"/>
    <w:semiHidden/>
    <w:rsid w:val="00BF1F33"/>
    <w:rPr>
      <w:rFonts w:ascii="Calibri" w:eastAsia="Times New Roman" w:hAnsi="Calibri" w:cs="Times New Roman"/>
      <w:i/>
      <w:iCs/>
      <w:sz w:val="24"/>
      <w:szCs w:val="24"/>
      <w:lang w:eastAsia="en-GB"/>
    </w:rPr>
  </w:style>
  <w:style w:type="character" w:customStyle="1" w:styleId="Nadpis9Char1">
    <w:name w:val="Nadpis 9 Char1"/>
    <w:uiPriority w:val="9"/>
    <w:semiHidden/>
    <w:rsid w:val="00BF1F33"/>
    <w:rPr>
      <w:rFonts w:ascii="Calibri Light" w:eastAsia="Times New Roman" w:hAnsi="Calibri Light" w:cs="Times New Roman"/>
      <w:sz w:val="22"/>
      <w:szCs w:val="22"/>
      <w:lang w:eastAsia="en-GB"/>
    </w:rPr>
  </w:style>
  <w:style w:type="paragraph" w:styleId="Bezriadkovania">
    <w:name w:val="No Spacing"/>
    <w:uiPriority w:val="1"/>
    <w:qFormat/>
    <w:rsid w:val="00BF1F33"/>
    <w:pPr>
      <w:spacing w:after="0" w:line="240" w:lineRule="auto"/>
    </w:pPr>
    <w:rPr>
      <w:rFonts w:ascii="Times New Roman" w:eastAsia="Times New Roman" w:hAnsi="Times New Roman" w:cs="Times New Roman"/>
      <w:sz w:val="24"/>
      <w:szCs w:val="24"/>
      <w:lang w:eastAsia="en-GB"/>
    </w:rPr>
  </w:style>
  <w:style w:type="character" w:customStyle="1" w:styleId="Nevyrieenzmienka2">
    <w:name w:val="Nevyriešená zmienka2"/>
    <w:uiPriority w:val="99"/>
    <w:semiHidden/>
    <w:unhideWhenUsed/>
    <w:rsid w:val="00BF1F33"/>
    <w:rPr>
      <w:color w:val="605E5C"/>
      <w:shd w:val="clear" w:color="auto" w:fill="E1DFDD"/>
    </w:rPr>
  </w:style>
  <w:style w:type="paragraph" w:customStyle="1" w:styleId="AgreementL1">
    <w:name w:val="Agreement L1"/>
    <w:basedOn w:val="Normlny"/>
    <w:qFormat/>
    <w:rsid w:val="00BF1F33"/>
    <w:pPr>
      <w:keepNext/>
      <w:numPr>
        <w:numId w:val="27"/>
      </w:numPr>
      <w:autoSpaceDE w:val="0"/>
      <w:autoSpaceDN w:val="0"/>
      <w:spacing w:before="240"/>
    </w:pPr>
    <w:rPr>
      <w:rFonts w:eastAsia="Calibri"/>
      <w:b/>
      <w:caps/>
      <w:sz w:val="22"/>
      <w:lang w:eastAsia="sk-SK"/>
    </w:rPr>
  </w:style>
  <w:style w:type="paragraph" w:customStyle="1" w:styleId="AgreementL2">
    <w:name w:val="Agreement L2"/>
    <w:basedOn w:val="AgreementL1"/>
    <w:qFormat/>
    <w:rsid w:val="00BF1F33"/>
    <w:pPr>
      <w:keepNext w:val="0"/>
      <w:numPr>
        <w:ilvl w:val="1"/>
      </w:numPr>
    </w:pPr>
    <w:rPr>
      <w:b w:val="0"/>
      <w:caps w:val="0"/>
    </w:rPr>
  </w:style>
  <w:style w:type="paragraph" w:customStyle="1" w:styleId="AgreementL3">
    <w:name w:val="Agreement L3"/>
    <w:basedOn w:val="AgreementL2"/>
    <w:qFormat/>
    <w:rsid w:val="00BF1F33"/>
    <w:pPr>
      <w:numPr>
        <w:ilvl w:val="2"/>
      </w:numPr>
    </w:pPr>
  </w:style>
  <w:style w:type="paragraph" w:customStyle="1" w:styleId="AgreementL4">
    <w:name w:val="Agreement L4"/>
    <w:basedOn w:val="AgreementL3"/>
    <w:qFormat/>
    <w:rsid w:val="00BF1F33"/>
    <w:pPr>
      <w:numPr>
        <w:ilvl w:val="3"/>
      </w:numPr>
    </w:pPr>
  </w:style>
  <w:style w:type="paragraph" w:customStyle="1" w:styleId="AgreementL5">
    <w:name w:val="Agreement L5"/>
    <w:basedOn w:val="AgreementL4"/>
    <w:qFormat/>
    <w:rsid w:val="00BF1F33"/>
    <w:pPr>
      <w:numPr>
        <w:ilvl w:val="4"/>
      </w:numPr>
    </w:pPr>
  </w:style>
  <w:style w:type="paragraph" w:customStyle="1" w:styleId="AgreementL6">
    <w:name w:val="Agreement L6"/>
    <w:basedOn w:val="AgreementL5"/>
    <w:qFormat/>
    <w:rsid w:val="00BF1F33"/>
    <w:pPr>
      <w:numPr>
        <w:ilvl w:val="5"/>
      </w:numPr>
    </w:pPr>
  </w:style>
  <w:style w:type="paragraph" w:customStyle="1" w:styleId="AgreementL7">
    <w:name w:val="Agreement L7"/>
    <w:basedOn w:val="Normlny"/>
    <w:qFormat/>
    <w:rsid w:val="00BF1F33"/>
    <w:pPr>
      <w:numPr>
        <w:ilvl w:val="6"/>
        <w:numId w:val="27"/>
      </w:numPr>
      <w:autoSpaceDE w:val="0"/>
      <w:autoSpaceDN w:val="0"/>
      <w:spacing w:before="240"/>
    </w:pPr>
    <w:rPr>
      <w:sz w:val="22"/>
      <w:lang w:val="en-US" w:eastAsia="sk-SK"/>
    </w:rPr>
  </w:style>
  <w:style w:type="paragraph" w:customStyle="1" w:styleId="AgreementL8">
    <w:name w:val="Agreement L8"/>
    <w:basedOn w:val="AgreementL7"/>
    <w:qFormat/>
    <w:rsid w:val="00BF1F33"/>
    <w:pPr>
      <w:numPr>
        <w:ilvl w:val="7"/>
      </w:numPr>
    </w:pPr>
  </w:style>
  <w:style w:type="paragraph" w:customStyle="1" w:styleId="AgreementL9">
    <w:name w:val="Agreement L9"/>
    <w:basedOn w:val="AgreementL8"/>
    <w:qFormat/>
    <w:rsid w:val="00BF1F33"/>
    <w:pPr>
      <w:numPr>
        <w:ilvl w:val="8"/>
      </w:numPr>
    </w:pPr>
  </w:style>
  <w:style w:type="numbering" w:customStyle="1" w:styleId="AgreementStyle">
    <w:name w:val="Agreement Style"/>
    <w:basedOn w:val="Bezzoznamu"/>
    <w:uiPriority w:val="99"/>
    <w:rsid w:val="00BF1F33"/>
    <w:pPr>
      <w:numPr>
        <w:numId w:val="34"/>
      </w:numPr>
    </w:pPr>
  </w:style>
  <w:style w:type="character" w:styleId="Zstupntext">
    <w:name w:val="Placeholder Text"/>
    <w:uiPriority w:val="99"/>
    <w:semiHidden/>
    <w:rsid w:val="00F056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9423</Words>
  <Characters>53713</Characters>
  <Application>Microsoft Office Word</Application>
  <DocSecurity>0</DocSecurity>
  <Lines>447</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2025-02-13T09:18:00Z</dcterms:created>
  <dcterms:modified xsi:type="dcterms:W3CDTF">2025-02-13T09:37:00Z</dcterms:modified>
</cp:coreProperties>
</file>