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504E9D13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D95ACC">
        <w:rPr>
          <w:rFonts w:ascii="Cambria" w:hAnsi="Cambria" w:cs="Arial"/>
          <w:b/>
          <w:bCs/>
          <w:szCs w:val="22"/>
        </w:rPr>
        <w:t>7</w:t>
      </w:r>
      <w:r w:rsidRPr="00D02285">
        <w:rPr>
          <w:rFonts w:ascii="Cambria" w:hAnsi="Cambria" w:cs="Arial"/>
          <w:b/>
          <w:bCs/>
          <w:szCs w:val="22"/>
        </w:rPr>
        <w:t>a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45FF9931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D95ACC" w:rsidRPr="00D95ACC">
        <w:rPr>
          <w:rFonts w:ascii="Cambria" w:hAnsi="Cambria" w:cs="Arial"/>
          <w:b/>
          <w:bCs/>
          <w:sz w:val="22"/>
          <w:szCs w:val="22"/>
        </w:rPr>
        <w:t>Termomodernizacja leśniczówki Zaleśniak</w:t>
      </w:r>
      <w:bookmarkStart w:id="0" w:name="_GoBack"/>
      <w:bookmarkEnd w:id="0"/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788A9" w14:textId="77777777" w:rsidR="002C26A0" w:rsidRDefault="002C26A0">
      <w:r>
        <w:separator/>
      </w:r>
    </w:p>
  </w:endnote>
  <w:endnote w:type="continuationSeparator" w:id="0">
    <w:p w14:paraId="5442B13E" w14:textId="77777777" w:rsidR="002C26A0" w:rsidRDefault="002C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2C26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2C26A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5AC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2C26A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2C26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1154F" w14:textId="77777777" w:rsidR="002C26A0" w:rsidRDefault="002C26A0">
      <w:r>
        <w:separator/>
      </w:r>
    </w:p>
  </w:footnote>
  <w:footnote w:type="continuationSeparator" w:id="0">
    <w:p w14:paraId="338E165C" w14:textId="77777777" w:rsidR="002C26A0" w:rsidRDefault="002C2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2C26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2C26A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2C26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80BAE"/>
    <w:rsid w:val="002C26A0"/>
    <w:rsid w:val="0030304B"/>
    <w:rsid w:val="00311497"/>
    <w:rsid w:val="00311569"/>
    <w:rsid w:val="00403E3E"/>
    <w:rsid w:val="006566BA"/>
    <w:rsid w:val="0067552C"/>
    <w:rsid w:val="00790244"/>
    <w:rsid w:val="007E5C87"/>
    <w:rsid w:val="008A52A2"/>
    <w:rsid w:val="008C2B40"/>
    <w:rsid w:val="00A05ECA"/>
    <w:rsid w:val="00A41CC3"/>
    <w:rsid w:val="00BF1351"/>
    <w:rsid w:val="00CE323D"/>
    <w:rsid w:val="00CF4903"/>
    <w:rsid w:val="00D01CA0"/>
    <w:rsid w:val="00D02285"/>
    <w:rsid w:val="00D83A08"/>
    <w:rsid w:val="00D95ACC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5</cp:revision>
  <cp:lastPrinted>2021-04-15T10:17:00Z</cp:lastPrinted>
  <dcterms:created xsi:type="dcterms:W3CDTF">2021-04-15T09:55:00Z</dcterms:created>
  <dcterms:modified xsi:type="dcterms:W3CDTF">2021-05-05T07:01:00Z</dcterms:modified>
</cp:coreProperties>
</file>