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0A90A" w14:textId="48D2C707" w:rsidR="00866A9D" w:rsidRDefault="00866A9D"/>
    <w:p w14:paraId="17766719" w14:textId="77777777" w:rsidR="00866A9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</w:p>
    <w:p w14:paraId="10824331" w14:textId="77777777" w:rsidR="00866A9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</w:p>
    <w:p w14:paraId="592A2A56" w14:textId="345DE0B5" w:rsidR="00866A9D" w:rsidRPr="00866A9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  <w:r w:rsidRPr="00866A9D">
        <w:rPr>
          <w:rFonts w:asciiTheme="majorHAnsi" w:hAnsiTheme="majorHAnsi"/>
          <w:b/>
          <w:bCs/>
          <w:caps/>
          <w:sz w:val="24"/>
          <w:szCs w:val="24"/>
        </w:rPr>
        <w:t>Zoznam odborníkov</w:t>
      </w:r>
    </w:p>
    <w:p w14:paraId="42ADCB19" w14:textId="16A3AD10" w:rsidR="00866A9D" w:rsidRDefault="00866A9D"/>
    <w:p w14:paraId="2032F98F" w14:textId="5E9CA602" w:rsidR="00866A9D" w:rsidRDefault="00866A9D"/>
    <w:p w14:paraId="051E2E66" w14:textId="77777777" w:rsidR="00073C66" w:rsidRPr="00676E70" w:rsidRDefault="00073C66" w:rsidP="00073C66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1E6A2DE" w14:textId="77777777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3803181C" w14:textId="77777777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69C0AE94" w14:textId="77777777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FF65DC0" w14:textId="77777777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9775D80" w14:textId="77777777" w:rsidR="00073C66" w:rsidRDefault="00073C66" w:rsidP="00073C6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034ACDAC" w14:textId="25FAD379" w:rsidR="00073C66" w:rsidRDefault="00BB06D1" w:rsidP="00073C6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 w:rsidRPr="008F209D">
        <w:rPr>
          <w:rFonts w:ascii="Cambria" w:hAnsi="Cambria" w:cs="Arial"/>
          <w:noProof/>
        </w:rPr>
        <w:t>ako uchádzač predkladajúci ponuku do verejnej súťaže na obstaranie nadlimitnej zákazky “</w:t>
      </w:r>
      <w:r w:rsidRPr="008F209D">
        <w:rPr>
          <w:rFonts w:ascii="Cambria" w:hAnsi="Cambria"/>
          <w:b/>
          <w:bCs/>
        </w:rPr>
        <w:t>Obstaranie dopravcu na zabezpečenie služieb v pravidelnej autobusovej doprave (MHD) pre mesto Zvolen</w:t>
      </w:r>
      <w:r w:rsidRPr="008F209D">
        <w:rPr>
          <w:rFonts w:ascii="Cambria" w:hAnsi="Cambria"/>
          <w:b/>
          <w:bCs/>
          <w:noProof/>
        </w:rPr>
        <w:t xml:space="preserve">“ </w:t>
      </w:r>
      <w:r w:rsidRPr="008F209D">
        <w:rPr>
          <w:rFonts w:ascii="Cambria" w:hAnsi="Cambria" w:cs="Arial"/>
          <w:noProof/>
        </w:rPr>
        <w:t xml:space="preserve">vyhlásenej verejným obstarávateľom </w:t>
      </w:r>
      <w:r w:rsidRPr="008F209D">
        <w:rPr>
          <w:rFonts w:ascii="Cambria" w:hAnsi="Cambria"/>
          <w:b/>
          <w:bCs/>
          <w:noProof/>
        </w:rPr>
        <w:t>Mesto Zvolen, Námestie slobody 22, 960 01 Zvolen</w:t>
      </w:r>
      <w:r w:rsidRPr="008F209D">
        <w:rPr>
          <w:rFonts w:ascii="Cambria" w:hAnsi="Cambria" w:cs="Arial"/>
          <w:noProof/>
        </w:rPr>
        <w:t xml:space="preserve">, uverejnením </w:t>
      </w:r>
      <w:r w:rsidRPr="008F209D">
        <w:rPr>
          <w:rFonts w:ascii="Cambria" w:hAnsi="Cambria" w:cs="Arial"/>
          <w:bCs/>
          <w:noProof/>
        </w:rPr>
        <w:t>oznámenia o</w:t>
      </w:r>
      <w:r w:rsidRPr="008F209D">
        <w:rPr>
          <w:rFonts w:ascii="Cambria" w:hAnsi="Cambria" w:cs="Calibri"/>
          <w:bCs/>
          <w:noProof/>
        </w:rPr>
        <w:t> </w:t>
      </w:r>
      <w:r w:rsidRPr="008F209D">
        <w:rPr>
          <w:rFonts w:ascii="Cambria" w:hAnsi="Cambria" w:cs="Arial"/>
          <w:bCs/>
          <w:noProof/>
        </w:rPr>
        <w:t>vyhl</w:t>
      </w:r>
      <w:r w:rsidRPr="008F209D">
        <w:rPr>
          <w:rFonts w:ascii="Cambria" w:hAnsi="Cambria" w:cs="Proba Pro"/>
          <w:bCs/>
          <w:noProof/>
        </w:rPr>
        <w:t>á</w:t>
      </w:r>
      <w:r w:rsidRPr="008F209D">
        <w:rPr>
          <w:rFonts w:ascii="Cambria" w:hAnsi="Cambria" w:cs="Arial"/>
          <w:bCs/>
          <w:noProof/>
        </w:rPr>
        <w:t>sen</w:t>
      </w:r>
      <w:r w:rsidRPr="008F209D">
        <w:rPr>
          <w:rFonts w:ascii="Cambria" w:hAnsi="Cambria" w:cs="Proba Pro"/>
          <w:bCs/>
          <w:noProof/>
        </w:rPr>
        <w:t>í</w:t>
      </w:r>
      <w:r w:rsidRPr="008F209D">
        <w:rPr>
          <w:rFonts w:ascii="Cambria" w:hAnsi="Cambria" w:cs="Arial"/>
          <w:bCs/>
          <w:noProof/>
        </w:rPr>
        <w:t xml:space="preserve"> verejn</w:t>
      </w:r>
      <w:r w:rsidRPr="008F209D">
        <w:rPr>
          <w:rFonts w:ascii="Cambria" w:hAnsi="Cambria" w:cs="Proba Pro"/>
          <w:bCs/>
          <w:noProof/>
        </w:rPr>
        <w:t>é</w:t>
      </w:r>
      <w:r w:rsidRPr="008F209D">
        <w:rPr>
          <w:rFonts w:ascii="Cambria" w:hAnsi="Cambria" w:cs="Arial"/>
          <w:bCs/>
          <w:noProof/>
        </w:rPr>
        <w:t>ho obstar</w:t>
      </w:r>
      <w:r w:rsidRPr="008F209D">
        <w:rPr>
          <w:rFonts w:ascii="Cambria" w:hAnsi="Cambria" w:cs="Proba Pro"/>
          <w:bCs/>
          <w:noProof/>
        </w:rPr>
        <w:t>á</w:t>
      </w:r>
      <w:r w:rsidRPr="008F209D">
        <w:rPr>
          <w:rFonts w:ascii="Cambria" w:hAnsi="Cambria" w:cs="Arial"/>
          <w:bCs/>
          <w:noProof/>
        </w:rPr>
        <w:t>vania vo Vestn</w:t>
      </w:r>
      <w:r w:rsidRPr="008F209D">
        <w:rPr>
          <w:rFonts w:ascii="Cambria" w:hAnsi="Cambria" w:cs="Proba Pro"/>
          <w:bCs/>
          <w:noProof/>
        </w:rPr>
        <w:t>í</w:t>
      </w:r>
      <w:r w:rsidRPr="008F209D">
        <w:rPr>
          <w:rFonts w:ascii="Cambria" w:hAnsi="Cambria" w:cs="Arial"/>
          <w:bCs/>
          <w:noProof/>
        </w:rPr>
        <w:t>ku verejn</w:t>
      </w:r>
      <w:r w:rsidRPr="008F209D">
        <w:rPr>
          <w:rFonts w:ascii="Cambria" w:hAnsi="Cambria" w:cs="Proba Pro"/>
          <w:bCs/>
          <w:noProof/>
        </w:rPr>
        <w:t>é</w:t>
      </w:r>
      <w:r w:rsidRPr="008F209D">
        <w:rPr>
          <w:rFonts w:ascii="Cambria" w:hAnsi="Cambria" w:cs="Arial"/>
          <w:bCs/>
          <w:noProof/>
        </w:rPr>
        <w:t>ho obstar</w:t>
      </w:r>
      <w:r w:rsidRPr="008F209D">
        <w:rPr>
          <w:rFonts w:ascii="Cambria" w:hAnsi="Cambria" w:cs="Proba Pro"/>
          <w:bCs/>
          <w:noProof/>
        </w:rPr>
        <w:t>á</w:t>
      </w:r>
      <w:r w:rsidRPr="008F209D">
        <w:rPr>
          <w:rFonts w:ascii="Cambria" w:hAnsi="Cambria" w:cs="Arial"/>
          <w:bCs/>
          <w:noProof/>
        </w:rPr>
        <w:t xml:space="preserve">vania </w:t>
      </w:r>
      <w:r w:rsidRPr="008F209D">
        <w:rPr>
          <w:rFonts w:ascii="Cambria" w:hAnsi="Cambria" w:cs="Arial"/>
          <w:bCs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8F209D">
        <w:rPr>
          <w:rFonts w:ascii="Cambria" w:hAnsi="Cambria" w:cs="Arial"/>
          <w:bCs/>
          <w:i/>
          <w:noProof/>
        </w:rPr>
        <w:t>]</w:t>
      </w:r>
      <w:r w:rsidRPr="008F209D">
        <w:rPr>
          <w:rFonts w:ascii="Cambria" w:hAnsi="Cambria" w:cs="Arial"/>
          <w:bCs/>
          <w:noProof/>
        </w:rPr>
        <w:t xml:space="preserve"> zo dňa </w:t>
      </w:r>
      <w:r w:rsidRPr="008F209D">
        <w:rPr>
          <w:rFonts w:ascii="Cambria" w:hAnsi="Cambria" w:cs="Arial"/>
          <w:bCs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8F209D">
        <w:rPr>
          <w:rFonts w:ascii="Cambria" w:hAnsi="Cambria" w:cs="Arial"/>
          <w:bCs/>
          <w:i/>
          <w:noProof/>
        </w:rPr>
        <w:t>]</w:t>
      </w:r>
      <w:r w:rsidRPr="008F209D">
        <w:rPr>
          <w:rFonts w:ascii="Cambria" w:hAnsi="Cambria" w:cs="Arial"/>
          <w:bCs/>
          <w:noProof/>
        </w:rPr>
        <w:t xml:space="preserve"> pod číslom </w:t>
      </w:r>
      <w:r w:rsidRPr="008F209D">
        <w:rPr>
          <w:rFonts w:ascii="Cambria" w:hAnsi="Cambria" w:cs="Arial"/>
          <w:bCs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8F209D">
        <w:rPr>
          <w:rFonts w:ascii="Cambria" w:hAnsi="Cambria" w:cs="Arial"/>
          <w:bCs/>
          <w:i/>
          <w:noProof/>
        </w:rPr>
        <w:t>]</w:t>
      </w:r>
      <w:r w:rsidRPr="008F209D">
        <w:rPr>
          <w:rFonts w:ascii="Cambria" w:hAnsi="Cambria" w:cs="Arial"/>
          <w:noProof/>
        </w:rPr>
        <w:t xml:space="preserve"> a</w:t>
      </w:r>
      <w:r w:rsidRPr="008F209D">
        <w:rPr>
          <w:rFonts w:ascii="Cambria" w:hAnsi="Cambria" w:cs="Calibri"/>
          <w:noProof/>
        </w:rPr>
        <w:t> </w:t>
      </w:r>
      <w:r w:rsidRPr="008F209D">
        <w:rPr>
          <w:rFonts w:ascii="Cambria" w:hAnsi="Cambria" w:cs="Arial"/>
          <w:noProof/>
        </w:rPr>
        <w:t xml:space="preserve">v Dodatku k </w:t>
      </w:r>
      <w:r w:rsidRPr="008F209D">
        <w:rPr>
          <w:rFonts w:ascii="Cambria" w:hAnsi="Cambria" w:cs="Proba Pro"/>
          <w:noProof/>
        </w:rPr>
        <w:t>Ú</w:t>
      </w:r>
      <w:r w:rsidRPr="008F209D">
        <w:rPr>
          <w:rFonts w:ascii="Cambria" w:hAnsi="Cambria" w:cs="Arial"/>
          <w:noProof/>
        </w:rPr>
        <w:t>radn</w:t>
      </w:r>
      <w:r w:rsidRPr="008F209D">
        <w:rPr>
          <w:rFonts w:ascii="Cambria" w:hAnsi="Cambria" w:cs="Proba Pro"/>
          <w:noProof/>
        </w:rPr>
        <w:t>é</w:t>
      </w:r>
      <w:r w:rsidRPr="008F209D">
        <w:rPr>
          <w:rFonts w:ascii="Cambria" w:hAnsi="Cambria" w:cs="Arial"/>
          <w:noProof/>
        </w:rPr>
        <w:t>mu vestn</w:t>
      </w:r>
      <w:r w:rsidRPr="008F209D">
        <w:rPr>
          <w:rFonts w:ascii="Cambria" w:hAnsi="Cambria" w:cs="Proba Pro"/>
          <w:noProof/>
        </w:rPr>
        <w:t>í</w:t>
      </w:r>
      <w:r w:rsidRPr="008F209D">
        <w:rPr>
          <w:rFonts w:ascii="Cambria" w:hAnsi="Cambria" w:cs="Arial"/>
          <w:noProof/>
        </w:rPr>
        <w:t>ku Eur</w:t>
      </w:r>
      <w:r w:rsidRPr="008F209D">
        <w:rPr>
          <w:rFonts w:ascii="Cambria" w:hAnsi="Cambria" w:cs="Proba Pro"/>
          <w:noProof/>
        </w:rPr>
        <w:t>ó</w:t>
      </w:r>
      <w:r w:rsidRPr="008F209D">
        <w:rPr>
          <w:rFonts w:ascii="Cambria" w:hAnsi="Cambria" w:cs="Arial"/>
          <w:noProof/>
        </w:rPr>
        <w:t xml:space="preserve">pskej </w:t>
      </w:r>
      <w:r w:rsidRPr="008F209D">
        <w:rPr>
          <w:rFonts w:ascii="Cambria" w:hAnsi="Cambria" w:cs="Proba Pro"/>
          <w:noProof/>
        </w:rPr>
        <w:t>ú</w:t>
      </w:r>
      <w:r w:rsidRPr="008F209D">
        <w:rPr>
          <w:rFonts w:ascii="Cambria" w:hAnsi="Cambria" w:cs="Arial"/>
          <w:noProof/>
        </w:rPr>
        <w:t xml:space="preserve">nie </w:t>
      </w:r>
      <w:r w:rsidRPr="008F209D">
        <w:rPr>
          <w:rFonts w:ascii="Cambria" w:hAnsi="Cambria" w:cs="Arial"/>
          <w:i/>
          <w:noProof/>
        </w:rPr>
        <w:t>[</w:t>
      </w:r>
      <w:r w:rsidRPr="008F209D">
        <w:rPr>
          <w:rFonts w:ascii="Cambria" w:hAnsi="Cambria" w:cs="Arial"/>
          <w:i/>
          <w:noProof/>
          <w:shd w:val="clear" w:color="auto" w:fill="BFBFBF" w:themeFill="background1" w:themeFillShade="BF"/>
        </w:rPr>
        <w:t>d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8F209D">
        <w:rPr>
          <w:rFonts w:ascii="Cambria" w:hAnsi="Cambria" w:cs="Arial"/>
          <w:i/>
          <w:noProof/>
        </w:rPr>
        <w:t>]</w:t>
      </w:r>
      <w:r w:rsidRPr="008F209D">
        <w:rPr>
          <w:rFonts w:ascii="Cambria" w:hAnsi="Cambria" w:cs="Arial"/>
          <w:noProof/>
        </w:rPr>
        <w:t xml:space="preserve"> zo dňa </w:t>
      </w:r>
      <w:r w:rsidRPr="008F209D">
        <w:rPr>
          <w:rFonts w:ascii="Cambria" w:hAnsi="Cambria" w:cs="Arial"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8F209D">
        <w:rPr>
          <w:rFonts w:ascii="Cambria" w:hAnsi="Cambria" w:cs="Arial"/>
          <w:i/>
          <w:noProof/>
        </w:rPr>
        <w:t>]</w:t>
      </w:r>
      <w:r w:rsidRPr="008F209D">
        <w:rPr>
          <w:rFonts w:ascii="Cambria" w:hAnsi="Cambria" w:cs="Arial"/>
          <w:noProof/>
        </w:rPr>
        <w:t xml:space="preserve"> (ďalej len „</w:t>
      </w:r>
      <w:r w:rsidRPr="008F209D">
        <w:rPr>
          <w:rFonts w:ascii="Cambria" w:hAnsi="Cambria" w:cs="Arial"/>
          <w:b/>
          <w:noProof/>
        </w:rPr>
        <w:t>verejná súťaž</w:t>
      </w:r>
      <w:r w:rsidRPr="008F209D">
        <w:rPr>
          <w:rFonts w:ascii="Cambria" w:hAnsi="Cambria" w:cs="Arial"/>
          <w:noProof/>
        </w:rPr>
        <w:t xml:space="preserve">“), týmto </w:t>
      </w:r>
      <w:r>
        <w:rPr>
          <w:rFonts w:ascii="Cambria" w:hAnsi="Cambria" w:cs="Arial"/>
        </w:rPr>
        <w:t>predkladáme nasledovný Zoznam poskytnutých služieb podľa ustanovenia bodu 3.2 písm. b) Časti F (Podmienky účasti) súťažných podkladov</w:t>
      </w:r>
      <w:r w:rsidR="00073C66">
        <w:rPr>
          <w:rFonts w:asciiTheme="majorHAnsi" w:hAnsiTheme="majorHAnsi" w:cs="Arial"/>
          <w:bCs/>
        </w:rPr>
        <w:t>.</w:t>
      </w:r>
    </w:p>
    <w:p w14:paraId="30F7A075" w14:textId="77777777" w:rsidR="00866A9D" w:rsidRDefault="00866A9D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866A9D" w:rsidRPr="00E8625A" w14:paraId="02E1F9AD" w14:textId="77777777" w:rsidTr="00EE1C31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2BF1387" w14:textId="77777777" w:rsidR="00866A9D" w:rsidRPr="007F662B" w:rsidRDefault="00866A9D" w:rsidP="00EE1C31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>Odborník č. 1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375CEC4C" w14:textId="094B529D" w:rsidR="00866A9D" w:rsidRPr="007F662B" w:rsidRDefault="00BB06D1" w:rsidP="00EE1C31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BB06D1">
              <w:rPr>
                <w:rFonts w:ascii="Cambria" w:hAnsi="Cambria" w:cs="Arial"/>
                <w:b/>
                <w:bCs/>
              </w:rPr>
              <w:t>Vedúci dopravy</w:t>
            </w:r>
          </w:p>
        </w:tc>
      </w:tr>
      <w:tr w:rsidR="00866A9D" w:rsidRPr="00E8625A" w14:paraId="7726FA74" w14:textId="77777777" w:rsidTr="00EE1C31">
        <w:trPr>
          <w:cantSplit/>
        </w:trPr>
        <w:tc>
          <w:tcPr>
            <w:tcW w:w="1481" w:type="pct"/>
            <w:hideMark/>
          </w:tcPr>
          <w:p w14:paraId="32342210" w14:textId="77777777" w:rsidR="00866A9D" w:rsidRPr="00E8625A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150B8CD8" w14:textId="77777777" w:rsidR="00866A9D" w:rsidRPr="00E8625A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1E2F7153" w14:textId="77777777" w:rsidTr="00EE1C31">
        <w:trPr>
          <w:cantSplit/>
        </w:trPr>
        <w:tc>
          <w:tcPr>
            <w:tcW w:w="1481" w:type="pct"/>
          </w:tcPr>
          <w:p w14:paraId="2D6338FD" w14:textId="77777777" w:rsidR="00866A9D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Súčasná pracovná pozícia / vzťah k uchádzačovi</w:t>
            </w:r>
            <w:r>
              <w:rPr>
                <w:rStyle w:val="FootnoteReference"/>
                <w:rFonts w:ascii="Cambria" w:hAnsi="Cambria" w:cs="Arial"/>
              </w:rPr>
              <w:footnoteReference w:id="1"/>
            </w:r>
          </w:p>
        </w:tc>
        <w:tc>
          <w:tcPr>
            <w:tcW w:w="3519" w:type="pct"/>
          </w:tcPr>
          <w:p w14:paraId="528E1DB2" w14:textId="77777777" w:rsidR="00866A9D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1162310" w14:textId="77777777" w:rsidR="00866A9D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94BD7C8" w14:textId="77777777" w:rsidR="00866A9D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  <w:p w14:paraId="2DA1EBA0" w14:textId="77777777" w:rsidR="00866A9D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val="en-US" w:eastAsia="en-US"/>
              </w:rPr>
              <w:t xml:space="preserve">Samostatne zárobkovo činná osoba: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7D9160B" w14:textId="77777777" w:rsidR="00866A9D" w:rsidRPr="00CC3562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val="en-US" w:eastAsia="en-US"/>
              </w:rPr>
              <w:t xml:space="preserve">Iné: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03D5F906" w14:textId="77777777" w:rsidR="00866A9D" w:rsidRDefault="00866A9D"/>
    <w:p w14:paraId="42D38CF1" w14:textId="77777777" w:rsidR="00866A9D" w:rsidRDefault="00866A9D"/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53135" w:rsidRPr="00053135" w14:paraId="6FF7FA53" w14:textId="77777777" w:rsidTr="00786996">
        <w:tc>
          <w:tcPr>
            <w:tcW w:w="4531" w:type="dxa"/>
          </w:tcPr>
          <w:p w14:paraId="6DF444BD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</w:p>
          <w:p w14:paraId="4EFDE631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 xml:space="preserve">Miesto: </w:t>
            </w:r>
          </w:p>
          <w:p w14:paraId="7D74D66A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Dátum:</w:t>
            </w:r>
            <w:r w:rsidRPr="00053135">
              <w:rPr>
                <w:rFonts w:ascii="Cambria" w:hAnsi="Cambria"/>
              </w:rPr>
              <w:tab/>
            </w:r>
          </w:p>
          <w:p w14:paraId="0652A0F0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14:paraId="2AF4D78D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0DFE1730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7CC538B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684EE6F" w14:textId="274BD1DF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________________________________________</w:t>
            </w:r>
          </w:p>
          <w:p w14:paraId="14BC0559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 xml:space="preserve">[meno a podpis osoby </w:t>
            </w:r>
          </w:p>
          <w:p w14:paraId="0C25E5D3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oprávnenej konať za uchádzača]</w:t>
            </w:r>
          </w:p>
          <w:p w14:paraId="24EE95DD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493960F0" w14:textId="77777777" w:rsidR="003107D7" w:rsidRPr="00053135" w:rsidRDefault="003107D7">
      <w:pPr>
        <w:rPr>
          <w:rFonts w:ascii="Cambria" w:hAnsi="Cambria"/>
        </w:rPr>
      </w:pPr>
    </w:p>
    <w:p w14:paraId="2614D8E9" w14:textId="77777777" w:rsidR="003107D7" w:rsidRPr="00053135" w:rsidRDefault="003107D7">
      <w:pPr>
        <w:rPr>
          <w:rFonts w:ascii="Cambria" w:hAnsi="Cambria"/>
        </w:rPr>
      </w:pPr>
    </w:p>
    <w:p w14:paraId="4537EDE1" w14:textId="0191DFB7" w:rsidR="003107D7" w:rsidRPr="00053135" w:rsidRDefault="00BB06D1">
      <w:pPr>
        <w:rPr>
          <w:rFonts w:ascii="Cambria" w:hAnsi="Cambria"/>
        </w:rPr>
      </w:pPr>
      <w:r>
        <w:rPr>
          <w:rFonts w:ascii="Cambria" w:hAnsi="Cambria"/>
        </w:rPr>
        <w:t>Prílohou k tomuto</w:t>
      </w:r>
      <w:r w:rsidR="00D44003">
        <w:rPr>
          <w:rFonts w:ascii="Cambria" w:hAnsi="Cambria"/>
        </w:rPr>
        <w:t xml:space="preserve"> </w:t>
      </w:r>
      <w:r w:rsidR="00E529B3" w:rsidRPr="00053135">
        <w:rPr>
          <w:rFonts w:ascii="Cambria" w:hAnsi="Cambria"/>
        </w:rPr>
        <w:t>Zoznamu Odborníkov</w:t>
      </w:r>
      <w:r>
        <w:rPr>
          <w:rFonts w:ascii="Cambria" w:hAnsi="Cambria"/>
        </w:rPr>
        <w:t xml:space="preserve"> </w:t>
      </w:r>
      <w:r w:rsidR="00E10502">
        <w:rPr>
          <w:rFonts w:ascii="Cambria" w:hAnsi="Cambria"/>
        </w:rPr>
        <w:t>sú nasledovné prílohy:</w:t>
      </w:r>
      <w:r>
        <w:rPr>
          <w:rFonts w:ascii="Cambria" w:hAnsi="Cambria"/>
        </w:rPr>
        <w:t xml:space="preserve"> </w:t>
      </w:r>
    </w:p>
    <w:p w14:paraId="74B4401F" w14:textId="77777777" w:rsidR="00E529B3" w:rsidRPr="00053135" w:rsidRDefault="00E529B3">
      <w:pPr>
        <w:rPr>
          <w:rFonts w:ascii="Cambria" w:hAnsi="Cambria"/>
        </w:rPr>
      </w:pPr>
    </w:p>
    <w:p w14:paraId="7FCDFDC3" w14:textId="72983F74" w:rsidR="00850403" w:rsidRPr="00E10502" w:rsidRDefault="00D44003" w:rsidP="00E10502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E10502">
        <w:rPr>
          <w:rFonts w:ascii="Cambria" w:hAnsi="Cambria"/>
        </w:rPr>
        <w:t xml:space="preserve">Čestné vyhlásenia </w:t>
      </w:r>
      <w:r w:rsidR="00703B70" w:rsidRPr="00E10502">
        <w:rPr>
          <w:rFonts w:ascii="Cambria" w:hAnsi="Cambria"/>
        </w:rPr>
        <w:t>za odborníka</w:t>
      </w:r>
    </w:p>
    <w:p w14:paraId="10FD6E0A" w14:textId="1C42B133" w:rsidR="00E10502" w:rsidDel="006F7115" w:rsidRDefault="00E10502" w:rsidP="00E10502">
      <w:pPr>
        <w:pStyle w:val="ListParagraph"/>
        <w:numPr>
          <w:ilvl w:val="0"/>
          <w:numId w:val="5"/>
        </w:numPr>
        <w:rPr>
          <w:del w:id="0" w:author="Tomas Uricek" w:date="2021-08-18T12:00:00Z"/>
          <w:rFonts w:ascii="Cambria" w:hAnsi="Cambria"/>
        </w:rPr>
      </w:pPr>
      <w:bookmarkStart w:id="1" w:name="_GoBack"/>
      <w:bookmarkEnd w:id="1"/>
      <w:del w:id="2" w:author="Tomas Uricek" w:date="2021-08-18T12:00:00Z">
        <w:r w:rsidDel="006F7115">
          <w:rPr>
            <w:rFonts w:ascii="Cambria" w:hAnsi="Cambria"/>
          </w:rPr>
          <w:delText>Doklad o vzdelaní</w:delText>
        </w:r>
      </w:del>
    </w:p>
    <w:p w14:paraId="60AC8D56" w14:textId="271305A6" w:rsidR="000301E5" w:rsidRPr="00D224F4" w:rsidRDefault="00850403" w:rsidP="00661128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  <w:r w:rsidR="0063172F" w:rsidRPr="0063172F">
        <w:rPr>
          <w:rFonts w:asciiTheme="majorHAnsi" w:hAnsiTheme="majorHAnsi" w:cs="Arial"/>
          <w:b/>
          <w:bCs/>
          <w:sz w:val="28"/>
          <w:szCs w:val="28"/>
        </w:rPr>
        <w:lastRenderedPageBreak/>
        <w:t>Č</w:t>
      </w:r>
      <w:r w:rsidR="000301E5">
        <w:rPr>
          <w:rFonts w:asciiTheme="majorHAnsi" w:hAnsiTheme="majorHAnsi" w:cs="Arial"/>
          <w:b/>
          <w:bCs/>
          <w:sz w:val="28"/>
          <w:szCs w:val="28"/>
        </w:rPr>
        <w:t>estné vyhlásenie Odborníka č. 1</w:t>
      </w:r>
    </w:p>
    <w:p w14:paraId="56B7001F" w14:textId="77777777" w:rsidR="000301E5" w:rsidRPr="00676E70" w:rsidRDefault="000301E5" w:rsidP="000301E5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458C83F9" w14:textId="77777777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Ja, dole podpísaný/á</w:t>
      </w:r>
    </w:p>
    <w:p w14:paraId="3AAFB1B6" w14:textId="4DB21AF4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Meno a priezvisko: </w:t>
      </w:r>
      <w:r>
        <w:rPr>
          <w:rFonts w:asciiTheme="majorHAnsi" w:hAnsiTheme="majorHAnsi" w:cs="Arial"/>
        </w:rPr>
        <w:tab/>
      </w:r>
      <w:r w:rsidR="00554121"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>.....................................................................................</w:t>
      </w:r>
    </w:p>
    <w:p w14:paraId="01416D2F" w14:textId="77777777" w:rsidR="000301E5" w:rsidRDefault="000301E5" w:rsidP="000301E5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4606644A" w14:textId="77777777" w:rsidR="000301E5" w:rsidRDefault="000301E5" w:rsidP="000301E5">
      <w:pPr>
        <w:widowControl w:val="0"/>
        <w:spacing w:after="240" w:line="264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ako osoba, ktorú uchádzač</w:t>
      </w:r>
    </w:p>
    <w:p w14:paraId="7E4237E8" w14:textId="77777777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D67C075" w14:textId="77777777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04F280A" w14:textId="77777777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34E0EBA9" w14:textId="77777777" w:rsidR="000301E5" w:rsidRDefault="000301E5" w:rsidP="000301E5">
      <w:pPr>
        <w:widowControl w:val="0"/>
        <w:spacing w:after="240" w:line="264" w:lineRule="auto"/>
        <w:jc w:val="both"/>
        <w:rPr>
          <w:rFonts w:ascii="Cambria" w:hAnsi="Cambria" w:cs="Arial"/>
        </w:rPr>
      </w:pPr>
    </w:p>
    <w:p w14:paraId="33BD76BB" w14:textId="54D0EB38" w:rsidR="000301E5" w:rsidRPr="006348E2" w:rsidRDefault="000301E5" w:rsidP="0030698C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 xml:space="preserve">ustanovil ako </w:t>
      </w:r>
      <w:r w:rsidRPr="003A6731">
        <w:rPr>
          <w:rFonts w:ascii="Cambria" w:hAnsi="Cambria" w:cs="Arial"/>
          <w:b/>
          <w:bCs/>
        </w:rPr>
        <w:t xml:space="preserve">Odborníka č. </w:t>
      </w:r>
      <w:r>
        <w:rPr>
          <w:rFonts w:ascii="Cambria" w:hAnsi="Cambria" w:cs="Arial"/>
          <w:b/>
          <w:bCs/>
        </w:rPr>
        <w:t>1</w:t>
      </w:r>
      <w:r w:rsidRPr="003A6731">
        <w:rPr>
          <w:rFonts w:ascii="Cambria" w:hAnsi="Cambria" w:cs="Arial"/>
          <w:b/>
          <w:bCs/>
        </w:rPr>
        <w:t xml:space="preserve"> </w:t>
      </w:r>
      <w:r w:rsidRPr="00D224F4">
        <w:rPr>
          <w:rFonts w:ascii="Cambria" w:hAnsi="Cambria" w:cs="Arial"/>
        </w:rPr>
        <w:t>na pozíciu</w:t>
      </w:r>
      <w:r w:rsidRPr="003A6731">
        <w:rPr>
          <w:rFonts w:ascii="Cambria" w:hAnsi="Cambria" w:cs="Arial"/>
          <w:b/>
          <w:bCs/>
        </w:rPr>
        <w:t xml:space="preserve"> </w:t>
      </w:r>
      <w:r w:rsidR="00661128">
        <w:rPr>
          <w:rFonts w:ascii="Cambria" w:hAnsi="Cambria" w:cs="Arial"/>
          <w:b/>
          <w:bCs/>
        </w:rPr>
        <w:t>Vedúci dopravy</w:t>
      </w:r>
      <w:r>
        <w:rPr>
          <w:rFonts w:ascii="Cambria" w:hAnsi="Cambria" w:cs="Arial"/>
        </w:rPr>
        <w:t xml:space="preserve"> </w:t>
      </w:r>
      <w:r w:rsidRPr="00E05303">
        <w:rPr>
          <w:rFonts w:ascii="Cambria" w:hAnsi="Cambria" w:cs="Arial"/>
        </w:rPr>
        <w:t xml:space="preserve">pre účely preukázania splnenia podmienok technickej a odbornej spôsobilosti </w:t>
      </w:r>
      <w:r>
        <w:rPr>
          <w:rFonts w:ascii="Cambria" w:hAnsi="Cambria" w:cs="Arial"/>
        </w:rPr>
        <w:t xml:space="preserve">vo verejnej súťaži </w:t>
      </w:r>
      <w:r w:rsidRPr="00047315">
        <w:rPr>
          <w:rFonts w:asciiTheme="majorHAnsi" w:hAnsiTheme="majorHAnsi" w:cs="Arial"/>
          <w:noProof/>
        </w:rPr>
        <w:t xml:space="preserve">na obstaranie nadlimitnej zákazky </w:t>
      </w:r>
      <w:r w:rsidR="00661128" w:rsidRPr="008F209D">
        <w:rPr>
          <w:rFonts w:ascii="Cambria" w:hAnsi="Cambria"/>
          <w:b/>
          <w:bCs/>
        </w:rPr>
        <w:t>Obstaranie dopravcu na zabezpečenie služieb v pravidelnej autobusovej doprave (MHD) pre mesto Zvolen</w:t>
      </w:r>
      <w:r w:rsidR="00661128" w:rsidRPr="008F209D">
        <w:rPr>
          <w:rFonts w:ascii="Cambria" w:hAnsi="Cambria"/>
          <w:b/>
          <w:bCs/>
          <w:noProof/>
        </w:rPr>
        <w:t xml:space="preserve">“ </w:t>
      </w:r>
      <w:r w:rsidR="00661128" w:rsidRPr="008F209D">
        <w:rPr>
          <w:rFonts w:ascii="Cambria" w:hAnsi="Cambria" w:cs="Arial"/>
          <w:noProof/>
        </w:rPr>
        <w:t xml:space="preserve">vyhlásenej verejným obstarávateľom </w:t>
      </w:r>
      <w:r w:rsidR="00661128" w:rsidRPr="008F209D">
        <w:rPr>
          <w:rFonts w:ascii="Cambria" w:hAnsi="Cambria"/>
          <w:b/>
          <w:bCs/>
          <w:noProof/>
        </w:rPr>
        <w:t>Mesto Zvolen, Námestie slobody 22, 960 01 Zvolen</w:t>
      </w:r>
      <w:r w:rsidRPr="00380F1E">
        <w:rPr>
          <w:rFonts w:asciiTheme="majorHAnsi" w:hAnsiTheme="majorHAnsi"/>
          <w:noProof/>
        </w:rPr>
        <w:t xml:space="preserve">, </w:t>
      </w:r>
      <w:r w:rsidRPr="00380F1E">
        <w:rPr>
          <w:rFonts w:ascii="Cambria" w:hAnsi="Cambria" w:cs="Arial"/>
        </w:rPr>
        <w:t xml:space="preserve">týmto vyhlasujem, že </w:t>
      </w:r>
      <w:r w:rsidRPr="006348E2">
        <w:rPr>
          <w:rFonts w:ascii="Cambria" w:hAnsi="Cambria" w:cs="Arial"/>
        </w:rPr>
        <w:t xml:space="preserve">mám minimálne 5 ročné odborné skúsenosti </w:t>
      </w:r>
      <w:r w:rsidR="005547C6" w:rsidRPr="00502742">
        <w:rPr>
          <w:rFonts w:ascii="Cambria" w:eastAsiaTheme="minorHAnsi" w:hAnsi="Cambria" w:cstheme="minorBidi"/>
          <w:shd w:val="clear" w:color="auto" w:fill="FFFFFF"/>
        </w:rPr>
        <w:t>v</w:t>
      </w:r>
      <w:r w:rsidR="005547C6">
        <w:rPr>
          <w:rFonts w:ascii="Cambria" w:eastAsiaTheme="minorHAnsi" w:hAnsi="Cambria" w:cstheme="minorBidi"/>
          <w:shd w:val="clear" w:color="auto" w:fill="FFFFFF"/>
        </w:rPr>
        <w:t> oblasti riadenia</w:t>
      </w:r>
      <w:r w:rsidR="005547C6" w:rsidRPr="00354015">
        <w:rPr>
          <w:rFonts w:ascii="Cambria" w:eastAsiaTheme="minorHAnsi" w:hAnsi="Cambria" w:cstheme="minorBidi"/>
          <w:shd w:val="clear" w:color="auto" w:fill="FFFFFF"/>
        </w:rPr>
        <w:t xml:space="preserve"> cestnej verejnej osobnej dopravy na pozícií vedúceho dopravy</w:t>
      </w:r>
      <w:r w:rsidR="005547C6">
        <w:rPr>
          <w:rFonts w:ascii="Cambria" w:eastAsiaTheme="minorHAnsi" w:hAnsi="Cambria" w:cstheme="minorBidi"/>
          <w:shd w:val="clear" w:color="auto" w:fill="FFFFFF"/>
        </w:rPr>
        <w:t xml:space="preserve"> (resp. osoby zodpovednej za riadenie cestnej verejnej osobnej dopravy)</w:t>
      </w:r>
      <w:r w:rsidR="006348E2" w:rsidRPr="006348E2">
        <w:rPr>
          <w:rFonts w:ascii="Cambria" w:hAnsi="Cambria" w:cs="Arial"/>
        </w:rPr>
        <w:t>, čo preukazujem zoznam</w:t>
      </w:r>
      <w:r w:rsidR="005547C6">
        <w:rPr>
          <w:rFonts w:ascii="Cambria" w:hAnsi="Cambria" w:cs="Arial"/>
        </w:rPr>
        <w:t>om</w:t>
      </w:r>
      <w:r w:rsidR="006348E2" w:rsidRPr="006348E2">
        <w:rPr>
          <w:rFonts w:ascii="Cambria" w:hAnsi="Cambria" w:cs="Arial"/>
        </w:rPr>
        <w:t xml:space="preserve"> nasledovných činností</w:t>
      </w:r>
      <w:r w:rsidRPr="006348E2">
        <w:rPr>
          <w:rFonts w:ascii="Cambria" w:hAnsi="Cambria" w:cs="Arial"/>
        </w:rPr>
        <w:t>, ktoré sú relevantné pre posúdenie odbornej praxe podľa súťažných podkladov vzťahujúcich sa na pozíciu odborníka</w:t>
      </w:r>
      <w:r w:rsidRPr="006348E2">
        <w:rPr>
          <w:rFonts w:asciiTheme="majorHAnsi" w:hAnsiTheme="majorHAnsi" w:cs="Arial"/>
          <w:bCs/>
        </w:rPr>
        <w:t>.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0301E5" w:rsidRPr="00F15E72" w14:paraId="2155EE95" w14:textId="77777777" w:rsidTr="00EE1C31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80B097" w14:textId="77777777" w:rsidR="000301E5" w:rsidRPr="00F15E72" w:rsidRDefault="000301E5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033D5E" w14:textId="77777777" w:rsidR="000301E5" w:rsidRDefault="000301E5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0301E5" w:rsidRPr="00F15E72" w14:paraId="6A2F0DD9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7CC7" w14:textId="77777777" w:rsidR="000301E5" w:rsidRPr="008D3D65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D667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0301E5" w:rsidRPr="00F15E72" w14:paraId="5C6581BB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3545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6013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0301E5" w:rsidRPr="00F15E72" w14:paraId="6CBC6B48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D20E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24DF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0301E5" w:rsidRPr="00F15E72" w14:paraId="3A4859BD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950E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0324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0301E5" w:rsidRPr="00F15E72" w14:paraId="799B7B87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8374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99D0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0301E5" w:rsidRPr="00F15E72" w14:paraId="0EF163D1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E85F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67F0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5D8F05B1" w14:textId="77777777" w:rsidR="000301E5" w:rsidRDefault="000301E5" w:rsidP="000301E5">
      <w:pPr>
        <w:rPr>
          <w:rFonts w:asciiTheme="majorHAnsi" w:eastAsia="Calibri" w:hAnsiTheme="majorHAnsi" w:cs="Arial"/>
          <w:lang w:eastAsia="en-US"/>
        </w:rPr>
      </w:pPr>
    </w:p>
    <w:p w14:paraId="52DA3D0D" w14:textId="77777777" w:rsidR="000301E5" w:rsidRDefault="000301E5" w:rsidP="000301E5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>Ku každému z vyššie identifikovaných referenčných plnení zároveň prikladám vo forme samostatného vyhlásenia Referenčný list plnenia s identifikáciou údajov podstatných pre posúdenie splnenia podmienok účasti podľa ustanovenia § 34 ods. 1 písm. g) zákona č. 343/2015 Z. z. o verejnom obstarávaní a o zmene a doplnení niektorých zákonov v znení neskorších predpisov.</w:t>
      </w:r>
    </w:p>
    <w:p w14:paraId="19650F31" w14:textId="77777777" w:rsidR="000301E5" w:rsidRPr="00F15E72" w:rsidRDefault="000301E5" w:rsidP="000301E5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301E5" w:rsidRPr="008B7953" w14:paraId="0EB183D2" w14:textId="77777777" w:rsidTr="00EE1C31">
        <w:tc>
          <w:tcPr>
            <w:tcW w:w="4531" w:type="dxa"/>
          </w:tcPr>
          <w:p w14:paraId="55047AC1" w14:textId="77777777" w:rsidR="000301E5" w:rsidRPr="008B7953" w:rsidRDefault="000301E5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27E6218B" w14:textId="77777777" w:rsidR="000301E5" w:rsidRPr="008B7953" w:rsidRDefault="000301E5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42A1ACC2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4F6D7175" w14:textId="77777777" w:rsidR="000301E5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70E5B2FE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3710A652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</w:t>
            </w:r>
            <w:r>
              <w:rPr>
                <w:rFonts w:ascii="Cambria" w:hAnsi="Cambria"/>
              </w:rPr>
              <w:t>Odborníka</w:t>
            </w:r>
            <w:r w:rsidRPr="008B7953">
              <w:rPr>
                <w:rFonts w:ascii="Cambria" w:hAnsi="Cambria"/>
              </w:rPr>
              <w:t>]</w:t>
            </w:r>
          </w:p>
          <w:p w14:paraId="14C96EEF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76A9D68A" w14:textId="77777777" w:rsidR="004134C7" w:rsidRPr="00F15E72" w:rsidRDefault="004134C7" w:rsidP="004454E8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97"/>
        <w:gridCol w:w="5650"/>
      </w:tblGrid>
      <w:tr w:rsidR="00A73954" w:rsidRPr="00E8625A" w14:paraId="4A3E687A" w14:textId="77777777" w:rsidTr="005E70ED">
        <w:tc>
          <w:tcPr>
            <w:tcW w:w="3397" w:type="dxa"/>
          </w:tcPr>
          <w:p w14:paraId="41BA0939" w14:textId="77777777" w:rsidR="00A73954" w:rsidRPr="007F662B" w:rsidRDefault="00A73954" w:rsidP="00EA7DD4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lastRenderedPageBreak/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3"/>
            </w:r>
          </w:p>
        </w:tc>
        <w:tc>
          <w:tcPr>
            <w:tcW w:w="5650" w:type="dxa"/>
          </w:tcPr>
          <w:p w14:paraId="1900AECB" w14:textId="77777777" w:rsidR="00A73954" w:rsidRPr="007F662B" w:rsidRDefault="00A73954" w:rsidP="00EA7DD4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A73954" w:rsidRPr="00E8625A" w14:paraId="740DE1BA" w14:textId="77777777" w:rsidTr="005E70ED">
        <w:tc>
          <w:tcPr>
            <w:tcW w:w="3397" w:type="dxa"/>
            <w:hideMark/>
          </w:tcPr>
          <w:p w14:paraId="573AFC24" w14:textId="0E44AB4B" w:rsidR="00A73954" w:rsidRPr="00E8625A" w:rsidRDefault="00A73954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Identifikácia </w:t>
            </w:r>
            <w:r w:rsidR="003413CA">
              <w:rPr>
                <w:rFonts w:ascii="Cambria" w:hAnsi="Cambria" w:cs="Arial"/>
              </w:rPr>
              <w:t xml:space="preserve">zamestnávateľa / </w:t>
            </w:r>
            <w:r w:rsidR="00D93126">
              <w:rPr>
                <w:rFonts w:ascii="Cambria" w:hAnsi="Cambria" w:cs="Arial"/>
              </w:rPr>
              <w:t>subjektu pre ktorý som poskytoval identifikované služby</w:t>
            </w:r>
          </w:p>
        </w:tc>
        <w:tc>
          <w:tcPr>
            <w:tcW w:w="5650" w:type="dxa"/>
          </w:tcPr>
          <w:p w14:paraId="0CE7D988" w14:textId="7B6C19C2" w:rsidR="00A73954" w:rsidRDefault="00A73954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590F1D3" w14:textId="7D252C8C" w:rsidR="00A73954" w:rsidRDefault="00A73954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149A0711" w14:textId="77777777" w:rsidR="00A73954" w:rsidRPr="00E8625A" w:rsidRDefault="00A73954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3744F" w:rsidRPr="00E8625A" w14:paraId="29FB0CBE" w14:textId="77777777" w:rsidTr="005E70ED">
        <w:tc>
          <w:tcPr>
            <w:tcW w:w="3397" w:type="dxa"/>
          </w:tcPr>
          <w:p w14:paraId="0AC94524" w14:textId="19ECBD90" w:rsidR="0053744F" w:rsidRDefault="0053744F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5650" w:type="dxa"/>
          </w:tcPr>
          <w:p w14:paraId="40A83713" w14:textId="166873F6" w:rsidR="002E0904" w:rsidRDefault="0053744F" w:rsidP="00393AA1">
            <w:pPr>
              <w:pStyle w:val="BodyText"/>
              <w:spacing w:before="120"/>
              <w:jc w:val="both"/>
              <w:rPr>
                <w:rFonts w:ascii="Cambria" w:eastAsiaTheme="minorHAnsi" w:hAnsi="Cambria" w:cstheme="minorBidi"/>
                <w:shd w:val="clear" w:color="auto" w:fill="FFFFFF"/>
              </w:rPr>
            </w:pPr>
            <w:r>
              <w:rPr>
                <w:rFonts w:ascii="Cambria" w:hAnsi="Cambria" w:cs="Arial"/>
              </w:rPr>
              <w:t xml:space="preserve">Vyhlasujem, že v </w:t>
            </w:r>
            <w:r w:rsidRPr="006F4A71">
              <w:rPr>
                <w:rFonts w:asciiTheme="majorHAnsi" w:hAnsiTheme="majorHAnsi" w:cs="Arial"/>
              </w:rPr>
              <w:t xml:space="preserve">rámci </w:t>
            </w:r>
            <w:r w:rsidR="007469A2">
              <w:rPr>
                <w:rFonts w:asciiTheme="majorHAnsi" w:hAnsiTheme="majorHAnsi" w:cs="Arial"/>
              </w:rPr>
              <w:t>identifikovaného</w:t>
            </w:r>
            <w:r w:rsidRPr="006F4A71">
              <w:rPr>
                <w:rFonts w:asciiTheme="majorHAnsi" w:hAnsiTheme="majorHAnsi" w:cs="Arial"/>
              </w:rPr>
              <w:t xml:space="preserve"> plnenia som zastával</w:t>
            </w:r>
            <w:r w:rsidR="002E0904">
              <w:rPr>
                <w:rFonts w:asciiTheme="majorHAnsi" w:hAnsiTheme="majorHAnsi" w:cs="Arial"/>
              </w:rPr>
              <w:t xml:space="preserve"> pozíciu osoby zodpovednej za riadenie </w:t>
            </w:r>
            <w:r w:rsidR="002E0904" w:rsidRPr="00F0640F">
              <w:rPr>
                <w:rFonts w:ascii="Cambria" w:eastAsiaTheme="minorHAnsi" w:hAnsi="Cambria" w:cstheme="minorBidi"/>
                <w:shd w:val="clear" w:color="auto" w:fill="FFFFFF"/>
              </w:rPr>
              <w:t xml:space="preserve">prevádzky </w:t>
            </w:r>
            <w:r w:rsidR="001A0F29">
              <w:rPr>
                <w:rFonts w:ascii="Cambria" w:eastAsiaTheme="minorHAnsi" w:hAnsi="Cambria" w:cstheme="minorBidi"/>
                <w:shd w:val="clear" w:color="auto" w:fill="FFFFFF"/>
              </w:rPr>
              <w:t xml:space="preserve">nasledovnej </w:t>
            </w:r>
            <w:r w:rsidR="002E0904" w:rsidRPr="00F0640F">
              <w:rPr>
                <w:rFonts w:ascii="Cambria" w:eastAsiaTheme="minorHAnsi" w:hAnsi="Cambria" w:cstheme="minorBidi"/>
                <w:shd w:val="clear" w:color="auto" w:fill="FFFFFF"/>
              </w:rPr>
              <w:t>autobusovej dopravy</w:t>
            </w:r>
            <w:r w:rsidR="001A0F29">
              <w:rPr>
                <w:rFonts w:ascii="Cambria" w:eastAsiaTheme="minorHAnsi" w:hAnsi="Cambria" w:cstheme="minorBidi"/>
                <w:shd w:val="clear" w:color="auto" w:fill="FFFFFF"/>
              </w:rPr>
              <w:t>:</w:t>
            </w:r>
          </w:p>
          <w:p w14:paraId="666E2129" w14:textId="1050DD96" w:rsidR="0053744F" w:rsidRPr="0091738F" w:rsidRDefault="001A0F29" w:rsidP="0053744F">
            <w:pPr>
              <w:pStyle w:val="BodyText"/>
              <w:spacing w:before="120"/>
              <w:jc w:val="both"/>
              <w:rPr>
                <w:rFonts w:ascii="Cambria" w:eastAsiaTheme="minorHAnsi" w:hAnsi="Cambria" w:cstheme="minorBidi"/>
                <w:shd w:val="clear" w:color="auto" w:fill="FFFFFF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4"/>
            </w:r>
          </w:p>
        </w:tc>
      </w:tr>
      <w:tr w:rsidR="0053744F" w:rsidRPr="00E8625A" w14:paraId="63418CA8" w14:textId="77777777" w:rsidTr="0053744F">
        <w:tc>
          <w:tcPr>
            <w:tcW w:w="3397" w:type="dxa"/>
          </w:tcPr>
          <w:p w14:paraId="35165533" w14:textId="712987A5" w:rsidR="0053744F" w:rsidRPr="00E8625A" w:rsidRDefault="0053744F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vykonávania služieb</w:t>
            </w:r>
          </w:p>
        </w:tc>
        <w:tc>
          <w:tcPr>
            <w:tcW w:w="5650" w:type="dxa"/>
          </w:tcPr>
          <w:p w14:paraId="52AB4909" w14:textId="77777777" w:rsidR="0053744F" w:rsidRDefault="0091738F" w:rsidP="0053744F">
            <w:pPr>
              <w:pStyle w:val="BodyText"/>
              <w:spacing w:before="120"/>
              <w:jc w:val="both"/>
              <w:rPr>
                <w:rFonts w:ascii="Cambria" w:eastAsiaTheme="minorHAnsi" w:hAnsi="Cambria" w:cstheme="minorBidi"/>
                <w:shd w:val="clear" w:color="auto" w:fill="FFFFFF"/>
              </w:rPr>
            </w:pPr>
            <w:r>
              <w:rPr>
                <w:rFonts w:ascii="Cambria" w:hAnsi="Cambria" w:cs="Arial"/>
              </w:rPr>
              <w:t xml:space="preserve">Vyhlasujem, že v </w:t>
            </w:r>
            <w:r w:rsidRPr="006F4A71">
              <w:rPr>
                <w:rFonts w:asciiTheme="majorHAnsi" w:hAnsiTheme="majorHAnsi" w:cs="Arial"/>
              </w:rPr>
              <w:t xml:space="preserve">rámci </w:t>
            </w:r>
            <w:r>
              <w:rPr>
                <w:rFonts w:asciiTheme="majorHAnsi" w:hAnsiTheme="majorHAnsi" w:cs="Arial"/>
              </w:rPr>
              <w:t>identifikovaného</w:t>
            </w:r>
            <w:r w:rsidRPr="006F4A71">
              <w:rPr>
                <w:rFonts w:asciiTheme="majorHAnsi" w:hAnsiTheme="majorHAnsi" w:cs="Arial"/>
              </w:rPr>
              <w:t xml:space="preserve"> plnenia som zastával</w:t>
            </w:r>
            <w:r>
              <w:rPr>
                <w:rFonts w:asciiTheme="majorHAnsi" w:hAnsiTheme="majorHAnsi" w:cs="Arial"/>
              </w:rPr>
              <w:t xml:space="preserve"> pozíciu osoby zodpovednej za riadenie </w:t>
            </w:r>
            <w:r w:rsidRPr="00F0640F">
              <w:rPr>
                <w:rFonts w:ascii="Cambria" w:eastAsiaTheme="minorHAnsi" w:hAnsi="Cambria" w:cstheme="minorBidi"/>
                <w:shd w:val="clear" w:color="auto" w:fill="FFFFFF"/>
              </w:rPr>
              <w:t>prevádzky autobusovej dopravy</w:t>
            </w:r>
            <w:r>
              <w:rPr>
                <w:rFonts w:ascii="Cambria" w:eastAsiaTheme="minorHAnsi" w:hAnsi="Cambria" w:cstheme="minorBidi"/>
                <w:shd w:val="clear" w:color="auto" w:fill="FFFFFF"/>
              </w:rPr>
              <w:t xml:space="preserve"> nepretržite v nasledovnom období: </w:t>
            </w:r>
          </w:p>
          <w:p w14:paraId="1C50CFD3" w14:textId="5E8298F5" w:rsidR="0091738F" w:rsidRPr="00E8625A" w:rsidRDefault="0091738F" w:rsidP="0053744F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Od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 xml:space="preserve"> do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3744F" w:rsidRPr="00E8625A" w14:paraId="4820898F" w14:textId="77777777" w:rsidTr="005E70ED">
        <w:tc>
          <w:tcPr>
            <w:tcW w:w="3397" w:type="dxa"/>
            <w:hideMark/>
          </w:tcPr>
          <w:p w14:paraId="64BDF7A9" w14:textId="77777777" w:rsidR="0053744F" w:rsidRPr="00E8625A" w:rsidRDefault="0053744F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5"/>
            </w:r>
          </w:p>
        </w:tc>
        <w:tc>
          <w:tcPr>
            <w:tcW w:w="5650" w:type="dxa"/>
          </w:tcPr>
          <w:p w14:paraId="66D302D5" w14:textId="77777777" w:rsidR="0053744F" w:rsidRPr="00E8625A" w:rsidRDefault="0053744F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389324A3" w14:textId="09690B7B" w:rsidR="009E7DAF" w:rsidRDefault="009E7DAF">
      <w:pPr>
        <w:rPr>
          <w:rFonts w:ascii="Cambria" w:hAnsi="Cambria"/>
        </w:rPr>
      </w:pPr>
    </w:p>
    <w:p w14:paraId="1DEA10AD" w14:textId="378E9005" w:rsidR="00753263" w:rsidRDefault="00753263">
      <w:pPr>
        <w:rPr>
          <w:rFonts w:ascii="Cambria" w:hAnsi="Cambria"/>
        </w:rPr>
      </w:pPr>
    </w:p>
    <w:p w14:paraId="7337DB1E" w14:textId="00233690" w:rsidR="00753263" w:rsidRDefault="00753263">
      <w:pPr>
        <w:spacing w:after="200" w:line="276" w:lineRule="auto"/>
        <w:rPr>
          <w:rFonts w:ascii="Cambria" w:hAnsi="Cambria"/>
        </w:rPr>
      </w:pPr>
    </w:p>
    <w:sectPr w:rsidR="00753263" w:rsidSect="00866A9D">
      <w:head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B5B60" w14:textId="77777777" w:rsidR="001B2EF9" w:rsidRDefault="001B2EF9" w:rsidP="009D53CB">
      <w:r>
        <w:separator/>
      </w:r>
    </w:p>
  </w:endnote>
  <w:endnote w:type="continuationSeparator" w:id="0">
    <w:p w14:paraId="3B6ACE49" w14:textId="77777777" w:rsidR="001B2EF9" w:rsidRDefault="001B2EF9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65257" w14:textId="77777777" w:rsidR="001B2EF9" w:rsidRDefault="001B2EF9" w:rsidP="009D53CB">
      <w:r>
        <w:separator/>
      </w:r>
    </w:p>
  </w:footnote>
  <w:footnote w:type="continuationSeparator" w:id="0">
    <w:p w14:paraId="5AA6E248" w14:textId="77777777" w:rsidR="001B2EF9" w:rsidRDefault="001B2EF9" w:rsidP="009D53CB">
      <w:r>
        <w:continuationSeparator/>
      </w:r>
    </w:p>
  </w:footnote>
  <w:footnote w:id="1">
    <w:p w14:paraId="4DF1B6FE" w14:textId="77777777" w:rsidR="00866A9D" w:rsidRDefault="00866A9D" w:rsidP="00866A9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12BEC">
        <w:rPr>
          <w:rFonts w:asciiTheme="majorHAnsi" w:hAnsiTheme="majorHAnsi"/>
          <w:sz w:val="18"/>
          <w:szCs w:val="18"/>
        </w:rPr>
        <w:t>Uchádzač obsah primerane upraví</w:t>
      </w:r>
      <w:r>
        <w:rPr>
          <w:rFonts w:asciiTheme="majorHAnsi" w:hAnsiTheme="majorHAnsi"/>
          <w:sz w:val="18"/>
          <w:szCs w:val="18"/>
        </w:rPr>
        <w:t xml:space="preserve"> (nehodiace vymazať)</w:t>
      </w:r>
    </w:p>
  </w:footnote>
  <w:footnote w:id="2">
    <w:p w14:paraId="2D9DC90E" w14:textId="77777777" w:rsidR="000301E5" w:rsidRPr="005F3341" w:rsidRDefault="000301E5" w:rsidP="000301E5">
      <w:pPr>
        <w:pStyle w:val="FootnoteText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</w:t>
      </w:r>
      <w:r>
        <w:rPr>
          <w:rFonts w:asciiTheme="majorHAnsi" w:hAnsiTheme="majorHAnsi"/>
          <w:sz w:val="18"/>
          <w:szCs w:val="18"/>
        </w:rPr>
        <w:t xml:space="preserve">/ odborník </w:t>
      </w:r>
      <w:r w:rsidRPr="005F3341">
        <w:rPr>
          <w:rFonts w:asciiTheme="majorHAnsi" w:hAnsiTheme="majorHAnsi"/>
          <w:sz w:val="18"/>
          <w:szCs w:val="18"/>
        </w:rPr>
        <w:t>primerane upraví</w:t>
      </w:r>
    </w:p>
  </w:footnote>
  <w:footnote w:id="3">
    <w:p w14:paraId="234A072C" w14:textId="42ED3E17" w:rsidR="00A73954" w:rsidRDefault="00A73954" w:rsidP="0060149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E0017B">
        <w:rPr>
          <w:rFonts w:asciiTheme="majorHAnsi" w:hAnsiTheme="majorHAnsi"/>
          <w:sz w:val="18"/>
          <w:szCs w:val="18"/>
        </w:rPr>
        <w:t>Odborník</w:t>
      </w:r>
      <w:r w:rsidRPr="0027106A">
        <w:rPr>
          <w:rFonts w:asciiTheme="majorHAnsi" w:hAnsiTheme="majorHAnsi"/>
          <w:sz w:val="18"/>
          <w:szCs w:val="18"/>
        </w:rPr>
        <w:t xml:space="preserve"> vyplní pre každé z referenčných plnení samostatne</w:t>
      </w:r>
    </w:p>
  </w:footnote>
  <w:footnote w:id="4">
    <w:p w14:paraId="1CB538A8" w14:textId="7544973B" w:rsidR="001A0F29" w:rsidRDefault="001A0F2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Odborník</w:t>
      </w:r>
      <w:r w:rsidRPr="00403E87">
        <w:rPr>
          <w:rFonts w:asciiTheme="majorHAnsi" w:hAnsiTheme="majorHAnsi"/>
          <w:sz w:val="18"/>
          <w:szCs w:val="18"/>
        </w:rPr>
        <w:t xml:space="preserve"> vyplní typ pravidelnej autobusovej dopravy (mestská hromadná doprava / prímestská hromadná doprava / diaľková autobusová doprava / iné)</w:t>
      </w:r>
      <w:r>
        <w:rPr>
          <w:rFonts w:asciiTheme="majorHAnsi" w:hAnsiTheme="majorHAnsi"/>
          <w:sz w:val="18"/>
          <w:szCs w:val="18"/>
        </w:rPr>
        <w:t xml:space="preserve"> aj s uvedením územného pokrytia resp. stručným popisom služby</w:t>
      </w:r>
    </w:p>
  </w:footnote>
  <w:footnote w:id="5">
    <w:p w14:paraId="647EB3AC" w14:textId="74C0CAA7" w:rsidR="0053744F" w:rsidRPr="0038414A" w:rsidRDefault="0053744F" w:rsidP="0060149A">
      <w:pPr>
        <w:pStyle w:val="FootnoteText"/>
        <w:jc w:val="both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V prípade, ak </w:t>
      </w:r>
      <w:r>
        <w:rPr>
          <w:rFonts w:asciiTheme="majorHAnsi" w:hAnsiTheme="majorHAnsi"/>
          <w:sz w:val="18"/>
          <w:szCs w:val="18"/>
        </w:rPr>
        <w:t>odborník</w:t>
      </w:r>
      <w:r w:rsidRPr="0038414A">
        <w:rPr>
          <w:rFonts w:asciiTheme="majorHAnsi" w:hAnsiTheme="majorHAnsi"/>
          <w:sz w:val="18"/>
          <w:szCs w:val="18"/>
        </w:rPr>
        <w:t xml:space="preserve">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70246" w14:textId="39A1FF23" w:rsidR="00053135" w:rsidRPr="00F15E72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>
      <w:rPr>
        <w:rFonts w:asciiTheme="majorHAnsi" w:hAnsiTheme="majorHAnsi"/>
        <w:b/>
        <w:noProof/>
        <w:sz w:val="20"/>
        <w:szCs w:val="20"/>
      </w:rPr>
      <w:t>F</w:t>
    </w:r>
    <w:r w:rsidRPr="00F15E72">
      <w:rPr>
        <w:rFonts w:asciiTheme="majorHAnsi" w:hAnsiTheme="majorHAnsi"/>
        <w:b/>
        <w:noProof/>
        <w:sz w:val="20"/>
        <w:szCs w:val="20"/>
      </w:rPr>
      <w:t>.</w:t>
    </w:r>
    <w:r>
      <w:rPr>
        <w:rFonts w:asciiTheme="majorHAnsi" w:hAnsiTheme="majorHAnsi"/>
        <w:b/>
        <w:noProof/>
        <w:sz w:val="20"/>
        <w:szCs w:val="20"/>
      </w:rPr>
      <w:t>2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p w14:paraId="5D7EEDD3" w14:textId="690145F7" w:rsidR="00053135" w:rsidRPr="00F15E72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245C8B">
      <w:rPr>
        <w:rFonts w:asciiTheme="majorHAnsi" w:hAnsiTheme="majorHAnsi"/>
        <w:b/>
        <w:noProof/>
        <w:sz w:val="20"/>
        <w:szCs w:val="20"/>
      </w:rPr>
      <w:t>odborníkov</w:t>
    </w:r>
  </w:p>
  <w:p w14:paraId="6976B2E8" w14:textId="77777777" w:rsidR="00053135" w:rsidRPr="002F30A2" w:rsidRDefault="00053135" w:rsidP="00053135">
    <w:pPr>
      <w:pStyle w:val="Header"/>
    </w:pPr>
  </w:p>
  <w:p w14:paraId="5FBE6B3A" w14:textId="7E96F679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245C1"/>
    <w:multiLevelType w:val="hybridMultilevel"/>
    <w:tmpl w:val="0E1CB602"/>
    <w:lvl w:ilvl="0" w:tplc="0902035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5C65654"/>
    <w:multiLevelType w:val="hybridMultilevel"/>
    <w:tmpl w:val="00CAC350"/>
    <w:lvl w:ilvl="0" w:tplc="C982317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as Uricek">
    <w15:presenceInfo w15:providerId="None" w15:userId="Tomas Uric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B9"/>
    <w:rsid w:val="000301E5"/>
    <w:rsid w:val="00035B1A"/>
    <w:rsid w:val="00043982"/>
    <w:rsid w:val="00047678"/>
    <w:rsid w:val="0005014D"/>
    <w:rsid w:val="00053135"/>
    <w:rsid w:val="000654FC"/>
    <w:rsid w:val="00070326"/>
    <w:rsid w:val="00073C66"/>
    <w:rsid w:val="00111D84"/>
    <w:rsid w:val="00124332"/>
    <w:rsid w:val="00136767"/>
    <w:rsid w:val="00165AFA"/>
    <w:rsid w:val="00173934"/>
    <w:rsid w:val="00174E56"/>
    <w:rsid w:val="001A0F29"/>
    <w:rsid w:val="001B2019"/>
    <w:rsid w:val="001B2EF9"/>
    <w:rsid w:val="001D41A6"/>
    <w:rsid w:val="00226509"/>
    <w:rsid w:val="00245C8B"/>
    <w:rsid w:val="002853B0"/>
    <w:rsid w:val="002B20BE"/>
    <w:rsid w:val="002B5A66"/>
    <w:rsid w:val="002C1424"/>
    <w:rsid w:val="002C7D4E"/>
    <w:rsid w:val="002E0904"/>
    <w:rsid w:val="002F30A2"/>
    <w:rsid w:val="002F60C5"/>
    <w:rsid w:val="0030698C"/>
    <w:rsid w:val="003107D7"/>
    <w:rsid w:val="003413CA"/>
    <w:rsid w:val="00364DBA"/>
    <w:rsid w:val="00373E4C"/>
    <w:rsid w:val="00380F1E"/>
    <w:rsid w:val="00393AA1"/>
    <w:rsid w:val="003A6731"/>
    <w:rsid w:val="003B566E"/>
    <w:rsid w:val="003E08C7"/>
    <w:rsid w:val="003E4CF2"/>
    <w:rsid w:val="00403280"/>
    <w:rsid w:val="004134C7"/>
    <w:rsid w:val="004146DE"/>
    <w:rsid w:val="00416D4C"/>
    <w:rsid w:val="004454E8"/>
    <w:rsid w:val="004C1E9D"/>
    <w:rsid w:val="004D1856"/>
    <w:rsid w:val="005034FE"/>
    <w:rsid w:val="005114F6"/>
    <w:rsid w:val="0051160B"/>
    <w:rsid w:val="00523616"/>
    <w:rsid w:val="0053744F"/>
    <w:rsid w:val="00537BDE"/>
    <w:rsid w:val="00537F3D"/>
    <w:rsid w:val="00546128"/>
    <w:rsid w:val="00554121"/>
    <w:rsid w:val="005547C6"/>
    <w:rsid w:val="005830E2"/>
    <w:rsid w:val="005D7257"/>
    <w:rsid w:val="005E70ED"/>
    <w:rsid w:val="0060149A"/>
    <w:rsid w:val="00606910"/>
    <w:rsid w:val="00614900"/>
    <w:rsid w:val="0063172F"/>
    <w:rsid w:val="006348E2"/>
    <w:rsid w:val="00637A6D"/>
    <w:rsid w:val="00661128"/>
    <w:rsid w:val="00666ACE"/>
    <w:rsid w:val="00696591"/>
    <w:rsid w:val="00697040"/>
    <w:rsid w:val="006E2B30"/>
    <w:rsid w:val="006F4330"/>
    <w:rsid w:val="006F4A71"/>
    <w:rsid w:val="006F7115"/>
    <w:rsid w:val="007001DB"/>
    <w:rsid w:val="00703B70"/>
    <w:rsid w:val="0070645D"/>
    <w:rsid w:val="00744724"/>
    <w:rsid w:val="007469A2"/>
    <w:rsid w:val="00746A12"/>
    <w:rsid w:val="00753263"/>
    <w:rsid w:val="007859FC"/>
    <w:rsid w:val="007B0FB2"/>
    <w:rsid w:val="007B677A"/>
    <w:rsid w:val="007B778A"/>
    <w:rsid w:val="007C5D90"/>
    <w:rsid w:val="007E4D41"/>
    <w:rsid w:val="00812BEC"/>
    <w:rsid w:val="00846702"/>
    <w:rsid w:val="00850403"/>
    <w:rsid w:val="008621C8"/>
    <w:rsid w:val="008660E2"/>
    <w:rsid w:val="00866A9D"/>
    <w:rsid w:val="00871A36"/>
    <w:rsid w:val="00875187"/>
    <w:rsid w:val="00884331"/>
    <w:rsid w:val="008C7442"/>
    <w:rsid w:val="008D2272"/>
    <w:rsid w:val="008D4AD9"/>
    <w:rsid w:val="0091738F"/>
    <w:rsid w:val="009217F5"/>
    <w:rsid w:val="00934070"/>
    <w:rsid w:val="009731EE"/>
    <w:rsid w:val="0097585D"/>
    <w:rsid w:val="00997FDC"/>
    <w:rsid w:val="009A30DA"/>
    <w:rsid w:val="009D53CB"/>
    <w:rsid w:val="009E4FB9"/>
    <w:rsid w:val="009E7DAF"/>
    <w:rsid w:val="00A14E53"/>
    <w:rsid w:val="00A1635C"/>
    <w:rsid w:val="00A73954"/>
    <w:rsid w:val="00A8229A"/>
    <w:rsid w:val="00A85DA5"/>
    <w:rsid w:val="00AA09C1"/>
    <w:rsid w:val="00AC15FB"/>
    <w:rsid w:val="00AC5C06"/>
    <w:rsid w:val="00B007EA"/>
    <w:rsid w:val="00B25E33"/>
    <w:rsid w:val="00B27C54"/>
    <w:rsid w:val="00B42267"/>
    <w:rsid w:val="00B62E68"/>
    <w:rsid w:val="00B72C53"/>
    <w:rsid w:val="00B971C7"/>
    <w:rsid w:val="00BA23D2"/>
    <w:rsid w:val="00BB06D1"/>
    <w:rsid w:val="00BD72E8"/>
    <w:rsid w:val="00BE3208"/>
    <w:rsid w:val="00C136D6"/>
    <w:rsid w:val="00C52894"/>
    <w:rsid w:val="00C53E73"/>
    <w:rsid w:val="00C932F9"/>
    <w:rsid w:val="00C94B93"/>
    <w:rsid w:val="00CC3562"/>
    <w:rsid w:val="00D0669B"/>
    <w:rsid w:val="00D06D5E"/>
    <w:rsid w:val="00D11D6D"/>
    <w:rsid w:val="00D17C3E"/>
    <w:rsid w:val="00D224F4"/>
    <w:rsid w:val="00D44003"/>
    <w:rsid w:val="00D51DB2"/>
    <w:rsid w:val="00D67008"/>
    <w:rsid w:val="00D93126"/>
    <w:rsid w:val="00D96659"/>
    <w:rsid w:val="00D974BB"/>
    <w:rsid w:val="00DB3D30"/>
    <w:rsid w:val="00DE5B2F"/>
    <w:rsid w:val="00DF6FFA"/>
    <w:rsid w:val="00E0017B"/>
    <w:rsid w:val="00E05303"/>
    <w:rsid w:val="00E10502"/>
    <w:rsid w:val="00E529B3"/>
    <w:rsid w:val="00E7065A"/>
    <w:rsid w:val="00E82F2F"/>
    <w:rsid w:val="00EE0016"/>
    <w:rsid w:val="00EE41E1"/>
    <w:rsid w:val="00EF37AB"/>
    <w:rsid w:val="00F10F9E"/>
    <w:rsid w:val="00F13FED"/>
    <w:rsid w:val="00F14A99"/>
    <w:rsid w:val="00F42847"/>
    <w:rsid w:val="00F42BE4"/>
    <w:rsid w:val="00F66EB1"/>
    <w:rsid w:val="00F76DB4"/>
    <w:rsid w:val="00F93038"/>
    <w:rsid w:val="00FA5CBD"/>
    <w:rsid w:val="00FB2D8A"/>
    <w:rsid w:val="00FB587F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5040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5040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850403"/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07032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7032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ListParagraph">
    <w:name w:val="List Paragraph"/>
    <w:basedOn w:val="Normal"/>
    <w:uiPriority w:val="34"/>
    <w:qFormat/>
    <w:rsid w:val="00030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E4169-B807-4379-9489-1A56F5556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38</cp:revision>
  <cp:lastPrinted>2016-10-06T13:30:00Z</cp:lastPrinted>
  <dcterms:created xsi:type="dcterms:W3CDTF">2019-04-15T15:07:00Z</dcterms:created>
  <dcterms:modified xsi:type="dcterms:W3CDTF">2021-08-18T10:00:00Z</dcterms:modified>
</cp:coreProperties>
</file>