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0B0157E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03110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4F48E294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D777D2" w:rsidRPr="00D777D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Trojfázový generátor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4FE64CB2" w:rsidR="00E24ECF" w:rsidRPr="005B687D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trike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 musí byť zdravotne neškodný a musí vyhovovať všetkým európskym a slovenským technickým normám</w:t>
      </w:r>
      <w:r w:rsidR="00FC0AC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7CC1160A" w14:textId="0B506B3D" w:rsidR="00E24ECF" w:rsidRPr="00FC0AC3" w:rsidRDefault="004D0C34" w:rsidP="00FC0AC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FC0AC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47BF4A43" w:rsidR="00D02BD5" w:rsidRPr="000725EA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trike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</w:t>
      </w:r>
      <w:r w:rsidR="00FC0AC3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6AB3FA74" w:rsidR="00762CBB" w:rsidRPr="00EC5B32" w:rsidDel="00D471A9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del w:id="4" w:author="Debnárová Monika" w:date="2022-05-11T14:32:00Z"/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del w:id="5" w:author="Debnárová Monika" w:date="2022-05-11T14:32:00Z">
        <w:r w:rsidR="00A73FFD" w:rsidRPr="00EC5B32" w:rsidDel="00D471A9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EC5B32" w:rsidDel="00D471A9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6A8DFA0F" w14:textId="38A2AC93" w:rsidR="00E51DDE" w:rsidRPr="00EC5B32" w:rsidRDefault="00A73FFD" w:rsidP="00D471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pPrChange w:id="6" w:author="Debnárová Monika" w:date="2022-05-11T14:32:00Z">
          <w:pPr>
            <w:pStyle w:val="Odsekzoznamu"/>
            <w:numPr>
              <w:numId w:val="21"/>
            </w:numPr>
            <w:suppressAutoHyphens/>
            <w:ind w:left="360" w:hanging="360"/>
            <w:jc w:val="both"/>
          </w:pPr>
        </w:pPrChange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6226467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</w:t>
      </w:r>
      <w:r w:rsidR="000725EA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100 EUR (slovom Jednosto eur)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7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7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6E5B2" w14:textId="77777777" w:rsidR="000531CF" w:rsidRDefault="000531CF" w:rsidP="00D75695">
      <w:r>
        <w:separator/>
      </w:r>
    </w:p>
  </w:endnote>
  <w:endnote w:type="continuationSeparator" w:id="0">
    <w:p w14:paraId="73836681" w14:textId="77777777" w:rsidR="000531CF" w:rsidRDefault="000531CF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1EB3BB3C" w:rsidR="000725EA" w:rsidRDefault="000725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15E">
          <w:rPr>
            <w:noProof/>
          </w:rPr>
          <w:t>5</w:t>
        </w:r>
        <w:r>
          <w:fldChar w:fldCharType="end"/>
        </w:r>
      </w:p>
    </w:sdtContent>
  </w:sdt>
  <w:p w14:paraId="5CCC654D" w14:textId="77777777" w:rsidR="000725EA" w:rsidRDefault="000725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A2349" w14:textId="77777777" w:rsidR="000531CF" w:rsidRDefault="000531CF" w:rsidP="00D75695">
      <w:r>
        <w:separator/>
      </w:r>
    </w:p>
  </w:footnote>
  <w:footnote w:type="continuationSeparator" w:id="0">
    <w:p w14:paraId="5EDEB75F" w14:textId="77777777" w:rsidR="000531CF" w:rsidRDefault="000531CF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701493">
    <w:abstractNumId w:val="24"/>
  </w:num>
  <w:num w:numId="2" w16cid:durableId="496045504">
    <w:abstractNumId w:val="1"/>
  </w:num>
  <w:num w:numId="3" w16cid:durableId="855390325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2030712332">
    <w:abstractNumId w:val="13"/>
  </w:num>
  <w:num w:numId="5" w16cid:durableId="1391146672">
    <w:abstractNumId w:val="19"/>
  </w:num>
  <w:num w:numId="6" w16cid:durableId="138504201">
    <w:abstractNumId w:val="15"/>
  </w:num>
  <w:num w:numId="7" w16cid:durableId="809250715">
    <w:abstractNumId w:val="18"/>
  </w:num>
  <w:num w:numId="8" w16cid:durableId="1766070475">
    <w:abstractNumId w:val="23"/>
  </w:num>
  <w:num w:numId="9" w16cid:durableId="1437748835">
    <w:abstractNumId w:val="26"/>
  </w:num>
  <w:num w:numId="10" w16cid:durableId="301354340">
    <w:abstractNumId w:val="12"/>
  </w:num>
  <w:num w:numId="11" w16cid:durableId="1878815726">
    <w:abstractNumId w:val="4"/>
  </w:num>
  <w:num w:numId="12" w16cid:durableId="1431124293">
    <w:abstractNumId w:val="22"/>
  </w:num>
  <w:num w:numId="13" w16cid:durableId="774402453">
    <w:abstractNumId w:val="3"/>
  </w:num>
  <w:num w:numId="14" w16cid:durableId="2071802739">
    <w:abstractNumId w:val="8"/>
  </w:num>
  <w:num w:numId="15" w16cid:durableId="420763393">
    <w:abstractNumId w:val="5"/>
  </w:num>
  <w:num w:numId="16" w16cid:durableId="11505546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7785737">
    <w:abstractNumId w:val="6"/>
  </w:num>
  <w:num w:numId="18" w16cid:durableId="1161314850">
    <w:abstractNumId w:val="10"/>
  </w:num>
  <w:num w:numId="19" w16cid:durableId="616523733">
    <w:abstractNumId w:val="17"/>
  </w:num>
  <w:num w:numId="20" w16cid:durableId="1071387285">
    <w:abstractNumId w:val="9"/>
  </w:num>
  <w:num w:numId="21" w16cid:durableId="439571535">
    <w:abstractNumId w:val="0"/>
  </w:num>
  <w:num w:numId="22" w16cid:durableId="204948548">
    <w:abstractNumId w:val="7"/>
  </w:num>
  <w:num w:numId="23" w16cid:durableId="1037662208">
    <w:abstractNumId w:val="20"/>
  </w:num>
  <w:num w:numId="24" w16cid:durableId="544952418">
    <w:abstractNumId w:val="2"/>
  </w:num>
  <w:num w:numId="25" w16cid:durableId="1157069967">
    <w:abstractNumId w:val="14"/>
  </w:num>
  <w:num w:numId="26" w16cid:durableId="1876775653">
    <w:abstractNumId w:val="21"/>
  </w:num>
  <w:num w:numId="27" w16cid:durableId="157497653">
    <w:abstractNumId w:val="25"/>
  </w:num>
  <w:num w:numId="28" w16cid:durableId="200366093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110D"/>
    <w:rsid w:val="00033A55"/>
    <w:rsid w:val="000430FD"/>
    <w:rsid w:val="000531CF"/>
    <w:rsid w:val="000550B9"/>
    <w:rsid w:val="000725EA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494E"/>
    <w:rsid w:val="00407A6B"/>
    <w:rsid w:val="004148D2"/>
    <w:rsid w:val="0041563E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00C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87D"/>
    <w:rsid w:val="005B6DF9"/>
    <w:rsid w:val="005F3EEE"/>
    <w:rsid w:val="005F6B09"/>
    <w:rsid w:val="0060004C"/>
    <w:rsid w:val="0060392F"/>
    <w:rsid w:val="006204CE"/>
    <w:rsid w:val="00625F26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3215E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471A9"/>
    <w:rsid w:val="00D54B49"/>
    <w:rsid w:val="00D70CF6"/>
    <w:rsid w:val="00D75695"/>
    <w:rsid w:val="00D777D2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0AC3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7588F-5E42-45AE-838D-A7AEC3AA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9</Pages>
  <Words>4296</Words>
  <Characters>24491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115</cp:revision>
  <dcterms:created xsi:type="dcterms:W3CDTF">2021-10-14T12:56:00Z</dcterms:created>
  <dcterms:modified xsi:type="dcterms:W3CDTF">2022-05-11T12:32:00Z</dcterms:modified>
</cp:coreProperties>
</file>