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DCBB8" w14:textId="25F61A9A" w:rsidR="00541845" w:rsidRPr="00EF365E" w:rsidRDefault="00541845" w:rsidP="00EF365E">
      <w:pPr>
        <w:spacing w:after="0" w:line="240" w:lineRule="auto"/>
        <w:ind w:left="0" w:right="804" w:firstLine="0"/>
        <w:rPr>
          <w:rFonts w:ascii="Garamond" w:hAnsi="Garamond" w:cs="Arial"/>
          <w:sz w:val="20"/>
          <w:szCs w:val="20"/>
        </w:rPr>
      </w:pPr>
    </w:p>
    <w:p w14:paraId="2E5D18E9" w14:textId="449161CF" w:rsidR="00EF365E" w:rsidRDefault="001D778A" w:rsidP="00EF365E">
      <w:pPr>
        <w:spacing w:after="0" w:line="240" w:lineRule="auto"/>
        <w:ind w:left="436"/>
        <w:jc w:val="center"/>
        <w:rPr>
          <w:rFonts w:ascii="Garamond" w:eastAsia="Calibri" w:hAnsi="Garamond" w:cs="Arial"/>
          <w:b/>
          <w:bCs/>
          <w:color w:val="auto"/>
          <w:sz w:val="28"/>
          <w:szCs w:val="28"/>
          <w:lang w:val="sk"/>
        </w:rPr>
      </w:pPr>
      <w:r w:rsidRPr="00EF365E">
        <w:rPr>
          <w:rFonts w:ascii="Garamond" w:eastAsia="Calibri" w:hAnsi="Garamond" w:cs="Arial"/>
          <w:b/>
          <w:bCs/>
          <w:color w:val="auto"/>
          <w:sz w:val="28"/>
          <w:szCs w:val="28"/>
          <w:lang w:val="sk"/>
        </w:rPr>
        <w:t>Výzva na predloženie žiadosti o zaradenie do DNS</w:t>
      </w:r>
    </w:p>
    <w:p w14:paraId="6AD2E18C" w14:textId="19996FA7" w:rsidR="00954B02" w:rsidRPr="00EF365E" w:rsidRDefault="001D778A" w:rsidP="00EF365E">
      <w:pPr>
        <w:spacing w:after="0" w:line="240" w:lineRule="auto"/>
        <w:ind w:left="436"/>
        <w:jc w:val="center"/>
        <w:rPr>
          <w:rFonts w:ascii="Garamond" w:eastAsia="Calibri" w:hAnsi="Garamond" w:cs="Arial"/>
          <w:color w:val="2F5496"/>
          <w:sz w:val="22"/>
        </w:rPr>
      </w:pPr>
      <w:r w:rsidRPr="00EF365E">
        <w:rPr>
          <w:rFonts w:ascii="Garamond" w:eastAsia="Calibri" w:hAnsi="Garamond" w:cs="Arial"/>
          <w:b/>
          <w:bCs/>
          <w:color w:val="auto"/>
          <w:sz w:val="22"/>
          <w:lang w:val="sk"/>
        </w:rPr>
        <w:t>(ďalej len „Výzva“)</w:t>
      </w:r>
    </w:p>
    <w:p w14:paraId="0F373928" w14:textId="77777777" w:rsidR="008813A0" w:rsidRPr="00EF365E" w:rsidRDefault="008813A0" w:rsidP="00EF365E">
      <w:pPr>
        <w:spacing w:after="0" w:line="240" w:lineRule="auto"/>
        <w:ind w:left="436"/>
        <w:rPr>
          <w:rFonts w:ascii="Garamond" w:eastAsia="Calibri" w:hAnsi="Garamond" w:cs="Arial"/>
          <w:color w:val="2F5496"/>
          <w:sz w:val="20"/>
          <w:szCs w:val="20"/>
        </w:rPr>
      </w:pPr>
    </w:p>
    <w:p w14:paraId="199C893F" w14:textId="11ADD76A" w:rsidR="004D1D92" w:rsidRPr="00EF365E" w:rsidRDefault="001D778A" w:rsidP="00EF365E">
      <w:pPr>
        <w:spacing w:after="0" w:line="240" w:lineRule="auto"/>
        <w:ind w:left="436"/>
        <w:jc w:val="center"/>
        <w:rPr>
          <w:rFonts w:ascii="Garamond" w:hAnsi="Garamond" w:cs="Arial"/>
          <w:color w:val="000000" w:themeColor="text1"/>
          <w:sz w:val="28"/>
          <w:szCs w:val="28"/>
        </w:rPr>
      </w:pPr>
      <w:r w:rsidRPr="00EF365E">
        <w:rPr>
          <w:rFonts w:ascii="Garamond" w:eastAsia="Calibri" w:hAnsi="Garamond" w:cs="Arial"/>
          <w:b/>
          <w:bCs/>
          <w:color w:val="000000" w:themeColor="text1"/>
          <w:sz w:val="28"/>
          <w:szCs w:val="28"/>
        </w:rPr>
        <w:t>„</w:t>
      </w:r>
      <w:r w:rsidR="005E53F6">
        <w:rPr>
          <w:rFonts w:ascii="Garamond" w:eastAsia="Calibri" w:hAnsi="Garamond" w:cs="Arial"/>
          <w:b/>
          <w:bCs/>
          <w:color w:val="000000" w:themeColor="text1"/>
          <w:sz w:val="28"/>
          <w:szCs w:val="28"/>
        </w:rPr>
        <w:t>Dynamický nákupný systém – Tlačiarenské služby“</w:t>
      </w:r>
    </w:p>
    <w:p w14:paraId="78A10671" w14:textId="77777777" w:rsidR="00954796" w:rsidRPr="00EF365E" w:rsidRDefault="00954796" w:rsidP="00EF365E">
      <w:pPr>
        <w:spacing w:after="0" w:line="240" w:lineRule="auto"/>
        <w:ind w:left="436"/>
        <w:rPr>
          <w:rFonts w:ascii="Garamond" w:hAnsi="Garamond" w:cs="Arial"/>
          <w:sz w:val="20"/>
          <w:szCs w:val="20"/>
        </w:rPr>
      </w:pPr>
    </w:p>
    <w:p w14:paraId="4FE8AF9D" w14:textId="77777777" w:rsidR="00C05506" w:rsidRPr="00EF365E" w:rsidRDefault="00C05506" w:rsidP="00EF365E">
      <w:pPr>
        <w:spacing w:after="0" w:line="240" w:lineRule="auto"/>
        <w:ind w:left="428" w:firstLine="0"/>
        <w:rPr>
          <w:rFonts w:ascii="Garamond" w:hAnsi="Garamond" w:cs="Arial"/>
          <w:sz w:val="20"/>
          <w:szCs w:val="20"/>
        </w:rPr>
      </w:pPr>
    </w:p>
    <w:p w14:paraId="6F411378" w14:textId="72349382" w:rsidR="00541845" w:rsidRPr="00EF365E" w:rsidRDefault="00074521" w:rsidP="00EF365E">
      <w:pPr>
        <w:pStyle w:val="Odsekzoznamu"/>
        <w:numPr>
          <w:ilvl w:val="0"/>
          <w:numId w:val="30"/>
        </w:numPr>
        <w:spacing w:after="0" w:line="240" w:lineRule="auto"/>
        <w:ind w:left="567" w:hanging="567"/>
        <w:rPr>
          <w:rFonts w:ascii="Garamond" w:hAnsi="Garamond" w:cs="Arial"/>
          <w:b/>
          <w:bCs/>
          <w:caps/>
          <w:sz w:val="20"/>
          <w:szCs w:val="20"/>
        </w:rPr>
      </w:pPr>
      <w:r w:rsidRPr="00EF365E">
        <w:rPr>
          <w:rFonts w:ascii="Garamond" w:hAnsi="Garamond" w:cs="Arial"/>
          <w:b/>
          <w:bCs/>
          <w:caps/>
          <w:sz w:val="20"/>
          <w:szCs w:val="20"/>
        </w:rPr>
        <w:t>Identifikácia obstarávateľ</w:t>
      </w:r>
      <w:r w:rsidR="00CC0746">
        <w:rPr>
          <w:rFonts w:ascii="Garamond" w:hAnsi="Garamond" w:cs="Arial"/>
          <w:b/>
          <w:bCs/>
          <w:caps/>
          <w:sz w:val="20"/>
          <w:szCs w:val="20"/>
        </w:rPr>
        <w:t>SKEJ ORGANIZácie</w:t>
      </w:r>
      <w:r w:rsidRPr="00EF365E">
        <w:rPr>
          <w:rFonts w:ascii="Garamond" w:hAnsi="Garamond" w:cs="Arial"/>
          <w:b/>
          <w:bCs/>
          <w:caps/>
          <w:sz w:val="20"/>
          <w:szCs w:val="20"/>
        </w:rPr>
        <w:t xml:space="preserve"> </w:t>
      </w:r>
    </w:p>
    <w:p w14:paraId="7D6B5119" w14:textId="77777777" w:rsidR="00EF365E" w:rsidRDefault="00EF365E" w:rsidP="00EF365E">
      <w:pPr>
        <w:widowControl w:val="0"/>
        <w:autoSpaceDE w:val="0"/>
        <w:autoSpaceDN w:val="0"/>
        <w:spacing w:after="0" w:line="240" w:lineRule="auto"/>
        <w:ind w:left="0" w:firstLine="0"/>
        <w:rPr>
          <w:rFonts w:ascii="Garamond" w:hAnsi="Garamond" w:cs="Arial"/>
          <w:sz w:val="20"/>
          <w:szCs w:val="20"/>
        </w:rPr>
      </w:pPr>
    </w:p>
    <w:p w14:paraId="46E1238B" w14:textId="5AB7CB8B" w:rsidR="00823DC2" w:rsidRPr="00EF365E" w:rsidRDefault="00823DC2" w:rsidP="00EF365E">
      <w:pPr>
        <w:widowControl w:val="0"/>
        <w:autoSpaceDE w:val="0"/>
        <w:autoSpaceDN w:val="0"/>
        <w:spacing w:after="0" w:line="240" w:lineRule="auto"/>
        <w:ind w:left="0" w:firstLine="567"/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</w:pPr>
      <w:r w:rsidRPr="00EF365E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>Názov:</w:t>
      </w:r>
      <w:r w:rsidR="00EF365E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 xml:space="preserve"> </w:t>
      </w:r>
      <w:r w:rsidR="00EF365E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F97BC0" w:rsidRPr="00EF365E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>Dopravný podnik Bratislava, akciová spoločnosť</w:t>
      </w:r>
    </w:p>
    <w:p w14:paraId="461D6BC7" w14:textId="43C7954F" w:rsidR="00823DC2" w:rsidRPr="00EF365E" w:rsidRDefault="00EF365E" w:rsidP="00EF365E">
      <w:pPr>
        <w:widowControl w:val="0"/>
        <w:tabs>
          <w:tab w:val="left" w:pos="426"/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</w:pPr>
      <w:r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70798A" w:rsidRPr="00EF365E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>Sídlo</w:t>
      </w:r>
      <w:r w:rsidR="00823DC2" w:rsidRPr="00EF365E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>:</w:t>
      </w:r>
      <w:r w:rsidR="00ED4F49" w:rsidRPr="00EF365E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 xml:space="preserve"> </w:t>
      </w:r>
      <w:r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F97BC0" w:rsidRPr="00EF365E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>Olejkárska 1, 814 52 Bratislava</w:t>
      </w:r>
    </w:p>
    <w:p w14:paraId="7789B812" w14:textId="56C44CEA" w:rsidR="0070798A" w:rsidRPr="00EF365E" w:rsidRDefault="00EF365E" w:rsidP="00EF365E">
      <w:pPr>
        <w:widowControl w:val="0"/>
        <w:tabs>
          <w:tab w:val="left" w:pos="426"/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</w:pPr>
      <w:r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70798A" w:rsidRPr="00EF365E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>Štát:</w:t>
      </w:r>
      <w:r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 xml:space="preserve"> </w:t>
      </w:r>
      <w:r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70798A" w:rsidRPr="00EF365E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>Slovenská republika</w:t>
      </w:r>
    </w:p>
    <w:p w14:paraId="557057CB" w14:textId="4D15C21A" w:rsidR="00823DC2" w:rsidRPr="00EF365E" w:rsidRDefault="00EF365E" w:rsidP="00EF365E">
      <w:pPr>
        <w:widowControl w:val="0"/>
        <w:tabs>
          <w:tab w:val="left" w:pos="426"/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</w:pPr>
      <w:r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823DC2" w:rsidRPr="00EF365E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>IČO:</w:t>
      </w:r>
      <w:r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 xml:space="preserve"> </w:t>
      </w:r>
      <w:r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823DC2" w:rsidRPr="00EF365E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>00</w:t>
      </w:r>
      <w:r w:rsidR="00F97BC0" w:rsidRPr="00EF365E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> 492</w:t>
      </w:r>
      <w:r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> </w:t>
      </w:r>
      <w:r w:rsidR="00F97BC0" w:rsidRPr="00EF365E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>736</w:t>
      </w:r>
    </w:p>
    <w:p w14:paraId="1B14E633" w14:textId="64B34974" w:rsidR="0070798A" w:rsidRPr="00EF365E" w:rsidRDefault="00EF365E" w:rsidP="00CC0746">
      <w:pPr>
        <w:widowControl w:val="0"/>
        <w:tabs>
          <w:tab w:val="left" w:pos="426"/>
          <w:tab w:val="left" w:pos="567"/>
          <w:tab w:val="left" w:pos="2694"/>
        </w:tabs>
        <w:autoSpaceDE w:val="0"/>
        <w:autoSpaceDN w:val="0"/>
        <w:spacing w:after="0" w:line="240" w:lineRule="auto"/>
        <w:ind w:left="0" w:firstLine="0"/>
        <w:rPr>
          <w:rFonts w:ascii="Garamond" w:eastAsia="Arial" w:hAnsi="Garamond" w:cs="Arial"/>
          <w:bCs/>
          <w:color w:val="auto"/>
          <w:sz w:val="20"/>
          <w:szCs w:val="20"/>
          <w:lang w:eastAsia="sk"/>
        </w:rPr>
      </w:pPr>
      <w:r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70798A" w:rsidRPr="00EF365E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 xml:space="preserve">Zapísaný: </w:t>
      </w:r>
      <w:r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70798A" w:rsidRPr="00EF365E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>v Obchodnom</w:t>
      </w:r>
      <w:r w:rsidR="0070798A" w:rsidRPr="00EF365E">
        <w:rPr>
          <w:rFonts w:ascii="Garamond" w:eastAsia="Arial" w:hAnsi="Garamond" w:cs="Arial"/>
          <w:bCs/>
          <w:color w:val="auto"/>
          <w:sz w:val="20"/>
          <w:szCs w:val="20"/>
          <w:lang w:eastAsia="sk"/>
        </w:rPr>
        <w:t xml:space="preserve"> registri Okresného súdu Bratislava I, Oddiel: Sa, vložka č.: 607/B</w:t>
      </w:r>
    </w:p>
    <w:p w14:paraId="73BACC46" w14:textId="5C49AF48" w:rsidR="00EF365E" w:rsidRPr="00CC0746" w:rsidRDefault="00EF365E" w:rsidP="00CC0746">
      <w:pPr>
        <w:widowControl w:val="0"/>
        <w:tabs>
          <w:tab w:val="left" w:pos="426"/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Garamond" w:eastAsia="Arial" w:hAnsi="Garamond" w:cs="Arial"/>
          <w:bCs/>
          <w:color w:val="auto"/>
          <w:sz w:val="20"/>
          <w:szCs w:val="20"/>
          <w:lang w:eastAsia="sk"/>
        </w:rPr>
      </w:pPr>
      <w:r>
        <w:rPr>
          <w:rFonts w:ascii="Garamond" w:eastAsia="Arial" w:hAnsi="Garamond" w:cs="Arial"/>
          <w:bCs/>
          <w:color w:val="auto"/>
          <w:sz w:val="20"/>
          <w:szCs w:val="20"/>
          <w:lang w:eastAsia="sk"/>
        </w:rPr>
        <w:tab/>
      </w:r>
      <w:r>
        <w:rPr>
          <w:rFonts w:ascii="Garamond" w:eastAsia="Arial" w:hAnsi="Garamond" w:cs="Arial"/>
          <w:bCs/>
          <w:color w:val="auto"/>
          <w:sz w:val="20"/>
          <w:szCs w:val="20"/>
          <w:lang w:eastAsia="sk"/>
        </w:rPr>
        <w:tab/>
      </w:r>
      <w:r w:rsidR="00ED4F49" w:rsidRPr="00EF365E">
        <w:rPr>
          <w:rFonts w:ascii="Garamond" w:eastAsia="Arial" w:hAnsi="Garamond" w:cs="Arial"/>
          <w:bCs/>
          <w:color w:val="auto"/>
          <w:sz w:val="20"/>
          <w:szCs w:val="20"/>
          <w:lang w:eastAsia="sk"/>
        </w:rPr>
        <w:t>URL:</w:t>
      </w:r>
      <w:r>
        <w:rPr>
          <w:rFonts w:ascii="Garamond" w:eastAsia="Arial" w:hAnsi="Garamond" w:cs="Arial"/>
          <w:bCs/>
          <w:color w:val="auto"/>
          <w:sz w:val="20"/>
          <w:szCs w:val="20"/>
          <w:lang w:eastAsia="sk"/>
        </w:rPr>
        <w:t xml:space="preserve"> </w:t>
      </w:r>
      <w:r w:rsidR="00CC0746">
        <w:rPr>
          <w:rFonts w:ascii="Garamond" w:eastAsia="Arial" w:hAnsi="Garamond" w:cs="Arial"/>
          <w:bCs/>
          <w:color w:val="auto"/>
          <w:sz w:val="20"/>
          <w:szCs w:val="20"/>
          <w:lang w:eastAsia="sk"/>
        </w:rPr>
        <w:tab/>
      </w:r>
      <w:r w:rsidR="00CC0746">
        <w:rPr>
          <w:rFonts w:ascii="Garamond" w:eastAsia="Arial" w:hAnsi="Garamond" w:cs="Arial"/>
          <w:bCs/>
          <w:color w:val="auto"/>
          <w:sz w:val="20"/>
          <w:szCs w:val="20"/>
          <w:lang w:eastAsia="sk"/>
        </w:rPr>
        <w:tab/>
      </w:r>
      <w:r w:rsidR="00CC0746" w:rsidRPr="00CC0746">
        <w:rPr>
          <w:rFonts w:ascii="Garamond" w:eastAsia="Arial" w:hAnsi="Garamond" w:cs="Arial"/>
          <w:bCs/>
          <w:color w:val="auto"/>
          <w:sz w:val="20"/>
          <w:szCs w:val="20"/>
          <w:lang w:eastAsia="sk"/>
        </w:rPr>
        <w:tab/>
      </w:r>
      <w:hyperlink r:id="rId10" w:history="1">
        <w:r w:rsidR="00CC0746" w:rsidRPr="00CC0746">
          <w:rPr>
            <w:rStyle w:val="Hypertextovprepojenie"/>
            <w:rFonts w:ascii="Garamond" w:eastAsia="Arial" w:hAnsi="Garamond"/>
            <w:sz w:val="20"/>
            <w:szCs w:val="20"/>
            <w:lang w:val="sk" w:eastAsia="sk"/>
          </w:rPr>
          <w:t>www</w:t>
        </w:r>
        <w:r w:rsidR="00CC0746" w:rsidRPr="00CC0746">
          <w:rPr>
            <w:rStyle w:val="Hypertextovprepojenie"/>
            <w:rFonts w:ascii="Garamond" w:eastAsia="Arial" w:hAnsi="Garamond" w:cs="Arial"/>
            <w:bCs/>
            <w:sz w:val="20"/>
            <w:szCs w:val="20"/>
            <w:lang w:eastAsia="sk"/>
          </w:rPr>
          <w:t>.dpb.sk</w:t>
        </w:r>
      </w:hyperlink>
    </w:p>
    <w:p w14:paraId="51E4DD96" w14:textId="4835A271" w:rsidR="00823DC2" w:rsidRPr="00CC0746" w:rsidRDefault="00EF365E" w:rsidP="00EF365E">
      <w:pPr>
        <w:widowControl w:val="0"/>
        <w:tabs>
          <w:tab w:val="left" w:pos="426"/>
          <w:tab w:val="left" w:pos="567"/>
          <w:tab w:val="left" w:pos="2694"/>
        </w:tabs>
        <w:autoSpaceDE w:val="0"/>
        <w:autoSpaceDN w:val="0"/>
        <w:spacing w:after="0" w:line="240" w:lineRule="auto"/>
        <w:ind w:left="0" w:firstLine="0"/>
        <w:rPr>
          <w:rFonts w:ascii="Garamond" w:eastAsia="Arial" w:hAnsi="Garamond" w:cs="Arial"/>
          <w:bCs/>
          <w:color w:val="auto"/>
          <w:sz w:val="20"/>
          <w:szCs w:val="20"/>
          <w:lang w:eastAsia="sk"/>
        </w:rPr>
      </w:pPr>
      <w:r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823DC2"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 xml:space="preserve">Kontaktná osoba: </w:t>
      </w:r>
      <w:r w:rsidR="00CC0746"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CC0746"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5E53F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>PhDr. Kristína Juhászová</w:t>
      </w:r>
    </w:p>
    <w:p w14:paraId="42AD3E38" w14:textId="3B1F7E38" w:rsidR="00EF365E" w:rsidRPr="00CC0746" w:rsidRDefault="00EF365E" w:rsidP="00CC0746">
      <w:pPr>
        <w:widowControl w:val="0"/>
        <w:tabs>
          <w:tab w:val="left" w:pos="426"/>
          <w:tab w:val="left" w:pos="567"/>
          <w:tab w:val="left" w:pos="2694"/>
        </w:tabs>
        <w:autoSpaceDE w:val="0"/>
        <w:autoSpaceDN w:val="0"/>
        <w:spacing w:after="0" w:line="240" w:lineRule="auto"/>
        <w:ind w:left="0" w:firstLine="0"/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</w:pPr>
      <w:r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823DC2"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>Telefón:</w:t>
      </w:r>
      <w:r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 xml:space="preserve"> </w:t>
      </w:r>
      <w:r w:rsid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ED4F49"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>(02) 5950 14</w:t>
      </w:r>
      <w:r w:rsidR="005E53F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>28</w:t>
      </w:r>
    </w:p>
    <w:p w14:paraId="521D2828" w14:textId="7C739DFF" w:rsidR="00EF365E" w:rsidRPr="00CC0746" w:rsidRDefault="00EF365E" w:rsidP="00CC0746">
      <w:pPr>
        <w:widowControl w:val="0"/>
        <w:tabs>
          <w:tab w:val="left" w:pos="426"/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</w:pPr>
      <w:r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823DC2"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>E-mail</w:t>
      </w:r>
      <w:r w:rsidR="00ED4F49"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 xml:space="preserve">: </w:t>
      </w:r>
      <w:r w:rsidR="00CC0746"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hyperlink r:id="rId11" w:history="1">
        <w:r w:rsidR="005E53F6" w:rsidRPr="004B3215">
          <w:rPr>
            <w:rStyle w:val="Hypertextovprepojenie"/>
            <w:rFonts w:ascii="Garamond" w:eastAsia="Arial" w:hAnsi="Garamond"/>
            <w:sz w:val="20"/>
            <w:szCs w:val="20"/>
            <w:lang w:val="sk" w:eastAsia="sk"/>
          </w:rPr>
          <w:t>juhaszova.kristin</w:t>
        </w:r>
        <w:r w:rsidR="005E53F6" w:rsidRPr="004B3215">
          <w:rPr>
            <w:rStyle w:val="Hypertextovprepojenie"/>
            <w:rFonts w:ascii="Garamond" w:eastAsia="Arial" w:hAnsi="Garamond" w:cs="Arial"/>
            <w:bCs/>
            <w:sz w:val="20"/>
            <w:szCs w:val="20"/>
            <w:lang w:val="sk" w:eastAsia="sk"/>
          </w:rPr>
          <w:t>a@dpb.sk</w:t>
        </w:r>
      </w:hyperlink>
      <w:r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 xml:space="preserve"> </w:t>
      </w:r>
      <w:r w:rsidR="00ED4F49"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 xml:space="preserve">       </w:t>
      </w:r>
    </w:p>
    <w:p w14:paraId="34A5D24C" w14:textId="0B5147E5" w:rsidR="00EF365E" w:rsidRPr="00CC0746" w:rsidRDefault="00EF365E" w:rsidP="00CC0746">
      <w:pPr>
        <w:widowControl w:val="0"/>
        <w:tabs>
          <w:tab w:val="left" w:pos="426"/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</w:pPr>
      <w:r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06349D"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>Komunikačné rozhranie</w:t>
      </w:r>
      <w:r w:rsidR="0006349D" w:rsidRPr="00CC0746">
        <w:rPr>
          <w:rFonts w:ascii="Garamond" w:eastAsia="Arial" w:hAnsi="Garamond" w:cs="Arial"/>
          <w:b/>
          <w:color w:val="auto"/>
          <w:sz w:val="20"/>
          <w:szCs w:val="20"/>
          <w:lang w:val="sk" w:eastAsia="sk"/>
        </w:rPr>
        <w:t xml:space="preserve">: </w:t>
      </w:r>
      <w:r w:rsidR="00CC0746" w:rsidRPr="00CC0746">
        <w:rPr>
          <w:rFonts w:ascii="Garamond" w:eastAsia="Arial" w:hAnsi="Garamond" w:cs="Arial"/>
          <w:b/>
          <w:color w:val="auto"/>
          <w:sz w:val="20"/>
          <w:szCs w:val="20"/>
          <w:lang w:val="sk" w:eastAsia="sk"/>
        </w:rPr>
        <w:tab/>
      </w:r>
      <w:hyperlink r:id="rId12" w:history="1">
        <w:r w:rsidR="00CC0746" w:rsidRPr="00CC0746">
          <w:rPr>
            <w:rStyle w:val="Hypertextovprepojenie"/>
            <w:rFonts w:ascii="Garamond" w:eastAsia="Arial" w:hAnsi="Garamond"/>
            <w:sz w:val="20"/>
            <w:szCs w:val="20"/>
            <w:lang w:val="sk" w:eastAsia="sk"/>
          </w:rPr>
          <w:t>https</w:t>
        </w:r>
        <w:r w:rsidR="00CC0746" w:rsidRPr="00CC0746">
          <w:rPr>
            <w:rStyle w:val="Hypertextovprepojenie"/>
            <w:rFonts w:ascii="Garamond" w:eastAsia="Arial" w:hAnsi="Garamond" w:cs="Arial"/>
            <w:bCs/>
            <w:sz w:val="20"/>
            <w:szCs w:val="20"/>
            <w:lang w:val="sk" w:eastAsia="sk"/>
          </w:rPr>
          <w:t>://josephine.proebiz.com</w:t>
        </w:r>
      </w:hyperlink>
    </w:p>
    <w:p w14:paraId="5B83F8DA" w14:textId="4131B5E1" w:rsidR="00541845" w:rsidRPr="00CC0746" w:rsidRDefault="00EF365E" w:rsidP="00CC0746">
      <w:pPr>
        <w:widowControl w:val="0"/>
        <w:tabs>
          <w:tab w:val="left" w:pos="426"/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</w:pPr>
      <w:r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ab/>
      </w:r>
      <w:r w:rsidR="00A60418" w:rsidRPr="00CC0746">
        <w:rPr>
          <w:rFonts w:ascii="Garamond" w:eastAsia="Arial" w:hAnsi="Garamond" w:cs="Arial"/>
          <w:bCs/>
          <w:color w:val="auto"/>
          <w:sz w:val="20"/>
          <w:szCs w:val="20"/>
          <w:lang w:val="sk" w:eastAsia="sk"/>
        </w:rPr>
        <w:t>Internetová adresa zákazky:</w:t>
      </w:r>
      <w:r w:rsidR="00AB2696" w:rsidRPr="00CC0746">
        <w:rPr>
          <w:rFonts w:ascii="Garamond" w:eastAsia="Arial" w:hAnsi="Garamond" w:cs="Arial"/>
          <w:b/>
          <w:color w:val="auto"/>
          <w:sz w:val="20"/>
          <w:szCs w:val="20"/>
          <w:lang w:val="sk" w:eastAsia="sk"/>
        </w:rPr>
        <w:t xml:space="preserve"> </w:t>
      </w:r>
      <w:r w:rsidR="00CC0746" w:rsidRPr="00CC0746">
        <w:rPr>
          <w:rFonts w:ascii="Garamond" w:eastAsia="Arial" w:hAnsi="Garamond" w:cs="Arial"/>
          <w:b/>
          <w:color w:val="auto"/>
          <w:sz w:val="20"/>
          <w:szCs w:val="20"/>
          <w:lang w:val="sk" w:eastAsia="sk"/>
        </w:rPr>
        <w:tab/>
      </w:r>
      <w:hyperlink r:id="rId13" w:history="1">
        <w:r w:rsidR="005D0EA0" w:rsidRPr="004B3215">
          <w:rPr>
            <w:rStyle w:val="Hypertextovprepojenie"/>
            <w:rFonts w:ascii="Garamond" w:eastAsia="Arial" w:hAnsi="Garamond" w:cs="Arial"/>
            <w:sz w:val="20"/>
            <w:szCs w:val="20"/>
            <w:lang w:val="sk" w:eastAsia="sk"/>
          </w:rPr>
          <w:t>https://josephine.proebiz.com/sk/tender/33357/summary</w:t>
        </w:r>
      </w:hyperlink>
      <w:r w:rsidR="0011527A" w:rsidRPr="00CC0746">
        <w:rPr>
          <w:rFonts w:ascii="Garamond" w:eastAsia="Arial" w:hAnsi="Garamond" w:cs="Arial"/>
          <w:b/>
          <w:color w:val="auto"/>
          <w:sz w:val="20"/>
          <w:szCs w:val="20"/>
          <w:lang w:val="sk" w:eastAsia="sk"/>
        </w:rPr>
        <w:t xml:space="preserve"> </w:t>
      </w:r>
    </w:p>
    <w:p w14:paraId="5E6594F2" w14:textId="77777777" w:rsidR="005834E0" w:rsidRPr="00EF365E" w:rsidRDefault="005834E0" w:rsidP="00EF365E">
      <w:pPr>
        <w:tabs>
          <w:tab w:val="center" w:pos="1783"/>
          <w:tab w:val="center" w:pos="5619"/>
        </w:tabs>
        <w:spacing w:after="0" w:line="240" w:lineRule="auto"/>
        <w:ind w:left="0" w:firstLine="0"/>
        <w:rPr>
          <w:rFonts w:ascii="Garamond" w:hAnsi="Garamond" w:cs="Arial"/>
          <w:sz w:val="20"/>
          <w:szCs w:val="20"/>
        </w:rPr>
      </w:pPr>
    </w:p>
    <w:p w14:paraId="70EE9C48" w14:textId="77777777" w:rsidR="00541845" w:rsidRPr="00EF365E" w:rsidRDefault="00074521" w:rsidP="00EF365E">
      <w:pPr>
        <w:pStyle w:val="Odsekzoznamu"/>
        <w:numPr>
          <w:ilvl w:val="0"/>
          <w:numId w:val="30"/>
        </w:numPr>
        <w:spacing w:after="0" w:line="240" w:lineRule="auto"/>
        <w:ind w:left="567" w:hanging="567"/>
        <w:rPr>
          <w:rFonts w:ascii="Garamond" w:hAnsi="Garamond" w:cs="Arial"/>
          <w:b/>
          <w:bCs/>
          <w:caps/>
          <w:color w:val="auto"/>
          <w:sz w:val="20"/>
          <w:szCs w:val="20"/>
        </w:rPr>
      </w:pPr>
      <w:r w:rsidRPr="00EF365E">
        <w:rPr>
          <w:rFonts w:ascii="Garamond" w:hAnsi="Garamond" w:cs="Arial"/>
          <w:b/>
          <w:bCs/>
          <w:caps/>
          <w:sz w:val="20"/>
          <w:szCs w:val="20"/>
        </w:rPr>
        <w:t>Úvodné</w:t>
      </w:r>
      <w:r w:rsidRPr="00EF365E">
        <w:rPr>
          <w:rFonts w:ascii="Garamond" w:hAnsi="Garamond" w:cs="Arial"/>
          <w:b/>
          <w:bCs/>
          <w:caps/>
          <w:color w:val="auto"/>
          <w:sz w:val="20"/>
          <w:szCs w:val="20"/>
        </w:rPr>
        <w:t xml:space="preserve"> informácie o dynamickom nákupnom systéme </w:t>
      </w:r>
    </w:p>
    <w:p w14:paraId="66173778" w14:textId="558014E9" w:rsidR="00D76D60" w:rsidRPr="00CC0746" w:rsidRDefault="00074521" w:rsidP="00CC0746">
      <w:pPr>
        <w:pStyle w:val="Odsekzoznamu"/>
        <w:numPr>
          <w:ilvl w:val="0"/>
          <w:numId w:val="31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CC0746">
        <w:rPr>
          <w:rFonts w:ascii="Garamond" w:hAnsi="Garamond" w:cs="Arial"/>
          <w:sz w:val="20"/>
          <w:szCs w:val="20"/>
          <w:u w:val="single"/>
        </w:rPr>
        <w:t>Dynamický nákupný systém</w:t>
      </w:r>
      <w:r w:rsidRPr="00CC0746">
        <w:rPr>
          <w:rFonts w:ascii="Garamond" w:hAnsi="Garamond" w:cs="Arial"/>
          <w:sz w:val="20"/>
          <w:szCs w:val="20"/>
        </w:rPr>
        <w:t xml:space="preserve"> (ďalej aj ako „DNS“) je elektronický proces určený na obstarávanie tovaru, stavebných prác alebo služieb bežne dostupných na trhu. </w:t>
      </w:r>
      <w:r w:rsidR="006F3992" w:rsidRPr="00CC0746">
        <w:rPr>
          <w:rFonts w:ascii="Garamond" w:hAnsi="Garamond" w:cs="Arial"/>
          <w:sz w:val="20"/>
          <w:szCs w:val="20"/>
        </w:rPr>
        <w:t>V</w:t>
      </w:r>
      <w:r w:rsidR="00B4537A" w:rsidRPr="00CC0746">
        <w:rPr>
          <w:rFonts w:ascii="Garamond" w:hAnsi="Garamond" w:cs="Arial"/>
          <w:sz w:val="20"/>
          <w:szCs w:val="20"/>
        </w:rPr>
        <w:t xml:space="preserve"> tejto </w:t>
      </w:r>
      <w:r w:rsidR="006F3992" w:rsidRPr="00CC0746">
        <w:rPr>
          <w:rFonts w:ascii="Garamond" w:hAnsi="Garamond" w:cs="Arial"/>
          <w:sz w:val="20"/>
          <w:szCs w:val="20"/>
        </w:rPr>
        <w:t>fáze obstarávateľ</w:t>
      </w:r>
      <w:r w:rsidR="00CC0746">
        <w:rPr>
          <w:rFonts w:ascii="Garamond" w:hAnsi="Garamond" w:cs="Arial"/>
          <w:sz w:val="20"/>
          <w:szCs w:val="20"/>
        </w:rPr>
        <w:t>ská organizácia</w:t>
      </w:r>
      <w:r w:rsidR="006F3992" w:rsidRPr="00CC0746">
        <w:rPr>
          <w:rFonts w:ascii="Garamond" w:hAnsi="Garamond" w:cs="Arial"/>
          <w:sz w:val="20"/>
          <w:szCs w:val="20"/>
        </w:rPr>
        <w:t xml:space="preserve"> vyhlasuje zákazku primeraným aplikovaním postupu užšej súťaže, ktorej výsledkom je zriadenie DNS a zaradenie do nej záujemcov, ktorí preukážu splnenie podmienok účasti</w:t>
      </w:r>
      <w:r w:rsidR="00684CA6" w:rsidRPr="00CC0746">
        <w:rPr>
          <w:rFonts w:ascii="Garamond" w:hAnsi="Garamond" w:cs="Arial"/>
          <w:sz w:val="20"/>
          <w:szCs w:val="20"/>
        </w:rPr>
        <w:t>,</w:t>
      </w:r>
      <w:r w:rsidR="006F3992" w:rsidRPr="00CC0746">
        <w:rPr>
          <w:rFonts w:ascii="Garamond" w:hAnsi="Garamond" w:cs="Arial"/>
          <w:sz w:val="20"/>
          <w:szCs w:val="20"/>
        </w:rPr>
        <w:t xml:space="preserve"> </w:t>
      </w:r>
      <w:r w:rsidR="002C761F" w:rsidRPr="00CC0746">
        <w:rPr>
          <w:rFonts w:ascii="Garamond" w:hAnsi="Garamond" w:cs="Arial"/>
          <w:sz w:val="20"/>
          <w:szCs w:val="20"/>
        </w:rPr>
        <w:t>tzv. kvalifikačn</w:t>
      </w:r>
      <w:r w:rsidR="00A84809" w:rsidRPr="00CC0746">
        <w:rPr>
          <w:rFonts w:ascii="Garamond" w:hAnsi="Garamond" w:cs="Arial"/>
          <w:sz w:val="20"/>
          <w:szCs w:val="20"/>
        </w:rPr>
        <w:t>ých</w:t>
      </w:r>
      <w:r w:rsidR="002C761F" w:rsidRPr="00CC0746">
        <w:rPr>
          <w:rFonts w:ascii="Garamond" w:hAnsi="Garamond" w:cs="Arial"/>
          <w:sz w:val="20"/>
          <w:szCs w:val="20"/>
        </w:rPr>
        <w:t xml:space="preserve"> predpoklad</w:t>
      </w:r>
      <w:r w:rsidR="00A84809" w:rsidRPr="00CC0746">
        <w:rPr>
          <w:rFonts w:ascii="Garamond" w:hAnsi="Garamond" w:cs="Arial"/>
          <w:sz w:val="20"/>
          <w:szCs w:val="20"/>
        </w:rPr>
        <w:t>ov</w:t>
      </w:r>
      <w:r w:rsidR="00684CA6" w:rsidRPr="00CC0746">
        <w:rPr>
          <w:rFonts w:ascii="Garamond" w:hAnsi="Garamond" w:cs="Arial"/>
          <w:sz w:val="20"/>
          <w:szCs w:val="20"/>
        </w:rPr>
        <w:t>,</w:t>
      </w:r>
      <w:r w:rsidR="002C761F" w:rsidRPr="00CC0746">
        <w:rPr>
          <w:rFonts w:ascii="Garamond" w:hAnsi="Garamond" w:cs="Arial"/>
          <w:sz w:val="20"/>
          <w:szCs w:val="20"/>
        </w:rPr>
        <w:t xml:space="preserve"> </w:t>
      </w:r>
      <w:r w:rsidR="006F3992" w:rsidRPr="00CC0746">
        <w:rPr>
          <w:rFonts w:ascii="Garamond" w:hAnsi="Garamond" w:cs="Arial"/>
          <w:sz w:val="20"/>
          <w:szCs w:val="20"/>
        </w:rPr>
        <w:t>stanovené obstarávateľ</w:t>
      </w:r>
      <w:r w:rsidR="00CC0746">
        <w:rPr>
          <w:rFonts w:ascii="Garamond" w:hAnsi="Garamond" w:cs="Arial"/>
          <w:sz w:val="20"/>
          <w:szCs w:val="20"/>
        </w:rPr>
        <w:t>skou organizáciou</w:t>
      </w:r>
      <w:r w:rsidR="006F3992" w:rsidRPr="00CC0746">
        <w:rPr>
          <w:rFonts w:ascii="Garamond" w:hAnsi="Garamond" w:cs="Arial"/>
          <w:sz w:val="20"/>
          <w:szCs w:val="20"/>
        </w:rPr>
        <w:t xml:space="preserve"> v</w:t>
      </w:r>
      <w:r w:rsidR="002C7DD2">
        <w:rPr>
          <w:rFonts w:ascii="Garamond" w:hAnsi="Garamond" w:cs="Arial"/>
          <w:sz w:val="20"/>
          <w:szCs w:val="20"/>
        </w:rPr>
        <w:t>o výzve na predkladanie ponúk</w:t>
      </w:r>
      <w:r w:rsidR="002C7DD2">
        <w:rPr>
          <w:rStyle w:val="Odkaznakomentr"/>
        </w:rPr>
        <w:t>,</w:t>
      </w:r>
      <w:r w:rsidR="006F3992" w:rsidRPr="00CC0746">
        <w:rPr>
          <w:rFonts w:ascii="Garamond" w:hAnsi="Garamond" w:cs="Arial"/>
          <w:sz w:val="20"/>
          <w:szCs w:val="20"/>
        </w:rPr>
        <w:t xml:space="preserve"> t. j. vytvorí databázu „kvalifikovaných“ záujemcov. Ide však o otvorenú kontraktačnú platformu, kde sa môžu kvalifikovať nové hospodárske subjekty v podstate kedykoľvek počas celej doby trvania DNS.</w:t>
      </w:r>
    </w:p>
    <w:p w14:paraId="33145B09" w14:textId="731421C2" w:rsidR="00541845" w:rsidRPr="00EF365E" w:rsidRDefault="00074521" w:rsidP="00F3538F">
      <w:pPr>
        <w:pStyle w:val="Odsekzoznamu"/>
        <w:numPr>
          <w:ilvl w:val="0"/>
          <w:numId w:val="31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F3538F">
        <w:rPr>
          <w:rFonts w:ascii="Garamond" w:hAnsi="Garamond" w:cs="Arial"/>
          <w:sz w:val="20"/>
          <w:szCs w:val="20"/>
        </w:rPr>
        <w:t xml:space="preserve">Cieľom </w:t>
      </w:r>
      <w:r w:rsidRPr="00EF365E">
        <w:rPr>
          <w:rFonts w:ascii="Garamond" w:hAnsi="Garamond" w:cs="Arial"/>
          <w:sz w:val="20"/>
          <w:szCs w:val="20"/>
        </w:rPr>
        <w:t xml:space="preserve">zriadenia DNS a zadávania zákaziek v DNS je umožniť </w:t>
      </w:r>
      <w:r w:rsidR="00F3538F">
        <w:rPr>
          <w:rFonts w:ascii="Garamond" w:hAnsi="Garamond" w:cs="Arial"/>
          <w:sz w:val="20"/>
          <w:szCs w:val="20"/>
        </w:rPr>
        <w:t>obstarávateľskej organizácii</w:t>
      </w:r>
      <w:r w:rsidRPr="00EF365E">
        <w:rPr>
          <w:rFonts w:ascii="Garamond" w:hAnsi="Garamond" w:cs="Arial"/>
          <w:sz w:val="20"/>
          <w:szCs w:val="20"/>
        </w:rPr>
        <w:t xml:space="preserve"> flexibilné zadávanie zákaziek v súlade so </w:t>
      </w:r>
      <w:r w:rsidR="000F60B6" w:rsidRPr="00EF365E">
        <w:rPr>
          <w:rFonts w:ascii="Garamond" w:hAnsi="Garamond" w:cs="Arial"/>
          <w:sz w:val="20"/>
          <w:szCs w:val="20"/>
        </w:rPr>
        <w:t>zákonom o verejnom obstarávaní</w:t>
      </w:r>
      <w:r w:rsidRPr="00EF365E">
        <w:rPr>
          <w:rFonts w:ascii="Garamond" w:hAnsi="Garamond" w:cs="Arial"/>
          <w:sz w:val="20"/>
          <w:szCs w:val="20"/>
        </w:rPr>
        <w:t xml:space="preserve"> podľa svojich reálnych potrieb, t. j. v čase a rozsahu, ktorý mu je známy. </w:t>
      </w:r>
    </w:p>
    <w:p w14:paraId="260136AB" w14:textId="2FAB7836" w:rsidR="00FD3A5D" w:rsidRPr="00EF365E" w:rsidRDefault="00FD3A5D" w:rsidP="00F3538F">
      <w:pPr>
        <w:pStyle w:val="Odsekzoznamu"/>
        <w:numPr>
          <w:ilvl w:val="0"/>
          <w:numId w:val="31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EF365E">
        <w:rPr>
          <w:rFonts w:ascii="Garamond" w:hAnsi="Garamond" w:cs="Arial"/>
          <w:sz w:val="20"/>
          <w:szCs w:val="20"/>
        </w:rPr>
        <w:t xml:space="preserve">Hospodárske subjekty, ktoré majú záujem dodávať </w:t>
      </w:r>
      <w:r w:rsidR="005B67A7" w:rsidRPr="005B67A7">
        <w:rPr>
          <w:rFonts w:ascii="Garamond" w:hAnsi="Garamond" w:cs="Arial"/>
          <w:color w:val="auto"/>
          <w:sz w:val="20"/>
          <w:szCs w:val="20"/>
        </w:rPr>
        <w:t>informačné a komunikačné technológie</w:t>
      </w:r>
      <w:r w:rsidRPr="002C7DD2">
        <w:rPr>
          <w:rFonts w:ascii="Garamond" w:hAnsi="Garamond" w:cs="Arial"/>
          <w:color w:val="auto"/>
          <w:sz w:val="20"/>
          <w:szCs w:val="20"/>
        </w:rPr>
        <w:t xml:space="preserve"> </w:t>
      </w:r>
      <w:r w:rsidRPr="00EF365E">
        <w:rPr>
          <w:rFonts w:ascii="Garamond" w:hAnsi="Garamond" w:cs="Arial"/>
          <w:sz w:val="20"/>
          <w:szCs w:val="20"/>
        </w:rPr>
        <w:t xml:space="preserve">podľa požiadaviek </w:t>
      </w:r>
      <w:r w:rsidR="00F3538F">
        <w:rPr>
          <w:rFonts w:ascii="Garamond" w:hAnsi="Garamond" w:cs="Arial"/>
          <w:sz w:val="20"/>
          <w:szCs w:val="20"/>
        </w:rPr>
        <w:t>obstarávateľskej organizácie</w:t>
      </w:r>
      <w:r w:rsidRPr="00EF365E">
        <w:rPr>
          <w:rFonts w:ascii="Garamond" w:hAnsi="Garamond" w:cs="Arial"/>
          <w:sz w:val="20"/>
          <w:szCs w:val="20"/>
        </w:rPr>
        <w:t xml:space="preserve"> môžu zaslať žiadosť o zaradenie do DNS prostredníctvom systému JOSEPHINE. Do DNS bude zaradený každý záujemca, ktorý požiadal o zaradenie a preukázal splnenie podmienok účasti. Počet záujemcov nie je obmedzený.</w:t>
      </w:r>
    </w:p>
    <w:p w14:paraId="709B285C" w14:textId="1225D3C5" w:rsidR="00FE200F" w:rsidRPr="00EF365E" w:rsidRDefault="00F3538F" w:rsidP="00F3538F">
      <w:pPr>
        <w:pStyle w:val="Odsekzoznamu"/>
        <w:numPr>
          <w:ilvl w:val="0"/>
          <w:numId w:val="31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O</w:t>
      </w:r>
      <w:r w:rsidR="00CE299E" w:rsidRPr="00EF365E">
        <w:rPr>
          <w:rFonts w:ascii="Garamond" w:hAnsi="Garamond" w:cs="Arial"/>
          <w:sz w:val="20"/>
          <w:szCs w:val="20"/>
        </w:rPr>
        <w:t>bstarávateľ</w:t>
      </w:r>
      <w:r>
        <w:rPr>
          <w:rFonts w:ascii="Garamond" w:hAnsi="Garamond" w:cs="Arial"/>
          <w:sz w:val="20"/>
          <w:szCs w:val="20"/>
        </w:rPr>
        <w:t>ská organizácia</w:t>
      </w:r>
      <w:r w:rsidR="00CE299E" w:rsidRPr="00EF365E">
        <w:rPr>
          <w:rFonts w:ascii="Garamond" w:hAnsi="Garamond" w:cs="Arial"/>
          <w:sz w:val="20"/>
          <w:szCs w:val="20"/>
        </w:rPr>
        <w:t xml:space="preserve"> si </w:t>
      </w:r>
      <w:bookmarkStart w:id="0" w:name="_Hlk71849695"/>
      <w:r w:rsidR="00CE299E" w:rsidRPr="00EF365E">
        <w:rPr>
          <w:rFonts w:ascii="Garamond" w:hAnsi="Garamond" w:cs="Arial"/>
          <w:sz w:val="20"/>
          <w:szCs w:val="20"/>
        </w:rPr>
        <w:t>vyhradzuje právo, že pri jednotlivých výzvach v rámci tohto DNS</w:t>
      </w:r>
      <w:bookmarkEnd w:id="0"/>
      <w:r w:rsidR="00CE299E" w:rsidRPr="00EF365E">
        <w:rPr>
          <w:rFonts w:ascii="Garamond" w:hAnsi="Garamond" w:cs="Arial"/>
          <w:sz w:val="20"/>
          <w:szCs w:val="20"/>
        </w:rPr>
        <w:t xml:space="preserve"> </w:t>
      </w:r>
      <w:r w:rsidR="003B21A0" w:rsidRPr="00EF365E">
        <w:rPr>
          <w:rFonts w:ascii="Garamond" w:hAnsi="Garamond" w:cs="Arial"/>
          <w:sz w:val="20"/>
          <w:szCs w:val="20"/>
        </w:rPr>
        <w:t>môže byť</w:t>
      </w:r>
      <w:r w:rsidR="00CE299E" w:rsidRPr="00EF365E">
        <w:rPr>
          <w:rFonts w:ascii="Garamond" w:hAnsi="Garamond" w:cs="Arial"/>
          <w:sz w:val="20"/>
          <w:szCs w:val="20"/>
        </w:rPr>
        <w:t xml:space="preserve"> výsledkom </w:t>
      </w:r>
      <w:r w:rsidR="009668D9" w:rsidRPr="00EF365E">
        <w:rPr>
          <w:rFonts w:ascii="Garamond" w:hAnsi="Garamond" w:cs="Arial"/>
          <w:sz w:val="20"/>
          <w:szCs w:val="20"/>
        </w:rPr>
        <w:t xml:space="preserve">aj </w:t>
      </w:r>
      <w:r w:rsidR="00CE299E" w:rsidRPr="00EF365E">
        <w:rPr>
          <w:rFonts w:ascii="Garamond" w:hAnsi="Garamond" w:cs="Arial"/>
          <w:sz w:val="20"/>
          <w:szCs w:val="20"/>
        </w:rPr>
        <w:t>vystavenie objednávky (a nie uzavretie zmluvy).</w:t>
      </w:r>
    </w:p>
    <w:p w14:paraId="2EF532C0" w14:textId="248F05AC" w:rsidR="00541845" w:rsidRPr="00EF365E" w:rsidRDefault="00074521" w:rsidP="00F3538F">
      <w:pPr>
        <w:pStyle w:val="Odsekzoznamu"/>
        <w:numPr>
          <w:ilvl w:val="0"/>
          <w:numId w:val="31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EF365E">
        <w:rPr>
          <w:rFonts w:ascii="Garamond" w:hAnsi="Garamond" w:cs="Arial"/>
          <w:sz w:val="20"/>
          <w:szCs w:val="20"/>
          <w:u w:val="single"/>
        </w:rPr>
        <w:t>Základné pojmy</w:t>
      </w:r>
      <w:r w:rsidRPr="00EF365E">
        <w:rPr>
          <w:rFonts w:ascii="Garamond" w:hAnsi="Garamond" w:cs="Arial"/>
          <w:sz w:val="20"/>
          <w:szCs w:val="20"/>
        </w:rPr>
        <w:t xml:space="preserve">: </w:t>
      </w:r>
    </w:p>
    <w:p w14:paraId="0FA8B85C" w14:textId="0534BA38" w:rsidR="00541845" w:rsidRPr="00EF365E" w:rsidRDefault="00074521" w:rsidP="00F3538F">
      <w:pPr>
        <w:spacing w:after="0" w:line="240" w:lineRule="auto"/>
        <w:ind w:left="1134" w:firstLine="0"/>
        <w:rPr>
          <w:rFonts w:ascii="Garamond" w:hAnsi="Garamond" w:cs="Arial"/>
          <w:sz w:val="20"/>
          <w:szCs w:val="20"/>
        </w:rPr>
      </w:pPr>
      <w:r w:rsidRPr="00EF365E">
        <w:rPr>
          <w:rFonts w:ascii="Garamond" w:hAnsi="Garamond" w:cs="Arial"/>
          <w:b/>
          <w:sz w:val="20"/>
          <w:szCs w:val="20"/>
        </w:rPr>
        <w:t xml:space="preserve">Záujemcom </w:t>
      </w:r>
      <w:r w:rsidRPr="00EF365E">
        <w:rPr>
          <w:rFonts w:ascii="Garamond" w:hAnsi="Garamond" w:cs="Arial"/>
          <w:sz w:val="20"/>
          <w:szCs w:val="20"/>
        </w:rPr>
        <w:t xml:space="preserve">sa pre účely tohto DNS rozumie hospodársky subjekt, ktorý podal žiadosť </w:t>
      </w:r>
      <w:r w:rsidR="00C46BC7" w:rsidRPr="00EF365E">
        <w:rPr>
          <w:rFonts w:ascii="Garamond" w:hAnsi="Garamond" w:cs="Arial"/>
          <w:sz w:val="20"/>
          <w:szCs w:val="20"/>
        </w:rPr>
        <w:br/>
      </w:r>
      <w:r w:rsidRPr="00EF365E">
        <w:rPr>
          <w:rFonts w:ascii="Garamond" w:hAnsi="Garamond" w:cs="Arial"/>
          <w:sz w:val="20"/>
          <w:szCs w:val="20"/>
        </w:rPr>
        <w:t xml:space="preserve">o zaradenie do DNS. </w:t>
      </w:r>
    </w:p>
    <w:p w14:paraId="5B84DFA5" w14:textId="46F368C6" w:rsidR="00DF19F5" w:rsidRPr="00EF365E" w:rsidRDefault="00DF19F5" w:rsidP="00F3538F">
      <w:pPr>
        <w:spacing w:after="0" w:line="240" w:lineRule="auto"/>
        <w:ind w:left="1134" w:firstLine="0"/>
        <w:rPr>
          <w:rFonts w:ascii="Garamond" w:hAnsi="Garamond" w:cs="Arial"/>
          <w:sz w:val="20"/>
          <w:szCs w:val="20"/>
        </w:rPr>
      </w:pPr>
      <w:r w:rsidRPr="00EF365E">
        <w:rPr>
          <w:rFonts w:ascii="Garamond" w:hAnsi="Garamond" w:cs="Arial"/>
          <w:b/>
          <w:sz w:val="20"/>
          <w:szCs w:val="20"/>
        </w:rPr>
        <w:t xml:space="preserve">Zaradeným záujemcom </w:t>
      </w:r>
      <w:r w:rsidRPr="00EF365E">
        <w:rPr>
          <w:rFonts w:ascii="Garamond" w:hAnsi="Garamond" w:cs="Arial"/>
          <w:sz w:val="20"/>
          <w:szCs w:val="20"/>
        </w:rPr>
        <w:t xml:space="preserve">sa na účely tohto DNS rozumie záujemca, ktorého žiadosť bola schválená a ktorý sa tak kvalifikoval do DNS. Iba </w:t>
      </w:r>
      <w:r w:rsidR="00F95732">
        <w:rPr>
          <w:rFonts w:ascii="Garamond" w:hAnsi="Garamond" w:cs="Arial"/>
          <w:sz w:val="20"/>
          <w:szCs w:val="20"/>
        </w:rPr>
        <w:t xml:space="preserve">zaradení </w:t>
      </w:r>
      <w:r w:rsidRPr="00EF365E">
        <w:rPr>
          <w:rFonts w:ascii="Garamond" w:hAnsi="Garamond" w:cs="Arial"/>
          <w:sz w:val="20"/>
          <w:szCs w:val="20"/>
        </w:rPr>
        <w:t>záujemcovia budú vyzývaní na predkladanie ponúk do vyhlásených zákaziek.</w:t>
      </w:r>
    </w:p>
    <w:p w14:paraId="56B55545" w14:textId="77777777" w:rsidR="00541845" w:rsidRPr="00EF365E" w:rsidRDefault="00074521" w:rsidP="00F3538F">
      <w:pPr>
        <w:spacing w:after="0" w:line="240" w:lineRule="auto"/>
        <w:ind w:left="1134" w:right="125" w:firstLine="0"/>
        <w:rPr>
          <w:rFonts w:ascii="Garamond" w:hAnsi="Garamond" w:cs="Arial"/>
          <w:sz w:val="20"/>
          <w:szCs w:val="20"/>
        </w:rPr>
      </w:pPr>
      <w:r w:rsidRPr="00EF365E">
        <w:rPr>
          <w:rFonts w:ascii="Garamond" w:hAnsi="Garamond" w:cs="Arial"/>
          <w:b/>
          <w:sz w:val="20"/>
          <w:szCs w:val="20"/>
        </w:rPr>
        <w:t xml:space="preserve">Žiadosť o zaradenie do DNS </w:t>
      </w:r>
      <w:r w:rsidRPr="00EF365E">
        <w:rPr>
          <w:rFonts w:ascii="Garamond" w:hAnsi="Garamond" w:cs="Arial"/>
          <w:sz w:val="20"/>
          <w:szCs w:val="20"/>
        </w:rPr>
        <w:t xml:space="preserve">(ďalej aj „žiadosť o účasť“) je prejavom vôle hospodárskeho subjektu byť vyzývaný na predloženie ponuky do zákaziek vyhlásených v zriadenom DNS a v prípade záujmu predložiť ponuku. Žiadosť o zaradenie do DNS je možné predkladať počas celej doby trvania DNS. </w:t>
      </w:r>
    </w:p>
    <w:p w14:paraId="05952C95" w14:textId="66BC314D" w:rsidR="00541845" w:rsidRPr="001C3ABD" w:rsidRDefault="00074521" w:rsidP="00F3538F">
      <w:pPr>
        <w:spacing w:after="0" w:line="240" w:lineRule="auto"/>
        <w:ind w:left="1134" w:right="126" w:firstLine="0"/>
        <w:rPr>
          <w:rFonts w:ascii="Garamond" w:hAnsi="Garamond" w:cs="Arial"/>
          <w:sz w:val="20"/>
          <w:szCs w:val="20"/>
        </w:rPr>
      </w:pPr>
      <w:r w:rsidRPr="00EF365E">
        <w:rPr>
          <w:rFonts w:ascii="Garamond" w:hAnsi="Garamond" w:cs="Arial"/>
          <w:b/>
          <w:sz w:val="20"/>
          <w:szCs w:val="20"/>
        </w:rPr>
        <w:t>DNS sa považuje za</w:t>
      </w:r>
      <w:r w:rsidR="002C7DD2">
        <w:rPr>
          <w:rFonts w:ascii="Garamond" w:hAnsi="Garamond" w:cs="Arial"/>
          <w:b/>
          <w:sz w:val="20"/>
          <w:szCs w:val="20"/>
        </w:rPr>
        <w:t xml:space="preserve"> </w:t>
      </w:r>
      <w:r w:rsidR="00F95732">
        <w:rPr>
          <w:rFonts w:ascii="Garamond" w:hAnsi="Garamond" w:cs="Arial"/>
          <w:b/>
          <w:sz w:val="20"/>
          <w:szCs w:val="20"/>
        </w:rPr>
        <w:t xml:space="preserve">zriadené </w:t>
      </w:r>
      <w:r w:rsidRPr="00EF365E">
        <w:rPr>
          <w:rFonts w:ascii="Garamond" w:hAnsi="Garamond" w:cs="Arial"/>
          <w:sz w:val="20"/>
          <w:szCs w:val="20"/>
        </w:rPr>
        <w:t>v okamihu, keď obstarávateľ</w:t>
      </w:r>
      <w:r w:rsidR="00F3538F">
        <w:rPr>
          <w:rFonts w:ascii="Garamond" w:hAnsi="Garamond" w:cs="Arial"/>
          <w:sz w:val="20"/>
          <w:szCs w:val="20"/>
        </w:rPr>
        <w:t>ská organizácia</w:t>
      </w:r>
      <w:r w:rsidRPr="00EF365E">
        <w:rPr>
          <w:rFonts w:ascii="Garamond" w:hAnsi="Garamond" w:cs="Arial"/>
          <w:sz w:val="20"/>
          <w:szCs w:val="20"/>
        </w:rPr>
        <w:t xml:space="preserve"> oznámi záujemcom, ktorí doručili žiadosť o zaradenie do DNS v základnej lehote na podanie žiadostí</w:t>
      </w:r>
      <w:r w:rsidR="001C3ABD">
        <w:rPr>
          <w:rFonts w:ascii="Garamond" w:hAnsi="Garamond" w:cs="Arial"/>
          <w:sz w:val="20"/>
          <w:szCs w:val="20"/>
        </w:rPr>
        <w:t xml:space="preserve"> </w:t>
      </w:r>
      <w:r w:rsidR="001C3ABD" w:rsidRPr="001C3ABD">
        <w:rPr>
          <w:rStyle w:val="Odkaznakomentr"/>
          <w:rFonts w:ascii="Garamond" w:hAnsi="Garamond"/>
          <w:sz w:val="20"/>
          <w:szCs w:val="20"/>
        </w:rPr>
        <w:t>informáciu o zaradení do predmetného DNS.</w:t>
      </w:r>
      <w:r w:rsidR="001C3ABD" w:rsidRPr="001C3ABD">
        <w:rPr>
          <w:rFonts w:ascii="Garamond" w:hAnsi="Garamond" w:cs="Arial"/>
          <w:sz w:val="20"/>
          <w:szCs w:val="20"/>
        </w:rPr>
        <w:t xml:space="preserve"> </w:t>
      </w:r>
    </w:p>
    <w:p w14:paraId="24365287" w14:textId="53CC0983" w:rsidR="00B44A94" w:rsidRDefault="00074521" w:rsidP="00F3538F">
      <w:pPr>
        <w:spacing w:after="0" w:line="240" w:lineRule="auto"/>
        <w:ind w:left="1134" w:firstLine="0"/>
        <w:rPr>
          <w:rFonts w:ascii="Garamond" w:hAnsi="Garamond" w:cs="Arial"/>
          <w:sz w:val="20"/>
          <w:szCs w:val="20"/>
        </w:rPr>
      </w:pPr>
      <w:r w:rsidRPr="00EF365E">
        <w:rPr>
          <w:rFonts w:ascii="Garamond" w:hAnsi="Garamond" w:cs="Arial"/>
          <w:b/>
          <w:sz w:val="20"/>
          <w:szCs w:val="20"/>
        </w:rPr>
        <w:t xml:space="preserve">Základnou lehotou na podávanie žiadostí o zaradenie </w:t>
      </w:r>
      <w:r w:rsidR="007E0984" w:rsidRPr="00EF365E">
        <w:rPr>
          <w:rFonts w:ascii="Garamond" w:hAnsi="Garamond" w:cs="Arial"/>
          <w:b/>
          <w:sz w:val="20"/>
          <w:szCs w:val="20"/>
        </w:rPr>
        <w:t xml:space="preserve">do DNS </w:t>
      </w:r>
      <w:r w:rsidRPr="00EF365E">
        <w:rPr>
          <w:rFonts w:ascii="Garamond" w:hAnsi="Garamond" w:cs="Arial"/>
          <w:sz w:val="20"/>
          <w:szCs w:val="20"/>
        </w:rPr>
        <w:t>sa rozumie lehota, ktorá je uvedená v</w:t>
      </w:r>
      <w:r w:rsidR="002C7DD2">
        <w:rPr>
          <w:rFonts w:ascii="Garamond" w:hAnsi="Garamond" w:cs="Arial"/>
          <w:sz w:val="20"/>
          <w:szCs w:val="20"/>
        </w:rPr>
        <w:t xml:space="preserve">o výzve na </w:t>
      </w:r>
      <w:r w:rsidR="00F95732">
        <w:rPr>
          <w:rFonts w:ascii="Garamond" w:hAnsi="Garamond" w:cs="Arial"/>
          <w:sz w:val="20"/>
          <w:szCs w:val="20"/>
        </w:rPr>
        <w:t>predkladanie ponúk.</w:t>
      </w:r>
    </w:p>
    <w:p w14:paraId="5595BC62" w14:textId="6C68D49D" w:rsidR="00676481" w:rsidRDefault="00676481" w:rsidP="00F3538F">
      <w:pPr>
        <w:spacing w:after="0" w:line="240" w:lineRule="auto"/>
        <w:ind w:left="1134" w:firstLine="0"/>
        <w:rPr>
          <w:rFonts w:ascii="Garamond" w:hAnsi="Garamond" w:cs="Arial"/>
          <w:sz w:val="20"/>
          <w:szCs w:val="20"/>
        </w:rPr>
      </w:pPr>
    </w:p>
    <w:p w14:paraId="0CB18326" w14:textId="64C356D9" w:rsidR="00676481" w:rsidRDefault="00676481" w:rsidP="00F3538F">
      <w:pPr>
        <w:spacing w:after="0" w:line="240" w:lineRule="auto"/>
        <w:ind w:left="1134" w:firstLine="0"/>
        <w:rPr>
          <w:rFonts w:ascii="Garamond" w:hAnsi="Garamond" w:cs="Arial"/>
          <w:sz w:val="20"/>
          <w:szCs w:val="20"/>
        </w:rPr>
      </w:pPr>
    </w:p>
    <w:p w14:paraId="34E7BD31" w14:textId="3951CC08" w:rsidR="00F4480F" w:rsidRDefault="00F4480F" w:rsidP="00F3538F">
      <w:pPr>
        <w:spacing w:after="0" w:line="240" w:lineRule="auto"/>
        <w:ind w:left="1134" w:firstLine="0"/>
        <w:rPr>
          <w:rFonts w:ascii="Garamond" w:hAnsi="Garamond" w:cs="Arial"/>
          <w:sz w:val="20"/>
          <w:szCs w:val="20"/>
        </w:rPr>
      </w:pPr>
    </w:p>
    <w:p w14:paraId="120D1079" w14:textId="1A3DA2F6" w:rsidR="00F4480F" w:rsidRDefault="00F4480F" w:rsidP="00F3538F">
      <w:pPr>
        <w:spacing w:after="0" w:line="240" w:lineRule="auto"/>
        <w:ind w:left="1134" w:firstLine="0"/>
        <w:rPr>
          <w:rFonts w:ascii="Garamond" w:hAnsi="Garamond" w:cs="Arial"/>
          <w:sz w:val="20"/>
          <w:szCs w:val="20"/>
        </w:rPr>
      </w:pPr>
    </w:p>
    <w:p w14:paraId="49A18943" w14:textId="77777777" w:rsidR="00F4480F" w:rsidRDefault="00F4480F" w:rsidP="00F3538F">
      <w:pPr>
        <w:spacing w:after="0" w:line="240" w:lineRule="auto"/>
        <w:ind w:left="1134" w:firstLine="0"/>
        <w:rPr>
          <w:rFonts w:ascii="Garamond" w:hAnsi="Garamond" w:cs="Arial"/>
          <w:sz w:val="20"/>
          <w:szCs w:val="20"/>
        </w:rPr>
      </w:pPr>
    </w:p>
    <w:p w14:paraId="6ED81C72" w14:textId="4FADC3FB" w:rsidR="00676481" w:rsidRDefault="00676481" w:rsidP="00F3538F">
      <w:pPr>
        <w:spacing w:after="0" w:line="240" w:lineRule="auto"/>
        <w:ind w:left="1134" w:firstLine="0"/>
        <w:rPr>
          <w:rFonts w:ascii="Garamond" w:hAnsi="Garamond" w:cs="Arial"/>
          <w:sz w:val="20"/>
          <w:szCs w:val="20"/>
        </w:rPr>
      </w:pPr>
    </w:p>
    <w:p w14:paraId="584465B3" w14:textId="52FE64FC" w:rsidR="005D0EA0" w:rsidRDefault="005D0EA0" w:rsidP="00F3538F">
      <w:pPr>
        <w:spacing w:after="0" w:line="240" w:lineRule="auto"/>
        <w:ind w:left="1134" w:firstLine="0"/>
        <w:rPr>
          <w:rFonts w:ascii="Garamond" w:hAnsi="Garamond" w:cs="Arial"/>
          <w:sz w:val="20"/>
          <w:szCs w:val="20"/>
        </w:rPr>
      </w:pPr>
    </w:p>
    <w:p w14:paraId="0474F30A" w14:textId="77777777" w:rsidR="005D0EA0" w:rsidRPr="00EF365E" w:rsidRDefault="005D0EA0" w:rsidP="00F3538F">
      <w:pPr>
        <w:spacing w:after="0" w:line="240" w:lineRule="auto"/>
        <w:ind w:left="1134" w:firstLine="0"/>
        <w:rPr>
          <w:rFonts w:ascii="Garamond" w:hAnsi="Garamond" w:cs="Arial"/>
          <w:sz w:val="20"/>
          <w:szCs w:val="20"/>
        </w:rPr>
      </w:pPr>
    </w:p>
    <w:p w14:paraId="2C109126" w14:textId="77777777" w:rsidR="002B05DE" w:rsidRPr="002B05DE" w:rsidRDefault="002B05DE" w:rsidP="002B05DE">
      <w:pPr>
        <w:pStyle w:val="Odsekzoznamu"/>
        <w:spacing w:after="0" w:line="240" w:lineRule="auto"/>
        <w:ind w:left="567" w:firstLine="0"/>
        <w:rPr>
          <w:rFonts w:ascii="Garamond" w:hAnsi="Garamond" w:cs="Arial"/>
          <w:b/>
          <w:bCs/>
          <w:caps/>
          <w:color w:val="auto"/>
          <w:sz w:val="20"/>
          <w:szCs w:val="20"/>
        </w:rPr>
      </w:pPr>
    </w:p>
    <w:p w14:paraId="51E7C477" w14:textId="222CCF11" w:rsidR="00541845" w:rsidRPr="00EF365E" w:rsidRDefault="00074521" w:rsidP="00EF365E">
      <w:pPr>
        <w:pStyle w:val="Odsekzoznamu"/>
        <w:numPr>
          <w:ilvl w:val="0"/>
          <w:numId w:val="30"/>
        </w:numPr>
        <w:spacing w:after="0" w:line="240" w:lineRule="auto"/>
        <w:ind w:left="567" w:hanging="567"/>
        <w:rPr>
          <w:rFonts w:ascii="Garamond" w:hAnsi="Garamond" w:cs="Arial"/>
          <w:b/>
          <w:bCs/>
          <w:caps/>
          <w:color w:val="auto"/>
          <w:sz w:val="20"/>
          <w:szCs w:val="20"/>
        </w:rPr>
      </w:pPr>
      <w:r w:rsidRPr="00EF365E">
        <w:rPr>
          <w:rFonts w:ascii="Garamond" w:hAnsi="Garamond" w:cs="Arial"/>
          <w:b/>
          <w:bCs/>
          <w:caps/>
          <w:sz w:val="20"/>
          <w:szCs w:val="20"/>
        </w:rPr>
        <w:t>Opis</w:t>
      </w:r>
      <w:r w:rsidRPr="00EF365E">
        <w:rPr>
          <w:rFonts w:ascii="Garamond" w:hAnsi="Garamond" w:cs="Arial"/>
          <w:b/>
          <w:bCs/>
          <w:caps/>
          <w:color w:val="auto"/>
          <w:sz w:val="20"/>
          <w:szCs w:val="20"/>
        </w:rPr>
        <w:t xml:space="preserve"> predmetu zákazky </w:t>
      </w:r>
    </w:p>
    <w:p w14:paraId="4368F37B" w14:textId="304867D0" w:rsidR="00541845" w:rsidRDefault="00FF7CCC" w:rsidP="00FF7CCC">
      <w:pPr>
        <w:pStyle w:val="Odsekzoznamu"/>
        <w:numPr>
          <w:ilvl w:val="0"/>
          <w:numId w:val="32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>
        <w:rPr>
          <w:rFonts w:ascii="Garamond" w:eastAsia="Arial" w:hAnsi="Garamond" w:cs="Arial"/>
          <w:sz w:val="20"/>
          <w:szCs w:val="20"/>
        </w:rPr>
        <w:t>Obstarávateľská organizácia</w:t>
      </w:r>
      <w:r w:rsidR="00C90738" w:rsidRPr="00FF7CCC">
        <w:rPr>
          <w:rFonts w:ascii="Garamond" w:eastAsia="Arial" w:hAnsi="Garamond" w:cs="Arial"/>
          <w:sz w:val="20"/>
          <w:szCs w:val="20"/>
        </w:rPr>
        <w:t xml:space="preserve"> zria</w:t>
      </w:r>
      <w:r w:rsidR="00CF20D1" w:rsidRPr="00FF7CCC">
        <w:rPr>
          <w:rFonts w:ascii="Garamond" w:eastAsia="Arial" w:hAnsi="Garamond" w:cs="Arial"/>
          <w:sz w:val="20"/>
          <w:szCs w:val="20"/>
        </w:rPr>
        <w:t>ďuje toto</w:t>
      </w:r>
      <w:r w:rsidR="00C90738" w:rsidRPr="00FF7CCC">
        <w:rPr>
          <w:rFonts w:ascii="Garamond" w:eastAsia="Arial" w:hAnsi="Garamond" w:cs="Arial"/>
          <w:sz w:val="20"/>
          <w:szCs w:val="20"/>
        </w:rPr>
        <w:t xml:space="preserve"> </w:t>
      </w:r>
      <w:r w:rsidR="00074521" w:rsidRPr="00FF7CCC">
        <w:rPr>
          <w:rFonts w:ascii="Garamond" w:hAnsi="Garamond" w:cs="Arial"/>
          <w:sz w:val="20"/>
          <w:szCs w:val="20"/>
        </w:rPr>
        <w:t>DNS</w:t>
      </w:r>
      <w:r w:rsidR="00C90738" w:rsidRPr="00FF7CCC">
        <w:rPr>
          <w:rFonts w:ascii="Garamond" w:hAnsi="Garamond" w:cs="Arial"/>
          <w:sz w:val="20"/>
          <w:szCs w:val="20"/>
        </w:rPr>
        <w:t xml:space="preserve">, </w:t>
      </w:r>
      <w:r w:rsidR="00CF20D1" w:rsidRPr="00FF7CCC">
        <w:rPr>
          <w:rFonts w:ascii="Garamond" w:hAnsi="Garamond" w:cs="Arial"/>
          <w:sz w:val="20"/>
          <w:szCs w:val="20"/>
        </w:rPr>
        <w:t>prostredníctvom</w:t>
      </w:r>
      <w:r w:rsidR="002C200A" w:rsidRPr="00FF7CCC">
        <w:rPr>
          <w:rFonts w:ascii="Garamond" w:hAnsi="Garamond" w:cs="Arial"/>
          <w:sz w:val="20"/>
          <w:szCs w:val="20"/>
        </w:rPr>
        <w:t xml:space="preserve"> ktorého</w:t>
      </w:r>
      <w:r w:rsidR="00C90738" w:rsidRPr="00FF7CCC">
        <w:rPr>
          <w:rFonts w:ascii="Garamond" w:hAnsi="Garamond" w:cs="Arial"/>
          <w:sz w:val="20"/>
          <w:szCs w:val="20"/>
        </w:rPr>
        <w:t xml:space="preserve"> sa budú </w:t>
      </w:r>
      <w:r w:rsidR="000603BB" w:rsidRPr="00FF7CCC">
        <w:rPr>
          <w:rFonts w:ascii="Garamond" w:hAnsi="Garamond" w:cs="Arial"/>
          <w:sz w:val="20"/>
          <w:szCs w:val="20"/>
        </w:rPr>
        <w:t>priebežne</w:t>
      </w:r>
      <w:r w:rsidR="002C200A" w:rsidRPr="00FF7CCC">
        <w:rPr>
          <w:rFonts w:ascii="Garamond" w:hAnsi="Garamond" w:cs="Arial"/>
          <w:sz w:val="20"/>
          <w:szCs w:val="20"/>
        </w:rPr>
        <w:t>,</w:t>
      </w:r>
      <w:r w:rsidR="000603BB" w:rsidRPr="00FF7CCC">
        <w:rPr>
          <w:rFonts w:ascii="Garamond" w:hAnsi="Garamond" w:cs="Arial"/>
          <w:sz w:val="20"/>
          <w:szCs w:val="20"/>
        </w:rPr>
        <w:t xml:space="preserve"> </w:t>
      </w:r>
      <w:r w:rsidR="0072524F" w:rsidRPr="00FF7CCC">
        <w:rPr>
          <w:rFonts w:ascii="Garamond" w:hAnsi="Garamond" w:cs="Arial"/>
          <w:sz w:val="20"/>
          <w:szCs w:val="20"/>
        </w:rPr>
        <w:t xml:space="preserve">podľa potreby </w:t>
      </w:r>
      <w:r>
        <w:rPr>
          <w:rFonts w:ascii="Garamond" w:hAnsi="Garamond" w:cs="Arial"/>
          <w:sz w:val="20"/>
          <w:szCs w:val="20"/>
        </w:rPr>
        <w:t>obstarávateľskej organizácie</w:t>
      </w:r>
      <w:r w:rsidR="0072524F" w:rsidRPr="00FF7CCC">
        <w:rPr>
          <w:rFonts w:ascii="Garamond" w:hAnsi="Garamond" w:cs="Arial"/>
          <w:sz w:val="20"/>
          <w:szCs w:val="20"/>
        </w:rPr>
        <w:t xml:space="preserve"> </w:t>
      </w:r>
      <w:r w:rsidR="00C90738" w:rsidRPr="00FF7CCC">
        <w:rPr>
          <w:rFonts w:ascii="Garamond" w:hAnsi="Garamond" w:cs="Arial"/>
          <w:sz w:val="20"/>
          <w:szCs w:val="20"/>
        </w:rPr>
        <w:t>zadávať jednotlivé zákazky na</w:t>
      </w:r>
      <w:r w:rsidR="001E4AFF" w:rsidRPr="00FF7CCC">
        <w:rPr>
          <w:rFonts w:ascii="Garamond" w:hAnsi="Garamond" w:cs="Arial"/>
          <w:sz w:val="20"/>
          <w:szCs w:val="20"/>
        </w:rPr>
        <w:t xml:space="preserve"> </w:t>
      </w:r>
      <w:r w:rsidR="00676481">
        <w:rPr>
          <w:rFonts w:ascii="Garamond" w:hAnsi="Garamond" w:cs="Arial"/>
          <w:sz w:val="20"/>
          <w:szCs w:val="20"/>
        </w:rPr>
        <w:t>dodávku, montáž a servis klimatizačných zariadení v objektoch v správe DPB, a.</w:t>
      </w:r>
      <w:r w:rsidR="00F4480F">
        <w:rPr>
          <w:rFonts w:ascii="Garamond" w:hAnsi="Garamond" w:cs="Arial"/>
          <w:sz w:val="20"/>
          <w:szCs w:val="20"/>
        </w:rPr>
        <w:t xml:space="preserve"> </w:t>
      </w:r>
      <w:r w:rsidR="00676481">
        <w:rPr>
          <w:rFonts w:ascii="Garamond" w:hAnsi="Garamond" w:cs="Arial"/>
          <w:sz w:val="20"/>
          <w:szCs w:val="20"/>
        </w:rPr>
        <w:t>s.</w:t>
      </w:r>
      <w:r w:rsidR="00DE5EC8" w:rsidRPr="00FF7CCC">
        <w:rPr>
          <w:rFonts w:ascii="Garamond" w:hAnsi="Garamond" w:cs="Arial"/>
          <w:sz w:val="20"/>
          <w:szCs w:val="20"/>
        </w:rPr>
        <w:t>.</w:t>
      </w:r>
    </w:p>
    <w:p w14:paraId="2AF3D9DF" w14:textId="4F0B29F8" w:rsidR="00834DA5" w:rsidRDefault="00834DA5" w:rsidP="00FF7CCC">
      <w:pPr>
        <w:pStyle w:val="Odsekzoznamu"/>
        <w:numPr>
          <w:ilvl w:val="0"/>
          <w:numId w:val="32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Zákazka </w:t>
      </w:r>
      <w:r w:rsidR="005D0EA0">
        <w:rPr>
          <w:rFonts w:ascii="Garamond" w:hAnsi="Garamond" w:cs="Arial"/>
          <w:sz w:val="20"/>
          <w:szCs w:val="20"/>
        </w:rPr>
        <w:t xml:space="preserve">nie </w:t>
      </w:r>
      <w:r>
        <w:rPr>
          <w:rFonts w:ascii="Garamond" w:hAnsi="Garamond" w:cs="Arial"/>
          <w:sz w:val="20"/>
          <w:szCs w:val="20"/>
        </w:rPr>
        <w:t xml:space="preserve">je rozdelená </w:t>
      </w:r>
      <w:r w:rsidR="005D0EA0">
        <w:rPr>
          <w:rFonts w:ascii="Garamond" w:hAnsi="Garamond" w:cs="Arial"/>
          <w:sz w:val="20"/>
          <w:szCs w:val="20"/>
        </w:rPr>
        <w:t>na časti.</w:t>
      </w:r>
    </w:p>
    <w:p w14:paraId="6ABE575B" w14:textId="4F883B31" w:rsidR="00541845" w:rsidRPr="001C3ABD" w:rsidRDefault="0047585A" w:rsidP="0018569F">
      <w:pPr>
        <w:pStyle w:val="Odsekzoznamu"/>
        <w:spacing w:after="0" w:line="240" w:lineRule="auto"/>
        <w:ind w:left="1134" w:firstLine="0"/>
        <w:rPr>
          <w:rFonts w:ascii="Garamond" w:hAnsi="Garamond" w:cs="Arial"/>
          <w:sz w:val="20"/>
          <w:szCs w:val="20"/>
        </w:rPr>
      </w:pPr>
      <w:r w:rsidRPr="001C3ABD">
        <w:rPr>
          <w:rFonts w:ascii="Garamond" w:hAnsi="Garamond" w:cs="Arial"/>
          <w:sz w:val="20"/>
          <w:szCs w:val="20"/>
          <w:u w:val="single"/>
        </w:rPr>
        <w:t>R</w:t>
      </w:r>
      <w:r w:rsidR="00074521" w:rsidRPr="001C3ABD">
        <w:rPr>
          <w:rFonts w:ascii="Garamond" w:hAnsi="Garamond" w:cs="Arial"/>
          <w:sz w:val="20"/>
          <w:szCs w:val="20"/>
          <w:u w:val="single"/>
        </w:rPr>
        <w:t xml:space="preserve">ozsah predmetu </w:t>
      </w:r>
      <w:r w:rsidRPr="001C3ABD">
        <w:rPr>
          <w:rFonts w:ascii="Garamond" w:hAnsi="Garamond" w:cs="Arial"/>
          <w:sz w:val="20"/>
          <w:szCs w:val="20"/>
          <w:u w:val="single"/>
        </w:rPr>
        <w:t xml:space="preserve">konkrétnej </w:t>
      </w:r>
      <w:r w:rsidR="00074521" w:rsidRPr="001C3ABD">
        <w:rPr>
          <w:rFonts w:ascii="Garamond" w:hAnsi="Garamond" w:cs="Arial"/>
          <w:sz w:val="20"/>
          <w:szCs w:val="20"/>
          <w:u w:val="single"/>
        </w:rPr>
        <w:t xml:space="preserve">zákazky, podrobná špecifikácia, konkrétne miesta </w:t>
      </w:r>
      <w:r w:rsidR="00377B07" w:rsidRPr="001C3ABD">
        <w:rPr>
          <w:rFonts w:ascii="Garamond" w:hAnsi="Garamond" w:cs="Arial"/>
          <w:sz w:val="20"/>
          <w:szCs w:val="20"/>
          <w:u w:val="single"/>
        </w:rPr>
        <w:t>dodania</w:t>
      </w:r>
      <w:r w:rsidR="00074521" w:rsidRPr="001C3ABD">
        <w:rPr>
          <w:rFonts w:ascii="Garamond" w:hAnsi="Garamond" w:cs="Arial"/>
          <w:sz w:val="20"/>
          <w:szCs w:val="20"/>
          <w:u w:val="single"/>
        </w:rPr>
        <w:t xml:space="preserve"> predmetu zákazky, ako aj ostatné doplňujúce informácie budú súčasťou jednotlivých výziev v rámci zriadeného DNS, ktoré budú zaslané všetkým kvalifikovaným záujemcom prostredníctvom systému JOSEPHINE. </w:t>
      </w:r>
    </w:p>
    <w:p w14:paraId="4636652F" w14:textId="4645B5F0" w:rsidR="000D4964" w:rsidRDefault="009924B2" w:rsidP="00616706">
      <w:pPr>
        <w:pStyle w:val="Odsekzoznamu"/>
        <w:numPr>
          <w:ilvl w:val="0"/>
          <w:numId w:val="32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FF7CCC">
        <w:rPr>
          <w:rFonts w:ascii="Garamond" w:eastAsia="Arial" w:hAnsi="Garamond" w:cs="Arial"/>
          <w:sz w:val="20"/>
          <w:szCs w:val="20"/>
        </w:rPr>
        <w:t>Predmetom</w:t>
      </w:r>
      <w:r w:rsidRPr="00EF365E">
        <w:rPr>
          <w:rFonts w:ascii="Garamond" w:hAnsi="Garamond" w:cs="Arial"/>
          <w:sz w:val="20"/>
          <w:szCs w:val="20"/>
        </w:rPr>
        <w:t xml:space="preserve"> zákazky je zadávanie jednotlivých zákaziek v rámci vyhláseného DNS na predmet zákazky s názvom:</w:t>
      </w:r>
      <w:r w:rsidR="00676481">
        <w:rPr>
          <w:rFonts w:ascii="Garamond" w:hAnsi="Garamond" w:cs="Arial"/>
          <w:sz w:val="20"/>
          <w:szCs w:val="20"/>
        </w:rPr>
        <w:t xml:space="preserve"> „</w:t>
      </w:r>
      <w:r w:rsidR="002F0A22" w:rsidRPr="002F0A22">
        <w:rPr>
          <w:rFonts w:ascii="Garamond" w:hAnsi="Garamond" w:cs="Arial"/>
          <w:b/>
          <w:bCs/>
          <w:sz w:val="20"/>
          <w:szCs w:val="20"/>
        </w:rPr>
        <w:t>Dynamický nákupný systém – Tlačiarenské služby</w:t>
      </w:r>
      <w:r w:rsidR="00676481" w:rsidRPr="00676481">
        <w:rPr>
          <w:rFonts w:ascii="Garamond" w:hAnsi="Garamond" w:cs="Arial"/>
          <w:sz w:val="20"/>
          <w:szCs w:val="20"/>
        </w:rPr>
        <w:t>“</w:t>
      </w:r>
      <w:r w:rsidRPr="00676481">
        <w:rPr>
          <w:rFonts w:ascii="Garamond" w:hAnsi="Garamond" w:cs="Arial"/>
          <w:sz w:val="20"/>
          <w:szCs w:val="20"/>
        </w:rPr>
        <w:t>,</w:t>
      </w:r>
      <w:r w:rsidRPr="00EF365E">
        <w:rPr>
          <w:rFonts w:ascii="Garamond" w:hAnsi="Garamond" w:cs="Arial"/>
          <w:sz w:val="20"/>
          <w:szCs w:val="20"/>
        </w:rPr>
        <w:t xml:space="preserve"> ktoré sú zaradené podľa Spoločného slovníka obstarávania (CPV) v</w:t>
      </w:r>
      <w:r w:rsidR="00C95D6D" w:rsidRPr="00EF365E">
        <w:rPr>
          <w:rFonts w:ascii="Garamond" w:hAnsi="Garamond" w:cs="Arial"/>
          <w:sz w:val="20"/>
          <w:szCs w:val="20"/>
        </w:rPr>
        <w:t> </w:t>
      </w:r>
      <w:r w:rsidRPr="00EF365E">
        <w:rPr>
          <w:rFonts w:ascii="Garamond" w:hAnsi="Garamond" w:cs="Arial"/>
          <w:sz w:val="20"/>
          <w:szCs w:val="20"/>
        </w:rPr>
        <w:t>rozsahu</w:t>
      </w:r>
      <w:r w:rsidR="00C95D6D" w:rsidRPr="00EF365E">
        <w:rPr>
          <w:rFonts w:ascii="Garamond" w:hAnsi="Garamond" w:cs="Arial"/>
          <w:sz w:val="20"/>
          <w:szCs w:val="20"/>
        </w:rPr>
        <w:t xml:space="preserve"> </w:t>
      </w:r>
      <w:r w:rsidRPr="00EF365E">
        <w:rPr>
          <w:rFonts w:ascii="Garamond" w:hAnsi="Garamond" w:cs="Arial"/>
          <w:sz w:val="20"/>
          <w:szCs w:val="20"/>
        </w:rPr>
        <w:t>skupiny:</w:t>
      </w:r>
    </w:p>
    <w:p w14:paraId="0FF4750E" w14:textId="77777777" w:rsidR="000F0FDC" w:rsidRPr="00616706" w:rsidRDefault="000F0FDC" w:rsidP="000F0FDC">
      <w:pPr>
        <w:pStyle w:val="Odsekzoznamu"/>
        <w:spacing w:after="0" w:line="240" w:lineRule="auto"/>
        <w:ind w:left="1134" w:firstLine="0"/>
        <w:rPr>
          <w:rFonts w:ascii="Garamond" w:hAnsi="Garamond" w:cs="Arial"/>
          <w:sz w:val="20"/>
          <w:szCs w:val="20"/>
        </w:rPr>
      </w:pPr>
    </w:p>
    <w:p w14:paraId="5ABF0019" w14:textId="77777777" w:rsidR="002F0A22" w:rsidRPr="002F0A22" w:rsidRDefault="002F0A22" w:rsidP="002F0A22">
      <w:pPr>
        <w:pStyle w:val="Odsekzoznamu"/>
        <w:spacing w:after="0" w:line="240" w:lineRule="auto"/>
        <w:ind w:left="1148" w:firstLine="0"/>
        <w:rPr>
          <w:rFonts w:ascii="Garamond" w:hAnsi="Garamond" w:cs="Arial"/>
          <w:sz w:val="20"/>
          <w:szCs w:val="20"/>
        </w:rPr>
      </w:pPr>
      <w:r w:rsidRPr="002F0A22">
        <w:rPr>
          <w:rFonts w:ascii="Garamond" w:hAnsi="Garamond" w:cs="Arial"/>
          <w:sz w:val="20"/>
          <w:szCs w:val="20"/>
        </w:rPr>
        <w:t xml:space="preserve">79810000-5 Tlačiarenské služby </w:t>
      </w:r>
    </w:p>
    <w:p w14:paraId="6C739E04" w14:textId="77777777" w:rsidR="002F0A22" w:rsidRPr="002F0A22" w:rsidRDefault="002F0A22" w:rsidP="002F0A22">
      <w:pPr>
        <w:pStyle w:val="Odsekzoznamu"/>
        <w:spacing w:after="0" w:line="240" w:lineRule="auto"/>
        <w:ind w:left="1148" w:firstLine="0"/>
        <w:rPr>
          <w:rFonts w:ascii="Garamond" w:hAnsi="Garamond" w:cs="Arial"/>
          <w:sz w:val="20"/>
          <w:szCs w:val="20"/>
        </w:rPr>
      </w:pPr>
      <w:r w:rsidRPr="002F0A22">
        <w:rPr>
          <w:rFonts w:ascii="Garamond" w:hAnsi="Garamond" w:cs="Arial"/>
          <w:sz w:val="20"/>
          <w:szCs w:val="20"/>
        </w:rPr>
        <w:t xml:space="preserve">79811000-2 Služby v oblasti digitálnej tlače </w:t>
      </w:r>
    </w:p>
    <w:p w14:paraId="2A81DE9D" w14:textId="77777777" w:rsidR="002F0A22" w:rsidRPr="002F0A22" w:rsidRDefault="002F0A22" w:rsidP="002F0A22">
      <w:pPr>
        <w:pStyle w:val="Odsekzoznamu"/>
        <w:spacing w:after="0" w:line="240" w:lineRule="auto"/>
        <w:ind w:left="1148" w:firstLine="0"/>
        <w:rPr>
          <w:rFonts w:ascii="Garamond" w:hAnsi="Garamond" w:cs="Arial"/>
          <w:sz w:val="20"/>
          <w:szCs w:val="20"/>
        </w:rPr>
      </w:pPr>
      <w:r w:rsidRPr="002F0A22">
        <w:rPr>
          <w:rFonts w:ascii="Garamond" w:hAnsi="Garamond" w:cs="Arial"/>
          <w:sz w:val="20"/>
          <w:szCs w:val="20"/>
        </w:rPr>
        <w:t>79820000-8 Služby súvisiace s tlačou</w:t>
      </w:r>
    </w:p>
    <w:p w14:paraId="5345FAE3" w14:textId="77777777" w:rsidR="002F0A22" w:rsidRPr="002F0A22" w:rsidRDefault="002F0A22" w:rsidP="002F0A22">
      <w:pPr>
        <w:pStyle w:val="Odsekzoznamu"/>
        <w:spacing w:after="0" w:line="240" w:lineRule="auto"/>
        <w:ind w:left="1148" w:firstLine="0"/>
        <w:rPr>
          <w:rFonts w:ascii="Garamond" w:hAnsi="Garamond" w:cs="Arial"/>
          <w:sz w:val="20"/>
          <w:szCs w:val="20"/>
        </w:rPr>
      </w:pPr>
      <w:r w:rsidRPr="002F0A22">
        <w:rPr>
          <w:rFonts w:ascii="Garamond" w:hAnsi="Garamond" w:cs="Arial"/>
          <w:sz w:val="20"/>
          <w:szCs w:val="20"/>
        </w:rPr>
        <w:t xml:space="preserve">79824000-6 Tlačiarenské a distribučné služby </w:t>
      </w:r>
    </w:p>
    <w:p w14:paraId="6E467D0B" w14:textId="0001243F" w:rsidR="000F0FDC" w:rsidRDefault="002F0A22" w:rsidP="002F0A22">
      <w:pPr>
        <w:pStyle w:val="Odsekzoznamu"/>
        <w:spacing w:after="0" w:line="240" w:lineRule="auto"/>
        <w:ind w:left="1148" w:firstLine="0"/>
        <w:rPr>
          <w:rFonts w:ascii="Garamond" w:hAnsi="Garamond" w:cs="Arial"/>
          <w:sz w:val="20"/>
          <w:szCs w:val="20"/>
        </w:rPr>
      </w:pPr>
      <w:r w:rsidRPr="002F0A22">
        <w:rPr>
          <w:rFonts w:ascii="Garamond" w:hAnsi="Garamond" w:cs="Arial"/>
          <w:sz w:val="20"/>
          <w:szCs w:val="20"/>
        </w:rPr>
        <w:t>79821000-5 Konečná úprava tlače</w:t>
      </w:r>
    </w:p>
    <w:p w14:paraId="46D83D88" w14:textId="77777777" w:rsidR="002F0A22" w:rsidRPr="002F0A22" w:rsidRDefault="002F0A22" w:rsidP="002F0A22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p w14:paraId="6784496E" w14:textId="38D67F33" w:rsidR="00253357" w:rsidRPr="004A28A1" w:rsidRDefault="00253357" w:rsidP="00FF7CCC">
      <w:pPr>
        <w:pStyle w:val="Odsekzoznamu"/>
        <w:numPr>
          <w:ilvl w:val="0"/>
          <w:numId w:val="32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4A28A1">
        <w:rPr>
          <w:rFonts w:ascii="Garamond" w:eastAsia="Arial" w:hAnsi="Garamond" w:cs="Arial"/>
          <w:b/>
          <w:bCs/>
          <w:sz w:val="20"/>
          <w:szCs w:val="20"/>
        </w:rPr>
        <w:t>Predpokladaná</w:t>
      </w:r>
      <w:r w:rsidRPr="004A28A1">
        <w:rPr>
          <w:rFonts w:ascii="Garamond" w:hAnsi="Garamond" w:cs="Arial"/>
          <w:b/>
          <w:bCs/>
          <w:sz w:val="20"/>
          <w:szCs w:val="20"/>
        </w:rPr>
        <w:t xml:space="preserve"> hodnota DNS</w:t>
      </w:r>
      <w:r w:rsidRPr="004A28A1">
        <w:rPr>
          <w:rFonts w:ascii="Garamond" w:hAnsi="Garamond" w:cs="Arial"/>
          <w:sz w:val="20"/>
          <w:szCs w:val="20"/>
        </w:rPr>
        <w:t xml:space="preserve">: </w:t>
      </w:r>
      <w:r w:rsidR="00F15FE0" w:rsidRPr="004A28A1">
        <w:rPr>
          <w:rFonts w:ascii="Garamond" w:hAnsi="Garamond" w:cs="Arial"/>
          <w:b/>
          <w:sz w:val="20"/>
          <w:szCs w:val="20"/>
        </w:rPr>
        <w:t>291</w:t>
      </w:r>
      <w:r w:rsidR="002F0A22" w:rsidRPr="004A28A1">
        <w:rPr>
          <w:rFonts w:ascii="Garamond" w:hAnsi="Garamond" w:cs="Arial"/>
          <w:b/>
          <w:sz w:val="20"/>
          <w:szCs w:val="20"/>
        </w:rPr>
        <w:t xml:space="preserve"> 000</w:t>
      </w:r>
      <w:r w:rsidR="00616706" w:rsidRPr="004A28A1">
        <w:rPr>
          <w:rFonts w:ascii="Garamond" w:hAnsi="Garamond" w:cs="Arial"/>
          <w:b/>
          <w:sz w:val="20"/>
          <w:szCs w:val="20"/>
        </w:rPr>
        <w:t>,00</w:t>
      </w:r>
      <w:r w:rsidR="00171459" w:rsidRPr="004A28A1">
        <w:rPr>
          <w:rFonts w:ascii="Garamond" w:hAnsi="Garamond" w:cs="Arial"/>
          <w:b/>
          <w:sz w:val="20"/>
          <w:szCs w:val="20"/>
        </w:rPr>
        <w:t xml:space="preserve"> </w:t>
      </w:r>
      <w:r w:rsidRPr="004A28A1">
        <w:rPr>
          <w:rFonts w:ascii="Garamond" w:hAnsi="Garamond" w:cs="Arial"/>
          <w:b/>
          <w:sz w:val="20"/>
          <w:szCs w:val="20"/>
        </w:rPr>
        <w:t>EUR bez DPH</w:t>
      </w:r>
      <w:r w:rsidRPr="004A28A1">
        <w:rPr>
          <w:rFonts w:ascii="Garamond" w:hAnsi="Garamond" w:cs="Arial"/>
          <w:sz w:val="20"/>
          <w:szCs w:val="20"/>
        </w:rPr>
        <w:t xml:space="preserve">. </w:t>
      </w:r>
    </w:p>
    <w:p w14:paraId="32FE13B9" w14:textId="65208D72" w:rsidR="00D631A8" w:rsidRPr="004A28A1" w:rsidRDefault="00D631A8" w:rsidP="00FF7CCC">
      <w:pPr>
        <w:pStyle w:val="Odsekzoznamu"/>
        <w:numPr>
          <w:ilvl w:val="0"/>
          <w:numId w:val="32"/>
        </w:numPr>
        <w:spacing w:after="0" w:line="240" w:lineRule="auto"/>
        <w:ind w:left="1134" w:hanging="567"/>
        <w:rPr>
          <w:rFonts w:ascii="Garamond" w:hAnsi="Garamond" w:cs="Arial"/>
          <w:b/>
          <w:bCs/>
          <w:sz w:val="20"/>
          <w:szCs w:val="20"/>
        </w:rPr>
      </w:pPr>
      <w:r w:rsidRPr="004A28A1">
        <w:rPr>
          <w:rFonts w:ascii="Garamond" w:hAnsi="Garamond" w:cs="Arial"/>
          <w:b/>
          <w:bCs/>
          <w:sz w:val="20"/>
          <w:szCs w:val="20"/>
        </w:rPr>
        <w:t xml:space="preserve">Miesto </w:t>
      </w:r>
      <w:r w:rsidRPr="004A28A1">
        <w:rPr>
          <w:rFonts w:ascii="Garamond" w:eastAsia="Arial" w:hAnsi="Garamond" w:cs="Arial"/>
          <w:b/>
          <w:bCs/>
          <w:sz w:val="20"/>
          <w:szCs w:val="20"/>
        </w:rPr>
        <w:t>plnenia</w:t>
      </w:r>
      <w:r w:rsidRPr="004A28A1">
        <w:rPr>
          <w:rFonts w:ascii="Garamond" w:hAnsi="Garamond" w:cs="Arial"/>
          <w:b/>
          <w:bCs/>
          <w:sz w:val="20"/>
          <w:szCs w:val="20"/>
        </w:rPr>
        <w:t>:</w:t>
      </w:r>
      <w:r w:rsidR="00FF7CCC" w:rsidRPr="004A28A1">
        <w:rPr>
          <w:rFonts w:ascii="Garamond" w:hAnsi="Garamond" w:cs="Arial"/>
          <w:b/>
          <w:bCs/>
          <w:sz w:val="20"/>
          <w:szCs w:val="20"/>
        </w:rPr>
        <w:t xml:space="preserve"> </w:t>
      </w:r>
      <w:r w:rsidR="00A3262A" w:rsidRPr="004A28A1">
        <w:rPr>
          <w:rFonts w:ascii="Garamond" w:hAnsi="Garamond" w:cs="Arial"/>
          <w:sz w:val="20"/>
          <w:szCs w:val="20"/>
        </w:rPr>
        <w:t>Dopravný podnik Bratislava, akciová spoločnosť</w:t>
      </w:r>
      <w:r w:rsidRPr="004A28A1">
        <w:rPr>
          <w:rFonts w:ascii="Garamond" w:hAnsi="Garamond" w:cs="Arial"/>
          <w:sz w:val="20"/>
          <w:szCs w:val="20"/>
        </w:rPr>
        <w:tab/>
      </w:r>
    </w:p>
    <w:p w14:paraId="6FF38B52" w14:textId="411E712B" w:rsidR="004A4852" w:rsidRPr="004A28A1" w:rsidRDefault="00253357" w:rsidP="00FF7CCC">
      <w:pPr>
        <w:pStyle w:val="Odsekzoznamu"/>
        <w:numPr>
          <w:ilvl w:val="0"/>
          <w:numId w:val="32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4A28A1">
        <w:rPr>
          <w:rFonts w:ascii="Garamond" w:hAnsi="Garamond" w:cs="Arial"/>
          <w:b/>
          <w:bCs/>
          <w:sz w:val="20"/>
          <w:szCs w:val="20"/>
        </w:rPr>
        <w:t xml:space="preserve">Doba </w:t>
      </w:r>
      <w:r w:rsidRPr="004A28A1">
        <w:rPr>
          <w:rFonts w:ascii="Garamond" w:eastAsia="Arial" w:hAnsi="Garamond" w:cs="Arial"/>
          <w:b/>
          <w:bCs/>
          <w:sz w:val="20"/>
          <w:szCs w:val="20"/>
        </w:rPr>
        <w:t>trvania</w:t>
      </w:r>
      <w:r w:rsidRPr="004A28A1">
        <w:rPr>
          <w:rFonts w:ascii="Garamond" w:hAnsi="Garamond" w:cs="Arial"/>
          <w:b/>
          <w:bCs/>
          <w:sz w:val="20"/>
          <w:szCs w:val="20"/>
        </w:rPr>
        <w:t xml:space="preserve"> DNS</w:t>
      </w:r>
      <w:r w:rsidRPr="004A28A1">
        <w:rPr>
          <w:rFonts w:ascii="Garamond" w:hAnsi="Garamond" w:cs="Arial"/>
          <w:sz w:val="20"/>
          <w:szCs w:val="20"/>
        </w:rPr>
        <w:t xml:space="preserve"> je od jeho zriadenia do vyčerpania predpokladanej hodnoty alebo do uplynutia </w:t>
      </w:r>
      <w:r w:rsidR="009A1B11" w:rsidRPr="004A28A1">
        <w:rPr>
          <w:rFonts w:ascii="Garamond" w:hAnsi="Garamond" w:cs="Arial"/>
          <w:sz w:val="20"/>
          <w:szCs w:val="20"/>
        </w:rPr>
        <w:t>48 mesiacov</w:t>
      </w:r>
      <w:r w:rsidRPr="004A28A1">
        <w:rPr>
          <w:rFonts w:ascii="Garamond" w:hAnsi="Garamond" w:cs="Arial"/>
          <w:sz w:val="20"/>
          <w:szCs w:val="20"/>
        </w:rPr>
        <w:t xml:space="preserve"> podľa toho, ktorá skutočnosť nastane skôr. </w:t>
      </w:r>
    </w:p>
    <w:p w14:paraId="01D00DCA" w14:textId="505CEAED" w:rsidR="00C6756E" w:rsidRPr="004A28A1" w:rsidRDefault="008971A3" w:rsidP="00FF7CCC">
      <w:pPr>
        <w:pStyle w:val="Odsekzoznamu"/>
        <w:numPr>
          <w:ilvl w:val="0"/>
          <w:numId w:val="32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4A28A1">
        <w:rPr>
          <w:rFonts w:ascii="Garamond" w:eastAsia="Arial" w:hAnsi="Garamond" w:cs="Arial"/>
          <w:b/>
          <w:bCs/>
          <w:sz w:val="20"/>
          <w:szCs w:val="20"/>
        </w:rPr>
        <w:t>Zdroj</w:t>
      </w:r>
      <w:r w:rsidRPr="004A28A1">
        <w:rPr>
          <w:rFonts w:ascii="Garamond" w:hAnsi="Garamond" w:cs="Arial"/>
          <w:b/>
          <w:bCs/>
          <w:sz w:val="20"/>
          <w:szCs w:val="20"/>
        </w:rPr>
        <w:t xml:space="preserve"> finančných prostriedkov</w:t>
      </w:r>
      <w:r w:rsidRPr="004A28A1">
        <w:rPr>
          <w:rFonts w:ascii="Garamond" w:hAnsi="Garamond" w:cs="Arial"/>
          <w:sz w:val="20"/>
          <w:szCs w:val="20"/>
        </w:rPr>
        <w:t>: Predmet zákazky bude financovaný z</w:t>
      </w:r>
      <w:r w:rsidR="00F95732" w:rsidRPr="004A28A1">
        <w:rPr>
          <w:rFonts w:ascii="Garamond" w:hAnsi="Garamond" w:cs="Arial"/>
          <w:sz w:val="20"/>
          <w:szCs w:val="20"/>
        </w:rPr>
        <w:t xml:space="preserve"> finančných </w:t>
      </w:r>
      <w:r w:rsidRPr="004A28A1">
        <w:rPr>
          <w:rFonts w:ascii="Garamond" w:hAnsi="Garamond" w:cs="Arial"/>
          <w:sz w:val="20"/>
          <w:szCs w:val="20"/>
        </w:rPr>
        <w:t>prostriedkov obstarávateľ</w:t>
      </w:r>
      <w:r w:rsidR="00FF7CCC" w:rsidRPr="004A28A1">
        <w:rPr>
          <w:rFonts w:ascii="Garamond" w:hAnsi="Garamond" w:cs="Arial"/>
          <w:sz w:val="20"/>
          <w:szCs w:val="20"/>
        </w:rPr>
        <w:t>skej organizácie</w:t>
      </w:r>
      <w:r w:rsidRPr="004A28A1">
        <w:rPr>
          <w:rFonts w:ascii="Garamond" w:hAnsi="Garamond" w:cs="Arial"/>
          <w:sz w:val="20"/>
          <w:szCs w:val="20"/>
        </w:rPr>
        <w:t>.</w:t>
      </w:r>
    </w:p>
    <w:p w14:paraId="32EF367F" w14:textId="77777777" w:rsidR="002B05DE" w:rsidRPr="004A28A1" w:rsidRDefault="002B05DE" w:rsidP="00840AF3">
      <w:pPr>
        <w:spacing w:after="0" w:line="240" w:lineRule="auto"/>
        <w:rPr>
          <w:rFonts w:ascii="Garamond" w:hAnsi="Garamond" w:cs="Arial"/>
          <w:b/>
          <w:bCs/>
          <w:caps/>
          <w:color w:val="auto"/>
          <w:sz w:val="20"/>
          <w:szCs w:val="20"/>
        </w:rPr>
      </w:pPr>
    </w:p>
    <w:p w14:paraId="700F54FD" w14:textId="129D2DB5" w:rsidR="00541845" w:rsidRPr="004A28A1" w:rsidRDefault="00074521" w:rsidP="00EF365E">
      <w:pPr>
        <w:pStyle w:val="Odsekzoznamu"/>
        <w:numPr>
          <w:ilvl w:val="0"/>
          <w:numId w:val="30"/>
        </w:numPr>
        <w:spacing w:after="0" w:line="240" w:lineRule="auto"/>
        <w:ind w:left="567" w:hanging="567"/>
        <w:rPr>
          <w:rFonts w:ascii="Garamond" w:hAnsi="Garamond" w:cs="Arial"/>
          <w:b/>
          <w:bCs/>
          <w:caps/>
          <w:color w:val="auto"/>
          <w:sz w:val="20"/>
          <w:szCs w:val="20"/>
        </w:rPr>
      </w:pPr>
      <w:r w:rsidRPr="004A28A1">
        <w:rPr>
          <w:rFonts w:ascii="Garamond" w:hAnsi="Garamond" w:cs="Arial"/>
          <w:b/>
          <w:bCs/>
          <w:caps/>
          <w:sz w:val="20"/>
          <w:szCs w:val="20"/>
        </w:rPr>
        <w:t>Výzvy</w:t>
      </w:r>
      <w:r w:rsidRPr="004A28A1">
        <w:rPr>
          <w:rFonts w:ascii="Garamond" w:hAnsi="Garamond" w:cs="Arial"/>
          <w:b/>
          <w:bCs/>
          <w:caps/>
          <w:color w:val="auto"/>
          <w:sz w:val="20"/>
          <w:szCs w:val="20"/>
        </w:rPr>
        <w:t xml:space="preserve"> na predkladanie ponúk v rámci zriadeného DNS </w:t>
      </w:r>
    </w:p>
    <w:p w14:paraId="173C60EE" w14:textId="2CDF2CAD" w:rsidR="00541845" w:rsidRPr="004A28A1" w:rsidRDefault="00074521" w:rsidP="001B19A9">
      <w:pPr>
        <w:pStyle w:val="Odsekzoznamu"/>
        <w:numPr>
          <w:ilvl w:val="0"/>
          <w:numId w:val="33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4A28A1">
        <w:rPr>
          <w:rFonts w:ascii="Garamond" w:hAnsi="Garamond" w:cs="Arial"/>
          <w:sz w:val="20"/>
          <w:szCs w:val="20"/>
        </w:rPr>
        <w:t xml:space="preserve">V rámci zriadeného DNS sa budú vyhlasovať jednotlivé výzvy na predkladanie ponúk na dodanie konkrétnych </w:t>
      </w:r>
      <w:r w:rsidR="00616706" w:rsidRPr="004A28A1">
        <w:rPr>
          <w:rFonts w:ascii="Garamond" w:hAnsi="Garamond" w:cs="Arial"/>
          <w:sz w:val="20"/>
          <w:szCs w:val="20"/>
        </w:rPr>
        <w:t>služieb</w:t>
      </w:r>
    </w:p>
    <w:p w14:paraId="025F370C" w14:textId="7E00A027" w:rsidR="00541845" w:rsidRPr="004A28A1" w:rsidRDefault="00EF428C" w:rsidP="001B19A9">
      <w:pPr>
        <w:pStyle w:val="Odsekzoznamu"/>
        <w:numPr>
          <w:ilvl w:val="0"/>
          <w:numId w:val="33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4A28A1">
        <w:rPr>
          <w:rFonts w:ascii="Garamond" w:hAnsi="Garamond" w:cs="Arial"/>
          <w:sz w:val="20"/>
          <w:szCs w:val="20"/>
        </w:rPr>
        <w:t>Predmetom</w:t>
      </w:r>
      <w:r w:rsidRPr="004A28A1">
        <w:rPr>
          <w:rFonts w:ascii="Garamond" w:eastAsia="Arial" w:hAnsi="Garamond" w:cs="Arial"/>
          <w:sz w:val="20"/>
          <w:szCs w:val="20"/>
        </w:rPr>
        <w:t xml:space="preserve"> zákaziek okrem </w:t>
      </w:r>
      <w:r w:rsidR="002F0A22" w:rsidRPr="004A28A1">
        <w:rPr>
          <w:rFonts w:ascii="Garamond" w:eastAsia="Arial" w:hAnsi="Garamond" w:cs="Arial"/>
          <w:sz w:val="20"/>
          <w:szCs w:val="20"/>
        </w:rPr>
        <w:t>poskytnutia služieb</w:t>
      </w:r>
      <w:r w:rsidRPr="004A28A1">
        <w:rPr>
          <w:rFonts w:ascii="Garamond" w:eastAsia="Arial" w:hAnsi="Garamond" w:cs="Arial"/>
          <w:sz w:val="20"/>
          <w:szCs w:val="20"/>
        </w:rPr>
        <w:t xml:space="preserve"> bude i </w:t>
      </w:r>
      <w:r w:rsidR="00074521" w:rsidRPr="004A28A1">
        <w:rPr>
          <w:rFonts w:ascii="Garamond" w:hAnsi="Garamond" w:cs="Arial"/>
          <w:sz w:val="20"/>
          <w:szCs w:val="20"/>
        </w:rPr>
        <w:t xml:space="preserve">dodanie na miesto určené </w:t>
      </w:r>
      <w:r w:rsidR="001B19A9" w:rsidRPr="004A28A1">
        <w:rPr>
          <w:rFonts w:ascii="Garamond" w:hAnsi="Garamond" w:cs="Arial"/>
          <w:sz w:val="20"/>
          <w:szCs w:val="20"/>
        </w:rPr>
        <w:t>obstarávateľskou organizáciou</w:t>
      </w:r>
      <w:r w:rsidR="00223CCD" w:rsidRPr="004A28A1">
        <w:rPr>
          <w:rFonts w:ascii="Garamond" w:hAnsi="Garamond" w:cs="Arial"/>
          <w:sz w:val="20"/>
          <w:szCs w:val="20"/>
        </w:rPr>
        <w:t>.</w:t>
      </w:r>
    </w:p>
    <w:p w14:paraId="35CA5F30" w14:textId="77777777" w:rsidR="00F15FE0" w:rsidRPr="004A28A1" w:rsidRDefault="00F15FE0" w:rsidP="00F15FE0">
      <w:pPr>
        <w:pStyle w:val="Odsekzoznamu"/>
        <w:numPr>
          <w:ilvl w:val="0"/>
          <w:numId w:val="33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4A28A1">
        <w:rPr>
          <w:rFonts w:ascii="Garamond" w:hAnsi="Garamond" w:cs="Arial"/>
          <w:sz w:val="20"/>
          <w:szCs w:val="20"/>
        </w:rPr>
        <w:t>Výsledkom konkrétnych zákaziek bude na základe jednotlivých výziev:</w:t>
      </w:r>
    </w:p>
    <w:p w14:paraId="2FB2751A" w14:textId="28E80479" w:rsidR="00F15FE0" w:rsidRPr="004A28A1" w:rsidRDefault="00F15FE0" w:rsidP="00F15FE0">
      <w:pPr>
        <w:pStyle w:val="Odsekzoznamu"/>
        <w:numPr>
          <w:ilvl w:val="1"/>
          <w:numId w:val="33"/>
        </w:numPr>
        <w:spacing w:after="0" w:line="240" w:lineRule="auto"/>
        <w:rPr>
          <w:rFonts w:ascii="Garamond" w:hAnsi="Garamond" w:cs="Arial"/>
          <w:sz w:val="20"/>
          <w:szCs w:val="20"/>
        </w:rPr>
      </w:pPr>
      <w:r w:rsidRPr="004A28A1">
        <w:rPr>
          <w:rFonts w:ascii="Garamond" w:hAnsi="Garamond" w:cs="Arial"/>
          <w:sz w:val="20"/>
          <w:szCs w:val="20"/>
        </w:rPr>
        <w:t>rámcová dohoda na dodanie tovaru (</w:t>
      </w:r>
      <w:r w:rsidRPr="004A28A1">
        <w:rPr>
          <w:rFonts w:ascii="Garamond" w:hAnsi="Garamond" w:cs="Arial"/>
          <w:sz w:val="20"/>
          <w:szCs w:val="20"/>
          <w:highlight w:val="yellow"/>
        </w:rPr>
        <w:t xml:space="preserve">na </w:t>
      </w:r>
      <w:r w:rsidR="004A28A1" w:rsidRPr="004A28A1">
        <w:rPr>
          <w:rFonts w:ascii="Garamond" w:hAnsi="Garamond" w:cs="Arial"/>
          <w:sz w:val="20"/>
          <w:szCs w:val="20"/>
          <w:highlight w:val="yellow"/>
        </w:rPr>
        <w:t>12</w:t>
      </w:r>
      <w:r w:rsidRPr="004A28A1">
        <w:rPr>
          <w:rFonts w:ascii="Garamond" w:hAnsi="Garamond" w:cs="Arial"/>
          <w:sz w:val="20"/>
          <w:szCs w:val="20"/>
          <w:highlight w:val="yellow"/>
        </w:rPr>
        <w:t xml:space="preserve"> mesiacov</w:t>
      </w:r>
      <w:r w:rsidRPr="004A28A1">
        <w:rPr>
          <w:rFonts w:ascii="Garamond" w:hAnsi="Garamond" w:cs="Arial"/>
          <w:sz w:val="20"/>
          <w:szCs w:val="20"/>
        </w:rPr>
        <w:t xml:space="preserve">) – vzor rámcovej dohody je v prílohe č. 6 týchto súťažných podkladov alebo </w:t>
      </w:r>
    </w:p>
    <w:p w14:paraId="6C4336EA" w14:textId="1C508CED" w:rsidR="00F15FE0" w:rsidRPr="004A28A1" w:rsidRDefault="00F15FE0" w:rsidP="00F15FE0">
      <w:pPr>
        <w:pStyle w:val="Odsekzoznamu"/>
        <w:numPr>
          <w:ilvl w:val="1"/>
          <w:numId w:val="33"/>
        </w:numPr>
        <w:spacing w:after="0" w:line="240" w:lineRule="auto"/>
        <w:rPr>
          <w:rFonts w:ascii="Garamond" w:hAnsi="Garamond" w:cs="Arial"/>
          <w:sz w:val="20"/>
          <w:szCs w:val="20"/>
        </w:rPr>
      </w:pPr>
      <w:r w:rsidRPr="004A28A1">
        <w:rPr>
          <w:rFonts w:ascii="Garamond" w:hAnsi="Garamond" w:cs="Arial"/>
          <w:sz w:val="20"/>
          <w:szCs w:val="20"/>
        </w:rPr>
        <w:t>objednávka – všeobecné obchodné podmienky sú prílohou č. 5 týchto súťažných podkladov.</w:t>
      </w:r>
    </w:p>
    <w:p w14:paraId="11F98139" w14:textId="77777777" w:rsidR="002B05DE" w:rsidRPr="002B05DE" w:rsidRDefault="002B05DE" w:rsidP="002B05DE">
      <w:pPr>
        <w:pStyle w:val="Odsekzoznamu"/>
        <w:spacing w:after="0" w:line="240" w:lineRule="auto"/>
        <w:ind w:left="567" w:firstLine="0"/>
        <w:rPr>
          <w:rFonts w:ascii="Garamond" w:hAnsi="Garamond" w:cs="Arial"/>
          <w:b/>
          <w:bCs/>
          <w:caps/>
          <w:color w:val="auto"/>
          <w:sz w:val="20"/>
          <w:szCs w:val="20"/>
        </w:rPr>
      </w:pPr>
    </w:p>
    <w:p w14:paraId="39A681FC" w14:textId="1E0A7364" w:rsidR="00541845" w:rsidRPr="00EF365E" w:rsidRDefault="00074521" w:rsidP="00EF365E">
      <w:pPr>
        <w:pStyle w:val="Odsekzoznamu"/>
        <w:numPr>
          <w:ilvl w:val="0"/>
          <w:numId w:val="30"/>
        </w:numPr>
        <w:spacing w:after="0" w:line="240" w:lineRule="auto"/>
        <w:ind w:left="567" w:hanging="567"/>
        <w:rPr>
          <w:rFonts w:ascii="Garamond" w:hAnsi="Garamond" w:cs="Arial"/>
          <w:b/>
          <w:bCs/>
          <w:caps/>
          <w:color w:val="auto"/>
          <w:sz w:val="20"/>
          <w:szCs w:val="20"/>
        </w:rPr>
      </w:pPr>
      <w:r w:rsidRPr="00EF365E">
        <w:rPr>
          <w:rFonts w:ascii="Garamond" w:hAnsi="Garamond" w:cs="Arial"/>
          <w:b/>
          <w:bCs/>
          <w:caps/>
          <w:sz w:val="20"/>
          <w:szCs w:val="20"/>
        </w:rPr>
        <w:t>Komunikácia</w:t>
      </w:r>
      <w:r w:rsidRPr="00EF365E">
        <w:rPr>
          <w:rFonts w:ascii="Garamond" w:hAnsi="Garamond" w:cs="Arial"/>
          <w:b/>
          <w:bCs/>
          <w:caps/>
          <w:color w:val="auto"/>
          <w:sz w:val="20"/>
          <w:szCs w:val="20"/>
        </w:rPr>
        <w:t xml:space="preserve"> a vysvetľovanie </w:t>
      </w:r>
    </w:p>
    <w:p w14:paraId="43D57D3C" w14:textId="636C0963" w:rsidR="00541845" w:rsidRPr="001B19A9" w:rsidRDefault="00074521" w:rsidP="001B19A9">
      <w:pPr>
        <w:pStyle w:val="Odsekzoznamu"/>
        <w:numPr>
          <w:ilvl w:val="0"/>
          <w:numId w:val="34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1B19A9">
        <w:rPr>
          <w:rFonts w:ascii="Garamond" w:hAnsi="Garamond" w:cs="Arial"/>
          <w:sz w:val="20"/>
          <w:szCs w:val="20"/>
        </w:rPr>
        <w:t xml:space="preserve">Komunikácia medzi </w:t>
      </w:r>
      <w:r w:rsidR="001B19A9">
        <w:rPr>
          <w:rFonts w:ascii="Garamond" w:hAnsi="Garamond" w:cs="Arial"/>
          <w:sz w:val="20"/>
          <w:szCs w:val="20"/>
        </w:rPr>
        <w:t>obstarávateľskou organizáciou</w:t>
      </w:r>
      <w:r w:rsidRPr="001B19A9">
        <w:rPr>
          <w:rFonts w:ascii="Garamond" w:hAnsi="Garamond" w:cs="Arial"/>
          <w:sz w:val="20"/>
          <w:szCs w:val="20"/>
        </w:rPr>
        <w:t xml:space="preserve"> a záujemcom/uchádzačom sa uskutočňuje v slovenskom alebo českom jazyku výhradne prostredníctvom informačného systému J</w:t>
      </w:r>
      <w:r w:rsidR="00405F14" w:rsidRPr="001B19A9">
        <w:rPr>
          <w:rFonts w:ascii="Garamond" w:hAnsi="Garamond" w:cs="Arial"/>
          <w:sz w:val="20"/>
          <w:szCs w:val="20"/>
        </w:rPr>
        <w:t>OSEPHINE</w:t>
      </w:r>
      <w:r w:rsidRPr="001B19A9">
        <w:rPr>
          <w:rFonts w:ascii="Garamond" w:hAnsi="Garamond" w:cs="Arial"/>
          <w:sz w:val="20"/>
          <w:szCs w:val="20"/>
        </w:rPr>
        <w:t xml:space="preserve">, prevádzkovaného na elektronickej adrese: </w:t>
      </w:r>
      <w:r w:rsidRPr="001B19A9">
        <w:rPr>
          <w:rFonts w:ascii="Garamond" w:hAnsi="Garamond" w:cs="Arial"/>
          <w:color w:val="0563C1"/>
          <w:sz w:val="20"/>
          <w:szCs w:val="20"/>
          <w:u w:val="single" w:color="0563C1"/>
        </w:rPr>
        <w:t>https://josephine.proebiz.com/</w:t>
      </w:r>
      <w:r w:rsidRPr="001B19A9">
        <w:rPr>
          <w:rFonts w:ascii="Garamond" w:hAnsi="Garamond" w:cs="Arial"/>
          <w:sz w:val="20"/>
          <w:szCs w:val="20"/>
        </w:rPr>
        <w:t xml:space="preserve">. </w:t>
      </w:r>
    </w:p>
    <w:p w14:paraId="703234B8" w14:textId="5232A64F" w:rsidR="00541845" w:rsidRPr="00EF365E" w:rsidRDefault="00074521" w:rsidP="001B19A9">
      <w:pPr>
        <w:pStyle w:val="Odsekzoznamu"/>
        <w:numPr>
          <w:ilvl w:val="0"/>
          <w:numId w:val="34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EF365E">
        <w:rPr>
          <w:rFonts w:ascii="Garamond" w:hAnsi="Garamond" w:cs="Arial"/>
          <w:sz w:val="20"/>
          <w:szCs w:val="20"/>
        </w:rPr>
        <w:t>Tento spôsob komunikácie sa týka akejkoľvek komunikácie a podaní medzi obstarávateľ</w:t>
      </w:r>
      <w:r w:rsidR="001B19A9">
        <w:rPr>
          <w:rFonts w:ascii="Garamond" w:hAnsi="Garamond" w:cs="Arial"/>
          <w:sz w:val="20"/>
          <w:szCs w:val="20"/>
        </w:rPr>
        <w:t>skou organizáciou</w:t>
      </w:r>
      <w:r w:rsidRPr="00EF365E">
        <w:rPr>
          <w:rFonts w:ascii="Garamond" w:hAnsi="Garamond" w:cs="Arial"/>
          <w:sz w:val="20"/>
          <w:szCs w:val="20"/>
        </w:rPr>
        <w:t xml:space="preserve"> a záujemcami/uchádzačmi počas celého procesu verejného obstarávania. </w:t>
      </w:r>
    </w:p>
    <w:p w14:paraId="511D7373" w14:textId="4ADDDC43" w:rsidR="00541845" w:rsidRPr="00EF365E" w:rsidRDefault="00AB1C92" w:rsidP="001B19A9">
      <w:pPr>
        <w:pStyle w:val="Odsekzoznamu"/>
        <w:numPr>
          <w:ilvl w:val="0"/>
          <w:numId w:val="34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EF365E">
        <w:rPr>
          <w:rFonts w:ascii="Garamond" w:hAnsi="Garamond" w:cs="Arial"/>
          <w:sz w:val="20"/>
          <w:szCs w:val="20"/>
        </w:rPr>
        <w:t>Záujemca</w:t>
      </w:r>
      <w:r w:rsidR="00074521" w:rsidRPr="00EF365E">
        <w:rPr>
          <w:rFonts w:ascii="Garamond" w:hAnsi="Garamond" w:cs="Arial"/>
          <w:sz w:val="20"/>
          <w:szCs w:val="20"/>
        </w:rPr>
        <w:t xml:space="preserve"> má možnosť registrovať sa do systému </w:t>
      </w:r>
      <w:r w:rsidR="00146AF8" w:rsidRPr="00EF365E">
        <w:rPr>
          <w:rFonts w:ascii="Garamond" w:hAnsi="Garamond" w:cs="Arial"/>
          <w:sz w:val="20"/>
          <w:szCs w:val="20"/>
        </w:rPr>
        <w:t>JOSEPHINE</w:t>
      </w:r>
      <w:r w:rsidR="00074521" w:rsidRPr="00EF365E">
        <w:rPr>
          <w:rFonts w:ascii="Garamond" w:hAnsi="Garamond" w:cs="Arial"/>
          <w:sz w:val="20"/>
          <w:szCs w:val="20"/>
        </w:rPr>
        <w:t xml:space="preserve"> na </w:t>
      </w:r>
      <w:r w:rsidR="00146AF8" w:rsidRPr="00EF365E">
        <w:rPr>
          <w:rFonts w:ascii="Garamond" w:hAnsi="Garamond" w:cs="Arial"/>
          <w:sz w:val="20"/>
          <w:szCs w:val="20"/>
        </w:rPr>
        <w:t>webovom sídle</w:t>
      </w:r>
      <w:r w:rsidR="00074521" w:rsidRPr="00EF365E">
        <w:rPr>
          <w:rFonts w:ascii="Garamond" w:hAnsi="Garamond" w:cs="Arial"/>
          <w:sz w:val="20"/>
          <w:szCs w:val="20"/>
        </w:rPr>
        <w:t xml:space="preserve"> </w:t>
      </w:r>
      <w:r w:rsidR="00074521" w:rsidRPr="00EF365E">
        <w:rPr>
          <w:rFonts w:ascii="Garamond" w:hAnsi="Garamond" w:cs="Arial"/>
          <w:color w:val="2F5496"/>
          <w:sz w:val="20"/>
          <w:szCs w:val="20"/>
          <w:u w:val="single" w:color="2F5496"/>
        </w:rPr>
        <w:t>https://josephine.proebiz.com/</w:t>
      </w:r>
      <w:r w:rsidR="00074521" w:rsidRPr="00EF365E">
        <w:rPr>
          <w:rFonts w:ascii="Garamond" w:hAnsi="Garamond" w:cs="Arial"/>
          <w:color w:val="2F5496"/>
          <w:sz w:val="20"/>
          <w:szCs w:val="20"/>
        </w:rPr>
        <w:t xml:space="preserve"> </w:t>
      </w:r>
      <w:r w:rsidR="00074521" w:rsidRPr="00EF365E">
        <w:rPr>
          <w:rFonts w:ascii="Garamond" w:hAnsi="Garamond" w:cs="Arial"/>
          <w:sz w:val="20"/>
          <w:szCs w:val="20"/>
        </w:rPr>
        <w:t xml:space="preserve">pomocou hesla alebo aj pomocou občianskeho preukazu </w:t>
      </w:r>
      <w:r w:rsidR="00146AF8" w:rsidRPr="00EF365E">
        <w:rPr>
          <w:rFonts w:ascii="Garamond" w:hAnsi="Garamond" w:cs="Arial"/>
          <w:sz w:val="20"/>
          <w:szCs w:val="20"/>
        </w:rPr>
        <w:br/>
      </w:r>
      <w:r w:rsidR="00074521" w:rsidRPr="00EF365E">
        <w:rPr>
          <w:rFonts w:ascii="Garamond" w:hAnsi="Garamond" w:cs="Arial"/>
          <w:sz w:val="20"/>
          <w:szCs w:val="20"/>
        </w:rPr>
        <w:t>s elektronickým čipom a bezpečnostným osobnostným kódom (</w:t>
      </w:r>
      <w:proofErr w:type="spellStart"/>
      <w:r w:rsidR="00074521" w:rsidRPr="00EF365E">
        <w:rPr>
          <w:rFonts w:ascii="Garamond" w:hAnsi="Garamond" w:cs="Arial"/>
          <w:sz w:val="20"/>
          <w:szCs w:val="20"/>
        </w:rPr>
        <w:t>eID</w:t>
      </w:r>
      <w:proofErr w:type="spellEnd"/>
      <w:r w:rsidR="00074521" w:rsidRPr="00EF365E">
        <w:rPr>
          <w:rFonts w:ascii="Garamond" w:hAnsi="Garamond" w:cs="Arial"/>
          <w:sz w:val="20"/>
          <w:szCs w:val="20"/>
        </w:rPr>
        <w:t xml:space="preserve">). Spôsob registrácie je uvedený v knižnici manuálov a odkazov (ikona vpravo hore, vľavo od štátnej vlajky/jazyka používaného v systéme).  </w:t>
      </w:r>
    </w:p>
    <w:p w14:paraId="71E2DF50" w14:textId="11EEAF79" w:rsidR="00541845" w:rsidRPr="00EF365E" w:rsidRDefault="00074521" w:rsidP="001B19A9">
      <w:pPr>
        <w:pStyle w:val="Odsekzoznamu"/>
        <w:numPr>
          <w:ilvl w:val="0"/>
          <w:numId w:val="34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hyperlink r:id="rId14">
        <w:r w:rsidRPr="001B19A9">
          <w:rPr>
            <w:rFonts w:ascii="Garamond" w:hAnsi="Garamond" w:cs="Arial"/>
            <w:color w:val="0563C1"/>
            <w:sz w:val="20"/>
            <w:szCs w:val="20"/>
            <w:u w:val="single" w:color="0563C1"/>
          </w:rPr>
          <w:t>Skrátený</w:t>
        </w:r>
        <w:r w:rsidRPr="00EF365E">
          <w:rPr>
            <w:rFonts w:ascii="Garamond" w:hAnsi="Garamond" w:cs="Arial"/>
            <w:color w:val="0563C1"/>
            <w:sz w:val="20"/>
            <w:szCs w:val="20"/>
            <w:u w:val="single" w:color="0563C1"/>
          </w:rPr>
          <w:t xml:space="preserve"> návod registrácie</w:t>
        </w:r>
      </w:hyperlink>
      <w:hyperlink r:id="rId15">
        <w:r w:rsidRPr="00EF365E">
          <w:rPr>
            <w:rFonts w:ascii="Garamond" w:hAnsi="Garamond" w:cs="Arial"/>
            <w:sz w:val="20"/>
            <w:szCs w:val="20"/>
          </w:rPr>
          <w:t xml:space="preserve"> </w:t>
        </w:r>
      </w:hyperlink>
      <w:r w:rsidR="001B19A9">
        <w:rPr>
          <w:rFonts w:ascii="Garamond" w:hAnsi="Garamond" w:cs="Arial"/>
          <w:sz w:val="20"/>
          <w:szCs w:val="20"/>
        </w:rPr>
        <w:t>záujemcu/uchádzača</w:t>
      </w:r>
      <w:r w:rsidRPr="00EF365E">
        <w:rPr>
          <w:rFonts w:ascii="Garamond" w:hAnsi="Garamond" w:cs="Arial"/>
          <w:sz w:val="20"/>
          <w:szCs w:val="20"/>
        </w:rPr>
        <w:t xml:space="preserve"> rýchlo a jednoducho prevedie procesom registrácie </w:t>
      </w:r>
      <w:r w:rsidR="00146AF8" w:rsidRPr="00EF365E">
        <w:rPr>
          <w:rFonts w:ascii="Garamond" w:hAnsi="Garamond" w:cs="Arial"/>
          <w:sz w:val="20"/>
          <w:szCs w:val="20"/>
        </w:rPr>
        <w:br/>
      </w:r>
      <w:r w:rsidRPr="00EF365E">
        <w:rPr>
          <w:rFonts w:ascii="Garamond" w:hAnsi="Garamond" w:cs="Arial"/>
          <w:sz w:val="20"/>
          <w:szCs w:val="20"/>
        </w:rPr>
        <w:t>v systéme na elektronizáciu verejného obstarávania JOSEPHINE. Pre lepší prehľad tu nájdete tiež opis základných obrazoviek systému</w:t>
      </w:r>
      <w:r w:rsidR="00146AF8" w:rsidRPr="00EF365E">
        <w:rPr>
          <w:rFonts w:ascii="Garamond" w:hAnsi="Garamond" w:cs="Arial"/>
          <w:sz w:val="20"/>
          <w:szCs w:val="20"/>
        </w:rPr>
        <w:t>.</w:t>
      </w:r>
      <w:r w:rsidRPr="00EF365E">
        <w:rPr>
          <w:rFonts w:ascii="Garamond" w:hAnsi="Garamond" w:cs="Arial"/>
          <w:sz w:val="20"/>
          <w:szCs w:val="20"/>
        </w:rPr>
        <w:t xml:space="preserve"> </w:t>
      </w:r>
    </w:p>
    <w:p w14:paraId="279DE66B" w14:textId="00754F81" w:rsidR="00541845" w:rsidRPr="00EF365E" w:rsidRDefault="00074521" w:rsidP="001B19A9">
      <w:pPr>
        <w:pStyle w:val="Odsekzoznamu"/>
        <w:numPr>
          <w:ilvl w:val="0"/>
          <w:numId w:val="34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EF365E">
        <w:rPr>
          <w:rFonts w:ascii="Garamond" w:hAnsi="Garamond" w:cs="Arial"/>
          <w:sz w:val="20"/>
          <w:szCs w:val="20"/>
        </w:rPr>
        <w:t>Na bezproblémové používanie systému J</w:t>
      </w:r>
      <w:r w:rsidR="00146AF8" w:rsidRPr="00EF365E">
        <w:rPr>
          <w:rFonts w:ascii="Garamond" w:hAnsi="Garamond" w:cs="Arial"/>
          <w:sz w:val="20"/>
          <w:szCs w:val="20"/>
        </w:rPr>
        <w:t>OSEPHINE</w:t>
      </w:r>
      <w:r w:rsidRPr="00EF365E">
        <w:rPr>
          <w:rFonts w:ascii="Garamond" w:hAnsi="Garamond" w:cs="Arial"/>
          <w:sz w:val="20"/>
          <w:szCs w:val="20"/>
        </w:rPr>
        <w:t xml:space="preserve"> je nutné používať</w:t>
      </w:r>
      <w:r w:rsidR="001B19A9">
        <w:rPr>
          <w:rFonts w:ascii="Garamond" w:hAnsi="Garamond" w:cs="Arial"/>
          <w:sz w:val="20"/>
          <w:szCs w:val="20"/>
        </w:rPr>
        <w:t xml:space="preserve"> </w:t>
      </w:r>
      <w:r w:rsidRPr="00EF365E">
        <w:rPr>
          <w:rFonts w:ascii="Garamond" w:hAnsi="Garamond" w:cs="Arial"/>
          <w:sz w:val="20"/>
          <w:szCs w:val="20"/>
        </w:rPr>
        <w:t>jeden</w:t>
      </w:r>
      <w:r w:rsidR="001B19A9">
        <w:rPr>
          <w:rFonts w:ascii="Garamond" w:hAnsi="Garamond" w:cs="Arial"/>
          <w:sz w:val="20"/>
          <w:szCs w:val="20"/>
        </w:rPr>
        <w:t xml:space="preserve"> </w:t>
      </w:r>
      <w:r w:rsidRPr="00EF365E">
        <w:rPr>
          <w:rFonts w:ascii="Garamond" w:hAnsi="Garamond" w:cs="Arial"/>
          <w:sz w:val="20"/>
          <w:szCs w:val="20"/>
        </w:rPr>
        <w:t xml:space="preserve">z </w:t>
      </w:r>
      <w:r w:rsidR="00146AF8" w:rsidRPr="00EF365E">
        <w:rPr>
          <w:rFonts w:ascii="Garamond" w:hAnsi="Garamond" w:cs="Arial"/>
          <w:sz w:val="20"/>
          <w:szCs w:val="20"/>
        </w:rPr>
        <w:t>p</w:t>
      </w:r>
      <w:r w:rsidRPr="00EF365E">
        <w:rPr>
          <w:rFonts w:ascii="Garamond" w:hAnsi="Garamond" w:cs="Arial"/>
          <w:sz w:val="20"/>
          <w:szCs w:val="20"/>
        </w:rPr>
        <w:t xml:space="preserve">odporovaných internetových prehliadačov:  </w:t>
      </w:r>
    </w:p>
    <w:p w14:paraId="6F9D4F24" w14:textId="204AC6C1" w:rsidR="00541845" w:rsidRPr="00EF365E" w:rsidRDefault="00074521" w:rsidP="001B19A9">
      <w:pPr>
        <w:spacing w:after="0" w:line="240" w:lineRule="auto"/>
        <w:ind w:left="851" w:firstLine="283"/>
        <w:rPr>
          <w:rFonts w:ascii="Garamond" w:hAnsi="Garamond" w:cs="Arial"/>
          <w:sz w:val="20"/>
          <w:szCs w:val="20"/>
        </w:rPr>
      </w:pPr>
      <w:r w:rsidRPr="00EF365E">
        <w:rPr>
          <w:rFonts w:ascii="Garamond" w:eastAsia="Segoe UI Symbol" w:hAnsi="Garamond" w:cs="Arial"/>
          <w:sz w:val="20"/>
          <w:szCs w:val="20"/>
        </w:rPr>
        <w:t>−</w:t>
      </w:r>
      <w:r w:rsidRPr="00EF365E">
        <w:rPr>
          <w:rFonts w:ascii="Garamond" w:eastAsia="Arial" w:hAnsi="Garamond" w:cs="Arial"/>
          <w:sz w:val="20"/>
          <w:szCs w:val="20"/>
        </w:rPr>
        <w:t xml:space="preserve"> </w:t>
      </w:r>
      <w:r w:rsidRPr="00EF365E">
        <w:rPr>
          <w:rFonts w:ascii="Garamond" w:eastAsia="Arial" w:hAnsi="Garamond" w:cs="Arial"/>
          <w:sz w:val="20"/>
          <w:szCs w:val="20"/>
        </w:rPr>
        <w:tab/>
      </w:r>
      <w:r w:rsidRPr="00EF365E">
        <w:rPr>
          <w:rFonts w:ascii="Garamond" w:hAnsi="Garamond" w:cs="Arial"/>
          <w:sz w:val="20"/>
          <w:szCs w:val="20"/>
        </w:rPr>
        <w:t xml:space="preserve">Microsoft Internet Explorer verzia 11.0 a vyššia,  </w:t>
      </w:r>
    </w:p>
    <w:p w14:paraId="3CE89170" w14:textId="77777777" w:rsidR="001B19A9" w:rsidRDefault="00074521" w:rsidP="001B19A9">
      <w:pPr>
        <w:spacing w:after="0" w:line="240" w:lineRule="auto"/>
        <w:ind w:left="851" w:right="4698" w:firstLine="283"/>
        <w:rPr>
          <w:rFonts w:ascii="Garamond" w:hAnsi="Garamond" w:cs="Arial"/>
          <w:sz w:val="20"/>
          <w:szCs w:val="20"/>
        </w:rPr>
      </w:pPr>
      <w:r w:rsidRPr="00EF365E">
        <w:rPr>
          <w:rFonts w:ascii="Garamond" w:eastAsia="Segoe UI Symbol" w:hAnsi="Garamond" w:cs="Arial"/>
          <w:sz w:val="20"/>
          <w:szCs w:val="20"/>
        </w:rPr>
        <w:t>−</w:t>
      </w:r>
      <w:r w:rsidRPr="00EF365E">
        <w:rPr>
          <w:rFonts w:ascii="Garamond" w:eastAsia="Arial" w:hAnsi="Garamond" w:cs="Arial"/>
          <w:sz w:val="20"/>
          <w:szCs w:val="20"/>
        </w:rPr>
        <w:t xml:space="preserve"> </w:t>
      </w:r>
      <w:r w:rsidR="00146AF8" w:rsidRPr="00EF365E">
        <w:rPr>
          <w:rFonts w:ascii="Garamond" w:eastAsia="Arial" w:hAnsi="Garamond" w:cs="Arial"/>
          <w:sz w:val="20"/>
          <w:szCs w:val="20"/>
        </w:rPr>
        <w:tab/>
      </w:r>
      <w:proofErr w:type="spellStart"/>
      <w:r w:rsidRPr="00EF365E">
        <w:rPr>
          <w:rFonts w:ascii="Garamond" w:hAnsi="Garamond" w:cs="Arial"/>
          <w:sz w:val="20"/>
          <w:szCs w:val="20"/>
        </w:rPr>
        <w:t>Mozilla</w:t>
      </w:r>
      <w:proofErr w:type="spellEnd"/>
      <w:r w:rsidRPr="00EF365E">
        <w:rPr>
          <w:rFonts w:ascii="Garamond" w:hAnsi="Garamond" w:cs="Arial"/>
          <w:sz w:val="20"/>
          <w:szCs w:val="20"/>
        </w:rPr>
        <w:t xml:space="preserve"> Firefox verzia 13.0 a vyššia,  </w:t>
      </w:r>
    </w:p>
    <w:p w14:paraId="1D254AD6" w14:textId="3FF5346A" w:rsidR="00146AF8" w:rsidRPr="00EF365E" w:rsidRDefault="00074521" w:rsidP="001B19A9">
      <w:pPr>
        <w:spacing w:after="0" w:line="240" w:lineRule="auto"/>
        <w:ind w:left="851" w:right="4698" w:firstLine="283"/>
        <w:rPr>
          <w:rFonts w:ascii="Garamond" w:hAnsi="Garamond" w:cs="Arial"/>
          <w:sz w:val="20"/>
          <w:szCs w:val="20"/>
        </w:rPr>
      </w:pPr>
      <w:r w:rsidRPr="00EF365E">
        <w:rPr>
          <w:rFonts w:ascii="Garamond" w:eastAsia="Segoe UI Symbol" w:hAnsi="Garamond" w:cs="Arial"/>
          <w:sz w:val="20"/>
          <w:szCs w:val="20"/>
        </w:rPr>
        <w:t>−</w:t>
      </w:r>
      <w:r w:rsidRPr="00EF365E">
        <w:rPr>
          <w:rFonts w:ascii="Garamond" w:eastAsia="Arial" w:hAnsi="Garamond" w:cs="Arial"/>
          <w:sz w:val="20"/>
          <w:szCs w:val="20"/>
        </w:rPr>
        <w:t xml:space="preserve"> </w:t>
      </w:r>
      <w:r w:rsidR="00146AF8" w:rsidRPr="00EF365E">
        <w:rPr>
          <w:rFonts w:ascii="Garamond" w:eastAsia="Arial" w:hAnsi="Garamond" w:cs="Arial"/>
          <w:sz w:val="20"/>
          <w:szCs w:val="20"/>
        </w:rPr>
        <w:tab/>
      </w:r>
      <w:r w:rsidRPr="00EF365E">
        <w:rPr>
          <w:rFonts w:ascii="Garamond" w:hAnsi="Garamond" w:cs="Arial"/>
          <w:sz w:val="20"/>
          <w:szCs w:val="20"/>
        </w:rPr>
        <w:t xml:space="preserve">Google Chrome alebo  </w:t>
      </w:r>
    </w:p>
    <w:p w14:paraId="62711F70" w14:textId="412041BD" w:rsidR="00146AF8" w:rsidRPr="00EF365E" w:rsidRDefault="00074521" w:rsidP="001B19A9">
      <w:pPr>
        <w:spacing w:after="0" w:line="240" w:lineRule="auto"/>
        <w:ind w:left="851" w:right="4698" w:firstLine="283"/>
        <w:rPr>
          <w:rFonts w:ascii="Garamond" w:hAnsi="Garamond" w:cs="Arial"/>
          <w:sz w:val="20"/>
          <w:szCs w:val="20"/>
        </w:rPr>
      </w:pPr>
      <w:r w:rsidRPr="00EF365E">
        <w:rPr>
          <w:rFonts w:ascii="Garamond" w:eastAsia="Segoe UI Symbol" w:hAnsi="Garamond" w:cs="Arial"/>
          <w:sz w:val="20"/>
          <w:szCs w:val="20"/>
        </w:rPr>
        <w:t>−</w:t>
      </w:r>
      <w:r w:rsidRPr="00EF365E">
        <w:rPr>
          <w:rFonts w:ascii="Garamond" w:eastAsia="Arial" w:hAnsi="Garamond" w:cs="Arial"/>
          <w:sz w:val="20"/>
          <w:szCs w:val="20"/>
        </w:rPr>
        <w:t xml:space="preserve"> </w:t>
      </w:r>
      <w:r w:rsidR="00146AF8" w:rsidRPr="00EF365E">
        <w:rPr>
          <w:rFonts w:ascii="Garamond" w:eastAsia="Arial" w:hAnsi="Garamond" w:cs="Arial"/>
          <w:sz w:val="20"/>
          <w:szCs w:val="20"/>
        </w:rPr>
        <w:tab/>
      </w:r>
      <w:r w:rsidRPr="00EF365E">
        <w:rPr>
          <w:rFonts w:ascii="Garamond" w:hAnsi="Garamond" w:cs="Arial"/>
          <w:sz w:val="20"/>
          <w:szCs w:val="20"/>
        </w:rPr>
        <w:t xml:space="preserve">Microsoft </w:t>
      </w:r>
      <w:proofErr w:type="spellStart"/>
      <w:r w:rsidRPr="00EF365E">
        <w:rPr>
          <w:rFonts w:ascii="Garamond" w:hAnsi="Garamond" w:cs="Arial"/>
          <w:sz w:val="20"/>
          <w:szCs w:val="20"/>
        </w:rPr>
        <w:t>Edge</w:t>
      </w:r>
      <w:proofErr w:type="spellEnd"/>
      <w:r w:rsidRPr="00EF365E">
        <w:rPr>
          <w:rFonts w:ascii="Garamond" w:hAnsi="Garamond" w:cs="Arial"/>
          <w:sz w:val="20"/>
          <w:szCs w:val="20"/>
        </w:rPr>
        <w:t xml:space="preserve">.  </w:t>
      </w:r>
    </w:p>
    <w:p w14:paraId="2513C253" w14:textId="11B770EB" w:rsidR="00613757" w:rsidRPr="00EF365E" w:rsidRDefault="00074521" w:rsidP="001B19A9">
      <w:pPr>
        <w:pStyle w:val="Odsekzoznamu"/>
        <w:numPr>
          <w:ilvl w:val="0"/>
          <w:numId w:val="34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EF365E">
        <w:rPr>
          <w:rFonts w:ascii="Garamond" w:hAnsi="Garamond" w:cs="Arial"/>
          <w:sz w:val="20"/>
          <w:szCs w:val="20"/>
        </w:rPr>
        <w:t>Pravidlá pre doručovanie – zásielka sa považuje za doručenú záujemcovi/uchádzačovi, ak jej adresát bude mať objektívnu možnosť oboznámiť sa s jej obsahom, tzn. akonáhle sa dostane zásielka do sféry jeho dispozície. Za okamih doručenia sa v systéme J</w:t>
      </w:r>
      <w:r w:rsidR="00613757" w:rsidRPr="00EF365E">
        <w:rPr>
          <w:rFonts w:ascii="Garamond" w:hAnsi="Garamond" w:cs="Arial"/>
          <w:sz w:val="20"/>
          <w:szCs w:val="20"/>
        </w:rPr>
        <w:t>OSEPHINE</w:t>
      </w:r>
      <w:r w:rsidRPr="00EF365E">
        <w:rPr>
          <w:rFonts w:ascii="Garamond" w:hAnsi="Garamond" w:cs="Arial"/>
          <w:sz w:val="20"/>
          <w:szCs w:val="20"/>
        </w:rPr>
        <w:t xml:space="preserve"> považuje okamih jej odoslania v systéme J</w:t>
      </w:r>
      <w:r w:rsidR="00613757" w:rsidRPr="00EF365E">
        <w:rPr>
          <w:rFonts w:ascii="Garamond" w:hAnsi="Garamond" w:cs="Arial"/>
          <w:sz w:val="20"/>
          <w:szCs w:val="20"/>
        </w:rPr>
        <w:t>OSEPHINE</w:t>
      </w:r>
      <w:r w:rsidRPr="00EF365E">
        <w:rPr>
          <w:rFonts w:ascii="Garamond" w:hAnsi="Garamond" w:cs="Arial"/>
          <w:sz w:val="20"/>
          <w:szCs w:val="20"/>
        </w:rPr>
        <w:t xml:space="preserve"> a to v súlade s funkcionalitou systému. </w:t>
      </w:r>
    </w:p>
    <w:p w14:paraId="5F391AE7" w14:textId="15C214DF" w:rsidR="00541845" w:rsidRPr="00EF365E" w:rsidRDefault="00074521" w:rsidP="001B19A9">
      <w:pPr>
        <w:pStyle w:val="Odsekzoznamu"/>
        <w:numPr>
          <w:ilvl w:val="0"/>
          <w:numId w:val="34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EF365E">
        <w:rPr>
          <w:rFonts w:ascii="Garamond" w:hAnsi="Garamond" w:cs="Arial"/>
          <w:sz w:val="20"/>
          <w:szCs w:val="20"/>
        </w:rPr>
        <w:t>Obsahom komunikácie prostredníctvom komunikačného rozhrania systému J</w:t>
      </w:r>
      <w:r w:rsidR="00613757" w:rsidRPr="00EF365E">
        <w:rPr>
          <w:rFonts w:ascii="Garamond" w:hAnsi="Garamond" w:cs="Arial"/>
          <w:sz w:val="20"/>
          <w:szCs w:val="20"/>
        </w:rPr>
        <w:t>OSEPHINE</w:t>
      </w:r>
      <w:r w:rsidRPr="00EF365E">
        <w:rPr>
          <w:rFonts w:ascii="Garamond" w:hAnsi="Garamond" w:cs="Arial"/>
          <w:sz w:val="20"/>
          <w:szCs w:val="20"/>
        </w:rPr>
        <w:t xml:space="preserve"> bude predkladanie ponúk, vysvetľovanie súťažných podkladov </w:t>
      </w:r>
      <w:r w:rsidR="00F95732">
        <w:rPr>
          <w:rFonts w:ascii="Garamond" w:hAnsi="Garamond" w:cs="Arial"/>
          <w:sz w:val="20"/>
          <w:szCs w:val="20"/>
        </w:rPr>
        <w:t xml:space="preserve"> a výzvy na predkladania ponúk, </w:t>
      </w:r>
      <w:r w:rsidRPr="00EF365E">
        <w:rPr>
          <w:rFonts w:ascii="Garamond" w:hAnsi="Garamond" w:cs="Arial"/>
          <w:sz w:val="20"/>
          <w:szCs w:val="20"/>
        </w:rPr>
        <w:t xml:space="preserve">prípadné doplnenie súťažných podkladov, vysvetľovanie predložených ponúk, vysvetľovanie predložených dokladov ako aj komunikácia pri </w:t>
      </w:r>
      <w:r w:rsidRPr="00EF365E">
        <w:rPr>
          <w:rFonts w:ascii="Garamond" w:hAnsi="Garamond" w:cs="Arial"/>
          <w:sz w:val="20"/>
          <w:szCs w:val="20"/>
        </w:rPr>
        <w:lastRenderedPageBreak/>
        <w:t xml:space="preserve">revíznych postupoch medzi </w:t>
      </w:r>
      <w:r w:rsidR="001B19A9">
        <w:rPr>
          <w:rFonts w:ascii="Garamond" w:hAnsi="Garamond" w:cs="Arial"/>
          <w:sz w:val="20"/>
          <w:szCs w:val="20"/>
        </w:rPr>
        <w:t>obstarávateľskou organizáciou</w:t>
      </w:r>
      <w:r w:rsidRPr="00EF365E">
        <w:rPr>
          <w:rFonts w:ascii="Garamond" w:hAnsi="Garamond" w:cs="Arial"/>
          <w:sz w:val="20"/>
          <w:szCs w:val="20"/>
        </w:rPr>
        <w:t xml:space="preserve"> a záujemcami/uchádzačmi </w:t>
      </w:r>
      <w:r w:rsidR="00613757" w:rsidRPr="00EF365E">
        <w:rPr>
          <w:rFonts w:ascii="Garamond" w:hAnsi="Garamond" w:cs="Arial"/>
          <w:sz w:val="20"/>
          <w:szCs w:val="20"/>
        </w:rPr>
        <w:br/>
      </w:r>
      <w:r w:rsidRPr="00EF365E">
        <w:rPr>
          <w:rFonts w:ascii="Garamond" w:hAnsi="Garamond" w:cs="Arial"/>
          <w:sz w:val="20"/>
          <w:szCs w:val="20"/>
        </w:rPr>
        <w:t xml:space="preserve">a akákoľvek ďalšia, výslovne neuvedená komunikácia v súvislosti s týmto verejným obstarávaním, s výnimkou prípadov, keď to výslovne vylučuje zákon o verejnom obstarávaní. </w:t>
      </w:r>
    </w:p>
    <w:p w14:paraId="2CCA040F" w14:textId="4A9391A2" w:rsidR="00541845" w:rsidRPr="00EF365E" w:rsidRDefault="00074521" w:rsidP="001B19A9">
      <w:pPr>
        <w:pStyle w:val="Odsekzoznamu"/>
        <w:numPr>
          <w:ilvl w:val="0"/>
          <w:numId w:val="34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EF365E">
        <w:rPr>
          <w:rFonts w:ascii="Garamond" w:hAnsi="Garamond" w:cs="Arial"/>
          <w:sz w:val="20"/>
          <w:szCs w:val="20"/>
        </w:rPr>
        <w:t xml:space="preserve">Ak je odosielateľom zásielky </w:t>
      </w:r>
      <w:r w:rsidR="001B19A9">
        <w:rPr>
          <w:rFonts w:ascii="Garamond" w:hAnsi="Garamond" w:cs="Arial"/>
          <w:sz w:val="20"/>
          <w:szCs w:val="20"/>
        </w:rPr>
        <w:t>obstarávateľská organizácia</w:t>
      </w:r>
      <w:r w:rsidRPr="00EF365E">
        <w:rPr>
          <w:rFonts w:ascii="Garamond" w:hAnsi="Garamond" w:cs="Arial"/>
          <w:sz w:val="20"/>
          <w:szCs w:val="20"/>
        </w:rPr>
        <w:t>, tak záujemcovi, resp. uchádzačovi bude na ním určený kontaktný e-mail (zadaný pri registrácii do systému J</w:t>
      </w:r>
      <w:r w:rsidR="003537E1" w:rsidRPr="00EF365E">
        <w:rPr>
          <w:rFonts w:ascii="Garamond" w:hAnsi="Garamond" w:cs="Arial"/>
          <w:sz w:val="20"/>
          <w:szCs w:val="20"/>
        </w:rPr>
        <w:t>OSEPHINE</w:t>
      </w:r>
      <w:r w:rsidRPr="00EF365E">
        <w:rPr>
          <w:rFonts w:ascii="Garamond" w:hAnsi="Garamond" w:cs="Arial"/>
          <w:sz w:val="20"/>
          <w:szCs w:val="20"/>
        </w:rPr>
        <w:t>) bezodkladne odoslaná informácia o tom, že k predmetnej zákazke existuje nová zásielka/správa. Záujemca/uchádzač sa prihlási do systému a v komunikačnom rozhraní zákazky bude mať zobrazený obsah komunikácie – zásielky, správy. Záujemca/uchádzač si môže v komunikačnom rozhraní zobraziť celú históriu o svojej komunikácii s</w:t>
      </w:r>
      <w:r w:rsidR="00A83766">
        <w:rPr>
          <w:rFonts w:ascii="Garamond" w:hAnsi="Garamond" w:cs="Arial"/>
          <w:sz w:val="20"/>
          <w:szCs w:val="20"/>
        </w:rPr>
        <w:t> obstarávateľskou organizáciou</w:t>
      </w:r>
      <w:r w:rsidRPr="00EF365E">
        <w:rPr>
          <w:rFonts w:ascii="Garamond" w:hAnsi="Garamond" w:cs="Arial"/>
          <w:sz w:val="20"/>
          <w:szCs w:val="20"/>
        </w:rPr>
        <w:t xml:space="preserve">.  </w:t>
      </w:r>
    </w:p>
    <w:p w14:paraId="5D0A8738" w14:textId="1D087777" w:rsidR="00541845" w:rsidRPr="00EF365E" w:rsidRDefault="00074521" w:rsidP="001B19A9">
      <w:pPr>
        <w:pStyle w:val="Odsekzoznamu"/>
        <w:numPr>
          <w:ilvl w:val="0"/>
          <w:numId w:val="34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EF365E">
        <w:rPr>
          <w:rFonts w:ascii="Garamond" w:hAnsi="Garamond" w:cs="Arial"/>
          <w:sz w:val="20"/>
          <w:szCs w:val="20"/>
        </w:rPr>
        <w:t xml:space="preserve">Ak je odosielateľom zásielky záujemca/uchádzač, tak po prihlásení </w:t>
      </w:r>
      <w:r w:rsidR="001B5031" w:rsidRPr="00EF365E">
        <w:rPr>
          <w:rFonts w:ascii="Garamond" w:hAnsi="Garamond" w:cs="Arial"/>
          <w:sz w:val="20"/>
          <w:szCs w:val="20"/>
        </w:rPr>
        <w:t xml:space="preserve">sa </w:t>
      </w:r>
      <w:r w:rsidRPr="00EF365E">
        <w:rPr>
          <w:rFonts w:ascii="Garamond" w:hAnsi="Garamond" w:cs="Arial"/>
          <w:sz w:val="20"/>
          <w:szCs w:val="20"/>
        </w:rPr>
        <w:t xml:space="preserve">do systému </w:t>
      </w:r>
      <w:r w:rsidR="001B5031" w:rsidRPr="00EF365E">
        <w:rPr>
          <w:rFonts w:ascii="Garamond" w:hAnsi="Garamond" w:cs="Arial"/>
          <w:sz w:val="20"/>
          <w:szCs w:val="20"/>
        </w:rPr>
        <w:br/>
      </w:r>
      <w:r w:rsidRPr="00EF365E">
        <w:rPr>
          <w:rFonts w:ascii="Garamond" w:hAnsi="Garamond" w:cs="Arial"/>
          <w:sz w:val="20"/>
          <w:szCs w:val="20"/>
        </w:rPr>
        <w:t xml:space="preserve">a k predmetnému obstarávaniu môže prostredníctvom komunikačného rozhrania odosielať správy a potrebné prílohy </w:t>
      </w:r>
      <w:r w:rsidR="00A83766">
        <w:rPr>
          <w:rFonts w:ascii="Garamond" w:hAnsi="Garamond" w:cs="Arial"/>
          <w:sz w:val="20"/>
          <w:szCs w:val="20"/>
        </w:rPr>
        <w:t>obstarávateľskej organizácii</w:t>
      </w:r>
      <w:r w:rsidRPr="00EF365E">
        <w:rPr>
          <w:rFonts w:ascii="Garamond" w:hAnsi="Garamond" w:cs="Arial"/>
          <w:sz w:val="20"/>
          <w:szCs w:val="20"/>
        </w:rPr>
        <w:t xml:space="preserve">. Takáto zásielka sa považuje za doručenú </w:t>
      </w:r>
      <w:r w:rsidR="00A83766">
        <w:rPr>
          <w:rFonts w:ascii="Garamond" w:hAnsi="Garamond" w:cs="Arial"/>
          <w:sz w:val="20"/>
          <w:szCs w:val="20"/>
        </w:rPr>
        <w:t>obstarávateľskej organizácii</w:t>
      </w:r>
      <w:r w:rsidRPr="00EF365E">
        <w:rPr>
          <w:rFonts w:ascii="Garamond" w:hAnsi="Garamond" w:cs="Arial"/>
          <w:sz w:val="20"/>
          <w:szCs w:val="20"/>
        </w:rPr>
        <w:t xml:space="preserve"> okamihom jej odoslania v systéme J</w:t>
      </w:r>
      <w:r w:rsidR="001B5031" w:rsidRPr="00EF365E">
        <w:rPr>
          <w:rFonts w:ascii="Garamond" w:hAnsi="Garamond" w:cs="Arial"/>
          <w:sz w:val="20"/>
          <w:szCs w:val="20"/>
        </w:rPr>
        <w:t>OSEPHINE</w:t>
      </w:r>
      <w:r w:rsidRPr="00EF365E">
        <w:rPr>
          <w:rFonts w:ascii="Garamond" w:hAnsi="Garamond" w:cs="Arial"/>
          <w:sz w:val="20"/>
          <w:szCs w:val="20"/>
        </w:rPr>
        <w:t xml:space="preserve"> v súlade s funkcionalitou systému. </w:t>
      </w:r>
    </w:p>
    <w:p w14:paraId="255B9CD5" w14:textId="4BD6F387" w:rsidR="00541845" w:rsidRPr="00A83766" w:rsidRDefault="00F95732" w:rsidP="00A83766">
      <w:pPr>
        <w:pStyle w:val="Odsekzoznamu"/>
        <w:numPr>
          <w:ilvl w:val="0"/>
          <w:numId w:val="34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V </w:t>
      </w:r>
      <w:r w:rsidR="00074521" w:rsidRPr="00EF365E">
        <w:rPr>
          <w:rFonts w:ascii="Garamond" w:hAnsi="Garamond" w:cs="Arial"/>
          <w:sz w:val="20"/>
          <w:szCs w:val="20"/>
        </w:rPr>
        <w:t>prípade potreby vysvetliť alebo objasniť údaje uvedené v</w:t>
      </w:r>
      <w:r>
        <w:rPr>
          <w:rFonts w:ascii="Garamond" w:hAnsi="Garamond" w:cs="Arial"/>
          <w:sz w:val="20"/>
          <w:szCs w:val="20"/>
        </w:rPr>
        <w:t>o výzve na predkladanie ponúk,</w:t>
      </w:r>
      <w:r w:rsidR="00074521" w:rsidRPr="00EF365E">
        <w:rPr>
          <w:rFonts w:ascii="Garamond" w:hAnsi="Garamond" w:cs="Arial"/>
          <w:sz w:val="20"/>
          <w:szCs w:val="20"/>
        </w:rPr>
        <w:t xml:space="preserve"> v súťažných podkladoch alebo v inej sprievodnej dokumentácii, môže ktorýkoľvek zo záujemcov požiadať o ich vysvetlenie výlučne prostredníctvom systému J</w:t>
      </w:r>
      <w:r w:rsidR="005236A2" w:rsidRPr="00EF365E">
        <w:rPr>
          <w:rFonts w:ascii="Garamond" w:hAnsi="Garamond" w:cs="Arial"/>
          <w:sz w:val="20"/>
          <w:szCs w:val="20"/>
        </w:rPr>
        <w:t>OSEPHINE</w:t>
      </w:r>
      <w:r w:rsidR="00074521" w:rsidRPr="00EF365E">
        <w:rPr>
          <w:rFonts w:ascii="Garamond" w:hAnsi="Garamond" w:cs="Arial"/>
          <w:sz w:val="20"/>
          <w:szCs w:val="20"/>
        </w:rPr>
        <w:t xml:space="preserve"> na elektronickej adrese:</w:t>
      </w:r>
      <w:r w:rsidR="00A83766">
        <w:rPr>
          <w:rFonts w:ascii="Garamond" w:hAnsi="Garamond" w:cs="Arial"/>
          <w:sz w:val="20"/>
          <w:szCs w:val="20"/>
        </w:rPr>
        <w:t xml:space="preserve"> </w:t>
      </w:r>
      <w:hyperlink r:id="rId16" w:history="1">
        <w:r w:rsidR="002F0A22" w:rsidRPr="004B3215">
          <w:rPr>
            <w:rStyle w:val="Hypertextovprepojenie"/>
            <w:rFonts w:ascii="Garamond" w:hAnsi="Garamond" w:cs="Arial"/>
            <w:sz w:val="20"/>
            <w:szCs w:val="20"/>
          </w:rPr>
          <w:t>https://josephine.proebiz.com/sk/tender/33357/summary</w:t>
        </w:r>
      </w:hyperlink>
    </w:p>
    <w:p w14:paraId="469C6D9F" w14:textId="7D9CC5AA" w:rsidR="00541845" w:rsidRPr="00EF365E" w:rsidRDefault="00074521" w:rsidP="001B19A9">
      <w:pPr>
        <w:pStyle w:val="Odsekzoznamu"/>
        <w:numPr>
          <w:ilvl w:val="0"/>
          <w:numId w:val="34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EF365E">
        <w:rPr>
          <w:rFonts w:ascii="Garamond" w:hAnsi="Garamond" w:cs="Arial"/>
          <w:sz w:val="20"/>
          <w:szCs w:val="20"/>
        </w:rPr>
        <w:t xml:space="preserve">Odpovede na žiadosti o vysvetlenie budú uverejnené vo webovej aplikácií JOSEPHINE </w:t>
      </w:r>
      <w:r w:rsidR="005236A2" w:rsidRPr="00EF365E">
        <w:rPr>
          <w:rFonts w:ascii="Garamond" w:hAnsi="Garamond" w:cs="Arial"/>
          <w:sz w:val="20"/>
          <w:szCs w:val="20"/>
        </w:rPr>
        <w:br/>
      </w:r>
      <w:r w:rsidRPr="00EF365E">
        <w:rPr>
          <w:rFonts w:ascii="Garamond" w:hAnsi="Garamond" w:cs="Arial"/>
          <w:sz w:val="20"/>
          <w:szCs w:val="20"/>
        </w:rPr>
        <w:t xml:space="preserve">v danom DNS v časti </w:t>
      </w:r>
      <w:r w:rsidR="00E05A69" w:rsidRPr="00EF365E">
        <w:rPr>
          <w:rFonts w:ascii="Garamond" w:hAnsi="Garamond" w:cs="Arial"/>
          <w:sz w:val="20"/>
          <w:szCs w:val="20"/>
        </w:rPr>
        <w:t>„</w:t>
      </w:r>
      <w:r w:rsidRPr="00EF365E">
        <w:rPr>
          <w:rFonts w:ascii="Garamond" w:hAnsi="Garamond" w:cs="Arial"/>
          <w:sz w:val="20"/>
          <w:szCs w:val="20"/>
        </w:rPr>
        <w:t>Dokumenty</w:t>
      </w:r>
      <w:r w:rsidR="00E05A69" w:rsidRPr="00EF365E">
        <w:rPr>
          <w:rFonts w:ascii="Garamond" w:hAnsi="Garamond" w:cs="Arial"/>
          <w:sz w:val="20"/>
          <w:szCs w:val="20"/>
        </w:rPr>
        <w:t>“</w:t>
      </w:r>
      <w:r w:rsidRPr="00EF365E">
        <w:rPr>
          <w:rFonts w:ascii="Garamond" w:hAnsi="Garamond" w:cs="Arial"/>
          <w:sz w:val="20"/>
          <w:szCs w:val="20"/>
        </w:rPr>
        <w:t xml:space="preserve">. </w:t>
      </w:r>
      <w:r w:rsidR="00A83766">
        <w:rPr>
          <w:rFonts w:ascii="Garamond" w:hAnsi="Garamond" w:cs="Arial"/>
          <w:sz w:val="20"/>
          <w:szCs w:val="20"/>
        </w:rPr>
        <w:t>Obstarávateľská organizácia</w:t>
      </w:r>
      <w:r w:rsidRPr="00EF365E">
        <w:rPr>
          <w:rFonts w:ascii="Garamond" w:hAnsi="Garamond" w:cs="Arial"/>
          <w:sz w:val="20"/>
          <w:szCs w:val="20"/>
        </w:rPr>
        <w:t xml:space="preserve"> o uverejnení odpovede informuje všetkých známych záujemcov.   </w:t>
      </w:r>
    </w:p>
    <w:p w14:paraId="2956696B" w14:textId="77777777" w:rsidR="002B05DE" w:rsidRPr="002B05DE" w:rsidRDefault="002B05DE" w:rsidP="002B05DE">
      <w:pPr>
        <w:pStyle w:val="Odsekzoznamu"/>
        <w:spacing w:after="0" w:line="240" w:lineRule="auto"/>
        <w:ind w:left="567" w:firstLine="0"/>
        <w:rPr>
          <w:rFonts w:ascii="Garamond" w:hAnsi="Garamond" w:cs="Arial"/>
          <w:color w:val="auto"/>
          <w:sz w:val="20"/>
          <w:szCs w:val="20"/>
        </w:rPr>
      </w:pPr>
    </w:p>
    <w:p w14:paraId="7A264938" w14:textId="2BDF1C88" w:rsidR="00541845" w:rsidRPr="00EF365E" w:rsidRDefault="00074521" w:rsidP="00EF365E">
      <w:pPr>
        <w:pStyle w:val="Odsekzoznamu"/>
        <w:numPr>
          <w:ilvl w:val="0"/>
          <w:numId w:val="30"/>
        </w:numPr>
        <w:spacing w:after="0" w:line="240" w:lineRule="auto"/>
        <w:ind w:left="567" w:hanging="567"/>
        <w:rPr>
          <w:rFonts w:ascii="Garamond" w:hAnsi="Garamond" w:cs="Arial"/>
          <w:color w:val="auto"/>
          <w:sz w:val="20"/>
          <w:szCs w:val="20"/>
        </w:rPr>
      </w:pPr>
      <w:r w:rsidRPr="00EF365E">
        <w:rPr>
          <w:rFonts w:ascii="Garamond" w:hAnsi="Garamond" w:cs="Arial"/>
          <w:b/>
          <w:bCs/>
          <w:caps/>
          <w:sz w:val="20"/>
          <w:szCs w:val="20"/>
        </w:rPr>
        <w:t>Predkladanie</w:t>
      </w:r>
      <w:r w:rsidRPr="00EF365E">
        <w:rPr>
          <w:rFonts w:ascii="Garamond" w:hAnsi="Garamond" w:cs="Arial"/>
          <w:b/>
          <w:bCs/>
          <w:caps/>
          <w:color w:val="auto"/>
          <w:sz w:val="20"/>
          <w:szCs w:val="20"/>
        </w:rPr>
        <w:t xml:space="preserve"> žiadostí o zaradenie do DNS</w:t>
      </w:r>
      <w:r w:rsidRPr="00EF365E">
        <w:rPr>
          <w:rFonts w:ascii="Garamond" w:hAnsi="Garamond" w:cs="Arial"/>
          <w:color w:val="auto"/>
          <w:sz w:val="20"/>
          <w:szCs w:val="20"/>
        </w:rPr>
        <w:t xml:space="preserve"> </w:t>
      </w:r>
    </w:p>
    <w:p w14:paraId="58023A99" w14:textId="77777777" w:rsidR="00A83766" w:rsidRDefault="00357629" w:rsidP="00A83766">
      <w:pPr>
        <w:pStyle w:val="Odsekzoznamu"/>
        <w:numPr>
          <w:ilvl w:val="0"/>
          <w:numId w:val="35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A83766">
        <w:rPr>
          <w:rFonts w:ascii="Garamond" w:hAnsi="Garamond" w:cs="Arial"/>
          <w:sz w:val="20"/>
          <w:szCs w:val="20"/>
          <w:lang w:val="sk"/>
        </w:rPr>
        <w:t xml:space="preserve">Žiadosť o zaradenie do DNS sa považuje za doručenú až momentom jej doručenia (nie odoslania) </w:t>
      </w:r>
      <w:r w:rsidR="00A83766">
        <w:rPr>
          <w:rFonts w:ascii="Garamond" w:hAnsi="Garamond" w:cs="Arial"/>
          <w:sz w:val="20"/>
          <w:szCs w:val="20"/>
          <w:lang w:val="sk"/>
        </w:rPr>
        <w:t xml:space="preserve">obstarávateľskej organizácii </w:t>
      </w:r>
      <w:r w:rsidRPr="00A83766">
        <w:rPr>
          <w:rFonts w:ascii="Garamond" w:hAnsi="Garamond" w:cs="Arial"/>
          <w:sz w:val="20"/>
          <w:szCs w:val="20"/>
          <w:lang w:val="sk"/>
        </w:rPr>
        <w:t xml:space="preserve">v systéme </w:t>
      </w:r>
      <w:proofErr w:type="spellStart"/>
      <w:r w:rsidRPr="00A83766">
        <w:rPr>
          <w:rFonts w:ascii="Garamond" w:hAnsi="Garamond" w:cs="Arial"/>
          <w:sz w:val="20"/>
          <w:szCs w:val="20"/>
          <w:lang w:val="sk"/>
        </w:rPr>
        <w:t>Josephine</w:t>
      </w:r>
      <w:proofErr w:type="spellEnd"/>
      <w:r w:rsidRPr="00A83766">
        <w:rPr>
          <w:rFonts w:ascii="Garamond" w:hAnsi="Garamond" w:cs="Arial"/>
          <w:sz w:val="20"/>
          <w:szCs w:val="20"/>
          <w:lang w:val="sk"/>
        </w:rPr>
        <w:t xml:space="preserve">. </w:t>
      </w:r>
      <w:r w:rsidR="00A83766">
        <w:rPr>
          <w:rFonts w:ascii="Garamond" w:hAnsi="Garamond" w:cs="Arial"/>
          <w:sz w:val="20"/>
          <w:szCs w:val="20"/>
          <w:lang w:val="sk"/>
        </w:rPr>
        <w:t>Obstarávateľská organizácia</w:t>
      </w:r>
      <w:r w:rsidRPr="00A83766">
        <w:rPr>
          <w:rFonts w:ascii="Garamond" w:hAnsi="Garamond" w:cs="Arial"/>
          <w:sz w:val="20"/>
          <w:szCs w:val="20"/>
          <w:lang w:val="sk"/>
        </w:rPr>
        <w:t xml:space="preserve"> odporúča uchádzačom predkladať žiadosť v dostatočnom časovom predstihu. Žiadosť uchádzača predložená po uplynutí lehoty na predkladanie ponúk nebude zaradená do DNS. </w:t>
      </w:r>
      <w:r w:rsidR="00A83766">
        <w:rPr>
          <w:rFonts w:ascii="Garamond" w:hAnsi="Garamond" w:cs="Arial"/>
          <w:sz w:val="20"/>
          <w:szCs w:val="20"/>
          <w:lang w:val="sk"/>
        </w:rPr>
        <w:t>Obstarávateľská organizácia</w:t>
      </w:r>
      <w:r w:rsidRPr="00A83766">
        <w:rPr>
          <w:rFonts w:ascii="Garamond" w:hAnsi="Garamond" w:cs="Arial"/>
          <w:sz w:val="20"/>
          <w:szCs w:val="20"/>
          <w:lang w:val="sk"/>
        </w:rPr>
        <w:t xml:space="preserve"> umožní predkladanie žiadostí aj v dodatočnom termíne po zverejnení správy o zriadení DNS</w:t>
      </w:r>
      <w:r w:rsidR="00074521" w:rsidRPr="00A83766">
        <w:rPr>
          <w:rFonts w:ascii="Garamond" w:hAnsi="Garamond" w:cs="Arial"/>
          <w:sz w:val="20"/>
          <w:szCs w:val="20"/>
        </w:rPr>
        <w:t>. Žiadosť o zaradenie sa predkladá elektronicky do systému</w:t>
      </w:r>
      <w:r w:rsidR="00A83766">
        <w:rPr>
          <w:rFonts w:ascii="Garamond" w:hAnsi="Garamond" w:cs="Arial"/>
          <w:sz w:val="20"/>
          <w:szCs w:val="20"/>
        </w:rPr>
        <w:t xml:space="preserve"> </w:t>
      </w:r>
      <w:r w:rsidR="00074521" w:rsidRPr="00A83766">
        <w:rPr>
          <w:rFonts w:ascii="Garamond" w:hAnsi="Garamond" w:cs="Arial"/>
          <w:sz w:val="20"/>
          <w:szCs w:val="20"/>
        </w:rPr>
        <w:t>JOSEPHINE, umiestnenom na webovom sídle:</w:t>
      </w:r>
    </w:p>
    <w:p w14:paraId="306D7466" w14:textId="12927E5A" w:rsidR="008B3D1E" w:rsidRPr="00A83766" w:rsidRDefault="00F25CAE" w:rsidP="00A83766">
      <w:pPr>
        <w:pStyle w:val="Odsekzoznamu"/>
        <w:spacing w:after="0" w:line="240" w:lineRule="auto"/>
        <w:ind w:left="1134" w:firstLine="0"/>
        <w:rPr>
          <w:rFonts w:ascii="Garamond" w:hAnsi="Garamond" w:cs="Arial"/>
          <w:sz w:val="20"/>
          <w:szCs w:val="20"/>
        </w:rPr>
      </w:pPr>
      <w:hyperlink r:id="rId17" w:history="1">
        <w:r w:rsidRPr="00A031E5">
          <w:rPr>
            <w:rStyle w:val="Hypertextovprepojenie"/>
            <w:rFonts w:ascii="Garamond" w:hAnsi="Garamond" w:cs="Arial"/>
            <w:sz w:val="20"/>
            <w:szCs w:val="20"/>
          </w:rPr>
          <w:t>https://josephine.proebiz.com/sk/tender/33357/summary</w:t>
        </w:r>
      </w:hyperlink>
    </w:p>
    <w:p w14:paraId="55E01F2B" w14:textId="77777777" w:rsidR="002B05DE" w:rsidRPr="002B05DE" w:rsidRDefault="002B05DE" w:rsidP="002B05DE">
      <w:pPr>
        <w:pStyle w:val="Odsekzoznamu"/>
        <w:spacing w:after="0" w:line="240" w:lineRule="auto"/>
        <w:ind w:left="567" w:firstLine="0"/>
        <w:rPr>
          <w:rFonts w:ascii="Garamond" w:hAnsi="Garamond" w:cs="Arial"/>
          <w:b/>
          <w:bCs/>
          <w:caps/>
          <w:color w:val="auto"/>
          <w:sz w:val="20"/>
          <w:szCs w:val="20"/>
        </w:rPr>
      </w:pPr>
    </w:p>
    <w:p w14:paraId="0132CF77" w14:textId="731709CE" w:rsidR="00541845" w:rsidRPr="00EF365E" w:rsidRDefault="00074521" w:rsidP="00EF365E">
      <w:pPr>
        <w:pStyle w:val="Odsekzoznamu"/>
        <w:numPr>
          <w:ilvl w:val="0"/>
          <w:numId w:val="30"/>
        </w:numPr>
        <w:spacing w:after="0" w:line="240" w:lineRule="auto"/>
        <w:ind w:left="567" w:hanging="567"/>
        <w:rPr>
          <w:rFonts w:ascii="Garamond" w:hAnsi="Garamond" w:cs="Arial"/>
          <w:b/>
          <w:bCs/>
          <w:caps/>
          <w:color w:val="auto"/>
          <w:sz w:val="20"/>
          <w:szCs w:val="20"/>
        </w:rPr>
      </w:pPr>
      <w:r w:rsidRPr="00EF365E">
        <w:rPr>
          <w:rFonts w:ascii="Garamond" w:hAnsi="Garamond" w:cs="Arial"/>
          <w:b/>
          <w:bCs/>
          <w:caps/>
          <w:sz w:val="20"/>
          <w:szCs w:val="20"/>
        </w:rPr>
        <w:t>Obsah</w:t>
      </w:r>
      <w:r w:rsidRPr="00EF365E">
        <w:rPr>
          <w:rFonts w:ascii="Garamond" w:hAnsi="Garamond" w:cs="Arial"/>
          <w:b/>
          <w:bCs/>
          <w:caps/>
          <w:color w:val="auto"/>
          <w:sz w:val="20"/>
          <w:szCs w:val="20"/>
        </w:rPr>
        <w:t xml:space="preserve"> žiadosti o zaradenie </w:t>
      </w:r>
      <w:r w:rsidR="00886612" w:rsidRPr="00EF365E">
        <w:rPr>
          <w:rFonts w:ascii="Garamond" w:hAnsi="Garamond" w:cs="Arial"/>
          <w:b/>
          <w:bCs/>
          <w:caps/>
          <w:color w:val="auto"/>
          <w:sz w:val="20"/>
          <w:szCs w:val="20"/>
        </w:rPr>
        <w:t>do dns</w:t>
      </w:r>
    </w:p>
    <w:p w14:paraId="154DB7AA" w14:textId="678EBE46" w:rsidR="00541845" w:rsidRPr="00A83766" w:rsidRDefault="00074521" w:rsidP="00A83766">
      <w:pPr>
        <w:pStyle w:val="Odsekzoznamu"/>
        <w:numPr>
          <w:ilvl w:val="0"/>
          <w:numId w:val="36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A83766">
        <w:rPr>
          <w:rFonts w:ascii="Garamond" w:hAnsi="Garamond" w:cs="Arial"/>
          <w:sz w:val="20"/>
          <w:szCs w:val="20"/>
        </w:rPr>
        <w:t xml:space="preserve">Žiadosť o zaradenie musí byť </w:t>
      </w:r>
      <w:r w:rsidR="00A83766">
        <w:rPr>
          <w:rFonts w:ascii="Garamond" w:hAnsi="Garamond" w:cs="Arial"/>
          <w:sz w:val="20"/>
          <w:szCs w:val="20"/>
        </w:rPr>
        <w:t>obstarávateľskej organizácii</w:t>
      </w:r>
      <w:r w:rsidRPr="00A83766">
        <w:rPr>
          <w:rFonts w:ascii="Garamond" w:hAnsi="Garamond" w:cs="Arial"/>
          <w:sz w:val="20"/>
          <w:szCs w:val="20"/>
        </w:rPr>
        <w:t xml:space="preserve"> predložená prostredníctvom príslušného rozhrania</w:t>
      </w:r>
      <w:r w:rsidR="00A83766">
        <w:rPr>
          <w:rFonts w:ascii="Garamond" w:hAnsi="Garamond" w:cs="Arial"/>
          <w:sz w:val="20"/>
          <w:szCs w:val="20"/>
        </w:rPr>
        <w:t xml:space="preserve"> </w:t>
      </w:r>
      <w:r w:rsidRPr="00A83766">
        <w:rPr>
          <w:rFonts w:ascii="Garamond" w:hAnsi="Garamond" w:cs="Arial"/>
          <w:sz w:val="20"/>
          <w:szCs w:val="20"/>
        </w:rPr>
        <w:t xml:space="preserve">systému JOSEPHINE (záložka „Žiadosti“) v slovenskom alebo v českom jazyku. Žiadosť o zaradenie musí obsahovať nasledujúce dokumenty: </w:t>
      </w:r>
    </w:p>
    <w:p w14:paraId="11FBDBB3" w14:textId="4AEA863E" w:rsidR="002B05DE" w:rsidRDefault="00074521" w:rsidP="002B05DE">
      <w:pPr>
        <w:pStyle w:val="Odsekzoznamu"/>
        <w:numPr>
          <w:ilvl w:val="0"/>
          <w:numId w:val="37"/>
        </w:numPr>
        <w:spacing w:after="0" w:line="240" w:lineRule="auto"/>
        <w:ind w:left="1560" w:hanging="426"/>
        <w:rPr>
          <w:rFonts w:ascii="Garamond" w:hAnsi="Garamond" w:cs="Arial"/>
          <w:sz w:val="20"/>
          <w:szCs w:val="20"/>
        </w:rPr>
      </w:pPr>
      <w:r w:rsidRPr="00A83766">
        <w:rPr>
          <w:rFonts w:ascii="Garamond" w:hAnsi="Garamond" w:cs="Arial"/>
          <w:sz w:val="20"/>
          <w:szCs w:val="20"/>
        </w:rPr>
        <w:t xml:space="preserve">Vyplnenú a podpísanú </w:t>
      </w:r>
      <w:r w:rsidRPr="00A83766">
        <w:rPr>
          <w:rFonts w:ascii="Garamond" w:hAnsi="Garamond" w:cs="Arial"/>
          <w:b/>
          <w:sz w:val="20"/>
          <w:szCs w:val="20"/>
        </w:rPr>
        <w:t>žiadosť o zaradenie</w:t>
      </w:r>
      <w:r w:rsidRPr="00A83766">
        <w:rPr>
          <w:rFonts w:ascii="Garamond" w:hAnsi="Garamond" w:cs="Arial"/>
          <w:sz w:val="20"/>
          <w:szCs w:val="20"/>
        </w:rPr>
        <w:t xml:space="preserve"> </w:t>
      </w:r>
      <w:r w:rsidRPr="00A83766">
        <w:rPr>
          <w:rFonts w:ascii="Garamond" w:hAnsi="Garamond" w:cs="Arial"/>
          <w:b/>
          <w:bCs/>
          <w:sz w:val="20"/>
          <w:szCs w:val="20"/>
        </w:rPr>
        <w:t>do DNS</w:t>
      </w:r>
      <w:r w:rsidRPr="00A83766">
        <w:rPr>
          <w:rFonts w:ascii="Garamond" w:hAnsi="Garamond" w:cs="Arial"/>
          <w:sz w:val="20"/>
          <w:szCs w:val="20"/>
        </w:rPr>
        <w:t xml:space="preserve"> podľa prílohy č. </w:t>
      </w:r>
      <w:r w:rsidR="00770F7C" w:rsidRPr="00A83766">
        <w:rPr>
          <w:rFonts w:ascii="Garamond" w:hAnsi="Garamond" w:cs="Arial"/>
          <w:sz w:val="20"/>
          <w:szCs w:val="20"/>
        </w:rPr>
        <w:t>4</w:t>
      </w:r>
      <w:r w:rsidR="002B05DE">
        <w:rPr>
          <w:rFonts w:ascii="Garamond" w:hAnsi="Garamond" w:cs="Arial"/>
          <w:sz w:val="20"/>
          <w:szCs w:val="20"/>
        </w:rPr>
        <w:t>.</w:t>
      </w:r>
    </w:p>
    <w:p w14:paraId="491477B3" w14:textId="7F26E3BE" w:rsidR="00541845" w:rsidRPr="002B05DE" w:rsidRDefault="00770F7C" w:rsidP="002B05DE">
      <w:pPr>
        <w:pStyle w:val="Odsekzoznamu"/>
        <w:numPr>
          <w:ilvl w:val="0"/>
          <w:numId w:val="37"/>
        </w:numPr>
        <w:spacing w:after="0" w:line="240" w:lineRule="auto"/>
        <w:ind w:left="1560" w:hanging="426"/>
        <w:rPr>
          <w:rFonts w:ascii="Garamond" w:hAnsi="Garamond" w:cs="Arial"/>
          <w:sz w:val="20"/>
          <w:szCs w:val="20"/>
        </w:rPr>
      </w:pPr>
      <w:r w:rsidRPr="002B05DE">
        <w:rPr>
          <w:rFonts w:ascii="Garamond" w:hAnsi="Garamond" w:cs="Arial"/>
          <w:bCs/>
          <w:sz w:val="20"/>
          <w:szCs w:val="20"/>
        </w:rPr>
        <w:t>Čestné</w:t>
      </w:r>
      <w:r w:rsidR="00E218F9" w:rsidRPr="002B05DE">
        <w:rPr>
          <w:rFonts w:ascii="Garamond" w:hAnsi="Garamond" w:cs="Arial"/>
          <w:bCs/>
          <w:sz w:val="20"/>
          <w:szCs w:val="20"/>
        </w:rPr>
        <w:t xml:space="preserve"> vyhlásenie podľa prílohy č. </w:t>
      </w:r>
      <w:r w:rsidRPr="002B05DE">
        <w:rPr>
          <w:rFonts w:ascii="Garamond" w:hAnsi="Garamond" w:cs="Arial"/>
          <w:bCs/>
          <w:sz w:val="20"/>
          <w:szCs w:val="20"/>
        </w:rPr>
        <w:t>3</w:t>
      </w:r>
      <w:r w:rsidR="00074521" w:rsidRPr="002B05DE">
        <w:rPr>
          <w:rFonts w:ascii="Garamond" w:hAnsi="Garamond" w:cs="Arial"/>
          <w:sz w:val="20"/>
          <w:szCs w:val="20"/>
        </w:rPr>
        <w:t>.</w:t>
      </w:r>
      <w:r w:rsidR="00074521" w:rsidRPr="002B05DE">
        <w:rPr>
          <w:rFonts w:ascii="Garamond" w:hAnsi="Garamond" w:cs="Arial"/>
          <w:b/>
          <w:sz w:val="20"/>
          <w:szCs w:val="20"/>
        </w:rPr>
        <w:t xml:space="preserve"> </w:t>
      </w:r>
      <w:r w:rsidR="00074521" w:rsidRPr="002B05DE">
        <w:rPr>
          <w:rFonts w:ascii="Garamond" w:hAnsi="Garamond" w:cs="Arial"/>
          <w:sz w:val="20"/>
          <w:szCs w:val="20"/>
        </w:rPr>
        <w:t xml:space="preserve"> </w:t>
      </w:r>
    </w:p>
    <w:p w14:paraId="00A42915" w14:textId="5AFFD617" w:rsidR="0048153B" w:rsidRPr="00EF365E" w:rsidRDefault="0048153B" w:rsidP="002B05DE">
      <w:pPr>
        <w:spacing w:after="0" w:line="240" w:lineRule="auto"/>
        <w:ind w:left="1134" w:firstLine="0"/>
        <w:rPr>
          <w:rFonts w:ascii="Garamond" w:hAnsi="Garamond" w:cs="Arial"/>
          <w:sz w:val="20"/>
          <w:szCs w:val="20"/>
          <w:lang w:val="sk"/>
        </w:rPr>
      </w:pPr>
      <w:r w:rsidRPr="00EF365E">
        <w:rPr>
          <w:rFonts w:ascii="Garamond" w:hAnsi="Garamond" w:cs="Arial"/>
          <w:sz w:val="20"/>
          <w:szCs w:val="20"/>
          <w:lang w:val="sk"/>
        </w:rPr>
        <w:t>Odporúčaný formát predkladaných dokladov je „PDF“, doklady sa predkladajú vo forme naskenovaných dokumentov.</w:t>
      </w:r>
    </w:p>
    <w:p w14:paraId="53071793" w14:textId="77777777" w:rsidR="002B05DE" w:rsidRPr="002B05DE" w:rsidRDefault="002B05DE" w:rsidP="002B05DE">
      <w:pPr>
        <w:spacing w:after="0" w:line="240" w:lineRule="auto"/>
        <w:ind w:left="0" w:firstLine="0"/>
        <w:rPr>
          <w:rFonts w:ascii="Garamond" w:hAnsi="Garamond" w:cs="Arial"/>
          <w:b/>
          <w:bCs/>
          <w:caps/>
          <w:color w:val="auto"/>
          <w:sz w:val="20"/>
          <w:szCs w:val="20"/>
        </w:rPr>
      </w:pPr>
    </w:p>
    <w:p w14:paraId="227EFC26" w14:textId="12188DDD" w:rsidR="00541845" w:rsidRPr="00EF365E" w:rsidRDefault="00074521" w:rsidP="00EF365E">
      <w:pPr>
        <w:pStyle w:val="Odsekzoznamu"/>
        <w:numPr>
          <w:ilvl w:val="0"/>
          <w:numId w:val="30"/>
        </w:numPr>
        <w:spacing w:after="0" w:line="240" w:lineRule="auto"/>
        <w:ind w:left="567" w:hanging="567"/>
        <w:rPr>
          <w:rFonts w:ascii="Garamond" w:hAnsi="Garamond" w:cs="Arial"/>
          <w:b/>
          <w:bCs/>
          <w:caps/>
          <w:color w:val="auto"/>
          <w:sz w:val="20"/>
          <w:szCs w:val="20"/>
        </w:rPr>
      </w:pPr>
      <w:r w:rsidRPr="00EF365E">
        <w:rPr>
          <w:rFonts w:ascii="Garamond" w:hAnsi="Garamond" w:cs="Arial"/>
          <w:b/>
          <w:bCs/>
          <w:caps/>
          <w:sz w:val="20"/>
          <w:szCs w:val="20"/>
        </w:rPr>
        <w:t>Lehota</w:t>
      </w:r>
      <w:r w:rsidRPr="00EF365E">
        <w:rPr>
          <w:rFonts w:ascii="Garamond" w:hAnsi="Garamond" w:cs="Arial"/>
          <w:b/>
          <w:bCs/>
          <w:caps/>
          <w:color w:val="auto"/>
          <w:sz w:val="20"/>
          <w:szCs w:val="20"/>
        </w:rPr>
        <w:t xml:space="preserve"> na predkladanie žiadostí o účasť </w:t>
      </w:r>
    </w:p>
    <w:p w14:paraId="097DBB0D" w14:textId="306E8306" w:rsidR="00541845" w:rsidRPr="002B05DE" w:rsidRDefault="00074521" w:rsidP="002B05DE">
      <w:pPr>
        <w:pStyle w:val="Odsekzoznamu"/>
        <w:numPr>
          <w:ilvl w:val="0"/>
          <w:numId w:val="38"/>
        </w:numPr>
        <w:spacing w:after="0" w:line="240" w:lineRule="auto"/>
        <w:ind w:left="1134" w:hanging="567"/>
        <w:rPr>
          <w:rFonts w:ascii="Garamond" w:hAnsi="Garamond" w:cs="Arial"/>
          <w:b/>
          <w:bCs/>
          <w:sz w:val="20"/>
          <w:szCs w:val="20"/>
        </w:rPr>
      </w:pPr>
      <w:r w:rsidRPr="002B05DE">
        <w:rPr>
          <w:rFonts w:ascii="Garamond" w:hAnsi="Garamond" w:cs="Arial"/>
          <w:sz w:val="20"/>
          <w:szCs w:val="20"/>
        </w:rPr>
        <w:t xml:space="preserve">Základná lehota na predkladanie žiadostí o zaradenie do DNS je </w:t>
      </w:r>
      <w:r w:rsidR="002A73FE" w:rsidRPr="002B05DE">
        <w:rPr>
          <w:rFonts w:ascii="Garamond" w:hAnsi="Garamond" w:cs="Arial"/>
          <w:sz w:val="20"/>
          <w:szCs w:val="20"/>
        </w:rPr>
        <w:t xml:space="preserve">do </w:t>
      </w:r>
      <w:r w:rsidR="00F25CAE">
        <w:rPr>
          <w:rFonts w:ascii="Garamond" w:hAnsi="Garamond" w:cs="Arial"/>
          <w:b/>
          <w:bCs/>
          <w:sz w:val="20"/>
          <w:szCs w:val="20"/>
        </w:rPr>
        <w:t>02.01.2023</w:t>
      </w:r>
      <w:r w:rsidR="00434A49" w:rsidRPr="00F25CAE">
        <w:rPr>
          <w:rFonts w:ascii="Garamond" w:hAnsi="Garamond" w:cs="Arial"/>
          <w:b/>
          <w:bCs/>
          <w:sz w:val="20"/>
          <w:szCs w:val="20"/>
        </w:rPr>
        <w:t xml:space="preserve"> do </w:t>
      </w:r>
      <w:r w:rsidR="002F0A22" w:rsidRPr="00F25CAE">
        <w:rPr>
          <w:rFonts w:ascii="Garamond" w:hAnsi="Garamond" w:cs="Arial"/>
          <w:b/>
          <w:bCs/>
          <w:sz w:val="20"/>
          <w:szCs w:val="20"/>
        </w:rPr>
        <w:t>10</w:t>
      </w:r>
      <w:r w:rsidR="00434A49" w:rsidRPr="00F25CAE">
        <w:rPr>
          <w:rFonts w:ascii="Garamond" w:hAnsi="Garamond" w:cs="Arial"/>
          <w:b/>
          <w:bCs/>
          <w:sz w:val="20"/>
          <w:szCs w:val="20"/>
        </w:rPr>
        <w:t>:00 hod</w:t>
      </w:r>
      <w:r w:rsidRPr="00F25CAE">
        <w:rPr>
          <w:rFonts w:ascii="Garamond" w:hAnsi="Garamond" w:cs="Arial"/>
          <w:b/>
          <w:bCs/>
          <w:sz w:val="20"/>
          <w:szCs w:val="20"/>
        </w:rPr>
        <w:t>.</w:t>
      </w:r>
      <w:r w:rsidRPr="002B05DE">
        <w:rPr>
          <w:rFonts w:ascii="Garamond" w:hAnsi="Garamond" w:cs="Arial"/>
          <w:b/>
          <w:bCs/>
          <w:sz w:val="20"/>
          <w:szCs w:val="20"/>
        </w:rPr>
        <w:t xml:space="preserve"> </w:t>
      </w:r>
    </w:p>
    <w:p w14:paraId="377D93B3" w14:textId="5DDD06FC" w:rsidR="00541845" w:rsidRPr="00EF365E" w:rsidRDefault="00074521" w:rsidP="002B05DE">
      <w:pPr>
        <w:pStyle w:val="Odsekzoznamu"/>
        <w:numPr>
          <w:ilvl w:val="0"/>
          <w:numId w:val="38"/>
        </w:numPr>
        <w:spacing w:after="0" w:line="240" w:lineRule="auto"/>
        <w:ind w:left="1134" w:hanging="567"/>
        <w:rPr>
          <w:rFonts w:ascii="Garamond" w:hAnsi="Garamond" w:cs="Arial"/>
          <w:color w:val="auto"/>
          <w:sz w:val="20"/>
          <w:szCs w:val="20"/>
        </w:rPr>
      </w:pPr>
      <w:r w:rsidRPr="00EF365E">
        <w:rPr>
          <w:rFonts w:ascii="Garamond" w:hAnsi="Garamond" w:cs="Arial"/>
          <w:sz w:val="20"/>
          <w:szCs w:val="20"/>
        </w:rPr>
        <w:t xml:space="preserve">Predkladanie ponúk v rámci vyhlásených zákaziek bude umožnené v zmysle zákona </w:t>
      </w:r>
      <w:r w:rsidR="00E97C0A" w:rsidRPr="00EF365E">
        <w:rPr>
          <w:rFonts w:ascii="Garamond" w:hAnsi="Garamond" w:cs="Arial"/>
          <w:sz w:val="20"/>
          <w:szCs w:val="20"/>
        </w:rPr>
        <w:t xml:space="preserve">o verejnom obstarávaní </w:t>
      </w:r>
      <w:r w:rsidRPr="00EF365E">
        <w:rPr>
          <w:rFonts w:ascii="Garamond" w:hAnsi="Garamond" w:cs="Arial"/>
          <w:sz w:val="20"/>
          <w:szCs w:val="20"/>
        </w:rPr>
        <w:t xml:space="preserve">len zaradeným záujemcom. </w:t>
      </w:r>
      <w:r w:rsidR="002B05DE">
        <w:rPr>
          <w:rFonts w:ascii="Garamond" w:hAnsi="Garamond" w:cs="Arial"/>
          <w:sz w:val="20"/>
          <w:szCs w:val="20"/>
        </w:rPr>
        <w:t>Obstarávateľská organizácia</w:t>
      </w:r>
      <w:r w:rsidRPr="00EF365E">
        <w:rPr>
          <w:rFonts w:ascii="Garamond" w:hAnsi="Garamond" w:cs="Arial"/>
          <w:sz w:val="20"/>
          <w:szCs w:val="20"/>
        </w:rPr>
        <w:t xml:space="preserve"> bude vyhlasovať jednotlivé zákazky odoslaním výzvy na predkladanie ponúk všetkým zaradeným záujemcom naraz (zabezpečuje systém J</w:t>
      </w:r>
      <w:r w:rsidR="00E97C0A" w:rsidRPr="00EF365E">
        <w:rPr>
          <w:rFonts w:ascii="Garamond" w:hAnsi="Garamond" w:cs="Arial"/>
          <w:sz w:val="20"/>
          <w:szCs w:val="20"/>
        </w:rPr>
        <w:t>OSEPHINE</w:t>
      </w:r>
      <w:r w:rsidRPr="00EF365E">
        <w:rPr>
          <w:rFonts w:ascii="Garamond" w:hAnsi="Garamond" w:cs="Arial"/>
          <w:sz w:val="20"/>
          <w:szCs w:val="20"/>
        </w:rPr>
        <w:t>).</w:t>
      </w:r>
      <w:r w:rsidRPr="00EF365E">
        <w:rPr>
          <w:rFonts w:ascii="Garamond" w:hAnsi="Garamond" w:cs="Arial"/>
          <w:color w:val="auto"/>
          <w:sz w:val="20"/>
          <w:szCs w:val="20"/>
        </w:rPr>
        <w:t xml:space="preserve"> </w:t>
      </w:r>
    </w:p>
    <w:p w14:paraId="15CEBE41" w14:textId="77777777" w:rsidR="002B05DE" w:rsidRPr="002B05DE" w:rsidRDefault="002B05DE" w:rsidP="002B05DE">
      <w:pPr>
        <w:pStyle w:val="Odsekzoznamu"/>
        <w:spacing w:after="0" w:line="240" w:lineRule="auto"/>
        <w:ind w:left="567" w:firstLine="0"/>
        <w:rPr>
          <w:rFonts w:ascii="Garamond" w:hAnsi="Garamond" w:cs="Arial"/>
          <w:b/>
          <w:bCs/>
          <w:caps/>
          <w:color w:val="auto"/>
          <w:sz w:val="20"/>
          <w:szCs w:val="20"/>
        </w:rPr>
      </w:pPr>
      <w:bookmarkStart w:id="1" w:name="_Hlk102479563"/>
    </w:p>
    <w:p w14:paraId="2343B98B" w14:textId="326CDFB4" w:rsidR="00541845" w:rsidRPr="00EF365E" w:rsidRDefault="00074521" w:rsidP="00EF365E">
      <w:pPr>
        <w:pStyle w:val="Odsekzoznamu"/>
        <w:numPr>
          <w:ilvl w:val="0"/>
          <w:numId w:val="30"/>
        </w:numPr>
        <w:spacing w:after="0" w:line="240" w:lineRule="auto"/>
        <w:ind w:left="567" w:hanging="567"/>
        <w:rPr>
          <w:rFonts w:ascii="Garamond" w:hAnsi="Garamond" w:cs="Arial"/>
          <w:b/>
          <w:bCs/>
          <w:caps/>
          <w:color w:val="auto"/>
          <w:sz w:val="20"/>
          <w:szCs w:val="20"/>
        </w:rPr>
      </w:pPr>
      <w:r w:rsidRPr="00EF365E">
        <w:rPr>
          <w:rFonts w:ascii="Garamond" w:hAnsi="Garamond" w:cs="Arial"/>
          <w:b/>
          <w:bCs/>
          <w:caps/>
          <w:sz w:val="20"/>
          <w:szCs w:val="20"/>
        </w:rPr>
        <w:t>Preukazovanie</w:t>
      </w:r>
      <w:r w:rsidRPr="00EF365E">
        <w:rPr>
          <w:rFonts w:ascii="Garamond" w:hAnsi="Garamond" w:cs="Arial"/>
          <w:b/>
          <w:bCs/>
          <w:caps/>
          <w:color w:val="auto"/>
          <w:sz w:val="20"/>
          <w:szCs w:val="20"/>
        </w:rPr>
        <w:t xml:space="preserve"> splnenia podmienok účasti </w:t>
      </w:r>
    </w:p>
    <w:bookmarkEnd w:id="1"/>
    <w:p w14:paraId="7831CEF4" w14:textId="32649E63" w:rsidR="00541845" w:rsidRPr="002B05DE" w:rsidRDefault="00074521" w:rsidP="002B05DE">
      <w:pPr>
        <w:pStyle w:val="Odsekzoznamu"/>
        <w:numPr>
          <w:ilvl w:val="0"/>
          <w:numId w:val="39"/>
        </w:numPr>
        <w:spacing w:after="0" w:line="240" w:lineRule="auto"/>
        <w:ind w:left="1134" w:hanging="567"/>
        <w:rPr>
          <w:rFonts w:ascii="Garamond" w:hAnsi="Garamond" w:cs="Arial"/>
          <w:sz w:val="20"/>
          <w:szCs w:val="20"/>
        </w:rPr>
      </w:pPr>
      <w:r w:rsidRPr="002B05DE">
        <w:rPr>
          <w:rFonts w:ascii="Garamond" w:hAnsi="Garamond" w:cs="Arial"/>
          <w:b/>
          <w:bCs/>
          <w:sz w:val="20"/>
          <w:szCs w:val="20"/>
        </w:rPr>
        <w:t xml:space="preserve">Podmienky účasti </w:t>
      </w:r>
      <w:r w:rsidR="00592229" w:rsidRPr="002B05DE">
        <w:rPr>
          <w:rFonts w:ascii="Garamond" w:hAnsi="Garamond" w:cs="Arial"/>
          <w:b/>
          <w:bCs/>
          <w:sz w:val="20"/>
          <w:szCs w:val="20"/>
        </w:rPr>
        <w:t xml:space="preserve">podľa § 32 týkajúce sa </w:t>
      </w:r>
      <w:r w:rsidRPr="002B05DE">
        <w:rPr>
          <w:rFonts w:ascii="Garamond" w:hAnsi="Garamond" w:cs="Arial"/>
          <w:b/>
          <w:bCs/>
          <w:sz w:val="20"/>
          <w:szCs w:val="20"/>
        </w:rPr>
        <w:t>osobného postavenia</w:t>
      </w:r>
      <w:r w:rsidR="0018569F">
        <w:rPr>
          <w:rFonts w:ascii="Garamond" w:hAnsi="Garamond" w:cs="Arial"/>
          <w:b/>
          <w:bCs/>
          <w:sz w:val="20"/>
          <w:szCs w:val="20"/>
        </w:rPr>
        <w:t xml:space="preserve"> </w:t>
      </w:r>
    </w:p>
    <w:p w14:paraId="66887BC4" w14:textId="77777777" w:rsidR="001C170E" w:rsidRPr="00EF365E" w:rsidRDefault="00A960E2" w:rsidP="002B05DE">
      <w:pPr>
        <w:spacing w:after="0" w:line="240" w:lineRule="auto"/>
        <w:ind w:left="1134" w:hanging="566"/>
        <w:rPr>
          <w:rFonts w:ascii="Garamond" w:hAnsi="Garamond" w:cs="Arial"/>
          <w:sz w:val="20"/>
          <w:szCs w:val="20"/>
        </w:rPr>
      </w:pPr>
      <w:r w:rsidRPr="00EF365E">
        <w:rPr>
          <w:rFonts w:ascii="Garamond" w:hAnsi="Garamond" w:cs="Arial"/>
          <w:sz w:val="20"/>
          <w:szCs w:val="20"/>
        </w:rPr>
        <w:tab/>
        <w:t>Pre zaradenie do DNS musí záujemca spĺňať podmienky účasti týkajúce sa osobného postavenia</w:t>
      </w:r>
      <w:r w:rsidR="001C170E" w:rsidRPr="00EF365E">
        <w:rPr>
          <w:rFonts w:ascii="Garamond" w:hAnsi="Garamond" w:cs="Arial"/>
          <w:sz w:val="20"/>
          <w:szCs w:val="20"/>
        </w:rPr>
        <w:t>:</w:t>
      </w:r>
    </w:p>
    <w:p w14:paraId="0EA12360" w14:textId="0EDF5775" w:rsidR="007C517F" w:rsidRPr="00EF365E" w:rsidRDefault="00F85DB5" w:rsidP="002B05DE">
      <w:pPr>
        <w:pStyle w:val="Odsekzoznamu"/>
        <w:numPr>
          <w:ilvl w:val="0"/>
          <w:numId w:val="23"/>
        </w:numPr>
        <w:spacing w:after="0" w:line="240" w:lineRule="auto"/>
        <w:ind w:left="1560" w:hanging="426"/>
        <w:rPr>
          <w:rFonts w:ascii="Garamond" w:hAnsi="Garamond" w:cs="Arial"/>
          <w:sz w:val="20"/>
          <w:szCs w:val="20"/>
        </w:rPr>
      </w:pPr>
      <w:r w:rsidRPr="00EF365E">
        <w:rPr>
          <w:rFonts w:ascii="Garamond" w:hAnsi="Garamond" w:cs="Arial"/>
          <w:sz w:val="20"/>
          <w:szCs w:val="20"/>
          <w:lang w:val="sk"/>
        </w:rPr>
        <w:t xml:space="preserve">podľa § 32 ods. 1 písm. e) </w:t>
      </w:r>
      <w:r w:rsidRPr="00EF365E">
        <w:rPr>
          <w:rFonts w:ascii="Garamond" w:hAnsi="Garamond" w:cs="Arial"/>
          <w:sz w:val="20"/>
          <w:szCs w:val="20"/>
        </w:rPr>
        <w:t>zákona o verejnom obstarávaní</w:t>
      </w:r>
      <w:r w:rsidRPr="00EF365E">
        <w:rPr>
          <w:rFonts w:ascii="Garamond" w:hAnsi="Garamond" w:cs="Arial"/>
          <w:sz w:val="20"/>
          <w:szCs w:val="20"/>
          <w:lang w:val="sk"/>
        </w:rPr>
        <w:t>, t. j. uchádzač musí byť oprávnený dodávať predmetné tovary, uskutočňovať stavebné práce alebo poskytovať službu</w:t>
      </w:r>
      <w:r w:rsidR="00A960E2" w:rsidRPr="00EF365E">
        <w:rPr>
          <w:rFonts w:ascii="Garamond" w:hAnsi="Garamond" w:cs="Arial"/>
          <w:sz w:val="20"/>
          <w:szCs w:val="20"/>
        </w:rPr>
        <w:t xml:space="preserve">. </w:t>
      </w:r>
    </w:p>
    <w:p w14:paraId="5F61F003" w14:textId="140325FD" w:rsidR="00B502B4" w:rsidRPr="0018569F" w:rsidRDefault="005E06F7" w:rsidP="002B05DE">
      <w:pPr>
        <w:pStyle w:val="Odsekzoznamu"/>
        <w:numPr>
          <w:ilvl w:val="0"/>
          <w:numId w:val="23"/>
        </w:numPr>
        <w:spacing w:after="0" w:line="240" w:lineRule="auto"/>
        <w:ind w:left="1560" w:hanging="426"/>
        <w:rPr>
          <w:rFonts w:ascii="Garamond" w:hAnsi="Garamond" w:cs="Arial"/>
          <w:sz w:val="20"/>
          <w:szCs w:val="20"/>
        </w:rPr>
      </w:pPr>
      <w:r w:rsidRPr="00EF365E">
        <w:rPr>
          <w:rFonts w:ascii="Garamond" w:hAnsi="Garamond" w:cs="Arial"/>
          <w:bCs/>
          <w:sz w:val="20"/>
          <w:szCs w:val="20"/>
          <w:lang w:val="sk"/>
        </w:rPr>
        <w:t xml:space="preserve">podľa § 32 ods. 1 písm. f) </w:t>
      </w:r>
      <w:r w:rsidR="00F85DB5" w:rsidRPr="00EF365E">
        <w:rPr>
          <w:rFonts w:ascii="Garamond" w:hAnsi="Garamond" w:cs="Arial"/>
          <w:bCs/>
          <w:sz w:val="20"/>
          <w:szCs w:val="20"/>
        </w:rPr>
        <w:t>zákona o verejnom obstarávaní</w:t>
      </w:r>
      <w:r w:rsidRPr="00EF365E">
        <w:rPr>
          <w:rFonts w:ascii="Garamond" w:hAnsi="Garamond" w:cs="Arial"/>
          <w:bCs/>
          <w:sz w:val="20"/>
          <w:szCs w:val="20"/>
          <w:lang w:val="sk"/>
        </w:rPr>
        <w:t>, t. j. že uchádzač nemá uložený zákaz účasti vo verejnom obstarávaní.</w:t>
      </w:r>
    </w:p>
    <w:p w14:paraId="57D51D72" w14:textId="04CE3EA5" w:rsidR="0018569F" w:rsidRPr="001B04E8" w:rsidRDefault="0018569F" w:rsidP="001B04E8">
      <w:pPr>
        <w:pStyle w:val="Odsekzoznamu"/>
        <w:numPr>
          <w:ilvl w:val="1"/>
          <w:numId w:val="30"/>
        </w:numPr>
        <w:spacing w:after="0" w:line="240" w:lineRule="auto"/>
        <w:rPr>
          <w:rFonts w:ascii="Garamond" w:hAnsi="Garamond" w:cs="Arial"/>
          <w:b/>
          <w:bCs/>
          <w:sz w:val="20"/>
          <w:szCs w:val="20"/>
        </w:rPr>
      </w:pPr>
      <w:r w:rsidRPr="001B04E8">
        <w:rPr>
          <w:rFonts w:ascii="Garamond" w:hAnsi="Garamond" w:cs="Arial"/>
          <w:b/>
          <w:bCs/>
          <w:sz w:val="20"/>
          <w:szCs w:val="20"/>
        </w:rPr>
        <w:t>Podmienky účasti podľa § 34 týkajúce sa technickej alebo odbornej spôsobilosti</w:t>
      </w:r>
      <w:r w:rsidR="001B04E8" w:rsidRPr="001B04E8">
        <w:rPr>
          <w:rFonts w:ascii="Garamond" w:hAnsi="Garamond" w:cs="Arial"/>
          <w:b/>
          <w:bCs/>
          <w:sz w:val="20"/>
          <w:szCs w:val="20"/>
        </w:rPr>
        <w:t xml:space="preserve"> </w:t>
      </w:r>
    </w:p>
    <w:p w14:paraId="4E64F32F" w14:textId="1C8E2C7B" w:rsidR="002B05DE" w:rsidRPr="00B77C19" w:rsidRDefault="001B04E8" w:rsidP="00B77C19">
      <w:pPr>
        <w:pStyle w:val="Odsekzoznamu"/>
        <w:numPr>
          <w:ilvl w:val="0"/>
          <w:numId w:val="41"/>
        </w:numPr>
        <w:spacing w:after="0" w:line="240" w:lineRule="auto"/>
        <w:rPr>
          <w:rFonts w:ascii="Garamond" w:hAnsi="Garamond" w:cs="Arial"/>
          <w:b/>
          <w:bCs/>
          <w:caps/>
          <w:color w:val="auto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Podľa § 34 ods. 1 písm. </w:t>
      </w:r>
      <w:r w:rsidR="002F0A22">
        <w:rPr>
          <w:rFonts w:ascii="Garamond" w:hAnsi="Garamond" w:cs="Arial"/>
          <w:sz w:val="20"/>
          <w:szCs w:val="20"/>
        </w:rPr>
        <w:t>a</w:t>
      </w:r>
      <w:r>
        <w:rPr>
          <w:rFonts w:ascii="Garamond" w:hAnsi="Garamond" w:cs="Arial"/>
          <w:sz w:val="20"/>
          <w:szCs w:val="20"/>
        </w:rPr>
        <w:t>) zákona o verejnom obstarávaní</w:t>
      </w:r>
      <w:r w:rsidR="00B77C19">
        <w:rPr>
          <w:rFonts w:ascii="Garamond" w:hAnsi="Garamond" w:cs="Arial"/>
          <w:sz w:val="20"/>
          <w:szCs w:val="20"/>
        </w:rPr>
        <w:t>:</w:t>
      </w:r>
    </w:p>
    <w:p w14:paraId="154D1997" w14:textId="51E1DD62" w:rsidR="00B77C19" w:rsidRPr="00B77C19" w:rsidRDefault="00B77C19" w:rsidP="00B77C19">
      <w:pPr>
        <w:pStyle w:val="Odsekzoznamu"/>
        <w:numPr>
          <w:ilvl w:val="0"/>
          <w:numId w:val="42"/>
        </w:numPr>
        <w:spacing w:after="0" w:line="240" w:lineRule="auto"/>
        <w:rPr>
          <w:rFonts w:ascii="Garamond" w:hAnsi="Garamond" w:cs="Arial"/>
          <w:b/>
          <w:bCs/>
          <w:caps/>
          <w:color w:val="auto"/>
          <w:sz w:val="20"/>
          <w:szCs w:val="20"/>
        </w:rPr>
      </w:pPr>
      <w:r w:rsidRPr="00B77C19">
        <w:rPr>
          <w:rFonts w:ascii="Garamond" w:hAnsi="Garamond"/>
          <w:sz w:val="20"/>
          <w:szCs w:val="20"/>
        </w:rPr>
        <w:t>zoznamom poskytnutých služieb za predchádzajúce tri roky od vyhlásenia verejného obstarávania s uvedením cien, lehôt dodania a odberateľov; dokladom je referencia, ak odberateľom bol verejný obstarávateľ alebo obstarávateľ podľa tohto zákona,</w:t>
      </w:r>
    </w:p>
    <w:p w14:paraId="19F9D7B3" w14:textId="410EB986" w:rsidR="00B77C19" w:rsidRPr="00B77C19" w:rsidRDefault="00B77C19" w:rsidP="00B77C19">
      <w:pPr>
        <w:pStyle w:val="Odsekzoznamu"/>
        <w:spacing w:after="0" w:line="240" w:lineRule="auto"/>
        <w:ind w:left="2093" w:firstLine="0"/>
        <w:rPr>
          <w:rFonts w:ascii="Garamond" w:hAnsi="Garamond" w:cs="Arial"/>
          <w:caps/>
          <w:color w:val="auto"/>
          <w:sz w:val="20"/>
          <w:szCs w:val="20"/>
        </w:rPr>
      </w:pPr>
      <w:r w:rsidRPr="00B77C19">
        <w:rPr>
          <w:rFonts w:ascii="Garamond" w:hAnsi="Garamond" w:cs="Arial"/>
          <w:color w:val="auto"/>
          <w:sz w:val="20"/>
          <w:szCs w:val="20"/>
        </w:rPr>
        <w:t>1. bol verejný obstarávateľ alebo obstarávateľ podľa tohto zákona, dokladom je referencia; ak referencia nebola vyhotovená podľa § 12, dokladom môže byť aj vyhlásenie uchádzača alebo záujemcu o ich uskutočnení, doplnené dokladom, preukazujúcim ich uskutočnenie,</w:t>
      </w:r>
    </w:p>
    <w:p w14:paraId="43C760B6" w14:textId="70A682FE" w:rsidR="00C3741F" w:rsidRDefault="00B77C19" w:rsidP="00B77C19">
      <w:pPr>
        <w:pStyle w:val="Odsekzoznamu"/>
        <w:spacing w:after="0" w:line="240" w:lineRule="auto"/>
        <w:ind w:left="2093" w:firstLine="0"/>
        <w:rPr>
          <w:rFonts w:ascii="Garamond" w:hAnsi="Garamond" w:cs="Arial"/>
          <w:color w:val="auto"/>
          <w:sz w:val="20"/>
          <w:szCs w:val="20"/>
        </w:rPr>
      </w:pPr>
      <w:r w:rsidRPr="00B77C19">
        <w:rPr>
          <w:rFonts w:ascii="Garamond" w:hAnsi="Garamond" w:cs="Arial"/>
          <w:color w:val="auto"/>
          <w:sz w:val="20"/>
          <w:szCs w:val="20"/>
        </w:rPr>
        <w:t xml:space="preserve">2. bola iná osoba ako verejný obstarávateľ alebo obstarávateľ podľa tohto zákona, dôkaz o plnení potvrdí odberateľ; ak také potvrdenie uchádzač alebo záujemca nemá k dispozícii, vyhlásením </w:t>
      </w:r>
      <w:r w:rsidRPr="00B77C19">
        <w:rPr>
          <w:rFonts w:ascii="Garamond" w:hAnsi="Garamond" w:cs="Arial"/>
          <w:color w:val="auto"/>
          <w:sz w:val="20"/>
          <w:szCs w:val="20"/>
        </w:rPr>
        <w:lastRenderedPageBreak/>
        <w:t>uchádzača alebo záujemcu o ich uskutočnení, doplneným dokladom, preukazujúcim ich uskutočnenie alebo zmluvný vzťah, na základe ktorého boli uskutočnené,</w:t>
      </w:r>
      <w:r>
        <w:rPr>
          <w:rFonts w:ascii="Garamond" w:hAnsi="Garamond" w:cs="Arial"/>
          <w:caps/>
          <w:color w:val="auto"/>
          <w:sz w:val="20"/>
          <w:szCs w:val="20"/>
        </w:rPr>
        <w:t xml:space="preserve"> </w:t>
      </w:r>
      <w:r w:rsidRPr="00B77C19">
        <w:rPr>
          <w:rFonts w:ascii="Garamond" w:hAnsi="Garamond" w:cs="Arial"/>
          <w:sz w:val="20"/>
          <w:szCs w:val="20"/>
        </w:rPr>
        <w:t>vyhodnocovanie</w:t>
      </w:r>
      <w:r w:rsidRPr="00B77C19">
        <w:rPr>
          <w:rFonts w:ascii="Garamond" w:hAnsi="Garamond" w:cs="Arial"/>
          <w:color w:val="auto"/>
          <w:sz w:val="20"/>
          <w:szCs w:val="20"/>
        </w:rPr>
        <w:t xml:space="preserve"> návrhov na plnenie kritérií</w:t>
      </w:r>
    </w:p>
    <w:p w14:paraId="705D3515" w14:textId="4D302C03" w:rsidR="00B77C19" w:rsidRPr="00B77C19" w:rsidRDefault="00B77C19" w:rsidP="00B77C19">
      <w:pPr>
        <w:pStyle w:val="Default"/>
        <w:ind w:left="1842"/>
        <w:jc w:val="both"/>
        <w:rPr>
          <w:rFonts w:ascii="Garamond" w:hAnsi="Garamond"/>
          <w:sz w:val="20"/>
          <w:szCs w:val="20"/>
        </w:rPr>
      </w:pPr>
      <w:r w:rsidRPr="00B77C19">
        <w:rPr>
          <w:rFonts w:ascii="Garamond" w:hAnsi="Garamond"/>
          <w:sz w:val="20"/>
          <w:szCs w:val="20"/>
        </w:rPr>
        <w:t xml:space="preserve">Obstarávateľská organizácia požaduje preukázať poskytnutie služby celkom v nasledujúcej minimálnej úhrnnej hodnote vyjadrenom v eurách alebo v ekvivalentnej výške v cudzej mene vo výške </w:t>
      </w:r>
      <w:r w:rsidRPr="00B77C19">
        <w:rPr>
          <w:rFonts w:ascii="Garamond" w:hAnsi="Garamond"/>
          <w:b/>
          <w:bCs/>
          <w:sz w:val="20"/>
          <w:szCs w:val="20"/>
        </w:rPr>
        <w:t xml:space="preserve">30.000,00 Eur </w:t>
      </w:r>
      <w:r w:rsidRPr="00B77C19">
        <w:rPr>
          <w:rFonts w:ascii="Garamond" w:hAnsi="Garamond"/>
          <w:sz w:val="20"/>
          <w:szCs w:val="20"/>
        </w:rPr>
        <w:t xml:space="preserve">vrátane DPH. </w:t>
      </w:r>
    </w:p>
    <w:p w14:paraId="3EFC4E86" w14:textId="77777777" w:rsidR="00B77C19" w:rsidRPr="00B77C19" w:rsidRDefault="00B77C19" w:rsidP="00B77C19">
      <w:pPr>
        <w:pStyle w:val="Odsekzoznamu"/>
        <w:spacing w:after="0" w:line="240" w:lineRule="auto"/>
        <w:ind w:left="2093" w:firstLine="0"/>
        <w:rPr>
          <w:rFonts w:ascii="Garamond" w:hAnsi="Garamond" w:cs="Arial"/>
          <w:caps/>
          <w:color w:val="auto"/>
          <w:sz w:val="20"/>
          <w:szCs w:val="20"/>
        </w:rPr>
      </w:pPr>
    </w:p>
    <w:p w14:paraId="070380FC" w14:textId="24CFD252" w:rsidR="00C3741F" w:rsidRDefault="00C3741F" w:rsidP="002B05DE">
      <w:pPr>
        <w:pStyle w:val="Odsekzoznamu"/>
        <w:numPr>
          <w:ilvl w:val="0"/>
          <w:numId w:val="40"/>
        </w:numPr>
        <w:spacing w:after="0" w:line="240" w:lineRule="auto"/>
        <w:ind w:left="1134" w:hanging="567"/>
        <w:rPr>
          <w:rFonts w:ascii="Garamond" w:eastAsia="Calibri" w:hAnsi="Garamond"/>
          <w:sz w:val="20"/>
          <w:szCs w:val="20"/>
          <w:lang w:eastAsia="en-US"/>
        </w:rPr>
      </w:pPr>
      <w:r w:rsidRPr="002B05DE">
        <w:rPr>
          <w:rFonts w:ascii="Garamond" w:eastAsia="Calibri" w:hAnsi="Garamond"/>
          <w:sz w:val="20"/>
          <w:szCs w:val="20"/>
          <w:lang w:eastAsia="en-US"/>
        </w:rPr>
        <w:t xml:space="preserve">Komisia zriadená obstarávateľskou organizáciou v súlade so zákonom vyhodnotí ponuky uchádzačov predložených v rámci zadávania konkrétnej zákazky v rámci dynamického nákupného systému, ktoré neboli vylúčené, na základe objektívneho kritéria na vyhodnotenie ponúk, ktoré súvisí s predmetom zákazky a ktoré je nediskriminačné a podporuje hospodársku súťaž, určeného v prílohe č. </w:t>
      </w:r>
      <w:r w:rsidR="00770F7C" w:rsidRPr="002B05DE">
        <w:rPr>
          <w:rFonts w:ascii="Garamond" w:eastAsia="Calibri" w:hAnsi="Garamond"/>
          <w:sz w:val="20"/>
          <w:szCs w:val="20"/>
          <w:lang w:eastAsia="en-US"/>
        </w:rPr>
        <w:t>2</w:t>
      </w:r>
      <w:r w:rsidRPr="002B05DE">
        <w:rPr>
          <w:rFonts w:ascii="Garamond" w:eastAsia="Calibri" w:hAnsi="Garamond"/>
          <w:sz w:val="20"/>
          <w:szCs w:val="20"/>
          <w:lang w:eastAsia="en-US"/>
        </w:rPr>
        <w:t xml:space="preserve"> Kritérium na vyhodnotenie ponúk, pravidlá jeho uplatnenia týchto súťažných podkladov, v oznámení o vyhlásení verejného obstarávania, prípadne spresneného vo výzve na predkladanie ponúk a na základe pravidiel jeho uplatnenia, prípadne spresneného vo výzve na predkladanie ponúk.</w:t>
      </w:r>
    </w:p>
    <w:p w14:paraId="53C44A56" w14:textId="77777777" w:rsidR="00616706" w:rsidRPr="002B05DE" w:rsidRDefault="00616706" w:rsidP="00616706">
      <w:pPr>
        <w:pStyle w:val="Odsekzoznamu"/>
        <w:spacing w:after="0" w:line="240" w:lineRule="auto"/>
        <w:ind w:left="1134" w:firstLine="0"/>
        <w:rPr>
          <w:rFonts w:ascii="Garamond" w:eastAsia="Calibri" w:hAnsi="Garamond"/>
          <w:sz w:val="20"/>
          <w:szCs w:val="20"/>
          <w:lang w:eastAsia="en-US"/>
        </w:rPr>
      </w:pPr>
    </w:p>
    <w:p w14:paraId="10F34773" w14:textId="7EC19D28" w:rsidR="00C3741F" w:rsidRDefault="00C3741F" w:rsidP="00EF365E">
      <w:pPr>
        <w:tabs>
          <w:tab w:val="left" w:pos="993"/>
        </w:tabs>
        <w:spacing w:after="0" w:line="240" w:lineRule="auto"/>
        <w:rPr>
          <w:rFonts w:ascii="Garamond" w:hAnsi="Garamond"/>
          <w:sz w:val="20"/>
          <w:szCs w:val="20"/>
        </w:rPr>
      </w:pPr>
    </w:p>
    <w:p w14:paraId="64B6FBBE" w14:textId="77777777" w:rsidR="0018569F" w:rsidRPr="00EF365E" w:rsidRDefault="0018569F" w:rsidP="00EF365E">
      <w:pPr>
        <w:tabs>
          <w:tab w:val="left" w:pos="993"/>
        </w:tabs>
        <w:spacing w:after="0" w:line="240" w:lineRule="auto"/>
        <w:rPr>
          <w:rFonts w:ascii="Garamond" w:hAnsi="Garamond"/>
          <w:sz w:val="20"/>
          <w:szCs w:val="20"/>
        </w:rPr>
      </w:pPr>
    </w:p>
    <w:p w14:paraId="24477DE6" w14:textId="77777777" w:rsidR="00AD6CA6" w:rsidRPr="00EF365E" w:rsidRDefault="00AD6CA6" w:rsidP="00EF365E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EF365E">
        <w:rPr>
          <w:rFonts w:ascii="Garamond" w:hAnsi="Garamond" w:cs="Arial"/>
          <w:b/>
          <w:sz w:val="20"/>
          <w:szCs w:val="20"/>
        </w:rPr>
        <w:t xml:space="preserve">Zoznam príloh: </w:t>
      </w:r>
    </w:p>
    <w:p w14:paraId="65B5B91E" w14:textId="21E24A44" w:rsidR="00AD6CA6" w:rsidRPr="00EF365E" w:rsidRDefault="00AD6CA6" w:rsidP="00EF365E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EF365E">
        <w:rPr>
          <w:rFonts w:ascii="Garamond" w:hAnsi="Garamond" w:cs="Arial"/>
          <w:sz w:val="20"/>
          <w:szCs w:val="20"/>
        </w:rPr>
        <w:t>Príloha č. 1</w:t>
      </w:r>
      <w:r w:rsidR="00A83766">
        <w:rPr>
          <w:rFonts w:ascii="Garamond" w:hAnsi="Garamond" w:cs="Arial"/>
          <w:sz w:val="20"/>
          <w:szCs w:val="20"/>
        </w:rPr>
        <w:t xml:space="preserve"> </w:t>
      </w:r>
      <w:r w:rsidRPr="00EF365E">
        <w:rPr>
          <w:rFonts w:ascii="Garamond" w:hAnsi="Garamond" w:cs="Arial"/>
          <w:sz w:val="20"/>
          <w:szCs w:val="20"/>
        </w:rPr>
        <w:t xml:space="preserve">–  </w:t>
      </w:r>
      <w:r w:rsidR="000C7C12" w:rsidRPr="00EF365E">
        <w:rPr>
          <w:rFonts w:ascii="Garamond" w:hAnsi="Garamond" w:cs="Arial"/>
          <w:sz w:val="20"/>
          <w:szCs w:val="20"/>
        </w:rPr>
        <w:t>Opis predmetu zákazky</w:t>
      </w:r>
    </w:p>
    <w:p w14:paraId="21632366" w14:textId="3BA30926" w:rsidR="00847F9C" w:rsidRPr="00EF365E" w:rsidRDefault="00AD6CA6" w:rsidP="00EF365E">
      <w:pPr>
        <w:spacing w:after="0" w:line="240" w:lineRule="auto"/>
        <w:ind w:left="2127" w:hanging="1699"/>
        <w:rPr>
          <w:rFonts w:ascii="Garamond" w:hAnsi="Garamond" w:cs="Arial"/>
          <w:bCs/>
          <w:sz w:val="20"/>
          <w:szCs w:val="20"/>
          <w:lang w:val="sk"/>
        </w:rPr>
      </w:pPr>
      <w:r w:rsidRPr="00EF365E">
        <w:rPr>
          <w:rFonts w:ascii="Garamond" w:hAnsi="Garamond" w:cs="Arial"/>
          <w:sz w:val="20"/>
          <w:szCs w:val="20"/>
        </w:rPr>
        <w:t xml:space="preserve">Príloha č. 2 – </w:t>
      </w:r>
      <w:r w:rsidR="00847F9C" w:rsidRPr="00EF365E">
        <w:rPr>
          <w:rFonts w:ascii="Garamond" w:hAnsi="Garamond" w:cs="Arial"/>
          <w:sz w:val="20"/>
          <w:szCs w:val="20"/>
        </w:rPr>
        <w:t xml:space="preserve"> </w:t>
      </w:r>
      <w:r w:rsidR="000C7C12" w:rsidRPr="00EF365E">
        <w:rPr>
          <w:rFonts w:ascii="Garamond" w:hAnsi="Garamond" w:cs="Arial"/>
          <w:bCs/>
          <w:sz w:val="20"/>
          <w:szCs w:val="20"/>
          <w:lang w:val="sk"/>
        </w:rPr>
        <w:t>Kritérium na vyhodnotenie ponúk</w:t>
      </w:r>
    </w:p>
    <w:p w14:paraId="4E21D0E2" w14:textId="0AB778D4" w:rsidR="00AD6CA6" w:rsidRPr="00EF365E" w:rsidRDefault="00AD6CA6" w:rsidP="00EF365E">
      <w:pPr>
        <w:spacing w:after="0" w:line="240" w:lineRule="auto"/>
        <w:ind w:left="2127" w:hanging="1699"/>
        <w:rPr>
          <w:rFonts w:ascii="Garamond" w:hAnsi="Garamond" w:cs="Arial"/>
          <w:bCs/>
          <w:sz w:val="20"/>
          <w:szCs w:val="20"/>
          <w:lang w:val="sk"/>
        </w:rPr>
      </w:pPr>
      <w:bookmarkStart w:id="2" w:name="_Hlk97101886"/>
      <w:r w:rsidRPr="00EF365E">
        <w:rPr>
          <w:rFonts w:ascii="Garamond" w:hAnsi="Garamond" w:cs="Arial"/>
          <w:sz w:val="20"/>
          <w:szCs w:val="20"/>
        </w:rPr>
        <w:t xml:space="preserve">Príloha č. 3 –  </w:t>
      </w:r>
      <w:bookmarkEnd w:id="2"/>
      <w:r w:rsidR="00770F7C" w:rsidRPr="00EF365E">
        <w:rPr>
          <w:rFonts w:ascii="Garamond" w:hAnsi="Garamond" w:cs="Arial"/>
          <w:bCs/>
          <w:sz w:val="20"/>
          <w:szCs w:val="20"/>
          <w:lang w:val="sk"/>
        </w:rPr>
        <w:t>Čestné vyhlásenie</w:t>
      </w:r>
    </w:p>
    <w:p w14:paraId="02573F41" w14:textId="78A91C81" w:rsidR="00AD6CA6" w:rsidRPr="00EF365E" w:rsidRDefault="00AD6CA6" w:rsidP="00EF365E">
      <w:pPr>
        <w:spacing w:after="0" w:line="240" w:lineRule="auto"/>
        <w:ind w:left="2127" w:hanging="1701"/>
        <w:rPr>
          <w:rFonts w:ascii="Garamond" w:hAnsi="Garamond" w:cs="Arial"/>
          <w:sz w:val="20"/>
          <w:szCs w:val="20"/>
        </w:rPr>
      </w:pPr>
      <w:r w:rsidRPr="00EF365E">
        <w:rPr>
          <w:rFonts w:ascii="Garamond" w:hAnsi="Garamond" w:cs="Arial"/>
          <w:sz w:val="20"/>
          <w:szCs w:val="20"/>
        </w:rPr>
        <w:t xml:space="preserve">Príloha č. </w:t>
      </w:r>
      <w:r w:rsidR="008B3D1E" w:rsidRPr="00EF365E">
        <w:rPr>
          <w:rFonts w:ascii="Garamond" w:hAnsi="Garamond" w:cs="Arial"/>
          <w:sz w:val="20"/>
          <w:szCs w:val="20"/>
        </w:rPr>
        <w:t>4</w:t>
      </w:r>
      <w:r w:rsidRPr="00EF365E">
        <w:rPr>
          <w:rFonts w:ascii="Garamond" w:hAnsi="Garamond" w:cs="Arial"/>
          <w:sz w:val="20"/>
          <w:szCs w:val="20"/>
        </w:rPr>
        <w:t xml:space="preserve"> – </w:t>
      </w:r>
      <w:r w:rsidR="003713F9" w:rsidRPr="00EF365E">
        <w:rPr>
          <w:rFonts w:ascii="Garamond" w:hAnsi="Garamond" w:cs="Arial"/>
          <w:sz w:val="20"/>
          <w:szCs w:val="20"/>
        </w:rPr>
        <w:t xml:space="preserve"> </w:t>
      </w:r>
      <w:r w:rsidR="00770F7C" w:rsidRPr="00EF365E">
        <w:rPr>
          <w:rFonts w:ascii="Garamond" w:hAnsi="Garamond" w:cs="Arial"/>
          <w:sz w:val="20"/>
          <w:szCs w:val="20"/>
        </w:rPr>
        <w:t>Žiadosť o zaradenie do DNS</w:t>
      </w:r>
    </w:p>
    <w:p w14:paraId="212FDCB6" w14:textId="22D83492" w:rsidR="00770F7C" w:rsidRDefault="00770F7C" w:rsidP="00EF365E">
      <w:pPr>
        <w:spacing w:after="0" w:line="240" w:lineRule="auto"/>
        <w:ind w:left="2127" w:hanging="1701"/>
        <w:rPr>
          <w:rFonts w:ascii="Garamond" w:hAnsi="Garamond" w:cs="Arial"/>
          <w:sz w:val="20"/>
          <w:szCs w:val="20"/>
        </w:rPr>
      </w:pPr>
      <w:r w:rsidRPr="00EF365E">
        <w:rPr>
          <w:rFonts w:ascii="Garamond" w:hAnsi="Garamond" w:cs="Arial"/>
          <w:sz w:val="20"/>
          <w:szCs w:val="20"/>
        </w:rPr>
        <w:t>Príloha č. 5</w:t>
      </w:r>
      <w:r w:rsidR="00A83766">
        <w:rPr>
          <w:rFonts w:ascii="Garamond" w:hAnsi="Garamond" w:cs="Arial"/>
          <w:sz w:val="20"/>
          <w:szCs w:val="20"/>
        </w:rPr>
        <w:t xml:space="preserve"> – V</w:t>
      </w:r>
      <w:r w:rsidRPr="00EF365E">
        <w:rPr>
          <w:rFonts w:ascii="Garamond" w:hAnsi="Garamond" w:cs="Arial"/>
          <w:sz w:val="20"/>
          <w:szCs w:val="20"/>
        </w:rPr>
        <w:t>OP _ tovary</w:t>
      </w:r>
      <w:r w:rsidR="00616706">
        <w:rPr>
          <w:rFonts w:ascii="Garamond" w:hAnsi="Garamond" w:cs="Arial"/>
          <w:sz w:val="20"/>
          <w:szCs w:val="20"/>
        </w:rPr>
        <w:t xml:space="preserve"> a VOP _ služby</w:t>
      </w:r>
    </w:p>
    <w:p w14:paraId="6050A228" w14:textId="4724AA8A" w:rsidR="00802F01" w:rsidRPr="00EF365E" w:rsidRDefault="00802F01" w:rsidP="00EF365E">
      <w:pPr>
        <w:spacing w:after="0" w:line="240" w:lineRule="auto"/>
        <w:ind w:left="2127" w:hanging="1701"/>
        <w:rPr>
          <w:rFonts w:ascii="Garamond" w:hAnsi="Garamond" w:cs="Arial"/>
          <w:sz w:val="20"/>
          <w:szCs w:val="20"/>
        </w:rPr>
      </w:pPr>
      <w:r w:rsidRPr="00802F01">
        <w:rPr>
          <w:rFonts w:ascii="Garamond" w:hAnsi="Garamond" w:cs="Arial"/>
          <w:sz w:val="20"/>
          <w:szCs w:val="20"/>
          <w:highlight w:val="yellow"/>
        </w:rPr>
        <w:t>Príloha č. 6 – Rámcová dohoda na dodanie tovaru</w:t>
      </w:r>
    </w:p>
    <w:sectPr w:rsidR="00802F01" w:rsidRPr="00EF365E" w:rsidSect="000C7C1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851" w:right="1274" w:bottom="1252" w:left="989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B9E2A" w14:textId="77777777" w:rsidR="009241A7" w:rsidRDefault="009241A7">
      <w:pPr>
        <w:spacing w:after="0" w:line="240" w:lineRule="auto"/>
      </w:pPr>
      <w:r>
        <w:separator/>
      </w:r>
    </w:p>
  </w:endnote>
  <w:endnote w:type="continuationSeparator" w:id="0">
    <w:p w14:paraId="5BBCEB9E" w14:textId="77777777" w:rsidR="009241A7" w:rsidRDefault="00924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D9037" w14:textId="77777777" w:rsidR="00541845" w:rsidRDefault="00074521">
    <w:pPr>
      <w:spacing w:after="0" w:line="259" w:lineRule="auto"/>
      <w:ind w:left="42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73659409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AF8D5B" w14:textId="3D590AD8" w:rsidR="00D76963" w:rsidRPr="00235A36" w:rsidRDefault="00D76963" w:rsidP="00D76963">
            <w:pPr>
              <w:pStyle w:val="Pta"/>
              <w:pBdr>
                <w:bottom w:val="single" w:sz="12" w:space="1" w:color="auto"/>
              </w:pBdr>
              <w:rPr>
                <w:rFonts w:ascii="Arial" w:hAnsi="Arial" w:cs="Arial"/>
                <w:sz w:val="18"/>
                <w:szCs w:val="18"/>
              </w:rPr>
            </w:pPr>
          </w:p>
          <w:p w14:paraId="4ABB83B1" w14:textId="77777777" w:rsidR="00235A36" w:rsidRDefault="00235A36" w:rsidP="00D76963">
            <w:pPr>
              <w:pStyle w:val="Pta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D36F6E" w14:textId="73A637E7" w:rsidR="004C3C70" w:rsidRPr="00235A36" w:rsidRDefault="00D76963" w:rsidP="00D76963">
            <w:pPr>
              <w:pStyle w:val="Pt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5A36">
              <w:rPr>
                <w:rFonts w:ascii="Arial" w:hAnsi="Arial" w:cs="Arial"/>
                <w:sz w:val="18"/>
                <w:szCs w:val="18"/>
              </w:rPr>
              <w:t>Stran</w:t>
            </w:r>
            <w:r w:rsidR="004C3C70" w:rsidRPr="00235A36">
              <w:rPr>
                <w:rFonts w:ascii="Arial" w:hAnsi="Arial" w:cs="Arial"/>
                <w:sz w:val="18"/>
                <w:szCs w:val="18"/>
              </w:rPr>
              <w:t xml:space="preserve">a </w:t>
            </w:r>
            <w:r w:rsidR="004C3C70" w:rsidRPr="00235A3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C3C70" w:rsidRPr="00235A36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="004C3C70" w:rsidRPr="00235A3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C3C70" w:rsidRPr="00235A36">
              <w:rPr>
                <w:rFonts w:ascii="Arial" w:hAnsi="Arial" w:cs="Arial"/>
                <w:sz w:val="18"/>
                <w:szCs w:val="18"/>
              </w:rPr>
              <w:t>2</w:t>
            </w:r>
            <w:r w:rsidR="004C3C70" w:rsidRPr="00235A3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C3C70" w:rsidRPr="00235A36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4C3C70" w:rsidRPr="00235A3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C3C70" w:rsidRPr="00235A36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="004C3C70" w:rsidRPr="00235A3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C3C70" w:rsidRPr="00235A36">
              <w:rPr>
                <w:rFonts w:ascii="Arial" w:hAnsi="Arial" w:cs="Arial"/>
                <w:sz w:val="18"/>
                <w:szCs w:val="18"/>
              </w:rPr>
              <w:t>2</w:t>
            </w:r>
            <w:r w:rsidR="004C3C70" w:rsidRPr="00235A3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251D304F" w14:textId="25932B06" w:rsidR="00541845" w:rsidRDefault="00541845">
    <w:pPr>
      <w:spacing w:after="0" w:line="259" w:lineRule="auto"/>
      <w:ind w:left="423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1B30D" w14:textId="77777777" w:rsidR="00541845" w:rsidRDefault="00541845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ADE5B" w14:textId="77777777" w:rsidR="009241A7" w:rsidRDefault="009241A7">
      <w:pPr>
        <w:spacing w:after="0" w:line="240" w:lineRule="auto"/>
      </w:pPr>
      <w:r>
        <w:separator/>
      </w:r>
    </w:p>
  </w:footnote>
  <w:footnote w:type="continuationSeparator" w:id="0">
    <w:p w14:paraId="7891366C" w14:textId="77777777" w:rsidR="009241A7" w:rsidRDefault="00924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BAFAC" w14:textId="77777777" w:rsidR="00541845" w:rsidRDefault="00074521">
    <w:pPr>
      <w:spacing w:after="0" w:line="259" w:lineRule="auto"/>
      <w:ind w:left="1601" w:firstLine="0"/>
      <w:jc w:val="left"/>
    </w:pPr>
    <w:r>
      <w:rPr>
        <w:b/>
      </w:rPr>
      <w:t xml:space="preserve">HLAVNÉ MESTO SLOVENSKEJ REPUBLIKY BRATISLAVA </w:t>
    </w:r>
  </w:p>
  <w:p w14:paraId="15BF3546" w14:textId="77777777" w:rsidR="00541845" w:rsidRDefault="00074521">
    <w:pPr>
      <w:tabs>
        <w:tab w:val="center" w:pos="428"/>
        <w:tab w:val="center" w:pos="4964"/>
      </w:tabs>
      <w:spacing w:after="143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1FA66400" wp14:editId="4D5717BC">
              <wp:simplePos x="0" y="0"/>
              <wp:positionH relativeFrom="page">
                <wp:posOffset>899795</wp:posOffset>
              </wp:positionH>
              <wp:positionV relativeFrom="page">
                <wp:posOffset>283845</wp:posOffset>
              </wp:positionV>
              <wp:extent cx="6157595" cy="438785"/>
              <wp:effectExtent l="0" t="0" r="0" b="0"/>
              <wp:wrapNone/>
              <wp:docPr id="11422" name="Group 114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7595" cy="438785"/>
                        <a:chOff x="0" y="0"/>
                        <a:chExt cx="6157595" cy="438785"/>
                      </a:xfrm>
                    </wpg:grpSpPr>
                    <pic:pic xmlns:pic="http://schemas.openxmlformats.org/drawingml/2006/picture">
                      <pic:nvPicPr>
                        <pic:cNvPr id="11423" name="Picture 1142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630" cy="4000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1424" name="Shape 11424"/>
                      <wps:cNvSpPr/>
                      <wps:spPr>
                        <a:xfrm>
                          <a:off x="0" y="438785"/>
                          <a:ext cx="615759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7595">
                              <a:moveTo>
                                <a:pt x="0" y="0"/>
                              </a:moveTo>
                              <a:lnTo>
                                <a:pt x="6157595" y="0"/>
                              </a:lnTo>
                            </a:path>
                          </a:pathLst>
                        </a:custGeom>
                        <a:ln w="6095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11E0779" id="Group 11422" o:spid="_x0000_s1026" style="position:absolute;margin-left:70.85pt;margin-top:22.35pt;width:484.85pt;height:34.55pt;z-index:-251658240;mso-position-horizontal-relative:page;mso-position-vertical-relative:page" coordsize="61575,4387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423" o:spid="_x0000_s1027" type="#_x0000_t75" style="position:absolute;width:4686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">
                <v:imagedata r:id="rId2" o:title=""/>
              </v:shape>
              <v:shape id="Shape 11424" o:spid="_x0000_s1028" style="position:absolute;top:4387;width:61575;height:0;visibility:visible;mso-wrap-style:square;v-text-anchor:top" coordsize="61575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" path="m,l6157595,e" filled="f" strokeweight=".16931mm">
                <v:path arrowok="t" textboxrect="0,0,6157595,0"/>
              </v:shape>
              <w10:wrap anchorx="page" anchory="pag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t xml:space="preserve"> </w:t>
    </w:r>
    <w:r>
      <w:tab/>
      <w:t xml:space="preserve">Primaciálne nám. 1, 814 99 Bratislava </w:t>
    </w:r>
  </w:p>
  <w:p w14:paraId="636B8576" w14:textId="77777777" w:rsidR="00541845" w:rsidRDefault="00074521">
    <w:pPr>
      <w:spacing w:after="0" w:line="259" w:lineRule="auto"/>
      <w:ind w:left="428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B3C21" w14:textId="77777777" w:rsidR="00DC2302" w:rsidRDefault="00DC2302" w:rsidP="00DC2302">
    <w:pPr>
      <w:spacing w:after="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69A01" w14:textId="31E65F52" w:rsidR="00541845" w:rsidRDefault="00EF365E">
    <w:pPr>
      <w:spacing w:after="160" w:line="259" w:lineRule="auto"/>
      <w:ind w:left="0" w:firstLine="0"/>
      <w:jc w:val="left"/>
    </w:pPr>
    <w:r>
      <w:rPr>
        <w:noProof/>
      </w:rPr>
      <w:drawing>
        <wp:inline distT="0" distB="0" distL="0" distR="0" wp14:anchorId="6DE3ADF8" wp14:editId="5295F37C">
          <wp:extent cx="2060575" cy="541020"/>
          <wp:effectExtent l="1905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0575" cy="541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53CC1"/>
    <w:multiLevelType w:val="hybridMultilevel"/>
    <w:tmpl w:val="513CE09E"/>
    <w:lvl w:ilvl="0" w:tplc="940AACD0"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04931E2D"/>
    <w:multiLevelType w:val="multilevel"/>
    <w:tmpl w:val="366E94B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1.%2"/>
      <w:lvlJc w:val="left"/>
      <w:pPr>
        <w:ind w:left="788" w:hanging="360"/>
      </w:pPr>
      <w:rPr>
        <w:rFonts w:ascii="Garamond" w:hAnsi="Garamond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576" w:hanging="720"/>
      </w:pPr>
      <w:rPr>
        <w:rFonts w:ascii="Arial" w:hAnsi="Arial" w:hint="default"/>
        <w:sz w:val="22"/>
      </w:rPr>
    </w:lvl>
    <w:lvl w:ilvl="3">
      <w:start w:val="1"/>
      <w:numFmt w:val="decimal"/>
      <w:lvlText w:val="%1.%2.%3.%4"/>
      <w:lvlJc w:val="left"/>
      <w:pPr>
        <w:ind w:left="2004" w:hanging="72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ind w:left="2792" w:hanging="1080"/>
      </w:pPr>
      <w:rPr>
        <w:rFonts w:ascii="Arial" w:hAnsi="Arial" w:hint="default"/>
        <w:sz w:val="22"/>
      </w:rPr>
    </w:lvl>
    <w:lvl w:ilvl="5">
      <w:start w:val="1"/>
      <w:numFmt w:val="decimal"/>
      <w:lvlText w:val="%1.%2.%3.%4.%5.%6"/>
      <w:lvlJc w:val="left"/>
      <w:pPr>
        <w:ind w:left="3220" w:hanging="1080"/>
      </w:pPr>
      <w:rPr>
        <w:rFonts w:ascii="Arial" w:hAnsi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4008" w:hanging="1440"/>
      </w:pPr>
      <w:rPr>
        <w:rFonts w:ascii="Arial" w:hAnsi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4436" w:hanging="1440"/>
      </w:pPr>
      <w:rPr>
        <w:rFonts w:ascii="Arial" w:hAnsi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224" w:hanging="1800"/>
      </w:pPr>
      <w:rPr>
        <w:rFonts w:ascii="Arial" w:hAnsi="Arial" w:hint="default"/>
        <w:sz w:val="22"/>
      </w:rPr>
    </w:lvl>
  </w:abstractNum>
  <w:abstractNum w:abstractNumId="2" w15:restartNumberingAfterBreak="0">
    <w:nsid w:val="05D72813"/>
    <w:multiLevelType w:val="hybridMultilevel"/>
    <w:tmpl w:val="42A06E04"/>
    <w:lvl w:ilvl="0" w:tplc="BC20A92A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E0A2C"/>
    <w:multiLevelType w:val="hybridMultilevel"/>
    <w:tmpl w:val="D2E2DBB2"/>
    <w:lvl w:ilvl="0" w:tplc="041B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4" w15:restartNumberingAfterBreak="0">
    <w:nsid w:val="152F578E"/>
    <w:multiLevelType w:val="hybridMultilevel"/>
    <w:tmpl w:val="344214AE"/>
    <w:lvl w:ilvl="0" w:tplc="90548B58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A2EE6"/>
    <w:multiLevelType w:val="hybridMultilevel"/>
    <w:tmpl w:val="C3B6900C"/>
    <w:lvl w:ilvl="0" w:tplc="D9B824A0">
      <w:start w:val="1"/>
      <w:numFmt w:val="lowerLetter"/>
      <w:lvlText w:val="(%1)"/>
      <w:lvlJc w:val="left"/>
      <w:pPr>
        <w:ind w:left="114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8" w:hanging="360"/>
      </w:pPr>
    </w:lvl>
    <w:lvl w:ilvl="2" w:tplc="041B001B" w:tentative="1">
      <w:start w:val="1"/>
      <w:numFmt w:val="lowerRoman"/>
      <w:lvlText w:val="%3."/>
      <w:lvlJc w:val="right"/>
      <w:pPr>
        <w:ind w:left="2588" w:hanging="180"/>
      </w:pPr>
    </w:lvl>
    <w:lvl w:ilvl="3" w:tplc="041B000F" w:tentative="1">
      <w:start w:val="1"/>
      <w:numFmt w:val="decimal"/>
      <w:lvlText w:val="%4."/>
      <w:lvlJc w:val="left"/>
      <w:pPr>
        <w:ind w:left="3308" w:hanging="360"/>
      </w:pPr>
    </w:lvl>
    <w:lvl w:ilvl="4" w:tplc="041B0019" w:tentative="1">
      <w:start w:val="1"/>
      <w:numFmt w:val="lowerLetter"/>
      <w:lvlText w:val="%5."/>
      <w:lvlJc w:val="left"/>
      <w:pPr>
        <w:ind w:left="4028" w:hanging="360"/>
      </w:pPr>
    </w:lvl>
    <w:lvl w:ilvl="5" w:tplc="041B001B" w:tentative="1">
      <w:start w:val="1"/>
      <w:numFmt w:val="lowerRoman"/>
      <w:lvlText w:val="%6."/>
      <w:lvlJc w:val="right"/>
      <w:pPr>
        <w:ind w:left="4748" w:hanging="180"/>
      </w:pPr>
    </w:lvl>
    <w:lvl w:ilvl="6" w:tplc="041B000F" w:tentative="1">
      <w:start w:val="1"/>
      <w:numFmt w:val="decimal"/>
      <w:lvlText w:val="%7."/>
      <w:lvlJc w:val="left"/>
      <w:pPr>
        <w:ind w:left="5468" w:hanging="360"/>
      </w:pPr>
    </w:lvl>
    <w:lvl w:ilvl="7" w:tplc="041B0019" w:tentative="1">
      <w:start w:val="1"/>
      <w:numFmt w:val="lowerLetter"/>
      <w:lvlText w:val="%8."/>
      <w:lvlJc w:val="left"/>
      <w:pPr>
        <w:ind w:left="6188" w:hanging="360"/>
      </w:pPr>
    </w:lvl>
    <w:lvl w:ilvl="8" w:tplc="041B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6" w15:restartNumberingAfterBreak="0">
    <w:nsid w:val="194474C7"/>
    <w:multiLevelType w:val="hybridMultilevel"/>
    <w:tmpl w:val="B01E0CE6"/>
    <w:lvl w:ilvl="0" w:tplc="041B0001">
      <w:start w:val="1"/>
      <w:numFmt w:val="bullet"/>
      <w:lvlText w:val=""/>
      <w:lvlJc w:val="left"/>
      <w:pPr>
        <w:ind w:left="171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7" w15:restartNumberingAfterBreak="0">
    <w:nsid w:val="26276C3F"/>
    <w:multiLevelType w:val="hybridMultilevel"/>
    <w:tmpl w:val="89BC5AEC"/>
    <w:lvl w:ilvl="0" w:tplc="2D1CEC30">
      <w:start w:val="1"/>
      <w:numFmt w:val="lowerLetter"/>
      <w:lvlText w:val="%1)"/>
      <w:lvlJc w:val="left"/>
      <w:pPr>
        <w:ind w:left="78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8" w:hanging="360"/>
      </w:pPr>
    </w:lvl>
    <w:lvl w:ilvl="2" w:tplc="041B001B" w:tentative="1">
      <w:start w:val="1"/>
      <w:numFmt w:val="lowerRoman"/>
      <w:lvlText w:val="%3."/>
      <w:lvlJc w:val="right"/>
      <w:pPr>
        <w:ind w:left="2228" w:hanging="180"/>
      </w:pPr>
    </w:lvl>
    <w:lvl w:ilvl="3" w:tplc="041B000F" w:tentative="1">
      <w:start w:val="1"/>
      <w:numFmt w:val="decimal"/>
      <w:lvlText w:val="%4."/>
      <w:lvlJc w:val="left"/>
      <w:pPr>
        <w:ind w:left="2948" w:hanging="360"/>
      </w:pPr>
    </w:lvl>
    <w:lvl w:ilvl="4" w:tplc="041B0019" w:tentative="1">
      <w:start w:val="1"/>
      <w:numFmt w:val="lowerLetter"/>
      <w:lvlText w:val="%5."/>
      <w:lvlJc w:val="left"/>
      <w:pPr>
        <w:ind w:left="3668" w:hanging="360"/>
      </w:pPr>
    </w:lvl>
    <w:lvl w:ilvl="5" w:tplc="041B001B" w:tentative="1">
      <w:start w:val="1"/>
      <w:numFmt w:val="lowerRoman"/>
      <w:lvlText w:val="%6."/>
      <w:lvlJc w:val="right"/>
      <w:pPr>
        <w:ind w:left="4388" w:hanging="180"/>
      </w:pPr>
    </w:lvl>
    <w:lvl w:ilvl="6" w:tplc="041B000F" w:tentative="1">
      <w:start w:val="1"/>
      <w:numFmt w:val="decimal"/>
      <w:lvlText w:val="%7."/>
      <w:lvlJc w:val="left"/>
      <w:pPr>
        <w:ind w:left="5108" w:hanging="360"/>
      </w:pPr>
    </w:lvl>
    <w:lvl w:ilvl="7" w:tplc="041B0019" w:tentative="1">
      <w:start w:val="1"/>
      <w:numFmt w:val="lowerLetter"/>
      <w:lvlText w:val="%8."/>
      <w:lvlJc w:val="left"/>
      <w:pPr>
        <w:ind w:left="5828" w:hanging="360"/>
      </w:pPr>
    </w:lvl>
    <w:lvl w:ilvl="8" w:tplc="041B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8" w15:restartNumberingAfterBreak="0">
    <w:nsid w:val="287F3CB7"/>
    <w:multiLevelType w:val="hybridMultilevel"/>
    <w:tmpl w:val="EFE01BA8"/>
    <w:lvl w:ilvl="0" w:tplc="015A1910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92729"/>
    <w:multiLevelType w:val="hybridMultilevel"/>
    <w:tmpl w:val="F2D474E0"/>
    <w:lvl w:ilvl="0" w:tplc="DC9AA950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803CD"/>
    <w:multiLevelType w:val="hybridMultilevel"/>
    <w:tmpl w:val="222AE966"/>
    <w:lvl w:ilvl="0" w:tplc="F8542FB0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C7602"/>
    <w:multiLevelType w:val="hybridMultilevel"/>
    <w:tmpl w:val="1A74132A"/>
    <w:lvl w:ilvl="0" w:tplc="D366895C">
      <w:start w:val="1"/>
      <w:numFmt w:val="lowerLetter"/>
      <w:lvlText w:val="%1)"/>
      <w:lvlJc w:val="left"/>
      <w:pPr>
        <w:ind w:left="121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5" w:hanging="360"/>
      </w:pPr>
    </w:lvl>
    <w:lvl w:ilvl="2" w:tplc="041B001B" w:tentative="1">
      <w:start w:val="1"/>
      <w:numFmt w:val="lowerRoman"/>
      <w:lvlText w:val="%3."/>
      <w:lvlJc w:val="right"/>
      <w:pPr>
        <w:ind w:left="2655" w:hanging="180"/>
      </w:pPr>
    </w:lvl>
    <w:lvl w:ilvl="3" w:tplc="041B000F" w:tentative="1">
      <w:start w:val="1"/>
      <w:numFmt w:val="decimal"/>
      <w:lvlText w:val="%4."/>
      <w:lvlJc w:val="left"/>
      <w:pPr>
        <w:ind w:left="3375" w:hanging="360"/>
      </w:pPr>
    </w:lvl>
    <w:lvl w:ilvl="4" w:tplc="041B0019" w:tentative="1">
      <w:start w:val="1"/>
      <w:numFmt w:val="lowerLetter"/>
      <w:lvlText w:val="%5."/>
      <w:lvlJc w:val="left"/>
      <w:pPr>
        <w:ind w:left="4095" w:hanging="360"/>
      </w:pPr>
    </w:lvl>
    <w:lvl w:ilvl="5" w:tplc="041B001B" w:tentative="1">
      <w:start w:val="1"/>
      <w:numFmt w:val="lowerRoman"/>
      <w:lvlText w:val="%6."/>
      <w:lvlJc w:val="right"/>
      <w:pPr>
        <w:ind w:left="4815" w:hanging="180"/>
      </w:pPr>
    </w:lvl>
    <w:lvl w:ilvl="6" w:tplc="041B000F" w:tentative="1">
      <w:start w:val="1"/>
      <w:numFmt w:val="decimal"/>
      <w:lvlText w:val="%7."/>
      <w:lvlJc w:val="left"/>
      <w:pPr>
        <w:ind w:left="5535" w:hanging="360"/>
      </w:pPr>
    </w:lvl>
    <w:lvl w:ilvl="7" w:tplc="041B0019" w:tentative="1">
      <w:start w:val="1"/>
      <w:numFmt w:val="lowerLetter"/>
      <w:lvlText w:val="%8."/>
      <w:lvlJc w:val="left"/>
      <w:pPr>
        <w:ind w:left="6255" w:hanging="360"/>
      </w:pPr>
    </w:lvl>
    <w:lvl w:ilvl="8" w:tplc="041B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2" w15:restartNumberingAfterBreak="0">
    <w:nsid w:val="38B11085"/>
    <w:multiLevelType w:val="hybridMultilevel"/>
    <w:tmpl w:val="7E1C617C"/>
    <w:lvl w:ilvl="0" w:tplc="69F0B482">
      <w:start w:val="3"/>
      <w:numFmt w:val="bullet"/>
      <w:lvlText w:val="-"/>
      <w:lvlJc w:val="left"/>
      <w:pPr>
        <w:ind w:left="135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13" w15:restartNumberingAfterBreak="0">
    <w:nsid w:val="3ECA0A88"/>
    <w:multiLevelType w:val="hybridMultilevel"/>
    <w:tmpl w:val="8690BE18"/>
    <w:lvl w:ilvl="0" w:tplc="18C0021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27B19"/>
    <w:multiLevelType w:val="hybridMultilevel"/>
    <w:tmpl w:val="9162CD8C"/>
    <w:lvl w:ilvl="0" w:tplc="787C8D7E">
      <w:numFmt w:val="bullet"/>
      <w:lvlText w:val="•"/>
      <w:lvlJc w:val="left"/>
      <w:pPr>
        <w:ind w:left="1172" w:hanging="744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 w15:restartNumberingAfterBreak="0">
    <w:nsid w:val="45702AAD"/>
    <w:multiLevelType w:val="hybridMultilevel"/>
    <w:tmpl w:val="EA78B98A"/>
    <w:lvl w:ilvl="0" w:tplc="7722D2E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11549"/>
    <w:multiLevelType w:val="hybridMultilevel"/>
    <w:tmpl w:val="5A886C5E"/>
    <w:lvl w:ilvl="0" w:tplc="041B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7" w15:restartNumberingAfterBreak="0">
    <w:nsid w:val="4CEE0A6C"/>
    <w:multiLevelType w:val="multilevel"/>
    <w:tmpl w:val="1402FA4C"/>
    <w:lvl w:ilvl="0">
      <w:start w:val="1"/>
      <w:numFmt w:val="decimal"/>
      <w:lvlText w:val="%1"/>
      <w:lvlJc w:val="left"/>
      <w:pPr>
        <w:ind w:left="1148" w:hanging="360"/>
      </w:pPr>
      <w:rPr>
        <w:rFonts w:ascii="Garamond" w:eastAsia="Times New Roman" w:hAnsi="Garamond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isLgl/>
      <w:lvlText w:val="%1.%2"/>
      <w:lvlJc w:val="left"/>
      <w:pPr>
        <w:ind w:left="1373" w:hanging="585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50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50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8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6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2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22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88" w:hanging="1800"/>
      </w:pPr>
      <w:rPr>
        <w:rFonts w:hint="default"/>
        <w:b w:val="0"/>
      </w:rPr>
    </w:lvl>
  </w:abstractNum>
  <w:abstractNum w:abstractNumId="18" w15:restartNumberingAfterBreak="0">
    <w:nsid w:val="51C82CC2"/>
    <w:multiLevelType w:val="hybridMultilevel"/>
    <w:tmpl w:val="153E313A"/>
    <w:lvl w:ilvl="0" w:tplc="FD0C7E0C">
      <w:start w:val="1"/>
      <w:numFmt w:val="lowerLetter"/>
      <w:lvlText w:val="%1)"/>
      <w:lvlJc w:val="left"/>
      <w:pPr>
        <w:ind w:left="142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808F9A">
      <w:start w:val="1"/>
      <w:numFmt w:val="lowerLetter"/>
      <w:lvlText w:val="%2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4840BE">
      <w:start w:val="1"/>
      <w:numFmt w:val="lowerRoman"/>
      <w:lvlText w:val="%3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0099F2">
      <w:start w:val="1"/>
      <w:numFmt w:val="decimal"/>
      <w:lvlText w:val="%4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3E4788">
      <w:start w:val="1"/>
      <w:numFmt w:val="lowerLetter"/>
      <w:lvlText w:val="%5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B88A10">
      <w:start w:val="1"/>
      <w:numFmt w:val="lowerRoman"/>
      <w:lvlText w:val="%6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6C9910">
      <w:start w:val="1"/>
      <w:numFmt w:val="decimal"/>
      <w:lvlText w:val="%7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08AD44">
      <w:start w:val="1"/>
      <w:numFmt w:val="lowerLetter"/>
      <w:lvlText w:val="%8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FCBCC2">
      <w:start w:val="1"/>
      <w:numFmt w:val="lowerRoman"/>
      <w:lvlText w:val="%9"/>
      <w:lvlJc w:val="left"/>
      <w:pPr>
        <w:ind w:left="7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7552268"/>
    <w:multiLevelType w:val="hybridMultilevel"/>
    <w:tmpl w:val="B29CADC0"/>
    <w:lvl w:ilvl="0" w:tplc="D9B824A0">
      <w:start w:val="1"/>
      <w:numFmt w:val="lowerLetter"/>
      <w:lvlText w:val="(%1)"/>
      <w:lvlJc w:val="left"/>
      <w:pPr>
        <w:ind w:left="171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34" w:hanging="360"/>
      </w:pPr>
    </w:lvl>
    <w:lvl w:ilvl="2" w:tplc="041B001B" w:tentative="1">
      <w:start w:val="1"/>
      <w:numFmt w:val="lowerRoman"/>
      <w:lvlText w:val="%3."/>
      <w:lvlJc w:val="right"/>
      <w:pPr>
        <w:ind w:left="3154" w:hanging="180"/>
      </w:pPr>
    </w:lvl>
    <w:lvl w:ilvl="3" w:tplc="041B000F" w:tentative="1">
      <w:start w:val="1"/>
      <w:numFmt w:val="decimal"/>
      <w:lvlText w:val="%4."/>
      <w:lvlJc w:val="left"/>
      <w:pPr>
        <w:ind w:left="3874" w:hanging="360"/>
      </w:pPr>
    </w:lvl>
    <w:lvl w:ilvl="4" w:tplc="041B0019" w:tentative="1">
      <w:start w:val="1"/>
      <w:numFmt w:val="lowerLetter"/>
      <w:lvlText w:val="%5."/>
      <w:lvlJc w:val="left"/>
      <w:pPr>
        <w:ind w:left="4594" w:hanging="360"/>
      </w:pPr>
    </w:lvl>
    <w:lvl w:ilvl="5" w:tplc="041B001B" w:tentative="1">
      <w:start w:val="1"/>
      <w:numFmt w:val="lowerRoman"/>
      <w:lvlText w:val="%6."/>
      <w:lvlJc w:val="right"/>
      <w:pPr>
        <w:ind w:left="5314" w:hanging="180"/>
      </w:pPr>
    </w:lvl>
    <w:lvl w:ilvl="6" w:tplc="041B000F" w:tentative="1">
      <w:start w:val="1"/>
      <w:numFmt w:val="decimal"/>
      <w:lvlText w:val="%7."/>
      <w:lvlJc w:val="left"/>
      <w:pPr>
        <w:ind w:left="6034" w:hanging="360"/>
      </w:pPr>
    </w:lvl>
    <w:lvl w:ilvl="7" w:tplc="041B0019" w:tentative="1">
      <w:start w:val="1"/>
      <w:numFmt w:val="lowerLetter"/>
      <w:lvlText w:val="%8."/>
      <w:lvlJc w:val="left"/>
      <w:pPr>
        <w:ind w:left="6754" w:hanging="360"/>
      </w:pPr>
    </w:lvl>
    <w:lvl w:ilvl="8" w:tplc="041B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20" w15:restartNumberingAfterBreak="0">
    <w:nsid w:val="581E3766"/>
    <w:multiLevelType w:val="hybridMultilevel"/>
    <w:tmpl w:val="E320C888"/>
    <w:lvl w:ilvl="0" w:tplc="8B6E7CE2">
      <w:start w:val="3"/>
      <w:numFmt w:val="upperRoman"/>
      <w:lvlText w:val="(%1)"/>
      <w:lvlJc w:val="left"/>
      <w:pPr>
        <w:ind w:left="15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BAFB3A">
      <w:start w:val="1"/>
      <w:numFmt w:val="lowerLetter"/>
      <w:lvlText w:val="%2"/>
      <w:lvlJc w:val="left"/>
      <w:pPr>
        <w:ind w:left="17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0819FA">
      <w:start w:val="1"/>
      <w:numFmt w:val="lowerRoman"/>
      <w:lvlText w:val="%3"/>
      <w:lvlJc w:val="left"/>
      <w:pPr>
        <w:ind w:left="24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4A661C">
      <w:start w:val="1"/>
      <w:numFmt w:val="decimal"/>
      <w:lvlText w:val="%4"/>
      <w:lvlJc w:val="left"/>
      <w:pPr>
        <w:ind w:left="31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6A4B4E">
      <w:start w:val="1"/>
      <w:numFmt w:val="lowerLetter"/>
      <w:lvlText w:val="%5"/>
      <w:lvlJc w:val="left"/>
      <w:pPr>
        <w:ind w:left="38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D6B9D8">
      <w:start w:val="1"/>
      <w:numFmt w:val="lowerRoman"/>
      <w:lvlText w:val="%6"/>
      <w:lvlJc w:val="left"/>
      <w:pPr>
        <w:ind w:left="46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FAA36C">
      <w:start w:val="1"/>
      <w:numFmt w:val="decimal"/>
      <w:lvlText w:val="%7"/>
      <w:lvlJc w:val="left"/>
      <w:pPr>
        <w:ind w:left="53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7CFB30">
      <w:start w:val="1"/>
      <w:numFmt w:val="lowerLetter"/>
      <w:lvlText w:val="%8"/>
      <w:lvlJc w:val="left"/>
      <w:pPr>
        <w:ind w:left="60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E0AF82">
      <w:start w:val="1"/>
      <w:numFmt w:val="lowerRoman"/>
      <w:lvlText w:val="%9"/>
      <w:lvlJc w:val="left"/>
      <w:pPr>
        <w:ind w:left="67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8B61557"/>
    <w:multiLevelType w:val="hybridMultilevel"/>
    <w:tmpl w:val="7B24829A"/>
    <w:lvl w:ilvl="0" w:tplc="37D663E4">
      <w:start w:val="5"/>
      <w:numFmt w:val="bullet"/>
      <w:lvlText w:val="-"/>
      <w:lvlJc w:val="left"/>
      <w:pPr>
        <w:ind w:left="2093" w:hanging="360"/>
      </w:pPr>
      <w:rPr>
        <w:rFonts w:ascii="Garamond" w:eastAsia="Times New Roman" w:hAnsi="Garamond" w:cs="Arial" w:hint="default"/>
        <w:b w:val="0"/>
        <w:color w:val="000000"/>
      </w:rPr>
    </w:lvl>
    <w:lvl w:ilvl="1" w:tplc="041B0003" w:tentative="1">
      <w:start w:val="1"/>
      <w:numFmt w:val="bullet"/>
      <w:lvlText w:val="o"/>
      <w:lvlJc w:val="left"/>
      <w:pPr>
        <w:ind w:left="281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7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3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53" w:hanging="360"/>
      </w:pPr>
      <w:rPr>
        <w:rFonts w:ascii="Wingdings" w:hAnsi="Wingdings" w:hint="default"/>
      </w:rPr>
    </w:lvl>
  </w:abstractNum>
  <w:abstractNum w:abstractNumId="22" w15:restartNumberingAfterBreak="0">
    <w:nsid w:val="613E6575"/>
    <w:multiLevelType w:val="hybridMultilevel"/>
    <w:tmpl w:val="15E678C0"/>
    <w:lvl w:ilvl="0" w:tplc="041B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23" w15:restartNumberingAfterBreak="0">
    <w:nsid w:val="64167EBB"/>
    <w:multiLevelType w:val="hybridMultilevel"/>
    <w:tmpl w:val="95ECE94C"/>
    <w:lvl w:ilvl="0" w:tplc="B1FC7D34">
      <w:start w:val="1"/>
      <w:numFmt w:val="decimal"/>
      <w:pStyle w:val="Nadpis1"/>
      <w:lvlText w:val="%1."/>
      <w:lvlJc w:val="left"/>
      <w:pPr>
        <w:ind w:left="0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 w:themeColor="text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369A6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CA09A3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8834A9F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FE14001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AACCB4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0008AF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184F4D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4845DF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89026D3"/>
    <w:multiLevelType w:val="hybridMultilevel"/>
    <w:tmpl w:val="656666A4"/>
    <w:lvl w:ilvl="0" w:tplc="041B0017">
      <w:start w:val="1"/>
      <w:numFmt w:val="lowerLetter"/>
      <w:lvlText w:val="%1)"/>
      <w:lvlJc w:val="left"/>
      <w:pPr>
        <w:ind w:left="1575" w:hanging="360"/>
      </w:pPr>
    </w:lvl>
    <w:lvl w:ilvl="1" w:tplc="041B0019" w:tentative="1">
      <w:start w:val="1"/>
      <w:numFmt w:val="lowerLetter"/>
      <w:lvlText w:val="%2."/>
      <w:lvlJc w:val="left"/>
      <w:pPr>
        <w:ind w:left="2295" w:hanging="360"/>
      </w:pPr>
    </w:lvl>
    <w:lvl w:ilvl="2" w:tplc="041B001B" w:tentative="1">
      <w:start w:val="1"/>
      <w:numFmt w:val="lowerRoman"/>
      <w:lvlText w:val="%3."/>
      <w:lvlJc w:val="right"/>
      <w:pPr>
        <w:ind w:left="3015" w:hanging="180"/>
      </w:pPr>
    </w:lvl>
    <w:lvl w:ilvl="3" w:tplc="041B000F" w:tentative="1">
      <w:start w:val="1"/>
      <w:numFmt w:val="decimal"/>
      <w:lvlText w:val="%4."/>
      <w:lvlJc w:val="left"/>
      <w:pPr>
        <w:ind w:left="3735" w:hanging="360"/>
      </w:pPr>
    </w:lvl>
    <w:lvl w:ilvl="4" w:tplc="041B0019" w:tentative="1">
      <w:start w:val="1"/>
      <w:numFmt w:val="lowerLetter"/>
      <w:lvlText w:val="%5."/>
      <w:lvlJc w:val="left"/>
      <w:pPr>
        <w:ind w:left="4455" w:hanging="360"/>
      </w:pPr>
    </w:lvl>
    <w:lvl w:ilvl="5" w:tplc="041B001B" w:tentative="1">
      <w:start w:val="1"/>
      <w:numFmt w:val="lowerRoman"/>
      <w:lvlText w:val="%6."/>
      <w:lvlJc w:val="right"/>
      <w:pPr>
        <w:ind w:left="5175" w:hanging="180"/>
      </w:pPr>
    </w:lvl>
    <w:lvl w:ilvl="6" w:tplc="041B000F" w:tentative="1">
      <w:start w:val="1"/>
      <w:numFmt w:val="decimal"/>
      <w:lvlText w:val="%7."/>
      <w:lvlJc w:val="left"/>
      <w:pPr>
        <w:ind w:left="5895" w:hanging="360"/>
      </w:pPr>
    </w:lvl>
    <w:lvl w:ilvl="7" w:tplc="041B0019" w:tentative="1">
      <w:start w:val="1"/>
      <w:numFmt w:val="lowerLetter"/>
      <w:lvlText w:val="%8."/>
      <w:lvlJc w:val="left"/>
      <w:pPr>
        <w:ind w:left="6615" w:hanging="360"/>
      </w:pPr>
    </w:lvl>
    <w:lvl w:ilvl="8" w:tplc="041B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5" w15:restartNumberingAfterBreak="0">
    <w:nsid w:val="6AB03372"/>
    <w:multiLevelType w:val="hybridMultilevel"/>
    <w:tmpl w:val="BA3AB7F0"/>
    <w:lvl w:ilvl="0" w:tplc="2966A274">
      <w:start w:val="1"/>
      <w:numFmt w:val="upperRoman"/>
      <w:lvlText w:val="(%1)"/>
      <w:lvlJc w:val="left"/>
      <w:pPr>
        <w:ind w:left="15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ACB272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4E2B3E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C4395E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2AABF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8CC7B2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12DA7C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884B36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861AC8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CF5332E"/>
    <w:multiLevelType w:val="multilevel"/>
    <w:tmpl w:val="2FBCBF16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99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D3D190B"/>
    <w:multiLevelType w:val="hybridMultilevel"/>
    <w:tmpl w:val="CEAAC848"/>
    <w:lvl w:ilvl="0" w:tplc="041B0017">
      <w:start w:val="1"/>
      <w:numFmt w:val="lowerLetter"/>
      <w:lvlText w:val="%1)"/>
      <w:lvlJc w:val="left"/>
      <w:pPr>
        <w:ind w:left="1148" w:hanging="360"/>
      </w:pPr>
    </w:lvl>
    <w:lvl w:ilvl="1" w:tplc="041B0019" w:tentative="1">
      <w:start w:val="1"/>
      <w:numFmt w:val="lowerLetter"/>
      <w:lvlText w:val="%2."/>
      <w:lvlJc w:val="left"/>
      <w:pPr>
        <w:ind w:left="1868" w:hanging="360"/>
      </w:pPr>
    </w:lvl>
    <w:lvl w:ilvl="2" w:tplc="041B001B" w:tentative="1">
      <w:start w:val="1"/>
      <w:numFmt w:val="lowerRoman"/>
      <w:lvlText w:val="%3."/>
      <w:lvlJc w:val="right"/>
      <w:pPr>
        <w:ind w:left="2588" w:hanging="180"/>
      </w:pPr>
    </w:lvl>
    <w:lvl w:ilvl="3" w:tplc="041B000F" w:tentative="1">
      <w:start w:val="1"/>
      <w:numFmt w:val="decimal"/>
      <w:lvlText w:val="%4."/>
      <w:lvlJc w:val="left"/>
      <w:pPr>
        <w:ind w:left="3308" w:hanging="360"/>
      </w:pPr>
    </w:lvl>
    <w:lvl w:ilvl="4" w:tplc="041B0019" w:tentative="1">
      <w:start w:val="1"/>
      <w:numFmt w:val="lowerLetter"/>
      <w:lvlText w:val="%5."/>
      <w:lvlJc w:val="left"/>
      <w:pPr>
        <w:ind w:left="4028" w:hanging="360"/>
      </w:pPr>
    </w:lvl>
    <w:lvl w:ilvl="5" w:tplc="041B001B" w:tentative="1">
      <w:start w:val="1"/>
      <w:numFmt w:val="lowerRoman"/>
      <w:lvlText w:val="%6."/>
      <w:lvlJc w:val="right"/>
      <w:pPr>
        <w:ind w:left="4748" w:hanging="180"/>
      </w:pPr>
    </w:lvl>
    <w:lvl w:ilvl="6" w:tplc="041B000F" w:tentative="1">
      <w:start w:val="1"/>
      <w:numFmt w:val="decimal"/>
      <w:lvlText w:val="%7."/>
      <w:lvlJc w:val="left"/>
      <w:pPr>
        <w:ind w:left="5468" w:hanging="360"/>
      </w:pPr>
    </w:lvl>
    <w:lvl w:ilvl="7" w:tplc="041B0019" w:tentative="1">
      <w:start w:val="1"/>
      <w:numFmt w:val="lowerLetter"/>
      <w:lvlText w:val="%8."/>
      <w:lvlJc w:val="left"/>
      <w:pPr>
        <w:ind w:left="6188" w:hanging="360"/>
      </w:pPr>
    </w:lvl>
    <w:lvl w:ilvl="8" w:tplc="041B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8" w15:restartNumberingAfterBreak="0">
    <w:nsid w:val="74407DAE"/>
    <w:multiLevelType w:val="hybridMultilevel"/>
    <w:tmpl w:val="1B3640E4"/>
    <w:lvl w:ilvl="0" w:tplc="5FFE31BA">
      <w:start w:val="1"/>
      <w:numFmt w:val="lowerLetter"/>
      <w:lvlText w:val="(%1)"/>
      <w:lvlJc w:val="left"/>
      <w:pPr>
        <w:ind w:left="173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53" w:hanging="360"/>
      </w:pPr>
    </w:lvl>
    <w:lvl w:ilvl="2" w:tplc="041B001B" w:tentative="1">
      <w:start w:val="1"/>
      <w:numFmt w:val="lowerRoman"/>
      <w:lvlText w:val="%3."/>
      <w:lvlJc w:val="right"/>
      <w:pPr>
        <w:ind w:left="3173" w:hanging="180"/>
      </w:pPr>
    </w:lvl>
    <w:lvl w:ilvl="3" w:tplc="041B000F" w:tentative="1">
      <w:start w:val="1"/>
      <w:numFmt w:val="decimal"/>
      <w:lvlText w:val="%4."/>
      <w:lvlJc w:val="left"/>
      <w:pPr>
        <w:ind w:left="3893" w:hanging="360"/>
      </w:pPr>
    </w:lvl>
    <w:lvl w:ilvl="4" w:tplc="041B0019" w:tentative="1">
      <w:start w:val="1"/>
      <w:numFmt w:val="lowerLetter"/>
      <w:lvlText w:val="%5."/>
      <w:lvlJc w:val="left"/>
      <w:pPr>
        <w:ind w:left="4613" w:hanging="360"/>
      </w:pPr>
    </w:lvl>
    <w:lvl w:ilvl="5" w:tplc="041B001B" w:tentative="1">
      <w:start w:val="1"/>
      <w:numFmt w:val="lowerRoman"/>
      <w:lvlText w:val="%6."/>
      <w:lvlJc w:val="right"/>
      <w:pPr>
        <w:ind w:left="5333" w:hanging="180"/>
      </w:pPr>
    </w:lvl>
    <w:lvl w:ilvl="6" w:tplc="041B000F" w:tentative="1">
      <w:start w:val="1"/>
      <w:numFmt w:val="decimal"/>
      <w:lvlText w:val="%7."/>
      <w:lvlJc w:val="left"/>
      <w:pPr>
        <w:ind w:left="6053" w:hanging="360"/>
      </w:pPr>
    </w:lvl>
    <w:lvl w:ilvl="7" w:tplc="041B0019" w:tentative="1">
      <w:start w:val="1"/>
      <w:numFmt w:val="lowerLetter"/>
      <w:lvlText w:val="%8."/>
      <w:lvlJc w:val="left"/>
      <w:pPr>
        <w:ind w:left="6773" w:hanging="360"/>
      </w:pPr>
    </w:lvl>
    <w:lvl w:ilvl="8" w:tplc="041B001B" w:tentative="1">
      <w:start w:val="1"/>
      <w:numFmt w:val="lowerRoman"/>
      <w:lvlText w:val="%9."/>
      <w:lvlJc w:val="right"/>
      <w:pPr>
        <w:ind w:left="7493" w:hanging="180"/>
      </w:pPr>
    </w:lvl>
  </w:abstractNum>
  <w:abstractNum w:abstractNumId="29" w15:restartNumberingAfterBreak="0">
    <w:nsid w:val="7B8F6E5B"/>
    <w:multiLevelType w:val="hybridMultilevel"/>
    <w:tmpl w:val="CAC47786"/>
    <w:lvl w:ilvl="0" w:tplc="B0EE3CCE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2F4A55"/>
    <w:multiLevelType w:val="hybridMultilevel"/>
    <w:tmpl w:val="B956AF58"/>
    <w:lvl w:ilvl="0" w:tplc="BA80710E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230986">
    <w:abstractNumId w:val="25"/>
  </w:num>
  <w:num w:numId="2" w16cid:durableId="1368482807">
    <w:abstractNumId w:val="20"/>
  </w:num>
  <w:num w:numId="3" w16cid:durableId="1940478914">
    <w:abstractNumId w:val="18"/>
  </w:num>
  <w:num w:numId="4" w16cid:durableId="2032144378">
    <w:abstractNumId w:val="26"/>
  </w:num>
  <w:num w:numId="5" w16cid:durableId="1117601709">
    <w:abstractNumId w:val="23"/>
  </w:num>
  <w:num w:numId="6" w16cid:durableId="404380188">
    <w:abstractNumId w:val="23"/>
  </w:num>
  <w:num w:numId="7" w16cid:durableId="1680353094">
    <w:abstractNumId w:val="23"/>
  </w:num>
  <w:num w:numId="8" w16cid:durableId="387537224">
    <w:abstractNumId w:val="23"/>
  </w:num>
  <w:num w:numId="9" w16cid:durableId="711535913">
    <w:abstractNumId w:val="23"/>
  </w:num>
  <w:num w:numId="10" w16cid:durableId="1833598971">
    <w:abstractNumId w:val="23"/>
  </w:num>
  <w:num w:numId="11" w16cid:durableId="974800951">
    <w:abstractNumId w:val="23"/>
  </w:num>
  <w:num w:numId="12" w16cid:durableId="450897536">
    <w:abstractNumId w:val="23"/>
  </w:num>
  <w:num w:numId="13" w16cid:durableId="422385533">
    <w:abstractNumId w:val="23"/>
  </w:num>
  <w:num w:numId="14" w16cid:durableId="1593081151">
    <w:abstractNumId w:val="23"/>
    <w:lvlOverride w:ilvl="0">
      <w:startOverride w:val="1"/>
    </w:lvlOverride>
  </w:num>
  <w:num w:numId="15" w16cid:durableId="1363364077">
    <w:abstractNumId w:val="23"/>
  </w:num>
  <w:num w:numId="16" w16cid:durableId="2120831592">
    <w:abstractNumId w:val="22"/>
  </w:num>
  <w:num w:numId="17" w16cid:durableId="900215808">
    <w:abstractNumId w:val="14"/>
  </w:num>
  <w:num w:numId="18" w16cid:durableId="488667646">
    <w:abstractNumId w:val="0"/>
  </w:num>
  <w:num w:numId="19" w16cid:durableId="1374039057">
    <w:abstractNumId w:val="12"/>
  </w:num>
  <w:num w:numId="20" w16cid:durableId="1361080231">
    <w:abstractNumId w:val="23"/>
  </w:num>
  <w:num w:numId="21" w16cid:durableId="1124736894">
    <w:abstractNumId w:val="16"/>
  </w:num>
  <w:num w:numId="22" w16cid:durableId="17170488">
    <w:abstractNumId w:val="6"/>
  </w:num>
  <w:num w:numId="23" w16cid:durableId="541136636">
    <w:abstractNumId w:val="19"/>
  </w:num>
  <w:num w:numId="24" w16cid:durableId="1537430488">
    <w:abstractNumId w:val="3"/>
  </w:num>
  <w:num w:numId="25" w16cid:durableId="1755055584">
    <w:abstractNumId w:val="24"/>
  </w:num>
  <w:num w:numId="26" w16cid:durableId="1771005917">
    <w:abstractNumId w:val="11"/>
  </w:num>
  <w:num w:numId="27" w16cid:durableId="896746882">
    <w:abstractNumId w:val="27"/>
  </w:num>
  <w:num w:numId="28" w16cid:durableId="839927061">
    <w:abstractNumId w:val="7"/>
  </w:num>
  <w:num w:numId="29" w16cid:durableId="1605651345">
    <w:abstractNumId w:val="1"/>
  </w:num>
  <w:num w:numId="30" w16cid:durableId="317736118">
    <w:abstractNumId w:val="17"/>
  </w:num>
  <w:num w:numId="31" w16cid:durableId="1016006374">
    <w:abstractNumId w:val="15"/>
  </w:num>
  <w:num w:numId="32" w16cid:durableId="887909704">
    <w:abstractNumId w:val="8"/>
  </w:num>
  <w:num w:numId="33" w16cid:durableId="1266301516">
    <w:abstractNumId w:val="13"/>
  </w:num>
  <w:num w:numId="34" w16cid:durableId="41831563">
    <w:abstractNumId w:val="10"/>
  </w:num>
  <w:num w:numId="35" w16cid:durableId="648510990">
    <w:abstractNumId w:val="9"/>
  </w:num>
  <w:num w:numId="36" w16cid:durableId="1188913518">
    <w:abstractNumId w:val="4"/>
  </w:num>
  <w:num w:numId="37" w16cid:durableId="282618643">
    <w:abstractNumId w:val="5"/>
  </w:num>
  <w:num w:numId="38" w16cid:durableId="1596017791">
    <w:abstractNumId w:val="29"/>
  </w:num>
  <w:num w:numId="39" w16cid:durableId="755634606">
    <w:abstractNumId w:val="30"/>
  </w:num>
  <w:num w:numId="40" w16cid:durableId="353389486">
    <w:abstractNumId w:val="2"/>
  </w:num>
  <w:num w:numId="41" w16cid:durableId="1012030043">
    <w:abstractNumId w:val="28"/>
  </w:num>
  <w:num w:numId="42" w16cid:durableId="141034535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845"/>
    <w:rsid w:val="00002718"/>
    <w:rsid w:val="00006206"/>
    <w:rsid w:val="00013466"/>
    <w:rsid w:val="00014DA5"/>
    <w:rsid w:val="00015C7D"/>
    <w:rsid w:val="00033D81"/>
    <w:rsid w:val="00037340"/>
    <w:rsid w:val="00044D05"/>
    <w:rsid w:val="00045913"/>
    <w:rsid w:val="00047E22"/>
    <w:rsid w:val="00052218"/>
    <w:rsid w:val="00056F14"/>
    <w:rsid w:val="000603BB"/>
    <w:rsid w:val="0006349D"/>
    <w:rsid w:val="0007055D"/>
    <w:rsid w:val="00070797"/>
    <w:rsid w:val="000729AE"/>
    <w:rsid w:val="000744C3"/>
    <w:rsid w:val="00074521"/>
    <w:rsid w:val="00075868"/>
    <w:rsid w:val="00077F41"/>
    <w:rsid w:val="00081121"/>
    <w:rsid w:val="00083CDF"/>
    <w:rsid w:val="00085B16"/>
    <w:rsid w:val="00091B72"/>
    <w:rsid w:val="000979AA"/>
    <w:rsid w:val="000A2FE4"/>
    <w:rsid w:val="000A33B0"/>
    <w:rsid w:val="000A4960"/>
    <w:rsid w:val="000B15FF"/>
    <w:rsid w:val="000B3230"/>
    <w:rsid w:val="000C2E79"/>
    <w:rsid w:val="000C53D4"/>
    <w:rsid w:val="000C7C12"/>
    <w:rsid w:val="000D4964"/>
    <w:rsid w:val="000D6410"/>
    <w:rsid w:val="000E2457"/>
    <w:rsid w:val="000F0FDC"/>
    <w:rsid w:val="000F60B6"/>
    <w:rsid w:val="00101866"/>
    <w:rsid w:val="00103B9D"/>
    <w:rsid w:val="001070DD"/>
    <w:rsid w:val="00107D81"/>
    <w:rsid w:val="0011527A"/>
    <w:rsid w:val="0011686B"/>
    <w:rsid w:val="00122A4B"/>
    <w:rsid w:val="001241DF"/>
    <w:rsid w:val="00146AF8"/>
    <w:rsid w:val="00147879"/>
    <w:rsid w:val="00156C57"/>
    <w:rsid w:val="00164F8E"/>
    <w:rsid w:val="00166F67"/>
    <w:rsid w:val="00171459"/>
    <w:rsid w:val="00180662"/>
    <w:rsid w:val="00182762"/>
    <w:rsid w:val="0018569F"/>
    <w:rsid w:val="00186010"/>
    <w:rsid w:val="0018760D"/>
    <w:rsid w:val="0019680F"/>
    <w:rsid w:val="001A02E2"/>
    <w:rsid w:val="001B04E8"/>
    <w:rsid w:val="001B19A9"/>
    <w:rsid w:val="001B1EC2"/>
    <w:rsid w:val="001B4709"/>
    <w:rsid w:val="001B5031"/>
    <w:rsid w:val="001B60BE"/>
    <w:rsid w:val="001B6C0B"/>
    <w:rsid w:val="001C170E"/>
    <w:rsid w:val="001C3ABD"/>
    <w:rsid w:val="001C7629"/>
    <w:rsid w:val="001D2E71"/>
    <w:rsid w:val="001D3EED"/>
    <w:rsid w:val="001D778A"/>
    <w:rsid w:val="001E07FF"/>
    <w:rsid w:val="001E24D9"/>
    <w:rsid w:val="001E4AFF"/>
    <w:rsid w:val="001F567A"/>
    <w:rsid w:val="00206443"/>
    <w:rsid w:val="002073DE"/>
    <w:rsid w:val="00216C3A"/>
    <w:rsid w:val="00223CCD"/>
    <w:rsid w:val="0023064D"/>
    <w:rsid w:val="00230796"/>
    <w:rsid w:val="00235A36"/>
    <w:rsid w:val="00251692"/>
    <w:rsid w:val="00253357"/>
    <w:rsid w:val="00260BF3"/>
    <w:rsid w:val="0026718D"/>
    <w:rsid w:val="00272E21"/>
    <w:rsid w:val="0028258B"/>
    <w:rsid w:val="00295E34"/>
    <w:rsid w:val="0029660E"/>
    <w:rsid w:val="002A73FE"/>
    <w:rsid w:val="002B05DE"/>
    <w:rsid w:val="002C174E"/>
    <w:rsid w:val="002C200A"/>
    <w:rsid w:val="002C761F"/>
    <w:rsid w:val="002C7DD2"/>
    <w:rsid w:val="002D1B10"/>
    <w:rsid w:val="002E0C6D"/>
    <w:rsid w:val="002E6A93"/>
    <w:rsid w:val="002F0696"/>
    <w:rsid w:val="002F0A22"/>
    <w:rsid w:val="002F3BE8"/>
    <w:rsid w:val="002F55AB"/>
    <w:rsid w:val="00306814"/>
    <w:rsid w:val="00310905"/>
    <w:rsid w:val="003120B6"/>
    <w:rsid w:val="00313FC3"/>
    <w:rsid w:val="00316A0C"/>
    <w:rsid w:val="003244AD"/>
    <w:rsid w:val="00327E2A"/>
    <w:rsid w:val="0033392A"/>
    <w:rsid w:val="0033554D"/>
    <w:rsid w:val="0034138E"/>
    <w:rsid w:val="003440CC"/>
    <w:rsid w:val="00345FEF"/>
    <w:rsid w:val="00352BF0"/>
    <w:rsid w:val="003537E1"/>
    <w:rsid w:val="00357129"/>
    <w:rsid w:val="00357629"/>
    <w:rsid w:val="003634F3"/>
    <w:rsid w:val="00367AF1"/>
    <w:rsid w:val="003713F9"/>
    <w:rsid w:val="003733DC"/>
    <w:rsid w:val="003758CF"/>
    <w:rsid w:val="00377140"/>
    <w:rsid w:val="003772E8"/>
    <w:rsid w:val="00377B07"/>
    <w:rsid w:val="003B21A0"/>
    <w:rsid w:val="003B7840"/>
    <w:rsid w:val="003C5AB0"/>
    <w:rsid w:val="003C616B"/>
    <w:rsid w:val="003C670B"/>
    <w:rsid w:val="003E0834"/>
    <w:rsid w:val="003E4B91"/>
    <w:rsid w:val="003E4EF0"/>
    <w:rsid w:val="003E5189"/>
    <w:rsid w:val="003E6828"/>
    <w:rsid w:val="003E7449"/>
    <w:rsid w:val="003F10A4"/>
    <w:rsid w:val="004010DE"/>
    <w:rsid w:val="00401A98"/>
    <w:rsid w:val="0040485E"/>
    <w:rsid w:val="00405F14"/>
    <w:rsid w:val="004075BC"/>
    <w:rsid w:val="004135F8"/>
    <w:rsid w:val="004165DE"/>
    <w:rsid w:val="004331C2"/>
    <w:rsid w:val="0043429E"/>
    <w:rsid w:val="00434A49"/>
    <w:rsid w:val="0044056B"/>
    <w:rsid w:val="00446647"/>
    <w:rsid w:val="00446759"/>
    <w:rsid w:val="00451FD9"/>
    <w:rsid w:val="00453FEF"/>
    <w:rsid w:val="004623C8"/>
    <w:rsid w:val="00462F33"/>
    <w:rsid w:val="00467B64"/>
    <w:rsid w:val="0047585A"/>
    <w:rsid w:val="0048153B"/>
    <w:rsid w:val="00493EEC"/>
    <w:rsid w:val="00495C66"/>
    <w:rsid w:val="004A28A1"/>
    <w:rsid w:val="004A4507"/>
    <w:rsid w:val="004A4852"/>
    <w:rsid w:val="004B087D"/>
    <w:rsid w:val="004B3243"/>
    <w:rsid w:val="004B601E"/>
    <w:rsid w:val="004C2132"/>
    <w:rsid w:val="004C3C70"/>
    <w:rsid w:val="004D1A83"/>
    <w:rsid w:val="004D1D92"/>
    <w:rsid w:val="004D2451"/>
    <w:rsid w:val="004D4B4C"/>
    <w:rsid w:val="004D4DE3"/>
    <w:rsid w:val="004D65D0"/>
    <w:rsid w:val="004E0590"/>
    <w:rsid w:val="004E412C"/>
    <w:rsid w:val="004E4DF7"/>
    <w:rsid w:val="004F297A"/>
    <w:rsid w:val="004F5684"/>
    <w:rsid w:val="004F5AA6"/>
    <w:rsid w:val="00507B75"/>
    <w:rsid w:val="0051117F"/>
    <w:rsid w:val="00523624"/>
    <w:rsid w:val="005236A2"/>
    <w:rsid w:val="005308B4"/>
    <w:rsid w:val="0053154B"/>
    <w:rsid w:val="00531ABE"/>
    <w:rsid w:val="00532A22"/>
    <w:rsid w:val="00541845"/>
    <w:rsid w:val="0054344A"/>
    <w:rsid w:val="005518B1"/>
    <w:rsid w:val="00553B81"/>
    <w:rsid w:val="00555BD9"/>
    <w:rsid w:val="00567CE6"/>
    <w:rsid w:val="00571865"/>
    <w:rsid w:val="00571D70"/>
    <w:rsid w:val="0057262A"/>
    <w:rsid w:val="0057534E"/>
    <w:rsid w:val="005834E0"/>
    <w:rsid w:val="00583B26"/>
    <w:rsid w:val="0058412A"/>
    <w:rsid w:val="00592229"/>
    <w:rsid w:val="005959AD"/>
    <w:rsid w:val="0059638B"/>
    <w:rsid w:val="005A418B"/>
    <w:rsid w:val="005B424D"/>
    <w:rsid w:val="005B45F2"/>
    <w:rsid w:val="005B5A44"/>
    <w:rsid w:val="005B67A7"/>
    <w:rsid w:val="005C19BA"/>
    <w:rsid w:val="005D0EA0"/>
    <w:rsid w:val="005D5490"/>
    <w:rsid w:val="005E06F7"/>
    <w:rsid w:val="005E40DC"/>
    <w:rsid w:val="005E53F6"/>
    <w:rsid w:val="005E7603"/>
    <w:rsid w:val="005F5410"/>
    <w:rsid w:val="006051EA"/>
    <w:rsid w:val="006076B7"/>
    <w:rsid w:val="00610264"/>
    <w:rsid w:val="0061199B"/>
    <w:rsid w:val="00613757"/>
    <w:rsid w:val="00616706"/>
    <w:rsid w:val="006220E7"/>
    <w:rsid w:val="006248D5"/>
    <w:rsid w:val="00660CE5"/>
    <w:rsid w:val="006625B9"/>
    <w:rsid w:val="00667406"/>
    <w:rsid w:val="00667852"/>
    <w:rsid w:val="006720C4"/>
    <w:rsid w:val="00676481"/>
    <w:rsid w:val="00684CA6"/>
    <w:rsid w:val="00685F14"/>
    <w:rsid w:val="00690C74"/>
    <w:rsid w:val="0069777A"/>
    <w:rsid w:val="006B4653"/>
    <w:rsid w:val="006C1E7B"/>
    <w:rsid w:val="006D55B8"/>
    <w:rsid w:val="006E0378"/>
    <w:rsid w:val="006E1F79"/>
    <w:rsid w:val="006E3B0F"/>
    <w:rsid w:val="006F3286"/>
    <w:rsid w:val="006F3992"/>
    <w:rsid w:val="006F4299"/>
    <w:rsid w:val="00702A2A"/>
    <w:rsid w:val="007034A6"/>
    <w:rsid w:val="00704888"/>
    <w:rsid w:val="0070798A"/>
    <w:rsid w:val="00710BEB"/>
    <w:rsid w:val="00712106"/>
    <w:rsid w:val="00723B3F"/>
    <w:rsid w:val="00724020"/>
    <w:rsid w:val="0072524F"/>
    <w:rsid w:val="00731398"/>
    <w:rsid w:val="007317E5"/>
    <w:rsid w:val="00732C66"/>
    <w:rsid w:val="007462D0"/>
    <w:rsid w:val="00746E37"/>
    <w:rsid w:val="007479BD"/>
    <w:rsid w:val="00753DEF"/>
    <w:rsid w:val="00756888"/>
    <w:rsid w:val="007572AF"/>
    <w:rsid w:val="00760534"/>
    <w:rsid w:val="00770DB7"/>
    <w:rsid w:val="00770F7C"/>
    <w:rsid w:val="007732E7"/>
    <w:rsid w:val="00782D43"/>
    <w:rsid w:val="00785429"/>
    <w:rsid w:val="00792BCA"/>
    <w:rsid w:val="00794132"/>
    <w:rsid w:val="00794E53"/>
    <w:rsid w:val="007A0576"/>
    <w:rsid w:val="007A3230"/>
    <w:rsid w:val="007B56C1"/>
    <w:rsid w:val="007C4838"/>
    <w:rsid w:val="007C517F"/>
    <w:rsid w:val="007D0F98"/>
    <w:rsid w:val="007E0984"/>
    <w:rsid w:val="007E6203"/>
    <w:rsid w:val="00802F01"/>
    <w:rsid w:val="00803B52"/>
    <w:rsid w:val="0080489D"/>
    <w:rsid w:val="00804DA5"/>
    <w:rsid w:val="00810158"/>
    <w:rsid w:val="008133D7"/>
    <w:rsid w:val="00813521"/>
    <w:rsid w:val="008239FB"/>
    <w:rsid w:val="00823DC2"/>
    <w:rsid w:val="00825DBA"/>
    <w:rsid w:val="00825DF5"/>
    <w:rsid w:val="00833D26"/>
    <w:rsid w:val="00834DA5"/>
    <w:rsid w:val="008369E3"/>
    <w:rsid w:val="00840AF3"/>
    <w:rsid w:val="00847F9C"/>
    <w:rsid w:val="0085545A"/>
    <w:rsid w:val="00870D63"/>
    <w:rsid w:val="008717EC"/>
    <w:rsid w:val="0087497A"/>
    <w:rsid w:val="00876C1F"/>
    <w:rsid w:val="00876E93"/>
    <w:rsid w:val="008813A0"/>
    <w:rsid w:val="00886612"/>
    <w:rsid w:val="00887122"/>
    <w:rsid w:val="008946AC"/>
    <w:rsid w:val="00895C25"/>
    <w:rsid w:val="008971A3"/>
    <w:rsid w:val="008A7CD0"/>
    <w:rsid w:val="008B0B73"/>
    <w:rsid w:val="008B3D1E"/>
    <w:rsid w:val="008C3F5C"/>
    <w:rsid w:val="008C54C8"/>
    <w:rsid w:val="008C7AC0"/>
    <w:rsid w:val="008D0A2F"/>
    <w:rsid w:val="008D2397"/>
    <w:rsid w:val="008D3B99"/>
    <w:rsid w:val="008D5DDE"/>
    <w:rsid w:val="008E57C7"/>
    <w:rsid w:val="008E716B"/>
    <w:rsid w:val="00917C27"/>
    <w:rsid w:val="0092212E"/>
    <w:rsid w:val="009241A7"/>
    <w:rsid w:val="00931CC9"/>
    <w:rsid w:val="009324F0"/>
    <w:rsid w:val="00941C62"/>
    <w:rsid w:val="0095191D"/>
    <w:rsid w:val="00954796"/>
    <w:rsid w:val="00954B02"/>
    <w:rsid w:val="009668D9"/>
    <w:rsid w:val="0096796F"/>
    <w:rsid w:val="0097071A"/>
    <w:rsid w:val="009765B5"/>
    <w:rsid w:val="00980945"/>
    <w:rsid w:val="0098755F"/>
    <w:rsid w:val="00990104"/>
    <w:rsid w:val="00991A02"/>
    <w:rsid w:val="0099249D"/>
    <w:rsid w:val="009924B2"/>
    <w:rsid w:val="009A0863"/>
    <w:rsid w:val="009A1B11"/>
    <w:rsid w:val="009A479A"/>
    <w:rsid w:val="009B42E1"/>
    <w:rsid w:val="009B5509"/>
    <w:rsid w:val="009D44DB"/>
    <w:rsid w:val="009D5437"/>
    <w:rsid w:val="009E5AAA"/>
    <w:rsid w:val="009F5D34"/>
    <w:rsid w:val="00A0004B"/>
    <w:rsid w:val="00A1079F"/>
    <w:rsid w:val="00A10910"/>
    <w:rsid w:val="00A11AE2"/>
    <w:rsid w:val="00A17921"/>
    <w:rsid w:val="00A23A7E"/>
    <w:rsid w:val="00A23B5D"/>
    <w:rsid w:val="00A24212"/>
    <w:rsid w:val="00A276CA"/>
    <w:rsid w:val="00A30A33"/>
    <w:rsid w:val="00A30CB6"/>
    <w:rsid w:val="00A3262A"/>
    <w:rsid w:val="00A32D53"/>
    <w:rsid w:val="00A408C5"/>
    <w:rsid w:val="00A415A4"/>
    <w:rsid w:val="00A46A11"/>
    <w:rsid w:val="00A47BF6"/>
    <w:rsid w:val="00A57138"/>
    <w:rsid w:val="00A60418"/>
    <w:rsid w:val="00A6158B"/>
    <w:rsid w:val="00A617E6"/>
    <w:rsid w:val="00A748DA"/>
    <w:rsid w:val="00A83017"/>
    <w:rsid w:val="00A83766"/>
    <w:rsid w:val="00A84809"/>
    <w:rsid w:val="00A913DD"/>
    <w:rsid w:val="00A91E49"/>
    <w:rsid w:val="00A93D5F"/>
    <w:rsid w:val="00A960E2"/>
    <w:rsid w:val="00A97427"/>
    <w:rsid w:val="00AB0249"/>
    <w:rsid w:val="00AB1A1A"/>
    <w:rsid w:val="00AB1C92"/>
    <w:rsid w:val="00AB2696"/>
    <w:rsid w:val="00AD3C96"/>
    <w:rsid w:val="00AD42B8"/>
    <w:rsid w:val="00AD57DF"/>
    <w:rsid w:val="00AD6CA6"/>
    <w:rsid w:val="00AE3A0F"/>
    <w:rsid w:val="00AE56B1"/>
    <w:rsid w:val="00AF77F6"/>
    <w:rsid w:val="00B00213"/>
    <w:rsid w:val="00B02BC6"/>
    <w:rsid w:val="00B06EEB"/>
    <w:rsid w:val="00B17C34"/>
    <w:rsid w:val="00B22FB2"/>
    <w:rsid w:val="00B374C3"/>
    <w:rsid w:val="00B418A0"/>
    <w:rsid w:val="00B4377E"/>
    <w:rsid w:val="00B44A94"/>
    <w:rsid w:val="00B4537A"/>
    <w:rsid w:val="00B502B4"/>
    <w:rsid w:val="00B50FDF"/>
    <w:rsid w:val="00B70B30"/>
    <w:rsid w:val="00B75F7A"/>
    <w:rsid w:val="00B77C19"/>
    <w:rsid w:val="00B92C9B"/>
    <w:rsid w:val="00B97C06"/>
    <w:rsid w:val="00BD0998"/>
    <w:rsid w:val="00BD312E"/>
    <w:rsid w:val="00BD51DA"/>
    <w:rsid w:val="00BD7BFF"/>
    <w:rsid w:val="00BF1C7B"/>
    <w:rsid w:val="00BF2B84"/>
    <w:rsid w:val="00BF2FE9"/>
    <w:rsid w:val="00C01AE7"/>
    <w:rsid w:val="00C05506"/>
    <w:rsid w:val="00C0642E"/>
    <w:rsid w:val="00C07F41"/>
    <w:rsid w:val="00C110ED"/>
    <w:rsid w:val="00C1154C"/>
    <w:rsid w:val="00C14276"/>
    <w:rsid w:val="00C22873"/>
    <w:rsid w:val="00C329AE"/>
    <w:rsid w:val="00C3741F"/>
    <w:rsid w:val="00C4551D"/>
    <w:rsid w:val="00C45D7B"/>
    <w:rsid w:val="00C46B91"/>
    <w:rsid w:val="00C46BC7"/>
    <w:rsid w:val="00C502BD"/>
    <w:rsid w:val="00C5170A"/>
    <w:rsid w:val="00C54026"/>
    <w:rsid w:val="00C6756E"/>
    <w:rsid w:val="00C67766"/>
    <w:rsid w:val="00C702B3"/>
    <w:rsid w:val="00C76EE0"/>
    <w:rsid w:val="00C775BF"/>
    <w:rsid w:val="00C81970"/>
    <w:rsid w:val="00C90738"/>
    <w:rsid w:val="00C93742"/>
    <w:rsid w:val="00C95D6D"/>
    <w:rsid w:val="00CA6523"/>
    <w:rsid w:val="00CB6292"/>
    <w:rsid w:val="00CC040B"/>
    <w:rsid w:val="00CC0746"/>
    <w:rsid w:val="00CC550E"/>
    <w:rsid w:val="00CD573C"/>
    <w:rsid w:val="00CE299E"/>
    <w:rsid w:val="00CE43F7"/>
    <w:rsid w:val="00CF20D1"/>
    <w:rsid w:val="00CF3D30"/>
    <w:rsid w:val="00D03022"/>
    <w:rsid w:val="00D03BCA"/>
    <w:rsid w:val="00D070F9"/>
    <w:rsid w:val="00D1024F"/>
    <w:rsid w:val="00D10F8E"/>
    <w:rsid w:val="00D1228F"/>
    <w:rsid w:val="00D12800"/>
    <w:rsid w:val="00D131A4"/>
    <w:rsid w:val="00D14E61"/>
    <w:rsid w:val="00D30691"/>
    <w:rsid w:val="00D314FE"/>
    <w:rsid w:val="00D438FA"/>
    <w:rsid w:val="00D46585"/>
    <w:rsid w:val="00D5041B"/>
    <w:rsid w:val="00D52503"/>
    <w:rsid w:val="00D56CE9"/>
    <w:rsid w:val="00D631A8"/>
    <w:rsid w:val="00D63C21"/>
    <w:rsid w:val="00D66E16"/>
    <w:rsid w:val="00D76963"/>
    <w:rsid w:val="00D76D60"/>
    <w:rsid w:val="00D81845"/>
    <w:rsid w:val="00D81C43"/>
    <w:rsid w:val="00D82985"/>
    <w:rsid w:val="00D8326F"/>
    <w:rsid w:val="00D84FB3"/>
    <w:rsid w:val="00D91978"/>
    <w:rsid w:val="00DA09F4"/>
    <w:rsid w:val="00DA35A2"/>
    <w:rsid w:val="00DA60A0"/>
    <w:rsid w:val="00DB7257"/>
    <w:rsid w:val="00DC07B9"/>
    <w:rsid w:val="00DC205B"/>
    <w:rsid w:val="00DC2302"/>
    <w:rsid w:val="00DC3953"/>
    <w:rsid w:val="00DC40D6"/>
    <w:rsid w:val="00DD72BF"/>
    <w:rsid w:val="00DE5EC8"/>
    <w:rsid w:val="00DF19F5"/>
    <w:rsid w:val="00DF40B4"/>
    <w:rsid w:val="00DF5B2C"/>
    <w:rsid w:val="00E03A89"/>
    <w:rsid w:val="00E05A69"/>
    <w:rsid w:val="00E071DE"/>
    <w:rsid w:val="00E119EB"/>
    <w:rsid w:val="00E132D6"/>
    <w:rsid w:val="00E13760"/>
    <w:rsid w:val="00E1448E"/>
    <w:rsid w:val="00E21467"/>
    <w:rsid w:val="00E218F9"/>
    <w:rsid w:val="00E22995"/>
    <w:rsid w:val="00E237A2"/>
    <w:rsid w:val="00E26104"/>
    <w:rsid w:val="00E314A8"/>
    <w:rsid w:val="00E44F47"/>
    <w:rsid w:val="00E47F3B"/>
    <w:rsid w:val="00E54F6A"/>
    <w:rsid w:val="00E81D91"/>
    <w:rsid w:val="00E8511E"/>
    <w:rsid w:val="00E8599E"/>
    <w:rsid w:val="00E95F8C"/>
    <w:rsid w:val="00E97C0A"/>
    <w:rsid w:val="00EA091E"/>
    <w:rsid w:val="00EA2515"/>
    <w:rsid w:val="00EA3331"/>
    <w:rsid w:val="00EA6AE1"/>
    <w:rsid w:val="00EB0D3B"/>
    <w:rsid w:val="00EB5E0B"/>
    <w:rsid w:val="00EB63FD"/>
    <w:rsid w:val="00ED4F49"/>
    <w:rsid w:val="00ED52EF"/>
    <w:rsid w:val="00EE1A3A"/>
    <w:rsid w:val="00EE3912"/>
    <w:rsid w:val="00EE4324"/>
    <w:rsid w:val="00EF18EB"/>
    <w:rsid w:val="00EF365E"/>
    <w:rsid w:val="00EF3CE2"/>
    <w:rsid w:val="00EF428C"/>
    <w:rsid w:val="00EF6692"/>
    <w:rsid w:val="00EF7499"/>
    <w:rsid w:val="00F020BA"/>
    <w:rsid w:val="00F02145"/>
    <w:rsid w:val="00F05866"/>
    <w:rsid w:val="00F10988"/>
    <w:rsid w:val="00F12289"/>
    <w:rsid w:val="00F137CA"/>
    <w:rsid w:val="00F15C56"/>
    <w:rsid w:val="00F15FE0"/>
    <w:rsid w:val="00F25CAE"/>
    <w:rsid w:val="00F31C3F"/>
    <w:rsid w:val="00F33518"/>
    <w:rsid w:val="00F3538F"/>
    <w:rsid w:val="00F4480F"/>
    <w:rsid w:val="00F44FD5"/>
    <w:rsid w:val="00F549D4"/>
    <w:rsid w:val="00F5645D"/>
    <w:rsid w:val="00F71016"/>
    <w:rsid w:val="00F752BC"/>
    <w:rsid w:val="00F80B53"/>
    <w:rsid w:val="00F82590"/>
    <w:rsid w:val="00F85DB5"/>
    <w:rsid w:val="00F93FF5"/>
    <w:rsid w:val="00F95732"/>
    <w:rsid w:val="00F97BC0"/>
    <w:rsid w:val="00FA6214"/>
    <w:rsid w:val="00FB1F61"/>
    <w:rsid w:val="00FC4222"/>
    <w:rsid w:val="00FD09FD"/>
    <w:rsid w:val="00FD3A5D"/>
    <w:rsid w:val="00FD4335"/>
    <w:rsid w:val="00FE200F"/>
    <w:rsid w:val="00FE7E2F"/>
    <w:rsid w:val="00FF00F9"/>
    <w:rsid w:val="00FF02F2"/>
    <w:rsid w:val="00FF1121"/>
    <w:rsid w:val="00FF31D3"/>
    <w:rsid w:val="00FF56B3"/>
    <w:rsid w:val="00FF61A1"/>
    <w:rsid w:val="00FF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A0E60"/>
  <w15:docId w15:val="{94B72AA5-57CA-4DFC-85C3-5617B9E19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73" w:line="268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y"/>
    <w:link w:val="Nadpis1Char"/>
    <w:uiPriority w:val="9"/>
    <w:qFormat/>
    <w:pPr>
      <w:keepNext/>
      <w:keepLines/>
      <w:numPr>
        <w:numId w:val="5"/>
      </w:numPr>
      <w:spacing w:after="94"/>
      <w:outlineLvl w:val="0"/>
    </w:pPr>
    <w:rPr>
      <w:rFonts w:ascii="Calibri" w:eastAsia="Calibri" w:hAnsi="Calibri" w:cs="Calibri"/>
      <w:color w:val="2F5496"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color w:val="2F5496"/>
      <w:sz w:val="32"/>
    </w:rPr>
  </w:style>
  <w:style w:type="paragraph" w:styleId="Obsah1">
    <w:name w:val="toc 1"/>
    <w:hidden/>
    <w:uiPriority w:val="39"/>
    <w:pPr>
      <w:spacing w:after="94" w:line="268" w:lineRule="auto"/>
      <w:ind w:left="693" w:right="2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ta">
    <w:name w:val="footer"/>
    <w:basedOn w:val="Normlny"/>
    <w:link w:val="PtaChar"/>
    <w:uiPriority w:val="99"/>
    <w:unhideWhenUsed/>
    <w:rsid w:val="004C3C70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PtaChar">
    <w:name w:val="Päta Char"/>
    <w:basedOn w:val="Predvolenpsmoodseku"/>
    <w:link w:val="Pta"/>
    <w:uiPriority w:val="99"/>
    <w:rsid w:val="004C3C70"/>
    <w:rPr>
      <w:rFonts w:cs="Times New Roman"/>
    </w:rPr>
  </w:style>
  <w:style w:type="character" w:styleId="Hypertextovprepojenie">
    <w:name w:val="Hyperlink"/>
    <w:basedOn w:val="Predvolenpsmoodseku"/>
    <w:uiPriority w:val="99"/>
    <w:unhideWhenUsed/>
    <w:rsid w:val="00A83017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83017"/>
    <w:rPr>
      <w:color w:val="605E5C"/>
      <w:shd w:val="clear" w:color="auto" w:fill="E1DFDD"/>
    </w:rPr>
  </w:style>
  <w:style w:type="table" w:styleId="Mriekatabuky">
    <w:name w:val="Table Grid"/>
    <w:basedOn w:val="Normlnatabuka"/>
    <w:uiPriority w:val="39"/>
    <w:rsid w:val="007A3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717E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17E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17EC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7E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7EC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Odsekzoznamu">
    <w:name w:val="List Paragraph"/>
    <w:basedOn w:val="Normlny"/>
    <w:uiPriority w:val="34"/>
    <w:qFormat/>
    <w:rsid w:val="00DD72BF"/>
    <w:pPr>
      <w:ind w:left="720"/>
      <w:contextualSpacing/>
    </w:pPr>
  </w:style>
  <w:style w:type="paragraph" w:styleId="Revzia">
    <w:name w:val="Revision"/>
    <w:hidden/>
    <w:uiPriority w:val="99"/>
    <w:semiHidden/>
    <w:rsid w:val="00685F1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24020"/>
    <w:rPr>
      <w:color w:val="954F72" w:themeColor="followedHyperlink"/>
      <w:u w:val="single"/>
    </w:rPr>
  </w:style>
  <w:style w:type="paragraph" w:customStyle="1" w:styleId="Default">
    <w:name w:val="Default"/>
    <w:rsid w:val="00B77C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73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josephine.proebiz.com/sk/tender/33357/summary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josephine.proebiz.com" TargetMode="External"/><Relationship Id="rId17" Type="http://schemas.openxmlformats.org/officeDocument/2006/relationships/hyperlink" Target="https://josephine.proebiz.com/sk/tender/33357/summary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josephine.proebiz.com/sk/tender/33357/summary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uhaszova.kristina@dpb.sk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store.proebiz.com/docs/josephine/sk/Manual_registracie_SK.pdf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dpb.sk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tore.proebiz.com/docs/josephine/sk/Manual_registracie_SK.pdf" TargetMode="Externa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92B4CA2EBC384E872A35E8D05D7DCC" ma:contentTypeVersion="12" ma:contentTypeDescription="Umožňuje vytvoriť nový dokument." ma:contentTypeScope="" ma:versionID="e5e33b3874122c899a062dc29efd753c">
  <xsd:schema xmlns:xsd="http://www.w3.org/2001/XMLSchema" xmlns:xs="http://www.w3.org/2001/XMLSchema" xmlns:p="http://schemas.microsoft.com/office/2006/metadata/properties" xmlns:ns3="37ded359-09c6-4dd7-aedc-16235ec5759d" xmlns:ns4="6670158d-bf09-4cd2-9f45-9fa8b89e7f50" targetNamespace="http://schemas.microsoft.com/office/2006/metadata/properties" ma:root="true" ma:fieldsID="b1dd9b946fcfcfb6d7cf17eaf2b17e17" ns3:_="" ns4:_="">
    <xsd:import namespace="37ded359-09c6-4dd7-aedc-16235ec5759d"/>
    <xsd:import namespace="6670158d-bf09-4cd2-9f45-9fa8b89e7f5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ed359-09c6-4dd7-aedc-16235ec575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0158d-bf09-4cd2-9f45-9fa8b89e7f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Príkaz hash indikátora zdieľ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6537D-AC73-48F4-962D-04C1FED07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ed359-09c6-4dd7-aedc-16235ec5759d"/>
    <ds:schemaRef ds:uri="6670158d-bf09-4cd2-9f45-9fa8b89e7f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8CB54A-D486-4EFE-A583-F82DE6D147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631040-9139-4C8B-B4BF-327FF739C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2011</Words>
  <Characters>11465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Kanóc Alexander</dc:creator>
  <cp:keywords/>
  <cp:lastModifiedBy>Cencerová Lucia</cp:lastModifiedBy>
  <cp:revision>2</cp:revision>
  <cp:lastPrinted>2022-05-24T07:45:00Z</cp:lastPrinted>
  <dcterms:created xsi:type="dcterms:W3CDTF">2025-02-10T06:45:00Z</dcterms:created>
  <dcterms:modified xsi:type="dcterms:W3CDTF">2025-02-10T06:45:00Z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0x0101000592B4CA2EBC384E872A35E8D05D7DCC</vt:lpwstr>
  </property>
</Properties>
</file>