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1070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781E9D"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73B6345"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C5C402F"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1A17170E"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02DC2E9C"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3F4C4D4" w14:textId="77777777" w:rsidR="00AE33B8" w:rsidRPr="003E30CE" w:rsidRDefault="00AE33B8" w:rsidP="003E30CE">
      <w:pPr>
        <w:keepNext/>
        <w:keepLines/>
        <w:spacing w:after="0" w:line="240" w:lineRule="auto"/>
        <w:jc w:val="center"/>
        <w:rPr>
          <w:rFonts w:ascii="Garamond" w:eastAsia="Times New Roman" w:hAnsi="Garamond" w:cs="Times New Roman"/>
        </w:rPr>
      </w:pPr>
    </w:p>
    <w:p w14:paraId="526B5B5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B9CEAD4"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DE9C45F"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1C1F4602"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76CD77DD" w14:textId="77777777" w:rsidR="00556483" w:rsidRPr="003E30CE" w:rsidRDefault="00556483" w:rsidP="003E30CE">
      <w:pPr>
        <w:keepNext/>
        <w:keepLines/>
        <w:spacing w:after="0" w:line="240" w:lineRule="auto"/>
        <w:jc w:val="center"/>
        <w:rPr>
          <w:rFonts w:ascii="Garamond" w:eastAsia="Times New Roman" w:hAnsi="Garamond" w:cs="Times New Roman"/>
        </w:rPr>
      </w:pPr>
    </w:p>
    <w:p w14:paraId="437C61E1" w14:textId="696F4F24" w:rsidR="006B4B49" w:rsidRPr="003E30CE" w:rsidRDefault="006B4B49"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Dopravný</w:t>
      </w:r>
      <w:r w:rsidR="00C9457F" w:rsidRPr="003E30CE">
        <w:rPr>
          <w:rFonts w:ascii="Garamond" w:eastAsia="Times New Roman" w:hAnsi="Garamond" w:cs="Times New Roman"/>
          <w:b/>
        </w:rPr>
        <w:t xml:space="preserve"> </w:t>
      </w:r>
      <w:r w:rsidRPr="003E30CE">
        <w:rPr>
          <w:rFonts w:ascii="Garamond" w:eastAsia="Times New Roman" w:hAnsi="Garamond" w:cs="Times New Roman"/>
          <w:b/>
        </w:rPr>
        <w:t>podnik</w:t>
      </w:r>
      <w:r w:rsidR="00C9457F" w:rsidRPr="003E30CE">
        <w:rPr>
          <w:rFonts w:ascii="Garamond" w:eastAsia="Times New Roman" w:hAnsi="Garamond" w:cs="Times New Roman"/>
          <w:b/>
        </w:rPr>
        <w:t xml:space="preserve"> </w:t>
      </w:r>
      <w:r w:rsidRPr="003E30CE">
        <w:rPr>
          <w:rFonts w:ascii="Garamond" w:eastAsia="Times New Roman" w:hAnsi="Garamond" w:cs="Times New Roman"/>
          <w:b/>
        </w:rPr>
        <w:t>Bratislava,</w:t>
      </w:r>
      <w:r w:rsidR="00C9457F" w:rsidRPr="003E30CE">
        <w:rPr>
          <w:rFonts w:ascii="Garamond" w:eastAsia="Times New Roman" w:hAnsi="Garamond" w:cs="Times New Roman"/>
          <w:b/>
        </w:rPr>
        <w:t xml:space="preserve"> </w:t>
      </w:r>
      <w:r w:rsidRPr="003E30CE">
        <w:rPr>
          <w:rFonts w:ascii="Garamond" w:eastAsia="Times New Roman" w:hAnsi="Garamond" w:cs="Times New Roman"/>
          <w:b/>
        </w:rPr>
        <w:t>akciová</w:t>
      </w:r>
      <w:r w:rsidR="00C9457F" w:rsidRPr="003E30CE">
        <w:rPr>
          <w:rFonts w:ascii="Garamond" w:eastAsia="Times New Roman" w:hAnsi="Garamond" w:cs="Times New Roman"/>
          <w:b/>
        </w:rPr>
        <w:t xml:space="preserve"> </w:t>
      </w:r>
      <w:r w:rsidRPr="003E30CE">
        <w:rPr>
          <w:rFonts w:ascii="Garamond" w:eastAsia="Times New Roman" w:hAnsi="Garamond" w:cs="Times New Roman"/>
          <w:b/>
        </w:rPr>
        <w:t>spoločnosť</w:t>
      </w:r>
    </w:p>
    <w:p w14:paraId="15C3D3AD" w14:textId="1217B85C"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Objednávateľ</w:t>
      </w:r>
    </w:p>
    <w:p w14:paraId="149C4CA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3523A4" w14:textId="73B88D1D" w:rsidR="006B4B49" w:rsidRPr="003E30CE" w:rsidRDefault="006B4B49" w:rsidP="003E30CE">
      <w:pPr>
        <w:keepNext/>
        <w:keepLines/>
        <w:spacing w:after="0" w:line="240" w:lineRule="auto"/>
        <w:jc w:val="center"/>
        <w:rPr>
          <w:rFonts w:ascii="Garamond" w:eastAsia="Times New Roman" w:hAnsi="Garamond" w:cs="Times New Roman"/>
        </w:rPr>
      </w:pPr>
    </w:p>
    <w:p w14:paraId="0A0A8647" w14:textId="50CE0545" w:rsidR="006D118A" w:rsidRPr="003E30CE" w:rsidRDefault="006D118A" w:rsidP="003E30CE">
      <w:pPr>
        <w:keepNext/>
        <w:keepLines/>
        <w:spacing w:after="0" w:line="240" w:lineRule="auto"/>
        <w:jc w:val="center"/>
        <w:rPr>
          <w:rFonts w:ascii="Garamond" w:eastAsia="Times New Roman" w:hAnsi="Garamond" w:cs="Times New Roman"/>
        </w:rPr>
      </w:pPr>
    </w:p>
    <w:p w14:paraId="0AACF9BE"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50A5324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C86B69E"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w:t>
      </w:r>
    </w:p>
    <w:p w14:paraId="0718A9A9"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8317F5A" w14:textId="28F5A10D" w:rsidR="006B4B49" w:rsidRPr="003E30CE" w:rsidRDefault="006B4B49" w:rsidP="003E30CE">
      <w:pPr>
        <w:keepNext/>
        <w:keepLines/>
        <w:spacing w:after="0" w:line="240" w:lineRule="auto"/>
        <w:jc w:val="center"/>
        <w:rPr>
          <w:rFonts w:ascii="Garamond" w:eastAsia="Times New Roman" w:hAnsi="Garamond" w:cs="Times New Roman"/>
        </w:rPr>
      </w:pPr>
    </w:p>
    <w:p w14:paraId="72303DF2" w14:textId="3FC55F08" w:rsidR="006D118A" w:rsidRPr="003E30CE" w:rsidRDefault="006D118A" w:rsidP="003E30CE">
      <w:pPr>
        <w:keepNext/>
        <w:keepLines/>
        <w:spacing w:after="0" w:line="240" w:lineRule="auto"/>
        <w:jc w:val="center"/>
        <w:rPr>
          <w:rFonts w:ascii="Garamond" w:eastAsia="Times New Roman" w:hAnsi="Garamond" w:cs="Times New Roman"/>
        </w:rPr>
      </w:pPr>
    </w:p>
    <w:p w14:paraId="11DB81F6"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7DEF7A0E"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72A6D89" w14:textId="77777777" w:rsidR="00AE33B8" w:rsidRPr="003E30CE" w:rsidRDefault="0070573A" w:rsidP="003E30CE">
      <w:pPr>
        <w:keepNext/>
        <w:keepLines/>
        <w:spacing w:after="0" w:line="240" w:lineRule="auto"/>
        <w:jc w:val="center"/>
        <w:rPr>
          <w:rFonts w:ascii="Garamond" w:eastAsia="Times New Roman" w:hAnsi="Garamond" w:cs="Times New Roman"/>
          <w:b/>
          <w:lang w:eastAsia="cs-CZ"/>
        </w:rPr>
      </w:pPr>
      <w:r w:rsidRPr="003E30CE">
        <w:rPr>
          <w:rFonts w:ascii="Garamond" w:eastAsia="Times New Roman" w:hAnsi="Garamond" w:cs="Times New Roman"/>
          <w:b/>
          <w:lang w:eastAsia="cs-CZ"/>
        </w:rPr>
        <w:t>[</w:t>
      </w:r>
      <w:r w:rsidRPr="003E30CE">
        <w:rPr>
          <w:rFonts w:ascii="Garamond" w:eastAsia="Times New Roman" w:hAnsi="Garamond" w:cs="Times New Roman"/>
          <w:b/>
          <w:highlight w:val="yellow"/>
          <w:lang w:eastAsia="cs-CZ"/>
        </w:rPr>
        <w:t>doplniť</w:t>
      </w:r>
      <w:r w:rsidRPr="003E30CE">
        <w:rPr>
          <w:rFonts w:ascii="Garamond" w:eastAsia="Times New Roman" w:hAnsi="Garamond" w:cs="Times New Roman"/>
          <w:b/>
          <w:lang w:eastAsia="cs-CZ"/>
        </w:rPr>
        <w:t>]</w:t>
      </w:r>
    </w:p>
    <w:p w14:paraId="61B903C0" w14:textId="603DDDC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ako</w:t>
      </w:r>
      <w:r w:rsidR="00C9457F" w:rsidRPr="003E30CE">
        <w:rPr>
          <w:rFonts w:ascii="Garamond" w:eastAsia="Times New Roman" w:hAnsi="Garamond" w:cs="Times New Roman"/>
        </w:rPr>
        <w:t xml:space="preserve"> </w:t>
      </w:r>
      <w:r w:rsidR="002262AA" w:rsidRPr="003E30CE">
        <w:rPr>
          <w:rFonts w:ascii="Garamond" w:eastAsia="Times New Roman" w:hAnsi="Garamond" w:cs="Times New Roman"/>
        </w:rPr>
        <w:t>Dodávateľ</w:t>
      </w:r>
    </w:p>
    <w:p w14:paraId="11D1B49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508F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386396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F544F1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D71D45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2EB48D3"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75583DF"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B0C4D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067CAA9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77A898E6"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19FEA50B"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90E69A4" w14:textId="794C250A" w:rsidR="006B4B49" w:rsidRPr="003E30CE" w:rsidRDefault="00C9457F" w:rsidP="003E30CE">
      <w:pPr>
        <w:keepNext/>
        <w:keepLines/>
        <w:spacing w:after="0" w:line="240" w:lineRule="auto"/>
        <w:jc w:val="center"/>
        <w:rPr>
          <w:rFonts w:ascii="Garamond" w:eastAsia="Times New Roman" w:hAnsi="Garamond" w:cs="Times New Roman"/>
          <w:b/>
        </w:rPr>
      </w:pPr>
      <w:r w:rsidRPr="003E30CE">
        <w:rPr>
          <w:rFonts w:ascii="Garamond" w:eastAsia="Times New Roman" w:hAnsi="Garamond" w:cs="Times New Roman"/>
          <w:b/>
        </w:rPr>
        <w:t xml:space="preserve"> </w:t>
      </w:r>
      <w:r w:rsidR="00F70128" w:rsidRPr="003E30CE">
        <w:rPr>
          <w:rFonts w:ascii="Garamond" w:eastAsia="Times New Roman" w:hAnsi="Garamond" w:cs="Times New Roman"/>
          <w:b/>
        </w:rPr>
        <w:t>RÁMCOVÁ</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DOHODA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NA</w:t>
      </w:r>
      <w:r w:rsidRPr="003E30CE">
        <w:rPr>
          <w:rFonts w:ascii="Garamond" w:eastAsia="Times New Roman" w:hAnsi="Garamond" w:cs="Times New Roman"/>
          <w:b/>
        </w:rPr>
        <w:t xml:space="preserve"> </w:t>
      </w:r>
      <w:r w:rsidR="00F70128" w:rsidRPr="003E30CE">
        <w:rPr>
          <w:rFonts w:ascii="Garamond" w:eastAsia="Times New Roman" w:hAnsi="Garamond" w:cs="Times New Roman"/>
          <w:b/>
        </w:rPr>
        <w:t>DODANIE</w:t>
      </w:r>
      <w:r w:rsidRPr="003E30CE">
        <w:rPr>
          <w:rFonts w:ascii="Garamond" w:eastAsia="Times New Roman" w:hAnsi="Garamond" w:cs="Times New Roman"/>
          <w:b/>
        </w:rPr>
        <w:t xml:space="preserve"> </w:t>
      </w:r>
      <w:r w:rsidR="00F70128" w:rsidRPr="003E30CE">
        <w:rPr>
          <w:rFonts w:ascii="Garamond" w:eastAsia="Times New Roman" w:hAnsi="Garamond" w:cs="Times New Roman"/>
          <w:b/>
        </w:rPr>
        <w:t>TOVARU</w:t>
      </w:r>
    </w:p>
    <w:p w14:paraId="18F79FD5" w14:textId="77777777" w:rsidR="006B4B49" w:rsidRPr="003E30CE" w:rsidRDefault="006B4B49" w:rsidP="003E30CE">
      <w:pPr>
        <w:keepNext/>
        <w:keepLines/>
        <w:spacing w:after="0" w:line="240" w:lineRule="auto"/>
        <w:jc w:val="center"/>
        <w:rPr>
          <w:rFonts w:ascii="Garamond" w:eastAsia="Times New Roman" w:hAnsi="Garamond" w:cs="Times New Roman"/>
        </w:rPr>
      </w:pPr>
      <w:r w:rsidRPr="003E30CE">
        <w:rPr>
          <w:rFonts w:ascii="Garamond" w:eastAsia="Times New Roman" w:hAnsi="Garamond" w:cs="Times New Roman"/>
        </w:rPr>
        <w:t>_________________________________________________________________________________</w:t>
      </w:r>
    </w:p>
    <w:p w14:paraId="6EBB6D64"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7608C51"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3DF3C3F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BB27C1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194FDE5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2810A058" w14:textId="2D157BDB" w:rsidR="006B4B49" w:rsidRPr="003E30CE" w:rsidRDefault="006B4B49" w:rsidP="003E30CE">
      <w:pPr>
        <w:keepNext/>
        <w:keepLines/>
        <w:spacing w:after="0" w:line="240" w:lineRule="auto"/>
        <w:jc w:val="center"/>
        <w:rPr>
          <w:rFonts w:ascii="Garamond" w:eastAsia="Times New Roman" w:hAnsi="Garamond" w:cs="Times New Roman"/>
        </w:rPr>
      </w:pPr>
    </w:p>
    <w:p w14:paraId="2C3D50F5" w14:textId="77777777" w:rsidR="006D118A" w:rsidRPr="003E30CE" w:rsidRDefault="006D118A" w:rsidP="003E30CE">
      <w:pPr>
        <w:keepNext/>
        <w:keepLines/>
        <w:spacing w:after="0" w:line="240" w:lineRule="auto"/>
        <w:jc w:val="center"/>
        <w:rPr>
          <w:rFonts w:ascii="Garamond" w:eastAsia="Times New Roman" w:hAnsi="Garamond" w:cs="Times New Roman"/>
        </w:rPr>
      </w:pPr>
    </w:p>
    <w:p w14:paraId="20E41E6C"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A6FCF8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E795405"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F9925D2"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614CD99B" w14:textId="2FAD889E" w:rsidR="006B4B49" w:rsidRPr="003E30CE" w:rsidRDefault="0088049D" w:rsidP="003E30CE">
      <w:pPr>
        <w:keepNext/>
        <w:keepLines/>
        <w:spacing w:after="0" w:line="240" w:lineRule="auto"/>
        <w:jc w:val="center"/>
        <w:rPr>
          <w:rFonts w:ascii="Garamond" w:eastAsia="Times New Roman" w:hAnsi="Garamond" w:cs="Times New Roman"/>
        </w:rPr>
      </w:pPr>
      <w:del w:id="0" w:author="Horvat Alexandra" w:date="2025-02-06T08:20:00Z" w16du:dateUtc="2025-02-06T07:20:00Z">
        <w:r w:rsidRPr="003E30CE" w:rsidDel="00B313F2">
          <w:rPr>
            <w:rFonts w:ascii="Garamond" w:eastAsia="Times New Roman" w:hAnsi="Garamond" w:cs="Times New Roman"/>
          </w:rPr>
          <w:delText>20</w:delText>
        </w:r>
        <w:r w:rsidR="001A6DD8" w:rsidRPr="003E30CE" w:rsidDel="00B313F2">
          <w:rPr>
            <w:rFonts w:ascii="Garamond" w:eastAsia="Times New Roman" w:hAnsi="Garamond" w:cs="Times New Roman"/>
          </w:rPr>
          <w:delText>2</w:delText>
        </w:r>
        <w:r w:rsidR="0017514C" w:rsidDel="00B313F2">
          <w:rPr>
            <w:rFonts w:ascii="Garamond" w:eastAsia="Times New Roman" w:hAnsi="Garamond" w:cs="Times New Roman"/>
          </w:rPr>
          <w:delText>4</w:delText>
        </w:r>
      </w:del>
      <w:ins w:id="1" w:author="Horvat Alexandra" w:date="2025-02-06T08:20:00Z" w16du:dateUtc="2025-02-06T07:20:00Z">
        <w:r w:rsidR="00B313F2" w:rsidRPr="003E30CE">
          <w:rPr>
            <w:rFonts w:ascii="Garamond" w:eastAsia="Times New Roman" w:hAnsi="Garamond" w:cs="Times New Roman"/>
          </w:rPr>
          <w:t>202</w:t>
        </w:r>
        <w:r w:rsidR="00B313F2">
          <w:rPr>
            <w:rFonts w:ascii="Garamond" w:eastAsia="Times New Roman" w:hAnsi="Garamond" w:cs="Times New Roman"/>
          </w:rPr>
          <w:t>5</w:t>
        </w:r>
      </w:ins>
    </w:p>
    <w:p w14:paraId="5C44F3F0"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5C4F15DA" w14:textId="11CAC240" w:rsidR="006B4B49" w:rsidRPr="003E30CE" w:rsidRDefault="006B4B49" w:rsidP="003E30CE">
      <w:pPr>
        <w:keepNext/>
        <w:keepLines/>
        <w:spacing w:after="0" w:line="240" w:lineRule="auto"/>
        <w:rPr>
          <w:rFonts w:ascii="Garamond" w:eastAsia="Times New Roman" w:hAnsi="Garamond" w:cs="Times New Roman"/>
        </w:rPr>
      </w:pPr>
    </w:p>
    <w:p w14:paraId="2A8AB943" w14:textId="26F21908" w:rsidR="007E0781" w:rsidRPr="003E30CE" w:rsidRDefault="007E0781" w:rsidP="003E30CE">
      <w:pPr>
        <w:keepNext/>
        <w:keepLines/>
        <w:spacing w:after="0" w:line="240" w:lineRule="auto"/>
        <w:rPr>
          <w:rFonts w:ascii="Garamond" w:eastAsia="Times New Roman" w:hAnsi="Garamond" w:cs="Times New Roman"/>
        </w:rPr>
      </w:pPr>
    </w:p>
    <w:p w14:paraId="30B70BA5" w14:textId="79467435" w:rsidR="007E0781" w:rsidRPr="003E30CE" w:rsidRDefault="007E0781" w:rsidP="003E30CE">
      <w:pPr>
        <w:keepNext/>
        <w:keepLines/>
        <w:spacing w:after="0" w:line="240" w:lineRule="auto"/>
        <w:rPr>
          <w:rFonts w:ascii="Garamond" w:eastAsia="Times New Roman" w:hAnsi="Garamond" w:cs="Times New Roman"/>
        </w:rPr>
      </w:pPr>
    </w:p>
    <w:p w14:paraId="1EE50918" w14:textId="77777777" w:rsidR="007E0781" w:rsidRPr="003E30CE" w:rsidRDefault="007E0781" w:rsidP="003E30CE">
      <w:pPr>
        <w:keepNext/>
        <w:keepLines/>
        <w:spacing w:after="0" w:line="240" w:lineRule="auto"/>
        <w:rPr>
          <w:rFonts w:ascii="Garamond" w:eastAsia="Times New Roman" w:hAnsi="Garamond" w:cs="Times New Roman"/>
        </w:rPr>
      </w:pPr>
    </w:p>
    <w:p w14:paraId="610639F7"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6EA968A" w14:textId="77777777" w:rsidR="006B4B49" w:rsidRPr="003E30CE" w:rsidRDefault="006B4B49" w:rsidP="003E30CE">
      <w:pPr>
        <w:keepNext/>
        <w:keepLines/>
        <w:spacing w:after="0" w:line="240" w:lineRule="auto"/>
        <w:jc w:val="center"/>
        <w:rPr>
          <w:rFonts w:ascii="Garamond" w:eastAsia="Times New Roman" w:hAnsi="Garamond" w:cs="Times New Roman"/>
        </w:rPr>
      </w:pPr>
    </w:p>
    <w:p w14:paraId="4056E76F" w14:textId="77777777" w:rsidR="008612F3" w:rsidRPr="003E30CE" w:rsidRDefault="008612F3" w:rsidP="008612F3">
      <w:pPr>
        <w:keepNext/>
        <w:keepLines/>
        <w:spacing w:after="0" w:line="240" w:lineRule="auto"/>
        <w:jc w:val="both"/>
        <w:rPr>
          <w:rFonts w:ascii="Garamond" w:eastAsia="Times New Roman" w:hAnsi="Garamond" w:cs="Times New Roman"/>
        </w:rPr>
      </w:pPr>
      <w:r w:rsidRPr="003E30CE">
        <w:rPr>
          <w:rFonts w:ascii="Garamond" w:eastAsia="Times New Roman" w:hAnsi="Garamond" w:cs="Times New Roman"/>
        </w:rPr>
        <w:lastRenderedPageBreak/>
        <w:t>TÁTO ZMLUVA (ďalej len „</w:t>
      </w:r>
      <w:r w:rsidRPr="003E30CE">
        <w:rPr>
          <w:rFonts w:ascii="Garamond" w:eastAsia="Times New Roman" w:hAnsi="Garamond" w:cs="Times New Roman"/>
          <w:b/>
        </w:rPr>
        <w:t>Zmluva</w:t>
      </w:r>
      <w:r w:rsidRPr="003E30CE">
        <w:rPr>
          <w:rFonts w:ascii="Garamond" w:eastAsia="Times New Roman" w:hAnsi="Garamond" w:cs="Times New Roman"/>
        </w:rPr>
        <w:t>“) je uzatvorená nižšie uvedeného dňa medzi:</w:t>
      </w:r>
    </w:p>
    <w:p w14:paraId="60F95913" w14:textId="77777777" w:rsidR="008612F3" w:rsidRPr="003E30CE" w:rsidRDefault="008612F3" w:rsidP="008612F3">
      <w:pPr>
        <w:keepNext/>
        <w:keepLines/>
        <w:spacing w:after="0" w:line="240" w:lineRule="auto"/>
        <w:jc w:val="both"/>
        <w:rPr>
          <w:rFonts w:ascii="Garamond" w:eastAsia="Times New Roman" w:hAnsi="Garamond" w:cs="Times New Roman"/>
        </w:rPr>
      </w:pPr>
    </w:p>
    <w:p w14:paraId="58DB203E" w14:textId="378F2E12"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rPr>
      </w:pPr>
      <w:r w:rsidRPr="003E30CE">
        <w:rPr>
          <w:rFonts w:ascii="Garamond" w:eastAsia="Times New Roman" w:hAnsi="Garamond" w:cs="Times New Roman"/>
          <w:b/>
        </w:rPr>
        <w:t>Dopravný podnik Bratislava, akciová spoločnosť</w:t>
      </w:r>
      <w:r w:rsidRPr="003E30CE">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17514C">
        <w:rPr>
          <w:rFonts w:ascii="Garamond" w:eastAsia="Times New Roman" w:hAnsi="Garamond" w:cs="Times New Roman"/>
        </w:rPr>
        <w:t>Mestského</w:t>
      </w:r>
      <w:r w:rsidRPr="003E30CE">
        <w:rPr>
          <w:rFonts w:ascii="Garamond" w:eastAsia="Times New Roman" w:hAnsi="Garamond" w:cs="Times New Roman"/>
        </w:rPr>
        <w:t xml:space="preserve"> súdu Bratislava </w:t>
      </w:r>
      <w:r w:rsidR="0017514C">
        <w:rPr>
          <w:rFonts w:ascii="Garamond" w:eastAsia="Times New Roman" w:hAnsi="Garamond" w:cs="Times New Roman"/>
        </w:rPr>
        <w:t>II</w:t>
      </w:r>
      <w:r w:rsidRPr="003E30CE">
        <w:rPr>
          <w:rFonts w:ascii="Garamond" w:eastAsia="Times New Roman" w:hAnsi="Garamond" w:cs="Times New Roman"/>
        </w:rPr>
        <w:t xml:space="preserve">I, oddiel: Sa, vložka číslo: 607/B, DIČ: 2020298786, IČ DPH: SK2020298786, bankové spojenie: VÚB, </w:t>
      </w:r>
      <w:proofErr w:type="spellStart"/>
      <w:r w:rsidRPr="003E30CE">
        <w:rPr>
          <w:rFonts w:ascii="Garamond" w:eastAsia="Times New Roman" w:hAnsi="Garamond" w:cs="Times New Roman"/>
        </w:rPr>
        <w:t>a.s</w:t>
      </w:r>
      <w:proofErr w:type="spellEnd"/>
      <w:r w:rsidRPr="003E30CE">
        <w:rPr>
          <w:rFonts w:ascii="Garamond" w:eastAsia="Times New Roman" w:hAnsi="Garamond" w:cs="Times New Roman"/>
        </w:rPr>
        <w:t xml:space="preserve">., číslo účtu: 48009012/0200, IBAN: SK98 0200 0000 0000 4800 9012, BIC (SWIFT): SUBASKBX, štatutárny orgán: </w:t>
      </w:r>
      <w:r w:rsidR="00522524" w:rsidRPr="003E30CE">
        <w:rPr>
          <w:rFonts w:ascii="Garamond" w:eastAsia="Times New Roman" w:hAnsi="Garamond" w:cs="Times New Roman"/>
        </w:rPr>
        <w:t xml:space="preserve">Ing. </w:t>
      </w:r>
      <w:r w:rsidR="00522524">
        <w:rPr>
          <w:rFonts w:ascii="Garamond" w:eastAsia="Times New Roman" w:hAnsi="Garamond" w:cs="Times New Roman"/>
        </w:rPr>
        <w:t>Milan Donoval</w:t>
      </w:r>
      <w:r w:rsidR="00522524" w:rsidRPr="003E30CE">
        <w:rPr>
          <w:rFonts w:ascii="Garamond" w:eastAsia="Times New Roman" w:hAnsi="Garamond" w:cs="Times New Roman"/>
        </w:rPr>
        <w:t xml:space="preserve">, </w:t>
      </w:r>
      <w:r w:rsidR="00522524">
        <w:rPr>
          <w:rFonts w:ascii="Garamond" w:eastAsia="Times New Roman" w:hAnsi="Garamond" w:cs="Times New Roman"/>
        </w:rPr>
        <w:t>podpredseda</w:t>
      </w:r>
      <w:r w:rsidR="00522524" w:rsidRPr="003E30CE">
        <w:rPr>
          <w:rFonts w:ascii="Garamond" w:eastAsia="Times New Roman" w:hAnsi="Garamond" w:cs="Times New Roman"/>
        </w:rPr>
        <w:t xml:space="preserve"> predstavenstva – C</w:t>
      </w:r>
      <w:r w:rsidR="00522524">
        <w:rPr>
          <w:rFonts w:ascii="Garamond" w:eastAsia="Times New Roman" w:hAnsi="Garamond" w:cs="Times New Roman"/>
        </w:rPr>
        <w:t>T</w:t>
      </w:r>
      <w:r w:rsidR="00522524" w:rsidRPr="003E30CE">
        <w:rPr>
          <w:rFonts w:ascii="Garamond" w:eastAsia="Times New Roman" w:hAnsi="Garamond" w:cs="Times New Roman"/>
        </w:rPr>
        <w:t xml:space="preserve">O </w:t>
      </w:r>
      <w:r w:rsidRPr="003E30CE">
        <w:rPr>
          <w:rFonts w:ascii="Garamond" w:eastAsia="Times New Roman" w:hAnsi="Garamond" w:cs="Times New Roman"/>
        </w:rPr>
        <w:t>a</w:t>
      </w:r>
      <w:r w:rsidR="00522524">
        <w:rPr>
          <w:rFonts w:ascii="Garamond" w:eastAsia="Times New Roman" w:hAnsi="Garamond" w:cs="Times New Roman"/>
        </w:rPr>
        <w:t> Mgr. Gabriela Dikošová</w:t>
      </w:r>
      <w:r w:rsidRPr="003E30CE">
        <w:rPr>
          <w:rFonts w:ascii="Garamond" w:eastAsia="Times New Roman" w:hAnsi="Garamond" w:cs="Times New Roman"/>
        </w:rPr>
        <w:t xml:space="preserve">, </w:t>
      </w:r>
      <w:r w:rsidR="00522524">
        <w:rPr>
          <w:rFonts w:ascii="Garamond" w:eastAsia="Times New Roman" w:hAnsi="Garamond" w:cs="Times New Roman"/>
        </w:rPr>
        <w:t>člen</w:t>
      </w:r>
      <w:r w:rsidRPr="003E30CE">
        <w:rPr>
          <w:rFonts w:ascii="Garamond" w:eastAsia="Times New Roman" w:hAnsi="Garamond" w:cs="Times New Roman"/>
        </w:rPr>
        <w:t xml:space="preserve"> predstavenstva – C</w:t>
      </w:r>
      <w:r w:rsidR="00522524">
        <w:rPr>
          <w:rFonts w:ascii="Garamond" w:eastAsia="Times New Roman" w:hAnsi="Garamond" w:cs="Times New Roman"/>
        </w:rPr>
        <w:t>F</w:t>
      </w:r>
      <w:r w:rsidRPr="003E30CE">
        <w:rPr>
          <w:rFonts w:ascii="Garamond" w:eastAsia="Times New Roman" w:hAnsi="Garamond" w:cs="Times New Roman"/>
        </w:rPr>
        <w:t>O, kontaktná osoba pre technické veci:</w:t>
      </w:r>
      <w:r w:rsidR="00895F1F">
        <w:rPr>
          <w:rFonts w:ascii="Garamond" w:eastAsia="Times New Roman" w:hAnsi="Garamond" w:cs="Times New Roman"/>
        </w:rPr>
        <w:t xml:space="preserve"> </w:t>
      </w:r>
      <w:r w:rsidR="0017514C">
        <w:rPr>
          <w:rFonts w:ascii="Garamond" w:eastAsia="Times New Roman" w:hAnsi="Garamond" w:cs="Times New Roman"/>
        </w:rPr>
        <w:t>Ing. Juraj Jendrišák</w:t>
      </w:r>
      <w:r w:rsidR="0017514C" w:rsidRPr="003E30CE">
        <w:rPr>
          <w:rFonts w:ascii="Garamond" w:hAnsi="Garamond"/>
        </w:rPr>
        <w:t>, telefón: + 421 (0</w:t>
      </w:r>
      <w:r w:rsidR="0017514C">
        <w:rPr>
          <w:rFonts w:ascii="Garamond" w:hAnsi="Garamond"/>
        </w:rPr>
        <w:t>)2 5950 1443</w:t>
      </w:r>
      <w:r w:rsidR="0017514C" w:rsidRPr="003E30CE">
        <w:rPr>
          <w:rFonts w:ascii="Garamond" w:hAnsi="Garamond"/>
        </w:rPr>
        <w:t>, e-</w:t>
      </w:r>
      <w:r w:rsidR="0017514C" w:rsidRPr="003E30CE">
        <w:rPr>
          <w:rFonts w:ascii="Garamond" w:hAnsi="Garamond"/>
          <w:color w:val="000000" w:themeColor="text1"/>
        </w:rPr>
        <w:t xml:space="preserve">mail: </w:t>
      </w:r>
      <w:hyperlink r:id="rId8" w:history="1">
        <w:r w:rsidR="0017514C" w:rsidRPr="00820114">
          <w:rPr>
            <w:rStyle w:val="Hypertextovprepojenie"/>
            <w:rFonts w:ascii="Garamond" w:hAnsi="Garamond"/>
          </w:rPr>
          <w:t>jendrisak.juraj@dpb.sk</w:t>
        </w:r>
      </w:hyperlink>
      <w:r w:rsidRPr="003E30CE">
        <w:rPr>
          <w:rFonts w:ascii="Garamond" w:eastAsia="Times New Roman" w:hAnsi="Garamond" w:cs="Times New Roman"/>
          <w:color w:val="000000" w:themeColor="text1"/>
        </w:rPr>
        <w:t xml:space="preserve">, kontaktná osoba pre zmluvné veci: JUDr. Alexandra </w:t>
      </w:r>
      <w:r>
        <w:rPr>
          <w:rFonts w:ascii="Garamond" w:eastAsia="Times New Roman" w:hAnsi="Garamond" w:cs="Times New Roman"/>
          <w:color w:val="000000" w:themeColor="text1"/>
        </w:rPr>
        <w:t>Horvat</w:t>
      </w:r>
      <w:r w:rsidRPr="003E30CE">
        <w:rPr>
          <w:rFonts w:ascii="Garamond" w:eastAsia="Times New Roman" w:hAnsi="Garamond" w:cs="Times New Roman"/>
          <w:color w:val="000000" w:themeColor="text1"/>
        </w:rPr>
        <w:t xml:space="preserve">, telefón: +421 (0)2 5950 1254, e-mail: </w:t>
      </w:r>
      <w:hyperlink r:id="rId9" w:history="1">
        <w:r w:rsidRPr="002632FE">
          <w:rPr>
            <w:rStyle w:val="Hypertextovprepojenie"/>
            <w:rFonts w:ascii="Garamond" w:eastAsia="Times New Roman" w:hAnsi="Garamond" w:cs="Times New Roman"/>
          </w:rPr>
          <w:t>horvat.alexandra@dpb.sk</w:t>
        </w:r>
      </w:hyperlink>
      <w:r w:rsidRPr="003E30CE">
        <w:rPr>
          <w:rFonts w:ascii="Garamond" w:eastAsia="Times New Roman" w:hAnsi="Garamond" w:cs="Times New Roman"/>
        </w:rPr>
        <w:t xml:space="preserve"> </w:t>
      </w:r>
      <w:r w:rsidRPr="003E30CE">
        <w:rPr>
          <w:rFonts w:ascii="Garamond" w:eastAsia="Times New Roman" w:hAnsi="Garamond" w:cs="Times New Roman"/>
          <w:color w:val="000000" w:themeColor="text1"/>
          <w:lang w:eastAsia="cs-CZ"/>
        </w:rPr>
        <w:t xml:space="preserve">(ďalej </w:t>
      </w:r>
      <w:r w:rsidRPr="003E30CE">
        <w:rPr>
          <w:rFonts w:ascii="Garamond" w:eastAsia="Times New Roman" w:hAnsi="Garamond" w:cs="Times New Roman"/>
          <w:lang w:eastAsia="cs-CZ"/>
        </w:rPr>
        <w:t>len „</w:t>
      </w:r>
      <w:r w:rsidRPr="003E30CE">
        <w:rPr>
          <w:rFonts w:ascii="Garamond" w:eastAsia="Times New Roman" w:hAnsi="Garamond" w:cs="Times New Roman"/>
          <w:b/>
          <w:lang w:eastAsia="cs-CZ"/>
        </w:rPr>
        <w:t>Objednávateľ</w:t>
      </w:r>
      <w:r w:rsidRPr="003E30CE">
        <w:rPr>
          <w:rFonts w:ascii="Garamond" w:eastAsia="Times New Roman" w:hAnsi="Garamond" w:cs="Times New Roman"/>
          <w:lang w:eastAsia="cs-CZ"/>
        </w:rPr>
        <w:t>”) na jednej strane; a</w:t>
      </w:r>
    </w:p>
    <w:p w14:paraId="6970CB67" w14:textId="77777777" w:rsidR="008612F3" w:rsidRPr="003E30CE" w:rsidRDefault="008612F3" w:rsidP="008612F3">
      <w:pPr>
        <w:keepNext/>
        <w:keepLines/>
        <w:spacing w:after="0" w:line="240" w:lineRule="auto"/>
        <w:jc w:val="both"/>
        <w:rPr>
          <w:rFonts w:ascii="Garamond" w:eastAsia="Times New Roman" w:hAnsi="Garamond" w:cs="Times New Roman"/>
        </w:rPr>
      </w:pPr>
    </w:p>
    <w:p w14:paraId="2738294D" w14:textId="4EB61EE7" w:rsidR="008612F3" w:rsidRPr="003E30CE" w:rsidRDefault="008612F3" w:rsidP="008612F3">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xml:space="preserve">], spoločnosť založená a existujúca podľa práva </w:t>
      </w:r>
      <w:bookmarkStart w:id="2" w:name="_Hlk174950435"/>
      <w:r w:rsidRPr="003E30CE">
        <w:rPr>
          <w:rFonts w:ascii="Garamond" w:hAnsi="Garamond"/>
          <w:lang w:eastAsia="cs-CZ"/>
        </w:rPr>
        <w:t>[</w:t>
      </w:r>
      <w:r w:rsidRPr="003E30CE">
        <w:rPr>
          <w:rFonts w:ascii="Garamond" w:hAnsi="Garamond"/>
          <w:highlight w:val="yellow"/>
          <w:lang w:eastAsia="cs-CZ"/>
        </w:rPr>
        <w:t>doplniť</w:t>
      </w:r>
      <w:r w:rsidRPr="003E30CE">
        <w:rPr>
          <w:rFonts w:ascii="Garamond" w:hAnsi="Garamond"/>
          <w:lang w:eastAsia="cs-CZ"/>
        </w:rPr>
        <w:t>]</w:t>
      </w:r>
      <w:bookmarkEnd w:id="2"/>
      <w:r w:rsidRPr="003E30CE">
        <w:rPr>
          <w:rFonts w:ascii="Garamond" w:hAnsi="Garamond"/>
          <w:lang w:eastAsia="cs-CZ"/>
        </w:rPr>
        <w:t>, so sídlom [</w:t>
      </w:r>
      <w:r w:rsidRPr="003E30CE">
        <w:rPr>
          <w:rFonts w:ascii="Garamond" w:hAnsi="Garamond"/>
          <w:highlight w:val="yellow"/>
          <w:lang w:eastAsia="cs-CZ"/>
        </w:rPr>
        <w:t>doplniť</w:t>
      </w:r>
      <w:r w:rsidRPr="003E30CE">
        <w:rPr>
          <w:rFonts w:ascii="Garamond" w:hAnsi="Garamond"/>
          <w:lang w:eastAsia="cs-CZ"/>
        </w:rPr>
        <w:t>], IČO: [</w:t>
      </w:r>
      <w:r w:rsidRPr="003E30CE">
        <w:rPr>
          <w:rFonts w:ascii="Garamond" w:hAnsi="Garamond"/>
          <w:highlight w:val="yellow"/>
          <w:lang w:eastAsia="cs-CZ"/>
        </w:rPr>
        <w:t>doplniť</w:t>
      </w:r>
      <w:r w:rsidRPr="003E30CE">
        <w:rPr>
          <w:rFonts w:ascii="Garamond" w:hAnsi="Garamond"/>
          <w:lang w:eastAsia="cs-CZ"/>
        </w:rPr>
        <w:t>], zapísaná v Obchodnom registri Okresného súdu [</w:t>
      </w:r>
      <w:r w:rsidRPr="003E30CE">
        <w:rPr>
          <w:rFonts w:ascii="Garamond" w:hAnsi="Garamond"/>
          <w:highlight w:val="yellow"/>
          <w:lang w:eastAsia="cs-CZ"/>
        </w:rPr>
        <w:t>doplniť</w:t>
      </w:r>
      <w:r w:rsidRPr="003E30CE">
        <w:rPr>
          <w:rFonts w:ascii="Garamond" w:hAnsi="Garamond"/>
          <w:lang w:eastAsia="cs-CZ"/>
        </w:rPr>
        <w:t>], oddiel: [</w:t>
      </w:r>
      <w:r w:rsidRPr="003E30CE">
        <w:rPr>
          <w:rFonts w:ascii="Garamond" w:hAnsi="Garamond"/>
          <w:highlight w:val="yellow"/>
          <w:lang w:eastAsia="cs-CZ"/>
        </w:rPr>
        <w:t>doplniť</w:t>
      </w:r>
      <w:r w:rsidRPr="003E30CE">
        <w:rPr>
          <w:rFonts w:ascii="Garamond" w:hAnsi="Garamond"/>
          <w:lang w:eastAsia="cs-CZ"/>
        </w:rPr>
        <w:t>], vložka číslo: [</w:t>
      </w:r>
      <w:r w:rsidRPr="003E30CE">
        <w:rPr>
          <w:rFonts w:ascii="Garamond" w:hAnsi="Garamond"/>
          <w:highlight w:val="yellow"/>
          <w:lang w:eastAsia="cs-CZ"/>
        </w:rPr>
        <w:t>doplniť</w:t>
      </w:r>
      <w:r w:rsidRPr="003E30CE">
        <w:rPr>
          <w:rFonts w:ascii="Garamond" w:hAnsi="Garamond"/>
          <w:lang w:eastAsia="cs-CZ"/>
        </w:rPr>
        <w:t>], DIČ: [</w:t>
      </w:r>
      <w:r w:rsidRPr="003E30CE">
        <w:rPr>
          <w:rFonts w:ascii="Garamond" w:hAnsi="Garamond"/>
          <w:highlight w:val="yellow"/>
          <w:lang w:eastAsia="cs-CZ"/>
        </w:rPr>
        <w:t>doplniť</w:t>
      </w:r>
      <w:r w:rsidRPr="003E30CE">
        <w:rPr>
          <w:rFonts w:ascii="Garamond" w:hAnsi="Garamond"/>
          <w:lang w:eastAsia="cs-CZ"/>
        </w:rPr>
        <w:t>], IČ DPH: [</w:t>
      </w:r>
      <w:r w:rsidRPr="003E30CE">
        <w:rPr>
          <w:rFonts w:ascii="Garamond" w:eastAsia="Times New Roman" w:hAnsi="Garamond" w:cs="Times New Roman"/>
          <w:bCs/>
        </w:rPr>
        <w:t>doplniť</w:t>
      </w:r>
      <w:r w:rsidRPr="003E30CE">
        <w:rPr>
          <w:rFonts w:ascii="Garamond" w:hAnsi="Garamond"/>
          <w:lang w:eastAsia="cs-CZ"/>
        </w:rPr>
        <w:t>], bankové spojenie: [</w:t>
      </w:r>
      <w:r w:rsidRPr="003E30CE">
        <w:rPr>
          <w:rFonts w:ascii="Garamond" w:hAnsi="Garamond"/>
          <w:highlight w:val="yellow"/>
          <w:lang w:eastAsia="cs-CZ"/>
        </w:rPr>
        <w:t>doplniť</w:t>
      </w:r>
      <w:r w:rsidRPr="003E30CE">
        <w:rPr>
          <w:rFonts w:ascii="Garamond" w:hAnsi="Garamond"/>
          <w:lang w:eastAsia="cs-CZ"/>
        </w:rPr>
        <w:t>], číslo účtu: [</w:t>
      </w:r>
      <w:r w:rsidRPr="003E30CE">
        <w:rPr>
          <w:rFonts w:ascii="Garamond" w:hAnsi="Garamond"/>
          <w:highlight w:val="yellow"/>
          <w:lang w:eastAsia="cs-CZ"/>
        </w:rPr>
        <w:t>doplniť</w:t>
      </w:r>
      <w:r w:rsidRPr="003E30CE">
        <w:rPr>
          <w:rFonts w:ascii="Garamond" w:hAnsi="Garamond"/>
          <w:lang w:eastAsia="cs-CZ"/>
        </w:rPr>
        <w:t>], IBAN: [</w:t>
      </w:r>
      <w:r w:rsidRPr="003E30CE">
        <w:rPr>
          <w:rFonts w:ascii="Garamond" w:hAnsi="Garamond"/>
          <w:highlight w:val="yellow"/>
          <w:lang w:eastAsia="cs-CZ"/>
        </w:rPr>
        <w:t>doplniť</w:t>
      </w:r>
      <w:r w:rsidRPr="003E30CE">
        <w:rPr>
          <w:rFonts w:ascii="Garamond" w:hAnsi="Garamond"/>
          <w:lang w:eastAsia="cs-CZ"/>
        </w:rPr>
        <w:t>], BIC (SWIFT): [</w:t>
      </w:r>
      <w:r w:rsidRPr="003E30CE">
        <w:rPr>
          <w:rFonts w:ascii="Garamond" w:hAnsi="Garamond"/>
          <w:highlight w:val="yellow"/>
          <w:lang w:eastAsia="cs-CZ"/>
        </w:rPr>
        <w:t>doplniť</w:t>
      </w:r>
      <w:r w:rsidRPr="003E30CE">
        <w:rPr>
          <w:rFonts w:ascii="Garamond" w:hAnsi="Garamond"/>
          <w:lang w:eastAsia="cs-CZ"/>
        </w:rPr>
        <w:t>], štatutárny orgán: [</w:t>
      </w:r>
      <w:r w:rsidRPr="003E30CE">
        <w:rPr>
          <w:rFonts w:ascii="Garamond" w:hAnsi="Garamond"/>
          <w:highlight w:val="yellow"/>
          <w:lang w:eastAsia="cs-CZ"/>
        </w:rPr>
        <w:t>doplniť</w:t>
      </w:r>
      <w:r w:rsidRPr="003E30CE">
        <w:rPr>
          <w:rFonts w:ascii="Garamond" w:hAnsi="Garamond"/>
          <w:lang w:eastAsia="cs-CZ"/>
        </w:rPr>
        <w:t>], kontaktná osoba pre technické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 kontaktná osoba pre zmluvné veci: [</w:t>
      </w:r>
      <w:r w:rsidRPr="003E30CE">
        <w:rPr>
          <w:rFonts w:ascii="Garamond" w:hAnsi="Garamond"/>
          <w:highlight w:val="yellow"/>
          <w:lang w:eastAsia="cs-CZ"/>
        </w:rPr>
        <w:t>doplniť</w:t>
      </w:r>
      <w:r w:rsidRPr="003E30CE">
        <w:rPr>
          <w:rFonts w:ascii="Garamond" w:hAnsi="Garamond"/>
          <w:lang w:eastAsia="cs-CZ"/>
        </w:rPr>
        <w:t>], telefón: [</w:t>
      </w:r>
      <w:r w:rsidRPr="003E30CE">
        <w:rPr>
          <w:rFonts w:ascii="Garamond" w:hAnsi="Garamond"/>
          <w:highlight w:val="yellow"/>
          <w:lang w:eastAsia="cs-CZ"/>
        </w:rPr>
        <w:t>doplniť</w:t>
      </w:r>
      <w:r w:rsidRPr="003E30CE">
        <w:rPr>
          <w:rFonts w:ascii="Garamond" w:hAnsi="Garamond"/>
          <w:lang w:eastAsia="cs-CZ"/>
        </w:rPr>
        <w:t>], e-mail: [</w:t>
      </w:r>
      <w:r w:rsidRPr="003E30CE">
        <w:rPr>
          <w:rFonts w:ascii="Garamond" w:hAnsi="Garamond"/>
          <w:highlight w:val="yellow"/>
          <w:lang w:eastAsia="cs-CZ"/>
        </w:rPr>
        <w:t>doplniť</w:t>
      </w:r>
      <w:r w:rsidRPr="003E30CE">
        <w:rPr>
          <w:rFonts w:ascii="Garamond" w:hAnsi="Garamond"/>
          <w:lang w:eastAsia="cs-CZ"/>
        </w:rPr>
        <w:t>]</w:t>
      </w:r>
      <w:r w:rsidRPr="003E30CE">
        <w:rPr>
          <w:rFonts w:ascii="Garamond" w:eastAsia="Times New Roman" w:hAnsi="Garamond" w:cs="Times New Roman"/>
          <w:lang w:eastAsia="cs-CZ"/>
        </w:rPr>
        <w:t xml:space="preserve"> (ďalej len „</w:t>
      </w:r>
      <w:r w:rsidRPr="003E30CE">
        <w:rPr>
          <w:rFonts w:ascii="Garamond" w:eastAsia="Times New Roman" w:hAnsi="Garamond" w:cs="Times New Roman"/>
          <w:b/>
          <w:lang w:eastAsia="cs-CZ"/>
        </w:rPr>
        <w:t>Dodávateľ</w:t>
      </w:r>
      <w:r w:rsidRPr="003E30CE">
        <w:rPr>
          <w:rFonts w:ascii="Garamond" w:eastAsia="Times New Roman" w:hAnsi="Garamond" w:cs="Times New Roman"/>
          <w:lang w:eastAsia="cs-CZ"/>
        </w:rPr>
        <w:t>”) na druhej strane.</w:t>
      </w:r>
      <w:r w:rsidR="0017514C">
        <w:rPr>
          <w:rFonts w:ascii="Garamond" w:eastAsia="Times New Roman" w:hAnsi="Garamond" w:cs="Times New Roman"/>
          <w:lang w:eastAsia="cs-CZ"/>
        </w:rPr>
        <w:t xml:space="preserve"> </w:t>
      </w:r>
    </w:p>
    <w:p w14:paraId="3095449E" w14:textId="77777777" w:rsidR="008612F3" w:rsidRPr="003E30CE" w:rsidRDefault="008612F3" w:rsidP="008612F3">
      <w:pPr>
        <w:keepNext/>
        <w:keepLines/>
        <w:spacing w:after="0" w:line="240" w:lineRule="auto"/>
        <w:contextualSpacing/>
        <w:jc w:val="both"/>
        <w:rPr>
          <w:rFonts w:ascii="Garamond" w:eastAsia="Times New Roman" w:hAnsi="Garamond" w:cs="Times New Roman"/>
          <w:lang w:eastAsia="cs-CZ"/>
        </w:rPr>
      </w:pPr>
    </w:p>
    <w:p w14:paraId="69762C79" w14:textId="77777777" w:rsidR="008612F3" w:rsidRPr="003E30CE" w:rsidRDefault="008612F3" w:rsidP="008612F3">
      <w:pPr>
        <w:keepNext/>
        <w:keepLines/>
        <w:spacing w:after="0" w:line="240" w:lineRule="auto"/>
        <w:jc w:val="both"/>
        <w:rPr>
          <w:rFonts w:ascii="Garamond" w:eastAsia="Times New Roman" w:hAnsi="Garamond" w:cs="Times New Roman"/>
          <w:b/>
          <w:bCs/>
        </w:rPr>
      </w:pPr>
      <w:r w:rsidRPr="003E30CE">
        <w:rPr>
          <w:rFonts w:ascii="Garamond" w:eastAsia="Times New Roman" w:hAnsi="Garamond" w:cs="Times New Roman"/>
          <w:b/>
          <w:bCs/>
        </w:rPr>
        <w:t>Vzhľadom k tomu, že:</w:t>
      </w:r>
    </w:p>
    <w:p w14:paraId="75951E4E" w14:textId="77777777" w:rsidR="008612F3" w:rsidRPr="003E30CE" w:rsidRDefault="008612F3" w:rsidP="008612F3">
      <w:pPr>
        <w:keepNext/>
        <w:keepLines/>
        <w:spacing w:after="0" w:line="240" w:lineRule="auto"/>
        <w:jc w:val="both"/>
        <w:rPr>
          <w:rFonts w:ascii="Garamond" w:eastAsia="Calibri" w:hAnsi="Garamond" w:cs="Times New Roman"/>
        </w:rPr>
      </w:pPr>
    </w:p>
    <w:p w14:paraId="021C74F6" w14:textId="017AB666" w:rsidR="00CC0A49" w:rsidRPr="00AD50A5" w:rsidRDefault="00CC0A49" w:rsidP="00CC0A49">
      <w:pPr>
        <w:keepNext/>
        <w:keepLines/>
        <w:numPr>
          <w:ilvl w:val="0"/>
          <w:numId w:val="2"/>
        </w:numPr>
        <w:tabs>
          <w:tab w:val="num" w:pos="720"/>
        </w:tabs>
        <w:spacing w:after="0" w:line="240" w:lineRule="auto"/>
        <w:ind w:left="720"/>
        <w:jc w:val="both"/>
        <w:rPr>
          <w:rFonts w:ascii="Garamond" w:eastAsia="Times New Roman" w:hAnsi="Garamond" w:cs="Times New Roman"/>
        </w:rPr>
      </w:pPr>
      <w:r w:rsidRPr="003E30CE">
        <w:rPr>
          <w:rFonts w:ascii="Garamond" w:eastAsia="Times New Roman" w:hAnsi="Garamond" w:cs="Times New Roman"/>
        </w:rPr>
        <w:t>Objednávateľ má záujem o</w:t>
      </w:r>
      <w:r>
        <w:rPr>
          <w:rFonts w:ascii="Garamond" w:eastAsia="Times New Roman" w:hAnsi="Garamond" w:cs="Times New Roman"/>
        </w:rPr>
        <w:t xml:space="preserve"> </w:t>
      </w:r>
      <w:r w:rsidRPr="003E30CE">
        <w:rPr>
          <w:rFonts w:ascii="Garamond" w:eastAsia="Times New Roman" w:hAnsi="Garamond" w:cs="Times New Roman"/>
        </w:rPr>
        <w:t>dodávani</w:t>
      </w:r>
      <w:r>
        <w:rPr>
          <w:rFonts w:ascii="Garamond" w:eastAsia="Times New Roman" w:hAnsi="Garamond" w:cs="Times New Roman"/>
        </w:rPr>
        <w:t xml:space="preserve">e tlačených a graficky upravených piktogramov, schém, nálepiek, evidenčných čísel, symbolov a log na používanie vo vozidlách a v infraštruktúre, </w:t>
      </w:r>
      <w:r w:rsidRPr="003E30CE">
        <w:rPr>
          <w:rFonts w:ascii="Garamond" w:hAnsi="Garamond" w:cs="Garamond"/>
        </w:rPr>
        <w:t xml:space="preserve">za účelom čoho realizoval zákazku označenú interným číslom </w:t>
      </w:r>
      <w:r>
        <w:rPr>
          <w:rFonts w:ascii="Garamond" w:hAnsi="Garamond" w:cs="Garamond"/>
        </w:rPr>
        <w:t>DNS CP 1/2022</w:t>
      </w:r>
      <w:r w:rsidRPr="003E30CE">
        <w:rPr>
          <w:rFonts w:ascii="Garamond" w:hAnsi="Garamond"/>
          <w:lang w:eastAsia="cs-CZ"/>
        </w:rPr>
        <w:t xml:space="preserve"> </w:t>
      </w:r>
      <w:r w:rsidRPr="003E30CE">
        <w:rPr>
          <w:rFonts w:ascii="Garamond" w:hAnsi="Garamond"/>
        </w:rPr>
        <w:t xml:space="preserve">na základe zákona č. 343/2015 Z. z. o verejnom obstarávaní a o zmene a doplnení niektorých zákonov v znení neskorších predpisov; </w:t>
      </w:r>
      <w:r>
        <w:rPr>
          <w:rFonts w:ascii="Garamond" w:hAnsi="Garamond"/>
        </w:rPr>
        <w:t xml:space="preserve">výzva na predloženie žiadostí o zaradenie do DNS bola zverejnená v systéme JOSEPHINE 30.11.2022 na </w:t>
      </w:r>
      <w:hyperlink r:id="rId10" w:history="1">
        <w:r w:rsidRPr="00EC648B">
          <w:rPr>
            <w:rStyle w:val="Hypertextovprepojenie"/>
            <w:rFonts w:ascii="Garamond" w:hAnsi="Garamond"/>
          </w:rPr>
          <w:t>https://josephine.proebiz.com/sk/tender/33357/summary</w:t>
        </w:r>
      </w:hyperlink>
      <w:r w:rsidR="00996741">
        <w:rPr>
          <w:rFonts w:ascii="Garamond" w:hAnsi="Garamond"/>
        </w:rPr>
        <w:t xml:space="preserve">, pričom DNS </w:t>
      </w:r>
      <w:r w:rsidRPr="00AD50A5">
        <w:rPr>
          <w:rFonts w:ascii="Garamond" w:hAnsi="Garamond" w:cs="Garamond"/>
        </w:rPr>
        <w:t xml:space="preserve">na predmet zákazky </w:t>
      </w:r>
      <w:r w:rsidRPr="00AD50A5">
        <w:rPr>
          <w:rFonts w:ascii="Garamond" w:hAnsi="Garamond"/>
        </w:rPr>
        <w:t>„</w:t>
      </w:r>
      <w:r w:rsidRPr="00EE4E9E">
        <w:rPr>
          <w:rFonts w:ascii="Garamond" w:hAnsi="Garamond" w:cs="Arial"/>
          <w:b/>
        </w:rPr>
        <w:t>Dynamický nákupný systém – Tlačiarenské služby</w:t>
      </w:r>
      <w:r w:rsidRPr="00AD50A5">
        <w:rPr>
          <w:rFonts w:ascii="Garamond" w:hAnsi="Garamond"/>
        </w:rPr>
        <w:t>“</w:t>
      </w:r>
      <w:r w:rsidR="00996741">
        <w:rPr>
          <w:rFonts w:ascii="Garamond" w:hAnsi="Garamond"/>
        </w:rPr>
        <w:t xml:space="preserve"> bol zriadený </w:t>
      </w:r>
      <w:r w:rsidR="00996741" w:rsidRPr="00996741">
        <w:rPr>
          <w:rFonts w:ascii="Garamond" w:hAnsi="Garamond"/>
        </w:rPr>
        <w:t>05.01.2023</w:t>
      </w:r>
      <w:r w:rsidRPr="00AD50A5">
        <w:rPr>
          <w:rFonts w:ascii="Garamond" w:eastAsia="Times New Roman" w:hAnsi="Garamond" w:cs="Times New Roman"/>
        </w:rPr>
        <w:t>;</w:t>
      </w:r>
    </w:p>
    <w:p w14:paraId="18BFA0FD" w14:textId="77777777" w:rsidR="00CC0A49" w:rsidRPr="00AD50A5" w:rsidRDefault="00CC0A49" w:rsidP="00CC0A49">
      <w:pPr>
        <w:keepNext/>
        <w:keepLines/>
        <w:spacing w:after="0" w:line="240" w:lineRule="auto"/>
        <w:ind w:left="709"/>
        <w:jc w:val="both"/>
        <w:rPr>
          <w:rFonts w:ascii="Garamond" w:eastAsia="Times New Roman" w:hAnsi="Garamond" w:cs="Times New Roman"/>
        </w:rPr>
      </w:pPr>
    </w:p>
    <w:p w14:paraId="0A8FD66B" w14:textId="43539E57" w:rsidR="00CC0A49" w:rsidRPr="00AD50A5" w:rsidRDefault="00CC0A49" w:rsidP="00CC0A49">
      <w:pPr>
        <w:keepNext/>
        <w:keepLines/>
        <w:numPr>
          <w:ilvl w:val="0"/>
          <w:numId w:val="2"/>
        </w:numPr>
        <w:tabs>
          <w:tab w:val="num" w:pos="720"/>
        </w:tabs>
        <w:spacing w:after="0" w:line="240" w:lineRule="auto"/>
        <w:ind w:left="720"/>
        <w:jc w:val="both"/>
        <w:rPr>
          <w:rFonts w:ascii="Garamond" w:hAnsi="Garamond"/>
        </w:rPr>
      </w:pPr>
      <w:r w:rsidRPr="00AD50A5">
        <w:rPr>
          <w:rFonts w:ascii="Garamond" w:eastAsia="Calibri" w:hAnsi="Garamond" w:cs="Times New Roman"/>
        </w:rPr>
        <w:t xml:space="preserve">Dodávateľ </w:t>
      </w:r>
      <w:r w:rsidRPr="00AD50A5">
        <w:rPr>
          <w:rFonts w:ascii="Garamond" w:hAnsi="Garamond" w:cs="Garamond"/>
        </w:rPr>
        <w:t xml:space="preserve">je úspešným uchádzačom realizovanej zákazky označenej interným číslom </w:t>
      </w:r>
      <w:r w:rsidR="003B7831" w:rsidRPr="003E30CE">
        <w:rPr>
          <w:rFonts w:ascii="Garamond" w:hAnsi="Garamond"/>
          <w:lang w:eastAsia="cs-CZ"/>
        </w:rPr>
        <w:t>[</w:t>
      </w:r>
      <w:r w:rsidR="003B7831" w:rsidRPr="003E30CE">
        <w:rPr>
          <w:rFonts w:ascii="Garamond" w:hAnsi="Garamond"/>
          <w:highlight w:val="yellow"/>
          <w:lang w:eastAsia="cs-CZ"/>
        </w:rPr>
        <w:t>doplniť</w:t>
      </w:r>
      <w:r w:rsidR="003B7831" w:rsidRPr="003E30CE">
        <w:rPr>
          <w:rFonts w:ascii="Garamond" w:hAnsi="Garamond"/>
          <w:lang w:eastAsia="cs-CZ"/>
        </w:rPr>
        <w:t>]</w:t>
      </w:r>
      <w:r w:rsidRPr="00AD50A5">
        <w:rPr>
          <w:rFonts w:ascii="Garamond" w:hAnsi="Garamond" w:cs="Garamond"/>
        </w:rPr>
        <w:t xml:space="preserve">na predmet zákazky </w:t>
      </w:r>
      <w:r w:rsidRPr="00AD50A5">
        <w:rPr>
          <w:rFonts w:ascii="Garamond" w:hAnsi="Garamond"/>
        </w:rPr>
        <w:t>„</w:t>
      </w:r>
      <w:r w:rsidR="003B7831" w:rsidRPr="003E30CE">
        <w:rPr>
          <w:rFonts w:ascii="Garamond" w:hAnsi="Garamond"/>
          <w:lang w:eastAsia="cs-CZ"/>
        </w:rPr>
        <w:t>[</w:t>
      </w:r>
      <w:r w:rsidR="003B7831" w:rsidRPr="003E30CE">
        <w:rPr>
          <w:rFonts w:ascii="Garamond" w:hAnsi="Garamond"/>
          <w:highlight w:val="yellow"/>
          <w:lang w:eastAsia="cs-CZ"/>
        </w:rPr>
        <w:t>doplniť</w:t>
      </w:r>
      <w:r w:rsidR="003B7831" w:rsidRPr="003E30CE">
        <w:rPr>
          <w:rFonts w:ascii="Garamond" w:hAnsi="Garamond"/>
          <w:lang w:eastAsia="cs-CZ"/>
        </w:rPr>
        <w:t>]</w:t>
      </w:r>
      <w:r w:rsidRPr="00AD50A5">
        <w:rPr>
          <w:rFonts w:ascii="Garamond" w:eastAsia="Calibri" w:hAnsi="Garamond" w:cs="Times New Roman"/>
        </w:rPr>
        <w:t>; a</w:t>
      </w:r>
    </w:p>
    <w:p w14:paraId="5D18FBC7" w14:textId="77777777" w:rsidR="008612F3" w:rsidRPr="003E30CE" w:rsidRDefault="008612F3" w:rsidP="008612F3">
      <w:pPr>
        <w:pStyle w:val="Odsekzoznamu"/>
        <w:keepNext/>
        <w:keepLines/>
        <w:spacing w:after="0" w:line="240" w:lineRule="auto"/>
        <w:rPr>
          <w:rFonts w:ascii="Garamond" w:eastAsia="Calibri" w:hAnsi="Garamond" w:cs="Times New Roman"/>
        </w:rPr>
      </w:pPr>
    </w:p>
    <w:p w14:paraId="227FECD1" w14:textId="77777777" w:rsidR="008612F3" w:rsidRPr="003E30CE" w:rsidRDefault="008612F3" w:rsidP="008612F3">
      <w:pPr>
        <w:keepNext/>
        <w:keepLines/>
        <w:numPr>
          <w:ilvl w:val="0"/>
          <w:numId w:val="2"/>
        </w:numPr>
        <w:tabs>
          <w:tab w:val="num" w:pos="720"/>
        </w:tabs>
        <w:spacing w:after="0" w:line="240" w:lineRule="auto"/>
        <w:ind w:left="720"/>
        <w:jc w:val="both"/>
        <w:rPr>
          <w:rFonts w:ascii="Garamond" w:hAnsi="Garamond"/>
        </w:rPr>
      </w:pPr>
      <w:r w:rsidRPr="003E30CE">
        <w:rPr>
          <w:rFonts w:ascii="Garamond" w:hAnsi="Garamond"/>
        </w:rPr>
        <w:t>Zmluvné strany majú záujem upraviť si vzájomné práva a povinnosti súvisiace s dodávaním Tovaru;</w:t>
      </w:r>
    </w:p>
    <w:p w14:paraId="20ACDA81" w14:textId="77777777" w:rsidR="008612F3" w:rsidRPr="003E30CE" w:rsidRDefault="008612F3" w:rsidP="008612F3">
      <w:pPr>
        <w:keepNext/>
        <w:keepLines/>
        <w:spacing w:after="0" w:line="240" w:lineRule="auto"/>
        <w:jc w:val="both"/>
        <w:rPr>
          <w:rFonts w:ascii="Garamond" w:hAnsi="Garamond"/>
        </w:rPr>
      </w:pPr>
    </w:p>
    <w:p w14:paraId="224752C5" w14:textId="77777777" w:rsidR="008612F3" w:rsidRPr="003E30CE" w:rsidRDefault="008612F3" w:rsidP="008612F3">
      <w:pPr>
        <w:keepNext/>
        <w:keepLines/>
        <w:spacing w:after="0" w:line="240" w:lineRule="auto"/>
        <w:jc w:val="both"/>
        <w:rPr>
          <w:rFonts w:ascii="Garamond" w:hAnsi="Garamond"/>
          <w:b/>
        </w:rPr>
      </w:pPr>
      <w:r w:rsidRPr="003E30CE">
        <w:rPr>
          <w:rFonts w:ascii="Garamond" w:hAnsi="Garamond"/>
          <w:b/>
          <w:bCs/>
        </w:rPr>
        <w:t>DOHODLO SA</w:t>
      </w:r>
      <w:r w:rsidRPr="003E30CE">
        <w:rPr>
          <w:rFonts w:ascii="Garamond" w:hAnsi="Garamond"/>
          <w:b/>
        </w:rPr>
        <w:t xml:space="preserve"> nasledovné:</w:t>
      </w:r>
    </w:p>
    <w:p w14:paraId="253F031E" w14:textId="77777777" w:rsidR="008612F3" w:rsidRPr="003E30CE" w:rsidRDefault="008612F3" w:rsidP="008612F3">
      <w:pPr>
        <w:keepNext/>
        <w:keepLines/>
        <w:spacing w:after="0" w:line="240" w:lineRule="auto"/>
        <w:jc w:val="both"/>
        <w:rPr>
          <w:rFonts w:ascii="Garamond" w:hAnsi="Garamond"/>
          <w:b/>
        </w:rPr>
      </w:pPr>
    </w:p>
    <w:p w14:paraId="7D676E89"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b/>
          <w:bCs/>
          <w:caps/>
        </w:rPr>
        <w:t>Definície a interpretácia zmluvných ustanovení</w:t>
      </w:r>
    </w:p>
    <w:p w14:paraId="04087968" w14:textId="77777777" w:rsidR="008612F3" w:rsidRPr="003E30CE" w:rsidRDefault="008612F3" w:rsidP="008612F3">
      <w:pPr>
        <w:keepNext/>
        <w:keepLines/>
        <w:spacing w:after="0" w:line="240" w:lineRule="auto"/>
        <w:jc w:val="both"/>
        <w:rPr>
          <w:rFonts w:ascii="Garamond" w:hAnsi="Garamond"/>
          <w:b/>
        </w:rPr>
      </w:pPr>
    </w:p>
    <w:p w14:paraId="5426332B" w14:textId="77777777" w:rsidR="008612F3" w:rsidRPr="003E30CE" w:rsidRDefault="008612F3" w:rsidP="008612F3">
      <w:pPr>
        <w:keepNext/>
        <w:keepLines/>
        <w:numPr>
          <w:ilvl w:val="1"/>
          <w:numId w:val="4"/>
        </w:numPr>
        <w:spacing w:after="0" w:line="240" w:lineRule="auto"/>
        <w:jc w:val="both"/>
        <w:rPr>
          <w:rFonts w:ascii="Garamond" w:hAnsi="Garamond"/>
          <w:lang w:eastAsia="cs-CZ"/>
        </w:rPr>
      </w:pPr>
      <w:r w:rsidRPr="003E30CE">
        <w:rPr>
          <w:rFonts w:ascii="Garamond" w:hAnsi="Garamond"/>
          <w:lang w:eastAsia="cs-CZ"/>
        </w:rPr>
        <w:t xml:space="preserve">Pokiaľ nebude ďalej uvedené inak, potom budú mať výrazy použité v Zmluve s veľkými začiatočnými písmenami nasledovný význam: </w:t>
      </w:r>
    </w:p>
    <w:p w14:paraId="5885CECA"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205AF0E1"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Kúpna cena </w:t>
      </w:r>
      <w:r w:rsidRPr="003E30CE">
        <w:rPr>
          <w:rFonts w:ascii="Garamond" w:hAnsi="Garamond"/>
          <w:lang w:eastAsia="cs-CZ"/>
        </w:rPr>
        <w:t>znamená kúpna cena za Tovar dodaný na základe objednávok podľa článku 2 bod 2.2 Zmluvy a fakturovaná podľa článku 4 Zmluvy na základe jednotkových cien podľa Prílohy 1 Zmluvy;</w:t>
      </w:r>
    </w:p>
    <w:p w14:paraId="5BD7A4E1"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7ADD2DF7"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Miesto plnenia </w:t>
      </w:r>
      <w:r w:rsidRPr="003E30CE">
        <w:rPr>
          <w:rFonts w:ascii="Garamond" w:hAnsi="Garamond"/>
          <w:lang w:eastAsia="cs-CZ"/>
        </w:rPr>
        <w:t xml:space="preserve">znamená </w:t>
      </w:r>
      <w:r w:rsidRPr="00FC0662">
        <w:rPr>
          <w:rFonts w:ascii="Garamond" w:hAnsi="Garamond"/>
          <w:lang w:eastAsia="cs-CZ"/>
        </w:rPr>
        <w:t>Olejkárska</w:t>
      </w:r>
      <w:r>
        <w:rPr>
          <w:rFonts w:ascii="Garamond" w:hAnsi="Garamond"/>
          <w:lang w:eastAsia="cs-CZ"/>
        </w:rPr>
        <w:t xml:space="preserve"> </w:t>
      </w:r>
      <w:r w:rsidRPr="00FC0662">
        <w:rPr>
          <w:rFonts w:ascii="Garamond" w:hAnsi="Garamond"/>
          <w:lang w:eastAsia="cs-CZ"/>
        </w:rPr>
        <w:t>1,</w:t>
      </w:r>
      <w:r>
        <w:rPr>
          <w:rFonts w:ascii="Garamond" w:hAnsi="Garamond"/>
          <w:lang w:eastAsia="cs-CZ"/>
        </w:rPr>
        <w:t xml:space="preserve"> </w:t>
      </w:r>
      <w:r w:rsidRPr="00FC0662">
        <w:rPr>
          <w:rFonts w:ascii="Garamond" w:hAnsi="Garamond"/>
          <w:lang w:eastAsia="cs-CZ"/>
        </w:rPr>
        <w:t>814</w:t>
      </w:r>
      <w:r>
        <w:rPr>
          <w:rFonts w:ascii="Garamond" w:hAnsi="Garamond"/>
          <w:lang w:eastAsia="cs-CZ"/>
        </w:rPr>
        <w:t xml:space="preserve"> </w:t>
      </w:r>
      <w:r w:rsidRPr="00FC0662">
        <w:rPr>
          <w:rFonts w:ascii="Garamond" w:hAnsi="Garamond"/>
          <w:lang w:eastAsia="cs-CZ"/>
        </w:rPr>
        <w:t>52</w:t>
      </w:r>
      <w:r>
        <w:rPr>
          <w:rFonts w:ascii="Garamond" w:hAnsi="Garamond"/>
          <w:lang w:eastAsia="cs-CZ"/>
        </w:rPr>
        <w:t xml:space="preserve"> </w:t>
      </w:r>
      <w:r w:rsidRPr="00FC0662">
        <w:rPr>
          <w:rFonts w:ascii="Garamond" w:hAnsi="Garamond"/>
          <w:lang w:eastAsia="cs-CZ"/>
        </w:rPr>
        <w:t>Bratislava,</w:t>
      </w:r>
      <w:r>
        <w:rPr>
          <w:rFonts w:ascii="Garamond" w:hAnsi="Garamond"/>
          <w:lang w:eastAsia="cs-CZ"/>
        </w:rPr>
        <w:t xml:space="preserve"> </w:t>
      </w:r>
      <w:r w:rsidRPr="00FC0662">
        <w:rPr>
          <w:rFonts w:ascii="Garamond" w:hAnsi="Garamond"/>
          <w:lang w:eastAsia="cs-CZ"/>
        </w:rPr>
        <w:t>ak</w:t>
      </w:r>
      <w:r>
        <w:rPr>
          <w:rFonts w:ascii="Garamond" w:hAnsi="Garamond"/>
          <w:lang w:eastAsia="cs-CZ"/>
        </w:rPr>
        <w:t xml:space="preserve"> </w:t>
      </w:r>
      <w:r w:rsidRPr="00FC0662">
        <w:rPr>
          <w:rFonts w:ascii="Garamond" w:hAnsi="Garamond"/>
          <w:lang w:eastAsia="cs-CZ"/>
        </w:rPr>
        <w:t>sa</w:t>
      </w:r>
      <w:r>
        <w:rPr>
          <w:rFonts w:ascii="Garamond" w:hAnsi="Garamond"/>
          <w:lang w:eastAsia="cs-CZ"/>
        </w:rPr>
        <w:t xml:space="preserve"> </w:t>
      </w:r>
      <w:r w:rsidRPr="00FC0662">
        <w:rPr>
          <w:rFonts w:ascii="Garamond" w:hAnsi="Garamond"/>
          <w:lang w:eastAsia="cs-CZ"/>
        </w:rPr>
        <w:t>Zmluvné</w:t>
      </w:r>
      <w:r>
        <w:rPr>
          <w:rFonts w:ascii="Garamond" w:hAnsi="Garamond"/>
          <w:lang w:eastAsia="cs-CZ"/>
        </w:rPr>
        <w:t xml:space="preserve"> </w:t>
      </w:r>
      <w:r w:rsidRPr="00FC0662">
        <w:rPr>
          <w:rFonts w:ascii="Garamond" w:hAnsi="Garamond"/>
          <w:lang w:eastAsia="cs-CZ"/>
        </w:rPr>
        <w:t>strany</w:t>
      </w:r>
      <w:r>
        <w:rPr>
          <w:rFonts w:ascii="Garamond" w:hAnsi="Garamond"/>
          <w:lang w:eastAsia="cs-CZ"/>
        </w:rPr>
        <w:t xml:space="preserve"> </w:t>
      </w:r>
      <w:r w:rsidRPr="00FC0662">
        <w:rPr>
          <w:rFonts w:ascii="Garamond" w:hAnsi="Garamond"/>
          <w:lang w:eastAsia="cs-CZ"/>
        </w:rPr>
        <w:t>nedohodnú</w:t>
      </w:r>
      <w:r>
        <w:rPr>
          <w:rFonts w:ascii="Garamond" w:hAnsi="Garamond"/>
          <w:lang w:eastAsia="cs-CZ"/>
        </w:rPr>
        <w:t xml:space="preserve"> </w:t>
      </w:r>
      <w:r w:rsidRPr="00FC0662">
        <w:rPr>
          <w:rFonts w:ascii="Garamond" w:hAnsi="Garamond"/>
          <w:lang w:eastAsia="cs-CZ"/>
        </w:rPr>
        <w:t>inak</w:t>
      </w:r>
      <w:r w:rsidRPr="003E30CE">
        <w:rPr>
          <w:rFonts w:ascii="Garamond" w:hAnsi="Garamond"/>
          <w:lang w:eastAsia="cs-CZ"/>
        </w:rPr>
        <w:t>;</w:t>
      </w:r>
    </w:p>
    <w:p w14:paraId="123961F5"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3E6FA5FB"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lang w:eastAsia="cs-CZ"/>
        </w:rPr>
      </w:pPr>
      <w:r w:rsidRPr="003E30CE">
        <w:rPr>
          <w:rFonts w:ascii="Garamond" w:hAnsi="Garamond"/>
          <w:b/>
          <w:lang w:eastAsia="cs-CZ"/>
        </w:rPr>
        <w:t xml:space="preserve">Občiansky zákonník </w:t>
      </w:r>
      <w:r w:rsidRPr="003E30CE">
        <w:rPr>
          <w:rFonts w:ascii="Garamond" w:hAnsi="Garamond"/>
          <w:lang w:eastAsia="cs-CZ"/>
        </w:rPr>
        <w:t>znamená zákona č. 40/1964 Zb. Občiansky zákonník v znení neskorších predpisov;</w:t>
      </w:r>
    </w:p>
    <w:p w14:paraId="5C3F6DF1" w14:textId="77777777" w:rsidR="008612F3" w:rsidRPr="003E30CE" w:rsidRDefault="008612F3" w:rsidP="008612F3">
      <w:pPr>
        <w:keepNext/>
        <w:keepLines/>
        <w:spacing w:after="0" w:line="240" w:lineRule="auto"/>
        <w:contextualSpacing/>
        <w:jc w:val="both"/>
        <w:rPr>
          <w:rFonts w:ascii="Garamond" w:hAnsi="Garamond"/>
          <w:b/>
          <w:lang w:eastAsia="cs-CZ"/>
        </w:rPr>
      </w:pPr>
    </w:p>
    <w:p w14:paraId="086995A3"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lang w:eastAsia="cs-CZ"/>
        </w:rPr>
      </w:pPr>
      <w:r w:rsidRPr="003E30CE">
        <w:rPr>
          <w:rFonts w:ascii="Garamond" w:hAnsi="Garamond"/>
          <w:b/>
          <w:lang w:eastAsia="cs-CZ"/>
        </w:rPr>
        <w:t xml:space="preserve">Obchodný zákonník </w:t>
      </w:r>
      <w:r w:rsidRPr="003E30CE">
        <w:rPr>
          <w:rFonts w:ascii="Garamond" w:hAnsi="Garamond"/>
          <w:lang w:eastAsia="cs-CZ"/>
        </w:rPr>
        <w:t>znamená zákon č. 513/1991 Zb. Obchodný zákonník v znení neskorších predpisov;</w:t>
      </w:r>
    </w:p>
    <w:p w14:paraId="559E54F2" w14:textId="77777777" w:rsidR="008612F3" w:rsidRPr="003E30CE" w:rsidRDefault="008612F3" w:rsidP="008612F3">
      <w:pPr>
        <w:keepNext/>
        <w:keepLines/>
        <w:spacing w:after="0" w:line="240" w:lineRule="auto"/>
        <w:ind w:left="1418"/>
        <w:contextualSpacing/>
        <w:jc w:val="both"/>
        <w:rPr>
          <w:rFonts w:ascii="Garamond" w:hAnsi="Garamond"/>
          <w:b/>
          <w:lang w:eastAsia="cs-CZ"/>
        </w:rPr>
      </w:pPr>
    </w:p>
    <w:p w14:paraId="362DB3BD"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Pracovný deň</w:t>
      </w:r>
      <w:r w:rsidRPr="003E30CE">
        <w:rPr>
          <w:rFonts w:ascii="Garamond" w:hAnsi="Garamond"/>
        </w:rPr>
        <w:t xml:space="preserve"> znamená deň, </w:t>
      </w:r>
      <w:r w:rsidRPr="003E30CE">
        <w:rPr>
          <w:rFonts w:ascii="Garamond" w:hAnsi="Garamond"/>
          <w:lang w:eastAsia="cs-CZ"/>
        </w:rPr>
        <w:t>ktorý</w:t>
      </w:r>
      <w:r w:rsidRPr="003E30CE">
        <w:rPr>
          <w:rFonts w:ascii="Garamond" w:hAnsi="Garamond"/>
        </w:rPr>
        <w:t xml:space="preserve"> nie je sobotou, nedeľou ani dňom pracovného pokoja ani dňom pracovného voľna v Slovenskej republike;</w:t>
      </w:r>
    </w:p>
    <w:p w14:paraId="12551BC0" w14:textId="77777777" w:rsidR="008612F3" w:rsidRPr="003E30CE" w:rsidRDefault="008612F3" w:rsidP="008612F3">
      <w:pPr>
        <w:keepNext/>
        <w:keepLines/>
        <w:spacing w:after="0" w:line="240" w:lineRule="auto"/>
        <w:contextualSpacing/>
        <w:jc w:val="both"/>
        <w:rPr>
          <w:rFonts w:ascii="Garamond" w:hAnsi="Garamond"/>
        </w:rPr>
      </w:pPr>
    </w:p>
    <w:p w14:paraId="6616502B" w14:textId="77777777" w:rsidR="008612F3" w:rsidRPr="003E30CE" w:rsidRDefault="008612F3" w:rsidP="008612F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3E30CE">
        <w:rPr>
          <w:rFonts w:ascii="Garamond" w:hAnsi="Garamond"/>
          <w:b/>
        </w:rPr>
        <w:lastRenderedPageBreak/>
        <w:t>Register partnerov verejného sektora</w:t>
      </w:r>
      <w:r w:rsidRPr="003E30CE">
        <w:rPr>
          <w:rFonts w:ascii="Garamond" w:hAnsi="Garamond"/>
        </w:rPr>
        <w:t xml:space="preserve"> znamená informačný systém verejnej správy, ktorý</w:t>
      </w:r>
      <w:r w:rsidRPr="003E30CE">
        <w:rPr>
          <w:rFonts w:ascii="Garamond" w:eastAsiaTheme="minorHAnsi" w:hAnsi="Garamond" w:cs="Garamond"/>
          <w:color w:val="000000"/>
        </w:rPr>
        <w:t xml:space="preserve"> </w:t>
      </w:r>
      <w:r w:rsidRPr="003E30C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1" w:history="1">
        <w:r w:rsidRPr="003E30CE">
          <w:rPr>
            <w:rStyle w:val="Hypertextovprepojenie"/>
            <w:rFonts w:ascii="Garamond" w:hAnsi="Garamond"/>
          </w:rPr>
          <w:t>https://rpvs.gov.sk/rpvs/</w:t>
        </w:r>
      </w:hyperlink>
      <w:r w:rsidRPr="003E30CE">
        <w:rPr>
          <w:rStyle w:val="Hypertextovprepojenie"/>
          <w:rFonts w:ascii="Garamond" w:hAnsi="Garamond"/>
        </w:rPr>
        <w:t>;</w:t>
      </w:r>
    </w:p>
    <w:p w14:paraId="010E5D0A" w14:textId="77777777" w:rsidR="008612F3" w:rsidRPr="003E30CE" w:rsidRDefault="008612F3" w:rsidP="008612F3">
      <w:pPr>
        <w:keepNext/>
        <w:keepLines/>
        <w:spacing w:after="0" w:line="240" w:lineRule="auto"/>
        <w:ind w:left="1418"/>
        <w:contextualSpacing/>
        <w:jc w:val="both"/>
        <w:rPr>
          <w:rFonts w:ascii="Garamond" w:hAnsi="Garamond"/>
        </w:rPr>
      </w:pPr>
    </w:p>
    <w:p w14:paraId="1F13ECD3" w14:textId="77777777" w:rsidR="008612F3" w:rsidRPr="003E30CE" w:rsidRDefault="008612F3" w:rsidP="008612F3">
      <w:pPr>
        <w:keepNext/>
        <w:keepLines/>
        <w:numPr>
          <w:ilvl w:val="0"/>
          <w:numId w:val="5"/>
        </w:numPr>
        <w:spacing w:after="0" w:line="240" w:lineRule="auto"/>
        <w:ind w:left="1418" w:hanging="710"/>
        <w:contextualSpacing/>
        <w:jc w:val="both"/>
        <w:rPr>
          <w:rFonts w:ascii="Garamond" w:hAnsi="Garamond"/>
        </w:rPr>
      </w:pPr>
      <w:r w:rsidRPr="003E30CE">
        <w:rPr>
          <w:rFonts w:ascii="Garamond" w:eastAsia="Calibri" w:hAnsi="Garamond"/>
          <w:b/>
        </w:rPr>
        <w:t>Subdodávateľ</w:t>
      </w:r>
      <w:r w:rsidRPr="003E30CE">
        <w:rPr>
          <w:rFonts w:ascii="Garamond" w:hAnsi="Garamond"/>
          <w:b/>
        </w:rPr>
        <w:t xml:space="preserve"> </w:t>
      </w:r>
      <w:r w:rsidRPr="003E30CE">
        <w:rPr>
          <w:rFonts w:ascii="Garamond" w:hAnsi="Garamond"/>
        </w:rPr>
        <w:t xml:space="preserve">znamená fyzická alebo právnická osoba uvedená v zmluve uzatvorenej medzi Dodávateľom a </w:t>
      </w:r>
      <w:r w:rsidRPr="003E30CE">
        <w:rPr>
          <w:rFonts w:ascii="Garamond" w:eastAsia="Calibri" w:hAnsi="Garamond"/>
        </w:rPr>
        <w:t>Subdodávateľom</w:t>
      </w:r>
      <w:r w:rsidRPr="003E30CE">
        <w:rPr>
          <w:rFonts w:ascii="Garamond" w:hAnsi="Garamond"/>
        </w:rPr>
        <w:t xml:space="preserve">, ktorá je poverená dodaním časti Tovaru, pričom zoznam </w:t>
      </w:r>
      <w:r w:rsidRPr="003E30CE">
        <w:rPr>
          <w:rFonts w:ascii="Garamond" w:eastAsia="Calibri" w:hAnsi="Garamond"/>
        </w:rPr>
        <w:t>Subdodávateľov</w:t>
      </w:r>
      <w:r w:rsidRPr="003E30CE">
        <w:rPr>
          <w:rFonts w:ascii="Garamond" w:hAnsi="Garamond"/>
        </w:rPr>
        <w:t xml:space="preserve"> je uvedený v Prílohe 2 Zmluvy;</w:t>
      </w:r>
    </w:p>
    <w:p w14:paraId="5A712A3A" w14:textId="77777777" w:rsidR="008612F3" w:rsidRPr="003E30CE" w:rsidRDefault="008612F3" w:rsidP="008612F3">
      <w:pPr>
        <w:keepNext/>
        <w:keepLines/>
        <w:spacing w:after="0" w:line="240" w:lineRule="auto"/>
        <w:ind w:left="1418"/>
        <w:contextualSpacing/>
        <w:jc w:val="both"/>
        <w:rPr>
          <w:rFonts w:ascii="Garamond" w:hAnsi="Garamond"/>
        </w:rPr>
      </w:pPr>
    </w:p>
    <w:p w14:paraId="426DD4AA" w14:textId="7C8B0B62"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 xml:space="preserve">Tovar </w:t>
      </w:r>
      <w:r w:rsidRPr="003E30CE">
        <w:rPr>
          <w:rFonts w:ascii="Garamond" w:hAnsi="Garamond"/>
        </w:rPr>
        <w:t xml:space="preserve">znamená </w:t>
      </w:r>
      <w:r w:rsidR="00AD50A5">
        <w:rPr>
          <w:rFonts w:ascii="Garamond" w:hAnsi="Garamond"/>
        </w:rPr>
        <w:t xml:space="preserve">tlačené a graficky upravené </w:t>
      </w:r>
      <w:r w:rsidRPr="00FC0662">
        <w:rPr>
          <w:rFonts w:ascii="Garamond" w:hAnsi="Garamond"/>
        </w:rPr>
        <w:t>piktogram</w:t>
      </w:r>
      <w:r>
        <w:rPr>
          <w:rFonts w:ascii="Garamond" w:hAnsi="Garamond"/>
        </w:rPr>
        <w:t>y</w:t>
      </w:r>
      <w:r w:rsidR="00AD50A5">
        <w:rPr>
          <w:rFonts w:ascii="Garamond" w:hAnsi="Garamond"/>
        </w:rPr>
        <w:t>,</w:t>
      </w:r>
      <w:r>
        <w:rPr>
          <w:rFonts w:ascii="Garamond" w:hAnsi="Garamond"/>
        </w:rPr>
        <w:t xml:space="preserve"> </w:t>
      </w:r>
      <w:r w:rsidR="00AD50A5">
        <w:rPr>
          <w:rFonts w:ascii="Garamond" w:eastAsia="Times New Roman" w:hAnsi="Garamond" w:cs="Times New Roman"/>
        </w:rPr>
        <w:t>schémy, nálepky, evidenčné čísla, symboly a logá</w:t>
      </w:r>
      <w:r w:rsidRPr="003E30CE">
        <w:rPr>
          <w:rFonts w:ascii="Garamond" w:hAnsi="Garamond"/>
        </w:rPr>
        <w:t>, bližšie špecifikované v Prílohe 1 Zmluvy</w:t>
      </w:r>
      <w:r w:rsidRPr="003E30CE">
        <w:rPr>
          <w:rFonts w:ascii="Garamond" w:hAnsi="Garamond"/>
          <w:lang w:eastAsia="cs-CZ"/>
        </w:rPr>
        <w:t xml:space="preserve">; </w:t>
      </w:r>
    </w:p>
    <w:p w14:paraId="0A845AF9" w14:textId="77777777" w:rsidR="008612F3" w:rsidRPr="003E30CE" w:rsidRDefault="008612F3" w:rsidP="008612F3">
      <w:pPr>
        <w:keepNext/>
        <w:keepLines/>
        <w:spacing w:after="0" w:line="240" w:lineRule="auto"/>
        <w:contextualSpacing/>
        <w:jc w:val="both"/>
        <w:rPr>
          <w:rFonts w:ascii="Garamond" w:hAnsi="Garamond"/>
        </w:rPr>
      </w:pPr>
    </w:p>
    <w:p w14:paraId="12A2B470"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rPr>
      </w:pPr>
      <w:r w:rsidRPr="003E30CE">
        <w:rPr>
          <w:rFonts w:ascii="Garamond" w:hAnsi="Garamond"/>
          <w:b/>
        </w:rPr>
        <w:t>Zmluvná strana</w:t>
      </w:r>
      <w:r w:rsidRPr="003E30CE">
        <w:rPr>
          <w:rFonts w:ascii="Garamond" w:hAnsi="Garamond"/>
        </w:rPr>
        <w:t xml:space="preserve"> znamená Objednávateľ a/alebo Dodávateľ; a</w:t>
      </w:r>
    </w:p>
    <w:p w14:paraId="06F0E616" w14:textId="77777777" w:rsidR="008612F3" w:rsidRPr="003E30CE" w:rsidRDefault="008612F3" w:rsidP="008612F3">
      <w:pPr>
        <w:keepNext/>
        <w:keepLines/>
        <w:spacing w:after="0" w:line="240" w:lineRule="auto"/>
        <w:ind w:left="1418"/>
        <w:contextualSpacing/>
        <w:jc w:val="both"/>
        <w:rPr>
          <w:rFonts w:ascii="Garamond" w:hAnsi="Garamond"/>
        </w:rPr>
      </w:pPr>
    </w:p>
    <w:p w14:paraId="62B792B6" w14:textId="77777777" w:rsidR="008612F3" w:rsidRPr="003E30CE" w:rsidRDefault="008612F3" w:rsidP="008612F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3E30CE">
        <w:rPr>
          <w:rFonts w:ascii="Garamond" w:hAnsi="Garamond"/>
          <w:b/>
          <w:color w:val="000000" w:themeColor="text1"/>
        </w:rPr>
        <w:t xml:space="preserve">ZVO </w:t>
      </w:r>
      <w:r w:rsidRPr="003E30CE">
        <w:rPr>
          <w:rFonts w:ascii="Garamond" w:hAnsi="Garamond"/>
          <w:bCs/>
          <w:color w:val="000000" w:themeColor="text1"/>
        </w:rPr>
        <w:t>znamená</w:t>
      </w:r>
      <w:r w:rsidRPr="003E30CE">
        <w:rPr>
          <w:rFonts w:ascii="Garamond" w:hAnsi="Garamond"/>
          <w:b/>
          <w:color w:val="000000" w:themeColor="text1"/>
        </w:rPr>
        <w:t xml:space="preserve"> </w:t>
      </w:r>
      <w:r w:rsidRPr="003E30CE">
        <w:rPr>
          <w:rFonts w:ascii="Garamond" w:hAnsi="Garamond"/>
        </w:rPr>
        <w:t>zákon č. 343/2015 Z. z. o verejnom obstarávaní a o zmene a doplnení niektorých predpisov v znení neskorších predpisov.</w:t>
      </w:r>
    </w:p>
    <w:p w14:paraId="37843D37" w14:textId="77777777" w:rsidR="008612F3" w:rsidRPr="003E30CE" w:rsidRDefault="008612F3" w:rsidP="008612F3">
      <w:pPr>
        <w:keepNext/>
        <w:keepLines/>
        <w:spacing w:after="0" w:line="240" w:lineRule="auto"/>
        <w:ind w:left="1068"/>
        <w:contextualSpacing/>
        <w:jc w:val="both"/>
        <w:rPr>
          <w:rFonts w:ascii="Garamond" w:hAnsi="Garamond"/>
        </w:rPr>
      </w:pPr>
    </w:p>
    <w:p w14:paraId="672D2C7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Okrem definovaných pojmov uvedených v článku 1 bode 1.1 Zmluvy, ak je inde v Zmluve použitý definovaný pojem, v Zmluve bude mať takýto pojem význam, ktorý mu je priradený v príslušnej časti Zmluvy, kde je definovaný.</w:t>
      </w:r>
    </w:p>
    <w:p w14:paraId="4B0EAD23" w14:textId="77777777" w:rsidR="008612F3" w:rsidRPr="003E30CE" w:rsidRDefault="008612F3" w:rsidP="008612F3">
      <w:pPr>
        <w:keepNext/>
        <w:keepLines/>
        <w:tabs>
          <w:tab w:val="num" w:pos="360"/>
          <w:tab w:val="num" w:pos="540"/>
        </w:tabs>
        <w:spacing w:after="0" w:line="240" w:lineRule="auto"/>
        <w:ind w:left="540" w:hanging="540"/>
        <w:jc w:val="both"/>
        <w:rPr>
          <w:rFonts w:ascii="Garamond" w:hAnsi="Garamond"/>
        </w:rPr>
      </w:pPr>
    </w:p>
    <w:p w14:paraId="0D14F980" w14:textId="77777777" w:rsidR="008612F3" w:rsidRPr="003E30CE" w:rsidRDefault="008612F3" w:rsidP="008612F3">
      <w:pPr>
        <w:keepNext/>
        <w:keepLines/>
        <w:numPr>
          <w:ilvl w:val="1"/>
          <w:numId w:val="4"/>
        </w:numPr>
        <w:spacing w:after="0" w:line="240" w:lineRule="auto"/>
        <w:ind w:left="709" w:hanging="709"/>
        <w:contextualSpacing/>
        <w:jc w:val="both"/>
        <w:rPr>
          <w:rFonts w:ascii="Garamond" w:hAnsi="Garamond"/>
          <w:lang w:eastAsia="cs-CZ"/>
        </w:rPr>
      </w:pPr>
      <w:r w:rsidRPr="003E30CE">
        <w:rPr>
          <w:rFonts w:ascii="Garamond" w:hAnsi="Garamond"/>
          <w:lang w:eastAsia="cs-CZ"/>
        </w:rPr>
        <w:t>V Zmluve, ak z kontextu nevyplýva iný zámer,</w:t>
      </w:r>
    </w:p>
    <w:p w14:paraId="78B4588C" w14:textId="77777777" w:rsidR="008612F3" w:rsidRPr="003E30CE" w:rsidRDefault="008612F3" w:rsidP="008612F3">
      <w:pPr>
        <w:keepNext/>
        <w:keepLines/>
        <w:spacing w:after="0" w:line="240" w:lineRule="auto"/>
        <w:contextualSpacing/>
        <w:jc w:val="both"/>
        <w:rPr>
          <w:rFonts w:ascii="Garamond" w:hAnsi="Garamond"/>
          <w:lang w:eastAsia="cs-CZ"/>
        </w:rPr>
      </w:pPr>
    </w:p>
    <w:p w14:paraId="39B5E3C7"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Zmluvnú stranu zahŕňa aj jej právnych nástupcov ako aj postupníkov a</w:t>
      </w:r>
      <w:r w:rsidRPr="003E30CE">
        <w:rPr>
          <w:rFonts w:ascii="Garamond" w:hAnsi="Garamond"/>
        </w:rPr>
        <w:t xml:space="preserve"> </w:t>
      </w:r>
      <w:r w:rsidRPr="003E30CE">
        <w:rPr>
          <w:rFonts w:ascii="Garamond" w:hAnsi="Garamond"/>
          <w:lang w:eastAsia="cs-CZ"/>
        </w:rPr>
        <w:t>nadobúdateľov práv alebo záväzkov, vyplývajúcich zo Zmluvy;</w:t>
      </w:r>
    </w:p>
    <w:p w14:paraId="11F018F2" w14:textId="77777777" w:rsidR="008612F3" w:rsidRPr="003E30CE" w:rsidRDefault="008612F3" w:rsidP="008612F3">
      <w:pPr>
        <w:keepNext/>
        <w:keepLines/>
        <w:spacing w:after="0" w:line="240" w:lineRule="auto"/>
        <w:ind w:left="1418"/>
        <w:contextualSpacing/>
        <w:jc w:val="both"/>
        <w:rPr>
          <w:rFonts w:ascii="Garamond" w:hAnsi="Garamond"/>
          <w:lang w:eastAsia="cs-CZ"/>
        </w:rPr>
      </w:pPr>
    </w:p>
    <w:p w14:paraId="42F9B29D"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 xml:space="preserve">každý odkaz na Zmluvu alebo iný dokument znamená Zmluvu alebo iný dokument v znení jeho dodatkov a iných zmien, vrátane </w:t>
      </w:r>
      <w:proofErr w:type="spellStart"/>
      <w:r w:rsidRPr="003E30CE">
        <w:rPr>
          <w:rFonts w:ascii="Garamond" w:hAnsi="Garamond"/>
          <w:lang w:eastAsia="cs-CZ"/>
        </w:rPr>
        <w:t>novácií</w:t>
      </w:r>
      <w:proofErr w:type="spellEnd"/>
      <w:r w:rsidRPr="003E30CE">
        <w:rPr>
          <w:rFonts w:ascii="Garamond" w:hAnsi="Garamond"/>
          <w:lang w:eastAsia="cs-CZ"/>
        </w:rPr>
        <w:t>;</w:t>
      </w:r>
    </w:p>
    <w:p w14:paraId="0045FB71" w14:textId="77777777" w:rsidR="008612F3" w:rsidRPr="003E30CE" w:rsidRDefault="008612F3" w:rsidP="008612F3">
      <w:pPr>
        <w:keepNext/>
        <w:keepLines/>
        <w:spacing w:after="0" w:line="240" w:lineRule="auto"/>
        <w:jc w:val="both"/>
        <w:rPr>
          <w:rFonts w:ascii="Garamond" w:hAnsi="Garamond"/>
        </w:rPr>
      </w:pPr>
    </w:p>
    <w:p w14:paraId="17CBDFB1"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03514147" w14:textId="77777777" w:rsidR="008612F3" w:rsidRPr="003E30CE" w:rsidRDefault="008612F3" w:rsidP="008612F3">
      <w:pPr>
        <w:keepNext/>
        <w:keepLines/>
        <w:spacing w:after="0" w:line="240" w:lineRule="auto"/>
        <w:rPr>
          <w:rFonts w:ascii="Garamond" w:hAnsi="Garamond"/>
        </w:rPr>
      </w:pPr>
    </w:p>
    <w:p w14:paraId="5F41F692"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každý odkaz na „článok“ alebo „prílohu“ znamená odkaz na príslušný článok alebo prílohu Zmluvy; a</w:t>
      </w:r>
    </w:p>
    <w:p w14:paraId="009D30C5" w14:textId="77777777" w:rsidR="008612F3" w:rsidRPr="003E30CE" w:rsidRDefault="008612F3" w:rsidP="008612F3">
      <w:pPr>
        <w:keepNext/>
        <w:keepLines/>
        <w:spacing w:after="0" w:line="240" w:lineRule="auto"/>
        <w:jc w:val="both"/>
        <w:rPr>
          <w:rFonts w:ascii="Garamond" w:hAnsi="Garamond"/>
        </w:rPr>
      </w:pPr>
    </w:p>
    <w:p w14:paraId="29649736" w14:textId="77777777" w:rsidR="008612F3" w:rsidRPr="003E30CE" w:rsidRDefault="008612F3" w:rsidP="008612F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3E30CE">
        <w:rPr>
          <w:rFonts w:ascii="Garamond" w:hAnsi="Garamond"/>
          <w:lang w:eastAsia="cs-CZ"/>
        </w:rPr>
        <w:t>výrazy definované v jednotnom čísle alebo v základnom gramatickom tvare majú v Zmluve rovnaký význam, keď sú použité v množnom čísle a inom gramatickom tvare a naopak.</w:t>
      </w:r>
    </w:p>
    <w:p w14:paraId="1309BB74" w14:textId="77777777" w:rsidR="008612F3" w:rsidRPr="003E30CE" w:rsidRDefault="008612F3" w:rsidP="008612F3">
      <w:pPr>
        <w:keepNext/>
        <w:keepLines/>
        <w:tabs>
          <w:tab w:val="left" w:pos="426"/>
        </w:tabs>
        <w:spacing w:after="0" w:line="240" w:lineRule="auto"/>
        <w:rPr>
          <w:rFonts w:ascii="Garamond" w:eastAsia="Calibri" w:hAnsi="Garamond"/>
          <w:b/>
        </w:rPr>
      </w:pPr>
    </w:p>
    <w:p w14:paraId="7768FF08" w14:textId="77777777" w:rsidR="008612F3" w:rsidRPr="003E30CE" w:rsidRDefault="008612F3" w:rsidP="008612F3">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rPr>
        <w:t>PREDMET ZMLUVY</w:t>
      </w:r>
    </w:p>
    <w:p w14:paraId="120CCCB5" w14:textId="77777777" w:rsidR="008612F3" w:rsidRPr="003E30CE" w:rsidRDefault="008612F3" w:rsidP="008612F3">
      <w:pPr>
        <w:keepNext/>
        <w:keepLines/>
        <w:tabs>
          <w:tab w:val="left" w:pos="426"/>
        </w:tabs>
        <w:spacing w:after="0" w:line="240" w:lineRule="auto"/>
        <w:jc w:val="center"/>
        <w:rPr>
          <w:rFonts w:ascii="Garamond" w:hAnsi="Garamond" w:cs="Arial"/>
          <w:b/>
        </w:rPr>
      </w:pPr>
    </w:p>
    <w:p w14:paraId="1016021D"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t>Predmetom Zmluvy je záväzok:</w:t>
      </w:r>
    </w:p>
    <w:p w14:paraId="375BDB84"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5A012DA5"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Dodávateľa riadne a včas dodať Objednávateľovi Tovar a previesť vlastnícke právo k Tovaru na Objednávateľa; a</w:t>
      </w:r>
    </w:p>
    <w:p w14:paraId="7A40F2D9" w14:textId="77777777" w:rsidR="008612F3" w:rsidRPr="003E30CE" w:rsidRDefault="008612F3" w:rsidP="008612F3">
      <w:pPr>
        <w:keepNext/>
        <w:keepLines/>
        <w:tabs>
          <w:tab w:val="left" w:pos="426"/>
        </w:tabs>
        <w:spacing w:after="0" w:line="240" w:lineRule="auto"/>
        <w:ind w:left="851" w:hanging="851"/>
        <w:contextualSpacing/>
        <w:jc w:val="both"/>
        <w:rPr>
          <w:rFonts w:ascii="Garamond" w:hAnsi="Garamond" w:cs="Arial"/>
        </w:rPr>
      </w:pPr>
    </w:p>
    <w:p w14:paraId="28B15BDB" w14:textId="77777777" w:rsidR="008612F3" w:rsidRPr="003E30CE" w:rsidRDefault="008612F3" w:rsidP="008612F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3E30CE">
        <w:rPr>
          <w:rFonts w:ascii="Garamond" w:hAnsi="Garamond" w:cs="Arial"/>
        </w:rPr>
        <w:t>Objednávateľa dodaný Tovar prevziať a zaplatiť Dodávateľovi za Tovar Kúpnu cenu;</w:t>
      </w:r>
    </w:p>
    <w:p w14:paraId="371D9F20" w14:textId="77777777" w:rsidR="008612F3" w:rsidRPr="003E30CE" w:rsidRDefault="008612F3" w:rsidP="008612F3">
      <w:pPr>
        <w:keepNext/>
        <w:keepLines/>
        <w:tabs>
          <w:tab w:val="left" w:pos="426"/>
        </w:tabs>
        <w:spacing w:after="0" w:line="240" w:lineRule="auto"/>
        <w:ind w:left="851" w:hanging="851"/>
        <w:jc w:val="both"/>
        <w:rPr>
          <w:rFonts w:ascii="Garamond" w:hAnsi="Garamond" w:cs="Arial"/>
        </w:rPr>
      </w:pPr>
    </w:p>
    <w:p w14:paraId="066E5BCE" w14:textId="77777777" w:rsidR="008612F3" w:rsidRPr="003E30CE" w:rsidRDefault="008612F3" w:rsidP="008612F3">
      <w:pPr>
        <w:keepNext/>
        <w:keepLines/>
        <w:tabs>
          <w:tab w:val="left" w:pos="426"/>
        </w:tabs>
        <w:spacing w:after="0" w:line="240" w:lineRule="auto"/>
        <w:ind w:left="709" w:hanging="709"/>
        <w:jc w:val="both"/>
        <w:rPr>
          <w:rFonts w:ascii="Garamond" w:hAnsi="Garamond" w:cs="Arial"/>
        </w:rPr>
      </w:pPr>
      <w:r w:rsidRPr="003E30CE">
        <w:rPr>
          <w:rFonts w:ascii="Garamond" w:hAnsi="Garamond" w:cs="Arial"/>
        </w:rPr>
        <w:tab/>
      </w:r>
      <w:r w:rsidRPr="003E30CE">
        <w:rPr>
          <w:rFonts w:ascii="Garamond" w:hAnsi="Garamond" w:cs="Arial"/>
        </w:rPr>
        <w:tab/>
        <w:t>a to za podmienok stanovených Zmluvou.</w:t>
      </w:r>
    </w:p>
    <w:p w14:paraId="52C4A4C2" w14:textId="77777777" w:rsidR="008612F3" w:rsidRPr="003E30CE" w:rsidRDefault="008612F3" w:rsidP="008612F3">
      <w:pPr>
        <w:keepNext/>
        <w:keepLines/>
        <w:tabs>
          <w:tab w:val="left" w:pos="0"/>
          <w:tab w:val="left" w:pos="426"/>
        </w:tabs>
        <w:suppressAutoHyphens/>
        <w:spacing w:after="0" w:line="240" w:lineRule="auto"/>
        <w:jc w:val="both"/>
        <w:rPr>
          <w:rFonts w:ascii="Garamond" w:hAnsi="Garamond" w:cs="Arial"/>
          <w:lang w:eastAsia="ar-SA"/>
        </w:rPr>
      </w:pPr>
    </w:p>
    <w:p w14:paraId="5CF185C9" w14:textId="77777777" w:rsidR="008612F3" w:rsidRPr="003E30CE" w:rsidRDefault="008612F3" w:rsidP="008612F3">
      <w:pPr>
        <w:keepNext/>
        <w:keepLines/>
        <w:numPr>
          <w:ilvl w:val="0"/>
          <w:numId w:val="10"/>
        </w:numPr>
        <w:tabs>
          <w:tab w:val="num" w:pos="720"/>
        </w:tabs>
        <w:spacing w:after="0" w:line="240" w:lineRule="auto"/>
        <w:ind w:left="709" w:hanging="709"/>
        <w:contextualSpacing/>
        <w:jc w:val="both"/>
        <w:rPr>
          <w:rFonts w:ascii="Garamond" w:hAnsi="Garamond"/>
        </w:rPr>
      </w:pPr>
      <w:r w:rsidRPr="003E30CE">
        <w:rPr>
          <w:rFonts w:ascii="Garamond" w:hAnsi="Garamond"/>
        </w:rPr>
        <w:t>Dodanie Tovaru bude uskutočnené na základe čiastkových objednávok podľa potrieb Objednávateľa. V čiastkových objednávkach bude presne určený druh Tovaru</w:t>
      </w:r>
      <w:r>
        <w:rPr>
          <w:rFonts w:ascii="Garamond" w:hAnsi="Garamond"/>
        </w:rPr>
        <w:t xml:space="preserve">, </w:t>
      </w:r>
      <w:r w:rsidRPr="003E30CE">
        <w:rPr>
          <w:rFonts w:ascii="Garamond" w:hAnsi="Garamond"/>
        </w:rPr>
        <w:t>počet kusov</w:t>
      </w:r>
      <w:r>
        <w:rPr>
          <w:rFonts w:ascii="Garamond" w:hAnsi="Garamond"/>
        </w:rPr>
        <w:t xml:space="preserve"> a termín dodania.</w:t>
      </w:r>
      <w:r w:rsidRPr="003E30CE">
        <w:rPr>
          <w:rFonts w:ascii="Garamond" w:hAnsi="Garamond"/>
        </w:rPr>
        <w:t xml:space="preserve"> Takto vystavené objednávky budú podkladom pre fakturáciu podľa článku 4 Zmluvy.</w:t>
      </w:r>
      <w:r w:rsidRPr="003E30CE">
        <w:rPr>
          <w:rFonts w:ascii="Garamond" w:hAnsi="Garamond" w:cs="Arial"/>
        </w:rPr>
        <w:t xml:space="preserve"> Objednávky budú písomné. Objednávky môže Objednávateľ zaslať poštou alebo elektronickou poštou na emailovú adresu kontaktnej osoby pre technické veci Dodávateľa uvedenej v záhlaví Zmluvy. </w:t>
      </w:r>
      <w:r w:rsidRPr="003E30CE">
        <w:rPr>
          <w:rFonts w:ascii="Garamond" w:hAnsi="Garamond"/>
        </w:rPr>
        <w:t>Doručením objednávky Dodávateľovi sa</w:t>
      </w:r>
      <w:r w:rsidRPr="003E30CE">
        <w:rPr>
          <w:rFonts w:ascii="Garamond" w:hAnsi="Garamond"/>
          <w:lang w:eastAsia="ar-SA"/>
        </w:rPr>
        <w:t xml:space="preserve"> objednávka považuje za potvrdenú Dodávateľom.</w:t>
      </w:r>
    </w:p>
    <w:p w14:paraId="38A64BA8" w14:textId="77777777" w:rsidR="008612F3" w:rsidRPr="003E30CE" w:rsidRDefault="008612F3" w:rsidP="008612F3">
      <w:pPr>
        <w:keepNext/>
        <w:keepLines/>
        <w:spacing w:after="0" w:line="240" w:lineRule="auto"/>
        <w:ind w:left="709"/>
        <w:contextualSpacing/>
        <w:jc w:val="both"/>
        <w:rPr>
          <w:rFonts w:ascii="Garamond" w:hAnsi="Garamond"/>
        </w:rPr>
      </w:pPr>
    </w:p>
    <w:p w14:paraId="5EB14B7D"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52A9E3FC"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rPr>
      </w:pPr>
      <w:r w:rsidRPr="003E30CE">
        <w:rPr>
          <w:rFonts w:ascii="Garamond" w:hAnsi="Garamond" w:cs="Arial"/>
        </w:rPr>
        <w:lastRenderedPageBreak/>
        <w:t>Zmluvné strany sa dohodli, že v prípade potreby sa môžu na základe odôvodnenej požiadavky Objednávateľa dohodnúť na rozšírení predmetu Zmluvy nad rámec rozsahu, ktorý bol stanovený Prílohou 1 Zmluvy, a to doplnením konkrétneho druhu Tovaru ako novej položky do Prílohy 1 Zmluvy. Zmluvné strany sa dohodli, že kúpnu cenu tejto novej položky určia vzájomnou dohodou ako kúpnu cenu obvyklú na trhu v danom čase. Zmluvné strany sa zároveň dohodli, že doplnenie novej položky do Prílohy 1 Zmluvy vykonajú písomným dodatkom k Zmluve.</w:t>
      </w:r>
    </w:p>
    <w:p w14:paraId="5A9C11C3" w14:textId="77777777" w:rsidR="008612F3" w:rsidRPr="003E30CE" w:rsidRDefault="008612F3" w:rsidP="008612F3">
      <w:pPr>
        <w:keepNext/>
        <w:keepLines/>
        <w:spacing w:after="0" w:line="240" w:lineRule="auto"/>
        <w:ind w:left="709"/>
        <w:contextualSpacing/>
        <w:jc w:val="both"/>
        <w:rPr>
          <w:rFonts w:ascii="Garamond" w:hAnsi="Garamond" w:cs="Arial"/>
          <w:lang w:eastAsia="ar-SA"/>
        </w:rPr>
      </w:pPr>
    </w:p>
    <w:p w14:paraId="3062502A" w14:textId="77777777" w:rsidR="008612F3" w:rsidRPr="003E30CE" w:rsidRDefault="008612F3" w:rsidP="008612F3">
      <w:pPr>
        <w:keepNext/>
        <w:keepLines/>
        <w:numPr>
          <w:ilvl w:val="0"/>
          <w:numId w:val="10"/>
        </w:numPr>
        <w:spacing w:after="0" w:line="240" w:lineRule="auto"/>
        <w:ind w:left="709" w:hanging="709"/>
        <w:contextualSpacing/>
        <w:jc w:val="both"/>
        <w:rPr>
          <w:rFonts w:ascii="Garamond" w:hAnsi="Garamond" w:cs="Arial"/>
          <w:lang w:eastAsia="ar-SA"/>
        </w:rPr>
      </w:pPr>
      <w:r w:rsidRPr="003E30CE">
        <w:rPr>
          <w:rFonts w:ascii="Garamond" w:eastAsia="Times New Roman" w:hAnsi="Garamond" w:cs="Arial"/>
          <w:color w:val="000000" w:themeColor="text1"/>
        </w:rPr>
        <w:t xml:space="preserve">Obchodovateľný finančný objem počas účinnosti Zmluvy je v celkovej výške </w:t>
      </w:r>
      <w:r w:rsidRPr="003E30CE">
        <w:rPr>
          <w:rFonts w:ascii="Garamond" w:hAnsi="Garamond"/>
          <w:lang w:eastAsia="cs-CZ"/>
        </w:rPr>
        <w:t>[</w:t>
      </w:r>
      <w:r w:rsidRPr="003E30CE">
        <w:rPr>
          <w:rFonts w:ascii="Garamond" w:hAnsi="Garamond"/>
          <w:b/>
          <w:highlight w:val="yellow"/>
          <w:lang w:eastAsia="cs-CZ"/>
        </w:rPr>
        <w:t>doplniť</w:t>
      </w:r>
      <w:r w:rsidRPr="003E30CE">
        <w:rPr>
          <w:rFonts w:ascii="Garamond" w:hAnsi="Garamond"/>
          <w:lang w:eastAsia="cs-CZ"/>
        </w:rPr>
        <w:t>] EUR (slovom: [</w:t>
      </w:r>
      <w:r w:rsidRPr="003E30CE">
        <w:rPr>
          <w:rFonts w:ascii="Garamond" w:hAnsi="Garamond"/>
          <w:highlight w:val="yellow"/>
          <w:lang w:eastAsia="cs-CZ"/>
        </w:rPr>
        <w:t>doplniť</w:t>
      </w:r>
      <w:r w:rsidRPr="003E30CE">
        <w:rPr>
          <w:rFonts w:ascii="Garamond" w:hAnsi="Garamond"/>
          <w:lang w:eastAsia="cs-CZ"/>
        </w:rPr>
        <w:t>] eur)</w:t>
      </w:r>
      <w:r w:rsidRPr="003E30CE">
        <w:rPr>
          <w:rFonts w:ascii="Garamond" w:eastAsia="Times New Roman" w:hAnsi="Garamond" w:cs="Arial"/>
          <w:color w:val="000000" w:themeColor="text1"/>
        </w:rPr>
        <w:t xml:space="preserve">. </w:t>
      </w:r>
      <w:r w:rsidRPr="003E30CE">
        <w:rPr>
          <w:rFonts w:ascii="Garamond" w:hAnsi="Garamond" w:cs="Arial"/>
        </w:rPr>
        <w:t>Uvedený finančný objem je predpokladaný a Objednávateľ nie je povinný ho vyčerpať</w:t>
      </w:r>
      <w:r w:rsidRPr="003E30CE">
        <w:rPr>
          <w:rFonts w:ascii="Garamond" w:hAnsi="Garamond"/>
          <w:color w:val="000000" w:themeColor="text1"/>
        </w:rPr>
        <w:t>.</w:t>
      </w:r>
    </w:p>
    <w:p w14:paraId="220FA318" w14:textId="77777777" w:rsidR="00C7408B" w:rsidRPr="003E30CE" w:rsidRDefault="00C7408B" w:rsidP="003E30CE">
      <w:pPr>
        <w:keepNext/>
        <w:keepLines/>
        <w:tabs>
          <w:tab w:val="left" w:pos="720"/>
        </w:tabs>
        <w:spacing w:after="0" w:line="240" w:lineRule="auto"/>
        <w:jc w:val="both"/>
        <w:outlineLvl w:val="1"/>
        <w:rPr>
          <w:rFonts w:ascii="Garamond" w:eastAsia="Calibri" w:hAnsi="Garamond"/>
          <w:b/>
          <w:bCs/>
        </w:rPr>
      </w:pPr>
    </w:p>
    <w:p w14:paraId="4CF083F1" w14:textId="76822D1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bCs/>
        </w:rPr>
      </w:pPr>
      <w:r w:rsidRPr="003E30CE">
        <w:rPr>
          <w:rFonts w:ascii="Garamond" w:hAnsi="Garamond" w:cs="Arial"/>
          <w:b/>
          <w:bCs/>
          <w:lang w:eastAsia="ar-SA"/>
        </w:rPr>
        <w:t>D</w:t>
      </w:r>
      <w:r w:rsidRPr="003E30CE">
        <w:rPr>
          <w:rFonts w:ascii="Garamond" w:eastAsia="Calibri" w:hAnsi="Garamond"/>
          <w:b/>
          <w:bCs/>
        </w:rPr>
        <w:t>ODANIE</w:t>
      </w:r>
      <w:r w:rsidR="00C9457F" w:rsidRPr="003E30CE">
        <w:rPr>
          <w:rFonts w:ascii="Garamond" w:eastAsia="Calibri" w:hAnsi="Garamond"/>
          <w:b/>
          <w:bCs/>
        </w:rPr>
        <w:t xml:space="preserve"> </w:t>
      </w:r>
      <w:r w:rsidRPr="003E30CE">
        <w:rPr>
          <w:rFonts w:ascii="Garamond" w:eastAsia="Calibri" w:hAnsi="Garamond"/>
          <w:b/>
          <w:bCs/>
        </w:rPr>
        <w:t>A</w:t>
      </w:r>
      <w:r w:rsidR="00C9457F" w:rsidRPr="003E30CE">
        <w:rPr>
          <w:rFonts w:ascii="Garamond" w:eastAsia="Calibri" w:hAnsi="Garamond"/>
          <w:b/>
          <w:bCs/>
        </w:rPr>
        <w:t xml:space="preserve"> </w:t>
      </w:r>
      <w:r w:rsidRPr="003E30CE">
        <w:rPr>
          <w:rFonts w:ascii="Garamond" w:eastAsia="Calibri" w:hAnsi="Garamond"/>
          <w:b/>
          <w:bCs/>
        </w:rPr>
        <w:t>PREVZATIE</w:t>
      </w:r>
      <w:r w:rsidR="00C9457F" w:rsidRPr="003E30CE">
        <w:rPr>
          <w:rFonts w:ascii="Garamond" w:eastAsia="Calibri" w:hAnsi="Garamond"/>
          <w:b/>
          <w:bCs/>
        </w:rPr>
        <w:t xml:space="preserve"> </w:t>
      </w:r>
      <w:r w:rsidRPr="003E30CE">
        <w:rPr>
          <w:rFonts w:ascii="Garamond" w:eastAsia="Calibri" w:hAnsi="Garamond"/>
          <w:b/>
          <w:bCs/>
        </w:rPr>
        <w:t>TOVARU,</w:t>
      </w:r>
      <w:r w:rsidR="00C9457F" w:rsidRPr="003E30CE">
        <w:rPr>
          <w:rFonts w:ascii="Garamond" w:eastAsia="Calibri" w:hAnsi="Garamond"/>
          <w:b/>
          <w:bCs/>
        </w:rPr>
        <w:t xml:space="preserve"> </w:t>
      </w:r>
      <w:r w:rsidRPr="003E30CE">
        <w:rPr>
          <w:rFonts w:ascii="Garamond" w:eastAsia="Calibri" w:hAnsi="Garamond"/>
          <w:b/>
          <w:bCs/>
        </w:rPr>
        <w:t>NADOBUDNUTIE</w:t>
      </w:r>
      <w:r w:rsidR="00C9457F" w:rsidRPr="003E30CE">
        <w:rPr>
          <w:rFonts w:ascii="Garamond" w:eastAsia="Calibri" w:hAnsi="Garamond"/>
          <w:b/>
          <w:bCs/>
        </w:rPr>
        <w:t xml:space="preserve"> </w:t>
      </w:r>
      <w:r w:rsidRPr="003E30CE">
        <w:rPr>
          <w:rFonts w:ascii="Garamond" w:eastAsia="Calibri" w:hAnsi="Garamond"/>
          <w:b/>
          <w:bCs/>
        </w:rPr>
        <w:t>VLASTNÍCKEHO</w:t>
      </w:r>
      <w:r w:rsidR="00C9457F" w:rsidRPr="003E30CE">
        <w:rPr>
          <w:rFonts w:ascii="Garamond" w:eastAsia="Calibri" w:hAnsi="Garamond"/>
          <w:b/>
          <w:bCs/>
        </w:rPr>
        <w:t xml:space="preserve"> </w:t>
      </w:r>
      <w:r w:rsidRPr="003E30CE">
        <w:rPr>
          <w:rFonts w:ascii="Garamond" w:eastAsia="Calibri" w:hAnsi="Garamond"/>
          <w:b/>
          <w:bCs/>
        </w:rPr>
        <w:t>PRÁVA</w:t>
      </w:r>
    </w:p>
    <w:p w14:paraId="1E894243" w14:textId="77777777" w:rsidR="003E30CE" w:rsidRPr="008612F3" w:rsidRDefault="003E30CE" w:rsidP="008612F3">
      <w:pPr>
        <w:keepNext/>
        <w:keepLines/>
        <w:spacing w:after="0" w:line="240" w:lineRule="auto"/>
        <w:jc w:val="both"/>
        <w:rPr>
          <w:rFonts w:ascii="Garamond" w:hAnsi="Garamond"/>
        </w:rPr>
      </w:pPr>
    </w:p>
    <w:p w14:paraId="12BFB86B" w14:textId="7EA349CD" w:rsidR="003E30CE" w:rsidRPr="004B61A6" w:rsidRDefault="003E30CE" w:rsidP="00BB5166">
      <w:pPr>
        <w:pStyle w:val="Odsekzoznamu"/>
        <w:keepNext/>
        <w:keepLines/>
        <w:numPr>
          <w:ilvl w:val="1"/>
          <w:numId w:val="20"/>
        </w:numPr>
        <w:tabs>
          <w:tab w:val="num" w:pos="709"/>
        </w:tabs>
        <w:spacing w:after="0" w:line="240" w:lineRule="auto"/>
        <w:ind w:left="709" w:hanging="709"/>
        <w:jc w:val="both"/>
        <w:rPr>
          <w:rFonts w:ascii="Garamond" w:hAnsi="Garamond"/>
        </w:rPr>
      </w:pPr>
      <w:r w:rsidRPr="004B61A6">
        <w:rPr>
          <w:rFonts w:ascii="Garamond" w:hAnsi="Garamond"/>
        </w:rPr>
        <w:t>Dodávateľ sa zaväzuje zabezpečiť dodávku Tovaru v množstve a akosti podľa objednávky, na Miesto plnenia a v dodacej lehote</w:t>
      </w:r>
      <w:r w:rsidR="004B61A6" w:rsidRPr="004B61A6">
        <w:rPr>
          <w:rFonts w:ascii="Garamond" w:hAnsi="Garamond"/>
        </w:rPr>
        <w:t xml:space="preserve"> </w:t>
      </w:r>
      <w:r w:rsidR="0066646D">
        <w:rPr>
          <w:rFonts w:ascii="Garamond" w:hAnsi="Garamond"/>
        </w:rPr>
        <w:t>podľa Prílohy 1 Zmluvy</w:t>
      </w:r>
      <w:r w:rsidR="00ED6CE4">
        <w:rPr>
          <w:rFonts w:ascii="Garamond" w:hAnsi="Garamond"/>
        </w:rPr>
        <w:t xml:space="preserve"> odo dňa potvrdenia objednávky podľa článku 2 odsek 2.2 Zmluvy</w:t>
      </w:r>
      <w:r w:rsidR="004B61A6">
        <w:rPr>
          <w:rFonts w:ascii="Garamond" w:hAnsi="Garamond"/>
        </w:rPr>
        <w:t xml:space="preserve">, </w:t>
      </w:r>
      <w:r w:rsidRPr="004B61A6">
        <w:rPr>
          <w:rFonts w:ascii="Garamond" w:hAnsi="Garamond"/>
        </w:rPr>
        <w:t xml:space="preserve">pokiaľ nie je v objednávke uvedená iná lehota dodania. </w:t>
      </w:r>
    </w:p>
    <w:p w14:paraId="60129D90" w14:textId="77777777" w:rsidR="003E30CE" w:rsidRPr="003E30CE" w:rsidRDefault="003E30CE" w:rsidP="003E30CE">
      <w:pPr>
        <w:keepNext/>
        <w:keepLines/>
        <w:spacing w:after="0" w:line="240" w:lineRule="auto"/>
        <w:jc w:val="both"/>
        <w:rPr>
          <w:rFonts w:ascii="Garamond" w:hAnsi="Garamond"/>
        </w:rPr>
      </w:pPr>
    </w:p>
    <w:p w14:paraId="45337C19" w14:textId="2E88689B"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Objednávateľ sa zaväzuje odobrať Tovar od Dodávateľa v pracovných dňoch v čase od 0</w:t>
      </w:r>
      <w:r w:rsidR="008612F3">
        <w:rPr>
          <w:rFonts w:ascii="Garamond" w:hAnsi="Garamond"/>
        </w:rPr>
        <w:t>8</w:t>
      </w:r>
      <w:r w:rsidRPr="003E30CE">
        <w:rPr>
          <w:rFonts w:ascii="Garamond" w:hAnsi="Garamond"/>
        </w:rPr>
        <w:t>:</w:t>
      </w:r>
      <w:r w:rsidR="008612F3">
        <w:rPr>
          <w:rFonts w:ascii="Garamond" w:hAnsi="Garamond"/>
        </w:rPr>
        <w:t>3</w:t>
      </w:r>
      <w:r w:rsidRPr="003E30CE">
        <w:rPr>
          <w:rFonts w:ascii="Garamond" w:hAnsi="Garamond"/>
        </w:rPr>
        <w:t>0 do 1</w:t>
      </w:r>
      <w:r w:rsidR="008612F3">
        <w:rPr>
          <w:rFonts w:ascii="Garamond" w:hAnsi="Garamond"/>
        </w:rPr>
        <w:t>4</w:t>
      </w:r>
      <w:r w:rsidRPr="003E30CE">
        <w:rPr>
          <w:rFonts w:ascii="Garamond" w:hAnsi="Garamond"/>
        </w:rPr>
        <w:t xml:space="preserve">:00 hod., pričom čas jednotlivých dodávok Tovaru si Zmluvné strany vopred dohodnú. Mimo vyššie uvedeného času môže Dodávateľ dodať Tovar len s výslovným súhlasom Objednávateľa. </w:t>
      </w:r>
    </w:p>
    <w:p w14:paraId="75E0AB57" w14:textId="77777777" w:rsidR="003E30CE" w:rsidRPr="003E30CE" w:rsidRDefault="003E30CE" w:rsidP="003E30CE">
      <w:pPr>
        <w:pStyle w:val="CTL"/>
        <w:keepNext/>
        <w:keepLines/>
        <w:widowControl/>
        <w:numPr>
          <w:ilvl w:val="0"/>
          <w:numId w:val="0"/>
        </w:numPr>
        <w:tabs>
          <w:tab w:val="left" w:pos="567"/>
        </w:tabs>
        <w:spacing w:after="0"/>
        <w:rPr>
          <w:rFonts w:ascii="Garamond" w:hAnsi="Garamond"/>
          <w:sz w:val="22"/>
          <w:szCs w:val="22"/>
        </w:rPr>
      </w:pPr>
    </w:p>
    <w:p w14:paraId="471A1E05"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Dodávateľ je povinný odovzdať Objednávateľovi spolu s Tovarom aj s dodaným Tovarom súvisiace doklady </w:t>
      </w:r>
      <w:r w:rsidRPr="003E30CE">
        <w:rPr>
          <w:rFonts w:ascii="Garamond" w:hAnsi="Garamond" w:cs="Calibri"/>
        </w:rPr>
        <w:t>potrebné</w:t>
      </w:r>
      <w:r w:rsidRPr="003E30CE">
        <w:rPr>
          <w:rFonts w:ascii="Garamond" w:hAnsi="Garamond"/>
        </w:rPr>
        <w:t xml:space="preserve"> na jeho prevzatie, a to najmä: </w:t>
      </w:r>
    </w:p>
    <w:p w14:paraId="4FFE7191" w14:textId="77777777" w:rsidR="003E30CE" w:rsidRPr="003E30CE" w:rsidRDefault="003E30CE" w:rsidP="003E30CE">
      <w:pPr>
        <w:pStyle w:val="Odsekzoznamu"/>
        <w:keepNext/>
        <w:keepLines/>
        <w:spacing w:after="0" w:line="240" w:lineRule="auto"/>
        <w:jc w:val="both"/>
        <w:rPr>
          <w:rFonts w:ascii="Garamond" w:hAnsi="Garamond"/>
        </w:rPr>
      </w:pPr>
    </w:p>
    <w:p w14:paraId="6F57BA04" w14:textId="6061E5A4" w:rsidR="003E30CE" w:rsidRPr="003E30CE" w:rsidRDefault="003E30CE" w:rsidP="003E30CE">
      <w:pPr>
        <w:pStyle w:val="Odsekzoznamu"/>
        <w:keepNext/>
        <w:keepLines/>
        <w:numPr>
          <w:ilvl w:val="4"/>
          <w:numId w:val="33"/>
        </w:numPr>
        <w:spacing w:after="0" w:line="240" w:lineRule="auto"/>
        <w:jc w:val="both"/>
        <w:rPr>
          <w:rFonts w:ascii="Garamond" w:hAnsi="Garamond"/>
        </w:rPr>
      </w:pPr>
      <w:r w:rsidRPr="003E30CE">
        <w:rPr>
          <w:rFonts w:ascii="Garamond" w:hAnsi="Garamond"/>
        </w:rPr>
        <w:t>kópiu objednávky;</w:t>
      </w:r>
      <w:r w:rsidR="008612F3">
        <w:rPr>
          <w:rFonts w:ascii="Garamond" w:hAnsi="Garamond"/>
        </w:rPr>
        <w:t xml:space="preserve"> a</w:t>
      </w:r>
    </w:p>
    <w:p w14:paraId="13880C57" w14:textId="77777777" w:rsidR="003E30CE" w:rsidRPr="003E30CE" w:rsidRDefault="003E30CE" w:rsidP="003E30CE">
      <w:pPr>
        <w:pStyle w:val="Odsekzoznamu"/>
        <w:keepNext/>
        <w:keepLines/>
        <w:spacing w:after="0" w:line="240" w:lineRule="auto"/>
        <w:ind w:left="1440"/>
        <w:jc w:val="both"/>
        <w:rPr>
          <w:rFonts w:ascii="Garamond" w:hAnsi="Garamond"/>
        </w:rPr>
      </w:pPr>
    </w:p>
    <w:p w14:paraId="654E13D6" w14:textId="7F6CD2A3" w:rsidR="003E30CE" w:rsidRPr="003E30CE" w:rsidRDefault="003E30CE" w:rsidP="003E30CE">
      <w:pPr>
        <w:pStyle w:val="Odsekzoznamu"/>
        <w:keepNext/>
        <w:keepLines/>
        <w:numPr>
          <w:ilvl w:val="4"/>
          <w:numId w:val="6"/>
        </w:numPr>
        <w:spacing w:after="0" w:line="240" w:lineRule="auto"/>
        <w:jc w:val="both"/>
        <w:rPr>
          <w:rFonts w:ascii="Garamond" w:hAnsi="Garamond"/>
        </w:rPr>
      </w:pPr>
      <w:r w:rsidRPr="003E30CE">
        <w:rPr>
          <w:rFonts w:ascii="Garamond" w:hAnsi="Garamond"/>
        </w:rPr>
        <w:t>dodací list</w:t>
      </w:r>
      <w:r w:rsidR="008612F3">
        <w:rPr>
          <w:rFonts w:ascii="Garamond" w:hAnsi="Garamond"/>
        </w:rPr>
        <w:t xml:space="preserve"> s jednotkovými cenami.</w:t>
      </w:r>
    </w:p>
    <w:p w14:paraId="15BD32E5" w14:textId="77777777" w:rsidR="003E30CE" w:rsidRPr="003E30CE" w:rsidRDefault="003E30CE" w:rsidP="003E30CE">
      <w:pPr>
        <w:keepNext/>
        <w:keepLines/>
        <w:spacing w:after="0" w:line="240" w:lineRule="auto"/>
        <w:ind w:left="720"/>
        <w:jc w:val="both"/>
        <w:rPr>
          <w:rFonts w:ascii="Garamond" w:hAnsi="Garamond"/>
        </w:rPr>
      </w:pPr>
    </w:p>
    <w:p w14:paraId="165637E3"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 xml:space="preserve">Objednávateľ je povinný prezrieť dodaný Tovar pri jeho prevzatí. Ak počas prehliadky dodaného Tovaru budú zistené podstatné vady dodaného Tovaru, Objednávateľ si vyhradzuje právo odmietnuť prevzatie Tovaru. Tovar má podstatné vady, ak: </w:t>
      </w:r>
    </w:p>
    <w:p w14:paraId="04AAC364" w14:textId="77777777" w:rsidR="003E30CE" w:rsidRPr="003E30CE" w:rsidRDefault="003E30CE" w:rsidP="003E30CE">
      <w:pPr>
        <w:keepNext/>
        <w:keepLines/>
        <w:spacing w:after="0" w:line="240" w:lineRule="auto"/>
        <w:ind w:left="709"/>
        <w:contextualSpacing/>
        <w:jc w:val="both"/>
        <w:rPr>
          <w:rFonts w:ascii="Garamond" w:hAnsi="Garamond"/>
        </w:rPr>
      </w:pPr>
    </w:p>
    <w:p w14:paraId="26168CD6"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vady bránia bežnému alebo zmluvne dohodnutému užívaniu Tovaru; a/alebo</w:t>
      </w:r>
    </w:p>
    <w:p w14:paraId="4A25C419" w14:textId="77777777" w:rsidR="003E30CE" w:rsidRPr="003E30CE" w:rsidRDefault="003E30CE" w:rsidP="003E30CE">
      <w:pPr>
        <w:keepNext/>
        <w:keepLines/>
        <w:spacing w:after="0" w:line="240" w:lineRule="auto"/>
        <w:ind w:left="1418" w:hanging="709"/>
        <w:contextualSpacing/>
        <w:jc w:val="both"/>
        <w:rPr>
          <w:rFonts w:ascii="Garamond" w:hAnsi="Garamond"/>
        </w:rPr>
      </w:pPr>
    </w:p>
    <w:p w14:paraId="25E0C6D1" w14:textId="77777777" w:rsidR="003E30CE" w:rsidRPr="003E30CE" w:rsidRDefault="003E30CE" w:rsidP="003E30CE">
      <w:pPr>
        <w:pStyle w:val="Odsekzoznamu"/>
        <w:keepNext/>
        <w:keepLines/>
        <w:numPr>
          <w:ilvl w:val="0"/>
          <w:numId w:val="19"/>
        </w:numPr>
        <w:spacing w:after="0" w:line="240" w:lineRule="auto"/>
        <w:ind w:left="1418" w:hanging="709"/>
        <w:jc w:val="both"/>
        <w:rPr>
          <w:rFonts w:ascii="Garamond" w:hAnsi="Garamond"/>
        </w:rPr>
      </w:pPr>
      <w:r w:rsidRPr="003E30CE">
        <w:rPr>
          <w:rFonts w:ascii="Garamond" w:hAnsi="Garamond"/>
        </w:rPr>
        <w:t>Dodávateľ nedodrží dohodnutú akosť, štruktúru, vlastnosti alebo množstvo Tovaru špecifikovaného objednávkou a/alebo Zmluvou.</w:t>
      </w:r>
    </w:p>
    <w:p w14:paraId="3B3805E9" w14:textId="77777777" w:rsidR="003E30CE" w:rsidRPr="003E30CE" w:rsidRDefault="003E30CE" w:rsidP="003E30CE">
      <w:pPr>
        <w:pStyle w:val="Odsekzoznamu"/>
        <w:keepNext/>
        <w:keepLines/>
        <w:spacing w:after="0" w:line="240" w:lineRule="auto"/>
        <w:ind w:left="1418"/>
        <w:jc w:val="both"/>
        <w:rPr>
          <w:rFonts w:ascii="Garamond" w:hAnsi="Garamond"/>
        </w:rPr>
      </w:pPr>
    </w:p>
    <w:p w14:paraId="6F478825" w14:textId="2BCE9156" w:rsidR="003E30CE" w:rsidRPr="004B61A6" w:rsidRDefault="003E30CE" w:rsidP="004B61A6">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 prípade, ak Objednávateľ pri prezeraní Tovaru podľa tohto článku bod 3.</w:t>
      </w:r>
      <w:r w:rsidR="008612F3">
        <w:rPr>
          <w:rFonts w:ascii="Garamond" w:hAnsi="Garamond"/>
        </w:rPr>
        <w:t>4</w:t>
      </w:r>
      <w:r w:rsidRPr="003E30CE">
        <w:rPr>
          <w:rFonts w:ascii="Garamond" w:hAnsi="Garamond"/>
        </w:rPr>
        <w:t xml:space="preserve"> Zmluvy zistí, že viac ako </w:t>
      </w:r>
      <w:r w:rsidR="004B61A6">
        <w:rPr>
          <w:rFonts w:ascii="Garamond" w:hAnsi="Garamond"/>
        </w:rPr>
        <w:br/>
      </w:r>
      <w:r w:rsidRPr="004B61A6">
        <w:rPr>
          <w:rFonts w:ascii="Garamond" w:hAnsi="Garamond"/>
        </w:rPr>
        <w:t>50 % dodaného Tovaru má podstatné vady, Objednávateľ môže odmietnuť prevzatie celej dodávky Tovaru.</w:t>
      </w:r>
    </w:p>
    <w:p w14:paraId="263EDEBE" w14:textId="77777777" w:rsidR="003E30CE" w:rsidRPr="003E30CE" w:rsidRDefault="003E30CE" w:rsidP="003E30CE">
      <w:pPr>
        <w:pStyle w:val="Odsekzoznamu"/>
        <w:keepNext/>
        <w:keepLines/>
        <w:spacing w:after="0" w:line="240" w:lineRule="auto"/>
        <w:ind w:left="709"/>
        <w:jc w:val="both"/>
        <w:rPr>
          <w:rFonts w:ascii="Garamond" w:hAnsi="Garamond"/>
        </w:rPr>
      </w:pPr>
    </w:p>
    <w:p w14:paraId="54F3D6B2" w14:textId="2F6ADC20"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Dodávateľ je povinný podstatné vady Tovaru podľa tohto článku bod 3.</w:t>
      </w:r>
      <w:r w:rsidR="008612F3">
        <w:rPr>
          <w:rFonts w:ascii="Garamond" w:hAnsi="Garamond"/>
        </w:rPr>
        <w:t>4</w:t>
      </w:r>
      <w:r w:rsidRPr="003E30CE">
        <w:rPr>
          <w:rFonts w:ascii="Garamond" w:hAnsi="Garamond"/>
        </w:rPr>
        <w:t xml:space="preserve"> Zmluvy odstrániť do 2 (dvoch) Pracovných dní odo dňa, kedy si Objednávateľ uplatnil právo odmietnuť prevzatie Tovaru podľa tohto článku bod 3.</w:t>
      </w:r>
      <w:r w:rsidR="008612F3">
        <w:rPr>
          <w:rFonts w:ascii="Garamond" w:hAnsi="Garamond"/>
        </w:rPr>
        <w:t>4</w:t>
      </w:r>
      <w:r w:rsidRPr="003E30CE">
        <w:rPr>
          <w:rFonts w:ascii="Garamond" w:hAnsi="Garamond"/>
        </w:rPr>
        <w:t xml:space="preserve"> Zmluvy a /alebo 3.</w:t>
      </w:r>
      <w:r w:rsidR="008612F3">
        <w:rPr>
          <w:rFonts w:ascii="Garamond" w:hAnsi="Garamond"/>
        </w:rPr>
        <w:t>5</w:t>
      </w:r>
      <w:r w:rsidRPr="003E30CE">
        <w:rPr>
          <w:rFonts w:ascii="Garamond" w:hAnsi="Garamond"/>
        </w:rPr>
        <w:t xml:space="preserve"> Zmluvy. V prípade, ak Dodávateľ vady Tovaru podľa predchádzajúcej vety neodstráni, Objednávateľ má nárok uplatňovať si primeranú zľavu z Kúpnej ceny. </w:t>
      </w:r>
    </w:p>
    <w:p w14:paraId="298042EE" w14:textId="77777777" w:rsidR="003E30CE" w:rsidRPr="003E30CE" w:rsidRDefault="003E30CE" w:rsidP="003E30CE">
      <w:pPr>
        <w:pStyle w:val="Odsekzoznamu"/>
        <w:keepNext/>
        <w:keepLines/>
        <w:spacing w:after="0" w:line="240" w:lineRule="auto"/>
        <w:ind w:left="709"/>
        <w:jc w:val="both"/>
        <w:rPr>
          <w:rFonts w:ascii="Garamond" w:hAnsi="Garamond"/>
        </w:rPr>
      </w:pPr>
    </w:p>
    <w:p w14:paraId="38947D40" w14:textId="1FE420CA"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rPr>
      </w:pPr>
      <w:r w:rsidRPr="003E30CE">
        <w:rPr>
          <w:rFonts w:ascii="Garamond" w:hAnsi="Garamond"/>
        </w:rPr>
        <w:t>Vlastnícke právo k Tovaru prechádza na Objednávateľa okamihom riadneho prevzatia Tovaru Objednávateľom bez výhrad podľa tohto článku bod 3.</w:t>
      </w:r>
      <w:r w:rsidR="00F63687">
        <w:rPr>
          <w:rFonts w:ascii="Garamond" w:hAnsi="Garamond"/>
        </w:rPr>
        <w:t>8</w:t>
      </w:r>
      <w:r w:rsidRPr="003E30CE">
        <w:rPr>
          <w:rFonts w:ascii="Garamond" w:hAnsi="Garamond"/>
        </w:rPr>
        <w:t xml:space="preserve"> Zmluvy, ak nedošlo zo strany Objednávateľa k odmietnutiu prevzatia Tovaru podľa tohto článku bodu 3.</w:t>
      </w:r>
      <w:r w:rsidR="00F63687">
        <w:rPr>
          <w:rFonts w:ascii="Garamond" w:hAnsi="Garamond"/>
        </w:rPr>
        <w:t>4</w:t>
      </w:r>
      <w:r w:rsidRPr="003E30CE">
        <w:rPr>
          <w:rFonts w:ascii="Garamond" w:hAnsi="Garamond"/>
        </w:rPr>
        <w:t xml:space="preserve"> Zmluvy alebo 3.</w:t>
      </w:r>
      <w:r w:rsidR="00F63687">
        <w:rPr>
          <w:rFonts w:ascii="Garamond" w:hAnsi="Garamond"/>
        </w:rPr>
        <w:t>5</w:t>
      </w:r>
      <w:r w:rsidRPr="003E30CE">
        <w:rPr>
          <w:rFonts w:ascii="Garamond" w:hAnsi="Garamond"/>
        </w:rPr>
        <w:t xml:space="preserve"> Zmluvy. V prípade odmietnutia prevzatia Tovaru zo strany Objednávateľa podľa tohto článku bod 3.</w:t>
      </w:r>
      <w:r w:rsidR="00F63687">
        <w:rPr>
          <w:rFonts w:ascii="Garamond" w:hAnsi="Garamond"/>
        </w:rPr>
        <w:t>4</w:t>
      </w:r>
      <w:r w:rsidRPr="003E30CE">
        <w:rPr>
          <w:rFonts w:ascii="Garamond" w:hAnsi="Garamond"/>
        </w:rPr>
        <w:t xml:space="preserve"> Zmluvy alebo 3.</w:t>
      </w:r>
      <w:r w:rsidR="00F63687">
        <w:rPr>
          <w:rFonts w:ascii="Garamond" w:hAnsi="Garamond"/>
        </w:rPr>
        <w:t>5</w:t>
      </w:r>
      <w:r w:rsidR="007F2977">
        <w:rPr>
          <w:rFonts w:ascii="Garamond" w:hAnsi="Garamond"/>
        </w:rPr>
        <w:t xml:space="preserve"> </w:t>
      </w:r>
      <w:r w:rsidRPr="003E30CE">
        <w:rPr>
          <w:rFonts w:ascii="Garamond" w:hAnsi="Garamond"/>
        </w:rPr>
        <w:t>Zmluvy zostáva Tovar vo vlastníctve Dodávateľa až do doby, kým Dodávateľ neodstráni prekážku, ktorá bráni Objednávateľovi riadne prevziať Tovar.</w:t>
      </w:r>
    </w:p>
    <w:p w14:paraId="3395E375" w14:textId="77777777" w:rsidR="003E30CE" w:rsidRPr="003E30CE" w:rsidRDefault="003E30CE" w:rsidP="003E30CE">
      <w:pPr>
        <w:keepNext/>
        <w:keepLines/>
        <w:tabs>
          <w:tab w:val="left" w:pos="0"/>
          <w:tab w:val="left" w:pos="708"/>
          <w:tab w:val="center" w:pos="4536"/>
          <w:tab w:val="right" w:pos="9072"/>
        </w:tabs>
        <w:spacing w:after="0" w:line="240" w:lineRule="auto"/>
        <w:jc w:val="both"/>
        <w:rPr>
          <w:rFonts w:ascii="Garamond" w:hAnsi="Garamond"/>
        </w:rPr>
      </w:pPr>
    </w:p>
    <w:p w14:paraId="1843C5DD" w14:textId="77777777" w:rsidR="003E30CE" w:rsidRPr="003E30CE" w:rsidRDefault="003E30CE" w:rsidP="003E30CE">
      <w:pPr>
        <w:pStyle w:val="Odsekzoznamu"/>
        <w:keepNext/>
        <w:keepLines/>
        <w:numPr>
          <w:ilvl w:val="1"/>
          <w:numId w:val="20"/>
        </w:numPr>
        <w:tabs>
          <w:tab w:val="num" w:pos="709"/>
        </w:tabs>
        <w:spacing w:after="0" w:line="240" w:lineRule="auto"/>
        <w:ind w:left="709" w:hanging="709"/>
        <w:jc w:val="both"/>
        <w:rPr>
          <w:rFonts w:ascii="Garamond" w:hAnsi="Garamond"/>
          <w:b/>
        </w:rPr>
      </w:pPr>
      <w:r w:rsidRPr="003E30CE">
        <w:rPr>
          <w:rFonts w:ascii="Garamond" w:hAnsi="Garamond"/>
        </w:rPr>
        <w:t>Objednávateľ prevzatie Tovaru bez výhrad potvrdí na dodacom liste.</w:t>
      </w:r>
    </w:p>
    <w:p w14:paraId="11D03BE2" w14:textId="7C9616E7" w:rsidR="001F2099" w:rsidRPr="003E30CE" w:rsidRDefault="001F2099" w:rsidP="003E30CE">
      <w:pPr>
        <w:keepNext/>
        <w:keepLines/>
        <w:spacing w:after="0" w:line="240" w:lineRule="auto"/>
        <w:jc w:val="both"/>
        <w:rPr>
          <w:rFonts w:ascii="Garamond" w:hAnsi="Garamond"/>
        </w:rPr>
      </w:pPr>
    </w:p>
    <w:p w14:paraId="166B887F" w14:textId="539F6D95" w:rsidR="001F2099" w:rsidRPr="003E30CE" w:rsidRDefault="001F2099"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KÚPNA</w:t>
      </w:r>
      <w:r w:rsidR="00C9457F" w:rsidRPr="003E30CE">
        <w:rPr>
          <w:rFonts w:ascii="Garamond" w:hAnsi="Garamond" w:cs="Arial"/>
          <w:b/>
          <w:bCs/>
          <w:lang w:eastAsia="ar-SA"/>
        </w:rPr>
        <w:t xml:space="preserve"> </w:t>
      </w:r>
      <w:r w:rsidRPr="003E30CE">
        <w:rPr>
          <w:rFonts w:ascii="Garamond" w:hAnsi="Garamond" w:cs="Arial"/>
          <w:b/>
          <w:bCs/>
          <w:lang w:eastAsia="ar-SA"/>
        </w:rPr>
        <w:t>CENA</w:t>
      </w:r>
      <w:r w:rsidR="00C9457F" w:rsidRPr="003E30CE">
        <w:rPr>
          <w:rFonts w:ascii="Garamond" w:hAnsi="Garamond" w:cs="Arial"/>
          <w:b/>
          <w:bCs/>
          <w:lang w:eastAsia="ar-SA"/>
        </w:rPr>
        <w:t xml:space="preserve"> </w:t>
      </w:r>
      <w:r w:rsidRPr="003E30CE">
        <w:rPr>
          <w:rFonts w:ascii="Garamond" w:hAnsi="Garamond" w:cs="Arial"/>
          <w:b/>
          <w:bCs/>
          <w:lang w:eastAsia="ar-SA"/>
        </w:rPr>
        <w:t>A</w:t>
      </w:r>
      <w:r w:rsidR="00C9457F" w:rsidRPr="003E30CE">
        <w:rPr>
          <w:rFonts w:ascii="Garamond" w:hAnsi="Garamond" w:cs="Arial"/>
          <w:b/>
          <w:bCs/>
          <w:lang w:eastAsia="ar-SA"/>
        </w:rPr>
        <w:t xml:space="preserve"> </w:t>
      </w:r>
      <w:r w:rsidRPr="003E30CE">
        <w:rPr>
          <w:rFonts w:ascii="Garamond" w:hAnsi="Garamond" w:cs="Arial"/>
          <w:b/>
          <w:bCs/>
          <w:lang w:eastAsia="ar-SA"/>
        </w:rPr>
        <w:t>PLATOBNÉ</w:t>
      </w:r>
      <w:r w:rsidR="00C9457F" w:rsidRPr="003E30CE">
        <w:rPr>
          <w:rFonts w:ascii="Garamond" w:hAnsi="Garamond" w:cs="Arial"/>
          <w:b/>
          <w:bCs/>
          <w:lang w:eastAsia="ar-SA"/>
        </w:rPr>
        <w:t xml:space="preserve"> </w:t>
      </w:r>
      <w:r w:rsidRPr="003E30CE">
        <w:rPr>
          <w:rFonts w:ascii="Garamond" w:hAnsi="Garamond" w:cs="Arial"/>
          <w:b/>
          <w:bCs/>
          <w:lang w:eastAsia="ar-SA"/>
        </w:rPr>
        <w:t>PODMIENKY</w:t>
      </w:r>
    </w:p>
    <w:p w14:paraId="36603AEB" w14:textId="77777777" w:rsidR="001F2099" w:rsidRPr="003E30CE" w:rsidRDefault="001F2099" w:rsidP="003E30CE">
      <w:pPr>
        <w:keepNext/>
        <w:keepLines/>
        <w:tabs>
          <w:tab w:val="left" w:pos="426"/>
        </w:tabs>
        <w:spacing w:after="0" w:line="240" w:lineRule="auto"/>
        <w:jc w:val="both"/>
        <w:rPr>
          <w:rFonts w:ascii="Garamond" w:hAnsi="Garamond"/>
          <w:b/>
        </w:rPr>
      </w:pPr>
    </w:p>
    <w:p w14:paraId="24C1077D" w14:textId="12AA10AB"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zaplatiť</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p>
    <w:p w14:paraId="1C4910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39FD04BA" w14:textId="34E31DFF"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lastRenderedPageBreak/>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súlade</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zákonom</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18/1996</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cenách</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konečná,</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možnosti</w:t>
      </w:r>
      <w:r w:rsidR="00C9457F" w:rsidRPr="003E30CE">
        <w:rPr>
          <w:rFonts w:ascii="Garamond" w:hAnsi="Garamond"/>
        </w:rPr>
        <w:t xml:space="preserve"> </w:t>
      </w:r>
      <w:r w:rsidRPr="003E30CE">
        <w:rPr>
          <w:rFonts w:ascii="Garamond" w:hAnsi="Garamond"/>
        </w:rPr>
        <w:t>doúčtovania</w:t>
      </w:r>
      <w:r w:rsidR="00C9457F" w:rsidRPr="003E30CE">
        <w:rPr>
          <w:rFonts w:ascii="Garamond" w:hAnsi="Garamond"/>
        </w:rPr>
        <w:t xml:space="preserve"> </w:t>
      </w:r>
      <w:r w:rsidRPr="003E30CE">
        <w:rPr>
          <w:rFonts w:ascii="Garamond" w:hAnsi="Garamond"/>
        </w:rPr>
        <w:t>ďalších</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zahŕňa</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balenie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dopravu.</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DPH</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osobitných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p>
    <w:p w14:paraId="3AAB30A2"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54758141" w14:textId="38F4026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Kúpna</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stanovená</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jednotkovej</w:t>
      </w:r>
      <w:r w:rsidR="00C9457F" w:rsidRPr="003E30CE">
        <w:rPr>
          <w:rFonts w:ascii="Garamond" w:hAnsi="Garamond"/>
        </w:rPr>
        <w:t xml:space="preserve"> </w:t>
      </w:r>
      <w:r w:rsidRPr="003E30CE">
        <w:rPr>
          <w:rFonts w:ascii="Garamond" w:hAnsi="Garamond"/>
        </w:rPr>
        <w:t>sadzby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cena</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určenú</w:t>
      </w:r>
      <w:r w:rsidR="00C9457F" w:rsidRPr="003E30CE">
        <w:rPr>
          <w:rFonts w:ascii="Garamond" w:hAnsi="Garamond"/>
        </w:rPr>
        <w:t xml:space="preserve"> </w:t>
      </w:r>
      <w:r w:rsidRPr="003E30CE">
        <w:rPr>
          <w:rFonts w:ascii="Garamond" w:hAnsi="Garamond"/>
        </w:rPr>
        <w:t>mernú</w:t>
      </w:r>
      <w:r w:rsidR="00C9457F" w:rsidRPr="003E30CE">
        <w:rPr>
          <w:rFonts w:ascii="Garamond" w:hAnsi="Garamond"/>
        </w:rPr>
        <w:t xml:space="preserve"> </w:t>
      </w:r>
      <w:r w:rsidRPr="003E30CE">
        <w:rPr>
          <w:rFonts w:ascii="Garamond" w:hAnsi="Garamond"/>
        </w:rPr>
        <w:t>jednotku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00F63687">
        <w:rPr>
          <w:rFonts w:ascii="Garamond" w:hAnsi="Garamond"/>
        </w:rPr>
        <w:t>jeden kus</w:t>
      </w:r>
      <w:r w:rsidR="00E51ED8">
        <w:rPr>
          <w:rFonts w:ascii="Garamond" w:hAnsi="Garamond"/>
        </w:rPr>
        <w:t xml:space="preserve"> -</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druhu</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Jednotkové</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Prílohe</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sú</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nemenné</w:t>
      </w:r>
      <w:r w:rsidR="00C9457F" w:rsidRPr="003E30CE">
        <w:rPr>
          <w:rFonts w:ascii="Garamond" w:hAnsi="Garamond"/>
        </w:rPr>
        <w:t xml:space="preserve"> </w:t>
      </w:r>
      <w:r w:rsidRPr="003E30CE">
        <w:rPr>
          <w:rFonts w:ascii="Garamond" w:hAnsi="Garamond"/>
        </w:rPr>
        <w:t>smerom</w:t>
      </w:r>
      <w:r w:rsidR="00C9457F" w:rsidRPr="003E30CE">
        <w:rPr>
          <w:rFonts w:ascii="Garamond" w:hAnsi="Garamond"/>
        </w:rPr>
        <w:t xml:space="preserve"> </w:t>
      </w:r>
      <w:r w:rsidRPr="003E30CE">
        <w:rPr>
          <w:rFonts w:ascii="Garamond" w:hAnsi="Garamond"/>
        </w:rPr>
        <w:t>nahor.</w:t>
      </w:r>
      <w:r w:rsidR="00C9457F" w:rsidRPr="003E30CE">
        <w:rPr>
          <w:rFonts w:ascii="Garamond" w:hAnsi="Garamond"/>
        </w:rPr>
        <w:t xml:space="preserve"> </w:t>
      </w:r>
    </w:p>
    <w:p w14:paraId="3AEC829D"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Kúpnej</w:t>
      </w:r>
      <w:r w:rsidR="00C9457F" w:rsidRPr="003E30CE">
        <w:rPr>
          <w:rFonts w:ascii="Garamond" w:hAnsi="Garamond"/>
        </w:rPr>
        <w:t xml:space="preserve"> </w:t>
      </w:r>
      <w:r w:rsidRPr="003E30CE">
        <w:rPr>
          <w:rFonts w:ascii="Garamond" w:hAnsi="Garamond"/>
        </w:rPr>
        <w:t>ceny</w:t>
      </w:r>
      <w:r w:rsidR="00C9457F" w:rsidRPr="003E30CE">
        <w:rPr>
          <w:rFonts w:ascii="Garamond" w:hAnsi="Garamond"/>
        </w:rPr>
        <w:t xml:space="preserve"> </w:t>
      </w:r>
      <w:r w:rsidRPr="003E30CE">
        <w:rPr>
          <w:rFonts w:ascii="Garamond" w:hAnsi="Garamond"/>
        </w:rPr>
        <w:t>vzniká</w:t>
      </w:r>
      <w:r w:rsidR="00C9457F" w:rsidRPr="003E30CE">
        <w:rPr>
          <w:rFonts w:ascii="Garamond" w:hAnsi="Garamond"/>
        </w:rPr>
        <w:t xml:space="preserve"> </w:t>
      </w:r>
      <w:r w:rsidRPr="003E30CE">
        <w:rPr>
          <w:rFonts w:ascii="Garamond" w:hAnsi="Garamond"/>
        </w:rPr>
        <w:t>Dodávateľovi</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dodaním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jednotlivých</w:t>
      </w:r>
      <w:r w:rsidR="00C9457F" w:rsidRPr="003E30CE">
        <w:rPr>
          <w:rFonts w:ascii="Garamond" w:hAnsi="Garamond"/>
        </w:rPr>
        <w:t xml:space="preserve"> </w:t>
      </w:r>
      <w:r w:rsidRPr="003E30CE">
        <w:rPr>
          <w:rFonts w:ascii="Garamond" w:hAnsi="Garamond"/>
        </w:rPr>
        <w:t>objednávok</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základe</w:t>
      </w:r>
      <w:r w:rsidR="00C9457F" w:rsidRPr="003E30CE">
        <w:rPr>
          <w:rFonts w:ascii="Garamond" w:hAnsi="Garamond"/>
        </w:rPr>
        <w:t xml:space="preserve"> </w:t>
      </w:r>
      <w:r w:rsidRPr="003E30CE">
        <w:rPr>
          <w:rFonts w:ascii="Garamond" w:hAnsi="Garamond"/>
        </w:rPr>
        <w:t>príslušného</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vystaviť</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spolu</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kópiou</w:t>
      </w:r>
      <w:r w:rsidR="00C9457F" w:rsidRPr="003E30CE">
        <w:rPr>
          <w:rFonts w:ascii="Garamond" w:hAnsi="Garamond"/>
        </w:rPr>
        <w:t xml:space="preserve"> </w:t>
      </w:r>
      <w:r w:rsidRPr="003E30CE">
        <w:rPr>
          <w:rFonts w:ascii="Garamond" w:hAnsi="Garamond"/>
        </w:rPr>
        <w:t>príslušnej</w:t>
      </w:r>
      <w:r w:rsidR="00C9457F" w:rsidRPr="003E30CE">
        <w:rPr>
          <w:rFonts w:ascii="Garamond" w:hAnsi="Garamond"/>
        </w:rPr>
        <w:t xml:space="preserve"> </w:t>
      </w:r>
      <w:r w:rsidRPr="003E30CE">
        <w:rPr>
          <w:rFonts w:ascii="Garamond" w:hAnsi="Garamond"/>
        </w:rPr>
        <w:t>objednávky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doručí</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p>
    <w:p w14:paraId="3BFDCD4A"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2B95831" w14:textId="6D73BF08" w:rsidR="001F2099" w:rsidRPr="003E30CE" w:rsidRDefault="001F2099" w:rsidP="003E30CE">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3E30CE">
        <w:rPr>
          <w:rFonts w:ascii="Garamond" w:hAnsi="Garamond"/>
        </w:rPr>
        <w:t>Faktúra</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obsahovať</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účtovného</w:t>
      </w:r>
      <w:r w:rsidR="00C9457F" w:rsidRPr="003E30CE">
        <w:rPr>
          <w:rFonts w:ascii="Garamond" w:hAnsi="Garamond"/>
        </w:rPr>
        <w:t xml:space="preserve"> </w:t>
      </w:r>
      <w:r w:rsidRPr="003E30CE">
        <w:rPr>
          <w:rFonts w:ascii="Garamond" w:hAnsi="Garamond"/>
        </w:rPr>
        <w:t>dokladu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10</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431/2002</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účtovníctve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74</w:t>
      </w:r>
      <w:r w:rsidR="00C9457F" w:rsidRPr="003E30CE">
        <w:rPr>
          <w:rFonts w:ascii="Garamond" w:hAnsi="Garamond"/>
        </w:rPr>
        <w:t xml:space="preserve"> </w:t>
      </w:r>
      <w:r w:rsidRPr="003E30CE">
        <w:rPr>
          <w:rFonts w:ascii="Garamond" w:hAnsi="Garamond"/>
        </w:rPr>
        <w:t>zákona</w:t>
      </w:r>
      <w:r w:rsidR="00C9457F" w:rsidRPr="003E30CE">
        <w:rPr>
          <w:rFonts w:ascii="Garamond" w:hAnsi="Garamond"/>
        </w:rPr>
        <w:t xml:space="preserve"> </w:t>
      </w:r>
      <w:r w:rsidRPr="003E30CE">
        <w:rPr>
          <w:rFonts w:ascii="Garamond" w:hAnsi="Garamond"/>
        </w:rPr>
        <w:t>č.</w:t>
      </w:r>
      <w:r w:rsidR="00C9457F" w:rsidRPr="003E30CE">
        <w:rPr>
          <w:rFonts w:ascii="Garamond" w:hAnsi="Garamond"/>
        </w:rPr>
        <w:t xml:space="preserve"> </w:t>
      </w:r>
      <w:r w:rsidRPr="003E30CE">
        <w:rPr>
          <w:rFonts w:ascii="Garamond" w:hAnsi="Garamond"/>
        </w:rPr>
        <w:t>222/2004</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dani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pridanej</w:t>
      </w:r>
      <w:r w:rsidR="00C9457F" w:rsidRPr="003E30CE">
        <w:rPr>
          <w:rFonts w:ascii="Garamond" w:hAnsi="Garamond"/>
        </w:rPr>
        <w:t xml:space="preserve"> </w:t>
      </w:r>
      <w:r w:rsidRPr="003E30CE">
        <w:rPr>
          <w:rFonts w:ascii="Garamond" w:hAnsi="Garamond"/>
        </w:rPr>
        <w:t>hodnoty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znení</w:t>
      </w:r>
      <w:r w:rsidR="00C9457F" w:rsidRPr="003E30CE">
        <w:rPr>
          <w:rFonts w:ascii="Garamond" w:hAnsi="Garamond"/>
        </w:rPr>
        <w:t xml:space="preserve"> </w:t>
      </w:r>
      <w:r w:rsidRPr="003E30CE">
        <w:rPr>
          <w:rFonts w:ascii="Garamond" w:hAnsi="Garamond"/>
        </w:rPr>
        <w:t>neskorších</w:t>
      </w:r>
      <w:r w:rsidR="00C9457F" w:rsidRPr="003E30CE">
        <w:rPr>
          <w:rFonts w:ascii="Garamond" w:hAnsi="Garamond"/>
        </w:rPr>
        <w:t xml:space="preserve"> </w:t>
      </w:r>
      <w:r w:rsidRPr="003E30CE">
        <w:rPr>
          <w:rFonts w:ascii="Garamond" w:hAnsi="Garamond"/>
        </w:rPr>
        <w:t>predpisov,</w:t>
      </w:r>
      <w:r w:rsidR="00C9457F" w:rsidRPr="003E30CE">
        <w:rPr>
          <w:rFonts w:ascii="Garamond" w:hAnsi="Garamond"/>
        </w:rPr>
        <w:t xml:space="preserve"> </w:t>
      </w:r>
      <w:r w:rsidRPr="003E30CE">
        <w:rPr>
          <w:rFonts w:ascii="Garamond" w:hAnsi="Garamond"/>
        </w:rPr>
        <w:t>evidenčné</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pod</w:t>
      </w:r>
      <w:r w:rsidR="00C9457F" w:rsidRPr="003E30CE">
        <w:rPr>
          <w:rFonts w:ascii="Garamond" w:hAnsi="Garamond"/>
        </w:rPr>
        <w:t xml:space="preserve"> </w:t>
      </w:r>
      <w:r w:rsidRPr="003E30CE">
        <w:rPr>
          <w:rFonts w:ascii="Garamond" w:hAnsi="Garamond"/>
        </w:rPr>
        <w:t>ktorou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evidovaná</w:t>
      </w:r>
      <w:r w:rsidR="00C9457F" w:rsidRPr="003E30CE">
        <w:rPr>
          <w:rFonts w:ascii="Garamond" w:hAnsi="Garamond"/>
        </w:rPr>
        <w:t xml:space="preserve"> </w:t>
      </w:r>
      <w:r w:rsidRPr="003E30CE">
        <w:rPr>
          <w:rFonts w:ascii="Garamond" w:hAnsi="Garamond"/>
        </w:rPr>
        <w:t>Objednávateľom</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faktúre</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pripojená</w:t>
      </w:r>
      <w:r w:rsidR="00C9457F" w:rsidRPr="003E30CE">
        <w:rPr>
          <w:rFonts w:ascii="Garamond" w:hAnsi="Garamond"/>
        </w:rPr>
        <w:t xml:space="preserve"> </w:t>
      </w:r>
      <w:r w:rsidRPr="003E30CE">
        <w:rPr>
          <w:rFonts w:ascii="Garamond" w:hAnsi="Garamond"/>
        </w:rPr>
        <w:t>príslušná</w:t>
      </w:r>
      <w:r w:rsidR="00C9457F" w:rsidRPr="003E30CE">
        <w:rPr>
          <w:rFonts w:ascii="Garamond" w:hAnsi="Garamond"/>
        </w:rPr>
        <w:t xml:space="preserve"> </w:t>
      </w:r>
      <w:r w:rsidRPr="003E30CE">
        <w:rPr>
          <w:rFonts w:ascii="Garamond" w:hAnsi="Garamond"/>
        </w:rPr>
        <w:t>objednávka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dodací</w:t>
      </w:r>
      <w:r w:rsidR="00C9457F" w:rsidRPr="003E30CE">
        <w:rPr>
          <w:rFonts w:ascii="Garamond" w:hAnsi="Garamond"/>
        </w:rPr>
        <w:t xml:space="preserve"> </w:t>
      </w:r>
      <w:r w:rsidRPr="003E30CE">
        <w:rPr>
          <w:rFonts w:ascii="Garamond" w:hAnsi="Garamond"/>
        </w:rPr>
        <w:t>list.</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faktúra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spĺňať</w:t>
      </w:r>
      <w:r w:rsidR="00C9457F" w:rsidRPr="003E30CE">
        <w:rPr>
          <w:rFonts w:ascii="Garamond" w:hAnsi="Garamond"/>
        </w:rPr>
        <w:t xml:space="preserve"> </w:t>
      </w:r>
      <w:r w:rsidRPr="003E30CE">
        <w:rPr>
          <w:rFonts w:ascii="Garamond" w:hAnsi="Garamond"/>
        </w:rPr>
        <w:t>tieto</w:t>
      </w:r>
      <w:r w:rsidR="00C9457F" w:rsidRPr="003E30CE">
        <w:rPr>
          <w:rFonts w:ascii="Garamond" w:hAnsi="Garamond"/>
        </w:rPr>
        <w:t xml:space="preserve"> </w:t>
      </w:r>
      <w:r w:rsidRPr="003E30CE">
        <w:rPr>
          <w:rFonts w:ascii="Garamond" w:hAnsi="Garamond"/>
        </w:rPr>
        <w:t>náležitosti,</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vrátiť</w:t>
      </w:r>
      <w:r w:rsidR="00C9457F" w:rsidRPr="003E30CE">
        <w:rPr>
          <w:rFonts w:ascii="Garamond" w:hAnsi="Garamond"/>
        </w:rPr>
        <w:t xml:space="preserve"> </w:t>
      </w:r>
      <w:r w:rsidRPr="003E30CE">
        <w:rPr>
          <w:rFonts w:ascii="Garamond" w:hAnsi="Garamond"/>
        </w:rPr>
        <w:t>faktúru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dopracovanie,</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opravu.</w:t>
      </w:r>
      <w:r w:rsidR="00C9457F" w:rsidRPr="003E30CE">
        <w:rPr>
          <w:rFonts w:ascii="Garamond" w:hAnsi="Garamond"/>
        </w:rPr>
        <w:t xml:space="preserve"> </w:t>
      </w:r>
      <w:r w:rsidRPr="003E30CE">
        <w:rPr>
          <w:rFonts w:ascii="Garamond" w:hAnsi="Garamond" w:cs="Arial"/>
          <w:lang w:eastAsia="ar-SA"/>
        </w:rPr>
        <w:t>Taktiež</w:t>
      </w:r>
      <w:r w:rsidR="00C9457F" w:rsidRPr="003E30CE">
        <w:rPr>
          <w:rFonts w:ascii="Garamond" w:hAnsi="Garamond" w:cs="Arial"/>
          <w:lang w:eastAsia="ar-SA"/>
        </w:rPr>
        <w:t xml:space="preserve"> </w:t>
      </w:r>
      <w:r w:rsidRPr="003E30CE">
        <w:rPr>
          <w:rFonts w:ascii="Garamond" w:hAnsi="Garamond" w:cs="Arial"/>
          <w:lang w:eastAsia="ar-SA"/>
        </w:rPr>
        <w:t>v</w:t>
      </w:r>
      <w:r w:rsidR="00C9457F" w:rsidRPr="003E30CE">
        <w:rPr>
          <w:rFonts w:ascii="Garamond" w:hAnsi="Garamond" w:cs="Arial"/>
          <w:lang w:eastAsia="ar-SA"/>
        </w:rPr>
        <w:t xml:space="preserve"> </w:t>
      </w:r>
      <w:r w:rsidRPr="003E30CE">
        <w:rPr>
          <w:rFonts w:ascii="Garamond" w:hAnsi="Garamond" w:cs="Arial"/>
          <w:lang w:eastAsia="ar-SA"/>
        </w:rPr>
        <w:t>prípade,</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výška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nebude</w:t>
      </w:r>
      <w:r w:rsidR="00C9457F" w:rsidRPr="003E30CE">
        <w:rPr>
          <w:rFonts w:ascii="Garamond" w:hAnsi="Garamond" w:cs="Arial"/>
          <w:lang w:eastAsia="ar-SA"/>
        </w:rPr>
        <w:t xml:space="preserve"> </w:t>
      </w:r>
      <w:r w:rsidRPr="003E30CE">
        <w:rPr>
          <w:rFonts w:ascii="Garamond" w:hAnsi="Garamond" w:cs="Arial"/>
          <w:lang w:eastAsia="ar-SA"/>
        </w:rPr>
        <w:t>zodpovedať</w:t>
      </w:r>
      <w:r w:rsidR="00C9457F" w:rsidRPr="003E30CE">
        <w:rPr>
          <w:rFonts w:ascii="Garamond" w:hAnsi="Garamond" w:cs="Arial"/>
          <w:lang w:eastAsia="ar-SA"/>
        </w:rPr>
        <w:t xml:space="preserve"> </w:t>
      </w:r>
      <w:r w:rsidRPr="003E30CE">
        <w:rPr>
          <w:rFonts w:ascii="Garamond" w:hAnsi="Garamond" w:cs="Arial"/>
          <w:lang w:eastAsia="ar-SA"/>
        </w:rPr>
        <w:t>podkladom</w:t>
      </w:r>
      <w:r w:rsidR="00C9457F" w:rsidRPr="003E30CE">
        <w:rPr>
          <w:rFonts w:ascii="Garamond" w:hAnsi="Garamond" w:cs="Arial"/>
          <w:lang w:eastAsia="ar-SA"/>
        </w:rPr>
        <w:t xml:space="preserve"> </w:t>
      </w:r>
      <w:r w:rsidRPr="003E30CE">
        <w:rPr>
          <w:rFonts w:ascii="Garamond" w:hAnsi="Garamond" w:cs="Arial"/>
          <w:lang w:eastAsia="ar-SA"/>
        </w:rPr>
        <w:t>Objednávateľa,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Objednávateľ</w:t>
      </w:r>
      <w:r w:rsidR="00C9457F" w:rsidRPr="003E30CE">
        <w:rPr>
          <w:rFonts w:ascii="Garamond" w:hAnsi="Garamond" w:cs="Arial"/>
          <w:lang w:eastAsia="ar-SA"/>
        </w:rPr>
        <w:t xml:space="preserve"> </w:t>
      </w:r>
      <w:r w:rsidRPr="003E30CE">
        <w:rPr>
          <w:rFonts w:ascii="Garamond" w:hAnsi="Garamond" w:cs="Arial"/>
          <w:lang w:eastAsia="ar-SA"/>
        </w:rPr>
        <w:t>oprávnený</w:t>
      </w:r>
      <w:r w:rsidR="00C9457F" w:rsidRPr="003E30CE">
        <w:rPr>
          <w:rFonts w:ascii="Garamond" w:hAnsi="Garamond" w:cs="Arial"/>
          <w:lang w:eastAsia="ar-SA"/>
        </w:rPr>
        <w:t xml:space="preserve"> </w:t>
      </w:r>
      <w:r w:rsidRPr="003E30CE">
        <w:rPr>
          <w:rFonts w:ascii="Garamond" w:hAnsi="Garamond" w:cs="Arial"/>
          <w:lang w:eastAsia="ar-SA"/>
        </w:rPr>
        <w:t>vrátiť</w:t>
      </w:r>
      <w:r w:rsidR="00C9457F" w:rsidRPr="003E30CE">
        <w:rPr>
          <w:rFonts w:ascii="Garamond" w:hAnsi="Garamond" w:cs="Arial"/>
          <w:lang w:eastAsia="ar-SA"/>
        </w:rPr>
        <w:t xml:space="preserve"> </w:t>
      </w:r>
      <w:r w:rsidRPr="003E30CE">
        <w:rPr>
          <w:rFonts w:ascii="Garamond" w:hAnsi="Garamond" w:cs="Arial"/>
          <w:lang w:eastAsia="ar-SA"/>
        </w:rPr>
        <w:t>faktúru</w:t>
      </w:r>
      <w:r w:rsidR="00C9457F" w:rsidRPr="003E30CE">
        <w:rPr>
          <w:rFonts w:ascii="Garamond" w:hAnsi="Garamond" w:cs="Arial"/>
          <w:lang w:eastAsia="ar-SA"/>
        </w:rPr>
        <w:t xml:space="preserve"> </w:t>
      </w:r>
      <w:r w:rsidRPr="003E30CE">
        <w:rPr>
          <w:rFonts w:ascii="Garamond" w:hAnsi="Garamond" w:cs="Arial"/>
          <w:lang w:eastAsia="ar-SA"/>
        </w:rPr>
        <w:t>Dodávateľovi</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prepracovanie.</w:t>
      </w:r>
      <w:r w:rsidR="00C9457F" w:rsidRPr="003E30CE">
        <w:rPr>
          <w:rFonts w:ascii="Garamond" w:hAnsi="Garamond" w:cs="Arial"/>
          <w:lang w:eastAsia="ar-SA"/>
        </w:rPr>
        <w:t xml:space="preserve"> </w:t>
      </w:r>
      <w:r w:rsidRPr="003E30CE">
        <w:rPr>
          <w:rFonts w:ascii="Garamond" w:hAnsi="Garamond"/>
        </w:rPr>
        <w:t>Nová</w:t>
      </w:r>
      <w:r w:rsidR="00C9457F" w:rsidRPr="003E30CE">
        <w:rPr>
          <w:rFonts w:ascii="Garamond" w:hAnsi="Garamond"/>
        </w:rPr>
        <w:t xml:space="preserve"> </w:t>
      </w:r>
      <w:r w:rsidRPr="003E30CE">
        <w:rPr>
          <w:rFonts w:ascii="Garamond" w:hAnsi="Garamond"/>
        </w:rPr>
        <w:t>lehota</w:t>
      </w:r>
      <w:r w:rsidR="00C9457F" w:rsidRPr="003E30CE">
        <w:rPr>
          <w:rFonts w:ascii="Garamond" w:hAnsi="Garamond"/>
        </w:rPr>
        <w:t xml:space="preserve"> </w:t>
      </w:r>
      <w:r w:rsidRPr="003E30CE">
        <w:rPr>
          <w:rFonts w:ascii="Garamond" w:hAnsi="Garamond"/>
        </w:rPr>
        <w:t>splatnosti</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okamihom</w:t>
      </w:r>
      <w:r w:rsidR="00C9457F" w:rsidRPr="003E30CE">
        <w:rPr>
          <w:rFonts w:ascii="Garamond" w:hAnsi="Garamond"/>
        </w:rPr>
        <w:t xml:space="preserve"> </w:t>
      </w:r>
      <w:r w:rsidRPr="003E30CE">
        <w:rPr>
          <w:rFonts w:ascii="Garamond" w:hAnsi="Garamond"/>
        </w:rPr>
        <w:t>doručenia</w:t>
      </w:r>
      <w:r w:rsidR="00C9457F" w:rsidRPr="003E30CE">
        <w:rPr>
          <w:rFonts w:ascii="Garamond" w:hAnsi="Garamond"/>
        </w:rPr>
        <w:t xml:space="preserve"> </w:t>
      </w:r>
      <w:r w:rsidRPr="003E30CE">
        <w:rPr>
          <w:rFonts w:ascii="Garamond" w:hAnsi="Garamond"/>
        </w:rPr>
        <w:t>opravenej</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Objednávateľovi</w:t>
      </w:r>
      <w:r w:rsidRPr="003E30CE">
        <w:rPr>
          <w:rFonts w:ascii="Garamond" w:hAnsi="Garamond" w:cs="Arial"/>
          <w:lang w:eastAsia="ar-SA"/>
        </w:rPr>
        <w:t>.</w:t>
      </w:r>
    </w:p>
    <w:p w14:paraId="6B790E24" w14:textId="77777777" w:rsidR="001F2099" w:rsidRPr="003E30CE" w:rsidRDefault="001F2099" w:rsidP="003E30CE">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3E30CE" w:rsidRDefault="001F2099" w:rsidP="003E30CE">
      <w:pPr>
        <w:keepNext/>
        <w:keepLines/>
        <w:numPr>
          <w:ilvl w:val="0"/>
          <w:numId w:val="21"/>
        </w:numPr>
        <w:spacing w:after="0" w:line="240" w:lineRule="auto"/>
        <w:ind w:hanging="720"/>
        <w:contextualSpacing/>
        <w:jc w:val="both"/>
        <w:rPr>
          <w:rFonts w:ascii="Garamond" w:hAnsi="Garamond" w:cs="Arial"/>
          <w:lang w:eastAsia="ar-SA"/>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je</w:t>
      </w:r>
      <w:r w:rsidR="00C9457F" w:rsidRPr="003E30CE">
        <w:rPr>
          <w:rFonts w:ascii="Garamond" w:hAnsi="Garamond" w:cs="Arial"/>
          <w:lang w:eastAsia="ar-SA"/>
        </w:rPr>
        <w:t xml:space="preserve"> </w:t>
      </w:r>
      <w:r w:rsidRPr="003E30CE">
        <w:rPr>
          <w:rFonts w:ascii="Garamond" w:hAnsi="Garamond" w:cs="Arial"/>
          <w:lang w:eastAsia="ar-SA"/>
        </w:rPr>
        <w:t>splatná</w:t>
      </w:r>
      <w:r w:rsidR="00C9457F" w:rsidRPr="003E30CE">
        <w:rPr>
          <w:rFonts w:ascii="Garamond" w:hAnsi="Garamond" w:cs="Arial"/>
          <w:lang w:eastAsia="ar-SA"/>
        </w:rPr>
        <w:t xml:space="preserve"> </w:t>
      </w:r>
      <w:r w:rsidRPr="003E30CE">
        <w:rPr>
          <w:rFonts w:ascii="Garamond" w:hAnsi="Garamond" w:cs="Arial"/>
          <w:lang w:eastAsia="ar-SA"/>
        </w:rPr>
        <w:t>do</w:t>
      </w:r>
      <w:r w:rsidR="00C9457F" w:rsidRPr="003E30CE">
        <w:rPr>
          <w:rFonts w:ascii="Garamond" w:hAnsi="Garamond" w:cs="Arial"/>
          <w:lang w:eastAsia="ar-SA"/>
        </w:rPr>
        <w:t xml:space="preserve"> </w:t>
      </w:r>
      <w:r w:rsidRPr="003E30CE">
        <w:rPr>
          <w:rFonts w:ascii="Garamond" w:hAnsi="Garamond" w:cs="Arial"/>
          <w:b/>
          <w:lang w:eastAsia="ar-SA"/>
        </w:rPr>
        <w:t>60</w:t>
      </w:r>
      <w:r w:rsidR="00C9457F" w:rsidRPr="003E30CE">
        <w:rPr>
          <w:rFonts w:ascii="Garamond" w:hAnsi="Garamond" w:cs="Arial"/>
          <w:b/>
          <w:lang w:eastAsia="ar-SA"/>
        </w:rPr>
        <w:t xml:space="preserve"> </w:t>
      </w:r>
      <w:r w:rsidRPr="003E30CE">
        <w:rPr>
          <w:rFonts w:ascii="Garamond" w:hAnsi="Garamond" w:cs="Arial"/>
          <w:b/>
          <w:lang w:eastAsia="ar-SA"/>
        </w:rPr>
        <w:t>(šesťdesiat)</w:t>
      </w:r>
      <w:r w:rsidR="00C9457F" w:rsidRPr="003E30CE">
        <w:rPr>
          <w:rFonts w:ascii="Garamond" w:hAnsi="Garamond" w:cs="Arial"/>
          <w:b/>
          <w:lang w:eastAsia="ar-SA"/>
        </w:rPr>
        <w:t xml:space="preserve"> </w:t>
      </w:r>
      <w:r w:rsidRPr="003E30CE">
        <w:rPr>
          <w:rFonts w:ascii="Garamond" w:hAnsi="Garamond" w:cs="Arial"/>
          <w:b/>
          <w:lang w:eastAsia="ar-SA"/>
        </w:rPr>
        <w:t>dní</w:t>
      </w:r>
      <w:r w:rsidR="00C9457F" w:rsidRPr="003E30CE">
        <w:rPr>
          <w:rFonts w:ascii="Garamond" w:hAnsi="Garamond" w:cs="Arial"/>
          <w:lang w:eastAsia="ar-SA"/>
        </w:rPr>
        <w:t xml:space="preserve"> </w:t>
      </w:r>
      <w:r w:rsidRPr="003E30CE">
        <w:rPr>
          <w:rFonts w:ascii="Garamond" w:hAnsi="Garamond" w:cs="Arial"/>
          <w:lang w:eastAsia="ar-SA"/>
        </w:rPr>
        <w:t>odo</w:t>
      </w:r>
      <w:r w:rsidR="00C9457F" w:rsidRPr="003E30CE">
        <w:rPr>
          <w:rFonts w:ascii="Garamond" w:hAnsi="Garamond" w:cs="Arial"/>
          <w:lang w:eastAsia="ar-SA"/>
        </w:rPr>
        <w:t xml:space="preserve"> </w:t>
      </w:r>
      <w:r w:rsidRPr="003E30CE">
        <w:rPr>
          <w:rFonts w:ascii="Garamond" w:hAnsi="Garamond" w:cs="Arial"/>
          <w:lang w:eastAsia="ar-SA"/>
        </w:rPr>
        <w:t>dňa</w:t>
      </w:r>
      <w:r w:rsidR="00C9457F" w:rsidRPr="003E30CE">
        <w:rPr>
          <w:rFonts w:ascii="Garamond" w:hAnsi="Garamond" w:cs="Arial"/>
          <w:lang w:eastAsia="ar-SA"/>
        </w:rPr>
        <w:t xml:space="preserve"> </w:t>
      </w:r>
      <w:r w:rsidRPr="003E30CE">
        <w:rPr>
          <w:rFonts w:ascii="Garamond" w:hAnsi="Garamond" w:cs="Arial"/>
          <w:lang w:eastAsia="ar-SA"/>
        </w:rPr>
        <w:t>doručenia</w:t>
      </w:r>
      <w:r w:rsidR="00C9457F" w:rsidRPr="003E30CE">
        <w:rPr>
          <w:rFonts w:ascii="Garamond" w:hAnsi="Garamond" w:cs="Arial"/>
          <w:lang w:eastAsia="ar-SA"/>
        </w:rPr>
        <w:t xml:space="preserve"> </w:t>
      </w:r>
      <w:r w:rsidRPr="003E30CE">
        <w:rPr>
          <w:rFonts w:ascii="Garamond" w:hAnsi="Garamond" w:cs="Arial"/>
          <w:lang w:eastAsia="ar-SA"/>
        </w:rPr>
        <w:t>faktúry.</w:t>
      </w:r>
      <w:r w:rsidR="00C9457F" w:rsidRPr="003E30CE">
        <w:rPr>
          <w:rFonts w:ascii="Garamond" w:hAnsi="Garamond" w:cs="Arial"/>
          <w:lang w:eastAsia="ar-SA"/>
        </w:rPr>
        <w:t xml:space="preserve"> </w:t>
      </w:r>
      <w:r w:rsidRPr="003E30CE">
        <w:rPr>
          <w:rFonts w:ascii="Garamond" w:hAnsi="Garamond" w:cs="Arial"/>
          <w:lang w:eastAsia="ar-SA"/>
        </w:rPr>
        <w:t>Ak</w:t>
      </w:r>
      <w:r w:rsidR="00C9457F" w:rsidRPr="003E30CE">
        <w:rPr>
          <w:rFonts w:ascii="Garamond" w:hAnsi="Garamond" w:cs="Arial"/>
          <w:lang w:eastAsia="ar-SA"/>
        </w:rPr>
        <w:t xml:space="preserve"> </w:t>
      </w:r>
      <w:r w:rsidRPr="003E30CE">
        <w:rPr>
          <w:rFonts w:ascii="Garamond" w:hAnsi="Garamond" w:cs="Arial"/>
          <w:lang w:eastAsia="ar-SA"/>
        </w:rPr>
        <w:t>deň</w:t>
      </w:r>
      <w:r w:rsidR="00C9457F" w:rsidRPr="003E30CE">
        <w:rPr>
          <w:rFonts w:ascii="Garamond" w:hAnsi="Garamond" w:cs="Arial"/>
          <w:lang w:eastAsia="ar-SA"/>
        </w:rPr>
        <w:t xml:space="preserve"> </w:t>
      </w:r>
      <w:r w:rsidRPr="003E30CE">
        <w:rPr>
          <w:rFonts w:ascii="Garamond" w:hAnsi="Garamond" w:cs="Arial"/>
          <w:lang w:eastAsia="ar-SA"/>
        </w:rPr>
        <w:t>splatnosti</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pripadne</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sobotu,</w:t>
      </w:r>
      <w:r w:rsidR="00C9457F" w:rsidRPr="003E30CE">
        <w:rPr>
          <w:rFonts w:ascii="Garamond" w:hAnsi="Garamond" w:cs="Arial"/>
          <w:lang w:eastAsia="ar-SA"/>
        </w:rPr>
        <w:t xml:space="preserve"> </w:t>
      </w:r>
      <w:r w:rsidRPr="003E30CE">
        <w:rPr>
          <w:rFonts w:ascii="Garamond" w:hAnsi="Garamond" w:cs="Arial"/>
          <w:lang w:eastAsia="ar-SA"/>
        </w:rPr>
        <w:t>nedeľu</w:t>
      </w:r>
      <w:r w:rsidR="00C9457F" w:rsidRPr="003E30CE">
        <w:rPr>
          <w:rFonts w:ascii="Garamond" w:hAnsi="Garamond" w:cs="Arial"/>
          <w:lang w:eastAsia="ar-SA"/>
        </w:rPr>
        <w:t xml:space="preserve"> </w:t>
      </w:r>
      <w:r w:rsidRPr="003E30CE">
        <w:rPr>
          <w:rFonts w:ascii="Garamond" w:hAnsi="Garamond" w:cs="Arial"/>
          <w:lang w:eastAsia="ar-SA"/>
        </w:rPr>
        <w:t>alebo</w:t>
      </w:r>
      <w:r w:rsidR="00C9457F" w:rsidRPr="003E30CE">
        <w:rPr>
          <w:rFonts w:ascii="Garamond" w:hAnsi="Garamond" w:cs="Arial"/>
          <w:lang w:eastAsia="ar-SA"/>
        </w:rPr>
        <w:t xml:space="preserve"> </w:t>
      </w:r>
      <w:r w:rsidRPr="003E30CE">
        <w:rPr>
          <w:rFonts w:ascii="Garamond" w:hAnsi="Garamond" w:cs="Arial"/>
          <w:lang w:eastAsia="ar-SA"/>
        </w:rPr>
        <w:t>sviatok,</w:t>
      </w:r>
      <w:r w:rsidR="00C9457F" w:rsidRPr="003E30CE">
        <w:rPr>
          <w:rFonts w:ascii="Garamond" w:hAnsi="Garamond" w:cs="Arial"/>
          <w:lang w:eastAsia="ar-SA"/>
        </w:rPr>
        <w:t xml:space="preserve"> </w:t>
      </w:r>
      <w:r w:rsidRPr="003E30CE">
        <w:rPr>
          <w:rFonts w:ascii="Garamond" w:hAnsi="Garamond" w:cs="Arial"/>
          <w:lang w:eastAsia="ar-SA"/>
        </w:rPr>
        <w:t>splatnosť</w:t>
      </w:r>
      <w:r w:rsidR="00C9457F" w:rsidRPr="003E30CE">
        <w:rPr>
          <w:rFonts w:ascii="Garamond" w:hAnsi="Garamond" w:cs="Arial"/>
          <w:lang w:eastAsia="ar-SA"/>
        </w:rPr>
        <w:t xml:space="preserve"> </w:t>
      </w:r>
      <w:r w:rsidRPr="003E30CE">
        <w:rPr>
          <w:rFonts w:ascii="Garamond" w:hAnsi="Garamond" w:cs="Arial"/>
          <w:lang w:eastAsia="ar-SA"/>
        </w:rPr>
        <w:t>takejto</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rPr>
        <w:t>posúva</w:t>
      </w:r>
      <w:r w:rsidR="00C9457F" w:rsidRPr="003E30CE">
        <w:rPr>
          <w:rFonts w:ascii="Garamond" w:hAnsi="Garamond" w:cs="Arial"/>
          <w:lang w:eastAsia="ar-SA"/>
        </w:rPr>
        <w:t xml:space="preserve"> </w:t>
      </w:r>
      <w:r w:rsidRPr="003E30CE">
        <w:rPr>
          <w:rFonts w:ascii="Garamond" w:hAnsi="Garamond" w:cs="Arial"/>
          <w:lang w:eastAsia="ar-SA"/>
        </w:rPr>
        <w:t>na</w:t>
      </w:r>
      <w:r w:rsidR="00C9457F" w:rsidRPr="003E30CE">
        <w:rPr>
          <w:rFonts w:ascii="Garamond" w:hAnsi="Garamond" w:cs="Arial"/>
          <w:lang w:eastAsia="ar-SA"/>
        </w:rPr>
        <w:t xml:space="preserve"> </w:t>
      </w:r>
      <w:r w:rsidRPr="003E30CE">
        <w:rPr>
          <w:rFonts w:ascii="Garamond" w:hAnsi="Garamond" w:cs="Arial"/>
          <w:lang w:eastAsia="ar-SA"/>
        </w:rPr>
        <w:t>najbližší</w:t>
      </w:r>
      <w:r w:rsidR="00C9457F" w:rsidRPr="003E30CE">
        <w:rPr>
          <w:rFonts w:ascii="Garamond" w:hAnsi="Garamond" w:cs="Arial"/>
          <w:lang w:eastAsia="ar-SA"/>
        </w:rPr>
        <w:t xml:space="preserve"> </w:t>
      </w:r>
      <w:r w:rsidRPr="003E30CE">
        <w:rPr>
          <w:rFonts w:ascii="Garamond" w:hAnsi="Garamond" w:cs="Arial"/>
          <w:lang w:eastAsia="ar-SA"/>
        </w:rPr>
        <w:t>nasledujúci</w:t>
      </w:r>
      <w:r w:rsidR="00C9457F" w:rsidRPr="003E30CE">
        <w:rPr>
          <w:rFonts w:ascii="Garamond" w:hAnsi="Garamond" w:cs="Arial"/>
          <w:lang w:eastAsia="ar-SA"/>
        </w:rPr>
        <w:t xml:space="preserve"> </w:t>
      </w:r>
      <w:r w:rsidRPr="003E30CE">
        <w:rPr>
          <w:rFonts w:ascii="Garamond" w:hAnsi="Garamond" w:cs="Arial"/>
          <w:lang w:eastAsia="ar-SA"/>
        </w:rPr>
        <w:t>Pracovný</w:t>
      </w:r>
      <w:r w:rsidR="00C9457F" w:rsidRPr="003E30CE">
        <w:rPr>
          <w:rFonts w:ascii="Garamond" w:hAnsi="Garamond" w:cs="Arial"/>
          <w:lang w:eastAsia="ar-SA"/>
        </w:rPr>
        <w:t xml:space="preserve"> </w:t>
      </w:r>
      <w:r w:rsidRPr="003E30CE">
        <w:rPr>
          <w:rFonts w:ascii="Garamond" w:hAnsi="Garamond" w:cs="Arial"/>
          <w:lang w:eastAsia="ar-SA"/>
        </w:rPr>
        <w:t>deň.</w:t>
      </w:r>
    </w:p>
    <w:p w14:paraId="7AA6E3CD" w14:textId="77777777" w:rsidR="007232C4" w:rsidRPr="003E30CE" w:rsidRDefault="007232C4" w:rsidP="003E30CE">
      <w:pPr>
        <w:keepNext/>
        <w:keepLines/>
        <w:spacing w:after="0" w:line="240" w:lineRule="auto"/>
        <w:ind w:left="720"/>
        <w:contextualSpacing/>
        <w:jc w:val="both"/>
        <w:rPr>
          <w:rFonts w:ascii="Garamond" w:hAnsi="Garamond" w:cs="Arial"/>
          <w:lang w:eastAsia="ar-SA"/>
        </w:rPr>
      </w:pPr>
    </w:p>
    <w:p w14:paraId="706EBAAB" w14:textId="3506FD31" w:rsidR="00857A67" w:rsidRPr="00857A67" w:rsidRDefault="001F2099" w:rsidP="00857A67">
      <w:pPr>
        <w:keepNext/>
        <w:keepLines/>
        <w:numPr>
          <w:ilvl w:val="0"/>
          <w:numId w:val="21"/>
        </w:numPr>
        <w:spacing w:after="0" w:line="240" w:lineRule="auto"/>
        <w:ind w:hanging="720"/>
        <w:contextualSpacing/>
        <w:jc w:val="both"/>
        <w:rPr>
          <w:rFonts w:ascii="Garamond" w:hAnsi="Garamond"/>
        </w:rPr>
      </w:pPr>
      <w:r w:rsidRPr="003E30CE">
        <w:rPr>
          <w:rFonts w:ascii="Garamond" w:hAnsi="Garamond" w:cs="Arial"/>
          <w:lang w:eastAsia="ar-SA"/>
        </w:rPr>
        <w:t>Kúpna</w:t>
      </w:r>
      <w:r w:rsidR="00C9457F" w:rsidRPr="003E30CE">
        <w:rPr>
          <w:rFonts w:ascii="Garamond" w:hAnsi="Garamond" w:cs="Arial"/>
          <w:lang w:eastAsia="ar-SA"/>
        </w:rPr>
        <w:t xml:space="preserve"> </w:t>
      </w:r>
      <w:r w:rsidRPr="003E30CE">
        <w:rPr>
          <w:rFonts w:ascii="Garamond" w:hAnsi="Garamond" w:cs="Arial"/>
          <w:lang w:eastAsia="ar-SA"/>
        </w:rPr>
        <w:t>cena</w:t>
      </w:r>
      <w:r w:rsidR="00C9457F" w:rsidRPr="003E30CE">
        <w:rPr>
          <w:rFonts w:ascii="Garamond" w:hAnsi="Garamond" w:cs="Arial"/>
          <w:lang w:eastAsia="ar-SA"/>
        </w:rPr>
        <w:t xml:space="preserve"> </w:t>
      </w:r>
      <w:r w:rsidRPr="003E30CE">
        <w:rPr>
          <w:rFonts w:ascii="Garamond" w:hAnsi="Garamond" w:cs="Arial"/>
          <w:lang w:eastAsia="ar-SA"/>
        </w:rPr>
        <w:t>sa</w:t>
      </w:r>
      <w:r w:rsidR="00C9457F" w:rsidRPr="003E30CE">
        <w:rPr>
          <w:rFonts w:ascii="Garamond" w:hAnsi="Garamond" w:cs="Arial"/>
          <w:lang w:eastAsia="ar-SA"/>
        </w:rPr>
        <w:t xml:space="preserve"> </w:t>
      </w:r>
      <w:r w:rsidRPr="003E30CE">
        <w:rPr>
          <w:rFonts w:ascii="Garamond" w:hAnsi="Garamond" w:cs="Arial"/>
          <w:lang w:eastAsia="ar-SA"/>
        </w:rPr>
        <w:t>považuje</w:t>
      </w:r>
      <w:r w:rsidR="00C9457F" w:rsidRPr="003E30CE">
        <w:rPr>
          <w:rFonts w:ascii="Garamond" w:hAnsi="Garamond" w:cs="Arial"/>
          <w:lang w:eastAsia="ar-SA"/>
        </w:rPr>
        <w:t xml:space="preserve"> </w:t>
      </w:r>
      <w:r w:rsidRPr="003E30CE">
        <w:rPr>
          <w:rFonts w:ascii="Garamond" w:hAnsi="Garamond" w:cs="Arial"/>
          <w:lang w:eastAsia="ar-SA"/>
        </w:rPr>
        <w:t>za</w:t>
      </w:r>
      <w:r w:rsidR="00C9457F" w:rsidRPr="003E30CE">
        <w:rPr>
          <w:rFonts w:ascii="Garamond" w:hAnsi="Garamond" w:cs="Arial"/>
          <w:lang w:eastAsia="ar-SA"/>
        </w:rPr>
        <w:t xml:space="preserve"> </w:t>
      </w:r>
      <w:r w:rsidRPr="003E30CE">
        <w:rPr>
          <w:rFonts w:ascii="Garamond" w:hAnsi="Garamond" w:cs="Arial"/>
          <w:lang w:eastAsia="ar-SA"/>
        </w:rPr>
        <w:t>zaplatenú</w:t>
      </w:r>
      <w:r w:rsidR="00C9457F" w:rsidRPr="003E30CE">
        <w:rPr>
          <w:rFonts w:ascii="Garamond" w:hAnsi="Garamond" w:cs="Arial"/>
          <w:lang w:eastAsia="ar-SA"/>
        </w:rPr>
        <w:t xml:space="preserve"> </w:t>
      </w:r>
      <w:r w:rsidRPr="003E30CE">
        <w:rPr>
          <w:rFonts w:ascii="Garamond" w:hAnsi="Garamond" w:cs="Arial"/>
          <w:lang w:eastAsia="ar-SA"/>
        </w:rPr>
        <w:t>dňom</w:t>
      </w:r>
      <w:r w:rsidR="00C9457F" w:rsidRPr="003E30CE">
        <w:rPr>
          <w:rFonts w:ascii="Garamond" w:hAnsi="Garamond" w:cs="Arial"/>
          <w:lang w:eastAsia="ar-SA"/>
        </w:rPr>
        <w:t xml:space="preserve"> </w:t>
      </w:r>
      <w:r w:rsidRPr="003E30CE">
        <w:rPr>
          <w:rFonts w:ascii="Garamond" w:hAnsi="Garamond" w:cs="Arial"/>
          <w:lang w:eastAsia="ar-SA"/>
        </w:rPr>
        <w:t>odpísania</w:t>
      </w:r>
      <w:r w:rsidR="00C9457F" w:rsidRPr="003E30CE">
        <w:rPr>
          <w:rFonts w:ascii="Garamond" w:hAnsi="Garamond" w:cs="Arial"/>
          <w:lang w:eastAsia="ar-SA"/>
        </w:rPr>
        <w:t xml:space="preserve"> </w:t>
      </w:r>
      <w:r w:rsidRPr="003E30CE">
        <w:rPr>
          <w:rFonts w:ascii="Garamond" w:hAnsi="Garamond" w:cs="Arial"/>
          <w:lang w:eastAsia="ar-SA"/>
        </w:rPr>
        <w:t>fakturovanej</w:t>
      </w:r>
      <w:r w:rsidR="00C9457F" w:rsidRPr="003E30CE">
        <w:rPr>
          <w:rFonts w:ascii="Garamond" w:hAnsi="Garamond" w:cs="Arial"/>
          <w:lang w:eastAsia="ar-SA"/>
        </w:rPr>
        <w:t xml:space="preserve"> </w:t>
      </w:r>
      <w:r w:rsidRPr="003E30CE">
        <w:rPr>
          <w:rFonts w:ascii="Garamond" w:hAnsi="Garamond" w:cs="Arial"/>
          <w:lang w:eastAsia="ar-SA"/>
        </w:rPr>
        <w:t>sumy</w:t>
      </w:r>
      <w:r w:rsidR="00C9457F" w:rsidRPr="003E30CE">
        <w:rPr>
          <w:rFonts w:ascii="Garamond" w:hAnsi="Garamond" w:cs="Arial"/>
          <w:lang w:eastAsia="ar-SA"/>
        </w:rPr>
        <w:t xml:space="preserve"> </w:t>
      </w:r>
      <w:r w:rsidRPr="003E30CE">
        <w:rPr>
          <w:rFonts w:ascii="Garamond" w:hAnsi="Garamond" w:cs="Arial"/>
          <w:lang w:eastAsia="ar-SA"/>
        </w:rPr>
        <w:t>vo</w:t>
      </w:r>
      <w:r w:rsidR="00C9457F" w:rsidRPr="003E30CE">
        <w:rPr>
          <w:rFonts w:ascii="Garamond" w:hAnsi="Garamond" w:cs="Arial"/>
          <w:lang w:eastAsia="ar-SA"/>
        </w:rPr>
        <w:t xml:space="preserve"> </w:t>
      </w:r>
      <w:r w:rsidRPr="003E30CE">
        <w:rPr>
          <w:rFonts w:ascii="Garamond" w:hAnsi="Garamond" w:cs="Arial"/>
          <w:lang w:eastAsia="ar-SA"/>
        </w:rPr>
        <w:t>výške</w:t>
      </w:r>
      <w:r w:rsidR="00C9457F" w:rsidRPr="003E30CE">
        <w:rPr>
          <w:rFonts w:ascii="Garamond" w:hAnsi="Garamond" w:cs="Arial"/>
          <w:lang w:eastAsia="ar-SA"/>
        </w:rPr>
        <w:t xml:space="preserve"> </w:t>
      </w:r>
      <w:r w:rsidRPr="003E30CE">
        <w:rPr>
          <w:rFonts w:ascii="Garamond" w:hAnsi="Garamond" w:cs="Arial"/>
          <w:lang w:eastAsia="ar-SA"/>
        </w:rPr>
        <w:t>Kúpnej</w:t>
      </w:r>
      <w:r w:rsidR="00C9457F" w:rsidRPr="003E30CE">
        <w:rPr>
          <w:rFonts w:ascii="Garamond" w:hAnsi="Garamond" w:cs="Arial"/>
          <w:lang w:eastAsia="ar-SA"/>
        </w:rPr>
        <w:t xml:space="preserve"> </w:t>
      </w:r>
      <w:r w:rsidRPr="003E30CE">
        <w:rPr>
          <w:rFonts w:ascii="Garamond" w:hAnsi="Garamond" w:cs="Arial"/>
          <w:lang w:eastAsia="ar-SA"/>
        </w:rPr>
        <w:t>ceny</w:t>
      </w:r>
      <w:r w:rsidR="00C9457F" w:rsidRPr="003E30CE">
        <w:rPr>
          <w:rFonts w:ascii="Garamond" w:hAnsi="Garamond" w:cs="Arial"/>
          <w:lang w:eastAsia="ar-SA"/>
        </w:rPr>
        <w:t xml:space="preserve"> </w:t>
      </w:r>
      <w:r w:rsidRPr="003E30CE">
        <w:rPr>
          <w:rFonts w:ascii="Garamond" w:hAnsi="Garamond" w:cs="Arial"/>
          <w:lang w:eastAsia="ar-SA"/>
        </w:rPr>
        <w:t>z</w:t>
      </w:r>
      <w:r w:rsidR="00C9457F" w:rsidRPr="003E30CE">
        <w:rPr>
          <w:rFonts w:ascii="Garamond" w:hAnsi="Garamond" w:cs="Arial"/>
          <w:lang w:eastAsia="ar-SA"/>
        </w:rPr>
        <w:t xml:space="preserve"> </w:t>
      </w:r>
      <w:r w:rsidRPr="003E30CE">
        <w:rPr>
          <w:rFonts w:ascii="Garamond" w:hAnsi="Garamond" w:cs="Arial"/>
          <w:lang w:eastAsia="ar-SA"/>
        </w:rPr>
        <w:t>účtu</w:t>
      </w:r>
      <w:r w:rsidR="00C9457F" w:rsidRPr="003E30CE">
        <w:rPr>
          <w:rFonts w:ascii="Garamond" w:hAnsi="Garamond" w:cs="Arial"/>
          <w:lang w:eastAsia="ar-SA"/>
        </w:rPr>
        <w:t xml:space="preserve"> </w:t>
      </w:r>
      <w:r w:rsidRPr="00857A67">
        <w:rPr>
          <w:rFonts w:ascii="Garamond" w:hAnsi="Garamond" w:cs="Arial"/>
          <w:lang w:eastAsia="ar-SA"/>
        </w:rPr>
        <w:t>Objednávateľa</w:t>
      </w:r>
      <w:r w:rsidR="00C9457F" w:rsidRPr="00857A67">
        <w:rPr>
          <w:rFonts w:ascii="Garamond" w:hAnsi="Garamond" w:cs="Arial"/>
          <w:lang w:eastAsia="ar-SA"/>
        </w:rPr>
        <w:t xml:space="preserve"> </w:t>
      </w:r>
      <w:r w:rsidRPr="00857A67">
        <w:rPr>
          <w:rFonts w:ascii="Garamond" w:hAnsi="Garamond" w:cs="Arial"/>
          <w:lang w:eastAsia="ar-SA"/>
        </w:rPr>
        <w:t>na</w:t>
      </w:r>
      <w:r w:rsidR="00C9457F" w:rsidRPr="00857A67">
        <w:rPr>
          <w:rFonts w:ascii="Garamond" w:hAnsi="Garamond" w:cs="Arial"/>
          <w:lang w:eastAsia="ar-SA"/>
        </w:rPr>
        <w:t xml:space="preserve"> </w:t>
      </w:r>
      <w:r w:rsidRPr="00857A67">
        <w:rPr>
          <w:rFonts w:ascii="Garamond" w:hAnsi="Garamond" w:cs="Arial"/>
          <w:lang w:eastAsia="ar-SA"/>
        </w:rPr>
        <w:t>účet</w:t>
      </w:r>
      <w:r w:rsidR="00C9457F" w:rsidRPr="00857A67">
        <w:rPr>
          <w:rFonts w:ascii="Garamond" w:hAnsi="Garamond" w:cs="Arial"/>
          <w:lang w:eastAsia="ar-SA"/>
        </w:rPr>
        <w:t xml:space="preserve"> </w:t>
      </w:r>
      <w:r w:rsidRPr="00857A67">
        <w:rPr>
          <w:rFonts w:ascii="Garamond" w:hAnsi="Garamond" w:cs="Arial"/>
          <w:lang w:eastAsia="ar-SA"/>
        </w:rPr>
        <w:t>Dodávateľa</w:t>
      </w:r>
      <w:r w:rsidR="00C9457F" w:rsidRPr="00857A67">
        <w:rPr>
          <w:rFonts w:ascii="Garamond" w:hAnsi="Garamond" w:cs="Arial"/>
          <w:lang w:eastAsia="ar-SA"/>
        </w:rPr>
        <w:t xml:space="preserve"> </w:t>
      </w:r>
      <w:r w:rsidRPr="00857A67">
        <w:rPr>
          <w:rFonts w:ascii="Garamond" w:hAnsi="Garamond" w:cs="Arial"/>
          <w:lang w:eastAsia="ar-SA"/>
        </w:rPr>
        <w:t>uvedený</w:t>
      </w:r>
      <w:r w:rsidR="00C9457F" w:rsidRPr="00857A67">
        <w:rPr>
          <w:rFonts w:ascii="Garamond" w:hAnsi="Garamond" w:cs="Arial"/>
          <w:lang w:eastAsia="ar-SA"/>
        </w:rPr>
        <w:t xml:space="preserve"> </w:t>
      </w:r>
      <w:r w:rsidRPr="00857A67">
        <w:rPr>
          <w:rFonts w:ascii="Garamond" w:hAnsi="Garamond" w:cs="Arial"/>
          <w:lang w:eastAsia="ar-SA"/>
        </w:rPr>
        <w:t>v</w:t>
      </w:r>
      <w:r w:rsidR="00C9457F" w:rsidRPr="00857A67">
        <w:rPr>
          <w:rFonts w:ascii="Garamond" w:hAnsi="Garamond" w:cs="Arial"/>
          <w:lang w:eastAsia="ar-SA"/>
        </w:rPr>
        <w:t xml:space="preserve"> </w:t>
      </w:r>
      <w:r w:rsidRPr="00857A67">
        <w:rPr>
          <w:rFonts w:ascii="Garamond" w:hAnsi="Garamond" w:cs="Arial"/>
          <w:lang w:eastAsia="ar-SA"/>
        </w:rPr>
        <w:t>záhlaví</w:t>
      </w:r>
      <w:r w:rsidR="00C9457F" w:rsidRPr="00857A67">
        <w:rPr>
          <w:rFonts w:ascii="Garamond" w:hAnsi="Garamond" w:cs="Arial"/>
          <w:lang w:eastAsia="ar-SA"/>
        </w:rPr>
        <w:t xml:space="preserve"> </w:t>
      </w:r>
      <w:r w:rsidRPr="00857A67">
        <w:rPr>
          <w:rFonts w:ascii="Garamond" w:hAnsi="Garamond"/>
        </w:rPr>
        <w:t>Zmluvy</w:t>
      </w:r>
      <w:r w:rsidRPr="00857A67">
        <w:rPr>
          <w:rFonts w:ascii="Garamond" w:hAnsi="Garamond" w:cs="Arial"/>
          <w:lang w:eastAsia="ar-SA"/>
        </w:rPr>
        <w:t>.</w:t>
      </w:r>
      <w:r w:rsidR="00857A67" w:rsidRPr="00857A67">
        <w:rPr>
          <w:rFonts w:ascii="Garamond" w:hAnsi="Garamond"/>
        </w:rPr>
        <w:t xml:space="preserve"> </w:t>
      </w:r>
    </w:p>
    <w:p w14:paraId="6360CB91" w14:textId="77777777" w:rsidR="008129FE" w:rsidRPr="00857A67" w:rsidRDefault="008129FE" w:rsidP="00A87E01">
      <w:pPr>
        <w:keepNext/>
        <w:keepLines/>
        <w:spacing w:after="0" w:line="240" w:lineRule="auto"/>
        <w:contextualSpacing/>
        <w:jc w:val="both"/>
        <w:rPr>
          <w:rFonts w:ascii="Garamond" w:hAnsi="Garamond"/>
        </w:rPr>
      </w:pPr>
    </w:p>
    <w:p w14:paraId="1298AC60" w14:textId="7E3994A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ZODPOVEDNOSŤ</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00F35476" w:rsidRPr="003E30CE">
        <w:rPr>
          <w:rFonts w:ascii="Garamond" w:eastAsia="Calibri" w:hAnsi="Garamond"/>
          <w:b/>
        </w:rPr>
        <w:t>VADY</w:t>
      </w:r>
      <w:r w:rsidR="00C9457F" w:rsidRPr="003E30CE">
        <w:rPr>
          <w:rFonts w:ascii="Garamond" w:eastAsia="Calibri" w:hAnsi="Garamond"/>
          <w:b/>
        </w:rPr>
        <w:t xml:space="preserve"> </w:t>
      </w:r>
      <w:r w:rsidRPr="003E30CE">
        <w:rPr>
          <w:rFonts w:ascii="Garamond" w:eastAsia="Calibri" w:hAnsi="Garamond"/>
          <w:b/>
        </w:rPr>
        <w:t>TOVARU,</w:t>
      </w:r>
      <w:r w:rsidR="00C9457F" w:rsidRPr="003E30CE">
        <w:rPr>
          <w:rFonts w:ascii="Garamond" w:eastAsia="Calibri" w:hAnsi="Garamond"/>
          <w:b/>
        </w:rPr>
        <w:t xml:space="preserve"> </w:t>
      </w:r>
      <w:r w:rsidRPr="003E30CE">
        <w:rPr>
          <w:rFonts w:ascii="Garamond" w:eastAsia="Calibri" w:hAnsi="Garamond"/>
          <w:b/>
        </w:rPr>
        <w:t>ZÁRUKA</w:t>
      </w:r>
      <w:r w:rsidR="00C9457F" w:rsidRPr="003E30CE">
        <w:rPr>
          <w:rFonts w:ascii="Garamond" w:eastAsia="Calibri" w:hAnsi="Garamond"/>
          <w:b/>
        </w:rPr>
        <w:t xml:space="preserve"> </w:t>
      </w:r>
      <w:r w:rsidRPr="003E30CE">
        <w:rPr>
          <w:rFonts w:ascii="Garamond" w:eastAsia="Calibri" w:hAnsi="Garamond"/>
          <w:b/>
        </w:rPr>
        <w:t>ZA</w:t>
      </w:r>
      <w:r w:rsidR="00C9457F" w:rsidRPr="003E30CE">
        <w:rPr>
          <w:rFonts w:ascii="Garamond" w:eastAsia="Calibri" w:hAnsi="Garamond"/>
          <w:b/>
        </w:rPr>
        <w:t xml:space="preserve"> </w:t>
      </w:r>
      <w:r w:rsidRPr="003E30CE">
        <w:rPr>
          <w:rFonts w:ascii="Garamond" w:eastAsia="Calibri" w:hAnsi="Garamond"/>
          <w:b/>
        </w:rPr>
        <w:t>AKOSŤ</w:t>
      </w:r>
      <w:r w:rsidR="00C9457F" w:rsidRPr="003E30CE">
        <w:rPr>
          <w:rFonts w:ascii="Garamond" w:eastAsia="Calibri" w:hAnsi="Garamond"/>
          <w:b/>
        </w:rPr>
        <w:t xml:space="preserve"> </w:t>
      </w:r>
      <w:r w:rsidR="00F35476" w:rsidRPr="003E30CE">
        <w:rPr>
          <w:rFonts w:ascii="Garamond" w:eastAsia="Calibri" w:hAnsi="Garamond"/>
          <w:b/>
        </w:rPr>
        <w:t>A</w:t>
      </w:r>
      <w:r w:rsidR="00C9457F" w:rsidRPr="003E30CE">
        <w:rPr>
          <w:rFonts w:ascii="Garamond" w:eastAsia="Calibri" w:hAnsi="Garamond"/>
          <w:b/>
        </w:rPr>
        <w:t xml:space="preserve"> </w:t>
      </w:r>
      <w:r w:rsidR="00F35476" w:rsidRPr="003E30CE">
        <w:rPr>
          <w:rFonts w:ascii="Garamond" w:eastAsia="Calibri" w:hAnsi="Garamond"/>
          <w:b/>
        </w:rPr>
        <w:t>REKLAMÁCIE</w:t>
      </w:r>
    </w:p>
    <w:p w14:paraId="06199846" w14:textId="77777777" w:rsidR="00D36824" w:rsidRPr="003E30CE" w:rsidRDefault="00D36824" w:rsidP="003E30CE">
      <w:pPr>
        <w:keepNext/>
        <w:keepLines/>
        <w:tabs>
          <w:tab w:val="left" w:pos="709"/>
        </w:tabs>
        <w:spacing w:after="0" w:line="240" w:lineRule="auto"/>
        <w:ind w:left="709"/>
        <w:jc w:val="both"/>
        <w:rPr>
          <w:rFonts w:ascii="Garamond" w:eastAsia="Calibri" w:hAnsi="Garamond"/>
        </w:rPr>
      </w:pPr>
    </w:p>
    <w:p w14:paraId="1EF36E27" w14:textId="6067AC11"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dobe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dohodnuté</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nemá</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taktiež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počas</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lehoty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vlastnosti</w:t>
      </w:r>
      <w:r w:rsidR="00C9457F" w:rsidRPr="003E30CE">
        <w:rPr>
          <w:rFonts w:ascii="Garamond" w:hAnsi="Garamond"/>
        </w:rPr>
        <w:t xml:space="preserve"> </w:t>
      </w:r>
      <w:r w:rsidRPr="003E30CE">
        <w:rPr>
          <w:rFonts w:ascii="Garamond" w:hAnsi="Garamond"/>
        </w:rPr>
        <w:t>stanovené</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mať</w:t>
      </w:r>
      <w:r w:rsidR="00C9457F" w:rsidRPr="003E30CE">
        <w:rPr>
          <w:rFonts w:ascii="Garamond" w:hAnsi="Garamond"/>
        </w:rPr>
        <w:t xml:space="preserve"> </w:t>
      </w:r>
      <w:r w:rsidRPr="003E30CE">
        <w:rPr>
          <w:rFonts w:ascii="Garamond" w:hAnsi="Garamond"/>
        </w:rPr>
        <w:t>také</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by</w:t>
      </w:r>
      <w:r w:rsidR="00C9457F" w:rsidRPr="003E30CE">
        <w:rPr>
          <w:rFonts w:ascii="Garamond" w:hAnsi="Garamond"/>
        </w:rPr>
        <w:t xml:space="preserve"> </w:t>
      </w:r>
      <w:r w:rsidRPr="003E30CE">
        <w:rPr>
          <w:rFonts w:ascii="Garamond" w:hAnsi="Garamond"/>
        </w:rPr>
        <w:t>bránili</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využitiu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bežný</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zmluvne</w:t>
      </w:r>
      <w:r w:rsidR="00C9457F" w:rsidRPr="003E30CE">
        <w:rPr>
          <w:rFonts w:ascii="Garamond" w:hAnsi="Garamond"/>
        </w:rPr>
        <w:t xml:space="preserve"> </w:t>
      </w:r>
      <w:r w:rsidRPr="003E30CE">
        <w:rPr>
          <w:rFonts w:ascii="Garamond" w:hAnsi="Garamond"/>
        </w:rPr>
        <w:t>dohodnutý</w:t>
      </w:r>
      <w:r w:rsidR="00C9457F" w:rsidRPr="003E30CE">
        <w:rPr>
          <w:rFonts w:ascii="Garamond" w:hAnsi="Garamond"/>
        </w:rPr>
        <w:t xml:space="preserve"> </w:t>
      </w:r>
      <w:r w:rsidRPr="003E30CE">
        <w:rPr>
          <w:rFonts w:ascii="Garamond" w:hAnsi="Garamond"/>
        </w:rPr>
        <w:t>účel.</w:t>
      </w:r>
      <w:r w:rsidR="00C9457F" w:rsidRPr="003E30CE">
        <w:rPr>
          <w:rFonts w:ascii="Garamond" w:hAnsi="Garamond"/>
        </w:rPr>
        <w:t xml:space="preserve"> </w:t>
      </w:r>
    </w:p>
    <w:p w14:paraId="7BD594E6" w14:textId="77777777" w:rsidR="00B65B92" w:rsidRPr="003E30CE" w:rsidRDefault="00B65B92" w:rsidP="003E30CE">
      <w:pPr>
        <w:keepNext/>
        <w:keepLines/>
        <w:tabs>
          <w:tab w:val="left" w:pos="709"/>
        </w:tabs>
        <w:spacing w:after="0" w:line="240" w:lineRule="auto"/>
        <w:ind w:left="709"/>
        <w:jc w:val="both"/>
        <w:rPr>
          <w:rFonts w:ascii="Garamond" w:hAnsi="Garamond"/>
        </w:rPr>
      </w:pPr>
    </w:p>
    <w:p w14:paraId="4BBE2760" w14:textId="71AD7B3D"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poskytnutá</w:t>
      </w:r>
      <w:r w:rsidR="00C9457F" w:rsidRPr="003E30CE">
        <w:rPr>
          <w:rFonts w:ascii="Garamond" w:hAnsi="Garamond"/>
        </w:rPr>
        <w:t xml:space="preserve"> </w:t>
      </w:r>
      <w:r w:rsidRPr="003E30CE">
        <w:rPr>
          <w:rFonts w:ascii="Garamond" w:hAnsi="Garamond"/>
        </w:rPr>
        <w:t>Dodávateľom</w:t>
      </w:r>
      <w:r w:rsidR="00C9457F" w:rsidRPr="003E30CE">
        <w:rPr>
          <w:rFonts w:ascii="Garamond" w:hAnsi="Garamond"/>
        </w:rPr>
        <w:t xml:space="preserve"> </w:t>
      </w:r>
      <w:r w:rsidRPr="003E30CE">
        <w:rPr>
          <w:rFonts w:ascii="Garamond" w:hAnsi="Garamond"/>
          <w:b/>
          <w:bCs/>
        </w:rPr>
        <w:t>je</w:t>
      </w:r>
      <w:r w:rsidR="00C9457F" w:rsidRPr="003E30CE">
        <w:rPr>
          <w:rFonts w:ascii="Garamond" w:hAnsi="Garamond"/>
          <w:b/>
          <w:bCs/>
        </w:rPr>
        <w:t xml:space="preserve"> </w:t>
      </w:r>
      <w:r w:rsidRPr="003E30CE">
        <w:rPr>
          <w:rFonts w:ascii="Garamond" w:hAnsi="Garamond"/>
          <w:b/>
          <w:bCs/>
        </w:rPr>
        <w:t>24</w:t>
      </w:r>
      <w:r w:rsidR="00C9457F" w:rsidRPr="003E30CE">
        <w:rPr>
          <w:rFonts w:ascii="Garamond" w:hAnsi="Garamond"/>
          <w:b/>
          <w:bCs/>
        </w:rPr>
        <w:t xml:space="preserve"> </w:t>
      </w:r>
      <w:r w:rsidRPr="003E30CE">
        <w:rPr>
          <w:rFonts w:ascii="Garamond" w:hAnsi="Garamond"/>
          <w:b/>
          <w:bCs/>
        </w:rPr>
        <w:t>(dvadsaťštyri)</w:t>
      </w:r>
      <w:r w:rsidR="00C9457F" w:rsidRPr="003E30CE">
        <w:rPr>
          <w:rFonts w:ascii="Garamond" w:hAnsi="Garamond"/>
          <w:b/>
          <w:bCs/>
        </w:rPr>
        <w:t xml:space="preserve"> </w:t>
      </w:r>
      <w:r w:rsidRPr="003E30CE">
        <w:rPr>
          <w:rFonts w:ascii="Garamond" w:hAnsi="Garamond"/>
          <w:b/>
          <w:bCs/>
        </w:rPr>
        <w:t>mesiacov</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začína</w:t>
      </w:r>
      <w:r w:rsidR="00C9457F" w:rsidRPr="003E30CE">
        <w:rPr>
          <w:rFonts w:ascii="Garamond" w:hAnsi="Garamond"/>
        </w:rPr>
        <w:t xml:space="preserve"> </w:t>
      </w:r>
      <w:r w:rsidRPr="003E30CE">
        <w:rPr>
          <w:rFonts w:ascii="Garamond" w:hAnsi="Garamond"/>
        </w:rPr>
        <w:t>plynúť</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riadneho</w:t>
      </w:r>
      <w:r w:rsidR="00C9457F" w:rsidRPr="003E30CE">
        <w:rPr>
          <w:rFonts w:ascii="Garamond" w:hAnsi="Garamond"/>
        </w:rPr>
        <w:t xml:space="preserve"> </w:t>
      </w:r>
      <w:r w:rsidRPr="003E30CE">
        <w:rPr>
          <w:rFonts w:ascii="Garamond" w:hAnsi="Garamond"/>
        </w:rPr>
        <w:t>odovzdania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prevzatia</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Záručná</w:t>
      </w:r>
      <w:r w:rsidR="00C9457F" w:rsidRPr="003E30CE">
        <w:rPr>
          <w:rFonts w:ascii="Garamond" w:hAnsi="Garamond"/>
        </w:rPr>
        <w:t xml:space="preserve"> </w:t>
      </w:r>
      <w:r w:rsidRPr="003E30CE">
        <w:rPr>
          <w:rFonts w:ascii="Garamond" w:hAnsi="Garamond"/>
        </w:rPr>
        <w:t>doba</w:t>
      </w:r>
      <w:r w:rsidR="00C9457F" w:rsidRPr="003E30CE">
        <w:rPr>
          <w:rFonts w:ascii="Garamond" w:hAnsi="Garamond"/>
        </w:rPr>
        <w:t xml:space="preserve"> </w:t>
      </w:r>
      <w:r w:rsidRPr="003E30CE">
        <w:rPr>
          <w:rFonts w:ascii="Garamond" w:hAnsi="Garamond"/>
        </w:rPr>
        <w:t>neplynie</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nemôže</w:t>
      </w:r>
      <w:r w:rsidR="00C9457F" w:rsidRPr="003E30CE">
        <w:rPr>
          <w:rFonts w:ascii="Garamond" w:hAnsi="Garamond"/>
        </w:rPr>
        <w:t xml:space="preserve"> </w:t>
      </w:r>
      <w:r w:rsidRPr="003E30CE">
        <w:rPr>
          <w:rFonts w:ascii="Garamond" w:hAnsi="Garamond"/>
        </w:rPr>
        <w:t>užívať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jeho</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Dodávateľ.</w:t>
      </w:r>
    </w:p>
    <w:p w14:paraId="58F97666"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75400FCD" w14:textId="11DA29CB" w:rsidR="00EF2BD2" w:rsidRPr="003E30CE"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preberá</w:t>
      </w:r>
      <w:r w:rsidR="00C9457F" w:rsidRPr="003E30CE">
        <w:rPr>
          <w:rFonts w:ascii="Garamond" w:hAnsi="Garamond"/>
        </w:rPr>
        <w:t xml:space="preserve"> </w:t>
      </w:r>
      <w:r w:rsidRPr="003E30CE">
        <w:rPr>
          <w:rFonts w:ascii="Garamond" w:hAnsi="Garamond"/>
        </w:rPr>
        <w:t>záruku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akosť</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429</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422</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35AB2921" w14:textId="77777777" w:rsidR="00EF2BD2" w:rsidRPr="003E30CE" w:rsidRDefault="00EF2BD2" w:rsidP="003E30CE">
      <w:pPr>
        <w:keepNext/>
        <w:keepLines/>
        <w:tabs>
          <w:tab w:val="left" w:pos="709"/>
        </w:tabs>
        <w:spacing w:after="0" w:line="240" w:lineRule="auto"/>
        <w:ind w:left="709"/>
        <w:jc w:val="both"/>
        <w:rPr>
          <w:rFonts w:ascii="Garamond" w:hAnsi="Garamond"/>
        </w:rPr>
      </w:pPr>
    </w:p>
    <w:p w14:paraId="2A34604C" w14:textId="4C6CF291" w:rsidR="00F35476" w:rsidRDefault="00EF2BD2"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Nebezpečenstvo</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Tovare</w:t>
      </w:r>
      <w:r w:rsidR="00C9457F" w:rsidRPr="003E30CE">
        <w:rPr>
          <w:rFonts w:ascii="Garamond" w:hAnsi="Garamond"/>
        </w:rPr>
        <w:t xml:space="preserve"> </w:t>
      </w:r>
      <w:r w:rsidRPr="003E30CE">
        <w:rPr>
          <w:rFonts w:ascii="Garamond" w:hAnsi="Garamond"/>
        </w:rPr>
        <w:t>prechádza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riadnym</w:t>
      </w:r>
      <w:r w:rsidR="00C9457F" w:rsidRPr="003E30CE">
        <w:rPr>
          <w:rFonts w:ascii="Garamond" w:hAnsi="Garamond"/>
        </w:rPr>
        <w:t xml:space="preserve"> </w:t>
      </w:r>
      <w:r w:rsidRPr="003E30CE">
        <w:rPr>
          <w:rFonts w:ascii="Garamond" w:hAnsi="Garamond"/>
        </w:rPr>
        <w:t>prevzatím</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bez</w:t>
      </w:r>
      <w:r w:rsidR="00C9457F" w:rsidRPr="003E30CE">
        <w:rPr>
          <w:rFonts w:ascii="Garamond" w:hAnsi="Garamond"/>
        </w:rPr>
        <w:t xml:space="preserve"> </w:t>
      </w:r>
      <w:r w:rsidRPr="003E30CE">
        <w:rPr>
          <w:rFonts w:ascii="Garamond" w:hAnsi="Garamond"/>
        </w:rPr>
        <w:t>výhrad</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F35476"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F35476" w:rsidRPr="003E30CE">
        <w:rPr>
          <w:rFonts w:ascii="Garamond" w:hAnsi="Garamond"/>
        </w:rPr>
        <w:t>3</w:t>
      </w:r>
      <w:r w:rsidRPr="003E30CE">
        <w:rPr>
          <w:rFonts w:ascii="Garamond" w:hAnsi="Garamond"/>
        </w:rPr>
        <w:t>.</w:t>
      </w:r>
      <w:r w:rsidR="00F63687">
        <w:rPr>
          <w:rFonts w:ascii="Garamond" w:hAnsi="Garamond"/>
        </w:rPr>
        <w:t>8</w:t>
      </w:r>
      <w:r w:rsidR="00B602DA" w:rsidRPr="003E30CE">
        <w:rPr>
          <w:rFonts w:ascii="Garamond" w:hAnsi="Garamond"/>
        </w:rPr>
        <w:t xml:space="preserve"> </w:t>
      </w:r>
      <w:r w:rsidRPr="003E30CE">
        <w:rPr>
          <w:rFonts w:ascii="Garamond" w:hAnsi="Garamond"/>
        </w:rPr>
        <w:t>Zmluvy.</w:t>
      </w:r>
    </w:p>
    <w:p w14:paraId="05FE990F" w14:textId="77777777" w:rsidR="00857A67" w:rsidRPr="003E30CE" w:rsidRDefault="00857A67" w:rsidP="00857A67">
      <w:pPr>
        <w:keepNext/>
        <w:keepLines/>
        <w:tabs>
          <w:tab w:val="left" w:pos="709"/>
        </w:tabs>
        <w:spacing w:after="0" w:line="240" w:lineRule="auto"/>
        <w:jc w:val="both"/>
        <w:rPr>
          <w:rFonts w:ascii="Garamond" w:hAnsi="Garamond"/>
        </w:rPr>
      </w:pPr>
    </w:p>
    <w:p w14:paraId="365F00FB" w14:textId="41C69BBE" w:rsidR="00F35476"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Reklamáciu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špecifikáciu</w:t>
      </w:r>
      <w:r w:rsidR="00C9457F" w:rsidRPr="003E30CE">
        <w:rPr>
          <w:rFonts w:ascii="Garamond" w:hAnsi="Garamond"/>
        </w:rPr>
        <w:t xml:space="preserve"> </w:t>
      </w:r>
      <w:r w:rsidRPr="003E30CE">
        <w:rPr>
          <w:rFonts w:ascii="Garamond" w:hAnsi="Garamond"/>
        </w:rPr>
        <w:t>uplatní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ihneď</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zistení,</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dodaný</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vykazuje</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nekvality,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r w:rsidR="00C9457F" w:rsidRPr="003E30CE">
        <w:rPr>
          <w:rFonts w:ascii="Garamond" w:hAnsi="Garamond"/>
        </w:rPr>
        <w:t xml:space="preserve"> </w:t>
      </w:r>
      <w:r w:rsidRPr="003E30CE">
        <w:rPr>
          <w:rFonts w:ascii="Garamond" w:hAnsi="Garamond"/>
        </w:rPr>
        <w:t>písomnou</w:t>
      </w:r>
      <w:r w:rsidR="00C9457F" w:rsidRPr="003E30CE">
        <w:rPr>
          <w:rFonts w:ascii="Garamond" w:hAnsi="Garamond"/>
        </w:rPr>
        <w:t xml:space="preserve"> </w:t>
      </w:r>
      <w:r w:rsidRPr="003E30CE">
        <w:rPr>
          <w:rFonts w:ascii="Garamond" w:hAnsi="Garamond"/>
        </w:rPr>
        <w:t>formou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B602DA" w:rsidRPr="003E30CE">
        <w:rPr>
          <w:rFonts w:ascii="Garamond" w:hAnsi="Garamond"/>
        </w:rPr>
        <w:t>9</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p>
    <w:p w14:paraId="7B51A8C1" w14:textId="77777777" w:rsidR="00A87E01" w:rsidRPr="003E30CE" w:rsidRDefault="00A87E01" w:rsidP="00A87E01">
      <w:pPr>
        <w:keepNext/>
        <w:keepLines/>
        <w:tabs>
          <w:tab w:val="left" w:pos="709"/>
        </w:tabs>
        <w:spacing w:after="0" w:line="240" w:lineRule="auto"/>
        <w:ind w:left="709"/>
        <w:jc w:val="both"/>
        <w:rPr>
          <w:rFonts w:ascii="Garamond" w:hAnsi="Garamond"/>
        </w:rPr>
      </w:pPr>
    </w:p>
    <w:p w14:paraId="49FADD03" w14:textId="6CA1A518"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Prípadné</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skrytých</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vád</w:t>
      </w:r>
      <w:r w:rsidR="00C9457F" w:rsidRPr="003E30CE">
        <w:rPr>
          <w:rFonts w:ascii="Garamond" w:hAnsi="Garamond"/>
        </w:rPr>
        <w:t xml:space="preserve"> </w:t>
      </w:r>
      <w:r w:rsidRPr="003E30CE">
        <w:rPr>
          <w:rFonts w:ascii="Garamond" w:hAnsi="Garamond"/>
        </w:rPr>
        <w:t>zistených</w:t>
      </w:r>
      <w:r w:rsidR="00C9457F" w:rsidRPr="003E30CE">
        <w:rPr>
          <w:rFonts w:ascii="Garamond" w:hAnsi="Garamond"/>
        </w:rPr>
        <w:t xml:space="preserve"> </w:t>
      </w:r>
      <w:r w:rsidRPr="003E30CE">
        <w:rPr>
          <w:rFonts w:ascii="Garamond" w:hAnsi="Garamond"/>
        </w:rPr>
        <w:t>až</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používaní</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povinný</w:t>
      </w:r>
      <w:r w:rsidR="00C9457F" w:rsidRPr="003E30CE">
        <w:rPr>
          <w:rFonts w:ascii="Garamond" w:hAnsi="Garamond"/>
        </w:rPr>
        <w:t xml:space="preserve"> </w:t>
      </w:r>
      <w:r w:rsidRPr="003E30CE">
        <w:rPr>
          <w:rFonts w:ascii="Garamond" w:hAnsi="Garamond"/>
        </w:rPr>
        <w:t>uplatniť</w:t>
      </w:r>
      <w:r w:rsidR="00C9457F" w:rsidRPr="003E30CE">
        <w:rPr>
          <w:rFonts w:ascii="Garamond" w:hAnsi="Garamond"/>
        </w:rPr>
        <w:t xml:space="preserve"> </w:t>
      </w:r>
      <w:r w:rsidRPr="003E30CE">
        <w:rPr>
          <w:rFonts w:ascii="Garamond" w:hAnsi="Garamond"/>
        </w:rPr>
        <w:t>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reklamačným</w:t>
      </w:r>
      <w:r w:rsidR="00C9457F" w:rsidRPr="003E30CE">
        <w:rPr>
          <w:rFonts w:ascii="Garamond" w:hAnsi="Garamond"/>
        </w:rPr>
        <w:t xml:space="preserve"> </w:t>
      </w:r>
      <w:r w:rsidRPr="003E30CE">
        <w:rPr>
          <w:rFonts w:ascii="Garamond" w:hAnsi="Garamond"/>
        </w:rPr>
        <w:t>listom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tlačive</w:t>
      </w:r>
      <w:r w:rsidR="00C9457F" w:rsidRPr="003E30CE">
        <w:rPr>
          <w:rFonts w:ascii="Garamond" w:hAnsi="Garamond"/>
        </w:rPr>
        <w:t xml:space="preserve"> </w:t>
      </w:r>
      <w:r w:rsidRPr="003E30CE">
        <w:rPr>
          <w:rFonts w:ascii="Garamond" w:hAnsi="Garamond"/>
        </w:rPr>
        <w:t>označenom</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reklamácii“)</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bezodkladne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ich</w:t>
      </w:r>
      <w:r w:rsidR="00C9457F" w:rsidRPr="003E30CE">
        <w:rPr>
          <w:rFonts w:ascii="Garamond" w:hAnsi="Garamond"/>
        </w:rPr>
        <w:t xml:space="preserve"> </w:t>
      </w:r>
      <w:r w:rsidRPr="003E30CE">
        <w:rPr>
          <w:rFonts w:ascii="Garamond" w:hAnsi="Garamond"/>
        </w:rPr>
        <w:t>zistenia,</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konca</w:t>
      </w:r>
      <w:r w:rsidR="00C9457F" w:rsidRPr="003E30CE">
        <w:rPr>
          <w:rFonts w:ascii="Garamond" w:hAnsi="Garamond"/>
        </w:rPr>
        <w:t xml:space="preserve"> </w:t>
      </w:r>
      <w:r w:rsidRPr="003E30CE">
        <w:rPr>
          <w:rFonts w:ascii="Garamond" w:hAnsi="Garamond"/>
        </w:rPr>
        <w:t>záručnej</w:t>
      </w:r>
      <w:r w:rsidR="00C9457F" w:rsidRPr="003E30CE">
        <w:rPr>
          <w:rFonts w:ascii="Garamond" w:hAnsi="Garamond"/>
        </w:rPr>
        <w:t xml:space="preserve"> </w:t>
      </w:r>
      <w:r w:rsidRPr="003E30CE">
        <w:rPr>
          <w:rFonts w:ascii="Garamond" w:hAnsi="Garamond"/>
        </w:rPr>
        <w:t>doby.</w:t>
      </w:r>
      <w:r w:rsidR="00C9457F" w:rsidRPr="003E30CE">
        <w:rPr>
          <w:rFonts w:ascii="Garamond" w:hAnsi="Garamond"/>
        </w:rPr>
        <w:t xml:space="preserve"> </w:t>
      </w:r>
      <w:r w:rsidRPr="003E30CE">
        <w:rPr>
          <w:rFonts w:ascii="Garamond" w:hAnsi="Garamond"/>
        </w:rPr>
        <w:t>Reklamácia</w:t>
      </w:r>
      <w:r w:rsidR="00C9457F" w:rsidRPr="003E30CE">
        <w:rPr>
          <w:rFonts w:ascii="Garamond" w:hAnsi="Garamond"/>
        </w:rPr>
        <w:t xml:space="preserve"> </w:t>
      </w:r>
      <w:r w:rsidRPr="003E30CE">
        <w:rPr>
          <w:rFonts w:ascii="Garamond" w:hAnsi="Garamond"/>
        </w:rPr>
        <w:t>uplatnená</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musí</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doložená</w:t>
      </w:r>
      <w:r w:rsidR="00C9457F" w:rsidRPr="003E30CE">
        <w:rPr>
          <w:rFonts w:ascii="Garamond" w:hAnsi="Garamond"/>
        </w:rPr>
        <w:t xml:space="preserve"> </w:t>
      </w:r>
      <w:r w:rsidRPr="003E30CE">
        <w:rPr>
          <w:rFonts w:ascii="Garamond" w:hAnsi="Garamond"/>
        </w:rPr>
        <w:t>písomným</w:t>
      </w:r>
      <w:r w:rsidR="00C9457F" w:rsidRPr="003E30CE">
        <w:rPr>
          <w:rFonts w:ascii="Garamond" w:hAnsi="Garamond"/>
        </w:rPr>
        <w:t xml:space="preserve"> </w:t>
      </w:r>
      <w:r w:rsidRPr="003E30CE">
        <w:rPr>
          <w:rFonts w:ascii="Garamond" w:hAnsi="Garamond"/>
        </w:rPr>
        <w:t>originálom</w:t>
      </w:r>
      <w:r w:rsidR="00C9457F" w:rsidRPr="003E30CE">
        <w:rPr>
          <w:rFonts w:ascii="Garamond" w:hAnsi="Garamond"/>
        </w:rPr>
        <w:t xml:space="preserve"> </w:t>
      </w:r>
      <w:r w:rsidRPr="003E30CE">
        <w:rPr>
          <w:rFonts w:ascii="Garamond" w:hAnsi="Garamond"/>
        </w:rPr>
        <w:t>zaslaným</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uplatnení</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elektronickou</w:t>
      </w:r>
      <w:r w:rsidR="00C9457F" w:rsidRPr="003E30CE">
        <w:rPr>
          <w:rFonts w:ascii="Garamond" w:hAnsi="Garamond"/>
        </w:rPr>
        <w:t xml:space="preserve"> </w:t>
      </w:r>
      <w:r w:rsidRPr="003E30CE">
        <w:rPr>
          <w:rFonts w:ascii="Garamond" w:hAnsi="Garamond"/>
        </w:rPr>
        <w:t>poštou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uvedenej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inú</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oznámenú</w:t>
      </w:r>
      <w:r w:rsidR="00C9457F" w:rsidRPr="003E30CE">
        <w:rPr>
          <w:rFonts w:ascii="Garamond" w:hAnsi="Garamond"/>
        </w:rPr>
        <w:t xml:space="preserve"> </w:t>
      </w:r>
      <w:r w:rsidRPr="003E30CE">
        <w:rPr>
          <w:rFonts w:ascii="Garamond" w:hAnsi="Garamond"/>
        </w:rPr>
        <w:t>adresu,</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uvedie</w:t>
      </w:r>
      <w:r w:rsidR="00C9457F" w:rsidRPr="003E30CE">
        <w:rPr>
          <w:rFonts w:ascii="Garamond" w:hAnsi="Garamond"/>
        </w:rPr>
        <w:t xml:space="preserve"> </w:t>
      </w:r>
      <w:r w:rsidRPr="003E30CE">
        <w:rPr>
          <w:rFonts w:ascii="Garamond" w:hAnsi="Garamond"/>
        </w:rPr>
        <w:t>číslo</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resp.</w:t>
      </w:r>
      <w:r w:rsidR="00C9457F" w:rsidRPr="003E30CE">
        <w:rPr>
          <w:rFonts w:ascii="Garamond" w:hAnsi="Garamond"/>
        </w:rPr>
        <w:t xml:space="preserve"> </w:t>
      </w:r>
      <w:r w:rsidRPr="003E30CE">
        <w:rPr>
          <w:rFonts w:ascii="Garamond" w:hAnsi="Garamond"/>
        </w:rPr>
        <w:t>dodacieho</w:t>
      </w:r>
      <w:r w:rsidR="00C9457F" w:rsidRPr="003E30CE">
        <w:rPr>
          <w:rFonts w:ascii="Garamond" w:hAnsi="Garamond"/>
        </w:rPr>
        <w:t xml:space="preserve"> </w:t>
      </w:r>
      <w:r w:rsidRPr="003E30CE">
        <w:rPr>
          <w:rFonts w:ascii="Garamond" w:hAnsi="Garamond"/>
        </w:rPr>
        <w:t>listu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dôvod</w:t>
      </w:r>
      <w:r w:rsidR="00C9457F" w:rsidRPr="003E30CE">
        <w:rPr>
          <w:rFonts w:ascii="Garamond" w:hAnsi="Garamond"/>
        </w:rPr>
        <w:t xml:space="preserve"> </w:t>
      </w:r>
      <w:r w:rsidRPr="003E30CE">
        <w:rPr>
          <w:rFonts w:ascii="Garamond" w:hAnsi="Garamond"/>
        </w:rPr>
        <w:t>reklamácie.</w:t>
      </w:r>
    </w:p>
    <w:p w14:paraId="37FD963B"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16791C9E" w14:textId="2837664D"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lastRenderedPageBreak/>
        <w:t>Reklamáciu</w:t>
      </w:r>
      <w:r w:rsidR="00C9457F" w:rsidRPr="003E30CE">
        <w:rPr>
          <w:rFonts w:ascii="Garamond" w:hAnsi="Garamond"/>
        </w:rPr>
        <w:t xml:space="preserve"> </w:t>
      </w:r>
      <w:r w:rsidRPr="003E30CE">
        <w:rPr>
          <w:rFonts w:ascii="Garamond" w:hAnsi="Garamond"/>
        </w:rPr>
        <w:t>posúdia</w:t>
      </w:r>
      <w:r w:rsidR="00C9457F" w:rsidRPr="003E30CE">
        <w:rPr>
          <w:rFonts w:ascii="Garamond" w:hAnsi="Garamond"/>
        </w:rPr>
        <w:t xml:space="preserve"> </w:t>
      </w:r>
      <w:r w:rsidRPr="003E30CE">
        <w:rPr>
          <w:rFonts w:ascii="Garamond" w:hAnsi="Garamond"/>
        </w:rPr>
        <w:t>spoločne</w:t>
      </w:r>
      <w:r w:rsidR="00C9457F" w:rsidRPr="003E30CE">
        <w:rPr>
          <w:rFonts w:ascii="Garamond" w:hAnsi="Garamond"/>
        </w:rPr>
        <w:t xml:space="preserve"> </w:t>
      </w:r>
      <w:r w:rsidRPr="003E30CE">
        <w:rPr>
          <w:rFonts w:ascii="Garamond" w:hAnsi="Garamond"/>
        </w:rPr>
        <w:t>zástupcovia</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pričom</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najneskôr</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(dvoch)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uplatnenia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vydá</w:t>
      </w:r>
      <w:r w:rsidR="00C9457F" w:rsidRPr="003E30CE">
        <w:rPr>
          <w:rFonts w:ascii="Garamond" w:hAnsi="Garamond"/>
        </w:rPr>
        <w:t xml:space="preserve"> </w:t>
      </w:r>
      <w:r w:rsidRPr="003E30CE">
        <w:rPr>
          <w:rFonts w:ascii="Garamond" w:hAnsi="Garamond"/>
        </w:rPr>
        <w:t>písomné</w:t>
      </w:r>
      <w:r w:rsidR="00C9457F" w:rsidRPr="003E30CE">
        <w:rPr>
          <w:rFonts w:ascii="Garamond" w:hAnsi="Garamond"/>
        </w:rPr>
        <w:t xml:space="preserve"> </w:t>
      </w:r>
      <w:r w:rsidRPr="003E30CE">
        <w:rPr>
          <w:rFonts w:ascii="Garamond" w:hAnsi="Garamond"/>
        </w:rPr>
        <w:t>stanovisko</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spôsobe</w:t>
      </w:r>
      <w:r w:rsidR="00C9457F" w:rsidRPr="003E30CE">
        <w:rPr>
          <w:rFonts w:ascii="Garamond" w:hAnsi="Garamond"/>
        </w:rPr>
        <w:t xml:space="preserve"> </w:t>
      </w:r>
      <w:r w:rsidRPr="003E30CE">
        <w:rPr>
          <w:rFonts w:ascii="Garamond" w:hAnsi="Garamond"/>
        </w:rPr>
        <w:t>vybavenia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tejto</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nevyjadrí,</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reklamáciu</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uznanú.</w:t>
      </w:r>
    </w:p>
    <w:p w14:paraId="3F4BA24E" w14:textId="77777777" w:rsidR="00F35476" w:rsidRPr="003E30CE" w:rsidRDefault="00F35476" w:rsidP="003E30CE">
      <w:pPr>
        <w:pStyle w:val="Odsekzoznamu"/>
        <w:keepNext/>
        <w:keepLines/>
        <w:tabs>
          <w:tab w:val="left" w:pos="709"/>
        </w:tabs>
        <w:spacing w:after="0" w:line="240" w:lineRule="auto"/>
        <w:jc w:val="both"/>
        <w:rPr>
          <w:rFonts w:ascii="Garamond" w:hAnsi="Garamond"/>
        </w:rPr>
      </w:pPr>
    </w:p>
    <w:p w14:paraId="539E5A0F" w14:textId="0225CB7C"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uznanej</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5</w:t>
      </w:r>
      <w:r w:rsidR="00C9457F" w:rsidRPr="003E30CE">
        <w:rPr>
          <w:rFonts w:ascii="Garamond" w:hAnsi="Garamond"/>
        </w:rPr>
        <w:t xml:space="preserve"> </w:t>
      </w:r>
      <w:r w:rsidRPr="003E30CE">
        <w:rPr>
          <w:rFonts w:ascii="Garamond" w:hAnsi="Garamond"/>
        </w:rPr>
        <w:t>(piatich)</w:t>
      </w:r>
      <w:r w:rsidR="00C9457F" w:rsidRPr="003E30CE">
        <w:rPr>
          <w:rFonts w:ascii="Garamond" w:hAnsi="Garamond"/>
        </w:rPr>
        <w:t xml:space="preserve"> </w:t>
      </w:r>
      <w:r w:rsidRPr="003E30CE">
        <w:rPr>
          <w:rFonts w:ascii="Garamond" w:hAnsi="Garamond"/>
        </w:rPr>
        <w:t>Pracovných</w:t>
      </w:r>
      <w:r w:rsidR="00C9457F" w:rsidRPr="003E30CE">
        <w:rPr>
          <w:rFonts w:ascii="Garamond" w:hAnsi="Garamond"/>
        </w:rPr>
        <w:t xml:space="preserve"> </w:t>
      </w:r>
      <w:r w:rsidRPr="003E30CE">
        <w:rPr>
          <w:rFonts w:ascii="Garamond" w:hAnsi="Garamond"/>
        </w:rPr>
        <w:t>dní</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uznania</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p>
    <w:p w14:paraId="7CF1D57A" w14:textId="77777777" w:rsidR="00F35476" w:rsidRPr="003E30CE" w:rsidRDefault="00F35476" w:rsidP="003E30CE">
      <w:pPr>
        <w:pStyle w:val="Odsekzoznamu"/>
        <w:keepNext/>
        <w:keepLines/>
        <w:spacing w:after="0" w:line="240" w:lineRule="auto"/>
        <w:rPr>
          <w:rFonts w:ascii="Garamond" w:hAnsi="Garamond"/>
        </w:rPr>
      </w:pPr>
    </w:p>
    <w:p w14:paraId="649795F7" w14:textId="5DED9024" w:rsidR="00F35476" w:rsidRPr="003E30CE" w:rsidRDefault="00F35476"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sporu</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zaväzuje</w:t>
      </w:r>
      <w:r w:rsidR="00C9457F" w:rsidRPr="003E30CE">
        <w:rPr>
          <w:rFonts w:ascii="Garamond" w:hAnsi="Garamond"/>
        </w:rPr>
        <w:t xml:space="preserve"> </w:t>
      </w:r>
      <w:proofErr w:type="spellStart"/>
      <w:r w:rsidRPr="003E30CE">
        <w:rPr>
          <w:rFonts w:ascii="Garamond" w:hAnsi="Garamond"/>
        </w:rPr>
        <w:t>vadné</w:t>
      </w:r>
      <w:proofErr w:type="spellEnd"/>
      <w:r w:rsidR="00C9457F" w:rsidRPr="003E30CE">
        <w:rPr>
          <w:rFonts w:ascii="Garamond" w:hAnsi="Garamond"/>
        </w:rPr>
        <w:t xml:space="preserve"> </w:t>
      </w:r>
      <w:r w:rsidRPr="003E30CE">
        <w:rPr>
          <w:rFonts w:ascii="Garamond" w:hAnsi="Garamond"/>
        </w:rPr>
        <w:t>plnenie</w:t>
      </w:r>
      <w:r w:rsidR="00C9457F" w:rsidRPr="003E30CE">
        <w:rPr>
          <w:rFonts w:ascii="Garamond" w:hAnsi="Garamond"/>
        </w:rPr>
        <w:t xml:space="preserve"> </w:t>
      </w:r>
      <w:r w:rsidRPr="003E30CE">
        <w:rPr>
          <w:rFonts w:ascii="Garamond" w:hAnsi="Garamond"/>
        </w:rPr>
        <w:t>vysporiadať</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vlastné</w:t>
      </w:r>
      <w:r w:rsidR="00C9457F" w:rsidRPr="003E30CE">
        <w:rPr>
          <w:rFonts w:ascii="Garamond" w:hAnsi="Garamond"/>
        </w:rPr>
        <w:t xml:space="preserve"> </w:t>
      </w:r>
      <w:r w:rsidRPr="003E30CE">
        <w:rPr>
          <w:rFonts w:ascii="Garamond" w:hAnsi="Garamond"/>
        </w:rPr>
        <w:t>náklady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BD2FDB" w:rsidRPr="003E30CE">
        <w:rPr>
          <w:rFonts w:ascii="Garamond" w:hAnsi="Garamond"/>
        </w:rPr>
        <w:t>5.8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Úhradu</w:t>
      </w:r>
      <w:r w:rsidR="00C9457F" w:rsidRPr="003E30CE">
        <w:rPr>
          <w:rFonts w:ascii="Garamond" w:hAnsi="Garamond"/>
        </w:rPr>
        <w:t xml:space="preserve"> </w:t>
      </w:r>
      <w:r w:rsidRPr="003E30CE">
        <w:rPr>
          <w:rFonts w:ascii="Garamond" w:hAnsi="Garamond"/>
        </w:rPr>
        <w:t>nákladov</w:t>
      </w:r>
      <w:r w:rsidR="00C9457F" w:rsidRPr="003E30CE">
        <w:rPr>
          <w:rFonts w:ascii="Garamond" w:hAnsi="Garamond"/>
        </w:rPr>
        <w:t xml:space="preserve"> </w:t>
      </w:r>
      <w:r w:rsidRPr="003E30CE">
        <w:rPr>
          <w:rFonts w:ascii="Garamond" w:hAnsi="Garamond"/>
        </w:rPr>
        <w:t>spojených</w:t>
      </w:r>
      <w:r w:rsidR="00C9457F" w:rsidRPr="003E30CE">
        <w:rPr>
          <w:rFonts w:ascii="Garamond" w:hAnsi="Garamond"/>
        </w:rPr>
        <w:t xml:space="preserve"> </w:t>
      </w:r>
      <w:r w:rsidRPr="003E30CE">
        <w:rPr>
          <w:rFonts w:ascii="Garamond" w:hAnsi="Garamond"/>
        </w:rPr>
        <w:t>s</w:t>
      </w:r>
      <w:r w:rsidR="00C9457F" w:rsidRPr="003E30CE">
        <w:rPr>
          <w:rFonts w:ascii="Garamond" w:hAnsi="Garamond"/>
        </w:rPr>
        <w:t xml:space="preserve"> </w:t>
      </w:r>
      <w:r w:rsidRPr="003E30CE">
        <w:rPr>
          <w:rFonts w:ascii="Garamond" w:hAnsi="Garamond"/>
        </w:rPr>
        <w:t>odstránením</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následne</w:t>
      </w:r>
      <w:r w:rsidR="00C9457F" w:rsidRPr="003E30CE">
        <w:rPr>
          <w:rFonts w:ascii="Garamond" w:hAnsi="Garamond"/>
        </w:rPr>
        <w:t xml:space="preserve"> </w:t>
      </w:r>
      <w:r w:rsidRPr="003E30CE">
        <w:rPr>
          <w:rFonts w:ascii="Garamond" w:hAnsi="Garamond"/>
        </w:rPr>
        <w:t>znášať</w:t>
      </w:r>
      <w:r w:rsidR="00C9457F" w:rsidRPr="003E30CE">
        <w:rPr>
          <w:rFonts w:ascii="Garamond" w:hAnsi="Garamond"/>
        </w:rPr>
        <w:t xml:space="preserve"> </w:t>
      </w: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ktorá</w:t>
      </w:r>
      <w:r w:rsidR="00C9457F" w:rsidRPr="003E30CE">
        <w:rPr>
          <w:rFonts w:ascii="Garamond" w:hAnsi="Garamond"/>
        </w:rPr>
        <w:t xml:space="preserve"> </w:t>
      </w:r>
      <w:r w:rsidRPr="003E30CE">
        <w:rPr>
          <w:rFonts w:ascii="Garamond" w:hAnsi="Garamond"/>
        </w:rPr>
        <w:t>bude</w:t>
      </w:r>
      <w:r w:rsidR="00C9457F" w:rsidRPr="003E30CE">
        <w:rPr>
          <w:rFonts w:ascii="Garamond" w:hAnsi="Garamond"/>
        </w:rPr>
        <w:t xml:space="preserve"> </w:t>
      </w:r>
      <w:r w:rsidRPr="003E30CE">
        <w:rPr>
          <w:rFonts w:ascii="Garamond" w:hAnsi="Garamond"/>
        </w:rPr>
        <w:t>neúspešná</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spore</w:t>
      </w:r>
      <w:r w:rsidR="00C9457F" w:rsidRPr="003E30CE">
        <w:rPr>
          <w:rFonts w:ascii="Garamond" w:hAnsi="Garamond"/>
        </w:rPr>
        <w:t xml:space="preserve"> </w:t>
      </w:r>
      <w:r w:rsidRPr="003E30CE">
        <w:rPr>
          <w:rFonts w:ascii="Garamond" w:hAnsi="Garamond"/>
        </w:rPr>
        <w:t>o</w:t>
      </w:r>
      <w:r w:rsidR="00C9457F" w:rsidRPr="003E30CE">
        <w:rPr>
          <w:rFonts w:ascii="Garamond" w:hAnsi="Garamond"/>
        </w:rPr>
        <w:t xml:space="preserve"> </w:t>
      </w:r>
      <w:r w:rsidRPr="003E30CE">
        <w:rPr>
          <w:rFonts w:ascii="Garamond" w:hAnsi="Garamond"/>
        </w:rPr>
        <w:t>určenie</w:t>
      </w:r>
      <w:r w:rsidR="00C9457F" w:rsidRPr="003E30CE">
        <w:rPr>
          <w:rFonts w:ascii="Garamond" w:hAnsi="Garamond"/>
        </w:rPr>
        <w:t xml:space="preserve"> </w:t>
      </w:r>
      <w:r w:rsidRPr="003E30CE">
        <w:rPr>
          <w:rFonts w:ascii="Garamond" w:hAnsi="Garamond"/>
        </w:rPr>
        <w:t>zodpovednosti</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vadu.</w:t>
      </w:r>
    </w:p>
    <w:p w14:paraId="7DBFA1B9" w14:textId="77777777" w:rsidR="00B602DA" w:rsidRPr="003E30CE" w:rsidRDefault="00B602DA" w:rsidP="003E30CE">
      <w:pPr>
        <w:keepNext/>
        <w:keepLines/>
        <w:tabs>
          <w:tab w:val="left" w:pos="709"/>
        </w:tabs>
        <w:spacing w:after="0" w:line="240" w:lineRule="auto"/>
        <w:ind w:left="709"/>
        <w:jc w:val="both"/>
        <w:rPr>
          <w:rFonts w:ascii="Garamond" w:hAnsi="Garamond"/>
        </w:rPr>
      </w:pPr>
    </w:p>
    <w:p w14:paraId="4C5DD900" w14:textId="4FBA0B34" w:rsidR="00B602DA" w:rsidRPr="003E30CE" w:rsidRDefault="00B602DA" w:rsidP="003E30CE">
      <w:pPr>
        <w:keepNext/>
        <w:keepLines/>
        <w:numPr>
          <w:ilvl w:val="0"/>
          <w:numId w:val="8"/>
        </w:numPr>
        <w:tabs>
          <w:tab w:val="left" w:pos="709"/>
        </w:tabs>
        <w:spacing w:after="0" w:line="240" w:lineRule="auto"/>
        <w:ind w:left="709" w:hanging="709"/>
        <w:jc w:val="both"/>
        <w:rPr>
          <w:rFonts w:ascii="Garamond" w:hAnsi="Garamond"/>
        </w:rPr>
      </w:pPr>
      <w:r w:rsidRPr="003E30CE">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3E30CE" w:rsidRDefault="00BF67B7" w:rsidP="003E30CE">
      <w:pPr>
        <w:keepNext/>
        <w:keepLines/>
        <w:tabs>
          <w:tab w:val="left" w:pos="720"/>
        </w:tabs>
        <w:spacing w:after="0" w:line="240" w:lineRule="auto"/>
        <w:jc w:val="both"/>
        <w:outlineLvl w:val="1"/>
        <w:rPr>
          <w:rFonts w:ascii="Garamond" w:hAnsi="Garamond"/>
          <w:b/>
          <w:bCs/>
        </w:rPr>
      </w:pPr>
    </w:p>
    <w:p w14:paraId="4AC54A14" w14:textId="39FBF3B4"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bCs/>
        </w:rPr>
      </w:pPr>
      <w:r w:rsidRPr="003E30CE">
        <w:rPr>
          <w:rFonts w:ascii="Garamond" w:hAnsi="Garamond" w:cs="Arial"/>
          <w:b/>
          <w:bCs/>
          <w:lang w:eastAsia="ar-SA"/>
        </w:rPr>
        <w:t>VYHLÁSENIA</w:t>
      </w:r>
      <w:r w:rsidR="00C9457F" w:rsidRPr="003E30CE">
        <w:rPr>
          <w:rFonts w:ascii="Garamond" w:hAnsi="Garamond"/>
          <w:b/>
          <w:bCs/>
        </w:rPr>
        <w:t xml:space="preserve"> </w:t>
      </w:r>
      <w:r w:rsidRPr="003E30CE">
        <w:rPr>
          <w:rFonts w:ascii="Garamond" w:hAnsi="Garamond"/>
          <w:b/>
          <w:bCs/>
        </w:rPr>
        <w:t>A</w:t>
      </w:r>
      <w:r w:rsidR="00C9457F" w:rsidRPr="003E30CE">
        <w:rPr>
          <w:rFonts w:ascii="Garamond" w:hAnsi="Garamond"/>
          <w:b/>
          <w:bCs/>
        </w:rPr>
        <w:t xml:space="preserve"> </w:t>
      </w:r>
      <w:r w:rsidRPr="003E30CE">
        <w:rPr>
          <w:rFonts w:ascii="Garamond" w:hAnsi="Garamond"/>
          <w:b/>
          <w:bCs/>
        </w:rPr>
        <w:t>ZÁRUKY</w:t>
      </w:r>
    </w:p>
    <w:p w14:paraId="0DB7AC46"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Dodávateľom</w:t>
      </w:r>
      <w:r w:rsidRPr="003E30CE">
        <w:rPr>
          <w:rFonts w:ascii="Garamond" w:eastAsia="Calibri" w:hAnsi="Garamond"/>
        </w:rPr>
        <w:t>:</w:t>
      </w:r>
      <w:r w:rsidR="00C9457F" w:rsidRPr="003E30CE">
        <w:rPr>
          <w:rFonts w:ascii="Garamond" w:eastAsia="Calibri" w:hAnsi="Garamond"/>
        </w:rPr>
        <w:t xml:space="preserve"> </w:t>
      </w:r>
    </w:p>
    <w:p w14:paraId="15E87DB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r w:rsidRPr="003E30CE">
        <w:rPr>
          <w:rFonts w:ascii="Garamond" w:eastAsia="Calibri" w:hAnsi="Garamond"/>
        </w:rPr>
        <w:tab/>
      </w:r>
    </w:p>
    <w:p w14:paraId="132BF2FC" w14:textId="1FFF3D0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konajúca</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oprávnená</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p>
    <w:p w14:paraId="181559AF" w14:textId="77777777" w:rsidR="001E36CA" w:rsidRPr="003E30CE" w:rsidRDefault="001E36CA" w:rsidP="003E30CE">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4E10D17E"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00217855" w:rsidRPr="003E30CE">
        <w:rPr>
          <w:rFonts w:ascii="Garamond" w:hAnsi="Garamond"/>
          <w:lang w:eastAsia="cs-CZ"/>
        </w:rPr>
        <w:t>[</w:t>
      </w:r>
      <w:r w:rsidR="00217855" w:rsidRPr="003E30CE">
        <w:rPr>
          <w:rFonts w:ascii="Garamond" w:hAnsi="Garamond"/>
          <w:highlight w:val="yellow"/>
          <w:lang w:eastAsia="cs-CZ"/>
        </w:rPr>
        <w:t>doplniť</w:t>
      </w:r>
      <w:r w:rsidR="00217855" w:rsidRPr="003E30CE">
        <w:rPr>
          <w:rFonts w:ascii="Garamond" w:hAnsi="Garamond"/>
          <w:lang w:eastAsia="cs-CZ"/>
        </w:rPr>
        <w:t>]</w:t>
      </w:r>
      <w:r w:rsidRPr="003E30CE">
        <w:rPr>
          <w:rFonts w:ascii="Garamond" w:hAnsi="Garamond"/>
          <w:lang w:eastAsia="cs-CZ"/>
        </w:rPr>
        <w:t>,</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dodanie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51C49F4D" w14:textId="77777777" w:rsidR="00013130" w:rsidRPr="003E30CE" w:rsidRDefault="00013130"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uzatvorenie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plnenie</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Dodávateľom</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ukracujúcim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poškodzujúcim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zvýhodňujúcim</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znevýhodňujúcim</w:t>
      </w:r>
      <w:r w:rsidR="00C9457F" w:rsidRPr="003E30CE">
        <w:rPr>
          <w:rFonts w:ascii="Garamond" w:eastAsia="Calibri" w:hAnsi="Garamond"/>
        </w:rPr>
        <w:t xml:space="preserve"> </w:t>
      </w:r>
      <w:r w:rsidRPr="003E30CE">
        <w:rPr>
          <w:rFonts w:ascii="Garamond" w:eastAsia="Calibri" w:hAnsi="Garamond"/>
        </w:rPr>
        <w:t>úkonom</w:t>
      </w:r>
      <w:r w:rsidR="00C9457F" w:rsidRPr="003E30CE">
        <w:rPr>
          <w:rFonts w:ascii="Garamond" w:eastAsia="Calibri" w:hAnsi="Garamond"/>
        </w:rPr>
        <w:t xml:space="preserve"> </w:t>
      </w:r>
      <w:r w:rsidRPr="003E30CE">
        <w:rPr>
          <w:rFonts w:ascii="Garamond" w:eastAsia="Calibri" w:hAnsi="Garamond"/>
        </w:rPr>
        <w:t>vo</w:t>
      </w:r>
      <w:r w:rsidR="00C9457F" w:rsidRPr="003E30CE">
        <w:rPr>
          <w:rFonts w:ascii="Garamond" w:eastAsia="Calibri" w:hAnsi="Garamond"/>
        </w:rPr>
        <w:t xml:space="preserve"> </w:t>
      </w:r>
      <w:r w:rsidRPr="003E30CE">
        <w:rPr>
          <w:rFonts w:ascii="Garamond" w:eastAsia="Calibri" w:hAnsi="Garamond"/>
        </w:rPr>
        <w:t>vzťahu</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akémukoľvek</w:t>
      </w:r>
      <w:r w:rsidR="00C9457F" w:rsidRPr="003E30CE">
        <w:rPr>
          <w:rFonts w:ascii="Garamond" w:eastAsia="Calibri" w:hAnsi="Garamond"/>
        </w:rPr>
        <w:t xml:space="preserve"> </w:t>
      </w:r>
      <w:r w:rsidRPr="003E30CE">
        <w:rPr>
          <w:rFonts w:ascii="Garamond" w:eastAsia="Calibri" w:hAnsi="Garamond"/>
        </w:rPr>
        <w:t>veriteľovi,</w:t>
      </w:r>
      <w:r w:rsidR="00C9457F" w:rsidRPr="003E30CE">
        <w:rPr>
          <w:rFonts w:ascii="Garamond" w:eastAsia="Calibri" w:hAnsi="Garamond"/>
        </w:rPr>
        <w:t xml:space="preserve"> </w:t>
      </w:r>
      <w:r w:rsidRPr="003E30CE">
        <w:rPr>
          <w:rFonts w:ascii="Garamond" w:eastAsia="Calibri" w:hAnsi="Garamond"/>
        </w:rPr>
        <w:t>pričom</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tejto</w:t>
      </w:r>
      <w:r w:rsidR="00C9457F" w:rsidRPr="003E30CE">
        <w:rPr>
          <w:rFonts w:ascii="Garamond" w:eastAsia="Calibri" w:hAnsi="Garamond"/>
        </w:rPr>
        <w:t xml:space="preserve"> </w:t>
      </w:r>
      <w:r w:rsidRPr="003E30CE">
        <w:rPr>
          <w:rFonts w:ascii="Garamond" w:eastAsia="Calibri" w:hAnsi="Garamond"/>
        </w:rPr>
        <w:t>súvislosti</w:t>
      </w:r>
      <w:r w:rsidR="00C9457F" w:rsidRPr="003E30CE">
        <w:rPr>
          <w:rFonts w:ascii="Garamond" w:eastAsia="Calibri" w:hAnsi="Garamond"/>
        </w:rPr>
        <w:t xml:space="preserve"> </w:t>
      </w:r>
      <w:r w:rsidRPr="003E30CE">
        <w:rPr>
          <w:rFonts w:ascii="Garamond" w:eastAsia="Calibri" w:hAnsi="Garamond"/>
        </w:rPr>
        <w:t>nie</w:t>
      </w:r>
      <w:r w:rsidR="00C9457F" w:rsidRPr="003E30CE">
        <w:rPr>
          <w:rFonts w:ascii="Garamond" w:eastAsia="Calibri" w:hAnsi="Garamond"/>
        </w:rPr>
        <w:t xml:space="preserve"> </w:t>
      </w: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najmä</w:t>
      </w:r>
      <w:r w:rsidR="00C9457F" w:rsidRPr="003E30CE">
        <w:rPr>
          <w:rFonts w:ascii="Garamond" w:eastAsia="Calibri" w:hAnsi="Garamond"/>
        </w:rPr>
        <w:t xml:space="preserve"> </w:t>
      </w:r>
      <w:r w:rsidR="004165BE" w:rsidRPr="003E30CE">
        <w:rPr>
          <w:rFonts w:ascii="Garamond" w:eastAsia="Calibri" w:hAnsi="Garamond"/>
        </w:rPr>
        <w:t>odporovateľným</w:t>
      </w:r>
      <w:r w:rsidR="00C9457F" w:rsidRPr="003E30CE">
        <w:rPr>
          <w:rFonts w:ascii="Garamond" w:eastAsia="Calibri" w:hAnsi="Garamond"/>
        </w:rPr>
        <w:t xml:space="preserve"> </w:t>
      </w:r>
      <w:r w:rsidR="004165BE" w:rsidRPr="003E30CE">
        <w:rPr>
          <w:rFonts w:ascii="Garamond" w:eastAsia="Calibri" w:hAnsi="Garamond"/>
        </w:rPr>
        <w:t>právnym</w:t>
      </w:r>
      <w:r w:rsidR="00C9457F" w:rsidRPr="003E30CE">
        <w:rPr>
          <w:rFonts w:ascii="Garamond" w:eastAsia="Calibri" w:hAnsi="Garamond"/>
        </w:rPr>
        <w:t xml:space="preserve"> </w:t>
      </w:r>
      <w:r w:rsidR="004165BE" w:rsidRPr="003E30CE">
        <w:rPr>
          <w:rFonts w:ascii="Garamond" w:eastAsia="Calibri" w:hAnsi="Garamond"/>
        </w:rPr>
        <w:t>úkonom;</w:t>
      </w:r>
      <w:r w:rsidR="00C9457F" w:rsidRPr="003E30CE">
        <w:rPr>
          <w:rFonts w:ascii="Garamond" w:eastAsia="Calibri" w:hAnsi="Garamond"/>
        </w:rPr>
        <w:t xml:space="preserve"> </w:t>
      </w:r>
    </w:p>
    <w:p w14:paraId="0DFF7C70" w14:textId="77777777" w:rsidR="00013130" w:rsidRPr="003E30CE" w:rsidRDefault="00013130" w:rsidP="003E30CE">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3E30CE" w:rsidRDefault="00013130"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vyšetrovanie</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zisťovanie</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eastAsia="Calibri" w:hAnsi="Garamond"/>
        </w:rPr>
        <w:t xml:space="preserve"> </w:t>
      </w:r>
      <w:r w:rsidRPr="003E30CE">
        <w:rPr>
          <w:rFonts w:ascii="Garamond" w:eastAsia="Calibri" w:hAnsi="Garamond"/>
        </w:rPr>
        <w:t>strany</w:t>
      </w:r>
      <w:r w:rsidR="00C9457F" w:rsidRPr="003E30CE">
        <w:rPr>
          <w:rFonts w:ascii="Garamond" w:eastAsia="Calibri" w:hAnsi="Garamond"/>
        </w:rPr>
        <w:t xml:space="preserve"> </w:t>
      </w:r>
      <w:r w:rsidRPr="003E30CE">
        <w:rPr>
          <w:rFonts w:ascii="Garamond" w:eastAsia="Calibri" w:hAnsi="Garamond"/>
        </w:rPr>
        <w:t>štátnych</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správnych</w:t>
      </w:r>
      <w:r w:rsidR="00C9457F" w:rsidRPr="003E30CE">
        <w:rPr>
          <w:rFonts w:ascii="Garamond" w:eastAsia="Calibri" w:hAnsi="Garamond"/>
        </w:rPr>
        <w:t xml:space="preserve"> </w:t>
      </w:r>
      <w:r w:rsidRPr="003E30CE">
        <w:rPr>
          <w:rFonts w:ascii="Garamond" w:eastAsia="Calibri" w:hAnsi="Garamond"/>
        </w:rPr>
        <w:t>orgánov,</w:t>
      </w:r>
      <w:r w:rsidR="00C9457F" w:rsidRPr="003E30CE">
        <w:rPr>
          <w:rFonts w:ascii="Garamond" w:eastAsia="Calibri" w:hAnsi="Garamond"/>
        </w:rPr>
        <w:t xml:space="preserve"> </w:t>
      </w:r>
      <w:r w:rsidRPr="003E30CE">
        <w:rPr>
          <w:rFonts w:ascii="Garamond" w:eastAsia="Calibri" w:hAnsi="Garamond"/>
        </w:rPr>
        <w:t>nevedie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nemu</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voči</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majetku,</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súdny</w:t>
      </w:r>
      <w:r w:rsidR="00C9457F" w:rsidRPr="003E30CE">
        <w:rPr>
          <w:rFonts w:ascii="Garamond" w:eastAsia="Calibri" w:hAnsi="Garamond"/>
        </w:rPr>
        <w:t xml:space="preserve"> </w:t>
      </w:r>
      <w:r w:rsidRPr="003E30CE">
        <w:rPr>
          <w:rFonts w:ascii="Garamond" w:eastAsia="Calibri" w:hAnsi="Garamond"/>
        </w:rPr>
        <w:t>spor</w:t>
      </w:r>
      <w:r w:rsidR="00C9457F" w:rsidRPr="003E30CE">
        <w:rPr>
          <w:rFonts w:ascii="Garamond" w:eastAsia="Calibri" w:hAnsi="Garamond"/>
        </w:rPr>
        <w:t xml:space="preserve"> </w:t>
      </w:r>
      <w:r w:rsidRPr="003E30CE">
        <w:rPr>
          <w:rFonts w:ascii="Garamond" w:eastAsia="Calibri" w:hAnsi="Garamond"/>
        </w:rPr>
        <w:t>vrátane</w:t>
      </w:r>
      <w:r w:rsidR="00C9457F" w:rsidRPr="003E30CE">
        <w:rPr>
          <w:rFonts w:ascii="Garamond" w:eastAsia="Calibri" w:hAnsi="Garamond"/>
        </w:rPr>
        <w:t xml:space="preserve"> </w:t>
      </w:r>
      <w:r w:rsidRPr="003E30CE">
        <w:rPr>
          <w:rFonts w:ascii="Garamond" w:eastAsia="Calibri" w:hAnsi="Garamond"/>
        </w:rPr>
        <w:t>exekučného,</w:t>
      </w:r>
      <w:r w:rsidR="00C9457F" w:rsidRPr="003E30CE">
        <w:rPr>
          <w:rFonts w:ascii="Garamond" w:eastAsia="Calibri" w:hAnsi="Garamond"/>
        </w:rPr>
        <w:t xml:space="preserve"> </w:t>
      </w:r>
      <w:r w:rsidRPr="003E30CE">
        <w:rPr>
          <w:rFonts w:ascii="Garamond" w:eastAsia="Calibri" w:hAnsi="Garamond"/>
        </w:rPr>
        <w:t>daňového,</w:t>
      </w:r>
      <w:r w:rsidR="00C9457F" w:rsidRPr="003E30CE">
        <w:rPr>
          <w:rFonts w:ascii="Garamond" w:eastAsia="Calibri" w:hAnsi="Garamond"/>
        </w:rPr>
        <w:t xml:space="preserve"> </w:t>
      </w:r>
      <w:r w:rsidRPr="003E30CE">
        <w:rPr>
          <w:rFonts w:ascii="Garamond" w:eastAsia="Calibri" w:hAnsi="Garamond"/>
        </w:rPr>
        <w:t>konkurzného,</w:t>
      </w:r>
      <w:r w:rsidR="00C9457F" w:rsidRPr="003E30CE">
        <w:rPr>
          <w:rFonts w:ascii="Garamond" w:eastAsia="Calibri" w:hAnsi="Garamond"/>
        </w:rPr>
        <w:t xml:space="preserve"> </w:t>
      </w:r>
      <w:r w:rsidRPr="003E30CE">
        <w:rPr>
          <w:rFonts w:ascii="Garamond" w:eastAsia="Calibri" w:hAnsi="Garamond"/>
        </w:rPr>
        <w:t>rozhodcovského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akéhokoľvek</w:t>
      </w:r>
      <w:r w:rsidR="00C9457F" w:rsidRPr="003E30CE">
        <w:rPr>
          <w:rFonts w:ascii="Garamond" w:eastAsia="Calibri" w:hAnsi="Garamond"/>
        </w:rPr>
        <w:t xml:space="preserve"> </w:t>
      </w:r>
      <w:r w:rsidRPr="003E30CE">
        <w:rPr>
          <w:rFonts w:ascii="Garamond" w:eastAsia="Calibri" w:hAnsi="Garamond"/>
        </w:rPr>
        <w:t>obdobného</w:t>
      </w:r>
      <w:r w:rsidR="00C9457F" w:rsidRPr="003E30CE">
        <w:rPr>
          <w:rFonts w:ascii="Garamond" w:eastAsia="Calibri" w:hAnsi="Garamond"/>
        </w:rPr>
        <w:t xml:space="preserve"> </w:t>
      </w:r>
      <w:r w:rsidRPr="003E30CE">
        <w:rPr>
          <w:rFonts w:ascii="Garamond" w:eastAsia="Calibri" w:hAnsi="Garamond"/>
        </w:rPr>
        <w:t>konania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neexistujú</w:t>
      </w:r>
      <w:r w:rsidR="00C9457F" w:rsidRPr="003E30CE">
        <w:rPr>
          <w:rFonts w:ascii="Garamond" w:eastAsia="Calibri" w:hAnsi="Garamond"/>
        </w:rPr>
        <w:t xml:space="preserve"> </w:t>
      </w:r>
      <w:r w:rsidRPr="003E30CE">
        <w:rPr>
          <w:rFonts w:ascii="Garamond" w:eastAsia="Calibri" w:hAnsi="Garamond"/>
        </w:rPr>
        <w:t>skutočnosti,</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zač</w:t>
      </w:r>
      <w:r w:rsidR="004165BE" w:rsidRPr="003E30CE">
        <w:rPr>
          <w:rFonts w:ascii="Garamond" w:eastAsia="Calibri" w:hAnsi="Garamond"/>
        </w:rPr>
        <w:t>atiu</w:t>
      </w:r>
      <w:r w:rsidR="00C9457F" w:rsidRPr="003E30CE">
        <w:rPr>
          <w:rFonts w:ascii="Garamond" w:eastAsia="Calibri" w:hAnsi="Garamond"/>
        </w:rPr>
        <w:t xml:space="preserve"> </w:t>
      </w:r>
      <w:r w:rsidR="004165BE" w:rsidRPr="003E30CE">
        <w:rPr>
          <w:rFonts w:ascii="Garamond" w:eastAsia="Calibri" w:hAnsi="Garamond"/>
        </w:rPr>
        <w:t>takýchto</w:t>
      </w:r>
      <w:r w:rsidR="00C9457F" w:rsidRPr="003E30CE">
        <w:rPr>
          <w:rFonts w:ascii="Garamond" w:eastAsia="Calibri" w:hAnsi="Garamond"/>
        </w:rPr>
        <w:t xml:space="preserve"> </w:t>
      </w:r>
      <w:r w:rsidR="004165BE" w:rsidRPr="003E30CE">
        <w:rPr>
          <w:rFonts w:ascii="Garamond" w:eastAsia="Calibri" w:hAnsi="Garamond"/>
        </w:rPr>
        <w:t>konaní</w:t>
      </w:r>
      <w:r w:rsidR="00C9457F" w:rsidRPr="003E30CE">
        <w:rPr>
          <w:rFonts w:ascii="Garamond" w:eastAsia="Calibri" w:hAnsi="Garamond"/>
        </w:rPr>
        <w:t xml:space="preserve"> </w:t>
      </w:r>
      <w:r w:rsidR="004165BE" w:rsidRPr="003E30CE">
        <w:rPr>
          <w:rFonts w:ascii="Garamond" w:eastAsia="Calibri" w:hAnsi="Garamond"/>
        </w:rPr>
        <w:t>proti</w:t>
      </w:r>
      <w:r w:rsidR="00C9457F" w:rsidRPr="003E30CE">
        <w:rPr>
          <w:rFonts w:ascii="Garamond" w:eastAsia="Calibri" w:hAnsi="Garamond"/>
        </w:rPr>
        <w:t xml:space="preserve"> </w:t>
      </w:r>
      <w:r w:rsidR="004165BE" w:rsidRPr="003E30CE">
        <w:rPr>
          <w:rFonts w:ascii="Garamond" w:eastAsia="Calibri" w:hAnsi="Garamond"/>
        </w:rPr>
        <w:t>nemu;</w:t>
      </w:r>
      <w:r w:rsidR="00C9457F" w:rsidRPr="003E30CE">
        <w:rPr>
          <w:rFonts w:ascii="Garamond" w:eastAsia="Calibri" w:hAnsi="Garamond"/>
        </w:rPr>
        <w:t xml:space="preserve"> </w:t>
      </w:r>
      <w:r w:rsidR="004165BE" w:rsidRPr="003E30CE">
        <w:rPr>
          <w:rFonts w:ascii="Garamond" w:eastAsia="Calibri" w:hAnsi="Garamond"/>
        </w:rPr>
        <w:t>a</w:t>
      </w:r>
    </w:p>
    <w:p w14:paraId="76EDB290" w14:textId="77777777" w:rsidR="004165BE" w:rsidRPr="003E30CE" w:rsidRDefault="004165BE" w:rsidP="003E30CE">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3E30CE" w:rsidRDefault="004165BE" w:rsidP="003E30CE">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3E30CE">
        <w:rPr>
          <w:rFonts w:ascii="Garamond" w:hAnsi="Garamond"/>
          <w:noProof/>
        </w:rPr>
        <w:t>je</w:t>
      </w:r>
      <w:r w:rsidR="00C9457F" w:rsidRPr="003E30CE">
        <w:rPr>
          <w:rFonts w:ascii="Garamond" w:hAnsi="Garamond"/>
          <w:noProof/>
        </w:rPr>
        <w:t xml:space="preserve"> </w:t>
      </w:r>
      <w:r w:rsidRPr="003E30CE">
        <w:rPr>
          <w:rFonts w:ascii="Garamond" w:hAnsi="Garamond"/>
          <w:noProof/>
        </w:rPr>
        <w:t>zapísaný</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Registri</w:t>
      </w:r>
      <w:r w:rsidR="00C9457F" w:rsidRPr="003E30CE">
        <w:rPr>
          <w:rFonts w:ascii="Garamond" w:hAnsi="Garamond"/>
          <w:noProof/>
        </w:rPr>
        <w:t xml:space="preserve"> </w:t>
      </w:r>
      <w:r w:rsidRPr="003E30CE">
        <w:rPr>
          <w:rFonts w:ascii="Garamond" w:hAnsi="Garamond"/>
          <w:noProof/>
        </w:rPr>
        <w:t>partnerov</w:t>
      </w:r>
      <w:r w:rsidR="00C9457F" w:rsidRPr="003E30CE">
        <w:rPr>
          <w:rFonts w:ascii="Garamond" w:hAnsi="Garamond"/>
          <w:noProof/>
        </w:rPr>
        <w:t xml:space="preserve"> </w:t>
      </w:r>
      <w:r w:rsidRPr="003E30CE">
        <w:rPr>
          <w:rFonts w:ascii="Garamond" w:hAnsi="Garamond"/>
          <w:noProof/>
        </w:rPr>
        <w:t>verejného</w:t>
      </w:r>
      <w:r w:rsidR="00C9457F" w:rsidRPr="003E30CE">
        <w:rPr>
          <w:rFonts w:ascii="Garamond" w:hAnsi="Garamond"/>
          <w:noProof/>
        </w:rPr>
        <w:t xml:space="preserve"> </w:t>
      </w:r>
      <w:r w:rsidRPr="003E30CE">
        <w:rPr>
          <w:rFonts w:ascii="Garamond" w:hAnsi="Garamond"/>
          <w:noProof/>
        </w:rPr>
        <w:t>sektora</w:t>
      </w:r>
      <w:r w:rsidR="00774D0A" w:rsidRPr="003E30CE">
        <w:rPr>
          <w:rFonts w:ascii="Garamond" w:hAnsi="Garamond"/>
          <w:noProof/>
        </w:rPr>
        <w:t>,</w:t>
      </w:r>
      <w:r w:rsidR="00C9457F" w:rsidRPr="003E30CE">
        <w:rPr>
          <w:rFonts w:ascii="Garamond" w:hAnsi="Garamond"/>
          <w:noProof/>
        </w:rPr>
        <w:t xml:space="preserve"> </w:t>
      </w:r>
      <w:r w:rsidR="00774D0A" w:rsidRPr="003E30CE">
        <w:rPr>
          <w:rFonts w:ascii="Garamond" w:hAnsi="Garamond"/>
          <w:noProof/>
        </w:rPr>
        <w:t>pokiaľ</w:t>
      </w:r>
      <w:r w:rsidR="00C9457F" w:rsidRPr="003E30CE">
        <w:rPr>
          <w:rFonts w:ascii="Garamond" w:hAnsi="Garamond"/>
          <w:noProof/>
        </w:rPr>
        <w:t xml:space="preserve"> </w:t>
      </w:r>
      <w:r w:rsidR="00774D0A" w:rsidRPr="003E30CE">
        <w:rPr>
          <w:rFonts w:ascii="Garamond" w:hAnsi="Garamond"/>
          <w:noProof/>
        </w:rPr>
        <w:t>sa</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neho</w:t>
      </w:r>
      <w:r w:rsidR="00C9457F" w:rsidRPr="003E30CE">
        <w:rPr>
          <w:rFonts w:ascii="Garamond" w:hAnsi="Garamond"/>
          <w:noProof/>
        </w:rPr>
        <w:t xml:space="preserve"> </w:t>
      </w:r>
      <w:r w:rsidR="00774D0A" w:rsidRPr="003E30CE">
        <w:rPr>
          <w:rFonts w:ascii="Garamond" w:hAnsi="Garamond"/>
          <w:noProof/>
        </w:rPr>
        <w:t>takáto</w:t>
      </w:r>
      <w:r w:rsidR="00C9457F" w:rsidRPr="003E30CE">
        <w:rPr>
          <w:rFonts w:ascii="Garamond" w:hAnsi="Garamond"/>
          <w:noProof/>
        </w:rPr>
        <w:t xml:space="preserve"> </w:t>
      </w:r>
      <w:r w:rsidR="00774D0A" w:rsidRPr="003E30CE">
        <w:rPr>
          <w:rFonts w:ascii="Garamond" w:hAnsi="Garamond"/>
          <w:noProof/>
        </w:rPr>
        <w:t>povinnosť</w:t>
      </w:r>
      <w:r w:rsidR="00C9457F" w:rsidRPr="003E30CE">
        <w:rPr>
          <w:rFonts w:ascii="Garamond" w:hAnsi="Garamond"/>
          <w:noProof/>
        </w:rPr>
        <w:t xml:space="preserve"> </w:t>
      </w:r>
      <w:r w:rsidR="00774D0A" w:rsidRPr="003E30CE">
        <w:rPr>
          <w:rFonts w:ascii="Garamond" w:hAnsi="Garamond"/>
          <w:noProof/>
        </w:rPr>
        <w:t>vzťahuje.</w:t>
      </w:r>
    </w:p>
    <w:p w14:paraId="422C314A" w14:textId="77777777" w:rsidR="00013130" w:rsidRPr="003E30CE" w:rsidRDefault="00013130" w:rsidP="003E30CE">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Dodávateľ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odovzdania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p>
    <w:p w14:paraId="2315627F" w14:textId="77777777" w:rsidR="00013130" w:rsidRPr="003E30CE" w:rsidRDefault="00013130" w:rsidP="003E30CE">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00013130" w:rsidRPr="003E30CE">
        <w:rPr>
          <w:rFonts w:ascii="Garamond" w:eastAsia="Calibri" w:hAnsi="Garamond"/>
        </w:rPr>
        <w:t>výlučným</w:t>
      </w:r>
      <w:r w:rsidR="00C9457F" w:rsidRPr="003E30CE">
        <w:rPr>
          <w:rFonts w:ascii="Garamond" w:eastAsia="Calibri" w:hAnsi="Garamond"/>
        </w:rPr>
        <w:t xml:space="preserve"> </w:t>
      </w:r>
      <w:r w:rsidR="00013130" w:rsidRPr="003E30CE">
        <w:rPr>
          <w:rFonts w:ascii="Garamond" w:eastAsia="Calibri" w:hAnsi="Garamond"/>
        </w:rPr>
        <w:t>vlastníkom</w:t>
      </w:r>
      <w:r w:rsidR="00C9457F" w:rsidRPr="003E30CE">
        <w:rPr>
          <w:rFonts w:ascii="Garamond" w:eastAsia="Calibri" w:hAnsi="Garamond"/>
        </w:rPr>
        <w:t xml:space="preserve"> </w:t>
      </w:r>
      <w:r w:rsidR="00013130" w:rsidRPr="003E30CE">
        <w:rPr>
          <w:rFonts w:ascii="Garamond" w:eastAsia="Calibri" w:hAnsi="Garamond"/>
        </w:rPr>
        <w:t>Tovaru;</w:t>
      </w:r>
    </w:p>
    <w:p w14:paraId="1F4C114E"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zaťažený</w:t>
      </w:r>
      <w:r w:rsidR="00C9457F" w:rsidRPr="003E30CE">
        <w:rPr>
          <w:rFonts w:ascii="Garamond" w:eastAsia="Calibri" w:hAnsi="Garamond"/>
        </w:rPr>
        <w:t xml:space="preserve"> </w:t>
      </w:r>
      <w:r w:rsidRPr="003E30CE">
        <w:rPr>
          <w:rFonts w:ascii="Garamond" w:eastAsia="Calibri" w:hAnsi="Garamond"/>
        </w:rPr>
        <w:t>žiadnym</w:t>
      </w:r>
      <w:r w:rsidR="00C9457F" w:rsidRPr="003E30CE">
        <w:rPr>
          <w:rFonts w:ascii="Garamond" w:eastAsia="Calibri" w:hAnsi="Garamond"/>
        </w:rPr>
        <w:t xml:space="preserve"> </w:t>
      </w:r>
      <w:r w:rsidRPr="003E30CE">
        <w:rPr>
          <w:rFonts w:ascii="Garamond" w:eastAsia="Calibri" w:hAnsi="Garamond"/>
        </w:rPr>
        <w:t>záložným,</w:t>
      </w:r>
      <w:r w:rsidR="00C9457F" w:rsidRPr="003E30CE">
        <w:rPr>
          <w:rFonts w:ascii="Garamond" w:eastAsia="Calibri" w:hAnsi="Garamond"/>
        </w:rPr>
        <w:t xml:space="preserve"> </w:t>
      </w:r>
      <w:r w:rsidRPr="003E30CE">
        <w:rPr>
          <w:rFonts w:ascii="Garamond" w:eastAsia="Calibri" w:hAnsi="Garamond"/>
        </w:rPr>
        <w:t>zádržným</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Pr="003E30CE">
        <w:rPr>
          <w:rFonts w:ascii="Garamond" w:eastAsia="Calibri" w:hAnsi="Garamond"/>
        </w:rPr>
        <w:t>predkupným</w:t>
      </w:r>
      <w:r w:rsidR="00C9457F" w:rsidRPr="003E30CE">
        <w:rPr>
          <w:rFonts w:ascii="Garamond" w:eastAsia="Calibri" w:hAnsi="Garamond"/>
        </w:rPr>
        <w:t xml:space="preserve"> </w:t>
      </w:r>
      <w:r w:rsidRPr="003E30CE">
        <w:rPr>
          <w:rFonts w:ascii="Garamond" w:eastAsia="Calibri" w:hAnsi="Garamond"/>
        </w:rPr>
        <w:t>právom;</w:t>
      </w:r>
    </w:p>
    <w:p w14:paraId="250CD577" w14:textId="77777777" w:rsidR="0085694A" w:rsidRPr="003E30CE" w:rsidRDefault="0085694A"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neuzatvoril</w:t>
      </w:r>
      <w:r w:rsidR="00C9457F" w:rsidRPr="003E30CE">
        <w:rPr>
          <w:rFonts w:ascii="Garamond" w:eastAsia="Calibri" w:hAnsi="Garamond"/>
        </w:rPr>
        <w:t xml:space="preserve"> </w:t>
      </w:r>
      <w:r w:rsidR="00013130" w:rsidRPr="003E30CE">
        <w:rPr>
          <w:rFonts w:ascii="Garamond" w:eastAsia="Calibri" w:hAnsi="Garamond"/>
        </w:rPr>
        <w:t>žiadnu</w:t>
      </w:r>
      <w:r w:rsidR="00C9457F" w:rsidRPr="003E30CE">
        <w:rPr>
          <w:rFonts w:ascii="Garamond" w:eastAsia="Calibri" w:hAnsi="Garamond"/>
        </w:rPr>
        <w:t xml:space="preserve"> </w:t>
      </w:r>
      <w:r w:rsidR="00013130" w:rsidRPr="003E30CE">
        <w:rPr>
          <w:rFonts w:ascii="Garamond" w:eastAsia="Calibri" w:hAnsi="Garamond"/>
        </w:rPr>
        <w:t>zmluvu</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dohodu</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ani</w:t>
      </w:r>
      <w:r w:rsidR="00C9457F" w:rsidRPr="003E30CE">
        <w:rPr>
          <w:rFonts w:ascii="Garamond" w:eastAsia="Calibri" w:hAnsi="Garamond"/>
        </w:rPr>
        <w:t xml:space="preserve"> </w:t>
      </w:r>
      <w:r w:rsidR="00013130" w:rsidRPr="003E30CE">
        <w:rPr>
          <w:rFonts w:ascii="Garamond" w:eastAsia="Calibri" w:hAnsi="Garamond"/>
        </w:rPr>
        <w:t>nedá</w:t>
      </w:r>
      <w:r w:rsidR="00C9457F" w:rsidRPr="003E30CE">
        <w:rPr>
          <w:rFonts w:ascii="Garamond" w:eastAsia="Calibri" w:hAnsi="Garamond"/>
        </w:rPr>
        <w:t xml:space="preserve"> </w:t>
      </w:r>
      <w:r w:rsidR="00013130" w:rsidRPr="003E30CE">
        <w:rPr>
          <w:rFonts w:ascii="Garamond" w:eastAsia="Calibri" w:hAnsi="Garamond"/>
        </w:rPr>
        <w:t>návrh</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uzavretie</w:t>
      </w:r>
      <w:r w:rsidR="00C9457F" w:rsidRPr="003E30CE">
        <w:rPr>
          <w:rFonts w:ascii="Garamond" w:eastAsia="Calibri" w:hAnsi="Garamond"/>
        </w:rPr>
        <w:t xml:space="preserve"> </w:t>
      </w:r>
      <w:r w:rsidR="00013130" w:rsidRPr="003E30CE">
        <w:rPr>
          <w:rFonts w:ascii="Garamond" w:eastAsia="Calibri" w:hAnsi="Garamond"/>
        </w:rPr>
        <w:t>takej</w:t>
      </w:r>
      <w:r w:rsidR="00C9457F" w:rsidRPr="003E30CE">
        <w:rPr>
          <w:rFonts w:ascii="Garamond" w:eastAsia="Calibri" w:hAnsi="Garamond"/>
        </w:rPr>
        <w:t xml:space="preserve"> </w:t>
      </w:r>
      <w:r w:rsidR="00013130" w:rsidRPr="003E30CE">
        <w:rPr>
          <w:rFonts w:ascii="Garamond" w:eastAsia="Calibri" w:hAnsi="Garamond"/>
        </w:rPr>
        <w:t>zmluvy</w:t>
      </w:r>
      <w:r w:rsidR="00C9457F" w:rsidRPr="003E30CE">
        <w:rPr>
          <w:rFonts w:ascii="Garamond" w:eastAsia="Calibri" w:hAnsi="Garamond"/>
        </w:rPr>
        <w:t xml:space="preserve"> </w:t>
      </w:r>
      <w:r w:rsidR="00013130" w:rsidRPr="003E30CE">
        <w:rPr>
          <w:rFonts w:ascii="Garamond" w:eastAsia="Calibri" w:hAnsi="Garamond"/>
        </w:rPr>
        <w:t>alebo</w:t>
      </w:r>
      <w:r w:rsidR="00C9457F" w:rsidRPr="003E30CE">
        <w:rPr>
          <w:rFonts w:ascii="Garamond" w:eastAsia="Calibri" w:hAnsi="Garamond"/>
        </w:rPr>
        <w:t xml:space="preserve"> </w:t>
      </w:r>
      <w:r w:rsidR="00013130" w:rsidRPr="003E30CE">
        <w:rPr>
          <w:rFonts w:ascii="Garamond" w:eastAsia="Calibri" w:hAnsi="Garamond"/>
        </w:rPr>
        <w:t>dohody,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základe</w:t>
      </w:r>
      <w:r w:rsidR="00C9457F" w:rsidRPr="003E30CE">
        <w:rPr>
          <w:rFonts w:ascii="Garamond" w:eastAsia="Calibri" w:hAnsi="Garamond"/>
        </w:rPr>
        <w:t xml:space="preserve"> </w:t>
      </w:r>
      <w:r w:rsidR="00013130" w:rsidRPr="003E30CE">
        <w:rPr>
          <w:rFonts w:ascii="Garamond" w:eastAsia="Calibri" w:hAnsi="Garamond"/>
        </w:rPr>
        <w:t>ktorej</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mohlo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osobe</w:t>
      </w:r>
      <w:r w:rsidR="00C9457F" w:rsidRPr="003E30CE">
        <w:rPr>
          <w:rFonts w:ascii="Garamond" w:eastAsia="Calibri" w:hAnsi="Garamond"/>
        </w:rPr>
        <w:t xml:space="preserve"> </w:t>
      </w:r>
      <w:r w:rsidR="00013130" w:rsidRPr="003E30CE">
        <w:rPr>
          <w:rFonts w:ascii="Garamond" w:eastAsia="Calibri" w:hAnsi="Garamond"/>
        </w:rPr>
        <w:t>vzniknúť</w:t>
      </w:r>
      <w:r w:rsidR="00C9457F" w:rsidRPr="003E30CE">
        <w:rPr>
          <w:rFonts w:ascii="Garamond" w:eastAsia="Calibri" w:hAnsi="Garamond"/>
        </w:rPr>
        <w:t xml:space="preserve"> </w:t>
      </w:r>
      <w:r w:rsidR="00013130" w:rsidRPr="003E30CE">
        <w:rPr>
          <w:rFonts w:ascii="Garamond" w:eastAsia="Calibri" w:hAnsi="Garamond"/>
        </w:rPr>
        <w:t>vo</w:t>
      </w:r>
      <w:r w:rsidR="00C9457F" w:rsidRPr="003E30CE">
        <w:rPr>
          <w:rFonts w:ascii="Garamond" w:eastAsia="Calibri" w:hAnsi="Garamond"/>
        </w:rPr>
        <w:t xml:space="preserve"> </w:t>
      </w:r>
      <w:r w:rsidR="00013130" w:rsidRPr="003E30CE">
        <w:rPr>
          <w:rFonts w:ascii="Garamond" w:eastAsia="Calibri" w:hAnsi="Garamond"/>
        </w:rPr>
        <w:t>vzťahu</w:t>
      </w:r>
      <w:r w:rsidR="00C9457F" w:rsidRPr="003E30CE">
        <w:rPr>
          <w:rFonts w:ascii="Garamond" w:eastAsia="Calibri" w:hAnsi="Garamond"/>
        </w:rPr>
        <w:t xml:space="preserve"> </w:t>
      </w:r>
      <w:r w:rsidR="00013130" w:rsidRPr="003E30CE">
        <w:rPr>
          <w:rFonts w:ascii="Garamond" w:eastAsia="Calibri" w:hAnsi="Garamond"/>
        </w:rPr>
        <w:t>k</w:t>
      </w:r>
      <w:r w:rsidR="00C9457F" w:rsidRPr="003E30CE">
        <w:rPr>
          <w:rFonts w:ascii="Garamond" w:eastAsia="Calibri" w:hAnsi="Garamond"/>
        </w:rPr>
        <w:t xml:space="preserve"> </w:t>
      </w:r>
      <w:r w:rsidR="00013130" w:rsidRPr="003E30CE">
        <w:rPr>
          <w:rFonts w:ascii="Garamond" w:eastAsia="Calibri" w:hAnsi="Garamond"/>
        </w:rPr>
        <w:t>Tovaru</w:t>
      </w:r>
      <w:r w:rsidR="00C9457F" w:rsidRPr="003E30CE">
        <w:rPr>
          <w:rFonts w:ascii="Garamond" w:eastAsia="Calibri" w:hAnsi="Garamond"/>
        </w:rPr>
        <w:t xml:space="preserve"> </w:t>
      </w:r>
      <w:r w:rsidR="00013130" w:rsidRPr="003E30CE">
        <w:rPr>
          <w:rFonts w:ascii="Garamond" w:eastAsia="Calibri" w:hAnsi="Garamond"/>
        </w:rPr>
        <w:t>akékoľvek</w:t>
      </w:r>
      <w:r w:rsidR="00C9457F" w:rsidRPr="003E30CE">
        <w:rPr>
          <w:rFonts w:ascii="Garamond" w:eastAsia="Calibri" w:hAnsi="Garamond"/>
        </w:rPr>
        <w:t xml:space="preserve"> </w:t>
      </w:r>
      <w:r w:rsidR="00013130" w:rsidRPr="003E30CE">
        <w:rPr>
          <w:rFonts w:ascii="Garamond" w:eastAsia="Calibri" w:hAnsi="Garamond"/>
        </w:rPr>
        <w:t>právo</w:t>
      </w:r>
      <w:r w:rsidR="00C9457F" w:rsidRPr="003E30CE">
        <w:rPr>
          <w:rFonts w:ascii="Garamond" w:eastAsia="Calibri" w:hAnsi="Garamond"/>
        </w:rPr>
        <w:t xml:space="preserve"> </w:t>
      </w:r>
      <w:r w:rsidR="00013130" w:rsidRPr="003E30CE">
        <w:rPr>
          <w:rFonts w:ascii="Garamond" w:eastAsia="Calibri" w:hAnsi="Garamond"/>
        </w:rPr>
        <w:t>tretej</w:t>
      </w:r>
      <w:r w:rsidR="00C9457F" w:rsidRPr="003E30CE">
        <w:rPr>
          <w:rFonts w:ascii="Garamond" w:eastAsia="Calibri" w:hAnsi="Garamond"/>
        </w:rPr>
        <w:t xml:space="preserve"> </w:t>
      </w:r>
      <w:r w:rsidR="00013130" w:rsidRPr="003E30CE">
        <w:rPr>
          <w:rFonts w:ascii="Garamond" w:eastAsia="Calibri" w:hAnsi="Garamond"/>
        </w:rPr>
        <w:t>osoby;</w:t>
      </w:r>
    </w:p>
    <w:p w14:paraId="41E7804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uzatvorenej</w:t>
      </w:r>
      <w:r w:rsidR="00C9457F" w:rsidRPr="003E30CE">
        <w:rPr>
          <w:rFonts w:ascii="Garamond" w:eastAsia="Calibri" w:hAnsi="Garamond"/>
        </w:rPr>
        <w:t xml:space="preserve"> </w:t>
      </w:r>
      <w:r w:rsidRPr="003E30CE">
        <w:rPr>
          <w:rFonts w:ascii="Garamond" w:eastAsia="Calibri" w:hAnsi="Garamond"/>
        </w:rPr>
        <w:t>nájomnej,</w:t>
      </w:r>
      <w:r w:rsidR="00C9457F" w:rsidRPr="003E30CE">
        <w:rPr>
          <w:rFonts w:ascii="Garamond" w:eastAsia="Calibri" w:hAnsi="Garamond"/>
        </w:rPr>
        <w:t xml:space="preserve"> </w:t>
      </w:r>
      <w:r w:rsidRPr="003E30CE">
        <w:rPr>
          <w:rFonts w:ascii="Garamond" w:eastAsia="Calibri" w:hAnsi="Garamond"/>
        </w:rPr>
        <w:t>kúpnej</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inej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akejkoľvek</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vznikne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môže</w:t>
      </w:r>
      <w:r w:rsidR="00C9457F" w:rsidRPr="003E30CE">
        <w:rPr>
          <w:rFonts w:ascii="Garamond" w:eastAsia="Calibri" w:hAnsi="Garamond"/>
        </w:rPr>
        <w:t xml:space="preserve"> </w:t>
      </w:r>
      <w:r w:rsidRPr="003E30CE">
        <w:rPr>
          <w:rFonts w:ascii="Garamond" w:eastAsia="Calibri" w:hAnsi="Garamond"/>
        </w:rPr>
        <w:t>vzniknúť</w:t>
      </w:r>
      <w:r w:rsidR="00C9457F" w:rsidRPr="003E30CE">
        <w:rPr>
          <w:rFonts w:ascii="Garamond" w:eastAsia="Calibri" w:hAnsi="Garamond"/>
        </w:rPr>
        <w:t xml:space="preserve"> </w:t>
      </w:r>
      <w:r w:rsidRPr="003E30CE">
        <w:rPr>
          <w:rFonts w:ascii="Garamond" w:eastAsia="Calibri" w:hAnsi="Garamond"/>
        </w:rPr>
        <w:t>vlastnícke</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akékoľvek</w:t>
      </w:r>
      <w:r w:rsidR="00C9457F" w:rsidRPr="003E30CE">
        <w:rPr>
          <w:rFonts w:ascii="Garamond" w:eastAsia="Calibri" w:hAnsi="Garamond"/>
        </w:rPr>
        <w:t xml:space="preserve"> </w:t>
      </w:r>
      <w:r w:rsidRPr="003E30CE">
        <w:rPr>
          <w:rFonts w:ascii="Garamond" w:eastAsia="Calibri" w:hAnsi="Garamond"/>
        </w:rPr>
        <w:t>iné</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ktorého</w:t>
      </w:r>
      <w:r w:rsidR="00C9457F" w:rsidRPr="003E30CE">
        <w:rPr>
          <w:rFonts w:ascii="Garamond" w:eastAsia="Calibri" w:hAnsi="Garamond"/>
        </w:rPr>
        <w:t xml:space="preserve"> </w:t>
      </w:r>
      <w:r w:rsidRPr="003E30CE">
        <w:rPr>
          <w:rFonts w:ascii="Garamond" w:eastAsia="Calibri" w:hAnsi="Garamond"/>
        </w:rPr>
        <w:t>tretia</w:t>
      </w:r>
      <w:r w:rsidR="00C9457F" w:rsidRPr="003E30CE">
        <w:rPr>
          <w:rFonts w:ascii="Garamond" w:eastAsia="Calibri" w:hAnsi="Garamond"/>
        </w:rPr>
        <w:t xml:space="preserve"> </w:t>
      </w:r>
      <w:r w:rsidRPr="003E30CE">
        <w:rPr>
          <w:rFonts w:ascii="Garamond" w:eastAsia="Calibri" w:hAnsi="Garamond"/>
        </w:rPr>
        <w:t>osoba</w:t>
      </w:r>
      <w:r w:rsidR="00C9457F" w:rsidRPr="003E30CE">
        <w:rPr>
          <w:rFonts w:ascii="Garamond" w:eastAsia="Calibri" w:hAnsi="Garamond"/>
        </w:rPr>
        <w:t xml:space="preserve"> </w:t>
      </w:r>
      <w:r w:rsidRPr="003E30CE">
        <w:rPr>
          <w:rFonts w:ascii="Garamond" w:eastAsia="Calibri" w:hAnsi="Garamond"/>
        </w:rPr>
        <w:t>môže</w:t>
      </w:r>
      <w:r w:rsidR="00774D0A" w:rsidRPr="003E30CE">
        <w:rPr>
          <w:rFonts w:ascii="Garamond" w:eastAsia="Calibri" w:hAnsi="Garamond"/>
        </w:rPr>
        <w:t>,</w:t>
      </w:r>
      <w:r w:rsidR="00C9457F" w:rsidRPr="003E30CE">
        <w:rPr>
          <w:rFonts w:ascii="Garamond" w:eastAsia="Calibri" w:hAnsi="Garamond"/>
        </w:rPr>
        <w:t xml:space="preserve"> </w:t>
      </w:r>
      <w:r w:rsidRPr="003E30CE">
        <w:rPr>
          <w:rFonts w:ascii="Garamond" w:eastAsia="Calibri" w:hAnsi="Garamond"/>
        </w:rPr>
        <w:t>resp.</w:t>
      </w:r>
      <w:r w:rsidR="00C9457F" w:rsidRPr="003E30CE">
        <w:rPr>
          <w:rFonts w:ascii="Garamond" w:eastAsia="Calibri" w:hAnsi="Garamond"/>
        </w:rPr>
        <w:t xml:space="preserve"> </w:t>
      </w:r>
      <w:r w:rsidRPr="003E30CE">
        <w:rPr>
          <w:rFonts w:ascii="Garamond" w:eastAsia="Calibri" w:hAnsi="Garamond"/>
        </w:rPr>
        <w:t>bude</w:t>
      </w:r>
      <w:r w:rsidR="00C9457F" w:rsidRPr="003E30CE">
        <w:rPr>
          <w:rFonts w:ascii="Garamond" w:eastAsia="Calibri" w:hAnsi="Garamond"/>
        </w:rPr>
        <w:t xml:space="preserve"> </w:t>
      </w:r>
      <w:r w:rsidRPr="003E30CE">
        <w:rPr>
          <w:rFonts w:ascii="Garamond" w:eastAsia="Calibri" w:hAnsi="Garamond"/>
        </w:rPr>
        <w:t>môcť</w:t>
      </w:r>
      <w:r w:rsidR="00C9457F" w:rsidRPr="003E30CE">
        <w:rPr>
          <w:rFonts w:ascii="Garamond" w:eastAsia="Calibri" w:hAnsi="Garamond"/>
        </w:rPr>
        <w:t xml:space="preserve"> </w:t>
      </w: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držať,</w:t>
      </w:r>
      <w:r w:rsidR="00C9457F" w:rsidRPr="003E30CE">
        <w:rPr>
          <w:rFonts w:ascii="Garamond" w:eastAsia="Calibri" w:hAnsi="Garamond"/>
        </w:rPr>
        <w:t xml:space="preserve"> </w:t>
      </w:r>
      <w:r w:rsidRPr="003E30CE">
        <w:rPr>
          <w:rFonts w:ascii="Garamond" w:eastAsia="Calibri" w:hAnsi="Garamond"/>
        </w:rPr>
        <w:t>užívať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ním</w:t>
      </w:r>
      <w:r w:rsidR="00C9457F" w:rsidRPr="003E30CE">
        <w:rPr>
          <w:rFonts w:ascii="Garamond" w:eastAsia="Calibri" w:hAnsi="Garamond"/>
        </w:rPr>
        <w:t xml:space="preserve"> </w:t>
      </w:r>
      <w:r w:rsidRPr="003E30CE">
        <w:rPr>
          <w:rFonts w:ascii="Garamond" w:eastAsia="Calibri" w:hAnsi="Garamond"/>
        </w:rPr>
        <w:t>akýmkoľvek</w:t>
      </w:r>
      <w:r w:rsidR="00C9457F" w:rsidRPr="003E30CE">
        <w:rPr>
          <w:rFonts w:ascii="Garamond" w:eastAsia="Calibri" w:hAnsi="Garamond"/>
        </w:rPr>
        <w:t xml:space="preserve"> </w:t>
      </w:r>
      <w:r w:rsidRPr="003E30CE">
        <w:rPr>
          <w:rFonts w:ascii="Garamond" w:eastAsia="Calibri" w:hAnsi="Garamond"/>
        </w:rPr>
        <w:t>spôsobom</w:t>
      </w:r>
      <w:r w:rsidR="00C9457F" w:rsidRPr="003E30CE">
        <w:rPr>
          <w:rFonts w:ascii="Garamond" w:eastAsia="Calibri" w:hAnsi="Garamond"/>
        </w:rPr>
        <w:t xml:space="preserve"> </w:t>
      </w:r>
      <w:r w:rsidRPr="003E30CE">
        <w:rPr>
          <w:rFonts w:ascii="Garamond" w:eastAsia="Calibri" w:hAnsi="Garamond"/>
        </w:rPr>
        <w:t>nakladať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ani</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žiadnej</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Pr="003E30CE">
        <w:rPr>
          <w:rFonts w:ascii="Garamond" w:eastAsia="Calibri" w:hAnsi="Garamond"/>
        </w:rPr>
        <w:t>o</w:t>
      </w:r>
      <w:r w:rsidR="00C9457F" w:rsidRPr="003E30CE">
        <w:rPr>
          <w:rFonts w:ascii="Garamond" w:eastAsia="Calibri" w:hAnsi="Garamond"/>
        </w:rPr>
        <w:t xml:space="preserve"> </w:t>
      </w:r>
      <w:r w:rsidRPr="003E30CE">
        <w:rPr>
          <w:rFonts w:ascii="Garamond" w:eastAsia="Calibri" w:hAnsi="Garamond"/>
        </w:rPr>
        <w:t>budúcej</w:t>
      </w:r>
      <w:r w:rsidR="00C9457F" w:rsidRPr="003E30CE">
        <w:rPr>
          <w:rFonts w:ascii="Garamond" w:eastAsia="Calibri" w:hAnsi="Garamond"/>
        </w:rPr>
        <w:t xml:space="preserve"> </w:t>
      </w:r>
      <w:r w:rsidRPr="003E30CE">
        <w:rPr>
          <w:rFonts w:ascii="Garamond" w:eastAsia="Calibri" w:hAnsi="Garamond"/>
        </w:rPr>
        <w:t>zmluve,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základe</w:t>
      </w:r>
      <w:r w:rsidR="00C9457F" w:rsidRPr="003E30CE">
        <w:rPr>
          <w:rFonts w:ascii="Garamond" w:eastAsia="Calibri" w:hAnsi="Garamond"/>
        </w:rPr>
        <w:t xml:space="preserve"> </w:t>
      </w:r>
      <w:r w:rsidRPr="003E30CE">
        <w:rPr>
          <w:rFonts w:ascii="Garamond" w:eastAsia="Calibri" w:hAnsi="Garamond"/>
        </w:rPr>
        <w:t>ktorej</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tretej</w:t>
      </w:r>
      <w:r w:rsidR="00C9457F" w:rsidRPr="003E30CE">
        <w:rPr>
          <w:rFonts w:ascii="Garamond" w:eastAsia="Calibri" w:hAnsi="Garamond"/>
        </w:rPr>
        <w:t xml:space="preserve"> </w:t>
      </w:r>
      <w:r w:rsidRPr="003E30CE">
        <w:rPr>
          <w:rFonts w:ascii="Garamond" w:eastAsia="Calibri" w:hAnsi="Garamond"/>
        </w:rPr>
        <w:t>osobe</w:t>
      </w:r>
      <w:r w:rsidR="00C9457F" w:rsidRPr="003E30CE">
        <w:rPr>
          <w:rFonts w:ascii="Garamond" w:eastAsia="Calibri" w:hAnsi="Garamond"/>
        </w:rPr>
        <w:t xml:space="preserve"> </w:t>
      </w:r>
      <w:r w:rsidRPr="003E30CE">
        <w:rPr>
          <w:rFonts w:ascii="Garamond" w:eastAsia="Calibri" w:hAnsi="Garamond"/>
        </w:rPr>
        <w:t>vzniklo</w:t>
      </w:r>
      <w:r w:rsidR="00C9457F" w:rsidRPr="003E30CE">
        <w:rPr>
          <w:rFonts w:ascii="Garamond" w:eastAsia="Calibri" w:hAnsi="Garamond"/>
        </w:rPr>
        <w:t xml:space="preserve"> </w:t>
      </w:r>
      <w:r w:rsidRPr="003E30CE">
        <w:rPr>
          <w:rFonts w:ascii="Garamond" w:eastAsia="Calibri" w:hAnsi="Garamond"/>
        </w:rPr>
        <w:t>právo</w:t>
      </w:r>
      <w:r w:rsidR="00C9457F" w:rsidRPr="003E30CE">
        <w:rPr>
          <w:rFonts w:ascii="Garamond" w:eastAsia="Calibri" w:hAnsi="Garamond"/>
        </w:rPr>
        <w:t xml:space="preserve"> </w:t>
      </w:r>
      <w:r w:rsidRPr="003E30CE">
        <w:rPr>
          <w:rFonts w:ascii="Garamond" w:eastAsia="Calibri" w:hAnsi="Garamond"/>
        </w:rPr>
        <w:t>uzatvoriť</w:t>
      </w:r>
      <w:r w:rsidR="00C9457F" w:rsidRPr="003E30CE">
        <w:rPr>
          <w:rFonts w:ascii="Garamond" w:eastAsia="Calibri" w:hAnsi="Garamond"/>
        </w:rPr>
        <w:t xml:space="preserve"> </w:t>
      </w:r>
      <w:r w:rsidRPr="003E30CE">
        <w:rPr>
          <w:rFonts w:ascii="Garamond" w:eastAsia="Calibri" w:hAnsi="Garamond"/>
        </w:rPr>
        <w:t>takú</w:t>
      </w:r>
      <w:r w:rsidR="00C9457F" w:rsidRPr="003E30CE">
        <w:rPr>
          <w:rFonts w:ascii="Garamond" w:eastAsia="Calibri" w:hAnsi="Garamond"/>
        </w:rPr>
        <w:t xml:space="preserve"> </w:t>
      </w:r>
      <w:r w:rsidRPr="003E30CE">
        <w:rPr>
          <w:rFonts w:ascii="Garamond" w:eastAsia="Calibri" w:hAnsi="Garamond"/>
        </w:rPr>
        <w:t>zmluvu;</w:t>
      </w:r>
    </w:p>
    <w:p w14:paraId="12FF4E0A" w14:textId="77777777" w:rsidR="00BD2FDB" w:rsidRPr="003E30CE" w:rsidRDefault="00BD2FDB"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nový,</w:t>
      </w:r>
      <w:r w:rsidR="00C9457F" w:rsidRPr="003E30CE">
        <w:rPr>
          <w:rFonts w:ascii="Garamond" w:eastAsia="Calibri" w:hAnsi="Garamond"/>
        </w:rPr>
        <w:t xml:space="preserve"> </w:t>
      </w:r>
      <w:r w:rsidRPr="003E30CE">
        <w:rPr>
          <w:rFonts w:ascii="Garamond" w:eastAsia="Calibri" w:hAnsi="Garamond"/>
        </w:rPr>
        <w:t>funkčný,</w:t>
      </w:r>
      <w:r w:rsidR="00C9457F" w:rsidRPr="003E30CE">
        <w:rPr>
          <w:rFonts w:ascii="Garamond" w:eastAsia="Calibri" w:hAnsi="Garamond"/>
        </w:rPr>
        <w:t xml:space="preserve"> </w:t>
      </w:r>
      <w:r w:rsidRPr="003E30CE">
        <w:rPr>
          <w:rFonts w:ascii="Garamond" w:eastAsia="Calibri" w:hAnsi="Garamond"/>
        </w:rPr>
        <w:t>nepoužívaný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nepoškodený</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003D1F48" w:rsidRPr="003E30CE">
        <w:rPr>
          <w:rFonts w:ascii="Garamond" w:eastAsia="Calibri" w:hAnsi="Garamond"/>
        </w:rPr>
        <w:t>nachádza</w:t>
      </w:r>
      <w:r w:rsidR="00C9457F" w:rsidRPr="003E30CE">
        <w:rPr>
          <w:rFonts w:ascii="Garamond" w:eastAsia="Calibri" w:hAnsi="Garamond"/>
        </w:rPr>
        <w:t xml:space="preserve"> </w:t>
      </w:r>
      <w:r w:rsidR="003D1F48"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stave</w:t>
      </w:r>
      <w:r w:rsidR="00C9457F" w:rsidRPr="003E30CE">
        <w:rPr>
          <w:rFonts w:ascii="Garamond" w:eastAsia="Calibri" w:hAnsi="Garamond"/>
        </w:rPr>
        <w:t xml:space="preserve"> </w:t>
      </w:r>
      <w:r w:rsidRPr="003E30CE">
        <w:rPr>
          <w:rFonts w:ascii="Garamond" w:eastAsia="Calibri" w:hAnsi="Garamond"/>
        </w:rPr>
        <w:t>umožňujúcom</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užívanie</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obvyklý</w:t>
      </w:r>
      <w:r w:rsidR="00C9457F" w:rsidRPr="003E30CE">
        <w:rPr>
          <w:rFonts w:ascii="Garamond" w:eastAsia="Calibri" w:hAnsi="Garamond"/>
        </w:rPr>
        <w:t xml:space="preserve"> </w:t>
      </w:r>
      <w:r w:rsidRPr="003E30CE">
        <w:rPr>
          <w:rFonts w:ascii="Garamond" w:eastAsia="Calibri" w:hAnsi="Garamond"/>
        </w:rPr>
        <w:t>účel;</w:t>
      </w:r>
    </w:p>
    <w:p w14:paraId="275ED6EA"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lastRenderedPageBreak/>
        <w:t>Tovar</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postihnutý</w:t>
      </w:r>
      <w:r w:rsidR="00C9457F" w:rsidRPr="003E30CE">
        <w:rPr>
          <w:rFonts w:ascii="Garamond" w:eastAsia="Calibri" w:hAnsi="Garamond"/>
        </w:rPr>
        <w:t xml:space="preserve"> </w:t>
      </w:r>
      <w:r w:rsidRPr="003E30CE">
        <w:rPr>
          <w:rFonts w:ascii="Garamond" w:eastAsia="Calibri" w:hAnsi="Garamond"/>
        </w:rPr>
        <w:t>exekúciou</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predmetom</w:t>
      </w:r>
      <w:r w:rsidR="00C9457F" w:rsidRPr="003E30CE">
        <w:rPr>
          <w:rFonts w:ascii="Garamond" w:eastAsia="Calibri" w:hAnsi="Garamond"/>
        </w:rPr>
        <w:t xml:space="preserve"> </w:t>
      </w:r>
      <w:r w:rsidRPr="003E30CE">
        <w:rPr>
          <w:rFonts w:ascii="Garamond" w:eastAsia="Calibri" w:hAnsi="Garamond"/>
        </w:rPr>
        <w:t>uspokojenia</w:t>
      </w:r>
      <w:r w:rsidR="00C9457F" w:rsidRPr="003E30CE">
        <w:rPr>
          <w:rFonts w:ascii="Garamond" w:eastAsia="Calibri" w:hAnsi="Garamond"/>
        </w:rPr>
        <w:t xml:space="preserve"> </w:t>
      </w:r>
      <w:r w:rsidRPr="003E30CE">
        <w:rPr>
          <w:rFonts w:ascii="Garamond" w:eastAsia="Calibri" w:hAnsi="Garamond"/>
        </w:rPr>
        <w:t>záložného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predajom</w:t>
      </w:r>
      <w:r w:rsidR="00C9457F" w:rsidRPr="003E30CE">
        <w:rPr>
          <w:rFonts w:ascii="Garamond" w:eastAsia="Calibri" w:hAnsi="Garamond"/>
        </w:rPr>
        <w:t xml:space="preserve"> </w:t>
      </w:r>
      <w:r w:rsidRPr="003E30CE">
        <w:rPr>
          <w:rFonts w:ascii="Garamond" w:eastAsia="Calibri" w:hAnsi="Garamond"/>
        </w:rPr>
        <w:t>zálohu</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eastAsia="Calibri" w:hAnsi="Garamond"/>
        </w:rPr>
        <w:t xml:space="preserve"> </w:t>
      </w:r>
      <w:r w:rsidRPr="003E30CE">
        <w:rPr>
          <w:rFonts w:ascii="Garamond" w:eastAsia="Calibri" w:hAnsi="Garamond"/>
        </w:rPr>
        <w:t>dražbe</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zákona</w:t>
      </w:r>
      <w:r w:rsidR="00C9457F" w:rsidRPr="003E30CE">
        <w:rPr>
          <w:rFonts w:ascii="Garamond" w:eastAsia="Calibri" w:hAnsi="Garamond"/>
        </w:rPr>
        <w:t xml:space="preserve"> </w:t>
      </w:r>
      <w:r w:rsidR="003D1F48" w:rsidRPr="003E30CE">
        <w:rPr>
          <w:rFonts w:ascii="Garamond" w:eastAsia="Calibri" w:hAnsi="Garamond"/>
        </w:rPr>
        <w:t>č.</w:t>
      </w:r>
      <w:r w:rsidR="00C9457F" w:rsidRPr="003E30CE">
        <w:rPr>
          <w:rFonts w:ascii="Garamond" w:eastAsia="Calibri" w:hAnsi="Garamond"/>
        </w:rPr>
        <w:t xml:space="preserve"> </w:t>
      </w:r>
      <w:r w:rsidR="003D1F48" w:rsidRPr="003E30CE">
        <w:rPr>
          <w:rFonts w:ascii="Garamond" w:eastAsia="Calibri" w:hAnsi="Garamond"/>
          <w:color w:val="000000" w:themeColor="text1"/>
        </w:rPr>
        <w:t>527/2002</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eastAsia="Calibri" w:hAnsi="Garamond"/>
          <w:color w:val="000000" w:themeColor="text1"/>
        </w:rPr>
        <w:t>z.</w:t>
      </w:r>
      <w:r w:rsidR="00C9457F" w:rsidRPr="003E30CE">
        <w:rPr>
          <w:rFonts w:ascii="Garamond" w:eastAsia="Calibri"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dobrovoľných</w:t>
      </w:r>
      <w:r w:rsidR="00C9457F" w:rsidRPr="003E30CE">
        <w:rPr>
          <w:rFonts w:ascii="Garamond" w:hAnsi="Garamond"/>
          <w:color w:val="000000" w:themeColor="text1"/>
        </w:rPr>
        <w:t xml:space="preserve"> </w:t>
      </w:r>
      <w:r w:rsidR="003D1F48" w:rsidRPr="003E30CE">
        <w:rPr>
          <w:rFonts w:ascii="Garamond" w:hAnsi="Garamond"/>
          <w:color w:val="000000" w:themeColor="text1"/>
        </w:rPr>
        <w:t>dražbách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doplnení</w:t>
      </w:r>
      <w:r w:rsidR="00C9457F" w:rsidRPr="003E30CE">
        <w:rPr>
          <w:rFonts w:ascii="Garamond" w:hAnsi="Garamond"/>
          <w:color w:val="000000" w:themeColor="text1"/>
        </w:rPr>
        <w:t xml:space="preserve"> </w:t>
      </w:r>
      <w:r w:rsidR="003D1F48" w:rsidRPr="003E30CE">
        <w:rPr>
          <w:rFonts w:ascii="Garamond" w:hAnsi="Garamond"/>
          <w:color w:val="000000" w:themeColor="text1"/>
        </w:rPr>
        <w:t>zákona</w:t>
      </w:r>
      <w:r w:rsidR="00C9457F" w:rsidRPr="003E30CE">
        <w:rPr>
          <w:rFonts w:ascii="Garamond" w:hAnsi="Garamond"/>
          <w:color w:val="000000" w:themeColor="text1"/>
        </w:rPr>
        <w:t xml:space="preserve"> </w:t>
      </w:r>
      <w:r w:rsidR="003D1F48" w:rsidRPr="003E30CE">
        <w:rPr>
          <w:rFonts w:ascii="Garamond" w:hAnsi="Garamond"/>
          <w:color w:val="000000" w:themeColor="text1"/>
        </w:rPr>
        <w:t>Slovenskej</w:t>
      </w:r>
      <w:r w:rsidR="00C9457F" w:rsidRPr="003E30CE">
        <w:rPr>
          <w:rFonts w:ascii="Garamond" w:hAnsi="Garamond"/>
          <w:color w:val="000000" w:themeColor="text1"/>
        </w:rPr>
        <w:t xml:space="preserve"> </w:t>
      </w:r>
      <w:r w:rsidR="003D1F48" w:rsidRPr="003E30CE">
        <w:rPr>
          <w:rFonts w:ascii="Garamond" w:hAnsi="Garamond"/>
          <w:color w:val="000000" w:themeColor="text1"/>
        </w:rPr>
        <w:t>národnej</w:t>
      </w:r>
      <w:r w:rsidR="00C9457F" w:rsidRPr="003E30CE">
        <w:rPr>
          <w:rFonts w:ascii="Garamond" w:hAnsi="Garamond"/>
          <w:color w:val="000000" w:themeColor="text1"/>
        </w:rPr>
        <w:t xml:space="preserve"> </w:t>
      </w:r>
      <w:r w:rsidR="003D1F48" w:rsidRPr="003E30CE">
        <w:rPr>
          <w:rFonts w:ascii="Garamond" w:hAnsi="Garamond"/>
          <w:color w:val="000000" w:themeColor="text1"/>
        </w:rPr>
        <w:t>rady</w:t>
      </w:r>
      <w:r w:rsidR="00C9457F" w:rsidRPr="003E30CE">
        <w:rPr>
          <w:rFonts w:ascii="Garamond" w:hAnsi="Garamond"/>
          <w:color w:val="000000" w:themeColor="text1"/>
        </w:rPr>
        <w:t xml:space="preserve"> </w:t>
      </w:r>
      <w:r w:rsidR="003D1F48" w:rsidRPr="003E30CE">
        <w:rPr>
          <w:rFonts w:ascii="Garamond" w:hAnsi="Garamond"/>
          <w:color w:val="000000" w:themeColor="text1"/>
        </w:rPr>
        <w:t>č.</w:t>
      </w:r>
      <w:r w:rsidR="00C9457F" w:rsidRPr="003E30CE">
        <w:rPr>
          <w:rFonts w:ascii="Garamond" w:hAnsi="Garamond"/>
          <w:color w:val="000000" w:themeColor="text1"/>
        </w:rPr>
        <w:t xml:space="preserve"> </w:t>
      </w:r>
      <w:hyperlink r:id="rId12" w:tooltip="Odkaz na predpis alebo ustanovenie" w:history="1">
        <w:r w:rsidR="003D1F48" w:rsidRPr="003E30CE">
          <w:rPr>
            <w:rStyle w:val="Hypertextovprepojenie"/>
            <w:rFonts w:ascii="Garamond" w:hAnsi="Garamond"/>
            <w:color w:val="000000" w:themeColor="text1"/>
            <w:u w:val="none"/>
          </w:rPr>
          <w:t>323/1992</w:t>
        </w:r>
        <w:r w:rsidR="00C9457F" w:rsidRPr="003E30CE">
          <w:rPr>
            <w:rStyle w:val="Hypertextovprepojenie"/>
            <w:rFonts w:ascii="Garamond" w:hAnsi="Garamond"/>
            <w:color w:val="000000" w:themeColor="text1"/>
            <w:u w:val="none"/>
          </w:rPr>
          <w:t xml:space="preserve"> </w:t>
        </w:r>
        <w:r w:rsidR="003D1F48" w:rsidRPr="003E30CE">
          <w:rPr>
            <w:rStyle w:val="Hypertextovprepojenie"/>
            <w:rFonts w:ascii="Garamond" w:hAnsi="Garamond"/>
            <w:color w:val="000000" w:themeColor="text1"/>
            <w:u w:val="none"/>
          </w:rPr>
          <w:t>Zb.</w:t>
        </w:r>
      </w:hyperlink>
      <w:r w:rsidR="00C9457F" w:rsidRPr="003E30CE">
        <w:rPr>
          <w:rFonts w:ascii="Garamond" w:hAnsi="Garamond"/>
          <w:color w:val="000000" w:themeColor="text1"/>
        </w:rPr>
        <w:t xml:space="preserve"> </w:t>
      </w:r>
      <w:r w:rsidR="003D1F48" w:rsidRPr="003E30CE">
        <w:rPr>
          <w:rFonts w:ascii="Garamond" w:hAnsi="Garamond"/>
          <w:color w:val="000000" w:themeColor="text1"/>
        </w:rPr>
        <w:t>o</w:t>
      </w:r>
      <w:r w:rsidR="00C9457F" w:rsidRPr="003E30CE">
        <w:rPr>
          <w:rFonts w:ascii="Garamond" w:hAnsi="Garamond"/>
          <w:color w:val="000000" w:themeColor="text1"/>
        </w:rPr>
        <w:t xml:space="preserve"> </w:t>
      </w:r>
      <w:r w:rsidR="003D1F48" w:rsidRPr="003E30CE">
        <w:rPr>
          <w:rFonts w:ascii="Garamond" w:hAnsi="Garamond"/>
          <w:color w:val="000000" w:themeColor="text1"/>
        </w:rPr>
        <w:t>notároch</w:t>
      </w:r>
      <w:r w:rsidR="00C9457F" w:rsidRPr="003E30CE">
        <w:rPr>
          <w:rFonts w:ascii="Garamond" w:hAnsi="Garamond"/>
          <w:color w:val="000000" w:themeColor="text1"/>
        </w:rPr>
        <w:t xml:space="preserve"> </w:t>
      </w:r>
      <w:r w:rsidR="003D1F48" w:rsidRPr="003E30CE">
        <w:rPr>
          <w:rFonts w:ascii="Garamond" w:hAnsi="Garamond"/>
          <w:color w:val="000000" w:themeColor="text1"/>
        </w:rPr>
        <w:t>a</w:t>
      </w:r>
      <w:r w:rsidR="00C9457F" w:rsidRPr="003E30CE">
        <w:rPr>
          <w:rFonts w:ascii="Garamond" w:hAnsi="Garamond"/>
          <w:color w:val="000000" w:themeColor="text1"/>
        </w:rPr>
        <w:t xml:space="preserve"> </w:t>
      </w:r>
      <w:r w:rsidR="003D1F48" w:rsidRPr="003E30CE">
        <w:rPr>
          <w:rFonts w:ascii="Garamond" w:hAnsi="Garamond"/>
          <w:color w:val="000000" w:themeColor="text1"/>
        </w:rPr>
        <w:t>notárskej</w:t>
      </w:r>
      <w:r w:rsidR="00C9457F" w:rsidRPr="003E30CE">
        <w:rPr>
          <w:rFonts w:ascii="Garamond" w:hAnsi="Garamond"/>
          <w:color w:val="000000" w:themeColor="text1"/>
        </w:rPr>
        <w:t xml:space="preserve"> </w:t>
      </w:r>
      <w:r w:rsidR="003D1F48" w:rsidRPr="003E30CE">
        <w:rPr>
          <w:rFonts w:ascii="Garamond" w:hAnsi="Garamond"/>
          <w:color w:val="000000" w:themeColor="text1"/>
        </w:rPr>
        <w:t>činnosti</w:t>
      </w:r>
      <w:r w:rsidR="00C9457F" w:rsidRPr="003E30CE">
        <w:rPr>
          <w:rFonts w:ascii="Garamond" w:hAnsi="Garamond"/>
          <w:color w:val="000000" w:themeColor="text1"/>
        </w:rPr>
        <w:t xml:space="preserve"> </w:t>
      </w:r>
      <w:r w:rsidR="003D1F48" w:rsidRPr="003E30CE">
        <w:rPr>
          <w:rFonts w:ascii="Garamond" w:hAnsi="Garamond"/>
          <w:color w:val="000000" w:themeColor="text1"/>
        </w:rPr>
        <w:t>(Notársky</w:t>
      </w:r>
      <w:r w:rsidR="00C9457F" w:rsidRPr="003E30CE">
        <w:rPr>
          <w:rFonts w:ascii="Garamond" w:hAnsi="Garamond"/>
          <w:color w:val="000000" w:themeColor="text1"/>
        </w:rPr>
        <w:t xml:space="preserve"> </w:t>
      </w:r>
      <w:r w:rsidR="003D1F48" w:rsidRPr="003E30CE">
        <w:rPr>
          <w:rFonts w:ascii="Garamond" w:hAnsi="Garamond"/>
          <w:color w:val="000000" w:themeColor="text1"/>
        </w:rPr>
        <w:t>poriadok)</w:t>
      </w:r>
      <w:r w:rsidR="00C9457F" w:rsidRPr="003E30CE">
        <w:rPr>
          <w:rFonts w:ascii="Garamond" w:hAnsi="Garamond"/>
          <w:color w:val="000000" w:themeColor="text1"/>
        </w:rPr>
        <w:t xml:space="preserve"> </w:t>
      </w:r>
      <w:r w:rsidR="003D1F48" w:rsidRPr="003E30CE">
        <w:rPr>
          <w:rFonts w:ascii="Garamond" w:hAnsi="Garamond"/>
          <w:color w:val="000000" w:themeColor="text1"/>
        </w:rPr>
        <w:t>v</w:t>
      </w:r>
      <w:r w:rsidR="00C9457F" w:rsidRPr="003E30CE">
        <w:rPr>
          <w:rFonts w:ascii="Garamond" w:hAnsi="Garamond"/>
          <w:color w:val="000000" w:themeColor="text1"/>
        </w:rPr>
        <w:t xml:space="preserve"> </w:t>
      </w:r>
      <w:r w:rsidR="003D1F48" w:rsidRPr="003E30CE">
        <w:rPr>
          <w:rFonts w:ascii="Garamond" w:hAnsi="Garamond"/>
          <w:color w:val="000000" w:themeColor="text1"/>
        </w:rPr>
        <w:t>znení</w:t>
      </w:r>
      <w:r w:rsidR="00C9457F" w:rsidRPr="003E30CE">
        <w:rPr>
          <w:rFonts w:ascii="Garamond" w:hAnsi="Garamond"/>
          <w:color w:val="000000" w:themeColor="text1"/>
        </w:rPr>
        <w:t xml:space="preserve"> </w:t>
      </w:r>
      <w:r w:rsidR="003D1F48" w:rsidRPr="003E30CE">
        <w:rPr>
          <w:rFonts w:ascii="Garamond" w:hAnsi="Garamond"/>
          <w:color w:val="000000" w:themeColor="text1"/>
        </w:rPr>
        <w:t>neskorších</w:t>
      </w:r>
      <w:r w:rsidR="00C9457F" w:rsidRPr="003E30CE">
        <w:rPr>
          <w:rFonts w:ascii="Garamond" w:hAnsi="Garamond"/>
          <w:color w:val="000000" w:themeColor="text1"/>
        </w:rPr>
        <w:t xml:space="preserve"> </w:t>
      </w:r>
      <w:r w:rsidR="003D1F48" w:rsidRPr="003E30CE">
        <w:rPr>
          <w:rFonts w:ascii="Garamond" w:hAnsi="Garamond"/>
          <w:color w:val="000000" w:themeColor="text1"/>
        </w:rPr>
        <w:t>predpisov</w:t>
      </w:r>
      <w:r w:rsidRPr="003E30CE">
        <w:rPr>
          <w:rFonts w:ascii="Garamond" w:eastAsia="Calibri" w:hAnsi="Garamond"/>
        </w:rPr>
        <w:t>;</w:t>
      </w:r>
    </w:p>
    <w:p w14:paraId="2CDCE000"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003D1F48" w:rsidRPr="003E30CE">
        <w:rPr>
          <w:rFonts w:ascii="Garamond" w:eastAsia="Calibri" w:hAnsi="Garamond"/>
        </w:rPr>
        <w:t>nie</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uplatnené</w:t>
      </w:r>
      <w:r w:rsidR="00C9457F" w:rsidRPr="003E30CE">
        <w:rPr>
          <w:rFonts w:ascii="Garamond" w:eastAsia="Calibri" w:hAnsi="Garamond"/>
        </w:rPr>
        <w:t xml:space="preserve"> </w:t>
      </w:r>
      <w:r w:rsidRPr="003E30CE">
        <w:rPr>
          <w:rFonts w:ascii="Garamond" w:eastAsia="Calibri" w:hAnsi="Garamond"/>
        </w:rPr>
        <w:t>žiadne</w:t>
      </w:r>
      <w:r w:rsidR="00C9457F" w:rsidRPr="003E30CE">
        <w:rPr>
          <w:rFonts w:ascii="Garamond" w:eastAsia="Calibri" w:hAnsi="Garamond"/>
        </w:rPr>
        <w:t xml:space="preserve"> </w:t>
      </w:r>
      <w:r w:rsidRPr="003E30CE">
        <w:rPr>
          <w:rFonts w:ascii="Garamond" w:eastAsia="Calibri" w:hAnsi="Garamond"/>
        </w:rPr>
        <w:t>určovacie</w:t>
      </w:r>
      <w:r w:rsidR="00C9457F" w:rsidRPr="003E30CE">
        <w:rPr>
          <w:rFonts w:ascii="Garamond" w:eastAsia="Calibri" w:hAnsi="Garamond"/>
        </w:rPr>
        <w:t xml:space="preserve"> </w:t>
      </w:r>
      <w:r w:rsidRPr="003E30CE">
        <w:rPr>
          <w:rFonts w:ascii="Garamond" w:eastAsia="Calibri" w:hAnsi="Garamond"/>
        </w:rPr>
        <w:t>žaloby,</w:t>
      </w:r>
      <w:r w:rsidR="00C9457F" w:rsidRPr="003E30CE">
        <w:rPr>
          <w:rFonts w:ascii="Garamond" w:eastAsia="Calibri" w:hAnsi="Garamond"/>
        </w:rPr>
        <w:t xml:space="preserve"> </w:t>
      </w:r>
      <w:r w:rsidRPr="003E30CE">
        <w:rPr>
          <w:rFonts w:ascii="Garamond" w:eastAsia="Calibri" w:hAnsi="Garamond"/>
        </w:rPr>
        <w:t>ktoré</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mohli</w:t>
      </w:r>
      <w:r w:rsidR="00C9457F" w:rsidRPr="003E30CE">
        <w:rPr>
          <w:rFonts w:ascii="Garamond" w:eastAsia="Calibri" w:hAnsi="Garamond"/>
        </w:rPr>
        <w:t xml:space="preserve"> </w:t>
      </w:r>
      <w:r w:rsidRPr="003E30CE">
        <w:rPr>
          <w:rFonts w:ascii="Garamond" w:eastAsia="Calibri" w:hAnsi="Garamond"/>
        </w:rPr>
        <w:t>obmedziť</w:t>
      </w:r>
      <w:r w:rsidR="00C9457F" w:rsidRPr="003E30CE">
        <w:rPr>
          <w:rFonts w:ascii="Garamond" w:eastAsia="Calibri" w:hAnsi="Garamond"/>
        </w:rPr>
        <w:t xml:space="preserve"> </w:t>
      </w:r>
      <w:r w:rsidRPr="003E30CE">
        <w:rPr>
          <w:rFonts w:ascii="Garamond" w:eastAsia="Calibri" w:hAnsi="Garamond"/>
        </w:rPr>
        <w:t>alebo</w:t>
      </w:r>
      <w:r w:rsidR="00C9457F" w:rsidRPr="003E30CE">
        <w:rPr>
          <w:rFonts w:ascii="Garamond" w:eastAsia="Calibri" w:hAnsi="Garamond"/>
        </w:rPr>
        <w:t xml:space="preserve"> </w:t>
      </w:r>
      <w:r w:rsidRPr="003E30CE">
        <w:rPr>
          <w:rFonts w:ascii="Garamond" w:eastAsia="Calibri" w:hAnsi="Garamond"/>
        </w:rPr>
        <w:t>zmariť</w:t>
      </w:r>
      <w:r w:rsidR="00C9457F" w:rsidRPr="003E30CE">
        <w:rPr>
          <w:rFonts w:ascii="Garamond" w:eastAsia="Calibri" w:hAnsi="Garamond"/>
        </w:rPr>
        <w:t xml:space="preserve"> </w:t>
      </w:r>
      <w:r w:rsidRPr="003E30CE">
        <w:rPr>
          <w:rFonts w:ascii="Garamond" w:eastAsia="Calibri" w:hAnsi="Garamond"/>
        </w:rPr>
        <w:t>výkon</w:t>
      </w:r>
      <w:r w:rsidR="00C9457F" w:rsidRPr="003E30CE">
        <w:rPr>
          <w:rFonts w:ascii="Garamond" w:eastAsia="Calibri" w:hAnsi="Garamond"/>
        </w:rPr>
        <w:t xml:space="preserve"> </w:t>
      </w:r>
      <w:r w:rsidRPr="003E30CE">
        <w:rPr>
          <w:rFonts w:ascii="Garamond" w:eastAsia="Calibri" w:hAnsi="Garamond"/>
        </w:rPr>
        <w:t>vlastníckeho</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Objednávateľa;</w:t>
      </w:r>
    </w:p>
    <w:p w14:paraId="40C5CB31"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ne</w:t>
      </w:r>
      <w:r w:rsidR="00013130" w:rsidRPr="003E30CE">
        <w:rPr>
          <w:rFonts w:ascii="Garamond" w:eastAsia="Calibri" w:hAnsi="Garamond"/>
        </w:rPr>
        <w:t>exist</w:t>
      </w:r>
      <w:r w:rsidRPr="003E30CE">
        <w:rPr>
          <w:rFonts w:ascii="Garamond" w:eastAsia="Calibri" w:hAnsi="Garamond"/>
        </w:rPr>
        <w:t>ujú</w:t>
      </w:r>
      <w:r w:rsidR="00C9457F" w:rsidRPr="003E30CE">
        <w:rPr>
          <w:rFonts w:ascii="Garamond" w:eastAsia="Calibri" w:hAnsi="Garamond"/>
        </w:rPr>
        <w:t xml:space="preserve"> </w:t>
      </w:r>
      <w:r w:rsidR="00013130" w:rsidRPr="003E30CE">
        <w:rPr>
          <w:rFonts w:ascii="Garamond" w:eastAsia="Calibri" w:hAnsi="Garamond"/>
        </w:rPr>
        <w:t>právne</w:t>
      </w:r>
      <w:r w:rsidR="00C9457F" w:rsidRPr="003E30CE">
        <w:rPr>
          <w:rFonts w:ascii="Garamond" w:eastAsia="Calibri" w:hAnsi="Garamond"/>
        </w:rPr>
        <w:t xml:space="preserve"> </w:t>
      </w:r>
      <w:r w:rsidR="00013130" w:rsidRPr="003E30CE">
        <w:rPr>
          <w:rFonts w:ascii="Garamond" w:eastAsia="Calibri" w:hAnsi="Garamond"/>
        </w:rPr>
        <w:t>a</w:t>
      </w:r>
      <w:r w:rsidR="00C9457F" w:rsidRPr="003E30CE">
        <w:rPr>
          <w:rFonts w:ascii="Garamond" w:eastAsia="Calibri" w:hAnsi="Garamond"/>
        </w:rPr>
        <w:t xml:space="preserve"> </w:t>
      </w:r>
      <w:r w:rsidR="00013130" w:rsidRPr="003E30CE">
        <w:rPr>
          <w:rFonts w:ascii="Garamond" w:eastAsia="Calibri" w:hAnsi="Garamond"/>
        </w:rPr>
        <w:t>faktické</w:t>
      </w:r>
      <w:r w:rsidR="00C9457F" w:rsidRPr="003E30CE">
        <w:rPr>
          <w:rFonts w:ascii="Garamond" w:eastAsia="Calibri" w:hAnsi="Garamond"/>
        </w:rPr>
        <w:t xml:space="preserve"> </w:t>
      </w:r>
      <w:r w:rsidR="00013130" w:rsidRPr="003E30CE">
        <w:rPr>
          <w:rFonts w:ascii="Garamond" w:eastAsia="Calibri" w:hAnsi="Garamond"/>
        </w:rPr>
        <w:t>prekážky,</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znemožňovali</w:t>
      </w:r>
      <w:r w:rsidR="00C9457F" w:rsidRPr="003E30CE">
        <w:rPr>
          <w:rFonts w:ascii="Garamond" w:eastAsia="Calibri" w:hAnsi="Garamond"/>
        </w:rPr>
        <w:t xml:space="preserve"> </w:t>
      </w:r>
      <w:r w:rsidR="00013130" w:rsidRPr="003E30CE">
        <w:rPr>
          <w:rFonts w:ascii="Garamond" w:eastAsia="Calibri" w:hAnsi="Garamond"/>
        </w:rPr>
        <w:t>užívanie</w:t>
      </w:r>
      <w:r w:rsidR="00C9457F" w:rsidRPr="003E30CE">
        <w:rPr>
          <w:rFonts w:ascii="Garamond" w:eastAsia="Calibri" w:hAnsi="Garamond"/>
        </w:rPr>
        <w:t xml:space="preserve"> </w:t>
      </w:r>
      <w:r w:rsidR="00013130" w:rsidRPr="003E30CE">
        <w:rPr>
          <w:rFonts w:ascii="Garamond" w:eastAsia="Calibri" w:hAnsi="Garamond"/>
        </w:rPr>
        <w:t>Tovaru;</w:t>
      </w:r>
    </w:p>
    <w:p w14:paraId="49A74155"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oboznámi</w:t>
      </w:r>
      <w:r w:rsidR="003D1F48" w:rsidRPr="003E30CE">
        <w:rPr>
          <w:rFonts w:ascii="Garamond" w:eastAsia="Calibri" w:hAnsi="Garamond"/>
        </w:rPr>
        <w:t>l</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so</w:t>
      </w:r>
      <w:r w:rsidR="00C9457F" w:rsidRPr="003E30CE">
        <w:rPr>
          <w:rFonts w:ascii="Garamond" w:eastAsia="Calibri" w:hAnsi="Garamond"/>
        </w:rPr>
        <w:t xml:space="preserve"> </w:t>
      </w:r>
      <w:r w:rsidRPr="003E30CE">
        <w:rPr>
          <w:rFonts w:ascii="Garamond" w:eastAsia="Calibri" w:hAnsi="Garamond"/>
        </w:rPr>
        <w:t>všetkými</w:t>
      </w:r>
      <w:r w:rsidR="00C9457F" w:rsidRPr="003E30CE">
        <w:rPr>
          <w:rFonts w:ascii="Garamond" w:eastAsia="Calibri" w:hAnsi="Garamond"/>
        </w:rPr>
        <w:t xml:space="preserve"> </w:t>
      </w:r>
      <w:r w:rsidRPr="003E30CE">
        <w:rPr>
          <w:rFonts w:ascii="Garamond" w:eastAsia="Calibri" w:hAnsi="Garamond"/>
        </w:rPr>
        <w:t>právnymi</w:t>
      </w:r>
      <w:r w:rsidR="00C9457F" w:rsidRPr="003E30CE">
        <w:rPr>
          <w:rFonts w:ascii="Garamond" w:eastAsia="Calibri" w:hAnsi="Garamond"/>
        </w:rPr>
        <w:t xml:space="preserve"> </w:t>
      </w:r>
      <w:r w:rsidRPr="003E30CE">
        <w:rPr>
          <w:rFonts w:ascii="Garamond" w:eastAsia="Calibri" w:hAnsi="Garamond"/>
        </w:rPr>
        <w:t>vzťahmi</w:t>
      </w:r>
      <w:r w:rsidR="00C9457F" w:rsidRPr="003E30CE">
        <w:rPr>
          <w:rFonts w:ascii="Garamond" w:eastAsia="Calibri" w:hAnsi="Garamond"/>
        </w:rPr>
        <w:t xml:space="preserve"> </w:t>
      </w:r>
      <w:r w:rsidRPr="003E30CE">
        <w:rPr>
          <w:rFonts w:ascii="Garamond" w:eastAsia="Calibri" w:hAnsi="Garamond"/>
        </w:rPr>
        <w:t>týkajúcimi</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tieto</w:t>
      </w:r>
      <w:r w:rsidR="00C9457F" w:rsidRPr="003E30CE">
        <w:rPr>
          <w:rFonts w:ascii="Garamond" w:eastAsia="Calibri" w:hAnsi="Garamond"/>
        </w:rPr>
        <w:t xml:space="preserve"> </w:t>
      </w:r>
      <w:r w:rsidRPr="003E30CE">
        <w:rPr>
          <w:rFonts w:ascii="Garamond" w:eastAsia="Calibri" w:hAnsi="Garamond"/>
        </w:rPr>
        <w:t>vzťahy</w:t>
      </w:r>
      <w:r w:rsidR="00C9457F" w:rsidRPr="003E30CE">
        <w:rPr>
          <w:rFonts w:ascii="Garamond" w:eastAsia="Calibri" w:hAnsi="Garamond"/>
        </w:rPr>
        <w:t xml:space="preserve"> </w:t>
      </w:r>
      <w:r w:rsidR="003D1F48"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pravdivé;</w:t>
      </w:r>
    </w:p>
    <w:p w14:paraId="10964E08"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3E30CE" w:rsidRDefault="003D1F48"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Tovar</w:t>
      </w:r>
      <w:r w:rsidR="00C9457F" w:rsidRPr="003E30CE">
        <w:rPr>
          <w:rFonts w:ascii="Garamond" w:eastAsia="Calibri" w:hAnsi="Garamond"/>
        </w:rPr>
        <w:t xml:space="preserve"> </w:t>
      </w:r>
      <w:r w:rsidRPr="003E30CE">
        <w:rPr>
          <w:rFonts w:ascii="Garamond" w:eastAsia="Calibri" w:hAnsi="Garamond"/>
        </w:rPr>
        <w:t>nemá</w:t>
      </w:r>
      <w:r w:rsidR="00C9457F" w:rsidRPr="003E30CE">
        <w:rPr>
          <w:rFonts w:ascii="Garamond" w:eastAsia="Calibri" w:hAnsi="Garamond"/>
        </w:rPr>
        <w:t xml:space="preserve"> </w:t>
      </w:r>
      <w:r w:rsidR="00013130" w:rsidRPr="003E30CE">
        <w:rPr>
          <w:rFonts w:ascii="Garamond" w:eastAsia="Calibri" w:hAnsi="Garamond"/>
        </w:rPr>
        <w:t>žiadne</w:t>
      </w:r>
      <w:r w:rsidR="00C9457F" w:rsidRPr="003E30CE">
        <w:rPr>
          <w:rFonts w:ascii="Garamond" w:eastAsia="Calibri" w:hAnsi="Garamond"/>
        </w:rPr>
        <w:t xml:space="preserve"> </w:t>
      </w:r>
      <w:r w:rsidR="00013130" w:rsidRPr="003E30CE">
        <w:rPr>
          <w:rFonts w:ascii="Garamond" w:eastAsia="Calibri" w:hAnsi="Garamond"/>
        </w:rPr>
        <w:t>vady,</w:t>
      </w:r>
      <w:r w:rsidR="00C9457F" w:rsidRPr="003E30CE">
        <w:rPr>
          <w:rFonts w:ascii="Garamond" w:eastAsia="Calibri" w:hAnsi="Garamond"/>
        </w:rPr>
        <w:t xml:space="preserve"> </w:t>
      </w:r>
      <w:r w:rsidR="00013130" w:rsidRPr="003E30CE">
        <w:rPr>
          <w:rFonts w:ascii="Garamond" w:eastAsia="Calibri" w:hAnsi="Garamond"/>
        </w:rPr>
        <w:t>na</w:t>
      </w:r>
      <w:r w:rsidR="00C9457F" w:rsidRPr="003E30CE">
        <w:rPr>
          <w:rFonts w:ascii="Garamond" w:eastAsia="Calibri" w:hAnsi="Garamond"/>
        </w:rPr>
        <w:t xml:space="preserve"> </w:t>
      </w:r>
      <w:r w:rsidR="00013130" w:rsidRPr="003E30CE">
        <w:rPr>
          <w:rFonts w:ascii="Garamond" w:eastAsia="Calibri" w:hAnsi="Garamond"/>
        </w:rPr>
        <w:t>ktoré</w:t>
      </w:r>
      <w:r w:rsidR="00C9457F" w:rsidRPr="003E30CE">
        <w:rPr>
          <w:rFonts w:ascii="Garamond" w:eastAsia="Calibri" w:hAnsi="Garamond"/>
        </w:rPr>
        <w:t xml:space="preserve"> </w:t>
      </w:r>
      <w:r w:rsidR="00013130" w:rsidRPr="003E30CE">
        <w:rPr>
          <w:rFonts w:ascii="Garamond" w:eastAsia="Calibri" w:hAnsi="Garamond"/>
        </w:rPr>
        <w:t>by</w:t>
      </w:r>
      <w:r w:rsidR="00C9457F" w:rsidRPr="003E30CE">
        <w:rPr>
          <w:rFonts w:ascii="Garamond" w:eastAsia="Calibri" w:hAnsi="Garamond"/>
        </w:rPr>
        <w:t xml:space="preserve"> </w:t>
      </w:r>
      <w:r w:rsidR="00013130" w:rsidRPr="003E30CE">
        <w:rPr>
          <w:rFonts w:ascii="Garamond" w:eastAsia="Calibri" w:hAnsi="Garamond"/>
        </w:rPr>
        <w:t>mal</w:t>
      </w:r>
      <w:r w:rsidR="00C9457F" w:rsidRPr="003E30CE">
        <w:rPr>
          <w:rFonts w:ascii="Garamond" w:eastAsia="Calibri" w:hAnsi="Garamond"/>
        </w:rPr>
        <w:t xml:space="preserve"> </w:t>
      </w:r>
      <w:r w:rsidR="00013130" w:rsidRPr="003E30CE">
        <w:rPr>
          <w:rFonts w:ascii="Garamond" w:eastAsia="Calibri" w:hAnsi="Garamond"/>
        </w:rPr>
        <w:t>Objednávateľa</w:t>
      </w:r>
      <w:r w:rsidR="00C9457F" w:rsidRPr="003E30CE">
        <w:rPr>
          <w:rFonts w:ascii="Garamond" w:eastAsia="Calibri" w:hAnsi="Garamond"/>
        </w:rPr>
        <w:t xml:space="preserve"> </w:t>
      </w:r>
      <w:r w:rsidR="00013130" w:rsidRPr="003E30CE">
        <w:rPr>
          <w:rFonts w:ascii="Garamond" w:eastAsia="Calibri" w:hAnsi="Garamond"/>
        </w:rPr>
        <w:t>osobitne</w:t>
      </w:r>
      <w:r w:rsidR="00C9457F" w:rsidRPr="003E30CE">
        <w:rPr>
          <w:rFonts w:ascii="Garamond" w:eastAsia="Calibri" w:hAnsi="Garamond"/>
        </w:rPr>
        <w:t xml:space="preserve"> </w:t>
      </w:r>
      <w:r w:rsidR="00013130" w:rsidRPr="003E30CE">
        <w:rPr>
          <w:rFonts w:ascii="Garamond" w:eastAsia="Calibri" w:hAnsi="Garamond"/>
        </w:rPr>
        <w:t>upozorniť;</w:t>
      </w:r>
      <w:r w:rsidR="00C9457F" w:rsidRPr="003E30CE">
        <w:rPr>
          <w:rFonts w:ascii="Garamond" w:eastAsia="Calibri" w:hAnsi="Garamond"/>
        </w:rPr>
        <w:t xml:space="preserve"> </w:t>
      </w:r>
      <w:r w:rsidRPr="003E30CE">
        <w:rPr>
          <w:rFonts w:ascii="Garamond" w:eastAsia="Calibri" w:hAnsi="Garamond"/>
        </w:rPr>
        <w:t>a</w:t>
      </w:r>
    </w:p>
    <w:p w14:paraId="31BF6C6D" w14:textId="77777777" w:rsidR="00B65B92" w:rsidRPr="003E30CE" w:rsidRDefault="00B65B9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3E30CE" w:rsidRDefault="00013130" w:rsidP="003E30CE">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odovzdá</w:t>
      </w:r>
      <w:r w:rsidR="003D1F48" w:rsidRPr="003E30CE">
        <w:rPr>
          <w:rFonts w:ascii="Garamond" w:eastAsia="Calibri" w:hAnsi="Garamond"/>
        </w:rPr>
        <w:t>va</w:t>
      </w:r>
      <w:r w:rsidR="00C9457F" w:rsidRPr="003E30CE">
        <w:rPr>
          <w:rFonts w:ascii="Garamond" w:eastAsia="Calibri" w:hAnsi="Garamond"/>
        </w:rPr>
        <w:t xml:space="preserve"> </w:t>
      </w:r>
      <w:r w:rsidRPr="003E30CE">
        <w:rPr>
          <w:rFonts w:ascii="Garamond" w:eastAsia="Calibri" w:hAnsi="Garamond"/>
        </w:rPr>
        <w:t>Objednávateľovi</w:t>
      </w:r>
      <w:r w:rsidR="00C9457F" w:rsidRPr="003E30CE">
        <w:rPr>
          <w:rFonts w:ascii="Garamond" w:eastAsia="Calibri" w:hAnsi="Garamond"/>
        </w:rPr>
        <w:t xml:space="preserve"> </w:t>
      </w:r>
      <w:r w:rsidRPr="003E30CE">
        <w:rPr>
          <w:rFonts w:ascii="Garamond" w:eastAsia="Calibri" w:hAnsi="Garamond"/>
        </w:rPr>
        <w:t>spolu</w:t>
      </w:r>
      <w:r w:rsidR="00C9457F" w:rsidRPr="003E30CE">
        <w:rPr>
          <w:rFonts w:ascii="Garamond" w:eastAsia="Calibri" w:hAnsi="Garamond"/>
        </w:rPr>
        <w:t xml:space="preserve"> </w:t>
      </w:r>
      <w:r w:rsidRPr="003E30CE">
        <w:rPr>
          <w:rFonts w:ascii="Garamond" w:eastAsia="Calibri" w:hAnsi="Garamond"/>
        </w:rPr>
        <w:t>s</w:t>
      </w:r>
      <w:r w:rsidR="00C9457F" w:rsidRPr="003E30CE">
        <w:rPr>
          <w:rFonts w:ascii="Garamond" w:eastAsia="Calibri" w:hAnsi="Garamond"/>
        </w:rPr>
        <w:t xml:space="preserve"> </w:t>
      </w:r>
      <w:r w:rsidRPr="003E30CE">
        <w:rPr>
          <w:rFonts w:ascii="Garamond" w:eastAsia="Calibri" w:hAnsi="Garamond"/>
        </w:rPr>
        <w:t>Tovarom</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doklady</w:t>
      </w:r>
      <w:r w:rsidR="00C9457F" w:rsidRPr="003E30CE">
        <w:rPr>
          <w:rFonts w:ascii="Garamond" w:eastAsia="Calibri" w:hAnsi="Garamond"/>
        </w:rPr>
        <w:t xml:space="preserve"> </w:t>
      </w:r>
      <w:r w:rsidRPr="003E30CE">
        <w:rPr>
          <w:rFonts w:ascii="Garamond" w:eastAsia="Calibri" w:hAnsi="Garamond"/>
        </w:rPr>
        <w:t>vzťahujúce</w:t>
      </w:r>
      <w:r w:rsidR="00C9457F" w:rsidRPr="003E30CE">
        <w:rPr>
          <w:rFonts w:ascii="Garamond" w:eastAsia="Calibri" w:hAnsi="Garamond"/>
        </w:rPr>
        <w:t xml:space="preserve"> </w:t>
      </w:r>
      <w:r w:rsidRPr="003E30CE">
        <w:rPr>
          <w:rFonts w:ascii="Garamond" w:eastAsia="Calibri" w:hAnsi="Garamond"/>
        </w:rPr>
        <w:t>sa</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003D1F48" w:rsidRPr="003E30CE">
        <w:rPr>
          <w:rFonts w:ascii="Garamond" w:eastAsia="Calibri" w:hAnsi="Garamond"/>
        </w:rPr>
        <w:t>Tovaru.</w:t>
      </w:r>
    </w:p>
    <w:p w14:paraId="3E048D04" w14:textId="77777777" w:rsidR="005E4872" w:rsidRPr="003E30CE" w:rsidRDefault="005E4872" w:rsidP="003E30CE">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eastAsia="Calibri" w:hAnsi="Garamond"/>
        </w:rPr>
        <w:tab/>
      </w:r>
      <w:r w:rsidR="00774D0A" w:rsidRPr="003E30CE">
        <w:rPr>
          <w:rFonts w:ascii="Garamond" w:hAnsi="Garamond"/>
          <w:noProof/>
        </w:rPr>
        <w:t>Dodávateľ</w:t>
      </w:r>
      <w:r w:rsidR="00C9457F" w:rsidRPr="003E30CE">
        <w:rPr>
          <w:rFonts w:ascii="Garamond" w:hAnsi="Garamond"/>
          <w:noProof/>
        </w:rPr>
        <w:t xml:space="preserve"> </w:t>
      </w:r>
      <w:r w:rsidR="00774D0A" w:rsidRPr="003E30CE">
        <w:rPr>
          <w:rFonts w:ascii="Garamond" w:hAnsi="Garamond"/>
          <w:noProof/>
        </w:rPr>
        <w:t>berie</w:t>
      </w:r>
      <w:r w:rsidR="00C9457F" w:rsidRPr="003E30CE">
        <w:rPr>
          <w:rFonts w:ascii="Garamond" w:hAnsi="Garamond"/>
          <w:noProof/>
        </w:rPr>
        <w:t xml:space="preserve"> </w:t>
      </w:r>
      <w:r w:rsidR="00774D0A" w:rsidRPr="003E30CE">
        <w:rPr>
          <w:rFonts w:ascii="Garamond" w:hAnsi="Garamond"/>
          <w:noProof/>
        </w:rPr>
        <w:t>na</w:t>
      </w:r>
      <w:r w:rsidR="00C9457F" w:rsidRPr="003E30CE">
        <w:rPr>
          <w:rFonts w:ascii="Garamond" w:hAnsi="Garamond"/>
          <w:noProof/>
        </w:rPr>
        <w:t xml:space="preserve"> </w:t>
      </w:r>
      <w:r w:rsidR="00774D0A" w:rsidRPr="003E30CE">
        <w:rPr>
          <w:rFonts w:ascii="Garamond" w:hAnsi="Garamond"/>
          <w:noProof/>
        </w:rPr>
        <w:t>vedomie,</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ak</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mal</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čase</w:t>
      </w:r>
      <w:r w:rsidR="00C9457F" w:rsidRPr="003E30CE">
        <w:rPr>
          <w:rFonts w:ascii="Garamond" w:hAnsi="Garamond"/>
          <w:noProof/>
        </w:rPr>
        <w:t xml:space="preserve"> </w:t>
      </w:r>
      <w:r w:rsidR="00774D0A" w:rsidRPr="003E30CE">
        <w:rPr>
          <w:rFonts w:ascii="Garamond" w:hAnsi="Garamond"/>
          <w:noProof/>
        </w:rPr>
        <w:t>podpisovania</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vedomosť</w:t>
      </w:r>
      <w:r w:rsidR="00C9457F" w:rsidRPr="003E30CE">
        <w:rPr>
          <w:rFonts w:ascii="Garamond" w:hAnsi="Garamond"/>
          <w:noProof/>
        </w:rPr>
        <w:t xml:space="preserve"> </w:t>
      </w:r>
      <w:r w:rsidR="00774D0A" w:rsidRPr="003E30CE">
        <w:rPr>
          <w:rFonts w:ascii="Garamond" w:hAnsi="Garamond"/>
          <w:noProof/>
        </w:rPr>
        <w:t>o</w:t>
      </w:r>
      <w:r w:rsidR="00C9457F" w:rsidRPr="003E30CE">
        <w:rPr>
          <w:rFonts w:ascii="Garamond" w:hAnsi="Garamond"/>
          <w:noProof/>
        </w:rPr>
        <w:t xml:space="preserve"> </w:t>
      </w:r>
      <w:r w:rsidR="00774D0A" w:rsidRPr="003E30CE">
        <w:rPr>
          <w:rFonts w:ascii="Garamond" w:hAnsi="Garamond"/>
          <w:noProof/>
        </w:rPr>
        <w:t>tom,</w:t>
      </w:r>
      <w:r w:rsidR="00C9457F" w:rsidRPr="003E30CE">
        <w:rPr>
          <w:rFonts w:ascii="Garamond" w:hAnsi="Garamond"/>
          <w:noProof/>
        </w:rPr>
        <w:t xml:space="preserve"> </w:t>
      </w:r>
      <w:r w:rsidR="00774D0A" w:rsidRPr="003E30CE">
        <w:rPr>
          <w:rFonts w:ascii="Garamond" w:hAnsi="Garamond"/>
          <w:noProof/>
        </w:rPr>
        <w:t>že</w:t>
      </w:r>
      <w:r w:rsidR="00C9457F" w:rsidRPr="003E30CE">
        <w:rPr>
          <w:rFonts w:ascii="Garamond" w:hAnsi="Garamond"/>
          <w:noProof/>
        </w:rPr>
        <w:t xml:space="preserve"> </w:t>
      </w:r>
      <w:r w:rsidR="00774D0A" w:rsidRPr="003E30CE">
        <w:rPr>
          <w:rFonts w:ascii="Garamond" w:hAnsi="Garamond"/>
          <w:noProof/>
        </w:rPr>
        <w:t>ktorékoľvek</w:t>
      </w:r>
      <w:r w:rsidR="00C9457F" w:rsidRPr="003E30CE">
        <w:rPr>
          <w:rFonts w:ascii="Garamond" w:hAnsi="Garamond"/>
          <w:noProof/>
        </w:rPr>
        <w:t xml:space="preserve"> </w:t>
      </w:r>
      <w:r w:rsidR="00774D0A" w:rsidRPr="003E30CE">
        <w:rPr>
          <w:rFonts w:ascii="Garamond" w:hAnsi="Garamond"/>
          <w:noProof/>
        </w:rPr>
        <w:t>z</w:t>
      </w:r>
      <w:r w:rsidR="00C9457F" w:rsidRPr="003E30CE">
        <w:rPr>
          <w:rFonts w:ascii="Garamond" w:hAnsi="Garamond"/>
          <w:noProof/>
        </w:rPr>
        <w:t xml:space="preserve"> </w:t>
      </w:r>
      <w:r w:rsidR="00774D0A" w:rsidRPr="003E30CE">
        <w:rPr>
          <w:rFonts w:ascii="Garamond" w:hAnsi="Garamond"/>
          <w:noProof/>
        </w:rPr>
        <w:t>vyhlásení</w:t>
      </w:r>
      <w:r w:rsidR="00C9457F" w:rsidRPr="003E30CE">
        <w:rPr>
          <w:rFonts w:ascii="Garamond" w:hAnsi="Garamond"/>
          <w:noProof/>
        </w:rPr>
        <w:t xml:space="preserve"> </w:t>
      </w:r>
      <w:r w:rsidR="00774D0A" w:rsidRPr="003E30CE">
        <w:rPr>
          <w:rFonts w:ascii="Garamond" w:hAnsi="Garamond"/>
          <w:noProof/>
        </w:rPr>
        <w:t>Dodávateľa</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tomto</w:t>
      </w:r>
      <w:r w:rsidR="00C9457F" w:rsidRPr="003E30CE">
        <w:rPr>
          <w:rFonts w:ascii="Garamond" w:hAnsi="Garamond"/>
          <w:noProof/>
        </w:rPr>
        <w:t xml:space="preserve"> </w:t>
      </w:r>
      <w:r w:rsidR="00774D0A" w:rsidRPr="003E30CE">
        <w:rPr>
          <w:rFonts w:ascii="Garamond" w:hAnsi="Garamond"/>
          <w:noProof/>
        </w:rPr>
        <w:t>článku,</w:t>
      </w:r>
      <w:r w:rsidR="00C9457F" w:rsidRPr="003E30CE">
        <w:rPr>
          <w:rFonts w:ascii="Garamond" w:hAnsi="Garamond"/>
          <w:noProof/>
        </w:rPr>
        <w:t xml:space="preserve"> </w:t>
      </w:r>
      <w:r w:rsidR="00774D0A" w:rsidRPr="003E30CE">
        <w:rPr>
          <w:rFonts w:ascii="Garamond" w:hAnsi="Garamond"/>
          <w:noProof/>
        </w:rPr>
        <w:t>v</w:t>
      </w:r>
      <w:r w:rsidR="00C9457F" w:rsidRPr="003E30CE">
        <w:rPr>
          <w:rFonts w:ascii="Garamond" w:hAnsi="Garamond"/>
          <w:noProof/>
        </w:rPr>
        <w:t xml:space="preserve"> </w:t>
      </w:r>
      <w:r w:rsidR="00774D0A" w:rsidRPr="003E30CE">
        <w:rPr>
          <w:rFonts w:ascii="Garamond" w:hAnsi="Garamond"/>
          <w:noProof/>
        </w:rPr>
        <w:t>bod</w:t>
      </w:r>
      <w:r w:rsidR="00C05449" w:rsidRPr="003E30CE">
        <w:rPr>
          <w:rFonts w:ascii="Garamond" w:hAnsi="Garamond"/>
          <w:noProof/>
        </w:rPr>
        <w:t>och</w:t>
      </w:r>
      <w:r w:rsidR="00C9457F" w:rsidRPr="003E30CE">
        <w:rPr>
          <w:rFonts w:ascii="Garamond" w:hAnsi="Garamond"/>
          <w:noProof/>
        </w:rPr>
        <w:t xml:space="preserve"> </w:t>
      </w:r>
      <w:r w:rsidR="00774D0A"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00774D0A" w:rsidRPr="003E30CE">
        <w:rPr>
          <w:rFonts w:ascii="Garamond" w:hAnsi="Garamond"/>
          <w:noProof/>
        </w:rPr>
        <w:t>Zmluvy</w:t>
      </w:r>
      <w:r w:rsidR="00C9457F" w:rsidRPr="003E30CE">
        <w:rPr>
          <w:rFonts w:ascii="Garamond" w:hAnsi="Garamond"/>
          <w:noProof/>
        </w:rPr>
        <w:t xml:space="preserve"> </w:t>
      </w:r>
      <w:r w:rsidR="00774D0A" w:rsidRPr="003E30CE">
        <w:rPr>
          <w:rFonts w:ascii="Garamond" w:hAnsi="Garamond"/>
          <w:noProof/>
        </w:rPr>
        <w:t>je</w:t>
      </w:r>
      <w:r w:rsidR="00C9457F" w:rsidRPr="003E30CE">
        <w:rPr>
          <w:rFonts w:ascii="Garamond" w:hAnsi="Garamond"/>
          <w:noProof/>
        </w:rPr>
        <w:t xml:space="preserve"> </w:t>
      </w:r>
      <w:r w:rsidR="00774D0A" w:rsidRPr="003E30CE">
        <w:rPr>
          <w:rFonts w:ascii="Garamond" w:hAnsi="Garamond"/>
          <w:noProof/>
        </w:rPr>
        <w:t>nepravdivé,</w:t>
      </w:r>
      <w:r w:rsidR="00C9457F" w:rsidRPr="003E30CE">
        <w:rPr>
          <w:rFonts w:ascii="Garamond" w:hAnsi="Garamond"/>
          <w:noProof/>
        </w:rPr>
        <w:t xml:space="preserve"> </w:t>
      </w:r>
      <w:r w:rsidR="00774D0A" w:rsidRPr="003E30CE">
        <w:rPr>
          <w:rFonts w:ascii="Garamond" w:hAnsi="Garamond"/>
          <w:noProof/>
        </w:rPr>
        <w:t>Zmluvu</w:t>
      </w:r>
      <w:r w:rsidR="00C9457F" w:rsidRPr="003E30CE">
        <w:rPr>
          <w:rFonts w:ascii="Garamond" w:hAnsi="Garamond"/>
          <w:noProof/>
        </w:rPr>
        <w:t xml:space="preserve"> </w:t>
      </w:r>
      <w:r w:rsidR="00774D0A" w:rsidRPr="003E30CE">
        <w:rPr>
          <w:rFonts w:ascii="Garamond" w:hAnsi="Garamond"/>
          <w:noProof/>
        </w:rPr>
        <w:t>by</w:t>
      </w:r>
      <w:r w:rsidR="00C9457F" w:rsidRPr="003E30CE">
        <w:rPr>
          <w:rFonts w:ascii="Garamond" w:hAnsi="Garamond"/>
          <w:noProof/>
        </w:rPr>
        <w:t xml:space="preserve"> </w:t>
      </w:r>
      <w:r w:rsidR="00774D0A" w:rsidRPr="003E30CE">
        <w:rPr>
          <w:rFonts w:ascii="Garamond" w:hAnsi="Garamond"/>
          <w:noProof/>
        </w:rPr>
        <w:t>neuzatvoril,</w:t>
      </w:r>
      <w:r w:rsidR="00C9457F" w:rsidRPr="003E30CE">
        <w:rPr>
          <w:rFonts w:ascii="Garamond" w:hAnsi="Garamond"/>
          <w:noProof/>
        </w:rPr>
        <w:t xml:space="preserve"> </w:t>
      </w:r>
      <w:r w:rsidR="00774D0A" w:rsidRPr="003E30CE">
        <w:rPr>
          <w:rFonts w:ascii="Garamond" w:hAnsi="Garamond"/>
          <w:noProof/>
        </w:rPr>
        <w:t>nakoľko</w:t>
      </w:r>
      <w:r w:rsidR="00C9457F" w:rsidRPr="003E30CE">
        <w:rPr>
          <w:rFonts w:ascii="Garamond" w:hAnsi="Garamond"/>
          <w:noProof/>
        </w:rPr>
        <w:t xml:space="preserve"> </w:t>
      </w:r>
      <w:r w:rsidR="00774D0A" w:rsidRPr="003E30CE">
        <w:rPr>
          <w:rFonts w:ascii="Garamond" w:hAnsi="Garamond"/>
          <w:noProof/>
        </w:rPr>
        <w:t>uvedené</w:t>
      </w:r>
      <w:r w:rsidR="00C9457F" w:rsidRPr="003E30CE">
        <w:rPr>
          <w:rFonts w:ascii="Garamond" w:hAnsi="Garamond"/>
          <w:noProof/>
        </w:rPr>
        <w:t xml:space="preserve"> </w:t>
      </w:r>
      <w:r w:rsidR="00774D0A" w:rsidRPr="003E30CE">
        <w:rPr>
          <w:rFonts w:ascii="Garamond" w:hAnsi="Garamond"/>
          <w:noProof/>
        </w:rPr>
        <w:t>vyhlásenia</w:t>
      </w:r>
      <w:r w:rsidR="00C9457F" w:rsidRPr="003E30CE">
        <w:rPr>
          <w:rFonts w:ascii="Garamond" w:hAnsi="Garamond"/>
          <w:noProof/>
        </w:rPr>
        <w:t xml:space="preserve"> </w:t>
      </w:r>
      <w:r w:rsidR="00774D0A" w:rsidRPr="003E30CE">
        <w:rPr>
          <w:rFonts w:ascii="Garamond" w:hAnsi="Garamond"/>
          <w:noProof/>
        </w:rPr>
        <w:t>Objednávateľ</w:t>
      </w:r>
      <w:r w:rsidR="00C9457F" w:rsidRPr="003E30CE">
        <w:rPr>
          <w:rFonts w:ascii="Garamond" w:hAnsi="Garamond"/>
          <w:noProof/>
        </w:rPr>
        <w:t xml:space="preserve"> </w:t>
      </w:r>
      <w:r w:rsidR="00774D0A" w:rsidRPr="003E30CE">
        <w:rPr>
          <w:rFonts w:ascii="Garamond" w:hAnsi="Garamond"/>
          <w:noProof/>
        </w:rPr>
        <w:t>považuje</w:t>
      </w:r>
      <w:r w:rsidR="00C9457F" w:rsidRPr="003E30CE">
        <w:rPr>
          <w:rFonts w:ascii="Garamond" w:hAnsi="Garamond"/>
          <w:noProof/>
        </w:rPr>
        <w:t xml:space="preserve"> </w:t>
      </w:r>
      <w:r w:rsidR="00774D0A" w:rsidRPr="003E30CE">
        <w:rPr>
          <w:rFonts w:ascii="Garamond" w:hAnsi="Garamond"/>
          <w:noProof/>
        </w:rPr>
        <w:t>za</w:t>
      </w:r>
      <w:r w:rsidR="00C9457F" w:rsidRPr="003E30CE">
        <w:rPr>
          <w:rFonts w:ascii="Garamond" w:hAnsi="Garamond"/>
          <w:noProof/>
        </w:rPr>
        <w:t xml:space="preserve"> </w:t>
      </w:r>
      <w:r w:rsidR="00774D0A" w:rsidRPr="003E30CE">
        <w:rPr>
          <w:rFonts w:ascii="Garamond" w:hAnsi="Garamond"/>
          <w:noProof/>
        </w:rPr>
        <w:t>skutočnosti,</w:t>
      </w:r>
      <w:r w:rsidR="00C9457F" w:rsidRPr="003E30CE">
        <w:rPr>
          <w:rFonts w:ascii="Garamond" w:hAnsi="Garamond"/>
          <w:noProof/>
        </w:rPr>
        <w:t xml:space="preserve"> </w:t>
      </w:r>
      <w:r w:rsidR="00774D0A" w:rsidRPr="003E30CE">
        <w:rPr>
          <w:rFonts w:ascii="Garamond" w:hAnsi="Garamond"/>
          <w:noProof/>
        </w:rPr>
        <w:t>ktoré</w:t>
      </w:r>
      <w:r w:rsidR="00C9457F" w:rsidRPr="003E30CE">
        <w:rPr>
          <w:rFonts w:ascii="Garamond" w:hAnsi="Garamond"/>
          <w:noProof/>
        </w:rPr>
        <w:t xml:space="preserve"> </w:t>
      </w:r>
      <w:r w:rsidR="00774D0A" w:rsidRPr="003E30CE">
        <w:rPr>
          <w:rFonts w:ascii="Garamond" w:hAnsi="Garamond"/>
          <w:noProof/>
        </w:rPr>
        <w:t>si</w:t>
      </w:r>
      <w:r w:rsidR="00C9457F" w:rsidRPr="003E30CE">
        <w:rPr>
          <w:rFonts w:ascii="Garamond" w:hAnsi="Garamond"/>
          <w:noProof/>
        </w:rPr>
        <w:t xml:space="preserve"> </w:t>
      </w:r>
      <w:r w:rsidR="00774D0A" w:rsidRPr="003E30CE">
        <w:rPr>
          <w:rFonts w:ascii="Garamond" w:hAnsi="Garamond"/>
          <w:noProof/>
        </w:rPr>
        <w:t>vymienil.</w:t>
      </w:r>
      <w:r w:rsidR="00C9457F" w:rsidRPr="003E30CE">
        <w:rPr>
          <w:rFonts w:ascii="Garamond" w:hAnsi="Garamond"/>
          <w:noProof/>
        </w:rPr>
        <w:t xml:space="preserve"> </w:t>
      </w:r>
    </w:p>
    <w:p w14:paraId="308A35F8" w14:textId="77777777" w:rsidR="000B2E47" w:rsidRPr="003E30CE" w:rsidRDefault="000B2E47" w:rsidP="003E30CE">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3E30CE" w:rsidRDefault="00774D0A"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3E30CE">
        <w:rPr>
          <w:rFonts w:ascii="Garamond" w:hAnsi="Garamond"/>
          <w:noProof/>
        </w:rPr>
        <w:t>Pokiaľ</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preukáže,</w:t>
      </w:r>
      <w:r w:rsidR="00C9457F" w:rsidRPr="003E30CE">
        <w:rPr>
          <w:rFonts w:ascii="Garamond" w:hAnsi="Garamond"/>
          <w:noProof/>
        </w:rPr>
        <w:t xml:space="preserve"> </w:t>
      </w:r>
      <w:r w:rsidRPr="003E30CE">
        <w:rPr>
          <w:rFonts w:ascii="Garamond" w:hAnsi="Garamond"/>
          <w:noProof/>
        </w:rPr>
        <w:t>že</w:t>
      </w:r>
      <w:r w:rsidR="00C9457F" w:rsidRPr="003E30CE">
        <w:rPr>
          <w:rFonts w:ascii="Garamond" w:hAnsi="Garamond"/>
          <w:noProof/>
        </w:rPr>
        <w:t xml:space="preserve"> </w:t>
      </w:r>
      <w:r w:rsidRPr="003E30CE">
        <w:rPr>
          <w:rFonts w:ascii="Garamond" w:hAnsi="Garamond"/>
          <w:noProof/>
        </w:rPr>
        <w:t>ktorékoľvek</w:t>
      </w:r>
      <w:r w:rsidR="00C9457F" w:rsidRPr="003E30CE">
        <w:rPr>
          <w:rFonts w:ascii="Garamond" w:hAnsi="Garamond"/>
          <w:noProof/>
        </w:rPr>
        <w:t xml:space="preserve"> </w:t>
      </w:r>
      <w:r w:rsidRPr="003E30CE">
        <w:rPr>
          <w:rFonts w:ascii="Garamond" w:hAnsi="Garamond"/>
          <w:noProof/>
        </w:rPr>
        <w:t>z</w:t>
      </w:r>
      <w:r w:rsidR="00C9457F" w:rsidRPr="003E30CE">
        <w:rPr>
          <w:rFonts w:ascii="Garamond" w:hAnsi="Garamond"/>
          <w:noProof/>
        </w:rPr>
        <w:t xml:space="preserve"> </w:t>
      </w:r>
      <w:r w:rsidRPr="003E30CE">
        <w:rPr>
          <w:rFonts w:ascii="Garamond" w:hAnsi="Garamond"/>
          <w:noProof/>
        </w:rPr>
        <w:t>vyhlásení</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uvedených</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tomto</w:t>
      </w:r>
      <w:r w:rsidR="00C9457F" w:rsidRPr="003E30CE">
        <w:rPr>
          <w:rFonts w:ascii="Garamond" w:hAnsi="Garamond"/>
          <w:noProof/>
        </w:rPr>
        <w:t xml:space="preserve"> </w:t>
      </w:r>
      <w:r w:rsidRPr="003E30CE">
        <w:rPr>
          <w:rFonts w:ascii="Garamond" w:hAnsi="Garamond"/>
          <w:noProof/>
        </w:rPr>
        <w:t>článku</w:t>
      </w:r>
      <w:r w:rsidR="00C9457F" w:rsidRPr="003E30CE">
        <w:rPr>
          <w:rFonts w:ascii="Garamond" w:hAnsi="Garamond"/>
          <w:noProof/>
        </w:rPr>
        <w:t xml:space="preserve"> </w:t>
      </w:r>
      <w:r w:rsidRPr="003E30CE">
        <w:rPr>
          <w:rFonts w:ascii="Garamond" w:hAnsi="Garamond"/>
          <w:noProof/>
        </w:rPr>
        <w:t>bode</w:t>
      </w:r>
      <w:r w:rsidR="00C9457F" w:rsidRPr="003E30CE">
        <w:rPr>
          <w:rFonts w:ascii="Garamond" w:hAnsi="Garamond"/>
          <w:noProof/>
        </w:rPr>
        <w:t xml:space="preserve"> </w:t>
      </w:r>
      <w:r w:rsidRPr="003E30CE">
        <w:rPr>
          <w:rFonts w:ascii="Garamond" w:hAnsi="Garamond"/>
          <w:noProof/>
        </w:rPr>
        <w:t>6.1</w:t>
      </w:r>
      <w:r w:rsidR="00C9457F" w:rsidRPr="003E30CE">
        <w:rPr>
          <w:rFonts w:ascii="Garamond" w:hAnsi="Garamond"/>
          <w:noProof/>
        </w:rPr>
        <w:t xml:space="preserve"> </w:t>
      </w:r>
      <w:r w:rsidR="00C05449" w:rsidRPr="003E30CE">
        <w:rPr>
          <w:rFonts w:ascii="Garamond" w:hAnsi="Garamond"/>
          <w:noProof/>
        </w:rPr>
        <w:t>a</w:t>
      </w:r>
      <w:r w:rsidR="00C9457F" w:rsidRPr="003E30CE">
        <w:rPr>
          <w:rFonts w:ascii="Garamond" w:hAnsi="Garamond"/>
          <w:noProof/>
        </w:rPr>
        <w:t xml:space="preserve"> </w:t>
      </w:r>
      <w:r w:rsidR="00C05449" w:rsidRPr="003E30CE">
        <w:rPr>
          <w:rFonts w:ascii="Garamond" w:hAnsi="Garamond"/>
          <w:noProof/>
        </w:rPr>
        <w:t>bode</w:t>
      </w:r>
      <w:r w:rsidR="00C9457F" w:rsidRPr="003E30CE">
        <w:rPr>
          <w:rFonts w:ascii="Garamond" w:hAnsi="Garamond"/>
          <w:noProof/>
        </w:rPr>
        <w:t xml:space="preserve"> </w:t>
      </w:r>
      <w:r w:rsidR="00C05449" w:rsidRPr="003E30CE">
        <w:rPr>
          <w:rFonts w:ascii="Garamond" w:hAnsi="Garamond"/>
          <w:noProof/>
        </w:rPr>
        <w:t>6.2</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nebolo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uzatvorenia</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alebo</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čase</w:t>
      </w:r>
      <w:r w:rsidR="00C9457F" w:rsidRPr="003E30CE">
        <w:rPr>
          <w:rFonts w:ascii="Garamond" w:hAnsi="Garamond"/>
          <w:noProof/>
        </w:rPr>
        <w:t xml:space="preserve"> </w:t>
      </w:r>
      <w:r w:rsidRPr="003E30CE">
        <w:rPr>
          <w:rFonts w:ascii="Garamond" w:hAnsi="Garamond"/>
          <w:noProof/>
        </w:rPr>
        <w:t>nasledujúcom</w:t>
      </w:r>
      <w:r w:rsidR="00C9457F" w:rsidRPr="003E30CE">
        <w:rPr>
          <w:rFonts w:ascii="Garamond" w:hAnsi="Garamond"/>
          <w:noProof/>
        </w:rPr>
        <w:t xml:space="preserve"> </w:t>
      </w:r>
      <w:r w:rsidRPr="003E30CE">
        <w:rPr>
          <w:rFonts w:ascii="Garamond" w:hAnsi="Garamond"/>
          <w:noProof/>
        </w:rPr>
        <w:t>po</w:t>
      </w:r>
      <w:r w:rsidR="00C9457F" w:rsidRPr="003E30CE">
        <w:rPr>
          <w:rFonts w:ascii="Garamond" w:hAnsi="Garamond"/>
          <w:noProof/>
        </w:rPr>
        <w:t xml:space="preserve"> </w:t>
      </w:r>
      <w:r w:rsidRPr="003E30CE">
        <w:rPr>
          <w:rFonts w:ascii="Garamond" w:hAnsi="Garamond"/>
          <w:noProof/>
        </w:rPr>
        <w:t>uzatvorení</w:t>
      </w:r>
      <w:r w:rsidR="00C9457F" w:rsidRPr="003E30CE">
        <w:rPr>
          <w:rFonts w:ascii="Garamond" w:hAnsi="Garamond"/>
          <w:noProof/>
        </w:rPr>
        <w:t xml:space="preserve"> </w:t>
      </w:r>
      <w:r w:rsidRPr="003E30CE">
        <w:rPr>
          <w:rFonts w:ascii="Garamond" w:hAnsi="Garamond"/>
          <w:noProof/>
        </w:rPr>
        <w:t>Zmluvy</w:t>
      </w:r>
      <w:r w:rsidR="00C9457F" w:rsidRPr="003E30CE">
        <w:rPr>
          <w:rFonts w:ascii="Garamond" w:hAnsi="Garamond"/>
          <w:noProof/>
        </w:rPr>
        <w:t xml:space="preserve"> </w:t>
      </w:r>
      <w:r w:rsidRPr="003E30CE">
        <w:rPr>
          <w:rFonts w:ascii="Garamond" w:hAnsi="Garamond"/>
          <w:noProof/>
        </w:rPr>
        <w:t>prestalo</w:t>
      </w:r>
      <w:r w:rsidR="00C9457F" w:rsidRPr="003E30CE">
        <w:rPr>
          <w:rFonts w:ascii="Garamond" w:hAnsi="Garamond"/>
          <w:noProof/>
        </w:rPr>
        <w:t xml:space="preserve"> </w:t>
      </w:r>
      <w:r w:rsidRPr="003E30CE">
        <w:rPr>
          <w:rFonts w:ascii="Garamond" w:hAnsi="Garamond"/>
          <w:noProof/>
        </w:rPr>
        <w:t>byť</w:t>
      </w:r>
      <w:r w:rsidR="00C9457F" w:rsidRPr="003E30CE">
        <w:rPr>
          <w:rFonts w:ascii="Garamond" w:hAnsi="Garamond"/>
          <w:noProof/>
        </w:rPr>
        <w:t xml:space="preserve"> </w:t>
      </w:r>
      <w:r w:rsidRPr="003E30CE">
        <w:rPr>
          <w:rFonts w:ascii="Garamond" w:hAnsi="Garamond"/>
          <w:noProof/>
        </w:rPr>
        <w:t>pravdivým</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konania</w:t>
      </w:r>
      <w:r w:rsidR="00C9457F" w:rsidRPr="003E30CE">
        <w:rPr>
          <w:rFonts w:ascii="Garamond" w:hAnsi="Garamond"/>
          <w:noProof/>
        </w:rPr>
        <w:t xml:space="preserve"> </w:t>
      </w:r>
      <w:r w:rsidRPr="003E30CE">
        <w:rPr>
          <w:rFonts w:ascii="Garamond" w:hAnsi="Garamond"/>
          <w:noProof/>
        </w:rPr>
        <w:t>Dodávateľa,</w:t>
      </w:r>
      <w:r w:rsidR="00C9457F" w:rsidRPr="003E30CE">
        <w:rPr>
          <w:rFonts w:ascii="Garamond" w:hAnsi="Garamond"/>
          <w:noProof/>
        </w:rPr>
        <w:t xml:space="preserve"> </w:t>
      </w:r>
      <w:r w:rsidRPr="003E30CE">
        <w:rPr>
          <w:rFonts w:ascii="Garamond" w:hAnsi="Garamond"/>
          <w:noProof/>
        </w:rPr>
        <w:t>zaväzuje</w:t>
      </w:r>
      <w:r w:rsidR="00C9457F" w:rsidRPr="003E30CE">
        <w:rPr>
          <w:rFonts w:ascii="Garamond" w:hAnsi="Garamond"/>
          <w:noProof/>
        </w:rPr>
        <w:t xml:space="preserve"> </w:t>
      </w:r>
      <w:r w:rsidRPr="003E30CE">
        <w:rPr>
          <w:rFonts w:ascii="Garamond" w:hAnsi="Garamond"/>
          <w:noProof/>
        </w:rPr>
        <w:t>sa</w:t>
      </w:r>
      <w:r w:rsidR="00C9457F" w:rsidRPr="003E30CE">
        <w:rPr>
          <w:rFonts w:ascii="Garamond" w:hAnsi="Garamond"/>
          <w:noProof/>
        </w:rPr>
        <w:t xml:space="preserve"> </w:t>
      </w:r>
      <w:r w:rsidRPr="003E30CE">
        <w:rPr>
          <w:rFonts w:ascii="Garamond" w:hAnsi="Garamond"/>
          <w:noProof/>
        </w:rPr>
        <w:t>Dodávateľ</w:t>
      </w:r>
      <w:r w:rsidR="00C9457F" w:rsidRPr="003E30CE">
        <w:rPr>
          <w:rFonts w:ascii="Garamond" w:hAnsi="Garamond"/>
          <w:noProof/>
        </w:rPr>
        <w:t xml:space="preserve"> </w:t>
      </w:r>
      <w:r w:rsidRPr="003E30CE">
        <w:rPr>
          <w:rFonts w:ascii="Garamond" w:hAnsi="Garamond"/>
          <w:noProof/>
        </w:rPr>
        <w:t>nahradiť</w:t>
      </w:r>
      <w:r w:rsidR="00C9457F" w:rsidRPr="003E30CE">
        <w:rPr>
          <w:rFonts w:ascii="Garamond" w:hAnsi="Garamond"/>
          <w:noProof/>
        </w:rPr>
        <w:t xml:space="preserve"> </w:t>
      </w:r>
      <w:r w:rsidRPr="003E30CE">
        <w:rPr>
          <w:rFonts w:ascii="Garamond" w:hAnsi="Garamond"/>
          <w:noProof/>
        </w:rPr>
        <w:t>škodu,</w:t>
      </w:r>
      <w:r w:rsidR="00C9457F" w:rsidRPr="003E30CE">
        <w:rPr>
          <w:rFonts w:ascii="Garamond" w:hAnsi="Garamond"/>
          <w:noProof/>
        </w:rPr>
        <w:t xml:space="preserve"> </w:t>
      </w:r>
      <w:r w:rsidRPr="003E30CE">
        <w:rPr>
          <w:rFonts w:ascii="Garamond" w:hAnsi="Garamond"/>
          <w:noProof/>
        </w:rPr>
        <w:t>ktorá</w:t>
      </w:r>
      <w:r w:rsidR="00C9457F" w:rsidRPr="003E30CE">
        <w:rPr>
          <w:rFonts w:ascii="Garamond" w:hAnsi="Garamond"/>
          <w:noProof/>
        </w:rPr>
        <w:t xml:space="preserve"> </w:t>
      </w:r>
      <w:r w:rsidRPr="003E30CE">
        <w:rPr>
          <w:rFonts w:ascii="Garamond" w:hAnsi="Garamond"/>
          <w:noProof/>
        </w:rPr>
        <w:t>vznikne</w:t>
      </w:r>
      <w:r w:rsidR="00C9457F" w:rsidRPr="003E30CE">
        <w:rPr>
          <w:rFonts w:ascii="Garamond" w:hAnsi="Garamond"/>
          <w:noProof/>
        </w:rPr>
        <w:t xml:space="preserve"> </w:t>
      </w:r>
      <w:r w:rsidRPr="003E30CE">
        <w:rPr>
          <w:rFonts w:ascii="Garamond" w:hAnsi="Garamond"/>
          <w:noProof/>
        </w:rPr>
        <w:t>Objednávateľovi</w:t>
      </w:r>
      <w:r w:rsidR="00C9457F" w:rsidRPr="003E30CE">
        <w:rPr>
          <w:rFonts w:ascii="Garamond" w:hAnsi="Garamond"/>
          <w:noProof/>
        </w:rPr>
        <w:t xml:space="preserve"> </w:t>
      </w:r>
      <w:r w:rsidRPr="003E30CE">
        <w:rPr>
          <w:rFonts w:ascii="Garamond" w:hAnsi="Garamond"/>
          <w:noProof/>
        </w:rPr>
        <w:t>v</w:t>
      </w:r>
      <w:r w:rsidR="00C9457F" w:rsidRPr="003E30CE">
        <w:rPr>
          <w:rFonts w:ascii="Garamond" w:hAnsi="Garamond"/>
          <w:noProof/>
        </w:rPr>
        <w:t xml:space="preserve"> </w:t>
      </w:r>
      <w:r w:rsidRPr="003E30CE">
        <w:rPr>
          <w:rFonts w:ascii="Garamond" w:hAnsi="Garamond"/>
          <w:noProof/>
        </w:rPr>
        <w:t>dôsledku</w:t>
      </w:r>
      <w:r w:rsidR="00C9457F" w:rsidRPr="003E30CE">
        <w:rPr>
          <w:rFonts w:ascii="Garamond" w:hAnsi="Garamond"/>
          <w:noProof/>
        </w:rPr>
        <w:t xml:space="preserve"> </w:t>
      </w:r>
      <w:r w:rsidRPr="003E30CE">
        <w:rPr>
          <w:rFonts w:ascii="Garamond" w:hAnsi="Garamond"/>
          <w:noProof/>
        </w:rPr>
        <w:t>skutočností,</w:t>
      </w:r>
      <w:r w:rsidR="00C9457F" w:rsidRPr="003E30CE">
        <w:rPr>
          <w:rFonts w:ascii="Garamond" w:hAnsi="Garamond"/>
          <w:noProof/>
        </w:rPr>
        <w:t xml:space="preserve"> </w:t>
      </w:r>
      <w:r w:rsidRPr="003E30CE">
        <w:rPr>
          <w:rFonts w:ascii="Garamond" w:hAnsi="Garamond"/>
          <w:noProof/>
        </w:rPr>
        <w:t>ktoré</w:t>
      </w:r>
      <w:r w:rsidR="00C9457F" w:rsidRPr="003E30CE">
        <w:rPr>
          <w:rFonts w:ascii="Garamond" w:hAnsi="Garamond"/>
          <w:noProof/>
        </w:rPr>
        <w:t xml:space="preserve"> </w:t>
      </w:r>
      <w:r w:rsidRPr="003E30CE">
        <w:rPr>
          <w:rFonts w:ascii="Garamond" w:hAnsi="Garamond"/>
          <w:noProof/>
        </w:rPr>
        <w:t>sú</w:t>
      </w:r>
      <w:r w:rsidR="00C9457F" w:rsidRPr="003E30CE">
        <w:rPr>
          <w:rFonts w:ascii="Garamond" w:hAnsi="Garamond"/>
          <w:noProof/>
        </w:rPr>
        <w:t xml:space="preserve"> </w:t>
      </w:r>
      <w:r w:rsidRPr="003E30CE">
        <w:rPr>
          <w:rFonts w:ascii="Garamond" w:hAnsi="Garamond"/>
          <w:noProof/>
        </w:rPr>
        <w:t>obsahom</w:t>
      </w:r>
      <w:r w:rsidR="00C9457F" w:rsidRPr="003E30CE">
        <w:rPr>
          <w:rFonts w:ascii="Garamond" w:hAnsi="Garamond"/>
          <w:noProof/>
        </w:rPr>
        <w:t xml:space="preserve"> </w:t>
      </w:r>
      <w:r w:rsidRPr="003E30CE">
        <w:rPr>
          <w:rFonts w:ascii="Garamond" w:hAnsi="Garamond"/>
          <w:noProof/>
        </w:rPr>
        <w:t>tohto</w:t>
      </w:r>
      <w:r w:rsidR="00C9457F" w:rsidRPr="003E30CE">
        <w:rPr>
          <w:rFonts w:ascii="Garamond" w:hAnsi="Garamond"/>
          <w:noProof/>
        </w:rPr>
        <w:t xml:space="preserve"> </w:t>
      </w:r>
      <w:r w:rsidRPr="003E30CE">
        <w:rPr>
          <w:rFonts w:ascii="Garamond" w:hAnsi="Garamond"/>
          <w:noProof/>
        </w:rPr>
        <w:t>vyhlásenia.</w:t>
      </w:r>
      <w:r w:rsidR="00C9457F" w:rsidRPr="003E30CE">
        <w:rPr>
          <w:rFonts w:ascii="Garamond" w:hAnsi="Garamond"/>
          <w:noProof/>
        </w:rPr>
        <w:t xml:space="preserve"> </w:t>
      </w:r>
    </w:p>
    <w:p w14:paraId="1710F1EA"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3E30CE" w:rsidRDefault="00013130" w:rsidP="003E30CE">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3E30CE">
        <w:rPr>
          <w:rFonts w:ascii="Garamond" w:eastAsia="Calibri" w:hAnsi="Garamond"/>
        </w:rPr>
        <w:t>Objednávateľ</w:t>
      </w:r>
      <w:r w:rsidR="00C9457F" w:rsidRPr="003E30CE">
        <w:rPr>
          <w:rFonts w:ascii="Garamond" w:eastAsia="Calibri" w:hAnsi="Garamond"/>
        </w:rPr>
        <w:t xml:space="preserve"> </w:t>
      </w:r>
      <w:r w:rsidRPr="003E30CE">
        <w:rPr>
          <w:rFonts w:ascii="Garamond" w:eastAsia="Calibri" w:hAnsi="Garamond"/>
        </w:rPr>
        <w:t>vyhlasuje</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ubezpečuje</w:t>
      </w:r>
      <w:r w:rsidR="00C9457F" w:rsidRPr="003E30CE">
        <w:rPr>
          <w:rFonts w:ascii="Garamond" w:eastAsia="Calibri" w:hAnsi="Garamond"/>
        </w:rPr>
        <w:t xml:space="preserve"> </w:t>
      </w:r>
      <w:r w:rsidRPr="003E30CE">
        <w:rPr>
          <w:rFonts w:ascii="Garamond" w:eastAsia="Calibri" w:hAnsi="Garamond"/>
        </w:rPr>
        <w:t>Dodávateľa,</w:t>
      </w:r>
      <w:r w:rsidR="00C9457F" w:rsidRPr="003E30CE">
        <w:rPr>
          <w:rFonts w:ascii="Garamond" w:eastAsia="Calibri" w:hAnsi="Garamond"/>
        </w:rPr>
        <w:t xml:space="preserve"> </w:t>
      </w:r>
      <w:r w:rsidRPr="003E30CE">
        <w:rPr>
          <w:rFonts w:ascii="Garamond" w:eastAsia="Calibri" w:hAnsi="Garamond"/>
        </w:rPr>
        <w:t>že</w:t>
      </w:r>
      <w:r w:rsidR="00C9457F" w:rsidRPr="003E30CE">
        <w:rPr>
          <w:rFonts w:ascii="Garamond" w:eastAsia="Calibri" w:hAnsi="Garamond"/>
        </w:rPr>
        <w:t xml:space="preserve"> </w:t>
      </w:r>
      <w:r w:rsidRPr="003E30CE">
        <w:rPr>
          <w:rFonts w:ascii="Garamond" w:eastAsia="Calibri" w:hAnsi="Garamond"/>
        </w:rPr>
        <w:t>ku</w:t>
      </w:r>
      <w:r w:rsidR="00C9457F" w:rsidRPr="003E30CE">
        <w:rPr>
          <w:rFonts w:ascii="Garamond" w:eastAsia="Calibri" w:hAnsi="Garamond"/>
        </w:rPr>
        <w:t xml:space="preserve"> </w:t>
      </w:r>
      <w:r w:rsidRPr="003E30CE">
        <w:rPr>
          <w:rFonts w:ascii="Garamond" w:eastAsia="Calibri" w:hAnsi="Garamond"/>
        </w:rPr>
        <w:t>dňu</w:t>
      </w:r>
      <w:r w:rsidR="00C9457F" w:rsidRPr="003E30CE">
        <w:rPr>
          <w:rFonts w:ascii="Garamond" w:eastAsia="Calibri" w:hAnsi="Garamond"/>
        </w:rPr>
        <w:t xml:space="preserve"> </w:t>
      </w:r>
      <w:r w:rsidRPr="003E30CE">
        <w:rPr>
          <w:rFonts w:ascii="Garamond" w:eastAsia="Calibri" w:hAnsi="Garamond"/>
        </w:rPr>
        <w:t>podpisu</w:t>
      </w:r>
      <w:r w:rsidR="00C9457F" w:rsidRPr="003E30CE">
        <w:rPr>
          <w:rFonts w:ascii="Garamond" w:eastAsia="Calibri" w:hAnsi="Garamond"/>
        </w:rPr>
        <w:t xml:space="preserve"> </w:t>
      </w:r>
      <w:r w:rsidRPr="003E30CE">
        <w:rPr>
          <w:rFonts w:ascii="Garamond" w:eastAsia="Calibri" w:hAnsi="Garamond"/>
        </w:rPr>
        <w:t>Zmluvy</w:t>
      </w:r>
      <w:r w:rsidR="00C9457F" w:rsidRPr="003E30CE">
        <w:rPr>
          <w:rFonts w:ascii="Garamond" w:eastAsia="Calibri" w:hAnsi="Garamond"/>
        </w:rPr>
        <w:t xml:space="preserve"> </w:t>
      </w:r>
      <w:r w:rsidR="005E4872" w:rsidRPr="003E30CE">
        <w:rPr>
          <w:rFonts w:ascii="Garamond" w:eastAsia="Calibri" w:hAnsi="Garamond"/>
        </w:rPr>
        <w:t>Objednávateľom</w:t>
      </w:r>
      <w:r w:rsidRPr="003E30CE">
        <w:rPr>
          <w:rFonts w:ascii="Garamond" w:eastAsia="Calibri" w:hAnsi="Garamond"/>
        </w:rPr>
        <w:t>:</w:t>
      </w:r>
    </w:p>
    <w:p w14:paraId="042CE149" w14:textId="77777777" w:rsidR="00C7408B" w:rsidRPr="003E30CE" w:rsidRDefault="00C7408B" w:rsidP="003E30CE">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oprávnenie</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plniť</w:t>
      </w:r>
      <w:r w:rsidR="00C9457F" w:rsidRPr="003E30CE">
        <w:rPr>
          <w:rFonts w:ascii="Garamond" w:eastAsia="Calibri" w:hAnsi="Garamond"/>
        </w:rPr>
        <w:t xml:space="preserve"> </w:t>
      </w:r>
      <w:r w:rsidRPr="003E30CE">
        <w:rPr>
          <w:rFonts w:ascii="Garamond" w:eastAsia="Calibri" w:hAnsi="Garamond"/>
        </w:rPr>
        <w:t>záväzky</w:t>
      </w:r>
      <w:r w:rsidR="00C9457F" w:rsidRPr="003E30CE">
        <w:rPr>
          <w:rFonts w:ascii="Garamond" w:eastAsia="Calibri" w:hAnsi="Garamond"/>
        </w:rPr>
        <w:t xml:space="preserve"> </w:t>
      </w:r>
      <w:r w:rsidRPr="003E30CE">
        <w:rPr>
          <w:rFonts w:ascii="Garamond" w:eastAsia="Calibri" w:hAnsi="Garamond"/>
        </w:rPr>
        <w:t>vyplývajúce</w:t>
      </w:r>
      <w:r w:rsidR="00C9457F" w:rsidRPr="003E30CE">
        <w:rPr>
          <w:rFonts w:ascii="Garamond" w:eastAsia="Calibri" w:hAnsi="Garamond"/>
        </w:rPr>
        <w:t xml:space="preserve"> </w:t>
      </w:r>
      <w:r w:rsidRPr="003E30CE">
        <w:rPr>
          <w:rFonts w:ascii="Garamond" w:eastAsia="Calibri" w:hAnsi="Garamond"/>
        </w:rPr>
        <w:t>pre</w:t>
      </w:r>
      <w:r w:rsidR="00C9457F" w:rsidRPr="003E30CE">
        <w:rPr>
          <w:rFonts w:ascii="Garamond" w:eastAsia="Calibri" w:hAnsi="Garamond"/>
        </w:rPr>
        <w:t xml:space="preserve"> </w:t>
      </w:r>
      <w:r w:rsidRPr="003E30CE">
        <w:rPr>
          <w:rFonts w:ascii="Garamond" w:eastAsia="Calibri" w:hAnsi="Garamond"/>
        </w:rPr>
        <w:t>neho</w:t>
      </w:r>
      <w:r w:rsidR="00C9457F" w:rsidRPr="003E30CE">
        <w:rPr>
          <w:rFonts w:ascii="Garamond" w:eastAsia="Calibri" w:hAnsi="Garamond"/>
        </w:rPr>
        <w:t xml:space="preserve"> </w:t>
      </w:r>
      <w:r w:rsidRPr="003E30CE">
        <w:rPr>
          <w:rFonts w:ascii="Garamond" w:eastAsia="Calibri" w:hAnsi="Garamond"/>
        </w:rPr>
        <w:t>zo</w:t>
      </w:r>
      <w:r w:rsidR="00C9457F" w:rsidRPr="003E30CE">
        <w:rPr>
          <w:rFonts w:ascii="Garamond" w:hAnsi="Garamond"/>
        </w:rPr>
        <w:t xml:space="preserve"> </w:t>
      </w:r>
      <w:r w:rsidRPr="003E30CE">
        <w:rPr>
          <w:rFonts w:ascii="Garamond" w:eastAsia="Calibri" w:hAnsi="Garamond"/>
        </w:rPr>
        <w:t>Zmluvy;</w:t>
      </w:r>
      <w:r w:rsidR="00C9457F" w:rsidRPr="003E30CE">
        <w:rPr>
          <w:rFonts w:ascii="Garamond" w:eastAsia="Calibri" w:hAnsi="Garamond"/>
        </w:rPr>
        <w:t xml:space="preserve"> </w:t>
      </w:r>
    </w:p>
    <w:p w14:paraId="3DDEF079" w14:textId="77777777" w:rsidR="00013130" w:rsidRPr="003E30CE" w:rsidRDefault="00013130" w:rsidP="003E30CE">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3E30CE" w:rsidRDefault="00013130" w:rsidP="003E30CE">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osoby</w:t>
      </w:r>
      <w:r w:rsidR="00C9457F" w:rsidRPr="003E30CE">
        <w:rPr>
          <w:rFonts w:ascii="Garamond" w:eastAsia="Calibri" w:hAnsi="Garamond"/>
        </w:rPr>
        <w:t xml:space="preserve"> </w:t>
      </w:r>
      <w:r w:rsidRPr="003E30CE">
        <w:rPr>
          <w:rFonts w:ascii="Garamond" w:eastAsia="Calibri" w:hAnsi="Garamond"/>
        </w:rPr>
        <w:t>konajúce</w:t>
      </w:r>
      <w:r w:rsidR="00C9457F" w:rsidRPr="003E30CE">
        <w:rPr>
          <w:rFonts w:ascii="Garamond" w:eastAsia="Calibri" w:hAnsi="Garamond"/>
        </w:rPr>
        <w:t xml:space="preserve"> </w:t>
      </w:r>
      <w:r w:rsidRPr="003E30CE">
        <w:rPr>
          <w:rFonts w:ascii="Garamond" w:eastAsia="Calibri" w:hAnsi="Garamond"/>
        </w:rPr>
        <w:t>za</w:t>
      </w:r>
      <w:r w:rsidR="00C9457F" w:rsidRPr="003E30CE">
        <w:rPr>
          <w:rFonts w:ascii="Garamond" w:eastAsia="Calibri" w:hAnsi="Garamond"/>
        </w:rPr>
        <w:t xml:space="preserve"> </w:t>
      </w:r>
      <w:r w:rsidRPr="003E30CE">
        <w:rPr>
          <w:rFonts w:ascii="Garamond" w:eastAsia="Calibri" w:hAnsi="Garamond"/>
        </w:rPr>
        <w:t>Objednávateľa</w:t>
      </w:r>
      <w:r w:rsidR="00C9457F" w:rsidRPr="003E30CE">
        <w:rPr>
          <w:rFonts w:ascii="Garamond" w:eastAsia="Calibri" w:hAnsi="Garamond"/>
        </w:rPr>
        <w:t xml:space="preserve"> </w:t>
      </w:r>
      <w:r w:rsidRPr="003E30CE">
        <w:rPr>
          <w:rFonts w:ascii="Garamond" w:eastAsia="Calibri" w:hAnsi="Garamond"/>
        </w:rPr>
        <w:t>sú</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plnom</w:t>
      </w:r>
      <w:r w:rsidR="00C9457F" w:rsidRPr="003E30CE">
        <w:rPr>
          <w:rFonts w:ascii="Garamond" w:eastAsia="Calibri" w:hAnsi="Garamond"/>
        </w:rPr>
        <w:t xml:space="preserve"> </w:t>
      </w:r>
      <w:r w:rsidRPr="003E30CE">
        <w:rPr>
          <w:rFonts w:ascii="Garamond" w:eastAsia="Calibri" w:hAnsi="Garamond"/>
        </w:rPr>
        <w:t>rozsahu</w:t>
      </w:r>
      <w:r w:rsidR="00C9457F" w:rsidRPr="003E30CE">
        <w:rPr>
          <w:rFonts w:ascii="Garamond" w:eastAsia="Calibri" w:hAnsi="Garamond"/>
        </w:rPr>
        <w:t xml:space="preserve"> </w:t>
      </w:r>
      <w:r w:rsidRPr="003E30CE">
        <w:rPr>
          <w:rFonts w:ascii="Garamond" w:eastAsia="Calibri" w:hAnsi="Garamond"/>
        </w:rPr>
        <w:t>oprávnené</w:t>
      </w:r>
      <w:r w:rsidR="00C9457F" w:rsidRPr="003E30CE">
        <w:rPr>
          <w:rFonts w:ascii="Garamond" w:eastAsia="Calibri" w:hAnsi="Garamond"/>
        </w:rPr>
        <w:t xml:space="preserve"> </w:t>
      </w:r>
      <w:r w:rsidRPr="003E30CE">
        <w:rPr>
          <w:rFonts w:ascii="Garamond" w:eastAsia="Calibri" w:hAnsi="Garamond"/>
        </w:rPr>
        <w:t>dojednať,</w:t>
      </w:r>
      <w:r w:rsidR="00C9457F" w:rsidRPr="003E30CE">
        <w:rPr>
          <w:rFonts w:ascii="Garamond" w:eastAsia="Calibri" w:hAnsi="Garamond"/>
        </w:rPr>
        <w:t xml:space="preserve"> </w:t>
      </w:r>
      <w:r w:rsidRPr="003E30CE">
        <w:rPr>
          <w:rFonts w:ascii="Garamond" w:eastAsia="Calibri" w:hAnsi="Garamond"/>
        </w:rPr>
        <w:t>uzavrieť</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podpísať</w:t>
      </w:r>
      <w:r w:rsidR="00C9457F" w:rsidRPr="003E30CE">
        <w:rPr>
          <w:rFonts w:ascii="Garamond" w:eastAsia="Calibri" w:hAnsi="Garamond"/>
        </w:rPr>
        <w:t xml:space="preserve"> </w:t>
      </w:r>
      <w:r w:rsidRPr="003E30CE">
        <w:rPr>
          <w:rFonts w:ascii="Garamond" w:eastAsia="Calibri" w:hAnsi="Garamond"/>
        </w:rPr>
        <w:t>Zmluvu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vykonávať</w:t>
      </w:r>
      <w:r w:rsidR="00C9457F" w:rsidRPr="003E30CE">
        <w:rPr>
          <w:rFonts w:ascii="Garamond" w:eastAsia="Calibri" w:hAnsi="Garamond"/>
        </w:rPr>
        <w:t xml:space="preserve"> </w:t>
      </w:r>
      <w:r w:rsidRPr="003E30CE">
        <w:rPr>
          <w:rFonts w:ascii="Garamond" w:eastAsia="Calibri" w:hAnsi="Garamond"/>
        </w:rPr>
        <w:t>práva</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v</w:t>
      </w:r>
      <w:r w:rsidR="00C9457F" w:rsidRPr="003E30CE">
        <w:rPr>
          <w:rFonts w:ascii="Garamond" w:eastAsia="Calibri" w:hAnsi="Garamond"/>
        </w:rPr>
        <w:t xml:space="preserve"> </w:t>
      </w:r>
      <w:r w:rsidRPr="003E30CE">
        <w:rPr>
          <w:rFonts w:ascii="Garamond" w:eastAsia="Calibri" w:hAnsi="Garamond"/>
        </w:rPr>
        <w:t>nej</w:t>
      </w:r>
      <w:r w:rsidR="00C9457F" w:rsidRPr="003E30CE">
        <w:rPr>
          <w:rFonts w:ascii="Garamond" w:eastAsia="Calibri" w:hAnsi="Garamond"/>
        </w:rPr>
        <w:t xml:space="preserve"> </w:t>
      </w:r>
      <w:r w:rsidRPr="003E30CE">
        <w:rPr>
          <w:rFonts w:ascii="Garamond" w:eastAsia="Calibri" w:hAnsi="Garamond"/>
        </w:rPr>
        <w:t>upravené;</w:t>
      </w:r>
      <w:r w:rsidR="00C9457F" w:rsidRPr="003E30CE">
        <w:rPr>
          <w:rFonts w:ascii="Garamond" w:eastAsia="Calibri" w:hAnsi="Garamond"/>
        </w:rPr>
        <w:t xml:space="preserve"> </w:t>
      </w:r>
      <w:r w:rsidR="005147CB" w:rsidRPr="003E30CE">
        <w:rPr>
          <w:rFonts w:ascii="Garamond" w:eastAsia="Calibri" w:hAnsi="Garamond"/>
        </w:rPr>
        <w:t>a</w:t>
      </w:r>
    </w:p>
    <w:p w14:paraId="4A8CDB69" w14:textId="77777777" w:rsidR="00C7408B" w:rsidRPr="003E30CE" w:rsidRDefault="00C7408B" w:rsidP="003E30CE">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0AA2717B" w:rsidR="00013130" w:rsidRDefault="00013130" w:rsidP="003E30CE">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3E30CE">
        <w:rPr>
          <w:rFonts w:ascii="Garamond" w:eastAsia="Calibri" w:hAnsi="Garamond"/>
        </w:rPr>
        <w:t>je</w:t>
      </w:r>
      <w:r w:rsidR="00C9457F" w:rsidRPr="003E30CE">
        <w:rPr>
          <w:rFonts w:ascii="Garamond" w:eastAsia="Calibri" w:hAnsi="Garamond"/>
        </w:rPr>
        <w:t xml:space="preserve"> </w:t>
      </w:r>
      <w:r w:rsidRPr="003E30CE">
        <w:rPr>
          <w:rFonts w:ascii="Garamond" w:eastAsia="Calibri" w:hAnsi="Garamond"/>
        </w:rPr>
        <w:t>spoločnosťou</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založenou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existujúcou</w:t>
      </w:r>
      <w:r w:rsidR="00C9457F" w:rsidRPr="003E30CE">
        <w:rPr>
          <w:rFonts w:ascii="Garamond" w:eastAsia="Calibri" w:hAnsi="Garamond"/>
        </w:rPr>
        <w:t xml:space="preserve"> </w:t>
      </w:r>
      <w:r w:rsidRPr="003E30CE">
        <w:rPr>
          <w:rFonts w:ascii="Garamond" w:eastAsia="Calibri" w:hAnsi="Garamond"/>
        </w:rPr>
        <w:t>podľa</w:t>
      </w:r>
      <w:r w:rsidR="00C9457F" w:rsidRPr="003E30CE">
        <w:rPr>
          <w:rFonts w:ascii="Garamond" w:eastAsia="Calibri" w:hAnsi="Garamond"/>
        </w:rPr>
        <w:t xml:space="preserve"> </w:t>
      </w:r>
      <w:r w:rsidRPr="003E30CE">
        <w:rPr>
          <w:rFonts w:ascii="Garamond" w:eastAsia="Calibri" w:hAnsi="Garamond"/>
        </w:rPr>
        <w:t>právneho</w:t>
      </w:r>
      <w:r w:rsidR="00C9457F" w:rsidRPr="003E30CE">
        <w:rPr>
          <w:rFonts w:ascii="Garamond" w:eastAsia="Calibri" w:hAnsi="Garamond"/>
        </w:rPr>
        <w:t xml:space="preserve"> </w:t>
      </w:r>
      <w:r w:rsidRPr="003E30CE">
        <w:rPr>
          <w:rFonts w:ascii="Garamond" w:eastAsia="Calibri" w:hAnsi="Garamond"/>
        </w:rPr>
        <w:t>poriadku</w:t>
      </w:r>
      <w:r w:rsidR="00C9457F" w:rsidRPr="003E30CE">
        <w:rPr>
          <w:rFonts w:ascii="Garamond" w:eastAsia="Calibri" w:hAnsi="Garamond"/>
        </w:rPr>
        <w:t xml:space="preserve"> </w:t>
      </w:r>
      <w:r w:rsidRPr="003E30CE">
        <w:rPr>
          <w:rFonts w:ascii="Garamond" w:eastAsia="Calibri" w:hAnsi="Garamond"/>
        </w:rPr>
        <w:t>Slovenskej</w:t>
      </w:r>
      <w:r w:rsidR="00C9457F" w:rsidRPr="003E30CE">
        <w:rPr>
          <w:rFonts w:ascii="Garamond" w:eastAsia="Calibri" w:hAnsi="Garamond"/>
        </w:rPr>
        <w:t xml:space="preserve"> </w:t>
      </w:r>
      <w:r w:rsidRPr="003E30CE">
        <w:rPr>
          <w:rFonts w:ascii="Garamond" w:eastAsia="Calibri" w:hAnsi="Garamond"/>
        </w:rPr>
        <w:t>republiky,</w:t>
      </w:r>
      <w:r w:rsidR="00C9457F" w:rsidRPr="003E30CE">
        <w:rPr>
          <w:rFonts w:ascii="Garamond" w:eastAsia="Calibri" w:hAnsi="Garamond"/>
        </w:rPr>
        <w:t xml:space="preserve"> </w:t>
      </w:r>
      <w:r w:rsidRPr="003E30CE">
        <w:rPr>
          <w:rFonts w:ascii="Garamond" w:eastAsia="Calibri" w:hAnsi="Garamond"/>
        </w:rPr>
        <w:t>neexistuje</w:t>
      </w:r>
      <w:r w:rsidR="00C9457F" w:rsidRPr="003E30CE">
        <w:rPr>
          <w:rFonts w:ascii="Garamond" w:eastAsia="Calibri" w:hAnsi="Garamond"/>
        </w:rPr>
        <w:t xml:space="preserve"> </w:t>
      </w:r>
      <w:r w:rsidRPr="003E30CE">
        <w:rPr>
          <w:rFonts w:ascii="Garamond" w:eastAsia="Calibri" w:hAnsi="Garamond"/>
        </w:rPr>
        <w:t>žiaden</w:t>
      </w:r>
      <w:r w:rsidR="00C9457F" w:rsidRPr="003E30CE">
        <w:rPr>
          <w:rFonts w:ascii="Garamond" w:eastAsia="Calibri" w:hAnsi="Garamond"/>
        </w:rPr>
        <w:t xml:space="preserve"> </w:t>
      </w:r>
      <w:r w:rsidRPr="003E30CE">
        <w:rPr>
          <w:rFonts w:ascii="Garamond" w:eastAsia="Calibri" w:hAnsi="Garamond"/>
        </w:rPr>
        <w:t>dôvod</w:t>
      </w:r>
      <w:r w:rsidR="00C9457F" w:rsidRPr="003E30CE">
        <w:rPr>
          <w:rFonts w:ascii="Garamond" w:eastAsia="Calibri" w:hAnsi="Garamond"/>
        </w:rPr>
        <w:t xml:space="preserve"> </w:t>
      </w:r>
      <w:r w:rsidRPr="003E30CE">
        <w:rPr>
          <w:rFonts w:ascii="Garamond" w:eastAsia="Calibri" w:hAnsi="Garamond"/>
        </w:rPr>
        <w:t>neplatnosti</w:t>
      </w:r>
      <w:r w:rsidR="00C9457F" w:rsidRPr="003E30CE">
        <w:rPr>
          <w:rFonts w:ascii="Garamond" w:eastAsia="Calibri" w:hAnsi="Garamond"/>
        </w:rPr>
        <w:t xml:space="preserve"> </w:t>
      </w:r>
      <w:r w:rsidRPr="003E30CE">
        <w:rPr>
          <w:rFonts w:ascii="Garamond" w:eastAsia="Calibri" w:hAnsi="Garamond"/>
        </w:rPr>
        <w:t>spoločnosti,</w:t>
      </w:r>
      <w:r w:rsidR="00C9457F" w:rsidRPr="003E30CE">
        <w:rPr>
          <w:rFonts w:ascii="Garamond" w:eastAsia="Calibri" w:hAnsi="Garamond"/>
        </w:rPr>
        <w:t xml:space="preserve"> </w:t>
      </w:r>
      <w:r w:rsidRPr="003E30CE">
        <w:rPr>
          <w:rFonts w:ascii="Garamond" w:eastAsia="Calibri" w:hAnsi="Garamond"/>
        </w:rPr>
        <w:t>má</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potrebné</w:t>
      </w:r>
      <w:r w:rsidR="00C9457F" w:rsidRPr="003E30CE">
        <w:rPr>
          <w:rFonts w:ascii="Garamond" w:eastAsia="Calibri" w:hAnsi="Garamond"/>
        </w:rPr>
        <w:t xml:space="preserve"> </w:t>
      </w:r>
      <w:r w:rsidRPr="003E30CE">
        <w:rPr>
          <w:rFonts w:ascii="Garamond" w:eastAsia="Calibri" w:hAnsi="Garamond"/>
        </w:rPr>
        <w:t>právomoci</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oprávnenia</w:t>
      </w:r>
      <w:r w:rsidR="00C9457F" w:rsidRPr="003E30CE">
        <w:rPr>
          <w:rFonts w:ascii="Garamond" w:eastAsia="Calibri" w:hAnsi="Garamond"/>
        </w:rPr>
        <w:t xml:space="preserve"> </w:t>
      </w:r>
      <w:r w:rsidRPr="003E30CE">
        <w:rPr>
          <w:rFonts w:ascii="Garamond" w:eastAsia="Calibri" w:hAnsi="Garamond"/>
        </w:rPr>
        <w:t>na</w:t>
      </w:r>
      <w:r w:rsidR="00C9457F" w:rsidRPr="003E30CE">
        <w:rPr>
          <w:rFonts w:ascii="Garamond" w:hAnsi="Garamond"/>
        </w:rPr>
        <w:t xml:space="preserve"> </w:t>
      </w:r>
      <w:r w:rsidRPr="003E30CE">
        <w:rPr>
          <w:rFonts w:ascii="Garamond" w:eastAsia="Calibri" w:hAnsi="Garamond"/>
        </w:rPr>
        <w:t>kúpu</w:t>
      </w:r>
      <w:r w:rsidR="00C9457F" w:rsidRPr="003E30CE">
        <w:rPr>
          <w:rFonts w:ascii="Garamond" w:eastAsia="Calibri" w:hAnsi="Garamond"/>
        </w:rPr>
        <w:t xml:space="preserve"> </w:t>
      </w:r>
      <w:r w:rsidRPr="003E30CE">
        <w:rPr>
          <w:rFonts w:ascii="Garamond" w:eastAsia="Calibri" w:hAnsi="Garamond"/>
        </w:rPr>
        <w:t>Tovaru,</w:t>
      </w:r>
      <w:r w:rsidR="00C9457F" w:rsidRPr="003E30CE">
        <w:rPr>
          <w:rFonts w:ascii="Garamond" w:eastAsia="Calibri" w:hAnsi="Garamond"/>
        </w:rPr>
        <w:t xml:space="preserve"> </w:t>
      </w:r>
      <w:r w:rsidRPr="003E30CE">
        <w:rPr>
          <w:rFonts w:ascii="Garamond" w:eastAsia="Calibri" w:hAnsi="Garamond"/>
        </w:rPr>
        <w:t>a</w:t>
      </w:r>
      <w:r w:rsidR="00C9457F" w:rsidRPr="003E30CE">
        <w:rPr>
          <w:rFonts w:ascii="Garamond" w:eastAsia="Calibri" w:hAnsi="Garamond"/>
        </w:rPr>
        <w:t xml:space="preserve"> </w:t>
      </w:r>
      <w:r w:rsidRPr="003E30CE">
        <w:rPr>
          <w:rFonts w:ascii="Garamond" w:eastAsia="Calibri" w:hAnsi="Garamond"/>
        </w:rPr>
        <w:t>riadne</w:t>
      </w:r>
      <w:r w:rsidR="00C9457F" w:rsidRPr="003E30CE">
        <w:rPr>
          <w:rFonts w:ascii="Garamond" w:eastAsia="Calibri" w:hAnsi="Garamond"/>
        </w:rPr>
        <w:t xml:space="preserve"> </w:t>
      </w:r>
      <w:r w:rsidRPr="003E30CE">
        <w:rPr>
          <w:rFonts w:ascii="Garamond" w:eastAsia="Calibri" w:hAnsi="Garamond"/>
        </w:rPr>
        <w:t>plní</w:t>
      </w:r>
      <w:r w:rsidR="00C9457F" w:rsidRPr="003E30CE">
        <w:rPr>
          <w:rFonts w:ascii="Garamond" w:eastAsia="Calibri" w:hAnsi="Garamond"/>
        </w:rPr>
        <w:t xml:space="preserve"> </w:t>
      </w:r>
      <w:r w:rsidRPr="003E30CE">
        <w:rPr>
          <w:rFonts w:ascii="Garamond" w:eastAsia="Calibri" w:hAnsi="Garamond"/>
        </w:rPr>
        <w:t>všetky</w:t>
      </w:r>
      <w:r w:rsidR="00C9457F" w:rsidRPr="003E30CE">
        <w:rPr>
          <w:rFonts w:ascii="Garamond" w:eastAsia="Calibri" w:hAnsi="Garamond"/>
        </w:rPr>
        <w:t xml:space="preserve"> </w:t>
      </w:r>
      <w:r w:rsidRPr="003E30CE">
        <w:rPr>
          <w:rFonts w:ascii="Garamond" w:eastAsia="Calibri" w:hAnsi="Garamond"/>
        </w:rPr>
        <w:t>povinnosti,</w:t>
      </w:r>
      <w:r w:rsidR="00C9457F" w:rsidRPr="003E30CE">
        <w:rPr>
          <w:rFonts w:ascii="Garamond" w:eastAsia="Calibri" w:hAnsi="Garamond"/>
        </w:rPr>
        <w:t xml:space="preserve"> </w:t>
      </w:r>
      <w:r w:rsidRPr="003E30CE">
        <w:rPr>
          <w:rFonts w:ascii="Garamond" w:eastAsia="Calibri" w:hAnsi="Garamond"/>
        </w:rPr>
        <w:t>porušenie</w:t>
      </w:r>
      <w:r w:rsidR="00C9457F" w:rsidRPr="003E30CE">
        <w:rPr>
          <w:rFonts w:ascii="Garamond" w:eastAsia="Calibri" w:hAnsi="Garamond"/>
        </w:rPr>
        <w:t xml:space="preserve"> </w:t>
      </w:r>
      <w:r w:rsidRPr="003E30CE">
        <w:rPr>
          <w:rFonts w:ascii="Garamond" w:eastAsia="Calibri" w:hAnsi="Garamond"/>
        </w:rPr>
        <w:t>ktorých</w:t>
      </w:r>
      <w:r w:rsidR="00C9457F" w:rsidRPr="003E30CE">
        <w:rPr>
          <w:rFonts w:ascii="Garamond" w:eastAsia="Calibri" w:hAnsi="Garamond"/>
        </w:rPr>
        <w:t xml:space="preserve"> </w:t>
      </w:r>
      <w:r w:rsidRPr="003E30CE">
        <w:rPr>
          <w:rFonts w:ascii="Garamond" w:eastAsia="Calibri" w:hAnsi="Garamond"/>
        </w:rPr>
        <w:t>by</w:t>
      </w:r>
      <w:r w:rsidR="00C9457F" w:rsidRPr="003E30CE">
        <w:rPr>
          <w:rFonts w:ascii="Garamond" w:eastAsia="Calibri" w:hAnsi="Garamond"/>
        </w:rPr>
        <w:t xml:space="preserve"> </w:t>
      </w:r>
      <w:r w:rsidRPr="003E30CE">
        <w:rPr>
          <w:rFonts w:ascii="Garamond" w:eastAsia="Calibri" w:hAnsi="Garamond"/>
        </w:rPr>
        <w:t>mohlo</w:t>
      </w:r>
      <w:r w:rsidR="00C9457F" w:rsidRPr="003E30CE">
        <w:rPr>
          <w:rFonts w:ascii="Garamond" w:eastAsia="Calibri" w:hAnsi="Garamond"/>
        </w:rPr>
        <w:t xml:space="preserve"> </w:t>
      </w:r>
      <w:r w:rsidRPr="003E30CE">
        <w:rPr>
          <w:rFonts w:ascii="Garamond" w:eastAsia="Calibri" w:hAnsi="Garamond"/>
        </w:rPr>
        <w:t>viesť</w:t>
      </w:r>
      <w:r w:rsidR="00C9457F" w:rsidRPr="003E30CE">
        <w:rPr>
          <w:rFonts w:ascii="Garamond" w:eastAsia="Calibri" w:hAnsi="Garamond"/>
        </w:rPr>
        <w:t xml:space="preserve"> </w:t>
      </w:r>
      <w:r w:rsidRPr="003E30CE">
        <w:rPr>
          <w:rFonts w:ascii="Garamond" w:eastAsia="Calibri" w:hAnsi="Garamond"/>
        </w:rPr>
        <w:t>k</w:t>
      </w:r>
      <w:r w:rsidR="00C9457F" w:rsidRPr="003E30CE">
        <w:rPr>
          <w:rFonts w:ascii="Garamond" w:eastAsia="Calibri" w:hAnsi="Garamond"/>
        </w:rPr>
        <w:t xml:space="preserve"> </w:t>
      </w:r>
      <w:r w:rsidRPr="003E30CE">
        <w:rPr>
          <w:rFonts w:ascii="Garamond" w:eastAsia="Calibri" w:hAnsi="Garamond"/>
        </w:rPr>
        <w:t>jeho</w:t>
      </w:r>
      <w:r w:rsidR="00C9457F" w:rsidRPr="003E30CE">
        <w:rPr>
          <w:rFonts w:ascii="Garamond" w:eastAsia="Calibri" w:hAnsi="Garamond"/>
        </w:rPr>
        <w:t xml:space="preserve"> </w:t>
      </w:r>
      <w:r w:rsidRPr="003E30CE">
        <w:rPr>
          <w:rFonts w:ascii="Garamond" w:eastAsia="Calibri" w:hAnsi="Garamond"/>
        </w:rPr>
        <w:t>zrušeniu.</w:t>
      </w:r>
    </w:p>
    <w:p w14:paraId="14E83621" w14:textId="77777777" w:rsidR="00F63687" w:rsidRPr="003E30CE" w:rsidRDefault="00F63687" w:rsidP="00F63687">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6D15755A" w14:textId="77777777" w:rsidR="0085694A" w:rsidRPr="003E30CE" w:rsidRDefault="0085694A" w:rsidP="003E30CE">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3E30CE">
        <w:rPr>
          <w:rFonts w:ascii="Garamond" w:hAnsi="Garamond" w:cs="Arial"/>
          <w:b/>
          <w:bCs/>
          <w:lang w:eastAsia="ar-SA"/>
        </w:rPr>
        <w:t>SUBDODÁVATELIA</w:t>
      </w:r>
    </w:p>
    <w:p w14:paraId="6B43EE29" w14:textId="77777777" w:rsidR="0085694A" w:rsidRPr="003E30CE" w:rsidRDefault="0085694A" w:rsidP="003E30CE">
      <w:pPr>
        <w:pStyle w:val="Odsekzoznamu"/>
        <w:keepNext/>
        <w:keepLines/>
        <w:rPr>
          <w:rFonts w:ascii="Garamond" w:hAnsi="Garamond"/>
        </w:rPr>
      </w:pPr>
    </w:p>
    <w:p w14:paraId="28148D76" w14:textId="06B09A0B"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3E30CE" w:rsidRDefault="00B6392E" w:rsidP="003E30CE">
      <w:pPr>
        <w:pStyle w:val="Odsekzoznamu"/>
        <w:keepNext/>
        <w:keepLines/>
        <w:spacing w:after="0" w:line="240" w:lineRule="auto"/>
        <w:jc w:val="both"/>
        <w:rPr>
          <w:rFonts w:ascii="Garamond" w:hAnsi="Garamond"/>
        </w:rPr>
      </w:pPr>
    </w:p>
    <w:p w14:paraId="531E6046"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3E30CE" w:rsidRDefault="0085694A" w:rsidP="003E30CE">
      <w:pPr>
        <w:pStyle w:val="Odsekzoznamu"/>
        <w:keepNext/>
        <w:keepLines/>
        <w:rPr>
          <w:rFonts w:ascii="Garamond" w:hAnsi="Garamond"/>
        </w:rPr>
      </w:pPr>
    </w:p>
    <w:p w14:paraId="38213028"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3E30CE" w:rsidRDefault="0085694A" w:rsidP="003E30CE">
      <w:pPr>
        <w:pStyle w:val="Odsekzoznamu"/>
        <w:keepNext/>
        <w:keepLines/>
        <w:spacing w:after="0" w:line="240" w:lineRule="auto"/>
        <w:jc w:val="both"/>
        <w:rPr>
          <w:rFonts w:ascii="Garamond" w:hAnsi="Garamond"/>
        </w:rPr>
      </w:pPr>
    </w:p>
    <w:p w14:paraId="1B7D247C" w14:textId="77777777" w:rsidR="0085694A" w:rsidRPr="003E30CE" w:rsidRDefault="0085694A" w:rsidP="003E30CE">
      <w:pPr>
        <w:pStyle w:val="Odsekzoznamu"/>
        <w:keepNext/>
        <w:keepLines/>
        <w:numPr>
          <w:ilvl w:val="0"/>
          <w:numId w:val="42"/>
        </w:numPr>
        <w:spacing w:after="0" w:line="240" w:lineRule="auto"/>
        <w:ind w:hanging="720"/>
        <w:jc w:val="both"/>
        <w:rPr>
          <w:rFonts w:ascii="Garamond" w:hAnsi="Garamond"/>
        </w:rPr>
      </w:pPr>
      <w:r w:rsidRPr="003E30CE">
        <w:rPr>
          <w:rFonts w:ascii="Garamond" w:hAnsi="Garamond"/>
        </w:rPr>
        <w:lastRenderedPageBreak/>
        <w:t>Časť Tovaru, ktorého poskytovaním poveril Dodávateľ na základe zmluvného vzťahu Subdodávateľa, nesmie byť zverená Subdodávateľom tretej osobe.</w:t>
      </w:r>
    </w:p>
    <w:p w14:paraId="2AED6D9C" w14:textId="77777777" w:rsidR="0085694A" w:rsidRPr="003E30CE" w:rsidRDefault="0085694A" w:rsidP="003E30CE">
      <w:pPr>
        <w:pStyle w:val="Odsekzoznamu"/>
        <w:keepNext/>
        <w:keepLines/>
        <w:rPr>
          <w:rFonts w:ascii="Garamond" w:hAnsi="Garamond"/>
        </w:rPr>
      </w:pPr>
    </w:p>
    <w:p w14:paraId="7192B4DD" w14:textId="77777777" w:rsidR="0085694A" w:rsidRPr="003E30CE" w:rsidRDefault="0085694A" w:rsidP="003E30CE">
      <w:pPr>
        <w:pStyle w:val="Odsekzoznamu"/>
        <w:keepNext/>
        <w:keepLines/>
        <w:numPr>
          <w:ilvl w:val="0"/>
          <w:numId w:val="42"/>
        </w:numPr>
        <w:spacing w:after="0" w:line="240" w:lineRule="auto"/>
        <w:ind w:hanging="720"/>
        <w:jc w:val="both"/>
        <w:rPr>
          <w:rFonts w:ascii="Garamond" w:eastAsia="Times New Roman" w:hAnsi="Garamond"/>
          <w:bCs/>
        </w:rPr>
      </w:pPr>
      <w:r w:rsidRPr="003E30CE">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3E30CE" w:rsidRDefault="0085694A" w:rsidP="003E30CE">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eastAsia="Calibri" w:hAnsi="Garamond"/>
          <w:b/>
        </w:rPr>
      </w:pPr>
      <w:r w:rsidRPr="003E30CE">
        <w:rPr>
          <w:rFonts w:ascii="Garamond" w:hAnsi="Garamond" w:cs="Arial"/>
          <w:b/>
          <w:bCs/>
          <w:lang w:eastAsia="ar-SA"/>
        </w:rPr>
        <w:t>SANKCIE</w:t>
      </w:r>
    </w:p>
    <w:p w14:paraId="71401296" w14:textId="77777777" w:rsidR="0044334F" w:rsidRPr="003E30CE" w:rsidRDefault="0044334F" w:rsidP="003E30CE">
      <w:pPr>
        <w:keepNext/>
        <w:keepLines/>
        <w:tabs>
          <w:tab w:val="left" w:pos="720"/>
        </w:tabs>
        <w:spacing w:after="0" w:line="240" w:lineRule="auto"/>
        <w:ind w:left="720"/>
        <w:jc w:val="both"/>
        <w:outlineLvl w:val="1"/>
        <w:rPr>
          <w:rFonts w:ascii="Garamond" w:eastAsia="Calibri" w:hAnsi="Garamond"/>
          <w:b/>
        </w:rPr>
      </w:pPr>
    </w:p>
    <w:p w14:paraId="64BDAEF2" w14:textId="377D7F73"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dodať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Objednávateľovi</w:t>
      </w:r>
      <w:r w:rsidR="00C9457F" w:rsidRPr="003E30CE">
        <w:rPr>
          <w:rFonts w:ascii="Garamond" w:hAnsi="Garamond"/>
        </w:rPr>
        <w:t xml:space="preserve"> </w:t>
      </w:r>
      <w:r w:rsidRPr="003E30CE">
        <w:rPr>
          <w:rFonts w:ascii="Garamond" w:hAnsi="Garamond"/>
        </w:rPr>
        <w:t>včas,</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857A67">
        <w:rPr>
          <w:rFonts w:ascii="Garamond" w:hAnsi="Garamond"/>
        </w:rPr>
        <w:t>10</w:t>
      </w:r>
      <w:r w:rsidR="007E0781" w:rsidRPr="003E30CE">
        <w:rPr>
          <w:rFonts w:ascii="Garamond" w:hAnsi="Garamond"/>
        </w:rPr>
        <w:t xml:space="preserve"> % z Kúpnej ceny nedodaného tovaru 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5BED6104"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3CAFADE5" w14:textId="03AEA47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faktúry</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uhradenie</w:t>
      </w:r>
      <w:r w:rsidR="00C9457F" w:rsidRPr="003E30CE">
        <w:rPr>
          <w:rFonts w:ascii="Garamond" w:hAnsi="Garamond"/>
        </w:rPr>
        <w:t xml:space="preserve"> </w:t>
      </w:r>
      <w:r w:rsidRPr="003E30CE">
        <w:rPr>
          <w:rFonts w:ascii="Garamond" w:hAnsi="Garamond"/>
        </w:rPr>
        <w:t>úrokov</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0,022</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dlžnej</w:t>
      </w:r>
      <w:r w:rsidR="00C9457F" w:rsidRPr="003E30CE">
        <w:rPr>
          <w:rFonts w:ascii="Garamond" w:hAnsi="Garamond"/>
        </w:rPr>
        <w:t xml:space="preserve"> </w:t>
      </w:r>
      <w:r w:rsidRPr="003E30CE">
        <w:rPr>
          <w:rFonts w:ascii="Garamond" w:hAnsi="Garamond"/>
        </w:rPr>
        <w:t>čiastky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p>
    <w:p w14:paraId="3AAF030F" w14:textId="77777777" w:rsidR="00A30BA1" w:rsidRPr="003E30CE" w:rsidRDefault="00A30BA1" w:rsidP="003E30CE">
      <w:pPr>
        <w:keepNext/>
        <w:keepLines/>
        <w:tabs>
          <w:tab w:val="left" w:pos="426"/>
          <w:tab w:val="left" w:pos="709"/>
        </w:tabs>
        <w:spacing w:after="0" w:line="240" w:lineRule="auto"/>
        <w:ind w:left="709" w:hanging="709"/>
        <w:jc w:val="both"/>
        <w:rPr>
          <w:rFonts w:ascii="Garamond" w:hAnsi="Garamond"/>
        </w:rPr>
      </w:pPr>
    </w:p>
    <w:p w14:paraId="67151A42" w14:textId="2F68C9E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dostane</w:t>
      </w:r>
      <w:r w:rsidR="00C9457F" w:rsidRPr="003E30CE">
        <w:rPr>
          <w:rFonts w:ascii="Garamond" w:hAnsi="Garamond"/>
        </w:rPr>
        <w:t xml:space="preserve"> </w:t>
      </w:r>
      <w:r w:rsidRPr="003E30CE">
        <w:rPr>
          <w:rFonts w:ascii="Garamond" w:hAnsi="Garamond"/>
        </w:rPr>
        <w:t>do</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splnením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odstrániť</w:t>
      </w:r>
      <w:r w:rsidR="00C9457F" w:rsidRPr="003E30CE">
        <w:rPr>
          <w:rFonts w:ascii="Garamond" w:hAnsi="Garamond"/>
        </w:rPr>
        <w:t xml:space="preserve"> </w:t>
      </w:r>
      <w:r w:rsidRPr="003E30CE">
        <w:rPr>
          <w:rFonts w:ascii="Garamond" w:hAnsi="Garamond"/>
        </w:rPr>
        <w:t>vady</w:t>
      </w:r>
      <w:r w:rsidR="00C9457F" w:rsidRPr="003E30CE">
        <w:rPr>
          <w:rFonts w:ascii="Garamond" w:hAnsi="Garamond"/>
        </w:rPr>
        <w:t xml:space="preserve"> </w:t>
      </w:r>
      <w:r w:rsidRPr="003E30CE">
        <w:rPr>
          <w:rFonts w:ascii="Garamond" w:hAnsi="Garamond"/>
        </w:rPr>
        <w:t>Tovaru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oprávnený</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007E0781" w:rsidRPr="003E30CE">
        <w:rPr>
          <w:rFonts w:ascii="Garamond" w:hAnsi="Garamond"/>
        </w:rPr>
        <w:t>2 % z Kúpnej ceny</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každý</w:t>
      </w:r>
      <w:r w:rsidR="00C9457F" w:rsidRPr="003E30CE">
        <w:rPr>
          <w:rFonts w:ascii="Garamond" w:hAnsi="Garamond"/>
        </w:rPr>
        <w:t xml:space="preserve"> </w:t>
      </w:r>
      <w:r w:rsidRPr="003E30CE">
        <w:rPr>
          <w:rFonts w:ascii="Garamond" w:hAnsi="Garamond"/>
        </w:rPr>
        <w:t>začatý</w:t>
      </w:r>
      <w:r w:rsidR="00C9457F" w:rsidRPr="003E30CE">
        <w:rPr>
          <w:rFonts w:ascii="Garamond" w:hAnsi="Garamond"/>
        </w:rPr>
        <w:t xml:space="preserve"> </w:t>
      </w:r>
      <w:r w:rsidRPr="003E30CE">
        <w:rPr>
          <w:rFonts w:ascii="Garamond" w:hAnsi="Garamond"/>
        </w:rPr>
        <w:t>deň</w:t>
      </w:r>
      <w:r w:rsidR="00C9457F" w:rsidRPr="003E30CE">
        <w:rPr>
          <w:rFonts w:ascii="Garamond" w:hAnsi="Garamond"/>
        </w:rPr>
        <w:t xml:space="preserve"> </w:t>
      </w:r>
      <w:r w:rsidRPr="003E30CE">
        <w:rPr>
          <w:rFonts w:ascii="Garamond" w:hAnsi="Garamond"/>
        </w:rPr>
        <w:t>omeškania.</w:t>
      </w:r>
      <w:r w:rsidR="00C9457F" w:rsidRPr="003E30CE">
        <w:rPr>
          <w:rFonts w:ascii="Garamond" w:hAnsi="Garamond"/>
        </w:rPr>
        <w:t xml:space="preserve">  </w:t>
      </w:r>
    </w:p>
    <w:p w14:paraId="2F9D3E94" w14:textId="77777777" w:rsidR="00A30BA1" w:rsidRPr="003E30CE" w:rsidRDefault="00A30BA1" w:rsidP="003E30CE">
      <w:pPr>
        <w:keepNext/>
        <w:keepLines/>
        <w:tabs>
          <w:tab w:val="left" w:pos="709"/>
        </w:tabs>
        <w:spacing w:after="0" w:line="240" w:lineRule="auto"/>
        <w:contextualSpacing/>
        <w:jc w:val="both"/>
        <w:rPr>
          <w:rFonts w:ascii="Garamond" w:hAnsi="Garamond"/>
        </w:rPr>
      </w:pPr>
    </w:p>
    <w:p w14:paraId="3E767D1F" w14:textId="132BCAA9"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odstúpeniu</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dôjde</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dôvodu,</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schopný</w:t>
      </w:r>
      <w:r w:rsidR="00C9457F" w:rsidRPr="003E30CE">
        <w:rPr>
          <w:rFonts w:ascii="Garamond" w:hAnsi="Garamond"/>
        </w:rPr>
        <w:t xml:space="preserve"> </w:t>
      </w:r>
      <w:r w:rsidRPr="003E30CE">
        <w:rPr>
          <w:rFonts w:ascii="Garamond" w:hAnsi="Garamond"/>
        </w:rPr>
        <w:t>dodávať</w:t>
      </w:r>
      <w:r w:rsidR="00C9457F" w:rsidRPr="003E30CE">
        <w:rPr>
          <w:rFonts w:ascii="Garamond" w:hAnsi="Garamond"/>
        </w:rPr>
        <w:t xml:space="preserve"> </w:t>
      </w:r>
      <w:r w:rsidRPr="003E30CE">
        <w:rPr>
          <w:rFonts w:ascii="Garamond" w:hAnsi="Garamond"/>
        </w:rPr>
        <w:t>Tovar</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požadovanej</w:t>
      </w:r>
      <w:r w:rsidR="00C9457F" w:rsidRPr="003E30CE">
        <w:rPr>
          <w:rFonts w:ascii="Garamond" w:hAnsi="Garamond"/>
        </w:rPr>
        <w:t xml:space="preserve"> </w:t>
      </w:r>
      <w:r w:rsidRPr="003E30CE">
        <w:rPr>
          <w:rFonts w:ascii="Garamond" w:hAnsi="Garamond"/>
        </w:rPr>
        <w:t>kvalite,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požadovanom</w:t>
      </w:r>
      <w:r w:rsidR="00C9457F" w:rsidRPr="003E30CE">
        <w:rPr>
          <w:rFonts w:ascii="Garamond" w:hAnsi="Garamond"/>
        </w:rPr>
        <w:t xml:space="preserve"> </w:t>
      </w:r>
      <w:r w:rsidRPr="003E30CE">
        <w:rPr>
          <w:rFonts w:ascii="Garamond" w:hAnsi="Garamond"/>
        </w:rPr>
        <w:t>množstve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Kúpnu</w:t>
      </w:r>
      <w:r w:rsidR="00C9457F" w:rsidRPr="003E30CE">
        <w:rPr>
          <w:rFonts w:ascii="Garamond" w:hAnsi="Garamond"/>
        </w:rPr>
        <w:t xml:space="preserve"> </w:t>
      </w:r>
      <w:r w:rsidRPr="003E30CE">
        <w:rPr>
          <w:rFonts w:ascii="Garamond" w:hAnsi="Garamond"/>
        </w:rPr>
        <w:t>cenu,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ponúkol,</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má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požadovať</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zmluvnú</w:t>
      </w:r>
      <w:r w:rsidR="00C9457F" w:rsidRPr="003E30CE">
        <w:rPr>
          <w:rFonts w:ascii="Garamond" w:hAnsi="Garamond"/>
        </w:rPr>
        <w:t xml:space="preserve"> </w:t>
      </w:r>
      <w:r w:rsidRPr="003E30CE">
        <w:rPr>
          <w:rFonts w:ascii="Garamond" w:hAnsi="Garamond"/>
        </w:rPr>
        <w:t>pokutu</w:t>
      </w:r>
      <w:r w:rsidR="00C9457F" w:rsidRPr="003E30CE">
        <w:rPr>
          <w:rFonts w:ascii="Garamond" w:hAnsi="Garamond"/>
        </w:rPr>
        <w:t xml:space="preserve"> </w:t>
      </w:r>
      <w:r w:rsidRPr="003E30CE">
        <w:rPr>
          <w:rFonts w:ascii="Garamond" w:hAnsi="Garamond"/>
        </w:rPr>
        <w:t>vo</w:t>
      </w:r>
      <w:r w:rsidR="00C9457F" w:rsidRPr="003E30CE">
        <w:rPr>
          <w:rFonts w:ascii="Garamond" w:hAnsi="Garamond"/>
        </w:rPr>
        <w:t xml:space="preserve"> </w:t>
      </w:r>
      <w:r w:rsidRPr="003E30CE">
        <w:rPr>
          <w:rFonts w:ascii="Garamond" w:hAnsi="Garamond"/>
        </w:rPr>
        <w:t>výške</w:t>
      </w:r>
      <w:r w:rsidR="00C9457F" w:rsidRPr="003E30CE">
        <w:rPr>
          <w:rFonts w:ascii="Garamond" w:hAnsi="Garamond"/>
        </w:rPr>
        <w:t xml:space="preserve"> </w:t>
      </w:r>
      <w:r w:rsidRPr="003E30CE">
        <w:rPr>
          <w:rFonts w:ascii="Garamond" w:hAnsi="Garamond"/>
        </w:rPr>
        <w:t>35</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713FFF">
        <w:rPr>
          <w:rFonts w:ascii="Garamond" w:hAnsi="Garamond"/>
        </w:rPr>
        <w:t>4</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Tým</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dotknuté</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p>
    <w:p w14:paraId="7FBF7E57" w14:textId="77777777" w:rsidR="0085694A" w:rsidRPr="003E30CE" w:rsidRDefault="0085694A" w:rsidP="003E30CE">
      <w:pPr>
        <w:keepNext/>
        <w:keepLines/>
        <w:tabs>
          <w:tab w:val="left" w:pos="709"/>
        </w:tabs>
        <w:spacing w:after="0" w:line="240" w:lineRule="auto"/>
        <w:ind w:left="709"/>
        <w:contextualSpacing/>
        <w:jc w:val="both"/>
        <w:rPr>
          <w:rFonts w:ascii="Garamond" w:hAnsi="Garamond"/>
        </w:rPr>
      </w:pPr>
    </w:p>
    <w:p w14:paraId="27F08C44" w14:textId="77777777" w:rsidR="0085694A" w:rsidRPr="003E30CE" w:rsidRDefault="0085694A" w:rsidP="003E30CE">
      <w:pPr>
        <w:keepNext/>
        <w:keepLines/>
        <w:numPr>
          <w:ilvl w:val="0"/>
          <w:numId w:val="18"/>
        </w:numPr>
        <w:tabs>
          <w:tab w:val="left" w:pos="709"/>
        </w:tabs>
        <w:spacing w:after="0" w:line="240" w:lineRule="auto"/>
        <w:ind w:left="709" w:hanging="709"/>
        <w:contextualSpacing/>
        <w:jc w:val="both"/>
        <w:rPr>
          <w:rFonts w:ascii="Garamond" w:hAnsi="Garamond"/>
          <w:bCs/>
        </w:rPr>
      </w:pPr>
      <w:r w:rsidRPr="003E30CE">
        <w:rPr>
          <w:rFonts w:ascii="Garamond" w:hAnsi="Garamond"/>
        </w:rPr>
        <w:t xml:space="preserve">V prípade porušenia ktorejkoľvek z povinností týkajúcej sa Subdodávateľov alebo ich zmeny (napr. neoznámenie zmeny Subdodávateľa, </w:t>
      </w:r>
      <w:bookmarkStart w:id="3" w:name="_Hlk528156039"/>
      <w:r w:rsidRPr="003E30CE">
        <w:rPr>
          <w:rFonts w:ascii="Garamond" w:hAnsi="Garamond"/>
        </w:rPr>
        <w:t xml:space="preserve">nepredloženie dokladov preukazujúcich splnenie podmienok účasti podľa § 41 ods.1 písm. b) ZVO alebo využitie subdodávateľa, ktorý nespĺňa podmienky podľa § 41 ods.1 písm. b) ZVO) </w:t>
      </w:r>
      <w:bookmarkEnd w:id="3"/>
      <w:r w:rsidRPr="003E30CE">
        <w:rPr>
          <w:rFonts w:ascii="Garamond" w:hAnsi="Garamond"/>
        </w:rPr>
        <w:t>alebo povinnosť podľa § 11 ods. 1 ZVO v prípade Subdodávateľa, ktorý má povinnosť zapisovať sa do registra partnerov verejného sektora, má Objednávateľ právo požadovať od Dodávateľa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3E30CE" w:rsidRDefault="0085694A" w:rsidP="003E30CE">
      <w:pPr>
        <w:keepNext/>
        <w:keepLines/>
        <w:tabs>
          <w:tab w:val="left" w:pos="709"/>
        </w:tabs>
        <w:spacing w:after="0" w:line="240" w:lineRule="auto"/>
        <w:contextualSpacing/>
        <w:jc w:val="both"/>
        <w:rPr>
          <w:rFonts w:ascii="Garamond" w:hAnsi="Garamond"/>
        </w:rPr>
      </w:pPr>
    </w:p>
    <w:p w14:paraId="50972AA0" w14:textId="2B715D8A" w:rsidR="00A30BA1"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Povinnosť,</w:t>
      </w:r>
      <w:r w:rsidR="00C9457F" w:rsidRPr="003E30CE">
        <w:rPr>
          <w:rFonts w:ascii="Garamond" w:hAnsi="Garamond" w:cs="Arial"/>
        </w:rPr>
        <w:t xml:space="preserve"> </w:t>
      </w:r>
      <w:r w:rsidRPr="003E30CE">
        <w:rPr>
          <w:rFonts w:ascii="Garamond" w:hAnsi="Garamond" w:cs="Arial"/>
        </w:rPr>
        <w:t>splnenie</w:t>
      </w:r>
      <w:r w:rsidR="00C9457F" w:rsidRPr="003E30CE">
        <w:rPr>
          <w:rFonts w:ascii="Garamond" w:hAnsi="Garamond" w:cs="Arial"/>
        </w:rPr>
        <w:t xml:space="preserve"> </w:t>
      </w:r>
      <w:r w:rsidRPr="003E30CE">
        <w:rPr>
          <w:rFonts w:ascii="Garamond" w:hAnsi="Garamond" w:cs="Arial"/>
        </w:rPr>
        <w:t>ktorej</w:t>
      </w:r>
      <w:r w:rsidR="00C9457F" w:rsidRPr="003E30CE">
        <w:rPr>
          <w:rFonts w:ascii="Garamond" w:hAnsi="Garamond" w:cs="Arial"/>
        </w:rPr>
        <w:t xml:space="preserve"> </w:t>
      </w:r>
      <w:r w:rsidRPr="003E30CE">
        <w:rPr>
          <w:rFonts w:ascii="Garamond" w:hAnsi="Garamond" w:cs="Arial"/>
        </w:rPr>
        <w:t>bolo</w:t>
      </w:r>
      <w:r w:rsidR="00C9457F" w:rsidRPr="003E30CE">
        <w:rPr>
          <w:rFonts w:ascii="Garamond" w:hAnsi="Garamond" w:cs="Arial"/>
        </w:rPr>
        <w:t xml:space="preserve"> </w:t>
      </w:r>
      <w:r w:rsidRPr="003E30CE">
        <w:rPr>
          <w:rFonts w:ascii="Garamond" w:hAnsi="Garamond" w:cs="Arial"/>
        </w:rPr>
        <w:t>zaistené</w:t>
      </w:r>
      <w:r w:rsidR="00C9457F" w:rsidRPr="003E30CE">
        <w:rPr>
          <w:rFonts w:ascii="Garamond" w:hAnsi="Garamond" w:cs="Arial"/>
        </w:rPr>
        <w:t xml:space="preserve"> </w:t>
      </w:r>
      <w:r w:rsidRPr="003E30CE">
        <w:rPr>
          <w:rFonts w:ascii="Garamond" w:hAnsi="Garamond" w:cs="Arial"/>
        </w:rPr>
        <w:t>zmluvnou</w:t>
      </w:r>
      <w:r w:rsidR="00C9457F" w:rsidRPr="003E30CE">
        <w:rPr>
          <w:rFonts w:ascii="Garamond" w:hAnsi="Garamond" w:cs="Arial"/>
        </w:rPr>
        <w:t xml:space="preserve"> </w:t>
      </w:r>
      <w:r w:rsidRPr="003E30CE">
        <w:rPr>
          <w:rFonts w:ascii="Garamond" w:hAnsi="Garamond" w:cs="Arial"/>
        </w:rPr>
        <w:t>pokutou,</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Zmluvná</w:t>
      </w:r>
      <w:r w:rsidR="00C9457F" w:rsidRPr="003E30CE">
        <w:rPr>
          <w:rFonts w:ascii="Garamond" w:hAnsi="Garamond" w:cs="Arial"/>
        </w:rPr>
        <w:t xml:space="preserve"> </w:t>
      </w:r>
      <w:r w:rsidRPr="003E30CE">
        <w:rPr>
          <w:rFonts w:ascii="Garamond" w:hAnsi="Garamond" w:cs="Arial"/>
        </w:rPr>
        <w:t>strana</w:t>
      </w:r>
      <w:r w:rsidR="00C9457F" w:rsidRPr="003E30CE">
        <w:rPr>
          <w:rFonts w:ascii="Garamond" w:hAnsi="Garamond" w:cs="Arial"/>
        </w:rPr>
        <w:t xml:space="preserve"> </w:t>
      </w:r>
      <w:r w:rsidRPr="003E30CE">
        <w:rPr>
          <w:rFonts w:ascii="Garamond" w:hAnsi="Garamond" w:cs="Arial"/>
        </w:rPr>
        <w:t>povinná</w:t>
      </w:r>
      <w:r w:rsidR="00C9457F" w:rsidRPr="003E30CE">
        <w:rPr>
          <w:rFonts w:ascii="Garamond" w:hAnsi="Garamond" w:cs="Arial"/>
        </w:rPr>
        <w:t xml:space="preserve"> </w:t>
      </w:r>
      <w:r w:rsidRPr="003E30CE">
        <w:rPr>
          <w:rFonts w:ascii="Garamond" w:hAnsi="Garamond" w:cs="Arial"/>
        </w:rPr>
        <w:t>plniť</w:t>
      </w:r>
      <w:r w:rsidR="00C9457F" w:rsidRPr="003E30CE">
        <w:rPr>
          <w:rFonts w:ascii="Garamond" w:hAnsi="Garamond" w:cs="Arial"/>
        </w:rPr>
        <w:t xml:space="preserve"> </w:t>
      </w:r>
      <w:r w:rsidRPr="003E30CE">
        <w:rPr>
          <w:rFonts w:ascii="Garamond" w:hAnsi="Garamond" w:cs="Arial"/>
        </w:rPr>
        <w:t>i</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zaplatení</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rPr>
        <w:t xml:space="preserve"> </w:t>
      </w:r>
      <w:r w:rsidRPr="003E30CE">
        <w:rPr>
          <w:rFonts w:ascii="Garamond" w:hAnsi="Garamond"/>
        </w:rPr>
        <w:t>Zaplatením</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zmysle</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nezaniká</w:t>
      </w:r>
      <w:r w:rsidR="00C9457F" w:rsidRPr="003E30CE">
        <w:rPr>
          <w:rFonts w:ascii="Garamond" w:hAnsi="Garamond"/>
        </w:rPr>
        <w:t xml:space="preserve"> </w:t>
      </w:r>
      <w:r w:rsidRPr="003E30CE">
        <w:rPr>
          <w:rFonts w:ascii="Garamond" w:hAnsi="Garamond"/>
        </w:rPr>
        <w:t>právo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hAnsi="Garamond"/>
        </w:rPr>
        <w:t>škody.</w:t>
      </w:r>
    </w:p>
    <w:p w14:paraId="371E50E6" w14:textId="77777777" w:rsidR="00F63687" w:rsidRDefault="00F63687" w:rsidP="00F63687">
      <w:pPr>
        <w:keepNext/>
        <w:keepLines/>
        <w:tabs>
          <w:tab w:val="left" w:pos="709"/>
        </w:tabs>
        <w:spacing w:after="0" w:line="240" w:lineRule="auto"/>
        <w:ind w:left="709"/>
        <w:contextualSpacing/>
        <w:jc w:val="both"/>
        <w:rPr>
          <w:rFonts w:ascii="Garamond" w:hAnsi="Garamond"/>
        </w:rPr>
      </w:pPr>
    </w:p>
    <w:p w14:paraId="28BE3210" w14:textId="44893351"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rPr>
      </w:pPr>
      <w:r w:rsidRPr="003E30CE">
        <w:rPr>
          <w:rFonts w:ascii="Garamond" w:hAnsi="Garamond" w:cs="Arial"/>
        </w:rPr>
        <w:t>Zmluvné</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považujú</w:t>
      </w:r>
      <w:r w:rsidR="00C9457F" w:rsidRPr="003E30CE">
        <w:rPr>
          <w:rFonts w:ascii="Garamond" w:hAnsi="Garamond" w:cs="Arial"/>
        </w:rPr>
        <w:t xml:space="preserve"> </w:t>
      </w:r>
      <w:r w:rsidRPr="003E30CE">
        <w:rPr>
          <w:rFonts w:ascii="Garamond" w:hAnsi="Garamond" w:cs="Arial"/>
        </w:rPr>
        <w:t>takéto</w:t>
      </w:r>
      <w:r w:rsidR="00C9457F" w:rsidRPr="003E30CE">
        <w:rPr>
          <w:rFonts w:ascii="Garamond" w:hAnsi="Garamond" w:cs="Arial"/>
        </w:rPr>
        <w:t xml:space="preserve"> </w:t>
      </w:r>
      <w:r w:rsidRPr="003E30CE">
        <w:rPr>
          <w:rFonts w:ascii="Garamond" w:hAnsi="Garamond" w:cs="Arial"/>
        </w:rPr>
        <w:t>určenie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r w:rsidR="00C9457F" w:rsidRPr="003E30CE">
        <w:rPr>
          <w:rFonts w:ascii="Garamond" w:hAnsi="Garamond" w:cs="Arial"/>
        </w:rPr>
        <w:t xml:space="preserve"> </w:t>
      </w: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primerané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dostatočne</w:t>
      </w:r>
      <w:r w:rsidR="00C9457F" w:rsidRPr="003E30CE">
        <w:rPr>
          <w:rFonts w:ascii="Garamond" w:hAnsi="Garamond" w:cs="Arial"/>
        </w:rPr>
        <w:t xml:space="preserve"> </w:t>
      </w:r>
      <w:r w:rsidRPr="003E30CE">
        <w:rPr>
          <w:rFonts w:ascii="Garamond" w:hAnsi="Garamond" w:cs="Arial"/>
        </w:rPr>
        <w:t>určité.</w:t>
      </w:r>
      <w:r w:rsidR="00C9457F" w:rsidRPr="003E30CE">
        <w:rPr>
          <w:rFonts w:ascii="Garamond" w:hAnsi="Garamond" w:cs="Arial"/>
        </w:rPr>
        <w:t xml:space="preserve"> </w:t>
      </w:r>
      <w:r w:rsidRPr="003E30CE">
        <w:rPr>
          <w:rFonts w:ascii="Garamond" w:hAnsi="Garamond" w:cs="Arial"/>
        </w:rPr>
        <w:t>Zmluvnú</w:t>
      </w:r>
      <w:r w:rsidR="00C9457F" w:rsidRPr="003E30CE">
        <w:rPr>
          <w:rFonts w:ascii="Garamond" w:hAnsi="Garamond" w:cs="Arial"/>
        </w:rPr>
        <w:t xml:space="preserve"> </w:t>
      </w:r>
      <w:r w:rsidRPr="003E30CE">
        <w:rPr>
          <w:rFonts w:ascii="Garamond" w:hAnsi="Garamond" w:cs="Arial"/>
        </w:rPr>
        <w:t>pokutu</w:t>
      </w:r>
      <w:r w:rsidR="00C9457F" w:rsidRPr="003E30CE">
        <w:rPr>
          <w:rFonts w:ascii="Garamond" w:hAnsi="Garamond" w:cs="Arial"/>
        </w:rPr>
        <w:t xml:space="preserve"> </w:t>
      </w:r>
      <w:r w:rsidRPr="003E30CE">
        <w:rPr>
          <w:rFonts w:ascii="Garamond" w:hAnsi="Garamond" w:cs="Arial"/>
        </w:rPr>
        <w:t>sa</w:t>
      </w:r>
      <w:r w:rsidR="00C9457F" w:rsidRPr="003E30CE">
        <w:rPr>
          <w:rFonts w:ascii="Garamond" w:hAnsi="Garamond" w:cs="Arial"/>
        </w:rPr>
        <w:t xml:space="preserve"> </w:t>
      </w:r>
      <w:r w:rsidRPr="003E30CE">
        <w:rPr>
          <w:rFonts w:ascii="Garamond" w:hAnsi="Garamond" w:cs="Arial"/>
        </w:rPr>
        <w:t>Dodávateľ</w:t>
      </w:r>
      <w:r w:rsidR="00C9457F" w:rsidRPr="003E30CE">
        <w:rPr>
          <w:rFonts w:ascii="Garamond" w:hAnsi="Garamond" w:cs="Arial"/>
        </w:rPr>
        <w:t xml:space="preserve"> </w:t>
      </w:r>
      <w:r w:rsidRPr="003E30CE">
        <w:rPr>
          <w:rFonts w:ascii="Garamond" w:hAnsi="Garamond" w:cs="Arial"/>
        </w:rPr>
        <w:t>zaväzuje</w:t>
      </w:r>
      <w:r w:rsidR="00C9457F" w:rsidRPr="003E30CE">
        <w:rPr>
          <w:rFonts w:ascii="Garamond" w:hAnsi="Garamond" w:cs="Arial"/>
        </w:rPr>
        <w:t xml:space="preserve"> </w:t>
      </w:r>
      <w:r w:rsidRPr="003E30CE">
        <w:rPr>
          <w:rFonts w:ascii="Garamond" w:hAnsi="Garamond" w:cs="Arial"/>
        </w:rPr>
        <w:t>uhradiť,</w:t>
      </w:r>
      <w:r w:rsidR="00C9457F" w:rsidRPr="003E30CE">
        <w:rPr>
          <w:rFonts w:ascii="Garamond" w:hAnsi="Garamond" w:cs="Arial"/>
        </w:rPr>
        <w:t xml:space="preserve"> </w:t>
      </w:r>
      <w:r w:rsidRPr="003E30CE">
        <w:rPr>
          <w:rFonts w:ascii="Garamond" w:hAnsi="Garamond" w:cs="Arial"/>
        </w:rPr>
        <w:t>najneskôr</w:t>
      </w:r>
      <w:r w:rsidR="00C9457F" w:rsidRPr="003E30CE">
        <w:rPr>
          <w:rFonts w:ascii="Garamond" w:hAnsi="Garamond" w:cs="Arial"/>
        </w:rPr>
        <w:t xml:space="preserve"> </w:t>
      </w:r>
      <w:r w:rsidRPr="003E30CE">
        <w:rPr>
          <w:rFonts w:ascii="Garamond" w:hAnsi="Garamond" w:cs="Arial"/>
        </w:rPr>
        <w:t>do</w:t>
      </w:r>
      <w:r w:rsidR="00C9457F" w:rsidRPr="003E30CE">
        <w:rPr>
          <w:rFonts w:ascii="Garamond" w:hAnsi="Garamond" w:cs="Arial"/>
        </w:rPr>
        <w:t xml:space="preserve"> </w:t>
      </w:r>
      <w:r w:rsidRPr="003E30CE">
        <w:rPr>
          <w:rFonts w:ascii="Garamond" w:hAnsi="Garamond" w:cs="Arial"/>
        </w:rPr>
        <w:t>10</w:t>
      </w:r>
      <w:r w:rsidR="00C9457F" w:rsidRPr="003E30CE">
        <w:rPr>
          <w:rFonts w:ascii="Garamond" w:hAnsi="Garamond" w:cs="Arial"/>
        </w:rPr>
        <w:t xml:space="preserve"> </w:t>
      </w:r>
      <w:r w:rsidR="00BB7ACB" w:rsidRPr="003E30CE">
        <w:rPr>
          <w:rFonts w:ascii="Garamond" w:hAnsi="Garamond" w:cs="Arial"/>
        </w:rPr>
        <w:t>(desiatich)</w:t>
      </w:r>
      <w:r w:rsidR="00C9457F" w:rsidRPr="003E30CE">
        <w:rPr>
          <w:rFonts w:ascii="Garamond" w:hAnsi="Garamond" w:cs="Arial"/>
        </w:rPr>
        <w:t xml:space="preserve"> </w:t>
      </w:r>
      <w:r w:rsidRPr="003E30CE">
        <w:rPr>
          <w:rFonts w:ascii="Garamond" w:hAnsi="Garamond" w:cs="Arial"/>
        </w:rPr>
        <w:t>Pracovných</w:t>
      </w:r>
      <w:r w:rsidR="00C9457F" w:rsidRPr="003E30CE">
        <w:rPr>
          <w:rFonts w:ascii="Garamond" w:hAnsi="Garamond" w:cs="Arial"/>
        </w:rPr>
        <w:t xml:space="preserve"> </w:t>
      </w:r>
      <w:r w:rsidRPr="003E30CE">
        <w:rPr>
          <w:rFonts w:ascii="Garamond" w:hAnsi="Garamond" w:cs="Arial"/>
        </w:rPr>
        <w:t>dní</w:t>
      </w:r>
      <w:r w:rsidR="00C9457F" w:rsidRPr="003E30CE">
        <w:rPr>
          <w:rFonts w:ascii="Garamond" w:hAnsi="Garamond" w:cs="Arial"/>
        </w:rPr>
        <w:t xml:space="preserve"> </w:t>
      </w:r>
      <w:r w:rsidRPr="003E30CE">
        <w:rPr>
          <w:rFonts w:ascii="Garamond" w:hAnsi="Garamond" w:cs="Arial"/>
        </w:rPr>
        <w:t>odo</w:t>
      </w:r>
      <w:r w:rsidR="00C9457F" w:rsidRPr="003E30CE">
        <w:rPr>
          <w:rFonts w:ascii="Garamond" w:hAnsi="Garamond"/>
        </w:rPr>
        <w:t xml:space="preserve"> </w:t>
      </w:r>
      <w:r w:rsidRPr="003E30CE">
        <w:rPr>
          <w:rFonts w:ascii="Garamond" w:hAnsi="Garamond" w:cs="Arial"/>
        </w:rPr>
        <w:t>dňa</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zaplatenie</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pokuty.</w:t>
      </w:r>
    </w:p>
    <w:p w14:paraId="23936216" w14:textId="77777777" w:rsidR="00A30BA1" w:rsidRPr="003E30CE" w:rsidRDefault="00A30BA1" w:rsidP="003E30CE">
      <w:pPr>
        <w:keepNext/>
        <w:keepLines/>
        <w:tabs>
          <w:tab w:val="left" w:pos="709"/>
        </w:tabs>
        <w:spacing w:after="0" w:line="240" w:lineRule="auto"/>
        <w:ind w:left="709"/>
        <w:contextualSpacing/>
        <w:jc w:val="both"/>
        <w:rPr>
          <w:rFonts w:ascii="Garamond" w:hAnsi="Garamond"/>
        </w:rPr>
      </w:pPr>
    </w:p>
    <w:p w14:paraId="6826AA66" w14:textId="6A967E07" w:rsidR="00A30BA1" w:rsidRPr="003E30CE" w:rsidRDefault="00A30BA1" w:rsidP="003E30CE">
      <w:pPr>
        <w:keepNext/>
        <w:keepLines/>
        <w:numPr>
          <w:ilvl w:val="0"/>
          <w:numId w:val="18"/>
        </w:numPr>
        <w:tabs>
          <w:tab w:val="left" w:pos="709"/>
        </w:tabs>
        <w:spacing w:after="0" w:line="240" w:lineRule="auto"/>
        <w:ind w:left="709" w:hanging="709"/>
        <w:contextualSpacing/>
        <w:jc w:val="both"/>
        <w:rPr>
          <w:rFonts w:ascii="Garamond" w:hAnsi="Garamond"/>
          <w:b/>
        </w:rPr>
      </w:pPr>
      <w:r w:rsidRPr="003E30CE">
        <w:rPr>
          <w:rFonts w:ascii="Garamond" w:hAnsi="Garamond"/>
        </w:rPr>
        <w:t>Zmluvná</w:t>
      </w:r>
      <w:r w:rsidR="00C9457F" w:rsidRPr="003E30CE">
        <w:rPr>
          <w:rFonts w:ascii="Garamond" w:hAnsi="Garamond"/>
        </w:rPr>
        <w:t xml:space="preserve"> </w:t>
      </w:r>
      <w:r w:rsidRPr="003E30CE">
        <w:rPr>
          <w:rFonts w:ascii="Garamond" w:hAnsi="Garamond"/>
        </w:rPr>
        <w:t>strana</w:t>
      </w:r>
      <w:r w:rsidR="00C9457F" w:rsidRPr="003E30CE">
        <w:rPr>
          <w:rFonts w:ascii="Garamond" w:hAnsi="Garamond"/>
        </w:rPr>
        <w:t xml:space="preserve"> </w:t>
      </w:r>
      <w:r w:rsidRPr="003E30CE">
        <w:rPr>
          <w:rFonts w:ascii="Garamond" w:hAnsi="Garamond"/>
        </w:rPr>
        <w:t>zodpovedá</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škodu,</w:t>
      </w:r>
      <w:r w:rsidR="00C9457F" w:rsidRPr="003E30CE">
        <w:rPr>
          <w:rFonts w:ascii="Garamond" w:hAnsi="Garamond"/>
        </w:rPr>
        <w:t xml:space="preserve"> </w:t>
      </w:r>
      <w:r w:rsidRPr="003E30CE">
        <w:rPr>
          <w:rFonts w:ascii="Garamond" w:hAnsi="Garamond"/>
        </w:rPr>
        <w:t>ktorú</w:t>
      </w:r>
      <w:r w:rsidR="00C9457F" w:rsidRPr="003E30CE">
        <w:rPr>
          <w:rFonts w:ascii="Garamond" w:hAnsi="Garamond"/>
        </w:rPr>
        <w:t xml:space="preserve"> </w:t>
      </w:r>
      <w:r w:rsidRPr="003E30CE">
        <w:rPr>
          <w:rFonts w:ascii="Garamond" w:hAnsi="Garamond"/>
        </w:rPr>
        <w:t>spôsobí</w:t>
      </w:r>
      <w:r w:rsidR="00C9457F" w:rsidRPr="003E30CE">
        <w:rPr>
          <w:rFonts w:ascii="Garamond" w:hAnsi="Garamond"/>
        </w:rPr>
        <w:t xml:space="preserve"> </w:t>
      </w:r>
      <w:r w:rsidRPr="003E30CE">
        <w:rPr>
          <w:rFonts w:ascii="Garamond" w:hAnsi="Garamond"/>
        </w:rPr>
        <w:t>druhej</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strane</w:t>
      </w:r>
      <w:r w:rsidR="00C9457F" w:rsidRPr="003E30CE">
        <w:rPr>
          <w:rFonts w:ascii="Garamond" w:hAnsi="Garamond"/>
        </w:rPr>
        <w:t xml:space="preserve"> </w:t>
      </w:r>
      <w:r w:rsidRPr="003E30CE">
        <w:rPr>
          <w:rFonts w:ascii="Garamond" w:hAnsi="Garamond"/>
        </w:rPr>
        <w:t>porušením</w:t>
      </w:r>
      <w:r w:rsidR="00C9457F" w:rsidRPr="003E30CE">
        <w:rPr>
          <w:rFonts w:ascii="Garamond" w:hAnsi="Garamond"/>
        </w:rPr>
        <w:t xml:space="preserve"> </w:t>
      </w:r>
      <w:r w:rsidRPr="003E30CE">
        <w:rPr>
          <w:rFonts w:ascii="Garamond" w:hAnsi="Garamond"/>
        </w:rPr>
        <w:t>svojej</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tohto</w:t>
      </w:r>
      <w:r w:rsidR="00C9457F" w:rsidRPr="003E30CE">
        <w:rPr>
          <w:rFonts w:ascii="Garamond" w:hAnsi="Garamond"/>
        </w:rPr>
        <w:t xml:space="preserve"> </w:t>
      </w:r>
      <w:r w:rsidRPr="003E30CE">
        <w:rPr>
          <w:rFonts w:ascii="Garamond" w:hAnsi="Garamond"/>
        </w:rPr>
        <w:t>záväzkového</w:t>
      </w:r>
      <w:r w:rsidR="00C9457F" w:rsidRPr="003E30CE">
        <w:rPr>
          <w:rFonts w:ascii="Garamond" w:hAnsi="Garamond"/>
        </w:rPr>
        <w:t xml:space="preserve"> </w:t>
      </w:r>
      <w:r w:rsidRPr="003E30CE">
        <w:rPr>
          <w:rFonts w:ascii="Garamond" w:hAnsi="Garamond"/>
        </w:rPr>
        <w:t>vzťahu,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povinná</w:t>
      </w:r>
      <w:r w:rsidR="00C9457F" w:rsidRPr="003E30CE">
        <w:rPr>
          <w:rFonts w:ascii="Garamond" w:hAnsi="Garamond"/>
        </w:rPr>
        <w:t xml:space="preserve"> </w:t>
      </w:r>
      <w:r w:rsidRPr="003E30CE">
        <w:rPr>
          <w:rFonts w:ascii="Garamond" w:hAnsi="Garamond"/>
        </w:rPr>
        <w:t>ju</w:t>
      </w:r>
      <w:r w:rsidR="00C9457F" w:rsidRPr="003E30CE">
        <w:rPr>
          <w:rFonts w:ascii="Garamond" w:hAnsi="Garamond"/>
        </w:rPr>
        <w:t xml:space="preserve"> </w:t>
      </w:r>
      <w:r w:rsidRPr="003E30CE">
        <w:rPr>
          <w:rFonts w:ascii="Garamond" w:hAnsi="Garamond"/>
        </w:rPr>
        <w:t>nahradiť,</w:t>
      </w:r>
      <w:r w:rsidR="00C9457F" w:rsidRPr="003E30CE">
        <w:rPr>
          <w:rFonts w:ascii="Garamond" w:hAnsi="Garamond"/>
        </w:rPr>
        <w:t xml:space="preserve"> </w:t>
      </w:r>
      <w:r w:rsidRPr="003E30CE">
        <w:rPr>
          <w:rFonts w:ascii="Garamond" w:hAnsi="Garamond"/>
        </w:rPr>
        <w:t>ibaže</w:t>
      </w:r>
      <w:r w:rsidR="00C9457F" w:rsidRPr="003E30CE">
        <w:rPr>
          <w:rFonts w:ascii="Garamond" w:hAnsi="Garamond"/>
        </w:rPr>
        <w:t xml:space="preserve"> </w:t>
      </w:r>
      <w:r w:rsidRPr="003E30CE">
        <w:rPr>
          <w:rFonts w:ascii="Garamond" w:hAnsi="Garamond"/>
        </w:rPr>
        <w:t>preukáže,</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bolo</w:t>
      </w:r>
      <w:r w:rsidR="00C9457F" w:rsidRPr="003E30CE">
        <w:rPr>
          <w:rFonts w:ascii="Garamond" w:hAnsi="Garamond"/>
        </w:rPr>
        <w:t xml:space="preserve"> </w:t>
      </w:r>
      <w:r w:rsidRPr="003E30CE">
        <w:rPr>
          <w:rFonts w:ascii="Garamond" w:hAnsi="Garamond"/>
        </w:rPr>
        <w:t>spôsobené</w:t>
      </w:r>
      <w:r w:rsidR="00C9457F" w:rsidRPr="003E30CE">
        <w:rPr>
          <w:rFonts w:ascii="Garamond" w:hAnsi="Garamond"/>
        </w:rPr>
        <w:t xml:space="preserve"> </w:t>
      </w:r>
      <w:r w:rsidRPr="003E30CE">
        <w:rPr>
          <w:rFonts w:ascii="Garamond" w:hAnsi="Garamond"/>
        </w:rPr>
        <w:t>okolnosťami</w:t>
      </w:r>
      <w:r w:rsidR="00C9457F" w:rsidRPr="003E30CE">
        <w:rPr>
          <w:rFonts w:ascii="Garamond" w:hAnsi="Garamond"/>
        </w:rPr>
        <w:t xml:space="preserve"> </w:t>
      </w:r>
      <w:r w:rsidRPr="003E30CE">
        <w:rPr>
          <w:rFonts w:ascii="Garamond" w:hAnsi="Garamond"/>
        </w:rPr>
        <w:t>vylučujúcimi</w:t>
      </w:r>
      <w:r w:rsidR="00C9457F" w:rsidRPr="003E30CE">
        <w:rPr>
          <w:rFonts w:ascii="Garamond" w:hAnsi="Garamond"/>
        </w:rPr>
        <w:t xml:space="preserve"> </w:t>
      </w:r>
      <w:r w:rsidRPr="003E30CE">
        <w:rPr>
          <w:rFonts w:ascii="Garamond" w:hAnsi="Garamond"/>
        </w:rPr>
        <w:t>zodpovednosť.</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prípade</w:t>
      </w:r>
      <w:r w:rsidR="00C9457F" w:rsidRPr="003E30CE">
        <w:rPr>
          <w:rFonts w:ascii="Garamond" w:hAnsi="Garamond"/>
        </w:rPr>
        <w:t xml:space="preserve"> </w:t>
      </w:r>
      <w:r w:rsidRPr="003E30CE">
        <w:rPr>
          <w:rFonts w:ascii="Garamond" w:hAnsi="Garamond"/>
        </w:rPr>
        <w:t>vzniku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pri</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náhrade</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postupovať</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w:t>
      </w:r>
      <w:r w:rsidR="00C9457F" w:rsidRPr="003E30CE">
        <w:rPr>
          <w:rFonts w:ascii="Garamond" w:hAnsi="Garamond"/>
        </w:rPr>
        <w:t xml:space="preserve"> </w:t>
      </w:r>
      <w:r w:rsidRPr="003E30CE">
        <w:rPr>
          <w:rFonts w:ascii="Garamond" w:hAnsi="Garamond"/>
        </w:rPr>
        <w:t>373</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proofErr w:type="spellStart"/>
      <w:r w:rsidRPr="003E30CE">
        <w:rPr>
          <w:rFonts w:ascii="Garamond" w:hAnsi="Garamond"/>
        </w:rPr>
        <w:t>nasl</w:t>
      </w:r>
      <w:proofErr w:type="spellEnd"/>
      <w:r w:rsidRPr="003E30CE">
        <w:rPr>
          <w:rFonts w:ascii="Garamond" w:hAnsi="Garamond"/>
        </w:rPr>
        <w:t>.</w:t>
      </w:r>
      <w:r w:rsidR="00C9457F" w:rsidRPr="003E30CE">
        <w:rPr>
          <w:rFonts w:ascii="Garamond" w:hAnsi="Garamond"/>
        </w:rPr>
        <w:t xml:space="preserve"> </w:t>
      </w:r>
      <w:r w:rsidRPr="003E30CE">
        <w:rPr>
          <w:rFonts w:ascii="Garamond" w:hAnsi="Garamond"/>
        </w:rPr>
        <w:t>Obchodného</w:t>
      </w:r>
      <w:r w:rsidR="00C9457F" w:rsidRPr="003E30CE">
        <w:rPr>
          <w:rFonts w:ascii="Garamond" w:hAnsi="Garamond"/>
        </w:rPr>
        <w:t xml:space="preserve"> </w:t>
      </w:r>
      <w:r w:rsidRPr="003E30CE">
        <w:rPr>
          <w:rFonts w:ascii="Garamond" w:hAnsi="Garamond"/>
        </w:rPr>
        <w:t>zákonníka.</w:t>
      </w:r>
    </w:p>
    <w:p w14:paraId="56EA8B7C" w14:textId="77777777" w:rsidR="00F63687" w:rsidRPr="003E30CE" w:rsidRDefault="00F63687" w:rsidP="003E30CE">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3E30CE" w:rsidRDefault="00BF67B7" w:rsidP="003E30CE">
      <w:pPr>
        <w:keepNext/>
        <w:keepLines/>
        <w:numPr>
          <w:ilvl w:val="0"/>
          <w:numId w:val="3"/>
        </w:numPr>
        <w:tabs>
          <w:tab w:val="left" w:pos="720"/>
        </w:tabs>
        <w:spacing w:after="0" w:line="240" w:lineRule="auto"/>
        <w:ind w:hanging="720"/>
        <w:jc w:val="both"/>
        <w:outlineLvl w:val="1"/>
        <w:rPr>
          <w:rFonts w:ascii="Garamond" w:hAnsi="Garamond"/>
          <w:b/>
          <w:bCs/>
          <w:caps/>
        </w:rPr>
      </w:pPr>
      <w:r w:rsidRPr="003E30CE">
        <w:rPr>
          <w:rFonts w:ascii="Garamond" w:hAnsi="Garamond" w:cs="Arial"/>
          <w:b/>
          <w:bCs/>
          <w:lang w:eastAsia="ar-SA"/>
        </w:rPr>
        <w:t>KOMUNIKÁCIA</w:t>
      </w:r>
    </w:p>
    <w:p w14:paraId="0E1AC8C6" w14:textId="77777777" w:rsidR="00013130" w:rsidRPr="003E30CE" w:rsidRDefault="00013130" w:rsidP="003E30CE">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Pokiaľ</w:t>
      </w:r>
      <w:r w:rsidR="00C9457F" w:rsidRPr="003E30CE">
        <w:rPr>
          <w:rFonts w:ascii="Garamond" w:hAnsi="Garamond"/>
        </w:rPr>
        <w:t xml:space="preserve"> </w:t>
      </w:r>
      <w:r w:rsidRPr="003E30CE">
        <w:rPr>
          <w:rFonts w:ascii="Garamond" w:hAnsi="Garamond"/>
        </w:rPr>
        <w:t>nie</w:t>
      </w:r>
      <w:r w:rsidR="00C9457F" w:rsidRPr="003E30CE">
        <w:rPr>
          <w:rFonts w:ascii="Garamond" w:hAnsi="Garamond"/>
        </w:rPr>
        <w:t xml:space="preserve"> </w:t>
      </w:r>
      <w:r w:rsidRPr="003E30CE">
        <w:rPr>
          <w:rFonts w:ascii="Garamond" w:hAnsi="Garamond"/>
        </w:rPr>
        <w:t>je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inak,</w:t>
      </w:r>
      <w:r w:rsidR="00C9457F" w:rsidRPr="003E30CE">
        <w:rPr>
          <w:rFonts w:ascii="Garamond" w:hAnsi="Garamond"/>
        </w:rPr>
        <w:t xml:space="preserve"> </w:t>
      </w:r>
      <w:r w:rsidRPr="003E30CE">
        <w:rPr>
          <w:rFonts w:ascii="Garamond" w:hAnsi="Garamond"/>
        </w:rPr>
        <w:t>akákoľvek</w:t>
      </w:r>
      <w:r w:rsidR="00C9457F" w:rsidRPr="003E30CE">
        <w:rPr>
          <w:rFonts w:ascii="Garamond" w:hAnsi="Garamond"/>
        </w:rPr>
        <w:t xml:space="preserve"> </w:t>
      </w:r>
      <w:r w:rsidRPr="003E30CE">
        <w:rPr>
          <w:rFonts w:ascii="Garamond" w:hAnsi="Garamond"/>
        </w:rPr>
        <w:t>komunikácia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úkony</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súvislosti</w:t>
      </w:r>
      <w:r w:rsidR="00C9457F" w:rsidRPr="003E30CE">
        <w:rPr>
          <w:rFonts w:ascii="Garamond" w:hAnsi="Garamond"/>
        </w:rPr>
        <w:t xml:space="preserve"> </w:t>
      </w:r>
      <w:r w:rsidRPr="003E30CE">
        <w:rPr>
          <w:rFonts w:ascii="Garamond" w:hAnsi="Garamond"/>
        </w:rPr>
        <w:t>so</w:t>
      </w:r>
      <w:r w:rsidR="00C9457F" w:rsidRPr="003E30CE">
        <w:rPr>
          <w:rFonts w:ascii="Garamond" w:hAnsi="Garamond"/>
        </w:rPr>
        <w:t xml:space="preserve"> </w:t>
      </w:r>
      <w:r w:rsidRPr="003E30CE">
        <w:rPr>
          <w:rFonts w:ascii="Garamond" w:hAnsi="Garamond"/>
        </w:rPr>
        <w:t>Zmluvou</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jej</w:t>
      </w:r>
      <w:r w:rsidR="00C9457F" w:rsidRPr="003E30CE">
        <w:rPr>
          <w:rFonts w:ascii="Garamond" w:hAnsi="Garamond"/>
        </w:rPr>
        <w:t xml:space="preserve"> </w:t>
      </w:r>
      <w:r w:rsidRPr="003E30CE">
        <w:rPr>
          <w:rFonts w:ascii="Garamond" w:hAnsi="Garamond"/>
        </w:rPr>
        <w:t>plnením,</w:t>
      </w:r>
      <w:r w:rsidR="00C9457F" w:rsidRPr="003E30CE">
        <w:rPr>
          <w:rFonts w:ascii="Garamond" w:hAnsi="Garamond"/>
        </w:rPr>
        <w:t xml:space="preserve"> </w:t>
      </w:r>
      <w:r w:rsidRPr="003E30CE">
        <w:rPr>
          <w:rFonts w:ascii="Garamond" w:hAnsi="Garamond"/>
        </w:rPr>
        <w:t>musia</w:t>
      </w:r>
      <w:r w:rsidR="00C9457F" w:rsidRPr="003E30CE">
        <w:rPr>
          <w:rFonts w:ascii="Garamond" w:hAnsi="Garamond"/>
        </w:rPr>
        <w:t xml:space="preserve"> </w:t>
      </w:r>
      <w:r w:rsidRPr="003E30CE">
        <w:rPr>
          <w:rFonts w:ascii="Garamond" w:hAnsi="Garamond"/>
        </w:rPr>
        <w:t>byť</w:t>
      </w:r>
      <w:r w:rsidR="00C9457F" w:rsidRPr="003E30CE">
        <w:rPr>
          <w:rFonts w:ascii="Garamond" w:hAnsi="Garamond"/>
        </w:rPr>
        <w:t xml:space="preserve"> </w:t>
      </w:r>
      <w:r w:rsidRPr="003E30CE">
        <w:rPr>
          <w:rFonts w:ascii="Garamond" w:hAnsi="Garamond"/>
        </w:rPr>
        <w:t>urobené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písomnej</w:t>
      </w:r>
      <w:r w:rsidR="00C9457F" w:rsidRPr="003E30CE">
        <w:rPr>
          <w:rFonts w:ascii="Garamond" w:hAnsi="Garamond"/>
        </w:rPr>
        <w:t xml:space="preserve"> </w:t>
      </w:r>
      <w:r w:rsidRPr="003E30CE">
        <w:rPr>
          <w:rFonts w:ascii="Garamond" w:hAnsi="Garamond"/>
        </w:rPr>
        <w:t>forme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doručené</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uvedené</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záhlaví</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iné</w:t>
      </w:r>
      <w:r w:rsidR="00C9457F" w:rsidRPr="003E30CE">
        <w:rPr>
          <w:rFonts w:ascii="Garamond" w:hAnsi="Garamond"/>
        </w:rPr>
        <w:t xml:space="preserve"> </w:t>
      </w:r>
      <w:r w:rsidRPr="003E30CE">
        <w:rPr>
          <w:rFonts w:ascii="Garamond" w:hAnsi="Garamond"/>
        </w:rPr>
        <w:t>adresy</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kontaktné</w:t>
      </w:r>
      <w:r w:rsidR="00C9457F" w:rsidRPr="003E30CE">
        <w:rPr>
          <w:rFonts w:ascii="Garamond" w:hAnsi="Garamond"/>
        </w:rPr>
        <w:t xml:space="preserve"> </w:t>
      </w:r>
      <w:r w:rsidRPr="003E30CE">
        <w:rPr>
          <w:rFonts w:ascii="Garamond" w:hAnsi="Garamond"/>
        </w:rPr>
        <w:t>osoby,</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si</w:t>
      </w:r>
      <w:r w:rsidR="00C9457F" w:rsidRPr="003E30CE">
        <w:rPr>
          <w:rFonts w:ascii="Garamond" w:hAnsi="Garamond"/>
        </w:rPr>
        <w:t xml:space="preserve"> </w:t>
      </w: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navzájom</w:t>
      </w:r>
      <w:r w:rsidR="00C9457F" w:rsidRPr="003E30CE">
        <w:rPr>
          <w:rFonts w:ascii="Garamond" w:hAnsi="Garamond"/>
        </w:rPr>
        <w:t xml:space="preserve"> </w:t>
      </w:r>
      <w:r w:rsidRPr="003E30CE">
        <w:rPr>
          <w:rFonts w:ascii="Garamond" w:hAnsi="Garamond"/>
        </w:rPr>
        <w:t>písomne</w:t>
      </w:r>
      <w:r w:rsidR="00C9457F" w:rsidRPr="003E30CE">
        <w:rPr>
          <w:rFonts w:ascii="Garamond" w:hAnsi="Garamond"/>
        </w:rPr>
        <w:t xml:space="preserve"> </w:t>
      </w:r>
      <w:r w:rsidRPr="003E30CE">
        <w:rPr>
          <w:rFonts w:ascii="Garamond" w:hAnsi="Garamond"/>
        </w:rPr>
        <w:t>oznámia.</w:t>
      </w:r>
    </w:p>
    <w:p w14:paraId="53A339F4" w14:textId="77777777" w:rsidR="002701A3" w:rsidRPr="003E30CE" w:rsidRDefault="002701A3" w:rsidP="003E30CE">
      <w:pPr>
        <w:pStyle w:val="Odsekzoznamu"/>
        <w:keepNext/>
        <w:keepLines/>
        <w:spacing w:after="0" w:line="240" w:lineRule="auto"/>
        <w:jc w:val="both"/>
        <w:rPr>
          <w:rFonts w:ascii="Garamond" w:hAnsi="Garamond"/>
        </w:rPr>
      </w:pPr>
    </w:p>
    <w:p w14:paraId="37F327DF" w14:textId="16ACC333"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rPr>
      </w:pPr>
      <w:r w:rsidRPr="003E30CE">
        <w:rPr>
          <w:rFonts w:ascii="Garamond" w:hAnsi="Garamond"/>
        </w:rPr>
        <w:t>Zmluvné</w:t>
      </w:r>
      <w:r w:rsidR="00C9457F" w:rsidRPr="003E30CE">
        <w:rPr>
          <w:rFonts w:ascii="Garamond" w:hAnsi="Garamond"/>
        </w:rPr>
        <w:t xml:space="preserve"> </w:t>
      </w:r>
      <w:r w:rsidRPr="003E30CE">
        <w:rPr>
          <w:rFonts w:ascii="Garamond" w:hAnsi="Garamond"/>
        </w:rPr>
        <w:t>strany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dohodli,</w:t>
      </w:r>
      <w:r w:rsidR="00C9457F" w:rsidRPr="003E30CE">
        <w:rPr>
          <w:rFonts w:ascii="Garamond" w:hAnsi="Garamond"/>
        </w:rPr>
        <w:t xml:space="preserve"> </w:t>
      </w:r>
      <w:r w:rsidRPr="003E30CE">
        <w:rPr>
          <w:rFonts w:ascii="Garamond" w:hAnsi="Garamond"/>
        </w:rPr>
        <w:t>že</w:t>
      </w:r>
      <w:r w:rsidR="00C9457F" w:rsidRPr="003E30CE">
        <w:rPr>
          <w:rFonts w:ascii="Garamond" w:hAnsi="Garamond"/>
        </w:rPr>
        <w:t xml:space="preserve"> </w:t>
      </w:r>
      <w:r w:rsidRPr="003E30CE">
        <w:rPr>
          <w:rFonts w:ascii="Garamond" w:hAnsi="Garamond"/>
        </w:rPr>
        <w:t>akékoľvek</w:t>
      </w:r>
      <w:r w:rsidR="00C9457F" w:rsidRPr="003E30CE">
        <w:rPr>
          <w:rFonts w:ascii="Garamond" w:hAnsi="Garamond"/>
        </w:rPr>
        <w:t xml:space="preserve"> </w:t>
      </w:r>
      <w:r w:rsidRPr="003E30CE">
        <w:rPr>
          <w:rFonts w:ascii="Garamond" w:hAnsi="Garamond"/>
        </w:rPr>
        <w:t>oznámenie</w:t>
      </w:r>
      <w:r w:rsidR="00C9457F" w:rsidRPr="003E30CE">
        <w:rPr>
          <w:rFonts w:ascii="Garamond" w:hAnsi="Garamond"/>
        </w:rPr>
        <w:t xml:space="preserve"> </w:t>
      </w:r>
      <w:r w:rsidRPr="003E30CE">
        <w:rPr>
          <w:rFonts w:ascii="Garamond" w:hAnsi="Garamond"/>
        </w:rPr>
        <w:t>alebo</w:t>
      </w:r>
      <w:r w:rsidR="00C9457F" w:rsidRPr="003E30CE">
        <w:rPr>
          <w:rFonts w:ascii="Garamond" w:hAnsi="Garamond"/>
        </w:rPr>
        <w:t xml:space="preserve"> </w:t>
      </w:r>
      <w:r w:rsidRPr="003E30CE">
        <w:rPr>
          <w:rFonts w:ascii="Garamond" w:hAnsi="Garamond"/>
        </w:rPr>
        <w:t>iná</w:t>
      </w:r>
      <w:r w:rsidR="00C9457F" w:rsidRPr="003E30CE">
        <w:rPr>
          <w:rFonts w:ascii="Garamond" w:hAnsi="Garamond"/>
        </w:rPr>
        <w:t xml:space="preserve"> </w:t>
      </w:r>
      <w:r w:rsidRPr="003E30CE">
        <w:rPr>
          <w:rFonts w:ascii="Garamond" w:hAnsi="Garamond"/>
        </w:rPr>
        <w:t>formálna</w:t>
      </w:r>
      <w:r w:rsidR="00C9457F" w:rsidRPr="003E30CE">
        <w:rPr>
          <w:rFonts w:ascii="Garamond" w:hAnsi="Garamond"/>
        </w:rPr>
        <w:t xml:space="preserve"> </w:t>
      </w:r>
      <w:r w:rsidRPr="003E30CE">
        <w:rPr>
          <w:rFonts w:ascii="Garamond" w:hAnsi="Garamond"/>
        </w:rPr>
        <w:t>korešpondencia</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budú</w:t>
      </w:r>
      <w:r w:rsidR="00C9457F" w:rsidRPr="003E30CE">
        <w:rPr>
          <w:rFonts w:ascii="Garamond" w:hAnsi="Garamond"/>
        </w:rPr>
        <w:t xml:space="preserve"> </w:t>
      </w:r>
      <w:r w:rsidRPr="003E30CE">
        <w:rPr>
          <w:rFonts w:ascii="Garamond" w:hAnsi="Garamond"/>
        </w:rPr>
        <w:t>pre</w:t>
      </w:r>
      <w:r w:rsidR="00C9457F" w:rsidRPr="003E30CE">
        <w:rPr>
          <w:rFonts w:ascii="Garamond" w:hAnsi="Garamond"/>
        </w:rPr>
        <w:t xml:space="preserve"> </w:t>
      </w:r>
      <w:r w:rsidRPr="003E30CE">
        <w:rPr>
          <w:rFonts w:ascii="Garamond" w:hAnsi="Garamond"/>
        </w:rPr>
        <w:t>účely</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považovať</w:t>
      </w:r>
      <w:r w:rsidR="00C9457F" w:rsidRPr="003E30CE">
        <w:rPr>
          <w:rFonts w:ascii="Garamond" w:hAnsi="Garamond"/>
        </w:rPr>
        <w:t xml:space="preserve"> </w:t>
      </w:r>
      <w:r w:rsidRPr="003E30CE">
        <w:rPr>
          <w:rFonts w:ascii="Garamond" w:hAnsi="Garamond"/>
        </w:rPr>
        <w:t>za</w:t>
      </w:r>
      <w:r w:rsidR="00C9457F" w:rsidRPr="003E30CE">
        <w:rPr>
          <w:rFonts w:ascii="Garamond" w:hAnsi="Garamond"/>
        </w:rPr>
        <w:t xml:space="preserve"> </w:t>
      </w:r>
      <w:r w:rsidRPr="003E30CE">
        <w:rPr>
          <w:rFonts w:ascii="Garamond" w:hAnsi="Garamond"/>
        </w:rPr>
        <w:t>doručené:</w:t>
      </w:r>
    </w:p>
    <w:p w14:paraId="7CC93764" w14:textId="77777777" w:rsidR="00786481" w:rsidRPr="003E30CE" w:rsidRDefault="00786481" w:rsidP="003E30CE">
      <w:pPr>
        <w:pStyle w:val="Odsekzoznamu"/>
        <w:keepNext/>
        <w:keepLines/>
        <w:spacing w:after="0" w:line="240" w:lineRule="auto"/>
        <w:jc w:val="both"/>
        <w:rPr>
          <w:rFonts w:ascii="Garamond" w:hAnsi="Garamond"/>
        </w:rPr>
      </w:pPr>
    </w:p>
    <w:p w14:paraId="64896733" w14:textId="3D1A84B0"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doručená</w:t>
      </w:r>
      <w:r w:rsidR="00C9457F" w:rsidRPr="003E30CE">
        <w:rPr>
          <w:rFonts w:ascii="Garamond" w:hAnsi="Garamond"/>
          <w:lang w:eastAsia="cs-CZ"/>
        </w:rPr>
        <w:t xml:space="preserve"> </w:t>
      </w:r>
      <w:r w:rsidRPr="003E30CE">
        <w:rPr>
          <w:rFonts w:ascii="Garamond" w:hAnsi="Garamond"/>
          <w:lang w:eastAsia="cs-CZ"/>
        </w:rPr>
        <w:t>osobne</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kuriér</w:t>
      </w:r>
      <w:r w:rsidR="00786481" w:rsidRPr="003E30CE">
        <w:rPr>
          <w:rFonts w:ascii="Garamond" w:hAnsi="Garamond"/>
          <w:lang w:eastAsia="cs-CZ"/>
        </w:rPr>
        <w:t>skou</w:t>
      </w:r>
      <w:r w:rsidR="00C9457F" w:rsidRPr="003E30CE">
        <w:rPr>
          <w:rFonts w:ascii="Garamond" w:hAnsi="Garamond"/>
          <w:lang w:eastAsia="cs-CZ"/>
        </w:rPr>
        <w:t xml:space="preserve"> </w:t>
      </w:r>
      <w:r w:rsidRPr="003E30CE">
        <w:rPr>
          <w:rFonts w:ascii="Garamond" w:hAnsi="Garamond"/>
          <w:lang w:eastAsia="cs-CZ"/>
        </w:rPr>
        <w:t>službou;</w:t>
      </w:r>
      <w:r w:rsidR="00C9457F" w:rsidRPr="003E30CE">
        <w:rPr>
          <w:rFonts w:ascii="Garamond" w:hAnsi="Garamond"/>
          <w:lang w:eastAsia="cs-CZ"/>
        </w:rPr>
        <w:t xml:space="preserve"> </w:t>
      </w:r>
      <w:r w:rsidRPr="003E30CE">
        <w:rPr>
          <w:rFonts w:ascii="Garamond" w:hAnsi="Garamond"/>
          <w:lang w:eastAsia="cs-CZ"/>
        </w:rPr>
        <w:t>alebo</w:t>
      </w:r>
    </w:p>
    <w:p w14:paraId="064907B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AB9B872" w14:textId="65ED9F6F" w:rsidR="002701A3" w:rsidRPr="003E30CE" w:rsidRDefault="002701A3"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lastRenderedPageBreak/>
        <w:t>5</w:t>
      </w:r>
      <w:r w:rsidR="00BD2FDB" w:rsidRPr="003E30CE">
        <w:rPr>
          <w:rFonts w:ascii="Garamond" w:hAnsi="Garamond"/>
          <w:lang w:eastAsia="cs-CZ"/>
        </w:rPr>
        <w:t>.</w:t>
      </w:r>
      <w:r w:rsidR="00C9457F" w:rsidRPr="003E30CE">
        <w:rPr>
          <w:rFonts w:ascii="Garamond" w:hAnsi="Garamond"/>
          <w:lang w:eastAsia="cs-CZ"/>
        </w:rPr>
        <w:t xml:space="preserve"> </w:t>
      </w:r>
      <w:r w:rsidRPr="003E30CE">
        <w:rPr>
          <w:rFonts w:ascii="Garamond" w:hAnsi="Garamond"/>
          <w:lang w:eastAsia="cs-CZ"/>
        </w:rPr>
        <w:t>(piaty)</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podania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na</w:t>
      </w:r>
      <w:r w:rsidR="00C9457F" w:rsidRPr="003E30CE">
        <w:rPr>
          <w:rFonts w:ascii="Garamond" w:hAnsi="Garamond"/>
          <w:lang w:eastAsia="cs-CZ"/>
        </w:rPr>
        <w:t xml:space="preserve"> </w:t>
      </w:r>
      <w:r w:rsidRPr="003E30CE">
        <w:rPr>
          <w:rFonts w:ascii="Garamond" w:hAnsi="Garamond"/>
          <w:lang w:eastAsia="cs-CZ"/>
        </w:rPr>
        <w:t>pošte,</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bola</w:t>
      </w:r>
      <w:r w:rsidR="00C9457F" w:rsidRPr="003E30CE">
        <w:rPr>
          <w:rFonts w:ascii="Garamond" w:hAnsi="Garamond"/>
          <w:lang w:eastAsia="cs-CZ"/>
        </w:rPr>
        <w:t xml:space="preserve"> </w:t>
      </w:r>
      <w:r w:rsidRPr="003E30CE">
        <w:rPr>
          <w:rFonts w:ascii="Garamond" w:hAnsi="Garamond"/>
          <w:lang w:eastAsia="cs-CZ"/>
        </w:rPr>
        <w:t>zásielka</w:t>
      </w:r>
      <w:r w:rsidR="00C9457F" w:rsidRPr="003E30CE">
        <w:rPr>
          <w:rFonts w:ascii="Garamond" w:hAnsi="Garamond"/>
          <w:lang w:eastAsia="cs-CZ"/>
        </w:rPr>
        <w:t xml:space="preserve"> </w:t>
      </w:r>
      <w:r w:rsidRPr="003E30CE">
        <w:rPr>
          <w:rFonts w:ascii="Garamond" w:hAnsi="Garamond"/>
          <w:lang w:eastAsia="cs-CZ"/>
        </w:rPr>
        <w:t>poslaná</w:t>
      </w:r>
      <w:r w:rsidR="00C9457F" w:rsidRPr="003E30CE">
        <w:rPr>
          <w:rFonts w:ascii="Garamond" w:hAnsi="Garamond"/>
          <w:lang w:eastAsia="cs-CZ"/>
        </w:rPr>
        <w:t xml:space="preserve"> </w:t>
      </w:r>
      <w:r w:rsidRPr="003E30CE">
        <w:rPr>
          <w:rFonts w:ascii="Garamond" w:hAnsi="Garamond"/>
          <w:lang w:eastAsia="cs-CZ"/>
        </w:rPr>
        <w:t>doporučenou</w:t>
      </w:r>
      <w:r w:rsidR="00C9457F" w:rsidRPr="003E30CE">
        <w:rPr>
          <w:rFonts w:ascii="Garamond" w:hAnsi="Garamond"/>
          <w:lang w:eastAsia="cs-CZ"/>
        </w:rPr>
        <w:t xml:space="preserve"> </w:t>
      </w:r>
      <w:r w:rsidRPr="003E30CE">
        <w:rPr>
          <w:rFonts w:ascii="Garamond" w:hAnsi="Garamond"/>
          <w:lang w:eastAsia="cs-CZ"/>
        </w:rPr>
        <w:t>poštou</w:t>
      </w:r>
      <w:r w:rsidR="00C9457F" w:rsidRPr="003E30CE">
        <w:rPr>
          <w:rFonts w:ascii="Garamond" w:hAnsi="Garamond"/>
          <w:lang w:eastAsia="cs-CZ"/>
        </w:rPr>
        <w:t xml:space="preserve"> </w:t>
      </w:r>
      <w:r w:rsidRPr="003E30CE">
        <w:rPr>
          <w:rFonts w:ascii="Garamond" w:hAnsi="Garamond"/>
          <w:lang w:eastAsia="cs-CZ"/>
        </w:rPr>
        <w:t>alebo</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doručenia</w:t>
      </w:r>
      <w:r w:rsidR="00C9457F" w:rsidRPr="003E30CE">
        <w:rPr>
          <w:rFonts w:ascii="Garamond" w:hAnsi="Garamond"/>
          <w:lang w:eastAsia="cs-CZ"/>
        </w:rPr>
        <w:t xml:space="preserve"> </w:t>
      </w:r>
      <w:r w:rsidRPr="003E30CE">
        <w:rPr>
          <w:rFonts w:ascii="Garamond" w:hAnsi="Garamond"/>
          <w:lang w:eastAsia="cs-CZ"/>
        </w:rPr>
        <w:t>zásielky,</w:t>
      </w:r>
      <w:r w:rsidR="00C9457F" w:rsidRPr="003E30CE">
        <w:rPr>
          <w:rFonts w:ascii="Garamond" w:hAnsi="Garamond"/>
          <w:lang w:eastAsia="cs-CZ"/>
        </w:rPr>
        <w:t xml:space="preserve"> </w:t>
      </w:r>
      <w:r w:rsidRPr="003E30CE">
        <w:rPr>
          <w:rFonts w:ascii="Garamond" w:hAnsi="Garamond"/>
          <w:lang w:eastAsia="cs-CZ"/>
        </w:rPr>
        <w:t>podľa</w:t>
      </w:r>
      <w:r w:rsidR="00C9457F" w:rsidRPr="003E30CE">
        <w:rPr>
          <w:rFonts w:ascii="Garamond" w:hAnsi="Garamond"/>
          <w:lang w:eastAsia="cs-CZ"/>
        </w:rPr>
        <w:t xml:space="preserve"> </w:t>
      </w:r>
      <w:r w:rsidRPr="003E30CE">
        <w:rPr>
          <w:rFonts w:ascii="Garamond" w:hAnsi="Garamond"/>
          <w:lang w:eastAsia="cs-CZ"/>
        </w:rPr>
        <w:t>toho,</w:t>
      </w:r>
      <w:r w:rsidR="00C9457F" w:rsidRPr="003E30CE">
        <w:rPr>
          <w:rFonts w:ascii="Garamond" w:hAnsi="Garamond"/>
          <w:lang w:eastAsia="cs-CZ"/>
        </w:rPr>
        <w:t xml:space="preserve"> </w:t>
      </w:r>
      <w:r w:rsidRPr="003E30CE">
        <w:rPr>
          <w:rFonts w:ascii="Garamond" w:hAnsi="Garamond"/>
          <w:lang w:eastAsia="cs-CZ"/>
        </w:rPr>
        <w:t>čo</w:t>
      </w:r>
      <w:r w:rsidR="00C9457F" w:rsidRPr="003E30CE">
        <w:rPr>
          <w:rFonts w:ascii="Garamond" w:hAnsi="Garamond"/>
          <w:lang w:eastAsia="cs-CZ"/>
        </w:rPr>
        <w:t xml:space="preserve"> </w:t>
      </w:r>
      <w:r w:rsidRPr="003E30CE">
        <w:rPr>
          <w:rFonts w:ascii="Garamond" w:hAnsi="Garamond"/>
          <w:lang w:eastAsia="cs-CZ"/>
        </w:rPr>
        <w:t>nastane</w:t>
      </w:r>
      <w:r w:rsidR="00C9457F" w:rsidRPr="003E30CE">
        <w:rPr>
          <w:rFonts w:ascii="Garamond" w:hAnsi="Garamond"/>
          <w:lang w:eastAsia="cs-CZ"/>
        </w:rPr>
        <w:t xml:space="preserve"> </w:t>
      </w:r>
      <w:r w:rsidRPr="003E30CE">
        <w:rPr>
          <w:rFonts w:ascii="Garamond" w:hAnsi="Garamond"/>
          <w:lang w:eastAsia="cs-CZ"/>
        </w:rPr>
        <w:t>skôr;</w:t>
      </w:r>
      <w:r w:rsidR="00C9457F" w:rsidRPr="003E30CE">
        <w:rPr>
          <w:rFonts w:ascii="Garamond" w:hAnsi="Garamond"/>
          <w:lang w:eastAsia="cs-CZ"/>
        </w:rPr>
        <w:t xml:space="preserve"> </w:t>
      </w:r>
      <w:r w:rsidRPr="003E30CE">
        <w:rPr>
          <w:rFonts w:ascii="Garamond" w:hAnsi="Garamond"/>
          <w:lang w:eastAsia="cs-CZ"/>
        </w:rPr>
        <w:t>alebo</w:t>
      </w:r>
    </w:p>
    <w:p w14:paraId="01E5B367"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64201C8E" w14:textId="202F9BC3" w:rsidR="002701A3" w:rsidRPr="003E30CE" w:rsidRDefault="00E844DC" w:rsidP="003E30CE">
      <w:pPr>
        <w:keepNext/>
        <w:keepLines/>
        <w:numPr>
          <w:ilvl w:val="0"/>
          <w:numId w:val="23"/>
        </w:numPr>
        <w:spacing w:after="0" w:line="240" w:lineRule="auto"/>
        <w:ind w:left="1418" w:hanging="709"/>
        <w:contextualSpacing/>
        <w:jc w:val="both"/>
        <w:rPr>
          <w:rFonts w:ascii="Garamond" w:hAnsi="Garamond"/>
          <w:lang w:eastAsia="cs-CZ"/>
        </w:rPr>
      </w:pP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bol</w:t>
      </w:r>
      <w:r w:rsidR="00C9457F" w:rsidRPr="003E30CE">
        <w:rPr>
          <w:rFonts w:ascii="Garamond" w:hAnsi="Garamond"/>
          <w:lang w:eastAsia="cs-CZ"/>
        </w:rPr>
        <w:t xml:space="preserve"> </w:t>
      </w:r>
      <w:r w:rsidRPr="003E30CE">
        <w:rPr>
          <w:rFonts w:ascii="Garamond" w:hAnsi="Garamond"/>
          <w:lang w:eastAsia="cs-CZ"/>
        </w:rPr>
        <w:t>e-mail</w:t>
      </w:r>
      <w:r w:rsidR="00C9457F" w:rsidRPr="003E30CE">
        <w:rPr>
          <w:rFonts w:ascii="Garamond" w:hAnsi="Garamond"/>
          <w:lang w:eastAsia="cs-CZ"/>
        </w:rPr>
        <w:t xml:space="preserve"> </w:t>
      </w:r>
      <w:r w:rsidRPr="003E30CE">
        <w:rPr>
          <w:rFonts w:ascii="Garamond" w:hAnsi="Garamond"/>
          <w:lang w:eastAsia="cs-CZ"/>
        </w:rPr>
        <w:t>odoslaný</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ktorýkoľvek</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ostatných</w:t>
      </w:r>
      <w:r w:rsidR="00C9457F" w:rsidRPr="003E30CE">
        <w:rPr>
          <w:rFonts w:ascii="Garamond" w:hAnsi="Garamond"/>
          <w:lang w:eastAsia="cs-CZ"/>
        </w:rPr>
        <w:t xml:space="preserve"> </w:t>
      </w:r>
      <w:r w:rsidRPr="003E30CE">
        <w:rPr>
          <w:rFonts w:ascii="Garamond" w:hAnsi="Garamond"/>
          <w:lang w:eastAsia="cs-CZ"/>
        </w:rPr>
        <w:t>prípadoch</w:t>
      </w:r>
      <w:r w:rsidR="00C9457F" w:rsidRPr="003E30CE">
        <w:rPr>
          <w:rFonts w:ascii="Garamond" w:hAnsi="Garamond"/>
          <w:lang w:eastAsia="cs-CZ"/>
        </w:rPr>
        <w:t xml:space="preserve"> </w:t>
      </w:r>
      <w:r w:rsidRPr="003E30CE">
        <w:rPr>
          <w:rFonts w:ascii="Garamond" w:hAnsi="Garamond"/>
          <w:lang w:eastAsia="cs-CZ"/>
        </w:rPr>
        <w:t>v</w:t>
      </w:r>
      <w:r w:rsidR="00C9457F" w:rsidRPr="003E30CE">
        <w:rPr>
          <w:rFonts w:ascii="Garamond" w:hAnsi="Garamond"/>
          <w:lang w:eastAsia="cs-CZ"/>
        </w:rPr>
        <w:t xml:space="preserve"> </w:t>
      </w:r>
      <w:r w:rsidRPr="003E30CE">
        <w:rPr>
          <w:rFonts w:ascii="Garamond" w:hAnsi="Garamond"/>
          <w:lang w:eastAsia="cs-CZ"/>
        </w:rPr>
        <w:t>najbližší</w:t>
      </w:r>
      <w:r w:rsidR="00C9457F" w:rsidRPr="003E30CE">
        <w:rPr>
          <w:rFonts w:ascii="Garamond" w:hAnsi="Garamond"/>
          <w:lang w:eastAsia="cs-CZ"/>
        </w:rPr>
        <w:t xml:space="preserve"> </w:t>
      </w:r>
      <w:r w:rsidRPr="003E30CE">
        <w:rPr>
          <w:rFonts w:ascii="Garamond" w:hAnsi="Garamond"/>
          <w:lang w:eastAsia="cs-CZ"/>
        </w:rPr>
        <w:t>Pracovný</w:t>
      </w:r>
      <w:r w:rsidR="00C9457F" w:rsidRPr="003E30CE">
        <w:rPr>
          <w:rFonts w:ascii="Garamond" w:hAnsi="Garamond"/>
          <w:lang w:eastAsia="cs-CZ"/>
        </w:rPr>
        <w:t xml:space="preserve"> </w:t>
      </w:r>
      <w:r w:rsidRPr="003E30CE">
        <w:rPr>
          <w:rFonts w:ascii="Garamond" w:hAnsi="Garamond"/>
          <w:lang w:eastAsia="cs-CZ"/>
        </w:rPr>
        <w:t>deň</w:t>
      </w:r>
      <w:r w:rsidR="00C9457F" w:rsidRPr="003E30CE">
        <w:rPr>
          <w:rFonts w:ascii="Garamond" w:hAnsi="Garamond"/>
          <w:lang w:eastAsia="cs-CZ"/>
        </w:rPr>
        <w:t xml:space="preserve"> </w:t>
      </w:r>
      <w:r w:rsidRPr="003E30CE">
        <w:rPr>
          <w:rFonts w:ascii="Garamond" w:hAnsi="Garamond"/>
          <w:lang w:eastAsia="cs-CZ"/>
        </w:rPr>
        <w:t>nasledujúci</w:t>
      </w:r>
      <w:r w:rsidR="00C9457F" w:rsidRPr="003E30CE">
        <w:rPr>
          <w:rFonts w:ascii="Garamond" w:hAnsi="Garamond"/>
          <w:lang w:eastAsia="cs-CZ"/>
        </w:rPr>
        <w:t xml:space="preserve"> </w:t>
      </w:r>
      <w:r w:rsidRPr="003E30CE">
        <w:rPr>
          <w:rFonts w:ascii="Garamond" w:hAnsi="Garamond"/>
          <w:lang w:eastAsia="cs-CZ"/>
        </w:rPr>
        <w:t>po</w:t>
      </w:r>
      <w:r w:rsidR="00C9457F" w:rsidRPr="003E30CE">
        <w:rPr>
          <w:rFonts w:ascii="Garamond" w:hAnsi="Garamond"/>
          <w:lang w:eastAsia="cs-CZ"/>
        </w:rPr>
        <w:t xml:space="preserve"> </w:t>
      </w:r>
      <w:r w:rsidRPr="003E30CE">
        <w:rPr>
          <w:rFonts w:ascii="Garamond" w:hAnsi="Garamond"/>
          <w:lang w:eastAsia="cs-CZ"/>
        </w:rPr>
        <w:t>dni</w:t>
      </w:r>
      <w:r w:rsidR="00C9457F" w:rsidRPr="003E30CE">
        <w:rPr>
          <w:rFonts w:ascii="Garamond" w:hAnsi="Garamond"/>
          <w:lang w:eastAsia="cs-CZ"/>
        </w:rPr>
        <w:t xml:space="preserve"> </w:t>
      </w:r>
      <w:r w:rsidRPr="003E30CE">
        <w:rPr>
          <w:rFonts w:ascii="Garamond" w:hAnsi="Garamond"/>
          <w:lang w:eastAsia="cs-CZ"/>
        </w:rPr>
        <w:t>odoslania</w:t>
      </w:r>
      <w:r w:rsidR="00C9457F" w:rsidRPr="003E30CE">
        <w:rPr>
          <w:rFonts w:ascii="Garamond" w:hAnsi="Garamond"/>
          <w:lang w:eastAsia="cs-CZ"/>
        </w:rPr>
        <w:t xml:space="preserve"> </w:t>
      </w:r>
      <w:r w:rsidRPr="003E30CE">
        <w:rPr>
          <w:rFonts w:ascii="Garamond" w:hAnsi="Garamond"/>
          <w:lang w:eastAsia="cs-CZ"/>
        </w:rPr>
        <w:t>e-mailu,</w:t>
      </w:r>
      <w:r w:rsidR="00C9457F" w:rsidRPr="003E30CE">
        <w:rPr>
          <w:rFonts w:ascii="Garamond" w:hAnsi="Garamond"/>
          <w:lang w:eastAsia="cs-CZ"/>
        </w:rPr>
        <w:t xml:space="preserve"> </w:t>
      </w:r>
      <w:r w:rsidRPr="003E30CE">
        <w:rPr>
          <w:rFonts w:ascii="Garamond" w:hAnsi="Garamond"/>
          <w:lang w:eastAsia="cs-CZ"/>
        </w:rPr>
        <w:t>ak</w:t>
      </w:r>
      <w:r w:rsidR="00C9457F" w:rsidRPr="003E30CE">
        <w:rPr>
          <w:rFonts w:ascii="Garamond" w:hAnsi="Garamond"/>
          <w:lang w:eastAsia="cs-CZ"/>
        </w:rPr>
        <w:t xml:space="preserve"> </w:t>
      </w:r>
      <w:r w:rsidRPr="003E30CE">
        <w:rPr>
          <w:rFonts w:ascii="Garamond" w:hAnsi="Garamond"/>
          <w:lang w:eastAsia="cs-CZ"/>
        </w:rPr>
        <w:t>sa</w:t>
      </w:r>
      <w:r w:rsidR="00C9457F" w:rsidRPr="003E30CE">
        <w:rPr>
          <w:rFonts w:ascii="Garamond" w:hAnsi="Garamond"/>
          <w:lang w:eastAsia="cs-CZ"/>
        </w:rPr>
        <w:t xml:space="preserve"> </w:t>
      </w:r>
      <w:r w:rsidRPr="003E30CE">
        <w:rPr>
          <w:rFonts w:ascii="Garamond" w:hAnsi="Garamond"/>
          <w:lang w:eastAsia="cs-CZ"/>
        </w:rPr>
        <w:t>Zmluvné</w:t>
      </w:r>
      <w:r w:rsidR="00C9457F" w:rsidRPr="003E30CE">
        <w:rPr>
          <w:rFonts w:ascii="Garamond" w:hAnsi="Garamond"/>
          <w:lang w:eastAsia="cs-CZ"/>
        </w:rPr>
        <w:t xml:space="preserve"> </w:t>
      </w:r>
      <w:r w:rsidRPr="003E30CE">
        <w:rPr>
          <w:rFonts w:ascii="Garamond" w:hAnsi="Garamond"/>
          <w:lang w:eastAsia="cs-CZ"/>
        </w:rPr>
        <w:t>strany</w:t>
      </w:r>
      <w:r w:rsidR="00C9457F" w:rsidRPr="003E30CE">
        <w:rPr>
          <w:rFonts w:ascii="Garamond" w:hAnsi="Garamond"/>
          <w:lang w:eastAsia="cs-CZ"/>
        </w:rPr>
        <w:t xml:space="preserve"> </w:t>
      </w:r>
      <w:r w:rsidRPr="003E30CE">
        <w:rPr>
          <w:rFonts w:ascii="Garamond" w:hAnsi="Garamond"/>
          <w:lang w:eastAsia="cs-CZ"/>
        </w:rPr>
        <w:t>nedohodli</w:t>
      </w:r>
      <w:r w:rsidR="00C9457F" w:rsidRPr="003E30CE">
        <w:rPr>
          <w:rFonts w:ascii="Garamond" w:hAnsi="Garamond"/>
          <w:lang w:eastAsia="cs-CZ"/>
        </w:rPr>
        <w:t xml:space="preserve"> </w:t>
      </w:r>
      <w:r w:rsidRPr="003E30CE">
        <w:rPr>
          <w:rFonts w:ascii="Garamond" w:hAnsi="Garamond"/>
          <w:lang w:eastAsia="cs-CZ"/>
        </w:rPr>
        <w:t>inak.</w:t>
      </w:r>
      <w:r w:rsidR="002701A3" w:rsidRPr="003E30CE">
        <w:rPr>
          <w:rFonts w:ascii="Garamond" w:hAnsi="Garamond"/>
          <w:lang w:eastAsia="cs-CZ"/>
        </w:rPr>
        <w:t>.</w:t>
      </w:r>
    </w:p>
    <w:p w14:paraId="3EF45EE3" w14:textId="77777777" w:rsidR="002701A3" w:rsidRPr="003E30CE" w:rsidRDefault="002701A3" w:rsidP="003E30CE">
      <w:pPr>
        <w:keepNext/>
        <w:keepLines/>
        <w:spacing w:after="0" w:line="240" w:lineRule="auto"/>
        <w:ind w:left="1418"/>
        <w:contextualSpacing/>
        <w:jc w:val="both"/>
        <w:rPr>
          <w:rFonts w:ascii="Garamond" w:hAnsi="Garamond"/>
          <w:lang w:eastAsia="cs-CZ"/>
        </w:rPr>
      </w:pPr>
    </w:p>
    <w:p w14:paraId="3FE8F924" w14:textId="3924315D" w:rsidR="002701A3" w:rsidRPr="003E30CE" w:rsidRDefault="002701A3" w:rsidP="003E30CE">
      <w:pPr>
        <w:pStyle w:val="Odsekzoznamu"/>
        <w:keepNext/>
        <w:keepLines/>
        <w:numPr>
          <w:ilvl w:val="1"/>
          <w:numId w:val="22"/>
        </w:numPr>
        <w:tabs>
          <w:tab w:val="num" w:pos="720"/>
        </w:tabs>
        <w:spacing w:after="0" w:line="240" w:lineRule="auto"/>
        <w:ind w:hanging="720"/>
        <w:jc w:val="both"/>
        <w:rPr>
          <w:rFonts w:ascii="Garamond" w:hAnsi="Garamond"/>
          <w:lang w:eastAsia="cs-CZ"/>
        </w:rPr>
      </w:pPr>
      <w:r w:rsidRPr="003E30CE">
        <w:rPr>
          <w:rFonts w:ascii="Garamond" w:hAnsi="Garamond"/>
        </w:rPr>
        <w:t>Zmeny</w:t>
      </w:r>
      <w:r w:rsidR="00C9457F" w:rsidRPr="003E30CE">
        <w:rPr>
          <w:rFonts w:ascii="Garamond" w:eastAsia="Calibri" w:hAnsi="Garamond"/>
          <w:noProof/>
        </w:rPr>
        <w:t xml:space="preserve"> </w:t>
      </w:r>
      <w:r w:rsidRPr="003E30CE">
        <w:rPr>
          <w:rFonts w:ascii="Garamond" w:eastAsia="Calibri" w:hAnsi="Garamond"/>
          <w:noProof/>
        </w:rPr>
        <w:t>identifikačných</w:t>
      </w:r>
      <w:r w:rsidR="00C9457F" w:rsidRPr="003E30CE">
        <w:rPr>
          <w:rFonts w:ascii="Garamond" w:eastAsia="Calibri" w:hAnsi="Garamond"/>
          <w:noProof/>
        </w:rPr>
        <w:t xml:space="preserve"> </w:t>
      </w:r>
      <w:r w:rsidRPr="003E30CE">
        <w:rPr>
          <w:rFonts w:ascii="Garamond" w:eastAsia="Calibri" w:hAnsi="Garamond"/>
          <w:noProof/>
        </w:rPr>
        <w:t>údajov</w:t>
      </w:r>
      <w:r w:rsidR="00C9457F" w:rsidRPr="003E30CE">
        <w:rPr>
          <w:rFonts w:ascii="Garamond" w:eastAsia="Calibri" w:hAnsi="Garamond"/>
          <w:noProof/>
        </w:rPr>
        <w:t xml:space="preserve"> </w:t>
      </w:r>
      <w:r w:rsidRPr="003E30CE">
        <w:rPr>
          <w:rFonts w:ascii="Garamond" w:eastAsia="Calibri" w:hAnsi="Garamond"/>
          <w:noProof/>
        </w:rPr>
        <w:t>uvedených</w:t>
      </w:r>
      <w:r w:rsidR="00C9457F" w:rsidRPr="003E30CE">
        <w:rPr>
          <w:rFonts w:ascii="Garamond" w:eastAsia="Calibri" w:hAnsi="Garamond"/>
          <w:noProof/>
        </w:rPr>
        <w:t xml:space="preserve"> </w:t>
      </w:r>
      <w:r w:rsidRPr="003E30CE">
        <w:rPr>
          <w:rFonts w:ascii="Garamond" w:eastAsia="Calibri" w:hAnsi="Garamond"/>
          <w:noProof/>
        </w:rPr>
        <w:t>v</w:t>
      </w:r>
      <w:r w:rsidR="00C9457F" w:rsidRPr="003E30CE">
        <w:rPr>
          <w:rFonts w:ascii="Garamond" w:eastAsia="Calibri" w:hAnsi="Garamond"/>
          <w:noProof/>
        </w:rPr>
        <w:t xml:space="preserve"> </w:t>
      </w:r>
      <w:r w:rsidRPr="003E30CE">
        <w:rPr>
          <w:rFonts w:ascii="Garamond" w:eastAsia="Calibri" w:hAnsi="Garamond"/>
          <w:noProof/>
        </w:rPr>
        <w:t>Zmluve</w:t>
      </w:r>
      <w:r w:rsidR="00C9457F" w:rsidRPr="003E30CE">
        <w:rPr>
          <w:rFonts w:ascii="Garamond" w:eastAsia="Calibri" w:hAnsi="Garamond"/>
          <w:noProof/>
        </w:rPr>
        <w:t xml:space="preserve"> </w:t>
      </w:r>
      <w:r w:rsidRPr="003E30CE">
        <w:rPr>
          <w:rFonts w:ascii="Garamond" w:eastAsia="Calibri" w:hAnsi="Garamond"/>
          <w:noProof/>
        </w:rPr>
        <w:t>sú</w:t>
      </w:r>
      <w:r w:rsidR="00C9457F" w:rsidRPr="003E30CE">
        <w:rPr>
          <w:rFonts w:ascii="Garamond" w:eastAsia="Calibri" w:hAnsi="Garamond"/>
          <w:noProof/>
        </w:rPr>
        <w:t xml:space="preserve"> </w:t>
      </w:r>
      <w:r w:rsidRPr="003E30CE">
        <w:rPr>
          <w:rFonts w:ascii="Garamond" w:eastAsia="Calibri" w:hAnsi="Garamond"/>
          <w:noProof/>
        </w:rPr>
        <w:t>si</w:t>
      </w:r>
      <w:r w:rsidR="00C9457F" w:rsidRPr="003E30CE">
        <w:rPr>
          <w:rFonts w:ascii="Garamond" w:eastAsia="Calibri" w:hAnsi="Garamond"/>
          <w:noProof/>
        </w:rPr>
        <w:t xml:space="preserve"> </w:t>
      </w:r>
      <w:r w:rsidRPr="003E30CE">
        <w:rPr>
          <w:rFonts w:ascii="Garamond" w:eastAsia="Calibri" w:hAnsi="Garamond"/>
          <w:noProof/>
        </w:rPr>
        <w:t>Zmluvné</w:t>
      </w:r>
      <w:r w:rsidR="00C9457F" w:rsidRPr="003E30CE">
        <w:rPr>
          <w:rFonts w:ascii="Garamond" w:eastAsia="Calibri" w:hAnsi="Garamond"/>
          <w:noProof/>
        </w:rPr>
        <w:t xml:space="preserve"> </w:t>
      </w:r>
      <w:r w:rsidRPr="003E30CE">
        <w:rPr>
          <w:rFonts w:ascii="Garamond" w:eastAsia="Calibri" w:hAnsi="Garamond"/>
          <w:noProof/>
        </w:rPr>
        <w:t>strany</w:t>
      </w:r>
      <w:r w:rsidR="00C9457F" w:rsidRPr="003E30CE">
        <w:rPr>
          <w:rFonts w:ascii="Garamond" w:eastAsia="Calibri" w:hAnsi="Garamond"/>
          <w:noProof/>
        </w:rPr>
        <w:t xml:space="preserve"> </w:t>
      </w:r>
      <w:r w:rsidRPr="003E30CE">
        <w:rPr>
          <w:rFonts w:ascii="Garamond" w:eastAsia="Calibri" w:hAnsi="Garamond"/>
          <w:noProof/>
        </w:rPr>
        <w:t>povinné</w:t>
      </w:r>
      <w:r w:rsidR="00C9457F" w:rsidRPr="003E30CE">
        <w:rPr>
          <w:rFonts w:ascii="Garamond" w:eastAsia="Calibri" w:hAnsi="Garamond"/>
          <w:noProof/>
        </w:rPr>
        <w:t xml:space="preserve"> </w:t>
      </w:r>
      <w:r w:rsidRPr="003E30CE">
        <w:rPr>
          <w:rFonts w:ascii="Garamond" w:eastAsia="Calibri" w:hAnsi="Garamond"/>
          <w:noProof/>
        </w:rPr>
        <w:t>oznámiť</w:t>
      </w:r>
      <w:r w:rsidR="00C9457F" w:rsidRPr="003E30CE">
        <w:rPr>
          <w:rFonts w:ascii="Garamond" w:eastAsia="Calibri" w:hAnsi="Garamond"/>
          <w:noProof/>
        </w:rPr>
        <w:t xml:space="preserve"> </w:t>
      </w:r>
      <w:r w:rsidRPr="003E30CE">
        <w:rPr>
          <w:rFonts w:ascii="Garamond" w:eastAsia="Calibri" w:hAnsi="Garamond"/>
          <w:noProof/>
        </w:rPr>
        <w:t>do</w:t>
      </w:r>
      <w:r w:rsidR="00C9457F" w:rsidRPr="003E30CE">
        <w:rPr>
          <w:rFonts w:ascii="Garamond" w:eastAsia="Calibri" w:hAnsi="Garamond"/>
          <w:noProof/>
        </w:rPr>
        <w:t xml:space="preserve"> </w:t>
      </w:r>
      <w:r w:rsidRPr="003E30CE">
        <w:rPr>
          <w:rFonts w:ascii="Garamond" w:eastAsia="Calibri" w:hAnsi="Garamond"/>
          <w:noProof/>
        </w:rPr>
        <w:t>5</w:t>
      </w:r>
      <w:r w:rsidR="00C9457F" w:rsidRPr="003E30CE">
        <w:rPr>
          <w:rFonts w:ascii="Garamond" w:eastAsia="Calibri" w:hAnsi="Garamond"/>
          <w:noProof/>
        </w:rPr>
        <w:t xml:space="preserve"> </w:t>
      </w:r>
      <w:r w:rsidRPr="003E30CE">
        <w:rPr>
          <w:rFonts w:ascii="Garamond" w:eastAsia="Calibri" w:hAnsi="Garamond"/>
          <w:noProof/>
        </w:rPr>
        <w:t>(piatich)</w:t>
      </w:r>
      <w:r w:rsidR="00C9457F" w:rsidRPr="003E30CE">
        <w:rPr>
          <w:rFonts w:ascii="Garamond" w:eastAsia="Calibri" w:hAnsi="Garamond"/>
          <w:noProof/>
        </w:rPr>
        <w:t xml:space="preserve"> </w:t>
      </w:r>
      <w:r w:rsidRPr="003E30CE">
        <w:rPr>
          <w:rFonts w:ascii="Garamond" w:eastAsia="Calibri" w:hAnsi="Garamond"/>
          <w:noProof/>
        </w:rPr>
        <w:t>Pracovných</w:t>
      </w:r>
      <w:r w:rsidR="00C9457F" w:rsidRPr="003E30CE">
        <w:rPr>
          <w:rFonts w:ascii="Garamond" w:eastAsia="Calibri" w:hAnsi="Garamond"/>
          <w:noProof/>
        </w:rPr>
        <w:t xml:space="preserve"> </w:t>
      </w:r>
      <w:r w:rsidRPr="003E30CE">
        <w:rPr>
          <w:rFonts w:ascii="Garamond" w:eastAsia="Calibri" w:hAnsi="Garamond"/>
          <w:noProof/>
        </w:rPr>
        <w:t>dní</w:t>
      </w:r>
      <w:r w:rsidR="00C9457F" w:rsidRPr="003E30CE">
        <w:rPr>
          <w:rFonts w:ascii="Garamond" w:eastAsia="Calibri" w:hAnsi="Garamond"/>
          <w:noProof/>
        </w:rPr>
        <w:t xml:space="preserve"> </w:t>
      </w:r>
      <w:r w:rsidRPr="003E30CE">
        <w:rPr>
          <w:rFonts w:ascii="Garamond" w:eastAsia="Calibri" w:hAnsi="Garamond"/>
          <w:noProof/>
        </w:rPr>
        <w:t>od</w:t>
      </w:r>
      <w:r w:rsidR="00C9457F" w:rsidRPr="003E30CE">
        <w:rPr>
          <w:rFonts w:ascii="Garamond" w:eastAsia="Calibri" w:hAnsi="Garamond"/>
          <w:noProof/>
        </w:rPr>
        <w:t xml:space="preserve"> </w:t>
      </w:r>
      <w:r w:rsidRPr="003E30CE">
        <w:rPr>
          <w:rFonts w:ascii="Garamond" w:eastAsia="Calibri" w:hAnsi="Garamond"/>
          <w:noProof/>
        </w:rPr>
        <w:t>realizácie</w:t>
      </w:r>
      <w:r w:rsidR="00C9457F" w:rsidRPr="003E30CE">
        <w:rPr>
          <w:rFonts w:ascii="Garamond" w:eastAsia="Calibri" w:hAnsi="Garamond"/>
          <w:noProof/>
        </w:rPr>
        <w:t xml:space="preserve"> </w:t>
      </w:r>
      <w:r w:rsidRPr="003E30CE">
        <w:rPr>
          <w:rFonts w:ascii="Garamond" w:hAnsi="Garamond"/>
        </w:rPr>
        <w:t>týchto</w:t>
      </w:r>
      <w:r w:rsidR="00C9457F" w:rsidRPr="003E30CE">
        <w:rPr>
          <w:rFonts w:ascii="Garamond" w:eastAsia="Calibri" w:hAnsi="Garamond"/>
          <w:noProof/>
        </w:rPr>
        <w:t xml:space="preserve"> </w:t>
      </w:r>
      <w:r w:rsidRPr="003E30CE">
        <w:rPr>
          <w:rFonts w:ascii="Garamond" w:eastAsia="Calibri" w:hAnsi="Garamond"/>
          <w:noProof/>
        </w:rPr>
        <w:t>zmien.</w:t>
      </w:r>
    </w:p>
    <w:p w14:paraId="67AAA946" w14:textId="77777777" w:rsidR="00013130" w:rsidRPr="003E30CE" w:rsidRDefault="00013130" w:rsidP="003E30CE">
      <w:pPr>
        <w:keepNext/>
        <w:keepLines/>
        <w:tabs>
          <w:tab w:val="left" w:pos="426"/>
        </w:tabs>
        <w:spacing w:after="0" w:line="240" w:lineRule="auto"/>
        <w:ind w:left="426"/>
        <w:jc w:val="both"/>
        <w:rPr>
          <w:rFonts w:ascii="Garamond" w:hAnsi="Garamond"/>
        </w:rPr>
      </w:pPr>
    </w:p>
    <w:p w14:paraId="192CE269" w14:textId="79D90D8D"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b/>
        </w:rPr>
      </w:pPr>
      <w:r w:rsidRPr="003E30CE">
        <w:rPr>
          <w:rFonts w:ascii="Garamond" w:hAnsi="Garamond" w:cs="Arial"/>
          <w:b/>
          <w:bCs/>
          <w:lang w:eastAsia="ar-SA"/>
        </w:rPr>
        <w:t>TRVANIE</w:t>
      </w:r>
      <w:r w:rsidR="00C9457F" w:rsidRPr="003E30CE">
        <w:rPr>
          <w:rFonts w:ascii="Garamond" w:hAnsi="Garamond"/>
          <w:b/>
        </w:rPr>
        <w:t xml:space="preserve"> </w:t>
      </w:r>
      <w:r w:rsidRPr="003E30CE">
        <w:rPr>
          <w:rFonts w:ascii="Garamond" w:hAnsi="Garamond"/>
          <w:b/>
        </w:rPr>
        <w:t>A</w:t>
      </w:r>
      <w:r w:rsidR="00C9457F" w:rsidRPr="003E30CE">
        <w:rPr>
          <w:rFonts w:ascii="Garamond" w:hAnsi="Garamond"/>
          <w:b/>
        </w:rPr>
        <w:t xml:space="preserve"> </w:t>
      </w:r>
      <w:r w:rsidRPr="003E30CE">
        <w:rPr>
          <w:rFonts w:ascii="Garamond" w:hAnsi="Garamond"/>
          <w:b/>
        </w:rPr>
        <w:t>ZÁNIK</w:t>
      </w:r>
      <w:r w:rsidR="00C9457F" w:rsidRPr="003E30CE">
        <w:rPr>
          <w:rFonts w:ascii="Garamond" w:hAnsi="Garamond"/>
          <w:b/>
        </w:rPr>
        <w:t xml:space="preserve"> </w:t>
      </w:r>
      <w:r w:rsidRPr="003E30CE">
        <w:rPr>
          <w:rFonts w:ascii="Garamond" w:hAnsi="Garamond"/>
          <w:b/>
        </w:rPr>
        <w:t>ZMLUVY</w:t>
      </w:r>
    </w:p>
    <w:p w14:paraId="69F692E9" w14:textId="77777777" w:rsidR="00013130" w:rsidRPr="003E30CE" w:rsidRDefault="00013130" w:rsidP="003E30CE">
      <w:pPr>
        <w:keepNext/>
        <w:keepLines/>
        <w:tabs>
          <w:tab w:val="left" w:pos="0"/>
          <w:tab w:val="left" w:pos="426"/>
        </w:tabs>
        <w:spacing w:after="0" w:line="240" w:lineRule="auto"/>
        <w:jc w:val="both"/>
        <w:rPr>
          <w:rFonts w:ascii="Garamond" w:hAnsi="Garamond" w:cs="Arial"/>
          <w:b/>
        </w:rPr>
      </w:pPr>
    </w:p>
    <w:p w14:paraId="336EDA66" w14:textId="51BC8E25"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b/>
        </w:rPr>
      </w:pPr>
      <w:r w:rsidRPr="003E30CE">
        <w:rPr>
          <w:rFonts w:ascii="Garamond" w:hAnsi="Garamond" w:cs="Arial"/>
        </w:rPr>
        <w:t>Zmluva</w:t>
      </w:r>
      <w:r w:rsidR="00C9457F" w:rsidRPr="003E30CE">
        <w:rPr>
          <w:rFonts w:ascii="Garamond" w:hAnsi="Garamond"/>
        </w:rPr>
        <w:t xml:space="preserve"> </w:t>
      </w:r>
      <w:r w:rsidRPr="003E30CE">
        <w:rPr>
          <w:rFonts w:ascii="Garamond" w:hAnsi="Garamond" w:cs="Arial"/>
        </w:rPr>
        <w:t>sa</w:t>
      </w:r>
      <w:r w:rsidR="00C9457F" w:rsidRPr="003E30CE">
        <w:rPr>
          <w:rFonts w:ascii="Garamond" w:hAnsi="Garamond"/>
        </w:rPr>
        <w:t xml:space="preserve"> </w:t>
      </w:r>
      <w:r w:rsidRPr="003E30CE">
        <w:rPr>
          <w:rFonts w:ascii="Garamond" w:hAnsi="Garamond"/>
          <w:b/>
        </w:rPr>
        <w:t>uzatvára</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dobu</w:t>
      </w:r>
      <w:r w:rsidR="00C9457F" w:rsidRPr="003E30CE">
        <w:rPr>
          <w:rFonts w:ascii="Garamond" w:hAnsi="Garamond"/>
        </w:rPr>
        <w:t xml:space="preserve"> </w:t>
      </w:r>
      <w:r w:rsidRPr="003E30CE">
        <w:rPr>
          <w:rFonts w:ascii="Garamond" w:hAnsi="Garamond"/>
        </w:rPr>
        <w:t>určitú,</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to:</w:t>
      </w:r>
    </w:p>
    <w:p w14:paraId="3EBD4828"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7E85FCD8" w14:textId="4BCA407B"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b/>
        </w:rPr>
        <w:t>na</w:t>
      </w:r>
      <w:r w:rsidR="00C9457F" w:rsidRPr="003E30CE">
        <w:rPr>
          <w:rFonts w:ascii="Garamond" w:hAnsi="Garamond"/>
          <w:b/>
        </w:rPr>
        <w:t xml:space="preserve"> </w:t>
      </w:r>
      <w:del w:id="4" w:author="Horvat Alexandra" w:date="2025-02-06T08:20:00Z" w16du:dateUtc="2025-02-06T07:20:00Z">
        <w:r w:rsidR="004B48CB" w:rsidDel="00B313F2">
          <w:rPr>
            <w:rFonts w:ascii="Garamond" w:hAnsi="Garamond"/>
            <w:b/>
          </w:rPr>
          <w:delText>6 (šesť</w:delText>
        </w:r>
      </w:del>
      <w:ins w:id="5" w:author="Horvat Alexandra" w:date="2025-02-06T08:20:00Z" w16du:dateUtc="2025-02-06T07:20:00Z">
        <w:r w:rsidR="00B313F2">
          <w:rPr>
            <w:rFonts w:ascii="Garamond" w:hAnsi="Garamond"/>
            <w:b/>
          </w:rPr>
          <w:t>12 (dvanásť</w:t>
        </w:r>
      </w:ins>
      <w:r w:rsidR="00C05449" w:rsidRPr="003E30CE">
        <w:rPr>
          <w:rFonts w:ascii="Garamond" w:hAnsi="Garamond"/>
          <w:b/>
        </w:rPr>
        <w:t>)</w:t>
      </w:r>
      <w:r w:rsidR="00C9457F" w:rsidRPr="003E30CE">
        <w:rPr>
          <w:rFonts w:ascii="Garamond" w:hAnsi="Garamond"/>
          <w:b/>
        </w:rPr>
        <w:t xml:space="preserve"> </w:t>
      </w:r>
      <w:r w:rsidRPr="003E30CE">
        <w:rPr>
          <w:rFonts w:ascii="Garamond" w:hAnsi="Garamond"/>
          <w:b/>
        </w:rPr>
        <w:t>mesiacov</w:t>
      </w:r>
      <w:r w:rsidR="00C9457F" w:rsidRPr="003E30CE">
        <w:rPr>
          <w:rFonts w:ascii="Garamond" w:hAnsi="Garamond"/>
        </w:rPr>
        <w:t xml:space="preserve"> </w:t>
      </w:r>
      <w:r w:rsidRPr="003E30CE">
        <w:rPr>
          <w:rFonts w:ascii="Garamond" w:hAnsi="Garamond"/>
        </w:rPr>
        <w:t>odo</w:t>
      </w:r>
      <w:r w:rsidR="00C9457F" w:rsidRPr="003E30CE">
        <w:rPr>
          <w:rFonts w:ascii="Garamond" w:hAnsi="Garamond"/>
        </w:rPr>
        <w:t xml:space="preserve"> </w:t>
      </w:r>
      <w:r w:rsidRPr="003E30CE">
        <w:rPr>
          <w:rFonts w:ascii="Garamond" w:hAnsi="Garamond"/>
        </w:rPr>
        <w:t>dňa</w:t>
      </w:r>
      <w:r w:rsidR="00C9457F" w:rsidRPr="003E30CE">
        <w:rPr>
          <w:rFonts w:ascii="Garamond" w:hAnsi="Garamond"/>
        </w:rPr>
        <w:t xml:space="preserve"> </w:t>
      </w:r>
      <w:r w:rsidRPr="003E30CE">
        <w:rPr>
          <w:rFonts w:ascii="Garamond" w:hAnsi="Garamond"/>
        </w:rPr>
        <w:t>účinnosti</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alebo</w:t>
      </w:r>
    </w:p>
    <w:p w14:paraId="7541F442" w14:textId="77777777" w:rsidR="00E319E6" w:rsidRPr="003E30CE" w:rsidRDefault="00E319E6" w:rsidP="003E30CE">
      <w:pPr>
        <w:pStyle w:val="Odsekzoznamu"/>
        <w:keepNext/>
        <w:keepLines/>
        <w:tabs>
          <w:tab w:val="left" w:pos="0"/>
          <w:tab w:val="left" w:pos="709"/>
        </w:tabs>
        <w:spacing w:after="0" w:line="240" w:lineRule="auto"/>
        <w:ind w:left="1429"/>
        <w:jc w:val="both"/>
        <w:rPr>
          <w:rFonts w:ascii="Garamond" w:hAnsi="Garamond"/>
        </w:rPr>
      </w:pPr>
    </w:p>
    <w:p w14:paraId="7E4489AD" w14:textId="33A57472" w:rsidR="00E319E6" w:rsidRPr="003E30CE" w:rsidRDefault="00E319E6" w:rsidP="003E30CE">
      <w:pPr>
        <w:pStyle w:val="Odsekzoznamu"/>
        <w:keepNext/>
        <w:keepLines/>
        <w:numPr>
          <w:ilvl w:val="0"/>
          <w:numId w:val="37"/>
        </w:numPr>
        <w:tabs>
          <w:tab w:val="left" w:pos="0"/>
          <w:tab w:val="left" w:pos="709"/>
        </w:tabs>
        <w:spacing w:after="0" w:line="240" w:lineRule="auto"/>
        <w:ind w:hanging="11"/>
        <w:jc w:val="both"/>
        <w:rPr>
          <w:rFonts w:ascii="Garamond" w:hAnsi="Garamond"/>
        </w:rPr>
      </w:pPr>
      <w:r w:rsidRPr="003E30CE">
        <w:rPr>
          <w:rFonts w:ascii="Garamond" w:hAnsi="Garamond"/>
        </w:rPr>
        <w:t>do</w:t>
      </w:r>
      <w:r w:rsidR="00C9457F" w:rsidRPr="003E30CE">
        <w:rPr>
          <w:rFonts w:ascii="Garamond" w:hAnsi="Garamond"/>
        </w:rPr>
        <w:t xml:space="preserve"> </w:t>
      </w:r>
      <w:r w:rsidRPr="003E30CE">
        <w:rPr>
          <w:rFonts w:ascii="Garamond" w:hAnsi="Garamond"/>
        </w:rPr>
        <w:t>vyčerpania</w:t>
      </w:r>
      <w:r w:rsidR="00C9457F" w:rsidRPr="003E30CE">
        <w:rPr>
          <w:rFonts w:ascii="Garamond" w:hAnsi="Garamond"/>
        </w:rPr>
        <w:t xml:space="preserve"> </w:t>
      </w:r>
      <w:r w:rsidRPr="003E30CE">
        <w:rPr>
          <w:rFonts w:ascii="Garamond" w:hAnsi="Garamond"/>
        </w:rPr>
        <w:t>obchodovateľného</w:t>
      </w:r>
      <w:r w:rsidR="00C9457F" w:rsidRPr="003E30CE">
        <w:rPr>
          <w:rFonts w:ascii="Garamond" w:hAnsi="Garamond"/>
        </w:rPr>
        <w:t xml:space="preserve"> </w:t>
      </w:r>
      <w:r w:rsidRPr="003E30CE">
        <w:rPr>
          <w:rFonts w:ascii="Garamond" w:hAnsi="Garamond"/>
        </w:rPr>
        <w:t>finančného</w:t>
      </w:r>
      <w:r w:rsidR="00C9457F" w:rsidRPr="003E30CE">
        <w:rPr>
          <w:rFonts w:ascii="Garamond" w:hAnsi="Garamond"/>
        </w:rPr>
        <w:t xml:space="preserve"> </w:t>
      </w:r>
      <w:r w:rsidRPr="003E30CE">
        <w:rPr>
          <w:rFonts w:ascii="Garamond" w:hAnsi="Garamond"/>
        </w:rPr>
        <w:t>objemu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2</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Pr="003E30CE">
        <w:rPr>
          <w:rFonts w:ascii="Garamond" w:hAnsi="Garamond"/>
        </w:rPr>
        <w:t>2.</w:t>
      </w:r>
      <w:r w:rsidR="009B7BCB">
        <w:rPr>
          <w:rFonts w:ascii="Garamond" w:hAnsi="Garamond"/>
        </w:rPr>
        <w:t>4</w:t>
      </w:r>
      <w:r w:rsidR="00C9457F" w:rsidRPr="003E30CE">
        <w:rPr>
          <w:rFonts w:ascii="Garamond" w:hAnsi="Garamond"/>
        </w:rPr>
        <w:t xml:space="preserve"> </w:t>
      </w:r>
      <w:r w:rsidRPr="003E30CE">
        <w:rPr>
          <w:rFonts w:ascii="Garamond" w:hAnsi="Garamond"/>
        </w:rPr>
        <w:t>Zmluvy,</w:t>
      </w:r>
    </w:p>
    <w:p w14:paraId="26629BE0" w14:textId="77777777"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2A434DD5" w14:textId="6215838B" w:rsidR="00B602DA" w:rsidRPr="003E30CE" w:rsidRDefault="00B602DA" w:rsidP="003E30CE">
      <w:pPr>
        <w:pStyle w:val="Odsekzoznamu"/>
        <w:keepNext/>
        <w:keepLines/>
        <w:tabs>
          <w:tab w:val="left" w:pos="0"/>
          <w:tab w:val="left" w:pos="709"/>
        </w:tabs>
        <w:spacing w:after="0" w:line="240" w:lineRule="auto"/>
        <w:jc w:val="both"/>
        <w:rPr>
          <w:rFonts w:ascii="Garamond" w:hAnsi="Garamond"/>
        </w:rPr>
      </w:pPr>
      <w:r w:rsidRPr="003E30CE">
        <w:rPr>
          <w:rFonts w:ascii="Garamond" w:hAnsi="Garamond"/>
        </w:rPr>
        <w:t xml:space="preserve">podľa toho, ktorá skutočnosť nastane skôr. </w:t>
      </w:r>
    </w:p>
    <w:p w14:paraId="6E116250" w14:textId="77777777" w:rsidR="00820DAC" w:rsidRPr="003E30CE" w:rsidRDefault="00820DAC" w:rsidP="003E30CE">
      <w:pPr>
        <w:keepNext/>
        <w:keepLines/>
        <w:tabs>
          <w:tab w:val="left" w:pos="0"/>
          <w:tab w:val="left" w:pos="709"/>
        </w:tabs>
        <w:spacing w:after="0" w:line="240" w:lineRule="auto"/>
        <w:jc w:val="both"/>
        <w:rPr>
          <w:rFonts w:ascii="Garamond" w:hAnsi="Garamond"/>
        </w:rPr>
      </w:pPr>
    </w:p>
    <w:p w14:paraId="2BF58BBA" w14:textId="064E7A50" w:rsidR="00820DAC"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ukončená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skôr</w:t>
      </w:r>
      <w:r w:rsidR="00C9457F" w:rsidRPr="003E30CE">
        <w:rPr>
          <w:rFonts w:ascii="Garamond" w:hAnsi="Garamond" w:cs="Arial"/>
        </w:rPr>
        <w:t xml:space="preserve"> </w:t>
      </w:r>
      <w:r w:rsidRPr="003E30CE">
        <w:rPr>
          <w:rFonts w:ascii="Garamond" w:hAnsi="Garamond" w:cs="Arial"/>
        </w:rPr>
        <w:t>ako</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bode</w:t>
      </w:r>
      <w:r w:rsidR="00C9457F" w:rsidRPr="003E30CE">
        <w:rPr>
          <w:rFonts w:ascii="Garamond" w:hAnsi="Garamond" w:cs="Arial"/>
        </w:rPr>
        <w:t xml:space="preserve"> </w:t>
      </w:r>
      <w:r w:rsidR="00786481" w:rsidRPr="003E30CE">
        <w:rPr>
          <w:rFonts w:ascii="Garamond" w:hAnsi="Garamond" w:cs="Arial"/>
        </w:rPr>
        <w:t>10</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tohto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to</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odstúpením</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jednostranným</w:t>
      </w:r>
      <w:r w:rsidR="00C9457F" w:rsidRPr="003E30CE">
        <w:rPr>
          <w:rFonts w:ascii="Garamond" w:hAnsi="Garamond" w:cs="Arial"/>
        </w:rPr>
        <w:t xml:space="preserve"> </w:t>
      </w:r>
      <w:r w:rsidRPr="003E30CE">
        <w:rPr>
          <w:rFonts w:ascii="Garamond" w:hAnsi="Garamond" w:cs="Arial"/>
        </w:rPr>
        <w:t>vypovedaním</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Objednávateľom</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rPr>
        <w:t xml:space="preserve"> </w:t>
      </w:r>
      <w:r w:rsidRPr="003E30CE">
        <w:rPr>
          <w:rFonts w:ascii="Garamond" w:hAnsi="Garamond" w:cs="Arial"/>
        </w:rPr>
        <w:t>písomnou</w:t>
      </w:r>
      <w:r w:rsidR="00C9457F" w:rsidRPr="003E30CE">
        <w:rPr>
          <w:rFonts w:ascii="Garamond" w:hAnsi="Garamond" w:cs="Arial"/>
        </w:rPr>
        <w:t xml:space="preserve"> </w:t>
      </w:r>
      <w:r w:rsidRPr="003E30CE">
        <w:rPr>
          <w:rFonts w:ascii="Garamond" w:hAnsi="Garamond" w:cs="Arial"/>
        </w:rPr>
        <w:t>dohodou</w:t>
      </w:r>
      <w:r w:rsidR="00C9457F" w:rsidRPr="003E30CE">
        <w:rPr>
          <w:rFonts w:ascii="Garamond" w:hAnsi="Garamond" w:cs="Arial"/>
        </w:rPr>
        <w:t xml:space="preserve"> </w:t>
      </w:r>
      <w:r w:rsidRPr="003E30CE">
        <w:rPr>
          <w:rFonts w:ascii="Garamond" w:eastAsia="Times New Roman" w:hAnsi="Garamond" w:cs="Times New Roman"/>
          <w:lang w:eastAsia="en-US"/>
        </w:rPr>
        <w:t>Zmluvných</w:t>
      </w:r>
      <w:r w:rsidR="00C9457F" w:rsidRPr="003E30CE">
        <w:rPr>
          <w:rFonts w:ascii="Garamond" w:hAnsi="Garamond" w:cs="Arial"/>
        </w:rPr>
        <w:t xml:space="preserve"> </w:t>
      </w:r>
      <w:r w:rsidRPr="003E30CE">
        <w:rPr>
          <w:rFonts w:ascii="Garamond" w:hAnsi="Garamond" w:cs="Arial"/>
        </w:rPr>
        <w:t>strán.</w:t>
      </w:r>
    </w:p>
    <w:p w14:paraId="16C377A8" w14:textId="77777777" w:rsidR="00BD2FDB" w:rsidRPr="003E30CE" w:rsidRDefault="00BD2FDB" w:rsidP="003E30CE">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Odstúpiť</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môžu</w:t>
      </w:r>
      <w:r w:rsidR="00C9457F" w:rsidRPr="003E30CE">
        <w:rPr>
          <w:rFonts w:ascii="Garamond" w:hAnsi="Garamond" w:cs="Arial"/>
        </w:rPr>
        <w:t xml:space="preserve"> </w:t>
      </w:r>
      <w:r w:rsidRPr="003E30CE">
        <w:rPr>
          <w:rFonts w:ascii="Garamond" w:hAnsi="Garamond" w:cs="Arial"/>
        </w:rPr>
        <w:t>pri</w:t>
      </w:r>
      <w:r w:rsidR="00C9457F" w:rsidRPr="003E30CE">
        <w:rPr>
          <w:rFonts w:ascii="Garamond" w:hAnsi="Garamond" w:cs="Arial"/>
        </w:rPr>
        <w:t xml:space="preserve"> </w:t>
      </w:r>
      <w:r w:rsidRPr="003E30CE">
        <w:rPr>
          <w:rFonts w:ascii="Garamond" w:hAnsi="Garamond" w:cs="Arial"/>
        </w:rPr>
        <w:t>podstatnom</w:t>
      </w:r>
      <w:r w:rsidR="00C9457F" w:rsidRPr="003E30CE">
        <w:rPr>
          <w:rFonts w:ascii="Garamond" w:hAnsi="Garamond" w:cs="Arial"/>
        </w:rPr>
        <w:t xml:space="preserve"> </w:t>
      </w:r>
      <w:r w:rsidRPr="003E30CE">
        <w:rPr>
          <w:rFonts w:ascii="Garamond" w:hAnsi="Garamond" w:cs="Arial"/>
        </w:rPr>
        <w:t>porušení</w:t>
      </w:r>
      <w:r w:rsidR="00C9457F" w:rsidRPr="003E30CE">
        <w:rPr>
          <w:rFonts w:ascii="Garamond" w:hAnsi="Garamond" w:cs="Arial"/>
        </w:rPr>
        <w:t xml:space="preserve"> </w:t>
      </w:r>
      <w:r w:rsidRPr="003E30CE">
        <w:rPr>
          <w:rFonts w:ascii="Garamond" w:hAnsi="Garamond" w:cs="Arial"/>
        </w:rPr>
        <w:t>zmluvného</w:t>
      </w:r>
      <w:r w:rsidR="00C9457F" w:rsidRPr="003E30CE">
        <w:rPr>
          <w:rFonts w:ascii="Garamond" w:hAnsi="Garamond" w:cs="Arial"/>
        </w:rPr>
        <w:t xml:space="preserve"> </w:t>
      </w:r>
      <w:r w:rsidRPr="003E30CE">
        <w:rPr>
          <w:rFonts w:ascii="Garamond" w:hAnsi="Garamond" w:cs="Arial"/>
        </w:rPr>
        <w:t>záväzku</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ostatných</w:t>
      </w:r>
      <w:r w:rsidR="00C9457F" w:rsidRPr="003E30CE">
        <w:rPr>
          <w:rFonts w:ascii="Garamond" w:hAnsi="Garamond" w:cs="Arial"/>
        </w:rPr>
        <w:t xml:space="preserve"> </w:t>
      </w:r>
      <w:r w:rsidRPr="003E30CE">
        <w:rPr>
          <w:rFonts w:ascii="Garamond" w:hAnsi="Garamond" w:cs="Arial"/>
        </w:rPr>
        <w:t>prípadoch</w:t>
      </w:r>
      <w:r w:rsidR="00C9457F" w:rsidRPr="003E30CE">
        <w:rPr>
          <w:rFonts w:ascii="Garamond" w:hAnsi="Garamond" w:cs="Arial"/>
        </w:rPr>
        <w:t xml:space="preserve"> </w:t>
      </w:r>
      <w:r w:rsidRPr="003E30CE">
        <w:rPr>
          <w:rFonts w:ascii="Garamond" w:hAnsi="Garamond" w:cs="Arial"/>
        </w:rPr>
        <w:t>uvedených</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Zmluve</w:t>
      </w:r>
      <w:r w:rsidR="00C9457F" w:rsidRPr="003E30CE">
        <w:rPr>
          <w:rFonts w:ascii="Garamond" w:hAnsi="Garamond" w:cs="Arial"/>
        </w:rPr>
        <w:t xml:space="preserve"> </w:t>
      </w:r>
      <w:r w:rsidRPr="003E30CE">
        <w:rPr>
          <w:rFonts w:ascii="Garamond" w:hAnsi="Garamond" w:cs="Arial"/>
        </w:rPr>
        <w:t>alebo</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zákone.</w:t>
      </w:r>
    </w:p>
    <w:p w14:paraId="5F907A97"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Za</w:t>
      </w:r>
      <w:r w:rsidR="00C9457F" w:rsidRPr="003E30CE">
        <w:rPr>
          <w:rFonts w:ascii="Garamond" w:hAnsi="Garamond" w:cs="Arial"/>
        </w:rPr>
        <w:t xml:space="preserve"> </w:t>
      </w:r>
      <w:r w:rsidRPr="003E30CE">
        <w:rPr>
          <w:rFonts w:ascii="Garamond" w:hAnsi="Garamond" w:cs="Arial"/>
        </w:rPr>
        <w:t>podstatné</w:t>
      </w:r>
      <w:r w:rsidR="00C9457F" w:rsidRPr="003E30CE">
        <w:rPr>
          <w:rFonts w:ascii="Garamond" w:hAnsi="Garamond" w:cs="Arial"/>
        </w:rPr>
        <w:t xml:space="preserve"> </w:t>
      </w:r>
      <w:r w:rsidRPr="003E30CE">
        <w:rPr>
          <w:rFonts w:ascii="Garamond" w:hAnsi="Garamond" w:cs="Arial"/>
        </w:rPr>
        <w:t>porušenie</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považuje</w:t>
      </w:r>
      <w:r w:rsidR="00C9457F" w:rsidRPr="003E30CE">
        <w:rPr>
          <w:rFonts w:ascii="Garamond" w:hAnsi="Garamond" w:cs="Arial"/>
        </w:rPr>
        <w:t xml:space="preserve"> </w:t>
      </w:r>
      <w:r w:rsidRPr="003E30CE">
        <w:rPr>
          <w:rFonts w:ascii="Garamond" w:hAnsi="Garamond" w:cs="Arial"/>
        </w:rPr>
        <w:t>prípady,</w:t>
      </w:r>
      <w:r w:rsidR="00C9457F" w:rsidRPr="003E30CE">
        <w:rPr>
          <w:rFonts w:ascii="Garamond" w:hAnsi="Garamond" w:cs="Arial"/>
        </w:rPr>
        <w:t xml:space="preserve"> </w:t>
      </w:r>
      <w:r w:rsidRPr="003E30CE">
        <w:rPr>
          <w:rFonts w:ascii="Garamond" w:hAnsi="Garamond" w:cs="Arial"/>
        </w:rPr>
        <w:t>ak:</w:t>
      </w:r>
    </w:p>
    <w:p w14:paraId="782386BB" w14:textId="77777777" w:rsidR="00665248" w:rsidRPr="003E30CE" w:rsidRDefault="00665248" w:rsidP="003E30CE">
      <w:pPr>
        <w:pStyle w:val="Odsekzoznamu"/>
        <w:keepNext/>
        <w:keepLines/>
        <w:spacing w:after="0" w:line="240" w:lineRule="auto"/>
        <w:jc w:val="both"/>
        <w:rPr>
          <w:rFonts w:ascii="Garamond" w:hAnsi="Garamond" w:cs="Arial"/>
        </w:rPr>
      </w:pPr>
    </w:p>
    <w:p w14:paraId="05F4B903" w14:textId="5E757519"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nedodrží</w:t>
      </w:r>
      <w:r w:rsidR="00C9457F" w:rsidRPr="003E30CE">
        <w:rPr>
          <w:rFonts w:ascii="Garamond" w:hAnsi="Garamond"/>
        </w:rPr>
        <w:t xml:space="preserve"> </w:t>
      </w:r>
      <w:r w:rsidRPr="003E30CE">
        <w:rPr>
          <w:rFonts w:ascii="Garamond" w:hAnsi="Garamond"/>
        </w:rPr>
        <w:t>dodaciu</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3</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3</w:t>
      </w:r>
      <w:r w:rsidRPr="003E30CE">
        <w:rPr>
          <w:rFonts w:ascii="Garamond" w:hAnsi="Garamond"/>
        </w:rPr>
        <w:t>.</w:t>
      </w:r>
      <w:r w:rsidR="004B48CB">
        <w:rPr>
          <w:rFonts w:ascii="Garamond" w:hAnsi="Garamond"/>
        </w:rPr>
        <w:t>1</w:t>
      </w:r>
      <w:r w:rsidR="00C9457F" w:rsidRPr="003E30CE">
        <w:rPr>
          <w:rFonts w:ascii="Garamond" w:hAnsi="Garamond"/>
        </w:rPr>
        <w:t xml:space="preserve"> </w:t>
      </w:r>
      <w:r w:rsidRPr="003E30CE">
        <w:rPr>
          <w:rFonts w:ascii="Garamond" w:hAnsi="Garamond"/>
        </w:rPr>
        <w:t>Zmluvy</w:t>
      </w:r>
      <w:r w:rsidR="00786481" w:rsidRPr="003E30CE">
        <w:rPr>
          <w:rFonts w:ascii="Garamond" w:hAnsi="Garamond"/>
        </w:rPr>
        <w:t>;</w:t>
      </w:r>
    </w:p>
    <w:p w14:paraId="186A4BFC"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dodaný</w:t>
      </w:r>
      <w:r w:rsidR="00C9457F" w:rsidRPr="003E30CE">
        <w:rPr>
          <w:rFonts w:ascii="Garamond" w:hAnsi="Garamond"/>
        </w:rPr>
        <w:t xml:space="preserve"> </w:t>
      </w:r>
      <w:r w:rsidRPr="003E30CE">
        <w:rPr>
          <w:rFonts w:ascii="Garamond" w:hAnsi="Garamond" w:cs="Arial"/>
        </w:rPr>
        <w:t>Tovar</w:t>
      </w:r>
      <w:r w:rsidR="00C9457F" w:rsidRPr="003E30CE">
        <w:rPr>
          <w:rFonts w:ascii="Garamond" w:hAnsi="Garamond"/>
        </w:rPr>
        <w:t xml:space="preserve"> </w:t>
      </w:r>
      <w:r w:rsidRPr="003E30CE">
        <w:rPr>
          <w:rFonts w:ascii="Garamond" w:hAnsi="Garamond"/>
        </w:rPr>
        <w:t>nebude</w:t>
      </w:r>
      <w:r w:rsidR="00C9457F" w:rsidRPr="003E30CE">
        <w:rPr>
          <w:rFonts w:ascii="Garamond" w:hAnsi="Garamond"/>
        </w:rPr>
        <w:t xml:space="preserve"> </w:t>
      </w:r>
      <w:r w:rsidRPr="003E30CE">
        <w:rPr>
          <w:rFonts w:ascii="Garamond" w:hAnsi="Garamond"/>
        </w:rPr>
        <w:t>zodpovedať</w:t>
      </w:r>
      <w:r w:rsidR="00C9457F" w:rsidRPr="003E30CE">
        <w:rPr>
          <w:rFonts w:ascii="Garamond" w:hAnsi="Garamond"/>
        </w:rPr>
        <w:t xml:space="preserve"> </w:t>
      </w:r>
      <w:r w:rsidRPr="003E30CE">
        <w:rPr>
          <w:rFonts w:ascii="Garamond" w:hAnsi="Garamond"/>
        </w:rPr>
        <w:t>vlastnostiam</w:t>
      </w:r>
      <w:r w:rsidR="00C9457F" w:rsidRPr="003E30CE">
        <w:rPr>
          <w:rFonts w:ascii="Garamond" w:hAnsi="Garamond"/>
        </w:rPr>
        <w:t xml:space="preserve"> </w:t>
      </w:r>
      <w:r w:rsidRPr="003E30CE">
        <w:rPr>
          <w:rFonts w:ascii="Garamond" w:hAnsi="Garamond"/>
        </w:rPr>
        <w:t>dohodnutým</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Zmluve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objednávke,</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p>
    <w:p w14:paraId="13E97577" w14:textId="77777777" w:rsidR="00E319E6" w:rsidRPr="003E30CE" w:rsidRDefault="00E319E6" w:rsidP="003E30CE">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cs="Arial"/>
        </w:rPr>
        <w:t>Dodávateľ</w:t>
      </w:r>
      <w:r w:rsidR="00C9457F" w:rsidRPr="003E30CE">
        <w:rPr>
          <w:rFonts w:ascii="Garamond" w:hAnsi="Garamond"/>
        </w:rPr>
        <w:t xml:space="preserve"> </w:t>
      </w:r>
      <w:r w:rsidRPr="003E30CE">
        <w:rPr>
          <w:rFonts w:ascii="Garamond" w:hAnsi="Garamond"/>
        </w:rPr>
        <w:t>opakovane</w:t>
      </w:r>
      <w:r w:rsidR="00C9457F" w:rsidRPr="003E30CE">
        <w:rPr>
          <w:rFonts w:ascii="Garamond" w:hAnsi="Garamond"/>
        </w:rPr>
        <w:t xml:space="preserve"> </w:t>
      </w:r>
      <w:r w:rsidRPr="003E30CE">
        <w:rPr>
          <w:rFonts w:ascii="Garamond" w:hAnsi="Garamond"/>
        </w:rPr>
        <w:t>nevybaví</w:t>
      </w:r>
      <w:r w:rsidR="00C9457F" w:rsidRPr="003E30CE">
        <w:rPr>
          <w:rFonts w:ascii="Garamond" w:hAnsi="Garamond"/>
        </w:rPr>
        <w:t xml:space="preserve"> </w:t>
      </w:r>
      <w:r w:rsidRPr="003E30CE">
        <w:rPr>
          <w:rFonts w:ascii="Garamond" w:hAnsi="Garamond"/>
        </w:rPr>
        <w:t>reklamácie</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lehote</w:t>
      </w:r>
      <w:r w:rsidR="00C9457F" w:rsidRPr="003E30CE">
        <w:rPr>
          <w:rFonts w:ascii="Garamond" w:hAnsi="Garamond"/>
        </w:rPr>
        <w:t xml:space="preserve"> </w:t>
      </w:r>
      <w:r w:rsidRPr="003E30CE">
        <w:rPr>
          <w:rFonts w:ascii="Garamond" w:hAnsi="Garamond"/>
        </w:rPr>
        <w:t>dohodnutej</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00E844DC" w:rsidRPr="003E30CE">
        <w:rPr>
          <w:rFonts w:ascii="Garamond" w:hAnsi="Garamond"/>
        </w:rPr>
        <w:t>5</w:t>
      </w:r>
      <w:r w:rsidR="00C9457F" w:rsidRPr="003E30CE">
        <w:rPr>
          <w:rFonts w:ascii="Garamond" w:hAnsi="Garamond"/>
        </w:rPr>
        <w:t xml:space="preserve"> </w:t>
      </w:r>
      <w:r w:rsidRPr="003E30CE">
        <w:rPr>
          <w:rFonts w:ascii="Garamond" w:hAnsi="Garamond"/>
        </w:rPr>
        <w:t>bod</w:t>
      </w:r>
      <w:r w:rsidR="00C9457F" w:rsidRPr="003E30CE">
        <w:rPr>
          <w:rFonts w:ascii="Garamond" w:hAnsi="Garamond"/>
        </w:rPr>
        <w:t xml:space="preserve"> </w:t>
      </w:r>
      <w:r w:rsidR="00E844DC" w:rsidRPr="003E30CE">
        <w:rPr>
          <w:rFonts w:ascii="Garamond" w:hAnsi="Garamond"/>
        </w:rPr>
        <w:t>5</w:t>
      </w:r>
      <w:r w:rsidRPr="003E30CE">
        <w:rPr>
          <w:rFonts w:ascii="Garamond" w:hAnsi="Garamond"/>
        </w:rPr>
        <w:t>.</w:t>
      </w:r>
      <w:r w:rsidR="00BD2FDB" w:rsidRPr="003E30CE">
        <w:rPr>
          <w:rFonts w:ascii="Garamond" w:hAnsi="Garamond"/>
        </w:rPr>
        <w:t>8</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nezjedná</w:t>
      </w:r>
      <w:r w:rsidR="00C9457F" w:rsidRPr="003E30CE">
        <w:rPr>
          <w:rFonts w:ascii="Garamond" w:hAnsi="Garamond"/>
        </w:rPr>
        <w:t xml:space="preserve"> </w:t>
      </w:r>
      <w:r w:rsidRPr="003E30CE">
        <w:rPr>
          <w:rFonts w:ascii="Garamond" w:hAnsi="Garamond"/>
        </w:rPr>
        <w:t>nápravu</w:t>
      </w:r>
      <w:r w:rsidR="00C9457F" w:rsidRPr="003E30CE">
        <w:rPr>
          <w:rFonts w:ascii="Garamond" w:hAnsi="Garamond"/>
        </w:rPr>
        <w:t xml:space="preserve"> </w:t>
      </w:r>
      <w:r w:rsidRPr="003E30CE">
        <w:rPr>
          <w:rFonts w:ascii="Garamond" w:hAnsi="Garamond"/>
        </w:rPr>
        <w:t>ani</w:t>
      </w:r>
      <w:r w:rsidR="00C9457F" w:rsidRPr="003E30CE">
        <w:rPr>
          <w:rFonts w:ascii="Garamond" w:hAnsi="Garamond"/>
        </w:rPr>
        <w:t xml:space="preserve"> </w:t>
      </w:r>
      <w:r w:rsidRPr="003E30CE">
        <w:rPr>
          <w:rFonts w:ascii="Garamond" w:hAnsi="Garamond"/>
        </w:rPr>
        <w:t>po</w:t>
      </w:r>
      <w:r w:rsidR="00C9457F" w:rsidRPr="003E30CE">
        <w:rPr>
          <w:rFonts w:ascii="Garamond" w:hAnsi="Garamond"/>
        </w:rPr>
        <w:t xml:space="preserve"> </w:t>
      </w:r>
      <w:r w:rsidRPr="003E30CE">
        <w:rPr>
          <w:rFonts w:ascii="Garamond" w:hAnsi="Garamond"/>
        </w:rPr>
        <w:t>výzve</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v</w:t>
      </w:r>
      <w:r w:rsidR="00C9457F" w:rsidRPr="003E30CE">
        <w:rPr>
          <w:rFonts w:ascii="Garamond" w:hAnsi="Garamond"/>
        </w:rPr>
        <w:t xml:space="preserve"> </w:t>
      </w:r>
      <w:r w:rsidRPr="003E30CE">
        <w:rPr>
          <w:rFonts w:ascii="Garamond" w:hAnsi="Garamond"/>
        </w:rPr>
        <w:t>ktorej</w:t>
      </w:r>
      <w:r w:rsidR="00C9457F" w:rsidRPr="003E30CE">
        <w:rPr>
          <w:rFonts w:ascii="Garamond" w:hAnsi="Garamond"/>
        </w:rPr>
        <w:t xml:space="preserve"> </w:t>
      </w:r>
      <w:r w:rsidRPr="003E30CE">
        <w:rPr>
          <w:rFonts w:ascii="Garamond" w:hAnsi="Garamond"/>
        </w:rPr>
        <w:t>Objednávateľ</w:t>
      </w:r>
      <w:r w:rsidR="00C9457F" w:rsidRPr="003E30CE">
        <w:rPr>
          <w:rFonts w:ascii="Garamond" w:hAnsi="Garamond"/>
        </w:rPr>
        <w:t xml:space="preserve"> </w:t>
      </w:r>
      <w:r w:rsidRPr="003E30CE">
        <w:rPr>
          <w:rFonts w:ascii="Garamond" w:hAnsi="Garamond"/>
        </w:rPr>
        <w:t>poskytne</w:t>
      </w:r>
      <w:r w:rsidR="00C9457F" w:rsidRPr="003E30CE">
        <w:rPr>
          <w:rFonts w:ascii="Garamond" w:hAnsi="Garamond"/>
        </w:rPr>
        <w:t xml:space="preserve"> </w:t>
      </w:r>
      <w:r w:rsidRPr="003E30CE">
        <w:rPr>
          <w:rFonts w:ascii="Garamond" w:hAnsi="Garamond"/>
        </w:rPr>
        <w:t>dodatočnú</w:t>
      </w:r>
      <w:r w:rsidR="00C9457F" w:rsidRPr="003E30CE">
        <w:rPr>
          <w:rFonts w:ascii="Garamond" w:hAnsi="Garamond"/>
        </w:rPr>
        <w:t xml:space="preserve"> </w:t>
      </w:r>
      <w:r w:rsidRPr="003E30CE">
        <w:rPr>
          <w:rFonts w:ascii="Garamond" w:hAnsi="Garamond"/>
        </w:rPr>
        <w:t>primeranú</w:t>
      </w:r>
      <w:r w:rsidR="00C9457F" w:rsidRPr="003E30CE">
        <w:rPr>
          <w:rFonts w:ascii="Garamond" w:hAnsi="Garamond"/>
        </w:rPr>
        <w:t xml:space="preserve"> </w:t>
      </w:r>
      <w:r w:rsidRPr="003E30CE">
        <w:rPr>
          <w:rFonts w:ascii="Garamond" w:hAnsi="Garamond"/>
        </w:rPr>
        <w:t>lehotu</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určené</w:t>
      </w:r>
      <w:r w:rsidR="00C9457F" w:rsidRPr="003E30CE">
        <w:rPr>
          <w:rFonts w:ascii="Garamond" w:hAnsi="Garamond"/>
        </w:rPr>
        <w:t xml:space="preserve"> </w:t>
      </w:r>
      <w:r w:rsidRPr="003E30CE">
        <w:rPr>
          <w:rFonts w:ascii="Garamond" w:hAnsi="Garamond"/>
        </w:rPr>
        <w:t>opatrenia</w:t>
      </w:r>
      <w:r w:rsidR="00C9457F" w:rsidRPr="003E30CE">
        <w:rPr>
          <w:rFonts w:ascii="Garamond" w:hAnsi="Garamond"/>
        </w:rPr>
        <w:t xml:space="preserve"> </w:t>
      </w:r>
      <w:r w:rsidRPr="003E30CE">
        <w:rPr>
          <w:rFonts w:ascii="Garamond" w:hAnsi="Garamond"/>
        </w:rPr>
        <w:t>k</w:t>
      </w:r>
      <w:r w:rsidR="00C9457F" w:rsidRPr="003E30CE">
        <w:rPr>
          <w:rFonts w:ascii="Garamond" w:hAnsi="Garamond"/>
        </w:rPr>
        <w:t xml:space="preserve"> </w:t>
      </w:r>
      <w:r w:rsidRPr="003E30CE">
        <w:rPr>
          <w:rFonts w:ascii="Garamond" w:hAnsi="Garamond"/>
        </w:rPr>
        <w:t>náprave;</w:t>
      </w:r>
      <w:r w:rsidR="00C9457F" w:rsidRPr="003E30CE">
        <w:rPr>
          <w:rFonts w:ascii="Garamond" w:hAnsi="Garamond"/>
        </w:rPr>
        <w:t xml:space="preserve"> </w:t>
      </w:r>
      <w:r w:rsidRPr="003E30CE">
        <w:rPr>
          <w:rFonts w:ascii="Garamond" w:hAnsi="Garamond"/>
        </w:rPr>
        <w:t>a/alebo</w:t>
      </w:r>
    </w:p>
    <w:p w14:paraId="49F16A53" w14:textId="77777777" w:rsidR="00DC05A7" w:rsidRPr="003E30CE" w:rsidRDefault="00DC05A7" w:rsidP="003E30CE">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3E30CE" w:rsidRDefault="00E319E6" w:rsidP="003E30CE">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3E30CE">
        <w:rPr>
          <w:rFonts w:ascii="Garamond" w:hAnsi="Garamond"/>
        </w:rPr>
        <w:t>sa</w:t>
      </w:r>
      <w:r w:rsidR="00C9457F" w:rsidRPr="003E30CE">
        <w:rPr>
          <w:rFonts w:ascii="Garamond" w:hAnsi="Garamond"/>
        </w:rPr>
        <w:t xml:space="preserve"> </w:t>
      </w:r>
      <w:r w:rsidRPr="003E30CE">
        <w:rPr>
          <w:rFonts w:ascii="Garamond" w:hAnsi="Garamond" w:cs="Arial"/>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Dodávateľa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6.1</w:t>
      </w:r>
      <w:r w:rsidR="00C9457F" w:rsidRPr="003E30CE">
        <w:rPr>
          <w:rFonts w:ascii="Garamond" w:hAnsi="Garamond"/>
        </w:rPr>
        <w:t xml:space="preserve"> </w:t>
      </w:r>
      <w:r w:rsidRPr="003E30CE">
        <w:rPr>
          <w:rFonts w:ascii="Garamond" w:hAnsi="Garamond"/>
        </w:rPr>
        <w:t>a/alebo</w:t>
      </w:r>
      <w:r w:rsidR="00C9457F" w:rsidRPr="003E30CE">
        <w:rPr>
          <w:rFonts w:ascii="Garamond" w:hAnsi="Garamond"/>
        </w:rPr>
        <w:t xml:space="preserve"> </w:t>
      </w:r>
      <w:r w:rsidRPr="003E30CE">
        <w:rPr>
          <w:rFonts w:ascii="Garamond" w:hAnsi="Garamond"/>
        </w:rPr>
        <w:t>6.2</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r w:rsidR="00C9457F" w:rsidRPr="003E30CE">
        <w:rPr>
          <w:rFonts w:ascii="Garamond" w:hAnsi="Garamond"/>
        </w:rPr>
        <w:t xml:space="preserve"> </w:t>
      </w:r>
    </w:p>
    <w:p w14:paraId="16178927" w14:textId="1309EEA6" w:rsidR="00E319E6" w:rsidRPr="003E30CE" w:rsidRDefault="00E319E6" w:rsidP="003E30CE">
      <w:pPr>
        <w:keepNext/>
        <w:keepLines/>
        <w:tabs>
          <w:tab w:val="left" w:pos="0"/>
          <w:tab w:val="left" w:pos="709"/>
        </w:tabs>
        <w:spacing w:after="0" w:line="240" w:lineRule="auto"/>
        <w:ind w:left="709"/>
        <w:jc w:val="both"/>
        <w:rPr>
          <w:rFonts w:ascii="Garamond" w:hAnsi="Garamond"/>
        </w:rPr>
      </w:pPr>
    </w:p>
    <w:p w14:paraId="64789716" w14:textId="77777777" w:rsidR="0085694A" w:rsidRPr="003E30CE" w:rsidRDefault="0085694A"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 xml:space="preserve">Objednávateľ má taktiež právo odstúpiť od Zmluvy, ak </w:t>
      </w:r>
      <w:r w:rsidRPr="003E30CE">
        <w:rPr>
          <w:rFonts w:ascii="Garamond" w:hAnsi="Garamond"/>
        </w:rPr>
        <w:t>Dodávateľ</w:t>
      </w:r>
      <w:r w:rsidRPr="003E30CE">
        <w:rPr>
          <w:rFonts w:ascii="Garamond" w:hAnsi="Garamond" w:cs="Arial"/>
        </w:rPr>
        <w:t>/</w:t>
      </w:r>
      <w:r w:rsidRPr="003E30CE">
        <w:rPr>
          <w:rFonts w:ascii="Garamond" w:hAnsi="Garamond"/>
        </w:rPr>
        <w:t>Subdodávateľ</w:t>
      </w:r>
      <w:r w:rsidRPr="003E30CE">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3E30CE" w:rsidRDefault="0085694A" w:rsidP="003E30CE">
      <w:pPr>
        <w:keepNext/>
        <w:keepLines/>
        <w:tabs>
          <w:tab w:val="left" w:pos="0"/>
          <w:tab w:val="left" w:pos="709"/>
        </w:tabs>
        <w:spacing w:after="0" w:line="240" w:lineRule="auto"/>
        <w:ind w:left="709"/>
        <w:jc w:val="both"/>
        <w:rPr>
          <w:rFonts w:ascii="Garamond" w:hAnsi="Garamond"/>
        </w:rPr>
      </w:pPr>
    </w:p>
    <w:p w14:paraId="1FF55930" w14:textId="4150163E"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3E30CE">
        <w:rPr>
          <w:rFonts w:ascii="Garamond" w:hAnsi="Garamond"/>
        </w:rPr>
        <w:t>Za</w:t>
      </w:r>
      <w:r w:rsidR="00C9457F" w:rsidRPr="003E30CE">
        <w:rPr>
          <w:rFonts w:ascii="Garamond" w:hAnsi="Garamond"/>
        </w:rPr>
        <w:t xml:space="preserve"> </w:t>
      </w:r>
      <w:r w:rsidRPr="003E30CE">
        <w:rPr>
          <w:rFonts w:ascii="Garamond" w:hAnsi="Garamond" w:cs="Arial"/>
        </w:rPr>
        <w:t>podstatné</w:t>
      </w:r>
      <w:r w:rsidR="00C9457F" w:rsidRPr="003E30CE">
        <w:rPr>
          <w:rFonts w:ascii="Garamond" w:hAnsi="Garamond"/>
        </w:rPr>
        <w:t xml:space="preserve"> </w:t>
      </w:r>
      <w:r w:rsidRPr="003E30CE">
        <w:rPr>
          <w:rFonts w:ascii="Garamond" w:hAnsi="Garamond"/>
        </w:rPr>
        <w:t>porušenie</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Dodávateľ</w:t>
      </w:r>
      <w:r w:rsidR="00C9457F" w:rsidRPr="003E30CE">
        <w:rPr>
          <w:rFonts w:ascii="Garamond" w:hAnsi="Garamond"/>
        </w:rPr>
        <w:t xml:space="preserve"> </w:t>
      </w:r>
      <w:r w:rsidRPr="003E30CE">
        <w:rPr>
          <w:rFonts w:ascii="Garamond" w:hAnsi="Garamond"/>
        </w:rPr>
        <w:t>považuje</w:t>
      </w:r>
      <w:r w:rsidR="00C9457F" w:rsidRPr="003E30CE">
        <w:rPr>
          <w:rFonts w:ascii="Garamond" w:hAnsi="Garamond"/>
        </w:rPr>
        <w:t xml:space="preserve"> </w:t>
      </w:r>
      <w:r w:rsidRPr="003E30CE">
        <w:rPr>
          <w:rFonts w:ascii="Garamond" w:hAnsi="Garamond"/>
        </w:rPr>
        <w:t>prípad,</w:t>
      </w:r>
      <w:r w:rsidR="00C9457F" w:rsidRPr="003E30CE">
        <w:rPr>
          <w:rFonts w:ascii="Garamond" w:hAnsi="Garamond"/>
        </w:rPr>
        <w:t xml:space="preserve"> </w:t>
      </w:r>
      <w:r w:rsidRPr="003E30CE">
        <w:rPr>
          <w:rFonts w:ascii="Garamond" w:hAnsi="Garamond"/>
        </w:rPr>
        <w:t>ak</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niektoré</w:t>
      </w:r>
      <w:r w:rsidR="00C9457F" w:rsidRPr="003E30CE">
        <w:rPr>
          <w:rFonts w:ascii="Garamond" w:hAnsi="Garamond"/>
        </w:rPr>
        <w:t xml:space="preserve"> </w:t>
      </w:r>
      <w:r w:rsidRPr="003E30CE">
        <w:rPr>
          <w:rFonts w:ascii="Garamond" w:hAnsi="Garamond"/>
        </w:rPr>
        <w:t>z</w:t>
      </w:r>
      <w:r w:rsidR="00C9457F" w:rsidRPr="003E30CE">
        <w:rPr>
          <w:rFonts w:ascii="Garamond" w:hAnsi="Garamond"/>
        </w:rPr>
        <w:t xml:space="preserve"> </w:t>
      </w:r>
      <w:r w:rsidRPr="003E30CE">
        <w:rPr>
          <w:rFonts w:ascii="Garamond" w:hAnsi="Garamond"/>
        </w:rPr>
        <w:t>vyhlásení</w:t>
      </w:r>
      <w:r w:rsidR="00C9457F" w:rsidRPr="003E30CE">
        <w:rPr>
          <w:rFonts w:ascii="Garamond" w:hAnsi="Garamond"/>
        </w:rPr>
        <w:t xml:space="preserve"> </w:t>
      </w:r>
      <w:r w:rsidRPr="003E30CE">
        <w:rPr>
          <w:rFonts w:ascii="Garamond" w:hAnsi="Garamond"/>
        </w:rPr>
        <w:t>Objednávateľa</w:t>
      </w:r>
      <w:r w:rsidR="00C9457F" w:rsidRPr="003E30CE">
        <w:rPr>
          <w:rFonts w:ascii="Garamond" w:hAnsi="Garamond"/>
        </w:rPr>
        <w:t xml:space="preserve"> </w:t>
      </w:r>
      <w:r w:rsidRPr="003E30CE">
        <w:rPr>
          <w:rFonts w:ascii="Garamond" w:hAnsi="Garamond"/>
        </w:rPr>
        <w:t>podľa</w:t>
      </w:r>
      <w:r w:rsidR="00C9457F" w:rsidRPr="003E30CE">
        <w:rPr>
          <w:rFonts w:ascii="Garamond" w:hAnsi="Garamond"/>
        </w:rPr>
        <w:t xml:space="preserve"> </w:t>
      </w:r>
      <w:r w:rsidRPr="003E30CE">
        <w:rPr>
          <w:rFonts w:ascii="Garamond" w:hAnsi="Garamond"/>
        </w:rPr>
        <w:t>článku</w:t>
      </w:r>
      <w:r w:rsidR="00C9457F" w:rsidRPr="003E30CE">
        <w:rPr>
          <w:rFonts w:ascii="Garamond" w:hAnsi="Garamond"/>
        </w:rPr>
        <w:t xml:space="preserve"> </w:t>
      </w:r>
      <w:r w:rsidRPr="003E30CE">
        <w:rPr>
          <w:rFonts w:ascii="Garamond" w:hAnsi="Garamond"/>
        </w:rPr>
        <w:t>6</w:t>
      </w:r>
      <w:r w:rsidR="00C9457F" w:rsidRPr="003E30CE">
        <w:rPr>
          <w:rFonts w:ascii="Garamond" w:hAnsi="Garamond"/>
        </w:rPr>
        <w:t xml:space="preserve"> </w:t>
      </w:r>
      <w:r w:rsidRPr="003E30CE">
        <w:rPr>
          <w:rFonts w:ascii="Garamond" w:hAnsi="Garamond"/>
        </w:rPr>
        <w:t>bodu</w:t>
      </w:r>
      <w:r w:rsidR="00C9457F" w:rsidRPr="003E30CE">
        <w:rPr>
          <w:rFonts w:ascii="Garamond" w:hAnsi="Garamond"/>
        </w:rPr>
        <w:t xml:space="preserve"> </w:t>
      </w:r>
      <w:r w:rsidRPr="003E30CE">
        <w:rPr>
          <w:rFonts w:ascii="Garamond" w:hAnsi="Garamond"/>
        </w:rPr>
        <w:t>6.5</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ukáže</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nepravdivé.</w:t>
      </w:r>
    </w:p>
    <w:p w14:paraId="0970D6F7" w14:textId="1E9D5A51"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Výzvy</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tomto</w:t>
      </w:r>
      <w:r w:rsidR="00C9457F" w:rsidRPr="003E30CE">
        <w:rPr>
          <w:rFonts w:ascii="Garamond" w:hAnsi="Garamond" w:cs="Arial"/>
        </w:rPr>
        <w:t xml:space="preserve"> </w:t>
      </w:r>
      <w:r w:rsidRPr="003E30CE">
        <w:rPr>
          <w:rFonts w:ascii="Garamond" w:hAnsi="Garamond" w:cs="Arial"/>
        </w:rPr>
        <w:t>článku</w:t>
      </w:r>
      <w:r w:rsidR="00C9457F" w:rsidRPr="003E30CE">
        <w:rPr>
          <w:rFonts w:ascii="Garamond" w:hAnsi="Garamond" w:cs="Arial"/>
        </w:rPr>
        <w:t xml:space="preserve"> </w:t>
      </w:r>
      <w:r w:rsidRPr="003E30CE">
        <w:rPr>
          <w:rFonts w:ascii="Garamond" w:hAnsi="Garamond" w:cs="Arial"/>
        </w:rPr>
        <w:t>musia</w:t>
      </w:r>
      <w:r w:rsidR="00C9457F" w:rsidRPr="003E30CE">
        <w:rPr>
          <w:rFonts w:ascii="Garamond" w:hAnsi="Garamond" w:cs="Arial"/>
        </w:rPr>
        <w:t xml:space="preserve"> </w:t>
      </w:r>
      <w:r w:rsidRPr="003E30CE">
        <w:rPr>
          <w:rFonts w:ascii="Garamond" w:hAnsi="Garamond" w:cs="Arial"/>
        </w:rPr>
        <w:t>byť</w:t>
      </w:r>
      <w:r w:rsidR="00C9457F" w:rsidRPr="003E30CE">
        <w:rPr>
          <w:rFonts w:ascii="Garamond" w:hAnsi="Garamond" w:cs="Arial"/>
        </w:rPr>
        <w:t xml:space="preserve"> </w:t>
      </w:r>
      <w:r w:rsidRPr="003E30CE">
        <w:rPr>
          <w:rFonts w:ascii="Garamond" w:hAnsi="Garamond" w:cs="Arial"/>
        </w:rPr>
        <w:t>písomné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doručené</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adresy</w:t>
      </w:r>
      <w:r w:rsidR="00C9457F" w:rsidRPr="003E30CE">
        <w:rPr>
          <w:rFonts w:ascii="Garamond" w:hAnsi="Garamond" w:cs="Arial"/>
        </w:rPr>
        <w:t xml:space="preserve"> </w:t>
      </w:r>
      <w:r w:rsidRPr="003E30CE">
        <w:rPr>
          <w:rFonts w:ascii="Garamond" w:hAnsi="Garamond" w:cs="Arial"/>
        </w:rPr>
        <w:t>pre</w:t>
      </w:r>
      <w:r w:rsidR="00C9457F" w:rsidRPr="003E30CE">
        <w:rPr>
          <w:rFonts w:ascii="Garamond" w:hAnsi="Garamond" w:cs="Arial"/>
        </w:rPr>
        <w:t xml:space="preserve"> </w:t>
      </w:r>
      <w:r w:rsidRPr="003E30CE">
        <w:rPr>
          <w:rFonts w:ascii="Garamond" w:hAnsi="Garamond" w:cs="Arial"/>
        </w:rPr>
        <w:t>doručovanie</w:t>
      </w:r>
      <w:r w:rsidR="00C9457F" w:rsidRPr="003E30CE">
        <w:rPr>
          <w:rFonts w:ascii="Garamond" w:hAnsi="Garamond" w:cs="Arial"/>
        </w:rPr>
        <w:t xml:space="preserve"> </w:t>
      </w:r>
      <w:r w:rsidRPr="003E30CE">
        <w:rPr>
          <w:rFonts w:ascii="Garamond" w:hAnsi="Garamond" w:cs="Arial"/>
        </w:rPr>
        <w:t>písomností</w:t>
      </w:r>
      <w:r w:rsidR="00C9457F" w:rsidRPr="003E30CE">
        <w:rPr>
          <w:rFonts w:ascii="Garamond" w:hAnsi="Garamond" w:cs="Arial"/>
        </w:rPr>
        <w:t xml:space="preserve"> </w:t>
      </w:r>
      <w:r w:rsidRPr="003E30CE">
        <w:rPr>
          <w:rFonts w:ascii="Garamond" w:hAnsi="Garamond" w:cs="Arial"/>
        </w:rPr>
        <w:t>uvedené</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záhlaví</w:t>
      </w:r>
      <w:r w:rsidR="00C9457F" w:rsidRPr="003E30CE">
        <w:rPr>
          <w:rFonts w:ascii="Garamond" w:hAnsi="Garamond" w:cs="Arial"/>
        </w:rPr>
        <w:t xml:space="preserve"> </w:t>
      </w:r>
      <w:r w:rsidRPr="003E30CE">
        <w:rPr>
          <w:rFonts w:ascii="Garamond" w:hAnsi="Garamond" w:cs="Arial"/>
        </w:rPr>
        <w:t>Zmluvy</w:t>
      </w:r>
      <w:r w:rsidR="00786481" w:rsidRPr="003E30CE">
        <w:rPr>
          <w:rFonts w:ascii="Garamond" w:hAnsi="Garamond" w:cs="Arial"/>
        </w:rPr>
        <w:t xml:space="preserve"> alebo oznámené podľa článku 9 bod 9.3 Zmluvy.</w:t>
      </w:r>
    </w:p>
    <w:p w14:paraId="48F36DF0"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Odstúpenie</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hAnsi="Garamond" w:cs="Arial"/>
        </w:rPr>
        <w:t>Zmluvy</w:t>
      </w:r>
      <w:r w:rsidR="00C9457F" w:rsidRPr="003E30CE">
        <w:rPr>
          <w:rFonts w:ascii="Garamond" w:hAnsi="Garamond" w:cs="Arial"/>
        </w:rPr>
        <w:t xml:space="preserve"> </w:t>
      </w:r>
      <w:r w:rsidRPr="003E30CE">
        <w:rPr>
          <w:rFonts w:ascii="Garamond" w:hAnsi="Garamond" w:cs="Arial"/>
        </w:rPr>
        <w:t>nadobudne</w:t>
      </w:r>
      <w:r w:rsidR="00C9457F" w:rsidRPr="003E30CE">
        <w:rPr>
          <w:rFonts w:ascii="Garamond" w:hAnsi="Garamond" w:cs="Arial"/>
        </w:rPr>
        <w:t xml:space="preserve"> </w:t>
      </w:r>
      <w:r w:rsidRPr="003E30CE">
        <w:rPr>
          <w:rFonts w:ascii="Garamond" w:hAnsi="Garamond" w:cs="Arial"/>
        </w:rPr>
        <w:t>účinnosť</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doručenia</w:t>
      </w:r>
      <w:r w:rsidR="00C9457F" w:rsidRPr="003E30CE">
        <w:rPr>
          <w:rFonts w:ascii="Garamond" w:hAnsi="Garamond" w:cs="Arial"/>
        </w:rPr>
        <w:t xml:space="preserve"> </w:t>
      </w:r>
      <w:r w:rsidRPr="003E30CE">
        <w:rPr>
          <w:rFonts w:ascii="Garamond" w:hAnsi="Garamond" w:cs="Arial"/>
        </w:rPr>
        <w:t>písomného</w:t>
      </w:r>
      <w:r w:rsidR="00C9457F" w:rsidRPr="003E30CE">
        <w:rPr>
          <w:rFonts w:ascii="Garamond" w:hAnsi="Garamond" w:cs="Arial"/>
        </w:rPr>
        <w:t xml:space="preserve"> </w:t>
      </w:r>
      <w:r w:rsidRPr="003E30CE">
        <w:rPr>
          <w:rFonts w:ascii="Garamond" w:hAnsi="Garamond" w:cs="Arial"/>
        </w:rPr>
        <w:t>oznámenia</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strany</w:t>
      </w:r>
      <w:r w:rsidR="00C9457F" w:rsidRPr="003E30CE">
        <w:rPr>
          <w:rFonts w:ascii="Garamond" w:hAnsi="Garamond" w:cs="Arial"/>
        </w:rPr>
        <w:t xml:space="preserve"> </w:t>
      </w:r>
      <w:r w:rsidRPr="003E30CE">
        <w:rPr>
          <w:rFonts w:ascii="Garamond" w:hAnsi="Garamond" w:cs="Arial"/>
        </w:rPr>
        <w:t>o</w:t>
      </w:r>
      <w:r w:rsidR="00C9457F" w:rsidRPr="003E30CE">
        <w:rPr>
          <w:rFonts w:ascii="Garamond" w:hAnsi="Garamond"/>
        </w:rPr>
        <w:t xml:space="preserve"> </w:t>
      </w:r>
      <w:r w:rsidRPr="003E30CE">
        <w:rPr>
          <w:rFonts w:ascii="Garamond" w:hAnsi="Garamond" w:cs="Arial"/>
        </w:rPr>
        <w:t>odstúpení</w:t>
      </w:r>
      <w:r w:rsidR="00C9457F" w:rsidRPr="003E30CE">
        <w:rPr>
          <w:rFonts w:ascii="Garamond" w:hAnsi="Garamond" w:cs="Arial"/>
        </w:rPr>
        <w:t xml:space="preserve"> </w:t>
      </w:r>
      <w:r w:rsidRPr="003E30CE">
        <w:rPr>
          <w:rFonts w:ascii="Garamond" w:hAnsi="Garamond" w:cs="Arial"/>
        </w:rPr>
        <w:t>od</w:t>
      </w:r>
      <w:r w:rsidR="00C9457F" w:rsidRPr="003E30CE">
        <w:rPr>
          <w:rFonts w:ascii="Garamond" w:hAnsi="Garamond" w:cs="Arial"/>
        </w:rPr>
        <w:t xml:space="preserve"> </w:t>
      </w:r>
      <w:r w:rsidRPr="003E30CE">
        <w:rPr>
          <w:rFonts w:ascii="Garamond" w:eastAsia="Times New Roman" w:hAnsi="Garamond" w:cs="Times New Roman"/>
          <w:lang w:eastAsia="en-US"/>
        </w:rPr>
        <w:t>Zmluvy</w:t>
      </w:r>
      <w:r w:rsidR="00C9457F" w:rsidRPr="003E30CE">
        <w:rPr>
          <w:rFonts w:ascii="Garamond" w:hAnsi="Garamond" w:cs="Arial"/>
        </w:rPr>
        <w:t xml:space="preserve"> </w:t>
      </w:r>
      <w:r w:rsidRPr="003E30CE">
        <w:rPr>
          <w:rFonts w:ascii="Garamond" w:hAnsi="Garamond" w:cs="Arial"/>
        </w:rPr>
        <w:t>druhej</w:t>
      </w:r>
      <w:r w:rsidR="00C9457F" w:rsidRPr="003E30CE">
        <w:rPr>
          <w:rFonts w:ascii="Garamond" w:hAnsi="Garamond" w:cs="Arial"/>
        </w:rPr>
        <w:t xml:space="preserve"> </w:t>
      </w:r>
      <w:r w:rsidRPr="003E30CE">
        <w:rPr>
          <w:rFonts w:ascii="Garamond" w:hAnsi="Garamond" w:cs="Arial"/>
        </w:rPr>
        <w:t>Zmluvnej</w:t>
      </w:r>
      <w:r w:rsidR="00C9457F" w:rsidRPr="003E30CE">
        <w:rPr>
          <w:rFonts w:ascii="Garamond" w:hAnsi="Garamond" w:cs="Arial"/>
        </w:rPr>
        <w:t xml:space="preserve"> </w:t>
      </w:r>
      <w:r w:rsidRPr="003E30CE">
        <w:rPr>
          <w:rFonts w:ascii="Garamond" w:hAnsi="Garamond" w:cs="Arial"/>
        </w:rPr>
        <w:t>strane.</w:t>
      </w:r>
    </w:p>
    <w:p w14:paraId="596DB72C" w14:textId="77777777" w:rsidR="00820DAC" w:rsidRPr="003E30CE" w:rsidRDefault="00820DAC" w:rsidP="003E30CE">
      <w:pPr>
        <w:keepNext/>
        <w:keepLines/>
        <w:tabs>
          <w:tab w:val="left" w:pos="0"/>
          <w:tab w:val="left" w:pos="709"/>
        </w:tabs>
        <w:spacing w:after="0" w:line="240" w:lineRule="auto"/>
        <w:jc w:val="both"/>
        <w:rPr>
          <w:rFonts w:ascii="Garamond" w:hAnsi="Garamond" w:cs="Arial"/>
        </w:rPr>
      </w:pPr>
    </w:p>
    <w:p w14:paraId="61190925" w14:textId="7DD0148B" w:rsidR="00C63294" w:rsidRPr="003E30CE" w:rsidRDefault="00C63294"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Odstúpením</w:t>
      </w:r>
      <w:r w:rsidR="00C9457F" w:rsidRPr="003E30CE">
        <w:rPr>
          <w:rFonts w:ascii="Garamond" w:hAnsi="Garamond"/>
        </w:rPr>
        <w:t xml:space="preserve"> </w:t>
      </w:r>
      <w:r w:rsidRPr="003E30CE">
        <w:rPr>
          <w:rFonts w:ascii="Garamond" w:hAnsi="Garamond"/>
        </w:rPr>
        <w:t>Zmluva</w:t>
      </w:r>
      <w:r w:rsidR="00C9457F" w:rsidRPr="003E30CE">
        <w:rPr>
          <w:rFonts w:ascii="Garamond" w:hAnsi="Garamond"/>
        </w:rPr>
        <w:t xml:space="preserve"> </w:t>
      </w:r>
      <w:r w:rsidRPr="003E30CE">
        <w:rPr>
          <w:rFonts w:ascii="Garamond" w:hAnsi="Garamond"/>
        </w:rPr>
        <w:t>zaniká,</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teda</w:t>
      </w:r>
      <w:r w:rsidR="00C9457F" w:rsidRPr="003E30CE">
        <w:rPr>
          <w:rFonts w:ascii="Garamond" w:hAnsi="Garamond"/>
        </w:rPr>
        <w:t xml:space="preserve"> </w:t>
      </w:r>
      <w:r w:rsidRPr="003E30CE">
        <w:rPr>
          <w:rFonts w:ascii="Garamond" w:hAnsi="Garamond"/>
        </w:rPr>
        <w:t>zanikajú</w:t>
      </w:r>
      <w:r w:rsidR="00C9457F" w:rsidRPr="003E30CE">
        <w:rPr>
          <w:rFonts w:ascii="Garamond" w:hAnsi="Garamond"/>
        </w:rPr>
        <w:t xml:space="preserve"> </w:t>
      </w:r>
      <w:r w:rsidRPr="003E30CE">
        <w:rPr>
          <w:rFonts w:ascii="Garamond" w:hAnsi="Garamond"/>
        </w:rPr>
        <w:t>všetky</w:t>
      </w:r>
      <w:r w:rsidR="00C9457F" w:rsidRPr="003E30CE">
        <w:rPr>
          <w:rFonts w:ascii="Garamond" w:hAnsi="Garamond"/>
        </w:rPr>
        <w:t xml:space="preserve"> </w:t>
      </w:r>
      <w:r w:rsidRPr="003E30CE">
        <w:rPr>
          <w:rFonts w:ascii="Garamond" w:hAnsi="Garamond"/>
        </w:rPr>
        <w:t>práva</w:t>
      </w:r>
      <w:r w:rsidR="00C9457F" w:rsidRPr="003E30CE">
        <w:rPr>
          <w:rFonts w:ascii="Garamond" w:hAnsi="Garamond"/>
        </w:rPr>
        <w:t xml:space="preserve"> </w:t>
      </w:r>
      <w:r w:rsidRPr="003E30CE">
        <w:rPr>
          <w:rFonts w:ascii="Garamond" w:hAnsi="Garamond"/>
        </w:rPr>
        <w:t>a</w:t>
      </w:r>
      <w:r w:rsidR="00C9457F" w:rsidRPr="003E30CE">
        <w:rPr>
          <w:rFonts w:ascii="Garamond" w:hAnsi="Garamond"/>
        </w:rPr>
        <w:t xml:space="preserve"> </w:t>
      </w:r>
      <w:r w:rsidRPr="003E30CE">
        <w:rPr>
          <w:rFonts w:ascii="Garamond" w:hAnsi="Garamond"/>
        </w:rPr>
        <w:t>povinnosti</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vyplývajú</w:t>
      </w:r>
      <w:r w:rsidR="00C9457F" w:rsidRPr="003E30CE">
        <w:rPr>
          <w:rFonts w:ascii="Garamond" w:hAnsi="Garamond"/>
        </w:rPr>
        <w:t xml:space="preserve"> </w:t>
      </w:r>
      <w:r w:rsidRPr="003E30CE">
        <w:rPr>
          <w:rFonts w:ascii="Garamond" w:hAnsi="Garamond"/>
        </w:rPr>
        <w:t>zo</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cs="Arial"/>
        </w:rPr>
        <w:t>Odstúpenie</w:t>
      </w:r>
      <w:r w:rsidR="00C9457F" w:rsidRPr="003E30CE">
        <w:rPr>
          <w:rFonts w:ascii="Garamond" w:hAnsi="Garamond"/>
        </w:rPr>
        <w:t xml:space="preserve"> </w:t>
      </w:r>
      <w:r w:rsidRPr="003E30CE">
        <w:rPr>
          <w:rFonts w:ascii="Garamond" w:hAnsi="Garamond"/>
        </w:rPr>
        <w:t>od</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sa</w:t>
      </w:r>
      <w:r w:rsidR="00C9457F" w:rsidRPr="003E30CE">
        <w:rPr>
          <w:rFonts w:ascii="Garamond" w:hAnsi="Garamond"/>
        </w:rPr>
        <w:t xml:space="preserve"> </w:t>
      </w:r>
      <w:r w:rsidRPr="003E30CE">
        <w:rPr>
          <w:rFonts w:ascii="Garamond" w:hAnsi="Garamond"/>
        </w:rPr>
        <w:t>však</w:t>
      </w:r>
      <w:r w:rsidR="00C9457F" w:rsidRPr="003E30CE">
        <w:rPr>
          <w:rFonts w:ascii="Garamond" w:hAnsi="Garamond"/>
        </w:rPr>
        <w:t xml:space="preserve"> </w:t>
      </w:r>
      <w:r w:rsidRPr="003E30CE">
        <w:rPr>
          <w:rFonts w:ascii="Garamond" w:hAnsi="Garamond"/>
        </w:rPr>
        <w:t>nedotýka</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zaplatenie</w:t>
      </w:r>
      <w:r w:rsidR="00C9457F" w:rsidRPr="003E30CE">
        <w:rPr>
          <w:rFonts w:ascii="Garamond" w:hAnsi="Garamond"/>
        </w:rPr>
        <w:t xml:space="preserve"> </w:t>
      </w:r>
      <w:r w:rsidRPr="003E30CE">
        <w:rPr>
          <w:rFonts w:ascii="Garamond" w:hAnsi="Garamond"/>
        </w:rPr>
        <w:t>zmluvnej</w:t>
      </w:r>
      <w:r w:rsidR="00C9457F" w:rsidRPr="003E30CE">
        <w:rPr>
          <w:rFonts w:ascii="Garamond" w:hAnsi="Garamond"/>
        </w:rPr>
        <w:t xml:space="preserve"> </w:t>
      </w:r>
      <w:r w:rsidRPr="003E30CE">
        <w:rPr>
          <w:rFonts w:ascii="Garamond" w:hAnsi="Garamond"/>
        </w:rPr>
        <w:t>pokuty,</w:t>
      </w:r>
      <w:r w:rsidR="00C9457F" w:rsidRPr="003E30CE">
        <w:rPr>
          <w:rFonts w:ascii="Garamond" w:hAnsi="Garamond"/>
        </w:rPr>
        <w:t xml:space="preserve"> </w:t>
      </w:r>
      <w:r w:rsidRPr="003E30CE">
        <w:rPr>
          <w:rFonts w:ascii="Garamond" w:hAnsi="Garamond"/>
        </w:rPr>
        <w:t>nároku</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náhradu</w:t>
      </w:r>
      <w:r w:rsidR="00C9457F" w:rsidRPr="003E30CE">
        <w:rPr>
          <w:rFonts w:ascii="Garamond" w:hAnsi="Garamond"/>
        </w:rPr>
        <w:t xml:space="preserve"> </w:t>
      </w:r>
      <w:r w:rsidRPr="003E30CE">
        <w:rPr>
          <w:rFonts w:ascii="Garamond" w:hAnsi="Garamond"/>
        </w:rPr>
        <w:t>škody</w:t>
      </w:r>
      <w:r w:rsidR="00C9457F" w:rsidRPr="003E30CE">
        <w:rPr>
          <w:rFonts w:ascii="Garamond" w:hAnsi="Garamond"/>
        </w:rPr>
        <w:t xml:space="preserve"> </w:t>
      </w:r>
      <w:r w:rsidRPr="003E30CE">
        <w:rPr>
          <w:rFonts w:ascii="Garamond" w:hAnsi="Garamond"/>
        </w:rPr>
        <w:t>vzniknutej</w:t>
      </w:r>
      <w:r w:rsidR="00C9457F" w:rsidRPr="003E30CE">
        <w:rPr>
          <w:rFonts w:ascii="Garamond" w:hAnsi="Garamond"/>
        </w:rPr>
        <w:t xml:space="preserve"> </w:t>
      </w:r>
      <w:r w:rsidRPr="003E30CE">
        <w:rPr>
          <w:rFonts w:ascii="Garamond" w:eastAsia="Times New Roman" w:hAnsi="Garamond" w:cs="Times New Roman"/>
          <w:lang w:eastAsia="en-US"/>
        </w:rPr>
        <w:t>porušením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ako</w:t>
      </w:r>
      <w:r w:rsidR="00C9457F" w:rsidRPr="003E30CE">
        <w:rPr>
          <w:rFonts w:ascii="Garamond" w:hAnsi="Garamond"/>
        </w:rPr>
        <w:t xml:space="preserve"> </w:t>
      </w:r>
      <w:r w:rsidRPr="003E30CE">
        <w:rPr>
          <w:rFonts w:ascii="Garamond" w:hAnsi="Garamond"/>
        </w:rPr>
        <w:t>aj</w:t>
      </w:r>
      <w:r w:rsidR="00C9457F" w:rsidRPr="003E30CE">
        <w:rPr>
          <w:rFonts w:ascii="Garamond" w:hAnsi="Garamond"/>
        </w:rPr>
        <w:t xml:space="preserve"> </w:t>
      </w:r>
      <w:r w:rsidRPr="003E30CE">
        <w:rPr>
          <w:rFonts w:ascii="Garamond" w:hAnsi="Garamond"/>
        </w:rPr>
        <w:t>všetkých</w:t>
      </w:r>
      <w:r w:rsidR="00C9457F" w:rsidRPr="003E30CE">
        <w:rPr>
          <w:rFonts w:ascii="Garamond" w:hAnsi="Garamond"/>
        </w:rPr>
        <w:t xml:space="preserve"> </w:t>
      </w:r>
      <w:r w:rsidRPr="003E30CE">
        <w:rPr>
          <w:rFonts w:ascii="Garamond" w:hAnsi="Garamond"/>
        </w:rPr>
        <w:t>ostatných</w:t>
      </w:r>
      <w:r w:rsidR="00C9457F" w:rsidRPr="003E30CE">
        <w:rPr>
          <w:rFonts w:ascii="Garamond" w:hAnsi="Garamond"/>
        </w:rPr>
        <w:t xml:space="preserve"> </w:t>
      </w:r>
      <w:r w:rsidRPr="003E30CE">
        <w:rPr>
          <w:rFonts w:ascii="Garamond" w:hAnsi="Garamond"/>
        </w:rPr>
        <w:t>nárokov</w:t>
      </w:r>
      <w:r w:rsidR="00C9457F" w:rsidRPr="003E30CE">
        <w:rPr>
          <w:rFonts w:ascii="Garamond" w:hAnsi="Garamond"/>
        </w:rPr>
        <w:t xml:space="preserve"> </w:t>
      </w:r>
      <w:r w:rsidRPr="003E30CE">
        <w:rPr>
          <w:rFonts w:ascii="Garamond" w:hAnsi="Garamond"/>
        </w:rPr>
        <w:t>Zmluvných</w:t>
      </w:r>
      <w:r w:rsidR="00C9457F" w:rsidRPr="003E30CE">
        <w:rPr>
          <w:rFonts w:ascii="Garamond" w:hAnsi="Garamond"/>
        </w:rPr>
        <w:t xml:space="preserve"> </w:t>
      </w:r>
      <w:r w:rsidRPr="003E30CE">
        <w:rPr>
          <w:rFonts w:ascii="Garamond" w:hAnsi="Garamond"/>
        </w:rPr>
        <w:t>strán,</w:t>
      </w:r>
      <w:r w:rsidR="00C9457F" w:rsidRPr="003E30CE">
        <w:rPr>
          <w:rFonts w:ascii="Garamond" w:hAnsi="Garamond"/>
        </w:rPr>
        <w:t xml:space="preserve"> </w:t>
      </w:r>
      <w:r w:rsidRPr="003E30CE">
        <w:rPr>
          <w:rFonts w:ascii="Garamond" w:hAnsi="Garamond"/>
        </w:rPr>
        <w:t>ktoré</w:t>
      </w:r>
      <w:r w:rsidR="00C9457F" w:rsidRPr="003E30CE">
        <w:rPr>
          <w:rFonts w:ascii="Garamond" w:hAnsi="Garamond"/>
        </w:rPr>
        <w:t xml:space="preserve"> </w:t>
      </w:r>
      <w:r w:rsidRPr="003E30CE">
        <w:rPr>
          <w:rFonts w:ascii="Garamond" w:hAnsi="Garamond"/>
        </w:rPr>
        <w:t>vzhľadom</w:t>
      </w:r>
      <w:r w:rsidR="00C9457F" w:rsidRPr="003E30CE">
        <w:rPr>
          <w:rFonts w:ascii="Garamond" w:hAnsi="Garamond"/>
        </w:rPr>
        <w:t xml:space="preserve"> </w:t>
      </w:r>
      <w:r w:rsidRPr="003E30CE">
        <w:rPr>
          <w:rFonts w:ascii="Garamond" w:hAnsi="Garamond"/>
        </w:rPr>
        <w:t>na</w:t>
      </w:r>
      <w:r w:rsidR="00C9457F" w:rsidRPr="003E30CE">
        <w:rPr>
          <w:rFonts w:ascii="Garamond" w:hAnsi="Garamond"/>
        </w:rPr>
        <w:t xml:space="preserve"> </w:t>
      </w:r>
      <w:r w:rsidRPr="003E30CE">
        <w:rPr>
          <w:rFonts w:ascii="Garamond" w:hAnsi="Garamond"/>
        </w:rPr>
        <w:t>svoju</w:t>
      </w:r>
      <w:r w:rsidR="00C9457F" w:rsidRPr="003E30CE">
        <w:rPr>
          <w:rFonts w:ascii="Garamond" w:hAnsi="Garamond"/>
        </w:rPr>
        <w:t xml:space="preserve"> </w:t>
      </w:r>
      <w:r w:rsidRPr="003E30CE">
        <w:rPr>
          <w:rFonts w:ascii="Garamond" w:hAnsi="Garamond"/>
        </w:rPr>
        <w:t>podstatu</w:t>
      </w:r>
      <w:r w:rsidR="00C9457F" w:rsidRPr="003E30CE">
        <w:rPr>
          <w:rFonts w:ascii="Garamond" w:hAnsi="Garamond"/>
        </w:rPr>
        <w:t xml:space="preserve"> </w:t>
      </w:r>
      <w:r w:rsidRPr="003E30CE">
        <w:rPr>
          <w:rFonts w:ascii="Garamond" w:hAnsi="Garamond"/>
        </w:rPr>
        <w:t>zánikom</w:t>
      </w:r>
      <w:r w:rsidR="00C9457F" w:rsidRPr="003E30CE">
        <w:rPr>
          <w:rFonts w:ascii="Garamond" w:hAnsi="Garamond"/>
        </w:rPr>
        <w:t xml:space="preserve"> </w:t>
      </w:r>
      <w:r w:rsidRPr="003E30CE">
        <w:rPr>
          <w:rFonts w:ascii="Garamond" w:hAnsi="Garamond"/>
        </w:rPr>
        <w:t>Zmluvy</w:t>
      </w:r>
      <w:r w:rsidR="00C9457F" w:rsidRPr="003E30CE">
        <w:rPr>
          <w:rFonts w:ascii="Garamond" w:hAnsi="Garamond"/>
        </w:rPr>
        <w:t xml:space="preserve"> </w:t>
      </w:r>
      <w:r w:rsidRPr="003E30CE">
        <w:rPr>
          <w:rFonts w:ascii="Garamond" w:hAnsi="Garamond"/>
        </w:rPr>
        <w:t>nezanikajú.</w:t>
      </w:r>
    </w:p>
    <w:p w14:paraId="1880BB71" w14:textId="77777777" w:rsidR="00E319E6" w:rsidRPr="003E30CE" w:rsidRDefault="00E319E6" w:rsidP="003E30CE">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lastRenderedPageBreak/>
        <w:t>Zmluvu</w:t>
      </w:r>
      <w:r w:rsidR="00C9457F" w:rsidRPr="003E30CE">
        <w:rPr>
          <w:rFonts w:ascii="Garamond" w:hAnsi="Garamond" w:cs="Arial"/>
        </w:rPr>
        <w:t xml:space="preserve"> </w:t>
      </w:r>
      <w:r w:rsidRPr="003E30CE">
        <w:rPr>
          <w:rFonts w:ascii="Garamond" w:hAnsi="Garamond" w:cs="Arial"/>
        </w:rPr>
        <w:t>môže</w:t>
      </w:r>
      <w:r w:rsidR="00C9457F" w:rsidRPr="003E30CE">
        <w:rPr>
          <w:rFonts w:ascii="Garamond" w:hAnsi="Garamond" w:cs="Arial"/>
        </w:rPr>
        <w:t xml:space="preserve"> </w:t>
      </w:r>
      <w:r w:rsidRPr="003E30CE">
        <w:rPr>
          <w:rFonts w:ascii="Garamond" w:hAnsi="Garamond" w:cs="Arial"/>
        </w:rPr>
        <w:t>Objednávateľ</w:t>
      </w:r>
      <w:r w:rsidR="00C9457F" w:rsidRPr="003E30CE">
        <w:rPr>
          <w:rFonts w:ascii="Garamond" w:hAnsi="Garamond" w:cs="Arial"/>
        </w:rPr>
        <w:t xml:space="preserve"> </w:t>
      </w:r>
      <w:r w:rsidRPr="003E30CE">
        <w:rPr>
          <w:rFonts w:ascii="Garamond" w:hAnsi="Garamond" w:cs="Arial"/>
        </w:rPr>
        <w:t>vypovedať</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bez</w:t>
      </w:r>
      <w:r w:rsidR="00C9457F" w:rsidRPr="003E30CE">
        <w:rPr>
          <w:rFonts w:ascii="Garamond" w:hAnsi="Garamond" w:cs="Arial"/>
        </w:rPr>
        <w:t xml:space="preserve"> </w:t>
      </w:r>
      <w:r w:rsidRPr="003E30CE">
        <w:rPr>
          <w:rFonts w:ascii="Garamond" w:hAnsi="Garamond" w:cs="Arial"/>
        </w:rPr>
        <w:t>udania</w:t>
      </w:r>
      <w:r w:rsidR="00C9457F" w:rsidRPr="003E30CE">
        <w:rPr>
          <w:rFonts w:ascii="Garamond" w:hAnsi="Garamond" w:cs="Arial"/>
        </w:rPr>
        <w:t xml:space="preserve"> </w:t>
      </w:r>
      <w:r w:rsidRPr="003E30CE">
        <w:rPr>
          <w:rFonts w:ascii="Garamond" w:hAnsi="Garamond" w:cs="Arial"/>
        </w:rPr>
        <w:t>dôvodu</w:t>
      </w:r>
      <w:r w:rsidR="00C9457F" w:rsidRPr="003E30CE">
        <w:rPr>
          <w:rFonts w:ascii="Garamond" w:hAnsi="Garamond" w:cs="Arial"/>
        </w:rPr>
        <w:t xml:space="preserve"> </w:t>
      </w:r>
      <w:r w:rsidRPr="003E30CE">
        <w:rPr>
          <w:rFonts w:ascii="Garamond" w:hAnsi="Garamond" w:cs="Arial"/>
        </w:rPr>
        <w:t>zaslaním</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pričom</w:t>
      </w:r>
      <w:r w:rsidR="00C9457F" w:rsidRPr="003E30CE">
        <w:rPr>
          <w:rFonts w:ascii="Garamond" w:hAnsi="Garamond" w:cs="Arial"/>
        </w:rPr>
        <w:t xml:space="preserve"> </w:t>
      </w:r>
      <w:r w:rsidRPr="003E30CE">
        <w:rPr>
          <w:rFonts w:ascii="Garamond" w:hAnsi="Garamond" w:cs="Arial"/>
        </w:rPr>
        <w:t>výpovedná</w:t>
      </w:r>
      <w:r w:rsidR="00C9457F" w:rsidRPr="003E30CE">
        <w:rPr>
          <w:rFonts w:ascii="Garamond" w:hAnsi="Garamond" w:cs="Arial"/>
        </w:rPr>
        <w:t xml:space="preserve"> </w:t>
      </w:r>
      <w:r w:rsidRPr="003E30CE">
        <w:rPr>
          <w:rFonts w:ascii="Garamond" w:hAnsi="Garamond" w:cs="Arial"/>
        </w:rPr>
        <w:t>lehota</w:t>
      </w:r>
      <w:r w:rsidR="00C9457F" w:rsidRPr="003E30CE">
        <w:rPr>
          <w:rFonts w:ascii="Garamond" w:hAnsi="Garamond" w:cs="Arial"/>
        </w:rPr>
        <w:t xml:space="preserve"> </w:t>
      </w:r>
      <w:r w:rsidRPr="003E30CE">
        <w:rPr>
          <w:rFonts w:ascii="Garamond" w:hAnsi="Garamond" w:cs="Arial"/>
        </w:rPr>
        <w:t>je</w:t>
      </w:r>
      <w:r w:rsidR="00C9457F" w:rsidRPr="003E30CE">
        <w:rPr>
          <w:rFonts w:ascii="Garamond" w:hAnsi="Garamond" w:cs="Arial"/>
        </w:rPr>
        <w:t xml:space="preserve"> </w:t>
      </w:r>
      <w:r w:rsidRPr="003E30CE">
        <w:rPr>
          <w:rFonts w:ascii="Garamond" w:hAnsi="Garamond" w:cs="Arial"/>
        </w:rPr>
        <w:t>1</w:t>
      </w:r>
      <w:r w:rsidR="00C9457F" w:rsidRPr="003E30CE">
        <w:rPr>
          <w:rFonts w:ascii="Garamond" w:hAnsi="Garamond" w:cs="Arial"/>
        </w:rPr>
        <w:t xml:space="preserve"> </w:t>
      </w:r>
      <w:r w:rsidRPr="003E30CE">
        <w:rPr>
          <w:rFonts w:ascii="Garamond" w:hAnsi="Garamond" w:cs="Arial"/>
        </w:rPr>
        <w:t>(jeden)</w:t>
      </w:r>
      <w:r w:rsidR="00C9457F" w:rsidRPr="003E30CE">
        <w:rPr>
          <w:rFonts w:ascii="Garamond" w:hAnsi="Garamond" w:cs="Arial"/>
        </w:rPr>
        <w:t xml:space="preserve"> </w:t>
      </w:r>
      <w:r w:rsidRPr="003E30CE">
        <w:rPr>
          <w:rFonts w:ascii="Garamond" w:hAnsi="Garamond" w:cs="Arial"/>
        </w:rPr>
        <w:t>mesiac</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začína</w:t>
      </w:r>
      <w:r w:rsidR="00C9457F" w:rsidRPr="003E30CE">
        <w:rPr>
          <w:rFonts w:ascii="Garamond" w:hAnsi="Garamond" w:cs="Arial"/>
        </w:rPr>
        <w:t xml:space="preserve"> </w:t>
      </w:r>
      <w:r w:rsidRPr="003E30CE">
        <w:rPr>
          <w:rFonts w:ascii="Garamond" w:hAnsi="Garamond" w:cs="Arial"/>
        </w:rPr>
        <w:t>plynúť</w:t>
      </w:r>
      <w:r w:rsidR="00C9457F" w:rsidRPr="003E30CE">
        <w:rPr>
          <w:rFonts w:ascii="Garamond" w:hAnsi="Garamond" w:cs="Arial"/>
        </w:rPr>
        <w:t xml:space="preserve"> </w:t>
      </w:r>
      <w:r w:rsidRPr="003E30CE">
        <w:rPr>
          <w:rFonts w:ascii="Garamond" w:hAnsi="Garamond" w:cs="Arial"/>
        </w:rPr>
        <w:t>prvým</w:t>
      </w:r>
      <w:r w:rsidR="00C9457F" w:rsidRPr="003E30CE">
        <w:rPr>
          <w:rFonts w:ascii="Garamond" w:hAnsi="Garamond" w:cs="Arial"/>
        </w:rPr>
        <w:t xml:space="preserve"> </w:t>
      </w:r>
      <w:r w:rsidRPr="003E30CE">
        <w:rPr>
          <w:rFonts w:ascii="Garamond" w:hAnsi="Garamond" w:cs="Arial"/>
        </w:rPr>
        <w:t>dňom</w:t>
      </w:r>
      <w:r w:rsidR="00C9457F" w:rsidRPr="003E30CE">
        <w:rPr>
          <w:rFonts w:ascii="Garamond" w:hAnsi="Garamond" w:cs="Arial"/>
        </w:rPr>
        <w:t xml:space="preserve"> </w:t>
      </w:r>
      <w:r w:rsidRPr="003E30CE">
        <w:rPr>
          <w:rFonts w:ascii="Garamond" w:hAnsi="Garamond" w:cs="Arial"/>
        </w:rPr>
        <w:t>mesiaca</w:t>
      </w:r>
      <w:r w:rsidR="00C9457F" w:rsidRPr="003E30CE">
        <w:rPr>
          <w:rFonts w:ascii="Garamond" w:hAnsi="Garamond" w:cs="Arial"/>
        </w:rPr>
        <w:t xml:space="preserve"> </w:t>
      </w:r>
      <w:r w:rsidRPr="003E30CE">
        <w:rPr>
          <w:rFonts w:ascii="Garamond" w:hAnsi="Garamond" w:cs="Arial"/>
        </w:rPr>
        <w:t>nasledujúceho</w:t>
      </w:r>
      <w:r w:rsidR="00C9457F" w:rsidRPr="003E30CE">
        <w:rPr>
          <w:rFonts w:ascii="Garamond" w:hAnsi="Garamond" w:cs="Arial"/>
        </w:rPr>
        <w:t xml:space="preserve"> </w:t>
      </w:r>
      <w:r w:rsidRPr="003E30CE">
        <w:rPr>
          <w:rFonts w:ascii="Garamond" w:hAnsi="Garamond" w:cs="Arial"/>
        </w:rPr>
        <w:t>po</w:t>
      </w:r>
      <w:r w:rsidR="00C9457F" w:rsidRPr="003E30CE">
        <w:rPr>
          <w:rFonts w:ascii="Garamond" w:hAnsi="Garamond" w:cs="Arial"/>
        </w:rPr>
        <w:t xml:space="preserve"> </w:t>
      </w:r>
      <w:r w:rsidRPr="003E30CE">
        <w:rPr>
          <w:rFonts w:ascii="Garamond" w:hAnsi="Garamond" w:cs="Arial"/>
        </w:rPr>
        <w:t>mesiaci,</w:t>
      </w:r>
      <w:r w:rsidR="00C9457F" w:rsidRPr="003E30CE">
        <w:rPr>
          <w:rFonts w:ascii="Garamond" w:hAnsi="Garamond" w:cs="Arial"/>
        </w:rPr>
        <w:t xml:space="preserve"> </w:t>
      </w:r>
      <w:r w:rsidRPr="003E30CE">
        <w:rPr>
          <w:rFonts w:ascii="Garamond" w:hAnsi="Garamond" w:cs="Arial"/>
        </w:rPr>
        <w:t>v</w:t>
      </w:r>
      <w:r w:rsidR="00C9457F" w:rsidRPr="003E30CE">
        <w:rPr>
          <w:rFonts w:ascii="Garamond" w:hAnsi="Garamond" w:cs="Arial"/>
        </w:rPr>
        <w:t xml:space="preserve"> </w:t>
      </w:r>
      <w:r w:rsidRPr="003E30CE">
        <w:rPr>
          <w:rFonts w:ascii="Garamond" w:hAnsi="Garamond" w:cs="Arial"/>
        </w:rPr>
        <w:t>ktorom</w:t>
      </w:r>
      <w:r w:rsidR="00C9457F" w:rsidRPr="003E30CE">
        <w:rPr>
          <w:rFonts w:ascii="Garamond" w:hAnsi="Garamond" w:cs="Arial"/>
        </w:rPr>
        <w:t xml:space="preserve"> </w:t>
      </w:r>
      <w:r w:rsidRPr="003E30CE">
        <w:rPr>
          <w:rFonts w:ascii="Garamond" w:hAnsi="Garamond" w:cs="Arial"/>
        </w:rPr>
        <w:t>bola</w:t>
      </w:r>
      <w:r w:rsidR="00C9457F" w:rsidRPr="003E30CE">
        <w:rPr>
          <w:rFonts w:ascii="Garamond" w:hAnsi="Garamond" w:cs="Arial"/>
        </w:rPr>
        <w:t xml:space="preserve"> </w:t>
      </w:r>
      <w:r w:rsidRPr="003E30CE">
        <w:rPr>
          <w:rFonts w:ascii="Garamond" w:hAnsi="Garamond" w:cs="Arial"/>
        </w:rPr>
        <w:t>výpoveď</w:t>
      </w:r>
      <w:r w:rsidR="00C9457F" w:rsidRPr="003E30CE">
        <w:rPr>
          <w:rFonts w:ascii="Garamond" w:hAnsi="Garamond" w:cs="Arial"/>
        </w:rPr>
        <w:t xml:space="preserve"> </w:t>
      </w:r>
      <w:r w:rsidRPr="003E30CE">
        <w:rPr>
          <w:rFonts w:ascii="Garamond" w:hAnsi="Garamond" w:cs="Arial"/>
        </w:rPr>
        <w:t>doručená</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Objednávky</w:t>
      </w:r>
      <w:r w:rsidR="00C9457F" w:rsidRPr="003E30CE">
        <w:rPr>
          <w:rFonts w:ascii="Garamond" w:hAnsi="Garamond" w:cs="Arial"/>
        </w:rPr>
        <w:t xml:space="preserve"> </w:t>
      </w:r>
      <w:r w:rsidRPr="003E30CE">
        <w:rPr>
          <w:rFonts w:ascii="Garamond" w:hAnsi="Garamond" w:cs="Arial"/>
        </w:rPr>
        <w:t>potvrdené</w:t>
      </w:r>
      <w:r w:rsidR="00C9457F" w:rsidRPr="003E30CE">
        <w:rPr>
          <w:rFonts w:ascii="Garamond" w:hAnsi="Garamond" w:cs="Arial"/>
        </w:rPr>
        <w:t xml:space="preserve"> </w:t>
      </w:r>
      <w:r w:rsidRPr="003E30CE">
        <w:rPr>
          <w:rFonts w:ascii="Garamond" w:eastAsia="Times New Roman" w:hAnsi="Garamond" w:cs="Times New Roman"/>
          <w:lang w:eastAsia="en-US"/>
        </w:rPr>
        <w:t>Zmluvnými</w:t>
      </w:r>
      <w:r w:rsidR="00C9457F" w:rsidRPr="003E30CE">
        <w:rPr>
          <w:rFonts w:ascii="Garamond" w:hAnsi="Garamond" w:cs="Arial"/>
        </w:rPr>
        <w:t xml:space="preserve"> </w:t>
      </w:r>
      <w:r w:rsidRPr="003E30CE">
        <w:rPr>
          <w:rFonts w:ascii="Garamond" w:hAnsi="Garamond" w:cs="Arial"/>
        </w:rPr>
        <w:t>stranami</w:t>
      </w:r>
      <w:r w:rsidR="00C9457F" w:rsidRPr="003E30CE">
        <w:rPr>
          <w:rFonts w:ascii="Garamond" w:hAnsi="Garamond" w:cs="Arial"/>
        </w:rPr>
        <w:t xml:space="preserve"> </w:t>
      </w:r>
      <w:r w:rsidRPr="003E30CE">
        <w:rPr>
          <w:rFonts w:ascii="Garamond" w:hAnsi="Garamond" w:cs="Arial"/>
        </w:rPr>
        <w:t>pred</w:t>
      </w:r>
      <w:r w:rsidR="00C9457F" w:rsidRPr="003E30CE">
        <w:rPr>
          <w:rFonts w:ascii="Garamond" w:hAnsi="Garamond" w:cs="Arial"/>
        </w:rPr>
        <w:t xml:space="preserve"> </w:t>
      </w:r>
      <w:r w:rsidRPr="003E30CE">
        <w:rPr>
          <w:rFonts w:ascii="Garamond" w:hAnsi="Garamond" w:cs="Arial"/>
        </w:rPr>
        <w:t>dátumom</w:t>
      </w:r>
      <w:r w:rsidR="00C9457F" w:rsidRPr="003E30CE">
        <w:rPr>
          <w:rFonts w:ascii="Garamond" w:hAnsi="Garamond" w:cs="Arial"/>
        </w:rPr>
        <w:t xml:space="preserve"> </w:t>
      </w:r>
      <w:r w:rsidRPr="003E30CE">
        <w:rPr>
          <w:rFonts w:ascii="Garamond" w:hAnsi="Garamond" w:cs="Arial"/>
        </w:rPr>
        <w:t>odoslania</w:t>
      </w:r>
      <w:r w:rsidR="00C9457F" w:rsidRPr="003E30CE">
        <w:rPr>
          <w:rFonts w:ascii="Garamond" w:hAnsi="Garamond" w:cs="Arial"/>
        </w:rPr>
        <w:t xml:space="preserve"> </w:t>
      </w:r>
      <w:r w:rsidRPr="003E30CE">
        <w:rPr>
          <w:rFonts w:ascii="Garamond" w:hAnsi="Garamond" w:cs="Arial"/>
        </w:rPr>
        <w:t>výpovede</w:t>
      </w:r>
      <w:r w:rsidR="00C9457F" w:rsidRPr="003E30CE">
        <w:rPr>
          <w:rFonts w:ascii="Garamond" w:hAnsi="Garamond" w:cs="Arial"/>
        </w:rPr>
        <w:t xml:space="preserve"> </w:t>
      </w:r>
      <w:r w:rsidRPr="003E30CE">
        <w:rPr>
          <w:rFonts w:ascii="Garamond" w:hAnsi="Garamond" w:cs="Arial"/>
        </w:rPr>
        <w:t>Dodávateľovi</w:t>
      </w:r>
      <w:r w:rsidR="00C9457F" w:rsidRPr="003E30CE">
        <w:rPr>
          <w:rFonts w:ascii="Garamond" w:hAnsi="Garamond" w:cs="Arial"/>
        </w:rPr>
        <w:t xml:space="preserve"> </w:t>
      </w:r>
      <w:r w:rsidRPr="003E30CE">
        <w:rPr>
          <w:rFonts w:ascii="Garamond" w:hAnsi="Garamond" w:cs="Arial"/>
        </w:rPr>
        <w:t>zostávajú</w:t>
      </w:r>
      <w:r w:rsidR="00C9457F" w:rsidRPr="003E30CE">
        <w:rPr>
          <w:rFonts w:ascii="Garamond" w:hAnsi="Garamond" w:cs="Arial"/>
        </w:rPr>
        <w:t xml:space="preserve"> </w:t>
      </w:r>
      <w:r w:rsidRPr="003E30CE">
        <w:rPr>
          <w:rFonts w:ascii="Garamond" w:hAnsi="Garamond" w:cs="Arial"/>
        </w:rPr>
        <w:t>platné</w:t>
      </w:r>
      <w:r w:rsidR="00C9457F" w:rsidRPr="003E30CE">
        <w:rPr>
          <w:rFonts w:ascii="Garamond" w:hAnsi="Garamond" w:cs="Arial"/>
        </w:rPr>
        <w:t xml:space="preserve"> </w:t>
      </w:r>
      <w:r w:rsidRPr="003E30CE">
        <w:rPr>
          <w:rFonts w:ascii="Garamond" w:hAnsi="Garamond" w:cs="Arial"/>
        </w:rPr>
        <w:t>a</w:t>
      </w:r>
      <w:r w:rsidR="00C9457F" w:rsidRPr="003E30CE">
        <w:rPr>
          <w:rFonts w:ascii="Garamond" w:hAnsi="Garamond" w:cs="Arial"/>
        </w:rPr>
        <w:t xml:space="preserve"> </w:t>
      </w:r>
      <w:r w:rsidRPr="003E30CE">
        <w:rPr>
          <w:rFonts w:ascii="Garamond" w:hAnsi="Garamond" w:cs="Arial"/>
        </w:rPr>
        <w:t>budú</w:t>
      </w:r>
      <w:r w:rsidR="00C9457F" w:rsidRPr="003E30CE">
        <w:rPr>
          <w:rFonts w:ascii="Garamond" w:hAnsi="Garamond" w:cs="Arial"/>
        </w:rPr>
        <w:t xml:space="preserve"> </w:t>
      </w:r>
      <w:r w:rsidRPr="003E30CE">
        <w:rPr>
          <w:rFonts w:ascii="Garamond" w:hAnsi="Garamond" w:cs="Arial"/>
        </w:rPr>
        <w:t>vybavené</w:t>
      </w:r>
      <w:r w:rsidR="00C9457F" w:rsidRPr="003E30CE">
        <w:rPr>
          <w:rFonts w:ascii="Garamond" w:hAnsi="Garamond" w:cs="Arial"/>
        </w:rPr>
        <w:t xml:space="preserve"> </w:t>
      </w:r>
      <w:r w:rsidRPr="003E30CE">
        <w:rPr>
          <w:rFonts w:ascii="Garamond" w:hAnsi="Garamond" w:cs="Arial"/>
        </w:rPr>
        <w:t>podľa</w:t>
      </w:r>
      <w:r w:rsidR="00C9457F" w:rsidRPr="003E30CE">
        <w:rPr>
          <w:rFonts w:ascii="Garamond" w:hAnsi="Garamond" w:cs="Arial"/>
        </w:rPr>
        <w:t xml:space="preserve"> </w:t>
      </w:r>
      <w:r w:rsidRPr="003E30CE">
        <w:rPr>
          <w:rFonts w:ascii="Garamond" w:hAnsi="Garamond" w:cs="Arial"/>
        </w:rPr>
        <w:t>Zmluvy</w:t>
      </w:r>
      <w:r w:rsidR="00820DAC" w:rsidRPr="003E30CE">
        <w:rPr>
          <w:rFonts w:ascii="Garamond" w:hAnsi="Garamond" w:cs="Arial"/>
        </w:rPr>
        <w:t>.</w:t>
      </w:r>
    </w:p>
    <w:p w14:paraId="2946205E" w14:textId="77777777" w:rsidR="00E319E6" w:rsidRPr="003E30CE" w:rsidRDefault="00E319E6" w:rsidP="003E30CE">
      <w:pPr>
        <w:keepNext/>
        <w:keepLines/>
        <w:tabs>
          <w:tab w:val="left" w:pos="0"/>
          <w:tab w:val="left" w:pos="709"/>
        </w:tabs>
        <w:spacing w:after="0" w:line="240" w:lineRule="auto"/>
        <w:jc w:val="both"/>
        <w:rPr>
          <w:rFonts w:ascii="Garamond" w:hAnsi="Garamond" w:cs="Arial"/>
        </w:rPr>
      </w:pPr>
    </w:p>
    <w:p w14:paraId="02548D72" w14:textId="332F754B" w:rsidR="00E319E6" w:rsidRPr="003E30CE" w:rsidRDefault="00E319E6" w:rsidP="003E30CE">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3E30CE">
        <w:rPr>
          <w:rFonts w:ascii="Garamond" w:hAnsi="Garamond" w:cs="Arial"/>
        </w:rPr>
        <w:t>Zmluva</w:t>
      </w:r>
      <w:r w:rsidR="00C9457F" w:rsidRPr="003E30CE">
        <w:rPr>
          <w:rFonts w:ascii="Garamond" w:hAnsi="Garamond" w:cs="Arial"/>
        </w:rPr>
        <w:t xml:space="preserve"> </w:t>
      </w:r>
      <w:r w:rsidRPr="003E30CE">
        <w:rPr>
          <w:rFonts w:ascii="Garamond" w:eastAsia="Times New Roman" w:hAnsi="Garamond" w:cs="Times New Roman"/>
          <w:lang w:eastAsia="en-US"/>
        </w:rPr>
        <w:t>zaniká</w:t>
      </w:r>
      <w:r w:rsidR="00C9457F" w:rsidRPr="003E30CE">
        <w:rPr>
          <w:rFonts w:ascii="Garamond" w:hAnsi="Garamond" w:cs="Arial"/>
        </w:rPr>
        <w:t xml:space="preserve"> </w:t>
      </w:r>
      <w:r w:rsidRPr="003E30CE">
        <w:rPr>
          <w:rFonts w:ascii="Garamond" w:hAnsi="Garamond" w:cs="Arial"/>
        </w:rPr>
        <w:t>aj</w:t>
      </w:r>
      <w:r w:rsidR="00C9457F" w:rsidRPr="003E30CE">
        <w:rPr>
          <w:rFonts w:ascii="Garamond" w:hAnsi="Garamond" w:cs="Arial"/>
        </w:rPr>
        <w:t xml:space="preserve"> </w:t>
      </w:r>
      <w:r w:rsidRPr="003E30CE">
        <w:rPr>
          <w:rFonts w:ascii="Garamond" w:hAnsi="Garamond" w:cs="Arial"/>
        </w:rPr>
        <w:t>na</w:t>
      </w:r>
      <w:r w:rsidR="00C9457F" w:rsidRPr="003E30CE">
        <w:rPr>
          <w:rFonts w:ascii="Garamond" w:hAnsi="Garamond" w:cs="Arial"/>
        </w:rPr>
        <w:t xml:space="preserve"> </w:t>
      </w:r>
      <w:r w:rsidRPr="003E30CE">
        <w:rPr>
          <w:rFonts w:ascii="Garamond" w:hAnsi="Garamond" w:cs="Arial"/>
        </w:rPr>
        <w:t>základe</w:t>
      </w:r>
      <w:r w:rsidR="00C9457F" w:rsidRPr="003E30CE">
        <w:rPr>
          <w:rFonts w:ascii="Garamond" w:hAnsi="Garamond" w:cs="Arial"/>
        </w:rPr>
        <w:t xml:space="preserve"> </w:t>
      </w:r>
      <w:r w:rsidRPr="003E30CE">
        <w:rPr>
          <w:rFonts w:ascii="Garamond" w:hAnsi="Garamond" w:cs="Arial"/>
        </w:rPr>
        <w:t>písomnej</w:t>
      </w:r>
      <w:r w:rsidR="00C9457F" w:rsidRPr="003E30CE">
        <w:rPr>
          <w:rFonts w:ascii="Garamond" w:hAnsi="Garamond" w:cs="Arial"/>
        </w:rPr>
        <w:t xml:space="preserve"> </w:t>
      </w:r>
      <w:r w:rsidRPr="003E30CE">
        <w:rPr>
          <w:rFonts w:ascii="Garamond" w:hAnsi="Garamond" w:cs="Arial"/>
        </w:rPr>
        <w:t>dohody</w:t>
      </w:r>
      <w:r w:rsidR="00C9457F" w:rsidRPr="003E30CE">
        <w:rPr>
          <w:rFonts w:ascii="Garamond" w:hAnsi="Garamond" w:cs="Arial"/>
        </w:rPr>
        <w:t xml:space="preserve"> </w:t>
      </w:r>
      <w:r w:rsidRPr="003E30CE">
        <w:rPr>
          <w:rFonts w:ascii="Garamond" w:hAnsi="Garamond" w:cs="Arial"/>
        </w:rPr>
        <w:t>Zmluvných</w:t>
      </w:r>
      <w:r w:rsidR="00C9457F" w:rsidRPr="003E30CE">
        <w:rPr>
          <w:rFonts w:ascii="Garamond" w:hAnsi="Garamond" w:cs="Arial"/>
        </w:rPr>
        <w:t xml:space="preserve"> </w:t>
      </w:r>
      <w:r w:rsidRPr="003E30CE">
        <w:rPr>
          <w:rFonts w:ascii="Garamond" w:hAnsi="Garamond" w:cs="Arial"/>
        </w:rPr>
        <w:t>strán.</w:t>
      </w:r>
    </w:p>
    <w:p w14:paraId="00C2F2FC" w14:textId="77777777" w:rsidR="00013130" w:rsidRPr="003E30CE" w:rsidRDefault="00013130" w:rsidP="003E30CE">
      <w:pPr>
        <w:pStyle w:val="Odsekzoznamu"/>
        <w:keepNext/>
        <w:keepLines/>
        <w:spacing w:after="0" w:line="240" w:lineRule="auto"/>
        <w:rPr>
          <w:rFonts w:ascii="Garamond" w:hAnsi="Garamond" w:cs="Arial"/>
        </w:rPr>
      </w:pPr>
    </w:p>
    <w:p w14:paraId="51F0533D" w14:textId="0BA4ACBE" w:rsidR="00013130" w:rsidRPr="003E30CE" w:rsidRDefault="00013130" w:rsidP="003E30CE">
      <w:pPr>
        <w:keepNext/>
        <w:keepLines/>
        <w:numPr>
          <w:ilvl w:val="0"/>
          <w:numId w:val="3"/>
        </w:numPr>
        <w:tabs>
          <w:tab w:val="left" w:pos="720"/>
        </w:tabs>
        <w:spacing w:after="0" w:line="240" w:lineRule="auto"/>
        <w:ind w:hanging="720"/>
        <w:jc w:val="both"/>
        <w:outlineLvl w:val="1"/>
        <w:rPr>
          <w:rFonts w:ascii="Garamond" w:hAnsi="Garamond" w:cs="Arial"/>
          <w:b/>
        </w:rPr>
      </w:pPr>
      <w:r w:rsidRPr="003E30CE">
        <w:rPr>
          <w:rFonts w:ascii="Garamond" w:hAnsi="Garamond" w:cs="Arial"/>
          <w:b/>
          <w:bCs/>
          <w:lang w:eastAsia="ar-SA"/>
        </w:rPr>
        <w:t>ZÁVEREČNÉ</w:t>
      </w:r>
      <w:r w:rsidR="00C9457F" w:rsidRPr="003E30CE">
        <w:rPr>
          <w:rFonts w:ascii="Garamond" w:hAnsi="Garamond" w:cs="Arial"/>
          <w:b/>
        </w:rPr>
        <w:t xml:space="preserve"> </w:t>
      </w:r>
      <w:r w:rsidRPr="003E30CE">
        <w:rPr>
          <w:rFonts w:ascii="Garamond" w:hAnsi="Garamond" w:cs="Arial"/>
          <w:b/>
        </w:rPr>
        <w:t>USTANOVENIA</w:t>
      </w:r>
    </w:p>
    <w:p w14:paraId="0BB623A6" w14:textId="77777777" w:rsidR="00A30BA1" w:rsidRPr="003E30CE" w:rsidRDefault="00A30BA1" w:rsidP="003E30CE">
      <w:pPr>
        <w:keepNext/>
        <w:keepLines/>
        <w:tabs>
          <w:tab w:val="left" w:pos="720"/>
        </w:tabs>
        <w:spacing w:after="0" w:line="240" w:lineRule="auto"/>
        <w:ind w:left="720"/>
        <w:jc w:val="both"/>
        <w:outlineLvl w:val="1"/>
        <w:rPr>
          <w:rFonts w:ascii="Garamond" w:hAnsi="Garamond" w:cs="Arial"/>
          <w:b/>
        </w:rPr>
      </w:pPr>
    </w:p>
    <w:p w14:paraId="2C16D485" w14:textId="594A6CFC" w:rsidR="00786481" w:rsidRPr="00CC0A49" w:rsidRDefault="00786481" w:rsidP="003E30CE">
      <w:pPr>
        <w:keepNext/>
        <w:keepLines/>
        <w:numPr>
          <w:ilvl w:val="0"/>
          <w:numId w:val="24"/>
        </w:numPr>
        <w:spacing w:after="0" w:line="240" w:lineRule="auto"/>
        <w:ind w:hanging="720"/>
        <w:contextualSpacing/>
        <w:jc w:val="both"/>
        <w:rPr>
          <w:rFonts w:ascii="Garamond" w:hAnsi="Garamond"/>
        </w:rPr>
      </w:pPr>
      <w:bookmarkStart w:id="6" w:name="_Hlk156463887"/>
      <w:r w:rsidRPr="00CC0A49">
        <w:rPr>
          <w:rFonts w:ascii="Garamond" w:hAnsi="Garamond"/>
        </w:rPr>
        <w:t xml:space="preserve">Zmluva nadobúda účinnosť </w:t>
      </w:r>
      <w:r w:rsidR="00EF1F4A" w:rsidRPr="00CC0A49">
        <w:rPr>
          <w:rFonts w:ascii="Garamond" w:hAnsi="Garamond"/>
        </w:rPr>
        <w:t>d</w:t>
      </w:r>
      <w:r w:rsidRPr="00CC0A49">
        <w:rPr>
          <w:rFonts w:ascii="Garamond" w:hAnsi="Garamond"/>
        </w:rPr>
        <w:t>ňom nasledujúcim po dni jej zverejnenia v zmysle § 47a Občianskeho zákonníka.</w:t>
      </w:r>
    </w:p>
    <w:bookmarkEnd w:id="6"/>
    <w:p w14:paraId="02E3AF03" w14:textId="77777777" w:rsidR="00786481" w:rsidRPr="003E30CE" w:rsidRDefault="00786481" w:rsidP="003E30CE">
      <w:pPr>
        <w:keepNext/>
        <w:keepLines/>
        <w:spacing w:after="0" w:line="240" w:lineRule="auto"/>
        <w:ind w:left="720"/>
        <w:contextualSpacing/>
        <w:jc w:val="both"/>
        <w:rPr>
          <w:rFonts w:ascii="Garamond" w:hAnsi="Garamond"/>
        </w:rPr>
      </w:pPr>
    </w:p>
    <w:p w14:paraId="73BDBE82"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Práva a povinnosti zo Zmluvy prechádzajú na právnych nástupcov Zmluvných strán. </w:t>
      </w:r>
      <w:r w:rsidRPr="003E30CE">
        <w:rPr>
          <w:rFonts w:ascii="Garamond" w:eastAsia="Calibri" w:hAnsi="Garamond"/>
        </w:rPr>
        <w:t xml:space="preserve">Dodávateľ môže svoje </w:t>
      </w:r>
      <w:r w:rsidRPr="003E30CE">
        <w:rPr>
          <w:rFonts w:ascii="Garamond" w:eastAsia="Times New Roman" w:hAnsi="Garamond"/>
          <w:lang w:eastAsia="en-US"/>
        </w:rPr>
        <w:t>pohľadávky</w:t>
      </w:r>
      <w:r w:rsidRPr="003E30CE">
        <w:rPr>
          <w:rFonts w:ascii="Garamond" w:eastAsia="Calibri" w:hAnsi="Garamond"/>
        </w:rPr>
        <w:t xml:space="preserve"> voči Objednávateľovi vyplývajúce zo Zmluvy postúpiť len s predchádzajúcim písomným súhlasom Objednávateľa.</w:t>
      </w:r>
    </w:p>
    <w:p w14:paraId="514278D0" w14:textId="77777777" w:rsidR="00786481" w:rsidRPr="003E30CE" w:rsidRDefault="00786481" w:rsidP="003E30CE">
      <w:pPr>
        <w:keepNext/>
        <w:keepLines/>
        <w:spacing w:after="0" w:line="240" w:lineRule="auto"/>
        <w:ind w:left="720"/>
        <w:contextualSpacing/>
        <w:jc w:val="both"/>
        <w:rPr>
          <w:rFonts w:ascii="Garamond" w:hAnsi="Garamond"/>
        </w:rPr>
      </w:pPr>
    </w:p>
    <w:p w14:paraId="7E21B094"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rPr>
        <w:t>Zmluvné</w:t>
      </w:r>
      <w:r w:rsidRPr="003E30CE">
        <w:rPr>
          <w:rFonts w:ascii="Garamond" w:hAnsi="Garamond" w:cs="Arial"/>
        </w:rPr>
        <w:t xml:space="preserve"> </w:t>
      </w:r>
      <w:r w:rsidRPr="003E30CE">
        <w:rPr>
          <w:rFonts w:ascii="Garamond" w:hAnsi="Garamond"/>
        </w:rPr>
        <w:t>strany</w:t>
      </w:r>
      <w:r w:rsidRPr="003E30CE">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3E30CE" w:rsidRDefault="00786481" w:rsidP="003E30CE">
      <w:pPr>
        <w:keepNext/>
        <w:keepLines/>
        <w:spacing w:after="0" w:line="240" w:lineRule="auto"/>
        <w:ind w:left="720"/>
        <w:contextualSpacing/>
        <w:jc w:val="both"/>
        <w:rPr>
          <w:rFonts w:ascii="Garamond" w:hAnsi="Garamond" w:cs="Arial"/>
        </w:rPr>
      </w:pPr>
    </w:p>
    <w:p w14:paraId="68B111E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Arial"/>
        </w:rPr>
        <w:t xml:space="preserve">Zmluvné </w:t>
      </w:r>
      <w:r w:rsidRPr="003E30CE">
        <w:rPr>
          <w:rFonts w:ascii="Garamond" w:hAnsi="Garamond"/>
        </w:rPr>
        <w:t>strany</w:t>
      </w:r>
      <w:r w:rsidRPr="003E30CE">
        <w:rPr>
          <w:rFonts w:ascii="Garamond" w:hAnsi="Garamond" w:cs="Arial"/>
        </w:rPr>
        <w:t xml:space="preserve"> </w:t>
      </w:r>
      <w:r w:rsidRPr="003E30CE">
        <w:rPr>
          <w:rFonts w:ascii="Garamond" w:hAnsi="Garamond"/>
        </w:rPr>
        <w:t>sa</w:t>
      </w:r>
      <w:r w:rsidRPr="003E30CE">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3E30CE" w:rsidRDefault="00786481" w:rsidP="003E30CE">
      <w:pPr>
        <w:keepNext/>
        <w:keepLines/>
        <w:spacing w:after="0" w:line="240" w:lineRule="auto"/>
        <w:ind w:left="720"/>
        <w:contextualSpacing/>
        <w:jc w:val="both"/>
        <w:rPr>
          <w:rFonts w:ascii="Garamond" w:hAnsi="Garamond"/>
        </w:rPr>
      </w:pPr>
    </w:p>
    <w:p w14:paraId="25E152E8"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3E30CE" w:rsidRDefault="00786481" w:rsidP="003E30CE">
      <w:pPr>
        <w:keepNext/>
        <w:keepLines/>
        <w:spacing w:after="0" w:line="240" w:lineRule="auto"/>
        <w:ind w:left="720"/>
        <w:contextualSpacing/>
        <w:jc w:val="both"/>
        <w:rPr>
          <w:rFonts w:ascii="Garamond" w:hAnsi="Garamond"/>
        </w:rPr>
      </w:pPr>
    </w:p>
    <w:p w14:paraId="4CD5FD87"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3E30CE" w:rsidRDefault="00786481" w:rsidP="003E30CE">
      <w:pPr>
        <w:keepNext/>
        <w:keepLines/>
        <w:spacing w:after="0" w:line="240" w:lineRule="auto"/>
        <w:ind w:left="720"/>
        <w:contextualSpacing/>
        <w:jc w:val="both"/>
        <w:rPr>
          <w:rFonts w:ascii="Garamond" w:hAnsi="Garamond"/>
        </w:rPr>
      </w:pPr>
    </w:p>
    <w:p w14:paraId="71DADA1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Zmluvu možno meniť, dopĺňať ju, alebo ju zrušiť len písomne, a to formou očíslovaných dodatkov podpísaných Zmluvnými stranami.</w:t>
      </w:r>
    </w:p>
    <w:p w14:paraId="73EC9A69" w14:textId="77777777" w:rsidR="00786481" w:rsidRPr="003E30CE" w:rsidRDefault="00786481" w:rsidP="003E30CE">
      <w:pPr>
        <w:keepNext/>
        <w:keepLines/>
        <w:spacing w:after="0" w:line="240" w:lineRule="auto"/>
        <w:ind w:left="720"/>
        <w:contextualSpacing/>
        <w:jc w:val="both"/>
        <w:rPr>
          <w:rFonts w:ascii="Garamond" w:hAnsi="Garamond"/>
        </w:rPr>
      </w:pPr>
    </w:p>
    <w:p w14:paraId="56EC9F0F"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Objednávateľ podpisom Zmluvy akceptuje Subdodávateľov Dodávateľa, ktorých uviedol v zozname subdodávateľov, ktorí majú v registri partnerov verejného sektora podľa § 11 ZVO zapísaných konečných užívateľov výhod a </w:t>
      </w:r>
      <w:bookmarkStart w:id="7" w:name="_Hlk528156124"/>
      <w:r w:rsidRPr="003E30CE">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7"/>
      <w:r w:rsidRPr="003E30CE">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3E30CE" w:rsidRDefault="00786481" w:rsidP="003E30CE">
      <w:pPr>
        <w:keepNext/>
        <w:keepLines/>
        <w:spacing w:after="0" w:line="240" w:lineRule="auto"/>
        <w:ind w:left="720"/>
        <w:contextualSpacing/>
        <w:jc w:val="both"/>
        <w:rPr>
          <w:rFonts w:ascii="Garamond" w:hAnsi="Garamond"/>
        </w:rPr>
      </w:pPr>
    </w:p>
    <w:p w14:paraId="1DD3ABDE" w14:textId="23D0DEB8" w:rsidR="00786481" w:rsidRPr="00401A4F" w:rsidRDefault="00786481" w:rsidP="00D07D80">
      <w:pPr>
        <w:keepNext/>
        <w:keepLines/>
        <w:numPr>
          <w:ilvl w:val="0"/>
          <w:numId w:val="24"/>
        </w:numPr>
        <w:spacing w:after="0" w:line="240" w:lineRule="auto"/>
        <w:ind w:hanging="720"/>
        <w:contextualSpacing/>
        <w:jc w:val="both"/>
        <w:rPr>
          <w:rFonts w:ascii="Garamond" w:hAnsi="Garamond"/>
        </w:rPr>
      </w:pPr>
      <w:r w:rsidRPr="00401A4F">
        <w:rPr>
          <w:rFonts w:ascii="Garamond" w:hAnsi="Garamond"/>
        </w:rPr>
        <w:lastRenderedPageBreak/>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8" w:name="_Hlk528156176"/>
      <w:r w:rsidRPr="00401A4F">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8"/>
      <w:r w:rsidRPr="00401A4F">
        <w:rPr>
          <w:rFonts w:ascii="Garamond" w:hAnsi="Garamond"/>
        </w:rPr>
        <w:t xml:space="preserve">. Dodávateľ je povinný Objednávateľovi najneskôr 3 (tri) Pracovné dni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9" w:name="_Hlk528156153"/>
      <w:r w:rsidRPr="00401A4F">
        <w:rPr>
          <w:rFonts w:ascii="Garamond" w:hAnsi="Garamond"/>
        </w:rPr>
        <w:t xml:space="preserve">a preukázanie, že navrhovaný Subdodávateľ spĺňa podmienky účasti týkajúce sa osobného postavenia podľa § 32 ods. 1 </w:t>
      </w:r>
      <w:bookmarkEnd w:id="9"/>
      <w:r w:rsidRPr="00401A4F">
        <w:rPr>
          <w:rFonts w:ascii="Garamond" w:hAnsi="Garamond"/>
        </w:rPr>
        <w:t xml:space="preserve">ZVO.  </w:t>
      </w:r>
    </w:p>
    <w:p w14:paraId="5C752549" w14:textId="77777777" w:rsidR="00786481" w:rsidRPr="003E30CE" w:rsidRDefault="00786481" w:rsidP="003E30CE">
      <w:pPr>
        <w:keepNext/>
        <w:keepLines/>
        <w:spacing w:after="0" w:line="240" w:lineRule="auto"/>
        <w:contextualSpacing/>
        <w:jc w:val="both"/>
        <w:rPr>
          <w:rFonts w:ascii="Garamond" w:hAnsi="Garamond"/>
        </w:rPr>
      </w:pPr>
    </w:p>
    <w:p w14:paraId="15243FDB"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cs="Arial"/>
        </w:rPr>
      </w:pPr>
      <w:r w:rsidRPr="003E30CE">
        <w:rPr>
          <w:rFonts w:ascii="Garamond" w:hAnsi="Garamond" w:cs="Garamond"/>
        </w:rPr>
        <w:t xml:space="preserve">V </w:t>
      </w:r>
      <w:r w:rsidRPr="003E30CE">
        <w:rPr>
          <w:rFonts w:ascii="Garamond" w:hAnsi="Garamond"/>
        </w:rPr>
        <w:t>prípade</w:t>
      </w:r>
      <w:r w:rsidRPr="003E30CE">
        <w:rPr>
          <w:rFonts w:ascii="Garamond" w:hAnsi="Garamond" w:cs="Garamond"/>
        </w:rPr>
        <w:t xml:space="preserve">, ak sa niektoré z ustanovení Zmluvy stane neplatným alebo nevymáhateľným, nemá takáto neplatnosť alebo </w:t>
      </w:r>
      <w:r w:rsidRPr="003E30CE">
        <w:rPr>
          <w:rFonts w:ascii="Garamond" w:hAnsi="Garamond"/>
        </w:rPr>
        <w:t>nevymáhateľnosť</w:t>
      </w:r>
      <w:r w:rsidRPr="003E30CE">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3E30CE" w:rsidRDefault="00786481" w:rsidP="003E30CE">
      <w:pPr>
        <w:keepNext/>
        <w:keepLines/>
        <w:spacing w:after="0" w:line="240" w:lineRule="auto"/>
        <w:ind w:left="720"/>
        <w:contextualSpacing/>
        <w:jc w:val="both"/>
        <w:rPr>
          <w:rFonts w:ascii="Garamond" w:hAnsi="Garamond"/>
        </w:rPr>
      </w:pPr>
    </w:p>
    <w:p w14:paraId="1D3EE58D"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3E30CE" w:rsidRDefault="00786481" w:rsidP="003E30CE">
      <w:pPr>
        <w:keepNext/>
        <w:keepLines/>
        <w:spacing w:after="0" w:line="240" w:lineRule="auto"/>
        <w:ind w:left="720"/>
        <w:contextualSpacing/>
        <w:jc w:val="both"/>
        <w:rPr>
          <w:rFonts w:ascii="Garamond" w:hAnsi="Garamond"/>
        </w:rPr>
      </w:pPr>
    </w:p>
    <w:p w14:paraId="3DFD42F3"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 xml:space="preserve">Zmluvné strany zhodne prehlasujú, (i) že si Zmluvu riadne prečítali, (ii) v plnom rozsahu porozumeli jej obsahu, ktorý je pre </w:t>
      </w:r>
      <w:proofErr w:type="spellStart"/>
      <w:r w:rsidRPr="003E30CE">
        <w:rPr>
          <w:rFonts w:ascii="Garamond" w:hAnsi="Garamond"/>
        </w:rPr>
        <w:t>ne</w:t>
      </w:r>
      <w:proofErr w:type="spellEnd"/>
      <w:r w:rsidRPr="003E30CE">
        <w:rPr>
          <w:rFonts w:ascii="Garamond"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3E30CE" w:rsidRDefault="00786481" w:rsidP="003E30CE">
      <w:pPr>
        <w:keepNext/>
        <w:keepLines/>
        <w:spacing w:after="0" w:line="240" w:lineRule="auto"/>
        <w:ind w:left="720"/>
        <w:contextualSpacing/>
        <w:jc w:val="both"/>
        <w:rPr>
          <w:rFonts w:ascii="Garamond" w:hAnsi="Garamond"/>
        </w:rPr>
      </w:pPr>
    </w:p>
    <w:p w14:paraId="2C409D80" w14:textId="77777777" w:rsidR="00786481" w:rsidRPr="003E30CE" w:rsidRDefault="00786481" w:rsidP="003E30CE">
      <w:pPr>
        <w:keepNext/>
        <w:keepLines/>
        <w:numPr>
          <w:ilvl w:val="0"/>
          <w:numId w:val="24"/>
        </w:numPr>
        <w:spacing w:after="0" w:line="240" w:lineRule="auto"/>
        <w:ind w:hanging="720"/>
        <w:contextualSpacing/>
        <w:jc w:val="both"/>
        <w:rPr>
          <w:rFonts w:ascii="Garamond" w:hAnsi="Garamond"/>
        </w:rPr>
      </w:pPr>
      <w:r w:rsidRPr="003E30CE">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3E30CE" w:rsidRDefault="00013130" w:rsidP="003E30CE">
      <w:pPr>
        <w:keepNext/>
        <w:keepLines/>
        <w:tabs>
          <w:tab w:val="left" w:pos="0"/>
          <w:tab w:val="left" w:pos="426"/>
        </w:tabs>
        <w:spacing w:after="0" w:line="240" w:lineRule="auto"/>
        <w:ind w:left="360"/>
        <w:jc w:val="both"/>
        <w:rPr>
          <w:rFonts w:ascii="Garamond" w:hAnsi="Garamond" w:cs="Arial"/>
        </w:rPr>
      </w:pPr>
    </w:p>
    <w:p w14:paraId="3A598C92" w14:textId="028730D1" w:rsidR="00ED09FF" w:rsidRPr="003E30CE" w:rsidRDefault="00820DAC"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Prílohy:</w:t>
      </w:r>
      <w:r w:rsidR="00C9457F" w:rsidRPr="003E30CE">
        <w:rPr>
          <w:rFonts w:ascii="Garamond" w:hAnsi="Garamond"/>
        </w:rPr>
        <w:t xml:space="preserve"> </w:t>
      </w:r>
      <w:r w:rsidRPr="003E30CE">
        <w:rPr>
          <w:rFonts w:ascii="Garamond" w:hAnsi="Garamond"/>
        </w:rPr>
        <w:t>Príloha</w:t>
      </w:r>
      <w:r w:rsidR="00C9457F" w:rsidRPr="003E30CE">
        <w:rPr>
          <w:rFonts w:ascii="Garamond" w:hAnsi="Garamond"/>
        </w:rPr>
        <w:t xml:space="preserve"> </w:t>
      </w:r>
      <w:r w:rsidRPr="003E30CE">
        <w:rPr>
          <w:rFonts w:ascii="Garamond" w:hAnsi="Garamond"/>
        </w:rPr>
        <w:t>1:</w:t>
      </w:r>
      <w:r w:rsidR="00C9457F" w:rsidRPr="003E30CE">
        <w:rPr>
          <w:rFonts w:ascii="Garamond" w:hAnsi="Garamond"/>
        </w:rPr>
        <w:t xml:space="preserve"> </w:t>
      </w:r>
      <w:r w:rsidRPr="003E30CE">
        <w:rPr>
          <w:rFonts w:ascii="Garamond" w:hAnsi="Garamond"/>
        </w:rPr>
        <w:t>Špecifikácia</w:t>
      </w:r>
      <w:r w:rsidR="00C9457F" w:rsidRPr="003E30CE">
        <w:rPr>
          <w:rFonts w:ascii="Garamond" w:hAnsi="Garamond"/>
        </w:rPr>
        <w:t xml:space="preserve"> </w:t>
      </w:r>
      <w:r w:rsidR="000C051F" w:rsidRPr="003E30CE">
        <w:rPr>
          <w:rFonts w:ascii="Garamond" w:hAnsi="Garamond"/>
        </w:rPr>
        <w:t>Tovaru</w:t>
      </w:r>
      <w:r w:rsidR="00C9457F" w:rsidRPr="003E30CE">
        <w:rPr>
          <w:rFonts w:ascii="Garamond" w:hAnsi="Garamond"/>
        </w:rPr>
        <w:t xml:space="preserve"> </w:t>
      </w:r>
      <w:r w:rsidR="00BB7ACB" w:rsidRPr="003E30CE">
        <w:rPr>
          <w:rFonts w:ascii="Garamond" w:hAnsi="Garamond"/>
        </w:rPr>
        <w:t>a</w:t>
      </w:r>
      <w:r w:rsidR="00C9457F" w:rsidRPr="003E30CE">
        <w:rPr>
          <w:rFonts w:ascii="Garamond" w:hAnsi="Garamond"/>
        </w:rPr>
        <w:t xml:space="preserve"> </w:t>
      </w:r>
      <w:r w:rsidR="00BB7ACB" w:rsidRPr="003E30CE">
        <w:rPr>
          <w:rFonts w:ascii="Garamond" w:hAnsi="Garamond"/>
        </w:rPr>
        <w:t>jednotkové</w:t>
      </w:r>
      <w:r w:rsidR="00C9457F" w:rsidRPr="003E30CE">
        <w:rPr>
          <w:rFonts w:ascii="Garamond" w:hAnsi="Garamond"/>
        </w:rPr>
        <w:t xml:space="preserve"> </w:t>
      </w:r>
      <w:r w:rsidR="00BB7ACB" w:rsidRPr="003E30CE">
        <w:rPr>
          <w:rFonts w:ascii="Garamond" w:hAnsi="Garamond"/>
        </w:rPr>
        <w:t>ceny</w:t>
      </w:r>
    </w:p>
    <w:p w14:paraId="676116FC" w14:textId="02EDAC34" w:rsidR="0085694A" w:rsidRPr="003E30CE" w:rsidRDefault="0085694A" w:rsidP="003E30CE">
      <w:pPr>
        <w:keepNext/>
        <w:keepLines/>
        <w:tabs>
          <w:tab w:val="left" w:pos="426"/>
          <w:tab w:val="left" w:pos="709"/>
          <w:tab w:val="left" w:pos="851"/>
          <w:tab w:val="left" w:pos="4500"/>
        </w:tabs>
        <w:spacing w:after="0" w:line="240" w:lineRule="auto"/>
        <w:rPr>
          <w:rFonts w:ascii="Garamond" w:hAnsi="Garamond"/>
        </w:rPr>
      </w:pPr>
      <w:r w:rsidRPr="003E30CE">
        <w:rPr>
          <w:rFonts w:ascii="Garamond" w:hAnsi="Garamond"/>
        </w:rPr>
        <w:tab/>
      </w:r>
      <w:r w:rsidRPr="003E30CE">
        <w:rPr>
          <w:rFonts w:ascii="Garamond" w:hAnsi="Garamond"/>
        </w:rPr>
        <w:tab/>
        <w:t>Príloha 2: Zoznam Subdodávateľov</w:t>
      </w:r>
    </w:p>
    <w:p w14:paraId="1872807A" w14:textId="77777777" w:rsidR="000B2E47" w:rsidRPr="003E30CE" w:rsidRDefault="000B2E47" w:rsidP="003E30CE">
      <w:pPr>
        <w:keepNext/>
        <w:keepLines/>
        <w:tabs>
          <w:tab w:val="left" w:pos="426"/>
          <w:tab w:val="left" w:pos="4500"/>
        </w:tabs>
        <w:spacing w:after="0" w:line="240" w:lineRule="auto"/>
        <w:jc w:val="center"/>
        <w:rPr>
          <w:rFonts w:ascii="Garamond" w:hAnsi="Garamond"/>
          <w:b/>
        </w:rPr>
      </w:pPr>
    </w:p>
    <w:p w14:paraId="7BB78E13" w14:textId="77777777" w:rsidR="002E0AC0" w:rsidRPr="003E30CE" w:rsidRDefault="000B2E47" w:rsidP="003E30CE">
      <w:pPr>
        <w:keepNext/>
        <w:keepLines/>
        <w:spacing w:after="0" w:line="240" w:lineRule="auto"/>
        <w:rPr>
          <w:rFonts w:ascii="Garamond" w:hAnsi="Garamond"/>
          <w:b/>
        </w:rPr>
      </w:pPr>
      <w:r w:rsidRPr="003E30CE">
        <w:rPr>
          <w:rFonts w:ascii="Garamond" w:hAnsi="Garamond"/>
          <w:b/>
        </w:rPr>
        <w:br w:type="page"/>
      </w:r>
    </w:p>
    <w:p w14:paraId="4BD2733A" w14:textId="77777777" w:rsidR="002E0AC0" w:rsidRPr="003E30CE" w:rsidRDefault="002E0AC0" w:rsidP="003E30CE">
      <w:pPr>
        <w:keepNext/>
        <w:keepLines/>
        <w:tabs>
          <w:tab w:val="left" w:pos="4307"/>
        </w:tabs>
        <w:spacing w:after="0" w:line="240" w:lineRule="auto"/>
        <w:rPr>
          <w:rFonts w:ascii="Garamond" w:hAnsi="Garamond"/>
        </w:rPr>
        <w:sectPr w:rsidR="002E0AC0" w:rsidRPr="003E30CE" w:rsidSect="007E0781">
          <w:footerReference w:type="default" r:id="rId13"/>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874233E" w14:textId="77777777" w:rsidR="00713FFF" w:rsidRPr="003E30CE" w:rsidRDefault="00713FFF" w:rsidP="00713FFF">
      <w:pPr>
        <w:pStyle w:val="Odsekzoznamu"/>
        <w:keepNext/>
        <w:keepLines/>
        <w:spacing w:after="0" w:line="240" w:lineRule="auto"/>
        <w:jc w:val="center"/>
        <w:rPr>
          <w:rFonts w:ascii="Garamond" w:hAnsi="Garamond" w:cs="Arial"/>
          <w:b/>
        </w:rPr>
      </w:pPr>
      <w:r w:rsidRPr="003E30CE">
        <w:rPr>
          <w:rFonts w:ascii="Garamond" w:hAnsi="Garamond" w:cs="Arial"/>
          <w:b/>
        </w:rPr>
        <w:lastRenderedPageBreak/>
        <w:t>PRÍLOHA 1</w:t>
      </w:r>
    </w:p>
    <w:p w14:paraId="1A78F0A5"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p>
    <w:p w14:paraId="2CB4ABCE" w14:textId="77777777" w:rsidR="00713FFF" w:rsidRPr="003E30CE" w:rsidRDefault="00713FFF" w:rsidP="00713FFF">
      <w:pPr>
        <w:keepNext/>
        <w:keepLines/>
        <w:tabs>
          <w:tab w:val="left" w:pos="426"/>
          <w:tab w:val="left" w:pos="4500"/>
        </w:tabs>
        <w:spacing w:after="0" w:line="240" w:lineRule="auto"/>
        <w:jc w:val="center"/>
        <w:rPr>
          <w:rFonts w:ascii="Garamond" w:hAnsi="Garamond" w:cs="Arial"/>
          <w:b/>
        </w:rPr>
      </w:pPr>
      <w:r w:rsidRPr="003E30CE">
        <w:rPr>
          <w:rFonts w:ascii="Garamond" w:hAnsi="Garamond" w:cs="Arial"/>
          <w:b/>
        </w:rPr>
        <w:t>ŠPECIFIKÁCIA TOVARU A JEDNOTKOVÉ CENY</w:t>
      </w:r>
    </w:p>
    <w:p w14:paraId="2A2FCAB7" w14:textId="77777777" w:rsidR="00713FFF" w:rsidRDefault="00713FFF" w:rsidP="00713FFF">
      <w:pPr>
        <w:rPr>
          <w:rFonts w:ascii="Garamond" w:hAnsi="Garamond"/>
          <w:sz w:val="18"/>
          <w:szCs w:val="18"/>
        </w:rPr>
      </w:pPr>
    </w:p>
    <w:p w14:paraId="25C13839" w14:textId="77777777" w:rsidR="003676E7" w:rsidRDefault="003676E7" w:rsidP="003676E7">
      <w:pPr>
        <w:tabs>
          <w:tab w:val="left" w:pos="864"/>
        </w:tabs>
        <w:rPr>
          <w:rFonts w:ascii="Garamond" w:hAnsi="Garamond" w:cs="Arial"/>
        </w:rPr>
      </w:pPr>
    </w:p>
    <w:p w14:paraId="0E723684" w14:textId="2138D28D" w:rsidR="00996741" w:rsidRPr="00996741" w:rsidRDefault="00996741" w:rsidP="00996741">
      <w:pPr>
        <w:tabs>
          <w:tab w:val="left" w:pos="864"/>
        </w:tabs>
        <w:jc w:val="center"/>
        <w:rPr>
          <w:rFonts w:ascii="Garamond" w:hAnsi="Garamond" w:cs="Arial"/>
          <w:i/>
          <w:iCs/>
        </w:rPr>
        <w:sectPr w:rsidR="00996741" w:rsidRPr="00996741" w:rsidSect="004B48CB">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996741">
        <w:rPr>
          <w:rFonts w:ascii="Garamond" w:hAnsi="Garamond" w:cs="Arial"/>
          <w:i/>
          <w:iCs/>
        </w:rPr>
        <w:t>Prílohu bude tvoriť ponuka uchádzača vypracovaná podľa vzoru  prílohy č. 1 výzvy na predkladanie ponúk a ich prípadné vysvetlenia, pokiaľ budú modifikovať ponuku</w:t>
      </w:r>
    </w:p>
    <w:p w14:paraId="77083B48" w14:textId="2EF578E3"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lastRenderedPageBreak/>
        <w:t>PRÍLOHA 2</w:t>
      </w:r>
    </w:p>
    <w:p w14:paraId="036FE991"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p>
    <w:p w14:paraId="11D730AC" w14:textId="77777777" w:rsidR="0085694A" w:rsidRPr="003E30CE" w:rsidRDefault="0085694A" w:rsidP="003E30CE">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t>ZOZNAM SUBDODÁVATEĽOV</w:t>
      </w:r>
    </w:p>
    <w:p w14:paraId="0772DF2D" w14:textId="77777777" w:rsidR="0085694A" w:rsidRPr="003E30CE" w:rsidRDefault="0085694A" w:rsidP="003E30CE">
      <w:pPr>
        <w:pStyle w:val="Odsekzoznamu"/>
        <w:keepNext/>
        <w:keepLines/>
        <w:tabs>
          <w:tab w:val="left" w:pos="6323"/>
        </w:tabs>
        <w:rPr>
          <w:rFonts w:ascii="Garamond" w:hAnsi="Garamond"/>
        </w:rPr>
      </w:pPr>
      <w:r w:rsidRPr="003E30CE">
        <w:rPr>
          <w:rFonts w:ascii="Garamond" w:hAnsi="Garamond"/>
        </w:rPr>
        <w:tab/>
      </w:r>
    </w:p>
    <w:tbl>
      <w:tblPr>
        <w:tblStyle w:val="Mriekatabuky"/>
        <w:tblW w:w="0" w:type="auto"/>
        <w:jc w:val="center"/>
        <w:tblLook w:val="04A0" w:firstRow="1" w:lastRow="0" w:firstColumn="1" w:lastColumn="0" w:noHBand="0" w:noVBand="1"/>
      </w:tblPr>
      <w:tblGrid>
        <w:gridCol w:w="1351"/>
        <w:gridCol w:w="1476"/>
        <w:gridCol w:w="993"/>
        <w:gridCol w:w="1166"/>
        <w:gridCol w:w="1561"/>
        <w:gridCol w:w="3081"/>
      </w:tblGrid>
      <w:tr w:rsidR="0085694A" w:rsidRPr="003E30CE" w14:paraId="14BF0F20" w14:textId="77777777" w:rsidTr="00786481">
        <w:trPr>
          <w:jc w:val="center"/>
        </w:trPr>
        <w:tc>
          <w:tcPr>
            <w:tcW w:w="1353" w:type="dxa"/>
            <w:shd w:val="clear" w:color="auto" w:fill="BFBFBF" w:themeFill="background1" w:themeFillShade="BF"/>
            <w:vAlign w:val="center"/>
          </w:tcPr>
          <w:p w14:paraId="5CE866A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Obchodné meno</w:t>
            </w:r>
          </w:p>
        </w:tc>
        <w:tc>
          <w:tcPr>
            <w:tcW w:w="1477" w:type="dxa"/>
            <w:shd w:val="clear" w:color="auto" w:fill="BFBFBF" w:themeFill="background1" w:themeFillShade="BF"/>
            <w:vAlign w:val="center"/>
          </w:tcPr>
          <w:p w14:paraId="5AB74CC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IČO</w:t>
            </w:r>
          </w:p>
        </w:tc>
        <w:tc>
          <w:tcPr>
            <w:tcW w:w="1170" w:type="dxa"/>
            <w:shd w:val="clear" w:color="auto" w:fill="BFBFBF" w:themeFill="background1" w:themeFillShade="BF"/>
            <w:vAlign w:val="center"/>
          </w:tcPr>
          <w:p w14:paraId="008E2567" w14:textId="22A0E7D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Podiel na zákazke</w:t>
            </w:r>
            <w:r w:rsidR="00996741">
              <w:rPr>
                <w:rFonts w:ascii="Garamond" w:hAnsi="Garamond"/>
                <w:b/>
              </w:rPr>
              <w:t xml:space="preserve"> v EUR bez DPH</w:t>
            </w:r>
          </w:p>
        </w:tc>
        <w:tc>
          <w:tcPr>
            <w:tcW w:w="1566" w:type="dxa"/>
            <w:shd w:val="clear" w:color="auto" w:fill="BFBFBF" w:themeFill="background1" w:themeFillShade="BF"/>
            <w:vAlign w:val="center"/>
          </w:tcPr>
          <w:p w14:paraId="683D933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r w:rsidRPr="003E30CE">
              <w:rPr>
                <w:rFonts w:ascii="Garamond" w:hAnsi="Garamond"/>
                <w:b/>
              </w:rPr>
              <w:t>Osoba oprávnená konať za subdodávateľa (meno, priezvisko, trvalý pobyt, dátum narodenia)</w:t>
            </w:r>
          </w:p>
        </w:tc>
      </w:tr>
      <w:tr w:rsidR="0066646D" w:rsidRPr="003E30CE" w14:paraId="3B7B53A3" w14:textId="77777777" w:rsidTr="0066646D">
        <w:trPr>
          <w:jc w:val="center"/>
        </w:trPr>
        <w:tc>
          <w:tcPr>
            <w:tcW w:w="1353" w:type="dxa"/>
            <w:vAlign w:val="center"/>
          </w:tcPr>
          <w:p w14:paraId="00B40177" w14:textId="16F80135"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477" w:type="dxa"/>
            <w:vAlign w:val="center"/>
          </w:tcPr>
          <w:p w14:paraId="14A8E69C" w14:textId="43530A92"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957" w:type="dxa"/>
            <w:vAlign w:val="center"/>
          </w:tcPr>
          <w:p w14:paraId="2EA3A0E0" w14:textId="63C96558"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170" w:type="dxa"/>
            <w:vAlign w:val="center"/>
          </w:tcPr>
          <w:p w14:paraId="565F8B2D" w14:textId="4041C6CC"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1566" w:type="dxa"/>
            <w:vAlign w:val="center"/>
          </w:tcPr>
          <w:p w14:paraId="2A6B1EB8" w14:textId="3674542E"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c>
          <w:tcPr>
            <w:tcW w:w="3105" w:type="dxa"/>
            <w:vAlign w:val="center"/>
          </w:tcPr>
          <w:p w14:paraId="6A864113" w14:textId="27CE3AE9" w:rsidR="0066646D" w:rsidRPr="003E30CE" w:rsidRDefault="0066646D" w:rsidP="0066646D">
            <w:pPr>
              <w:pStyle w:val="AODocTxt"/>
              <w:keepNext/>
              <w:keepLines/>
              <w:numPr>
                <w:ilvl w:val="0"/>
                <w:numId w:val="0"/>
              </w:numPr>
              <w:spacing w:before="0" w:line="240" w:lineRule="auto"/>
              <w:jc w:val="center"/>
              <w:rPr>
                <w:rFonts w:ascii="Garamond" w:hAnsi="Garamond"/>
                <w:b/>
              </w:rPr>
            </w:pPr>
            <w:r w:rsidRPr="00443FC9">
              <w:rPr>
                <w:rFonts w:ascii="Garamond" w:eastAsia="Times New Roman" w:hAnsi="Garamond"/>
                <w:lang w:eastAsia="cs-CZ"/>
              </w:rPr>
              <w:t>[</w:t>
            </w:r>
            <w:r w:rsidRPr="00443FC9">
              <w:rPr>
                <w:rFonts w:ascii="Garamond" w:eastAsia="Times New Roman" w:hAnsi="Garamond"/>
                <w:highlight w:val="yellow"/>
                <w:lang w:eastAsia="cs-CZ"/>
              </w:rPr>
              <w:t>doplniť</w:t>
            </w:r>
            <w:r w:rsidRPr="00443FC9">
              <w:rPr>
                <w:rFonts w:ascii="Garamond" w:eastAsia="Times New Roman" w:hAnsi="Garamond"/>
                <w:lang w:eastAsia="cs-CZ"/>
              </w:rPr>
              <w:t>]</w:t>
            </w:r>
          </w:p>
        </w:tc>
      </w:tr>
      <w:tr w:rsidR="0085694A" w:rsidRPr="003E30CE" w14:paraId="54D879FE" w14:textId="77777777" w:rsidTr="00786481">
        <w:trPr>
          <w:jc w:val="center"/>
        </w:trPr>
        <w:tc>
          <w:tcPr>
            <w:tcW w:w="1353" w:type="dxa"/>
          </w:tcPr>
          <w:p w14:paraId="054476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3A1BBAE" w14:textId="77777777" w:rsidTr="00786481">
        <w:trPr>
          <w:jc w:val="center"/>
        </w:trPr>
        <w:tc>
          <w:tcPr>
            <w:tcW w:w="1353" w:type="dxa"/>
          </w:tcPr>
          <w:p w14:paraId="0FCCE86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083A0CAF" w14:textId="77777777" w:rsidTr="00786481">
        <w:trPr>
          <w:jc w:val="center"/>
        </w:trPr>
        <w:tc>
          <w:tcPr>
            <w:tcW w:w="1353" w:type="dxa"/>
          </w:tcPr>
          <w:p w14:paraId="6EA9C1F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r w:rsidR="0085694A" w:rsidRPr="003E30CE" w14:paraId="66F4DBE0" w14:textId="77777777" w:rsidTr="00786481">
        <w:trPr>
          <w:jc w:val="center"/>
        </w:trPr>
        <w:tc>
          <w:tcPr>
            <w:tcW w:w="1353" w:type="dxa"/>
          </w:tcPr>
          <w:p w14:paraId="3605593C"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3E30CE" w:rsidRDefault="0085694A" w:rsidP="003E30CE">
            <w:pPr>
              <w:pStyle w:val="AODocTxt"/>
              <w:keepNext/>
              <w:keepLines/>
              <w:numPr>
                <w:ilvl w:val="0"/>
                <w:numId w:val="0"/>
              </w:numPr>
              <w:spacing w:before="0" w:line="240" w:lineRule="auto"/>
              <w:jc w:val="center"/>
              <w:rPr>
                <w:rFonts w:ascii="Garamond" w:hAnsi="Garamond"/>
                <w:b/>
              </w:rPr>
            </w:pPr>
          </w:p>
        </w:tc>
      </w:tr>
    </w:tbl>
    <w:p w14:paraId="5AA415DC" w14:textId="77777777" w:rsidR="0085694A" w:rsidRPr="003E30CE" w:rsidRDefault="0085694A" w:rsidP="003E30CE">
      <w:pPr>
        <w:pStyle w:val="Odsekzoznamu"/>
        <w:keepNext/>
        <w:keepLines/>
        <w:tabs>
          <w:tab w:val="left" w:pos="6323"/>
        </w:tabs>
        <w:rPr>
          <w:rFonts w:ascii="Garamond" w:hAnsi="Garamond"/>
        </w:rPr>
      </w:pPr>
    </w:p>
    <w:p w14:paraId="370264D2" w14:textId="116155A6" w:rsidR="004873B9" w:rsidRPr="003E30CE" w:rsidRDefault="004873B9" w:rsidP="003E30CE">
      <w:pPr>
        <w:pStyle w:val="Odsekzoznamu"/>
        <w:keepNext/>
        <w:keepLines/>
        <w:tabs>
          <w:tab w:val="center" w:pos="7356"/>
        </w:tabs>
        <w:rPr>
          <w:rFonts w:ascii="Garamond" w:hAnsi="Garamond" w:cs="Arial"/>
        </w:rPr>
        <w:sectPr w:rsidR="004873B9" w:rsidRPr="003E30CE" w:rsidSect="007E0781">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3E30CE">
        <w:rPr>
          <w:rFonts w:ascii="Garamond" w:hAnsi="Garamond" w:cs="Arial"/>
        </w:rPr>
        <w:tab/>
      </w:r>
    </w:p>
    <w:p w14:paraId="2A6BA9C8" w14:textId="6B1AB20C" w:rsidR="002E77BA" w:rsidRPr="003E30CE" w:rsidRDefault="008076B0" w:rsidP="003E30CE">
      <w:pPr>
        <w:keepNext/>
        <w:keepLines/>
        <w:tabs>
          <w:tab w:val="left" w:pos="4295"/>
        </w:tabs>
        <w:jc w:val="center"/>
        <w:rPr>
          <w:rFonts w:ascii="Garamond" w:hAnsi="Garamond"/>
          <w:b/>
          <w:color w:val="000000" w:themeColor="text1"/>
        </w:rPr>
      </w:pPr>
      <w:r w:rsidRPr="003E30CE">
        <w:rPr>
          <w:rFonts w:ascii="Garamond" w:hAnsi="Garamond" w:cs="Arial"/>
          <w:b/>
          <w:bCs/>
        </w:rPr>
        <w:lastRenderedPageBreak/>
        <w:t>POD</w:t>
      </w:r>
      <w:r w:rsidR="002E77BA" w:rsidRPr="003E30CE">
        <w:rPr>
          <w:rFonts w:ascii="Garamond" w:hAnsi="Garamond"/>
          <w:b/>
          <w:bCs/>
          <w:color w:val="000000" w:themeColor="text1"/>
        </w:rPr>
        <w:t>P</w:t>
      </w:r>
      <w:r w:rsidR="002E77BA" w:rsidRPr="003E30CE">
        <w:rPr>
          <w:rFonts w:ascii="Garamond" w:hAnsi="Garamond"/>
          <w:b/>
          <w:color w:val="000000" w:themeColor="text1"/>
        </w:rPr>
        <w:t>ISY</w:t>
      </w:r>
      <w:r w:rsidR="00C9457F" w:rsidRPr="003E30CE">
        <w:rPr>
          <w:rFonts w:ascii="Garamond" w:hAnsi="Garamond"/>
          <w:b/>
          <w:color w:val="000000" w:themeColor="text1"/>
        </w:rPr>
        <w:t xml:space="preserve"> </w:t>
      </w:r>
      <w:r w:rsidR="002E77BA" w:rsidRPr="003E30CE">
        <w:rPr>
          <w:rFonts w:ascii="Garamond" w:hAnsi="Garamond"/>
          <w:b/>
          <w:color w:val="000000" w:themeColor="text1"/>
        </w:rPr>
        <w:t>ZMLUVNÝCH</w:t>
      </w:r>
      <w:r w:rsidR="00C9457F" w:rsidRPr="003E30CE">
        <w:rPr>
          <w:rFonts w:ascii="Garamond" w:hAnsi="Garamond"/>
          <w:b/>
          <w:color w:val="000000" w:themeColor="text1"/>
        </w:rPr>
        <w:t xml:space="preserve"> </w:t>
      </w:r>
      <w:r w:rsidR="002E77BA" w:rsidRPr="003E30CE">
        <w:rPr>
          <w:rFonts w:ascii="Garamond" w:hAnsi="Garamond"/>
          <w:b/>
          <w:color w:val="000000" w:themeColor="text1"/>
        </w:rPr>
        <w:t>STRÁN</w:t>
      </w:r>
    </w:p>
    <w:p w14:paraId="7F5D36BE" w14:textId="77777777" w:rsidR="002E77BA" w:rsidRPr="003E30CE" w:rsidRDefault="002E77BA" w:rsidP="003E30CE">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3E30CE" w:rsidRDefault="009073E4" w:rsidP="003E30CE">
      <w:pPr>
        <w:pStyle w:val="AODocTxt"/>
        <w:keepNext/>
        <w:keepLines/>
        <w:spacing w:before="0" w:line="240" w:lineRule="auto"/>
        <w:ind w:left="0"/>
        <w:rPr>
          <w:rStyle w:val="ra"/>
          <w:rFonts w:ascii="Garamond" w:hAnsi="Garamond"/>
          <w:color w:val="000000" w:themeColor="text1"/>
        </w:rPr>
      </w:pPr>
    </w:p>
    <w:p w14:paraId="52AAD10C" w14:textId="77777777" w:rsidR="00786481" w:rsidRPr="003E30CE" w:rsidRDefault="00786481"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 Bratislave dňa ______________</w:t>
      </w:r>
    </w:p>
    <w:p w14:paraId="7E22A003" w14:textId="77777777" w:rsidR="00786481" w:rsidRPr="003E30CE" w:rsidRDefault="00786481" w:rsidP="003E30CE">
      <w:pPr>
        <w:pStyle w:val="AODocTxt"/>
        <w:keepNext/>
        <w:keepLines/>
        <w:spacing w:before="0" w:line="240" w:lineRule="auto"/>
        <w:ind w:left="0"/>
        <w:rPr>
          <w:rStyle w:val="ra"/>
          <w:rFonts w:ascii="Garamond" w:hAnsi="Garamond"/>
          <w:b/>
          <w:color w:val="000000" w:themeColor="text1"/>
        </w:rPr>
      </w:pPr>
    </w:p>
    <w:p w14:paraId="11617E17" w14:textId="77777777"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Style w:val="ra"/>
          <w:rFonts w:ascii="Garamond" w:hAnsi="Garamond"/>
          <w:b/>
          <w:color w:val="000000" w:themeColor="text1"/>
        </w:rPr>
        <w:t>Dopravný podnik Bratislava, akciová spoločnosť</w:t>
      </w:r>
    </w:p>
    <w:p w14:paraId="642EFA8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129FE691" w14:textId="77777777" w:rsidR="00522524" w:rsidRPr="003E30CE" w:rsidRDefault="00522524" w:rsidP="00522524">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Pr="003E30CE">
        <w:rPr>
          <w:rFonts w:ascii="Garamond" w:eastAsia="Times New Roman" w:hAnsi="Garamond"/>
        </w:rPr>
        <w:t xml:space="preserve">Ing. </w:t>
      </w:r>
      <w:r>
        <w:rPr>
          <w:rFonts w:ascii="Garamond" w:eastAsia="Times New Roman" w:hAnsi="Garamond"/>
        </w:rPr>
        <w:t xml:space="preserve">Milan Donoval </w:t>
      </w:r>
    </w:p>
    <w:p w14:paraId="1B5CF6FC" w14:textId="77777777" w:rsidR="00522524" w:rsidRPr="003E30CE" w:rsidRDefault="00522524" w:rsidP="00522524">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Pr>
          <w:rFonts w:ascii="Garamond" w:hAnsi="Garamond"/>
          <w:color w:val="000000" w:themeColor="text1"/>
        </w:rPr>
        <w:t>podpredseda</w:t>
      </w:r>
      <w:r w:rsidRPr="003E30CE">
        <w:rPr>
          <w:rFonts w:ascii="Garamond" w:hAnsi="Garamond"/>
          <w:color w:val="000000" w:themeColor="text1"/>
        </w:rPr>
        <w:t xml:space="preserve"> predstavenstva – C</w:t>
      </w:r>
      <w:r>
        <w:rPr>
          <w:rFonts w:ascii="Garamond" w:hAnsi="Garamond"/>
          <w:color w:val="000000" w:themeColor="text1"/>
        </w:rPr>
        <w:t>T</w:t>
      </w:r>
      <w:r w:rsidRPr="003E30CE">
        <w:rPr>
          <w:rFonts w:ascii="Garamond" w:hAnsi="Garamond"/>
          <w:color w:val="000000" w:themeColor="text1"/>
        </w:rPr>
        <w:t xml:space="preserve">O </w:t>
      </w:r>
    </w:p>
    <w:p w14:paraId="5352410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15950654" w14:textId="77777777" w:rsidR="00786481" w:rsidRPr="003E30CE" w:rsidRDefault="00786481" w:rsidP="003E30CE">
      <w:pPr>
        <w:pStyle w:val="AODocTxt"/>
        <w:keepNext/>
        <w:keepLines/>
        <w:spacing w:before="0" w:line="240" w:lineRule="auto"/>
        <w:ind w:left="0"/>
        <w:rPr>
          <w:rFonts w:ascii="Garamond" w:hAnsi="Garamond"/>
          <w:color w:val="000000" w:themeColor="text1"/>
        </w:rPr>
      </w:pPr>
    </w:p>
    <w:p w14:paraId="71FC7A18"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3E30CE" w:rsidRDefault="00786481" w:rsidP="003E30CE">
      <w:pPr>
        <w:pStyle w:val="AODocTxt"/>
        <w:keepNext/>
        <w:keepLines/>
        <w:numPr>
          <w:ilvl w:val="0"/>
          <w:numId w:val="0"/>
        </w:numPr>
        <w:spacing w:before="0" w:line="240" w:lineRule="auto"/>
        <w:ind w:left="1416"/>
        <w:rPr>
          <w:rFonts w:ascii="Garamond" w:hAnsi="Garamond"/>
          <w:color w:val="000000" w:themeColor="text1"/>
        </w:rPr>
      </w:pPr>
    </w:p>
    <w:p w14:paraId="512C5C08" w14:textId="4890025F" w:rsidR="00786481" w:rsidRPr="003E30CE" w:rsidRDefault="00786481" w:rsidP="003E30CE">
      <w:pPr>
        <w:pStyle w:val="AODocTxt"/>
        <w:keepNext/>
        <w:keepLines/>
        <w:spacing w:before="0" w:line="240" w:lineRule="auto"/>
        <w:ind w:left="0"/>
        <w:rPr>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Pr="003E30CE">
        <w:rPr>
          <w:rFonts w:ascii="Garamond" w:hAnsi="Garamond"/>
          <w:color w:val="000000" w:themeColor="text1"/>
        </w:rPr>
        <w:tab/>
      </w:r>
      <w:r w:rsidR="00522524">
        <w:rPr>
          <w:rFonts w:ascii="Garamond" w:eastAsia="Times New Roman" w:hAnsi="Garamond"/>
        </w:rPr>
        <w:t>Mgr. Gabriela Dikošová</w:t>
      </w:r>
    </w:p>
    <w:p w14:paraId="2DD37AD8" w14:textId="61A749E9" w:rsidR="00786481" w:rsidRPr="003E30CE" w:rsidRDefault="00786481" w:rsidP="003E30CE">
      <w:pPr>
        <w:pStyle w:val="AODocTxt"/>
        <w:keepNext/>
        <w:keepLines/>
        <w:spacing w:before="0" w:line="240" w:lineRule="auto"/>
        <w:ind w:left="0"/>
        <w:rPr>
          <w:rFonts w:ascii="Garamond" w:hAnsi="Garamond"/>
          <w:b/>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522524">
        <w:rPr>
          <w:rFonts w:ascii="Garamond" w:eastAsia="Times New Roman" w:hAnsi="Garamond"/>
        </w:rPr>
        <w:t>člen</w:t>
      </w:r>
      <w:r w:rsidR="00522524" w:rsidRPr="003E30CE">
        <w:rPr>
          <w:rFonts w:ascii="Garamond" w:eastAsia="Times New Roman" w:hAnsi="Garamond"/>
        </w:rPr>
        <w:t xml:space="preserve"> predstavenstva – C</w:t>
      </w:r>
      <w:r w:rsidR="00522524">
        <w:rPr>
          <w:rFonts w:ascii="Garamond" w:eastAsia="Times New Roman" w:hAnsi="Garamond"/>
        </w:rPr>
        <w:t>F</w:t>
      </w:r>
      <w:r w:rsidR="00522524" w:rsidRPr="003E30CE">
        <w:rPr>
          <w:rFonts w:ascii="Garamond" w:eastAsia="Times New Roman" w:hAnsi="Garamond"/>
        </w:rPr>
        <w:t>O</w:t>
      </w:r>
    </w:p>
    <w:p w14:paraId="611E6702" w14:textId="7DD62AC1" w:rsidR="002E77BA" w:rsidRPr="003E30CE" w:rsidRDefault="002E77BA" w:rsidP="003E30CE">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3E30CE" w:rsidRDefault="00BB7ACB" w:rsidP="003E30CE">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3E30CE" w:rsidRDefault="002E77BA" w:rsidP="003E30CE">
      <w:pPr>
        <w:pStyle w:val="AODocTxt"/>
        <w:keepNext/>
        <w:keepLines/>
        <w:spacing w:before="0" w:line="240" w:lineRule="auto"/>
        <w:ind w:left="0"/>
        <w:rPr>
          <w:rStyle w:val="ra"/>
          <w:rFonts w:ascii="Garamond" w:hAnsi="Garamond"/>
          <w:color w:val="000000" w:themeColor="text1"/>
        </w:rPr>
      </w:pPr>
    </w:p>
    <w:p w14:paraId="72E3C664" w14:textId="410C3C63" w:rsidR="00564FF8" w:rsidRPr="003E30CE" w:rsidRDefault="00564FF8" w:rsidP="003E30CE">
      <w:pPr>
        <w:pStyle w:val="AODocTxt"/>
        <w:keepNext/>
        <w:keepLines/>
        <w:spacing w:before="0" w:line="240" w:lineRule="auto"/>
        <w:ind w:left="0"/>
        <w:rPr>
          <w:rStyle w:val="ra"/>
          <w:rFonts w:ascii="Garamond" w:hAnsi="Garamond"/>
          <w:color w:val="000000" w:themeColor="text1"/>
        </w:rPr>
      </w:pPr>
      <w:r w:rsidRPr="003E30CE">
        <w:rPr>
          <w:rStyle w:val="ra"/>
          <w:rFonts w:ascii="Garamond" w:hAnsi="Garamond"/>
          <w:color w:val="000000" w:themeColor="text1"/>
        </w:rPr>
        <w:t>V</w:t>
      </w:r>
      <w:r w:rsidR="00C9457F" w:rsidRPr="003E30CE">
        <w:rPr>
          <w:rStyle w:val="ra"/>
          <w:rFonts w:ascii="Garamond" w:hAnsi="Garamond"/>
          <w:color w:val="000000" w:themeColor="text1"/>
        </w:rPr>
        <w:t xml:space="preserve"> </w:t>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dňa</w:t>
      </w:r>
      <w:r w:rsidR="00C9457F" w:rsidRPr="003E30CE">
        <w:rPr>
          <w:rStyle w:val="ra"/>
          <w:rFonts w:ascii="Garamond" w:hAnsi="Garamond"/>
          <w:color w:val="000000" w:themeColor="text1"/>
        </w:rPr>
        <w:t xml:space="preserve"> </w:t>
      </w:r>
      <w:r w:rsidRPr="003E30CE">
        <w:rPr>
          <w:rStyle w:val="ra"/>
          <w:rFonts w:ascii="Garamond" w:hAnsi="Garamond"/>
          <w:color w:val="000000" w:themeColor="text1"/>
        </w:rPr>
        <w:t>______________</w:t>
      </w:r>
    </w:p>
    <w:p w14:paraId="5F15E604" w14:textId="77777777" w:rsidR="007232C4" w:rsidRPr="003E30CE" w:rsidRDefault="007232C4" w:rsidP="003E30CE">
      <w:pPr>
        <w:pStyle w:val="AODocTxt"/>
        <w:keepNext/>
        <w:keepLines/>
        <w:spacing w:before="0" w:line="240" w:lineRule="auto"/>
        <w:ind w:left="0"/>
        <w:rPr>
          <w:rStyle w:val="ra"/>
          <w:rFonts w:ascii="Garamond" w:hAnsi="Garamond"/>
          <w:color w:val="000000" w:themeColor="text1"/>
        </w:rPr>
      </w:pPr>
    </w:p>
    <w:p w14:paraId="273EDDA5" w14:textId="77777777" w:rsidR="00564FF8" w:rsidRPr="003E30CE" w:rsidRDefault="00820DAC" w:rsidP="003E30CE">
      <w:pPr>
        <w:pStyle w:val="AODocTxt"/>
        <w:keepNext/>
        <w:keepLines/>
        <w:spacing w:before="0" w:line="240" w:lineRule="auto"/>
        <w:ind w:left="0"/>
        <w:rPr>
          <w:rFonts w:ascii="Garamond" w:hAnsi="Garamond"/>
          <w:b/>
          <w:color w:val="000000" w:themeColor="text1"/>
        </w:rPr>
      </w:pPr>
      <w:r w:rsidRPr="003E30CE">
        <w:rPr>
          <w:rFonts w:ascii="Garamond" w:eastAsia="Times New Roman" w:hAnsi="Garamond"/>
          <w:bCs/>
          <w:lang w:eastAsia="cs-CZ"/>
        </w:rPr>
        <w:t>[</w:t>
      </w:r>
      <w:r w:rsidRPr="003E30CE">
        <w:rPr>
          <w:rFonts w:ascii="Garamond" w:eastAsia="Times New Roman" w:hAnsi="Garamond"/>
          <w:b/>
          <w:highlight w:val="yellow"/>
          <w:lang w:eastAsia="cs-CZ"/>
        </w:rPr>
        <w:t>doplniť</w:t>
      </w:r>
      <w:r w:rsidRPr="003E30CE">
        <w:rPr>
          <w:rFonts w:ascii="Garamond" w:eastAsia="Times New Roman" w:hAnsi="Garamond"/>
          <w:bCs/>
          <w:lang w:eastAsia="cs-CZ"/>
        </w:rPr>
        <w:t>]</w:t>
      </w:r>
    </w:p>
    <w:p w14:paraId="31C9CB66" w14:textId="650ADFEF"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3E30CE" w:rsidRDefault="00786481" w:rsidP="003E30CE">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3E30CE" w:rsidRDefault="00165058" w:rsidP="003E30CE">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3E30CE" w:rsidRDefault="00820DAC" w:rsidP="003E30CE">
      <w:pPr>
        <w:pStyle w:val="AODocTxt"/>
        <w:keepNext/>
        <w:keepLines/>
        <w:numPr>
          <w:ilvl w:val="0"/>
          <w:numId w:val="0"/>
        </w:numPr>
        <w:spacing w:before="0" w:line="240" w:lineRule="auto"/>
        <w:rPr>
          <w:rFonts w:ascii="Garamond" w:hAnsi="Garamond"/>
          <w:color w:val="000000" w:themeColor="text1"/>
        </w:rPr>
      </w:pPr>
    </w:p>
    <w:p w14:paraId="26BA9746" w14:textId="6C555F73" w:rsidR="00820DAC" w:rsidRPr="003E30CE" w:rsidRDefault="00564FF8" w:rsidP="003E30CE">
      <w:pPr>
        <w:pStyle w:val="AODocTxt"/>
        <w:keepNext/>
        <w:keepLines/>
        <w:spacing w:before="0" w:line="240" w:lineRule="auto"/>
        <w:ind w:left="1430" w:hanging="1430"/>
        <w:rPr>
          <w:rStyle w:val="ra"/>
          <w:rFonts w:ascii="Garamond" w:hAnsi="Garamond"/>
          <w:color w:val="000000" w:themeColor="text1"/>
        </w:rPr>
      </w:pPr>
      <w:r w:rsidRPr="003E30CE">
        <w:rPr>
          <w:rFonts w:ascii="Garamond" w:hAnsi="Garamond"/>
          <w:color w:val="000000" w:themeColor="text1"/>
        </w:rPr>
        <w:t>Meno:</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r w:rsidR="00C9457F" w:rsidRPr="003E30CE">
        <w:rPr>
          <w:rStyle w:val="ra"/>
          <w:rFonts w:ascii="Garamond" w:hAnsi="Garamond"/>
          <w:color w:val="000000" w:themeColor="text1"/>
        </w:rPr>
        <w:t xml:space="preserve"> </w:t>
      </w:r>
    </w:p>
    <w:p w14:paraId="5F4A1C77" w14:textId="77777777" w:rsidR="00564FF8" w:rsidRPr="003E30CE" w:rsidRDefault="00564FF8" w:rsidP="003E30CE">
      <w:pPr>
        <w:pStyle w:val="AODocTxt"/>
        <w:keepNext/>
        <w:keepLines/>
        <w:spacing w:before="0" w:line="240" w:lineRule="auto"/>
        <w:ind w:left="1430" w:hanging="1430"/>
        <w:rPr>
          <w:rFonts w:ascii="Garamond" w:hAnsi="Garamond"/>
          <w:color w:val="000000" w:themeColor="text1"/>
        </w:rPr>
      </w:pPr>
      <w:r w:rsidRPr="003E30CE">
        <w:rPr>
          <w:rFonts w:ascii="Garamond" w:hAnsi="Garamond"/>
          <w:color w:val="000000" w:themeColor="text1"/>
        </w:rPr>
        <w:t>Funkcia:</w:t>
      </w:r>
      <w:r w:rsidRPr="003E30CE">
        <w:rPr>
          <w:rFonts w:ascii="Garamond" w:hAnsi="Garamond"/>
          <w:color w:val="000000" w:themeColor="text1"/>
        </w:rPr>
        <w:tab/>
      </w:r>
      <w:r w:rsidR="00820DAC" w:rsidRPr="003E30CE">
        <w:rPr>
          <w:rFonts w:ascii="Garamond" w:eastAsia="Times New Roman" w:hAnsi="Garamond"/>
          <w:lang w:eastAsia="cs-CZ"/>
        </w:rPr>
        <w:t>[</w:t>
      </w:r>
      <w:r w:rsidR="00820DAC" w:rsidRPr="003E30CE">
        <w:rPr>
          <w:rFonts w:ascii="Garamond" w:eastAsia="Times New Roman" w:hAnsi="Garamond"/>
          <w:highlight w:val="yellow"/>
          <w:lang w:eastAsia="cs-CZ"/>
        </w:rPr>
        <w:t>doplniť</w:t>
      </w:r>
      <w:r w:rsidR="00820DAC" w:rsidRPr="003E30CE">
        <w:rPr>
          <w:rFonts w:ascii="Garamond" w:eastAsia="Times New Roman" w:hAnsi="Garamond"/>
          <w:lang w:eastAsia="cs-CZ"/>
        </w:rPr>
        <w:t>]</w:t>
      </w:r>
    </w:p>
    <w:p w14:paraId="3F4DC7A4" w14:textId="36FF1A46" w:rsidR="009D4836" w:rsidRPr="003E30CE" w:rsidRDefault="009D4836" w:rsidP="003E30CE">
      <w:pPr>
        <w:keepNext/>
        <w:keepLines/>
        <w:spacing w:after="0" w:line="240" w:lineRule="auto"/>
        <w:jc w:val="both"/>
        <w:rPr>
          <w:rFonts w:ascii="Garamond" w:eastAsia="Times New Roman" w:hAnsi="Garamond" w:cs="Arial"/>
        </w:rPr>
      </w:pPr>
    </w:p>
    <w:p w14:paraId="739FC1FF" w14:textId="52E25A48" w:rsidR="00634EB2" w:rsidRPr="003E30CE" w:rsidRDefault="00634EB2" w:rsidP="003E30CE">
      <w:pPr>
        <w:keepNext/>
        <w:keepLines/>
        <w:rPr>
          <w:rFonts w:ascii="Garamond" w:eastAsia="Times New Roman" w:hAnsi="Garamond" w:cs="Arial"/>
        </w:rPr>
      </w:pPr>
    </w:p>
    <w:p w14:paraId="50AE65BB" w14:textId="4D818E26" w:rsidR="00634EB2" w:rsidRPr="003E30CE" w:rsidRDefault="00634EB2" w:rsidP="003E30CE">
      <w:pPr>
        <w:keepNext/>
        <w:keepLines/>
        <w:rPr>
          <w:rFonts w:ascii="Garamond" w:eastAsia="Times New Roman" w:hAnsi="Garamond" w:cs="Arial"/>
        </w:rPr>
      </w:pPr>
    </w:p>
    <w:p w14:paraId="7E373220" w14:textId="268AEC2A" w:rsidR="00634EB2" w:rsidRPr="003E30CE" w:rsidRDefault="00634EB2" w:rsidP="003E30CE">
      <w:pPr>
        <w:keepNext/>
        <w:keepLines/>
        <w:rPr>
          <w:rFonts w:ascii="Garamond" w:eastAsia="Times New Roman" w:hAnsi="Garamond" w:cs="Arial"/>
        </w:rPr>
      </w:pPr>
    </w:p>
    <w:p w14:paraId="3A92C885" w14:textId="2C23782D" w:rsidR="00634EB2" w:rsidRPr="003E30CE" w:rsidRDefault="00634EB2" w:rsidP="003E30CE">
      <w:pPr>
        <w:keepNext/>
        <w:keepLines/>
        <w:rPr>
          <w:rFonts w:ascii="Garamond" w:eastAsia="Times New Roman" w:hAnsi="Garamond" w:cs="Arial"/>
        </w:rPr>
      </w:pPr>
    </w:p>
    <w:p w14:paraId="67C6125D" w14:textId="34BB6695" w:rsidR="00634EB2" w:rsidRPr="003E30CE" w:rsidRDefault="00634EB2" w:rsidP="003E30CE">
      <w:pPr>
        <w:keepNext/>
        <w:keepLines/>
        <w:rPr>
          <w:rFonts w:ascii="Garamond" w:eastAsia="Times New Roman" w:hAnsi="Garamond" w:cs="Arial"/>
        </w:rPr>
      </w:pPr>
    </w:p>
    <w:p w14:paraId="145B3215" w14:textId="099CFBD7" w:rsidR="00634EB2" w:rsidRPr="003E30CE" w:rsidRDefault="00634EB2" w:rsidP="003E30CE">
      <w:pPr>
        <w:keepNext/>
        <w:keepLines/>
        <w:rPr>
          <w:rFonts w:ascii="Garamond" w:eastAsia="Times New Roman" w:hAnsi="Garamond" w:cs="Arial"/>
        </w:rPr>
      </w:pPr>
    </w:p>
    <w:p w14:paraId="66762106" w14:textId="5CDDCCAD" w:rsidR="00634EB2" w:rsidRPr="003E30CE" w:rsidRDefault="00634EB2" w:rsidP="003E30CE">
      <w:pPr>
        <w:keepNext/>
        <w:keepLines/>
        <w:rPr>
          <w:rFonts w:ascii="Garamond" w:eastAsia="Times New Roman" w:hAnsi="Garamond" w:cs="Arial"/>
        </w:rPr>
      </w:pPr>
    </w:p>
    <w:p w14:paraId="4401FF76" w14:textId="1BB219F3" w:rsidR="00634EB2" w:rsidRPr="003E30CE" w:rsidRDefault="00634EB2" w:rsidP="003E30CE">
      <w:pPr>
        <w:keepNext/>
        <w:keepLines/>
        <w:rPr>
          <w:rFonts w:ascii="Garamond" w:eastAsia="Times New Roman" w:hAnsi="Garamond" w:cs="Arial"/>
        </w:rPr>
      </w:pPr>
    </w:p>
    <w:p w14:paraId="1A9A4F14" w14:textId="2CD876E7" w:rsidR="00634EB2" w:rsidRPr="003E30CE" w:rsidRDefault="00634EB2" w:rsidP="003E30CE">
      <w:pPr>
        <w:keepNext/>
        <w:keepLines/>
        <w:rPr>
          <w:rFonts w:ascii="Garamond" w:eastAsia="Times New Roman" w:hAnsi="Garamond" w:cs="Arial"/>
        </w:rPr>
      </w:pPr>
    </w:p>
    <w:p w14:paraId="07563E15" w14:textId="12986E05" w:rsidR="00634EB2" w:rsidRPr="003E30CE" w:rsidRDefault="00634EB2" w:rsidP="003E30CE">
      <w:pPr>
        <w:keepNext/>
        <w:keepLines/>
        <w:rPr>
          <w:rFonts w:ascii="Garamond" w:eastAsia="Times New Roman" w:hAnsi="Garamond" w:cs="Arial"/>
        </w:rPr>
      </w:pPr>
    </w:p>
    <w:sectPr w:rsidR="00634EB2" w:rsidRPr="003E30CE" w:rsidSect="007E0781">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8DEF6" w14:textId="77777777" w:rsidR="00CA40B7" w:rsidRDefault="00CA40B7" w:rsidP="006B4B49">
      <w:pPr>
        <w:spacing w:after="0" w:line="240" w:lineRule="auto"/>
      </w:pPr>
      <w:r>
        <w:separator/>
      </w:r>
    </w:p>
  </w:endnote>
  <w:endnote w:type="continuationSeparator" w:id="0">
    <w:p w14:paraId="1F3967A9" w14:textId="77777777" w:rsidR="00CA40B7" w:rsidRDefault="00CA40B7"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99284" w14:textId="77777777" w:rsidR="00166FBB" w:rsidRDefault="00166FBB">
    <w:pPr>
      <w:pStyle w:val="Hlavika"/>
      <w:jc w:val="right"/>
    </w:pPr>
  </w:p>
  <w:p w14:paraId="53E682A8" w14:textId="77777777" w:rsidR="00166FBB" w:rsidRDefault="00166FBB">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CADBC" w14:textId="77777777" w:rsidR="00CA40B7" w:rsidRDefault="00CA40B7" w:rsidP="006B4B49">
      <w:pPr>
        <w:spacing w:after="0" w:line="240" w:lineRule="auto"/>
      </w:pPr>
      <w:r>
        <w:separator/>
      </w:r>
    </w:p>
  </w:footnote>
  <w:footnote w:type="continuationSeparator" w:id="0">
    <w:p w14:paraId="256EF73B" w14:textId="77777777" w:rsidR="00CA40B7" w:rsidRDefault="00CA40B7"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BB2DBF"/>
    <w:multiLevelType w:val="hybridMultilevel"/>
    <w:tmpl w:val="729C3990"/>
    <w:lvl w:ilvl="0" w:tplc="43EC494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5"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F071554"/>
    <w:multiLevelType w:val="hybridMultilevel"/>
    <w:tmpl w:val="CE985C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41A50"/>
    <w:multiLevelType w:val="hybridMultilevel"/>
    <w:tmpl w:val="7D1E5EE2"/>
    <w:lvl w:ilvl="0" w:tplc="621EAAF6">
      <w:start w:val="1"/>
      <w:numFmt w:val="decimal"/>
      <w:lvlText w:val="8.%1"/>
      <w:lvlJc w:val="left"/>
      <w:pPr>
        <w:ind w:left="360" w:hanging="360"/>
      </w:pPr>
      <w:rPr>
        <w:rFonts w:hint="default"/>
        <w:b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1"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9"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1"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73940252">
    <w:abstractNumId w:val="0"/>
  </w:num>
  <w:num w:numId="2" w16cid:durableId="1443257341">
    <w:abstractNumId w:val="2"/>
  </w:num>
  <w:num w:numId="3" w16cid:durableId="904030100">
    <w:abstractNumId w:val="11"/>
  </w:num>
  <w:num w:numId="4" w16cid:durableId="781147381">
    <w:abstractNumId w:val="22"/>
  </w:num>
  <w:num w:numId="5" w16cid:durableId="1169759825">
    <w:abstractNumId w:val="32"/>
  </w:num>
  <w:num w:numId="6" w16cid:durableId="275337105">
    <w:abstractNumId w:val="33"/>
  </w:num>
  <w:num w:numId="7" w16cid:durableId="364792652">
    <w:abstractNumId w:val="20"/>
  </w:num>
  <w:num w:numId="8" w16cid:durableId="780615675">
    <w:abstractNumId w:val="5"/>
  </w:num>
  <w:num w:numId="9" w16cid:durableId="408624946">
    <w:abstractNumId w:val="29"/>
  </w:num>
  <w:num w:numId="10" w16cid:durableId="802890761">
    <w:abstractNumId w:val="24"/>
  </w:num>
  <w:num w:numId="11" w16cid:durableId="802890725">
    <w:abstractNumId w:val="25"/>
  </w:num>
  <w:num w:numId="12" w16cid:durableId="345444408">
    <w:abstractNumId w:val="19"/>
  </w:num>
  <w:num w:numId="13" w16cid:durableId="90978141">
    <w:abstractNumId w:val="14"/>
  </w:num>
  <w:num w:numId="14" w16cid:durableId="1019620029">
    <w:abstractNumId w:val="8"/>
  </w:num>
  <w:num w:numId="15" w16cid:durableId="1100639002">
    <w:abstractNumId w:val="27"/>
  </w:num>
  <w:num w:numId="16" w16cid:durableId="1414815053">
    <w:abstractNumId w:val="26"/>
  </w:num>
  <w:num w:numId="17" w16cid:durableId="825512610">
    <w:abstractNumId w:val="9"/>
  </w:num>
  <w:num w:numId="18" w16cid:durableId="598833450">
    <w:abstractNumId w:val="12"/>
  </w:num>
  <w:num w:numId="19" w16cid:durableId="2129737800">
    <w:abstractNumId w:val="21"/>
  </w:num>
  <w:num w:numId="20" w16cid:durableId="1809662693">
    <w:abstractNumId w:val="4"/>
  </w:num>
  <w:num w:numId="21" w16cid:durableId="910195191">
    <w:abstractNumId w:val="18"/>
  </w:num>
  <w:num w:numId="22" w16cid:durableId="227769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4214045">
    <w:abstractNumId w:val="34"/>
    <w:lvlOverride w:ilvl="0">
      <w:startOverride w:val="1"/>
    </w:lvlOverride>
    <w:lvlOverride w:ilvl="1"/>
    <w:lvlOverride w:ilvl="2"/>
    <w:lvlOverride w:ilvl="3"/>
    <w:lvlOverride w:ilvl="4"/>
    <w:lvlOverride w:ilvl="5"/>
    <w:lvlOverride w:ilvl="6"/>
    <w:lvlOverride w:ilvl="7"/>
    <w:lvlOverride w:ilvl="8"/>
  </w:num>
  <w:num w:numId="24" w16cid:durableId="454561732">
    <w:abstractNumId w:val="10"/>
  </w:num>
  <w:num w:numId="25" w16cid:durableId="1506439612">
    <w:abstractNumId w:val="28"/>
  </w:num>
  <w:num w:numId="26" w16cid:durableId="17936725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7825744">
    <w:abstractNumId w:val="13"/>
  </w:num>
  <w:num w:numId="28" w16cid:durableId="1668554743">
    <w:abstractNumId w:val="40"/>
  </w:num>
  <w:num w:numId="29" w16cid:durableId="1250582895">
    <w:abstractNumId w:val="1"/>
  </w:num>
  <w:num w:numId="30" w16cid:durableId="1365986122">
    <w:abstractNumId w:val="38"/>
  </w:num>
  <w:num w:numId="31" w16cid:durableId="571040807">
    <w:abstractNumId w:val="34"/>
  </w:num>
  <w:num w:numId="32" w16cid:durableId="1597253618">
    <w:abstractNumId w:val="41"/>
  </w:num>
  <w:num w:numId="33" w16cid:durableId="9445373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7325941">
    <w:abstractNumId w:val="31"/>
  </w:num>
  <w:num w:numId="35" w16cid:durableId="604315415">
    <w:abstractNumId w:val="36"/>
  </w:num>
  <w:num w:numId="36" w16cid:durableId="656036317">
    <w:abstractNumId w:val="35"/>
  </w:num>
  <w:num w:numId="37" w16cid:durableId="1313412557">
    <w:abstractNumId w:val="17"/>
  </w:num>
  <w:num w:numId="38" w16cid:durableId="1155804372">
    <w:abstractNumId w:val="7"/>
  </w:num>
  <w:num w:numId="39" w16cid:durableId="485825915">
    <w:abstractNumId w:val="18"/>
  </w:num>
  <w:num w:numId="40" w16cid:durableId="1367484285">
    <w:abstractNumId w:val="15"/>
  </w:num>
  <w:num w:numId="41" w16cid:durableId="1457019249">
    <w:abstractNumId w:val="37"/>
  </w:num>
  <w:num w:numId="42" w16cid:durableId="287705424">
    <w:abstractNumId w:val="30"/>
  </w:num>
  <w:num w:numId="43" w16cid:durableId="1414429370">
    <w:abstractNumId w:val="37"/>
  </w:num>
  <w:num w:numId="44" w16cid:durableId="17308090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2808022">
    <w:abstractNumId w:val="39"/>
  </w:num>
  <w:num w:numId="46" w16cid:durableId="1525316680">
    <w:abstractNumId w:val="23"/>
  </w:num>
  <w:num w:numId="47" w16cid:durableId="721641058">
    <w:abstractNumId w:val="3"/>
  </w:num>
  <w:num w:numId="48" w16cid:durableId="1109617691">
    <w:abstractNumId w:val="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rvat Alexandra">
    <w15:presenceInfo w15:providerId="AD" w15:userId="S-1-5-21-889476968-2643516461-3881543952-5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30EEE"/>
    <w:rsid w:val="000318E8"/>
    <w:rsid w:val="000409DF"/>
    <w:rsid w:val="00041DC9"/>
    <w:rsid w:val="00045D1E"/>
    <w:rsid w:val="00051DAE"/>
    <w:rsid w:val="000537B2"/>
    <w:rsid w:val="00080ED8"/>
    <w:rsid w:val="000810E6"/>
    <w:rsid w:val="00081C4C"/>
    <w:rsid w:val="00081CF5"/>
    <w:rsid w:val="00095651"/>
    <w:rsid w:val="000964E3"/>
    <w:rsid w:val="00096C88"/>
    <w:rsid w:val="000A2DD1"/>
    <w:rsid w:val="000A74DD"/>
    <w:rsid w:val="000B2E47"/>
    <w:rsid w:val="000B35BA"/>
    <w:rsid w:val="000B5345"/>
    <w:rsid w:val="000B626D"/>
    <w:rsid w:val="000C051F"/>
    <w:rsid w:val="000C185E"/>
    <w:rsid w:val="000C2507"/>
    <w:rsid w:val="000C3A8C"/>
    <w:rsid w:val="000C5C44"/>
    <w:rsid w:val="000D1C61"/>
    <w:rsid w:val="000D59AD"/>
    <w:rsid w:val="000E4DC4"/>
    <w:rsid w:val="000E6972"/>
    <w:rsid w:val="000E6F91"/>
    <w:rsid w:val="0010429F"/>
    <w:rsid w:val="00106E51"/>
    <w:rsid w:val="001077C1"/>
    <w:rsid w:val="00110647"/>
    <w:rsid w:val="00120500"/>
    <w:rsid w:val="00123575"/>
    <w:rsid w:val="0012704B"/>
    <w:rsid w:val="0013461D"/>
    <w:rsid w:val="001426D4"/>
    <w:rsid w:val="001429EC"/>
    <w:rsid w:val="0015733A"/>
    <w:rsid w:val="00157C11"/>
    <w:rsid w:val="00165058"/>
    <w:rsid w:val="00166FBB"/>
    <w:rsid w:val="00170074"/>
    <w:rsid w:val="001737A3"/>
    <w:rsid w:val="0017514C"/>
    <w:rsid w:val="00175DC7"/>
    <w:rsid w:val="001876B6"/>
    <w:rsid w:val="001A2D48"/>
    <w:rsid w:val="001A53EC"/>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17855"/>
    <w:rsid w:val="002262AA"/>
    <w:rsid w:val="00227639"/>
    <w:rsid w:val="00227A41"/>
    <w:rsid w:val="00233B3E"/>
    <w:rsid w:val="00233FB0"/>
    <w:rsid w:val="002449A1"/>
    <w:rsid w:val="00246219"/>
    <w:rsid w:val="00254CCD"/>
    <w:rsid w:val="00260DA2"/>
    <w:rsid w:val="00261DE3"/>
    <w:rsid w:val="002652FC"/>
    <w:rsid w:val="002701A3"/>
    <w:rsid w:val="00273047"/>
    <w:rsid w:val="002852F2"/>
    <w:rsid w:val="00291828"/>
    <w:rsid w:val="00296601"/>
    <w:rsid w:val="00296E1E"/>
    <w:rsid w:val="00297D0B"/>
    <w:rsid w:val="002A074B"/>
    <w:rsid w:val="002A3841"/>
    <w:rsid w:val="002A4E07"/>
    <w:rsid w:val="002B0CB5"/>
    <w:rsid w:val="002B3377"/>
    <w:rsid w:val="002B7673"/>
    <w:rsid w:val="002C48DB"/>
    <w:rsid w:val="002C4F07"/>
    <w:rsid w:val="002C5101"/>
    <w:rsid w:val="002D4D70"/>
    <w:rsid w:val="002E0AC0"/>
    <w:rsid w:val="002E4485"/>
    <w:rsid w:val="002E77BA"/>
    <w:rsid w:val="002F0164"/>
    <w:rsid w:val="0030223D"/>
    <w:rsid w:val="00305538"/>
    <w:rsid w:val="00305D99"/>
    <w:rsid w:val="0030759B"/>
    <w:rsid w:val="003140A0"/>
    <w:rsid w:val="00323923"/>
    <w:rsid w:val="00324B61"/>
    <w:rsid w:val="00327A07"/>
    <w:rsid w:val="00331D78"/>
    <w:rsid w:val="00335FC7"/>
    <w:rsid w:val="003556A5"/>
    <w:rsid w:val="003645F7"/>
    <w:rsid w:val="003676E7"/>
    <w:rsid w:val="00371DDE"/>
    <w:rsid w:val="0038792A"/>
    <w:rsid w:val="003909E7"/>
    <w:rsid w:val="00391E36"/>
    <w:rsid w:val="003948DE"/>
    <w:rsid w:val="003A37C7"/>
    <w:rsid w:val="003A3CC2"/>
    <w:rsid w:val="003A44BA"/>
    <w:rsid w:val="003A684C"/>
    <w:rsid w:val="003A7D51"/>
    <w:rsid w:val="003B03C2"/>
    <w:rsid w:val="003B1403"/>
    <w:rsid w:val="003B64C4"/>
    <w:rsid w:val="003B7831"/>
    <w:rsid w:val="003C34B0"/>
    <w:rsid w:val="003C4ADF"/>
    <w:rsid w:val="003D1F48"/>
    <w:rsid w:val="003D22D5"/>
    <w:rsid w:val="003D6A9E"/>
    <w:rsid w:val="003E30CE"/>
    <w:rsid w:val="003E5104"/>
    <w:rsid w:val="003F276C"/>
    <w:rsid w:val="003F2953"/>
    <w:rsid w:val="00401A4F"/>
    <w:rsid w:val="0040548E"/>
    <w:rsid w:val="004063F3"/>
    <w:rsid w:val="00406432"/>
    <w:rsid w:val="00406D8D"/>
    <w:rsid w:val="004165BE"/>
    <w:rsid w:val="004221E6"/>
    <w:rsid w:val="00425A8F"/>
    <w:rsid w:val="004313CA"/>
    <w:rsid w:val="004365A9"/>
    <w:rsid w:val="0044334F"/>
    <w:rsid w:val="00444C4E"/>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B48CB"/>
    <w:rsid w:val="004B61A6"/>
    <w:rsid w:val="004C2132"/>
    <w:rsid w:val="004C7A68"/>
    <w:rsid w:val="004E1549"/>
    <w:rsid w:val="004E1583"/>
    <w:rsid w:val="004E43DD"/>
    <w:rsid w:val="004E5FE3"/>
    <w:rsid w:val="004E6B49"/>
    <w:rsid w:val="004E752D"/>
    <w:rsid w:val="00506E86"/>
    <w:rsid w:val="005147CB"/>
    <w:rsid w:val="00514FCE"/>
    <w:rsid w:val="0051539D"/>
    <w:rsid w:val="00521DA5"/>
    <w:rsid w:val="0052242A"/>
    <w:rsid w:val="00522524"/>
    <w:rsid w:val="00531A05"/>
    <w:rsid w:val="00531DD2"/>
    <w:rsid w:val="00537BDD"/>
    <w:rsid w:val="00537D1D"/>
    <w:rsid w:val="00540954"/>
    <w:rsid w:val="00543BD1"/>
    <w:rsid w:val="00551A91"/>
    <w:rsid w:val="00556483"/>
    <w:rsid w:val="00560C67"/>
    <w:rsid w:val="00564BC8"/>
    <w:rsid w:val="00564FF8"/>
    <w:rsid w:val="00576B9B"/>
    <w:rsid w:val="00587796"/>
    <w:rsid w:val="005A32A1"/>
    <w:rsid w:val="005A4B4B"/>
    <w:rsid w:val="005B2F71"/>
    <w:rsid w:val="005B47BB"/>
    <w:rsid w:val="005C21C7"/>
    <w:rsid w:val="005C72B8"/>
    <w:rsid w:val="005D6405"/>
    <w:rsid w:val="005D75FC"/>
    <w:rsid w:val="005E2F79"/>
    <w:rsid w:val="005E4872"/>
    <w:rsid w:val="005E7603"/>
    <w:rsid w:val="005F2C28"/>
    <w:rsid w:val="00604498"/>
    <w:rsid w:val="00604FE2"/>
    <w:rsid w:val="00605728"/>
    <w:rsid w:val="00613697"/>
    <w:rsid w:val="00630131"/>
    <w:rsid w:val="0063133B"/>
    <w:rsid w:val="00634EB2"/>
    <w:rsid w:val="00640A9E"/>
    <w:rsid w:val="00642B83"/>
    <w:rsid w:val="006448A2"/>
    <w:rsid w:val="00644B1E"/>
    <w:rsid w:val="00645D00"/>
    <w:rsid w:val="00647BF8"/>
    <w:rsid w:val="00650732"/>
    <w:rsid w:val="00660B0A"/>
    <w:rsid w:val="00665248"/>
    <w:rsid w:val="0066646D"/>
    <w:rsid w:val="00672EE6"/>
    <w:rsid w:val="006767DA"/>
    <w:rsid w:val="00681E25"/>
    <w:rsid w:val="00682D29"/>
    <w:rsid w:val="00685932"/>
    <w:rsid w:val="006937B4"/>
    <w:rsid w:val="00696166"/>
    <w:rsid w:val="006A2620"/>
    <w:rsid w:val="006A3FDE"/>
    <w:rsid w:val="006B2CB4"/>
    <w:rsid w:val="006B4B49"/>
    <w:rsid w:val="006B4D3D"/>
    <w:rsid w:val="006C6FAF"/>
    <w:rsid w:val="006D118A"/>
    <w:rsid w:val="006D5E1A"/>
    <w:rsid w:val="006E23A6"/>
    <w:rsid w:val="006F7FC4"/>
    <w:rsid w:val="00700D42"/>
    <w:rsid w:val="00702C62"/>
    <w:rsid w:val="0070573A"/>
    <w:rsid w:val="00713FFF"/>
    <w:rsid w:val="0072179F"/>
    <w:rsid w:val="00721D84"/>
    <w:rsid w:val="007232C4"/>
    <w:rsid w:val="007243BB"/>
    <w:rsid w:val="00734DCD"/>
    <w:rsid w:val="007370D5"/>
    <w:rsid w:val="007377D9"/>
    <w:rsid w:val="0074696E"/>
    <w:rsid w:val="00754B12"/>
    <w:rsid w:val="0075716D"/>
    <w:rsid w:val="00763597"/>
    <w:rsid w:val="007671FD"/>
    <w:rsid w:val="00767896"/>
    <w:rsid w:val="00772AAD"/>
    <w:rsid w:val="00774D0A"/>
    <w:rsid w:val="0078035C"/>
    <w:rsid w:val="00786481"/>
    <w:rsid w:val="00786591"/>
    <w:rsid w:val="00786F95"/>
    <w:rsid w:val="00787A1A"/>
    <w:rsid w:val="00791E0C"/>
    <w:rsid w:val="00794FD0"/>
    <w:rsid w:val="007A44D0"/>
    <w:rsid w:val="007A4AFD"/>
    <w:rsid w:val="007B1CC7"/>
    <w:rsid w:val="007B4A99"/>
    <w:rsid w:val="007C36D9"/>
    <w:rsid w:val="007E0781"/>
    <w:rsid w:val="007F2977"/>
    <w:rsid w:val="007F2C23"/>
    <w:rsid w:val="007F3AAC"/>
    <w:rsid w:val="00806F24"/>
    <w:rsid w:val="008076B0"/>
    <w:rsid w:val="008129FE"/>
    <w:rsid w:val="00820DAC"/>
    <w:rsid w:val="00820EC9"/>
    <w:rsid w:val="0082320B"/>
    <w:rsid w:val="008238DC"/>
    <w:rsid w:val="0083059B"/>
    <w:rsid w:val="00837AD5"/>
    <w:rsid w:val="00841E4D"/>
    <w:rsid w:val="00842C6D"/>
    <w:rsid w:val="008505A2"/>
    <w:rsid w:val="00850E46"/>
    <w:rsid w:val="00852D40"/>
    <w:rsid w:val="00855C78"/>
    <w:rsid w:val="0085694A"/>
    <w:rsid w:val="00857A67"/>
    <w:rsid w:val="008612F3"/>
    <w:rsid w:val="00861477"/>
    <w:rsid w:val="0086484B"/>
    <w:rsid w:val="00865631"/>
    <w:rsid w:val="0086598E"/>
    <w:rsid w:val="00872059"/>
    <w:rsid w:val="008749B5"/>
    <w:rsid w:val="00875815"/>
    <w:rsid w:val="0088049D"/>
    <w:rsid w:val="00884E2A"/>
    <w:rsid w:val="008850E0"/>
    <w:rsid w:val="00886726"/>
    <w:rsid w:val="0088781B"/>
    <w:rsid w:val="0089066E"/>
    <w:rsid w:val="00895F1F"/>
    <w:rsid w:val="008A03B9"/>
    <w:rsid w:val="008A6116"/>
    <w:rsid w:val="008A6573"/>
    <w:rsid w:val="008B0876"/>
    <w:rsid w:val="008B1CF6"/>
    <w:rsid w:val="008C3011"/>
    <w:rsid w:val="008C4BBB"/>
    <w:rsid w:val="008C5D4C"/>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41D72"/>
    <w:rsid w:val="00952D6C"/>
    <w:rsid w:val="009536AA"/>
    <w:rsid w:val="009538FD"/>
    <w:rsid w:val="009607B5"/>
    <w:rsid w:val="00961ECE"/>
    <w:rsid w:val="00963128"/>
    <w:rsid w:val="009665F2"/>
    <w:rsid w:val="00970127"/>
    <w:rsid w:val="00986D23"/>
    <w:rsid w:val="00991911"/>
    <w:rsid w:val="00991B75"/>
    <w:rsid w:val="00995338"/>
    <w:rsid w:val="00996741"/>
    <w:rsid w:val="00997F8B"/>
    <w:rsid w:val="009A2E83"/>
    <w:rsid w:val="009A6E08"/>
    <w:rsid w:val="009B7BCB"/>
    <w:rsid w:val="009C0ED3"/>
    <w:rsid w:val="009C1FCB"/>
    <w:rsid w:val="009C24F1"/>
    <w:rsid w:val="009C3D2A"/>
    <w:rsid w:val="009C6CA5"/>
    <w:rsid w:val="009D079C"/>
    <w:rsid w:val="009D4836"/>
    <w:rsid w:val="009F664A"/>
    <w:rsid w:val="00A0110C"/>
    <w:rsid w:val="00A03133"/>
    <w:rsid w:val="00A036FB"/>
    <w:rsid w:val="00A07E71"/>
    <w:rsid w:val="00A11294"/>
    <w:rsid w:val="00A116C0"/>
    <w:rsid w:val="00A13C67"/>
    <w:rsid w:val="00A14345"/>
    <w:rsid w:val="00A15092"/>
    <w:rsid w:val="00A15C8B"/>
    <w:rsid w:val="00A17DE4"/>
    <w:rsid w:val="00A20935"/>
    <w:rsid w:val="00A21AA6"/>
    <w:rsid w:val="00A23E67"/>
    <w:rsid w:val="00A30BA1"/>
    <w:rsid w:val="00A33AB1"/>
    <w:rsid w:val="00A3555A"/>
    <w:rsid w:val="00A40641"/>
    <w:rsid w:val="00A41014"/>
    <w:rsid w:val="00A41EB0"/>
    <w:rsid w:val="00A44905"/>
    <w:rsid w:val="00A5496F"/>
    <w:rsid w:val="00A54F73"/>
    <w:rsid w:val="00A56EDD"/>
    <w:rsid w:val="00A639DA"/>
    <w:rsid w:val="00A65152"/>
    <w:rsid w:val="00A703BE"/>
    <w:rsid w:val="00A73069"/>
    <w:rsid w:val="00A76B68"/>
    <w:rsid w:val="00A849D0"/>
    <w:rsid w:val="00A87E01"/>
    <w:rsid w:val="00A92F26"/>
    <w:rsid w:val="00A953D2"/>
    <w:rsid w:val="00A97C7C"/>
    <w:rsid w:val="00AA0378"/>
    <w:rsid w:val="00AA35E2"/>
    <w:rsid w:val="00AA3928"/>
    <w:rsid w:val="00AA43C0"/>
    <w:rsid w:val="00AA51BD"/>
    <w:rsid w:val="00AB52C5"/>
    <w:rsid w:val="00AB6E62"/>
    <w:rsid w:val="00AC0E9D"/>
    <w:rsid w:val="00AD50A5"/>
    <w:rsid w:val="00AE33B8"/>
    <w:rsid w:val="00AF0747"/>
    <w:rsid w:val="00B02769"/>
    <w:rsid w:val="00B034B1"/>
    <w:rsid w:val="00B12A44"/>
    <w:rsid w:val="00B1681A"/>
    <w:rsid w:val="00B27044"/>
    <w:rsid w:val="00B30F42"/>
    <w:rsid w:val="00B313F2"/>
    <w:rsid w:val="00B32169"/>
    <w:rsid w:val="00B33F9F"/>
    <w:rsid w:val="00B36510"/>
    <w:rsid w:val="00B377EB"/>
    <w:rsid w:val="00B41F21"/>
    <w:rsid w:val="00B54D9D"/>
    <w:rsid w:val="00B57138"/>
    <w:rsid w:val="00B602DA"/>
    <w:rsid w:val="00B605E5"/>
    <w:rsid w:val="00B62ED4"/>
    <w:rsid w:val="00B6392E"/>
    <w:rsid w:val="00B65853"/>
    <w:rsid w:val="00B65B92"/>
    <w:rsid w:val="00B670D6"/>
    <w:rsid w:val="00B67823"/>
    <w:rsid w:val="00B83E3C"/>
    <w:rsid w:val="00B923AC"/>
    <w:rsid w:val="00B936FB"/>
    <w:rsid w:val="00BA2571"/>
    <w:rsid w:val="00BA4ADD"/>
    <w:rsid w:val="00BA4DC7"/>
    <w:rsid w:val="00BA7B4E"/>
    <w:rsid w:val="00BB4768"/>
    <w:rsid w:val="00BB7ACB"/>
    <w:rsid w:val="00BC279E"/>
    <w:rsid w:val="00BC3A69"/>
    <w:rsid w:val="00BD2FDB"/>
    <w:rsid w:val="00BD34B5"/>
    <w:rsid w:val="00BD3D98"/>
    <w:rsid w:val="00BE1BED"/>
    <w:rsid w:val="00BE4BC6"/>
    <w:rsid w:val="00BF261E"/>
    <w:rsid w:val="00BF414C"/>
    <w:rsid w:val="00BF516F"/>
    <w:rsid w:val="00BF5C81"/>
    <w:rsid w:val="00BF67B7"/>
    <w:rsid w:val="00C0016C"/>
    <w:rsid w:val="00C00879"/>
    <w:rsid w:val="00C011DA"/>
    <w:rsid w:val="00C01717"/>
    <w:rsid w:val="00C042FF"/>
    <w:rsid w:val="00C05449"/>
    <w:rsid w:val="00C17604"/>
    <w:rsid w:val="00C2040D"/>
    <w:rsid w:val="00C21AD4"/>
    <w:rsid w:val="00C36B2A"/>
    <w:rsid w:val="00C52A4F"/>
    <w:rsid w:val="00C54213"/>
    <w:rsid w:val="00C542DF"/>
    <w:rsid w:val="00C57C45"/>
    <w:rsid w:val="00C63294"/>
    <w:rsid w:val="00C6349E"/>
    <w:rsid w:val="00C656D5"/>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40B7"/>
    <w:rsid w:val="00CA6A51"/>
    <w:rsid w:val="00CB025F"/>
    <w:rsid w:val="00CC0A49"/>
    <w:rsid w:val="00CC1606"/>
    <w:rsid w:val="00CC2416"/>
    <w:rsid w:val="00CC3E01"/>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566E9"/>
    <w:rsid w:val="00D57D4B"/>
    <w:rsid w:val="00D60995"/>
    <w:rsid w:val="00D60AF9"/>
    <w:rsid w:val="00D64661"/>
    <w:rsid w:val="00D74E47"/>
    <w:rsid w:val="00D74F57"/>
    <w:rsid w:val="00D81E14"/>
    <w:rsid w:val="00D8500A"/>
    <w:rsid w:val="00D921F2"/>
    <w:rsid w:val="00D95143"/>
    <w:rsid w:val="00DA10B6"/>
    <w:rsid w:val="00DA66B8"/>
    <w:rsid w:val="00DA69BF"/>
    <w:rsid w:val="00DA7437"/>
    <w:rsid w:val="00DA7CE7"/>
    <w:rsid w:val="00DB32D4"/>
    <w:rsid w:val="00DB3E05"/>
    <w:rsid w:val="00DC05A7"/>
    <w:rsid w:val="00DC4695"/>
    <w:rsid w:val="00DC49AF"/>
    <w:rsid w:val="00DD01A1"/>
    <w:rsid w:val="00DD5DCF"/>
    <w:rsid w:val="00DD68ED"/>
    <w:rsid w:val="00DE2AD2"/>
    <w:rsid w:val="00DE2B2F"/>
    <w:rsid w:val="00DF68A7"/>
    <w:rsid w:val="00E05086"/>
    <w:rsid w:val="00E071BA"/>
    <w:rsid w:val="00E12CBD"/>
    <w:rsid w:val="00E15E21"/>
    <w:rsid w:val="00E17E52"/>
    <w:rsid w:val="00E22392"/>
    <w:rsid w:val="00E317AD"/>
    <w:rsid w:val="00E319E6"/>
    <w:rsid w:val="00E322FD"/>
    <w:rsid w:val="00E35C70"/>
    <w:rsid w:val="00E36C2C"/>
    <w:rsid w:val="00E40834"/>
    <w:rsid w:val="00E42893"/>
    <w:rsid w:val="00E43E1C"/>
    <w:rsid w:val="00E44949"/>
    <w:rsid w:val="00E44D5D"/>
    <w:rsid w:val="00E509B6"/>
    <w:rsid w:val="00E51ED8"/>
    <w:rsid w:val="00E66519"/>
    <w:rsid w:val="00E66F34"/>
    <w:rsid w:val="00E708F2"/>
    <w:rsid w:val="00E73281"/>
    <w:rsid w:val="00E738F0"/>
    <w:rsid w:val="00E844DC"/>
    <w:rsid w:val="00E84A35"/>
    <w:rsid w:val="00E84F95"/>
    <w:rsid w:val="00E92422"/>
    <w:rsid w:val="00E951B1"/>
    <w:rsid w:val="00E96CFF"/>
    <w:rsid w:val="00EA3824"/>
    <w:rsid w:val="00EA7387"/>
    <w:rsid w:val="00EB464A"/>
    <w:rsid w:val="00EB57F2"/>
    <w:rsid w:val="00EC181F"/>
    <w:rsid w:val="00EC4959"/>
    <w:rsid w:val="00EC6354"/>
    <w:rsid w:val="00EC6EDC"/>
    <w:rsid w:val="00ED03DF"/>
    <w:rsid w:val="00ED09FF"/>
    <w:rsid w:val="00ED0A31"/>
    <w:rsid w:val="00ED6C4F"/>
    <w:rsid w:val="00ED6CE4"/>
    <w:rsid w:val="00EE0DE8"/>
    <w:rsid w:val="00EE6FA1"/>
    <w:rsid w:val="00EF0894"/>
    <w:rsid w:val="00EF1F4A"/>
    <w:rsid w:val="00EF2BD2"/>
    <w:rsid w:val="00EF45EF"/>
    <w:rsid w:val="00F0588D"/>
    <w:rsid w:val="00F061A0"/>
    <w:rsid w:val="00F106F3"/>
    <w:rsid w:val="00F151EF"/>
    <w:rsid w:val="00F15DC8"/>
    <w:rsid w:val="00F227E6"/>
    <w:rsid w:val="00F23886"/>
    <w:rsid w:val="00F276A5"/>
    <w:rsid w:val="00F302DE"/>
    <w:rsid w:val="00F31C3E"/>
    <w:rsid w:val="00F34F0C"/>
    <w:rsid w:val="00F35476"/>
    <w:rsid w:val="00F469C1"/>
    <w:rsid w:val="00F53DD1"/>
    <w:rsid w:val="00F54063"/>
    <w:rsid w:val="00F63687"/>
    <w:rsid w:val="00F669A9"/>
    <w:rsid w:val="00F70128"/>
    <w:rsid w:val="00F73BEE"/>
    <w:rsid w:val="00F74382"/>
    <w:rsid w:val="00F75C60"/>
    <w:rsid w:val="00F76E0A"/>
    <w:rsid w:val="00F86ACA"/>
    <w:rsid w:val="00F91BB9"/>
    <w:rsid w:val="00F94F14"/>
    <w:rsid w:val="00FA3414"/>
    <w:rsid w:val="00FA4536"/>
    <w:rsid w:val="00FA6DE8"/>
    <w:rsid w:val="00FC00A6"/>
    <w:rsid w:val="00FC0F45"/>
    <w:rsid w:val="00FC31B7"/>
    <w:rsid w:val="00FC554D"/>
    <w:rsid w:val="00FC60BC"/>
    <w:rsid w:val="00FC6A80"/>
    <w:rsid w:val="00FD2485"/>
    <w:rsid w:val="00FD2CA8"/>
    <w:rsid w:val="00FD3AE5"/>
    <w:rsid w:val="00FD473A"/>
    <w:rsid w:val="00FE33B4"/>
    <w:rsid w:val="00FE4CD4"/>
    <w:rsid w:val="00FF106E"/>
    <w:rsid w:val="00FF3ABB"/>
    <w:rsid w:val="00FF6F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y"/>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CTL">
    <w:name w:val="CTL"/>
    <w:basedOn w:val="Normlny"/>
    <w:rsid w:val="003E30CE"/>
    <w:pPr>
      <w:widowControl w:val="0"/>
      <w:numPr>
        <w:numId w:val="44"/>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paragraph" w:styleId="Revzia">
    <w:name w:val="Revision"/>
    <w:hidden/>
    <w:uiPriority w:val="99"/>
    <w:semiHidden/>
    <w:rsid w:val="008612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1106">
      <w:bodyDiv w:val="1"/>
      <w:marLeft w:val="0"/>
      <w:marRight w:val="0"/>
      <w:marTop w:val="0"/>
      <w:marBottom w:val="0"/>
      <w:divBdr>
        <w:top w:val="none" w:sz="0" w:space="0" w:color="auto"/>
        <w:left w:val="none" w:sz="0" w:space="0" w:color="auto"/>
        <w:bottom w:val="none" w:sz="0" w:space="0" w:color="auto"/>
        <w:right w:val="none" w:sz="0" w:space="0" w:color="auto"/>
      </w:divBdr>
    </w:div>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8849929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59566978">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3044807">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7960293">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49728183">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drisak.juraj@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josephine.proebiz.com/sk/tender/33357/summary"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5112</Words>
  <Characters>29139</Characters>
  <Application>Microsoft Office Word</Application>
  <DocSecurity>4</DocSecurity>
  <Lines>242</Lines>
  <Paragraphs>68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2</cp:revision>
  <cp:lastPrinted>2019-06-18T09:40:00Z</cp:lastPrinted>
  <dcterms:created xsi:type="dcterms:W3CDTF">2025-02-10T06:40:00Z</dcterms:created>
  <dcterms:modified xsi:type="dcterms:W3CDTF">2025-02-10T06:40:00Z</dcterms:modified>
</cp:coreProperties>
</file>