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782B0" w14:textId="77777777" w:rsidR="00E35501" w:rsidRPr="000C69F5" w:rsidRDefault="00E35501" w:rsidP="00E35501">
      <w:pPr>
        <w:pStyle w:val="Hlavika"/>
        <w:spacing w:line="276" w:lineRule="auto"/>
        <w:rPr>
          <w:rFonts w:cs="Arial"/>
        </w:rPr>
      </w:pPr>
    </w:p>
    <w:p w14:paraId="094D8876" w14:textId="77777777" w:rsidR="00C87AEC" w:rsidRPr="000C69F5" w:rsidRDefault="00C87AEC" w:rsidP="00E35501">
      <w:pPr>
        <w:pStyle w:val="Hlavika"/>
        <w:spacing w:line="276" w:lineRule="auto"/>
        <w:rPr>
          <w:rFonts w:cs="Arial"/>
        </w:rPr>
      </w:pPr>
    </w:p>
    <w:p w14:paraId="7E78C744" w14:textId="77777777" w:rsidR="00C87AEC" w:rsidRPr="000C69F5" w:rsidRDefault="00C87AEC" w:rsidP="00E35501">
      <w:pPr>
        <w:pStyle w:val="Hlavika"/>
        <w:spacing w:line="276" w:lineRule="auto"/>
        <w:rPr>
          <w:rFonts w:cs="Arial"/>
        </w:rPr>
      </w:pPr>
    </w:p>
    <w:p w14:paraId="7A8188F1" w14:textId="77777777" w:rsidR="00E35501" w:rsidRPr="000C69F5" w:rsidRDefault="00E35501" w:rsidP="00E35501">
      <w:pPr>
        <w:pStyle w:val="Hlavika"/>
        <w:spacing w:line="276" w:lineRule="auto"/>
        <w:rPr>
          <w:rFonts w:cs="Arial"/>
        </w:rPr>
      </w:pPr>
    </w:p>
    <w:p w14:paraId="566F6E86" w14:textId="77777777" w:rsidR="00E35501" w:rsidRPr="000C69F5" w:rsidRDefault="00E35501" w:rsidP="00E35501">
      <w:pPr>
        <w:spacing w:line="276" w:lineRule="auto"/>
        <w:rPr>
          <w:rFonts w:cs="Arial"/>
        </w:rPr>
      </w:pPr>
    </w:p>
    <w:p w14:paraId="0BEFF6F4" w14:textId="77777777" w:rsidR="00E35501" w:rsidRPr="000C69F5" w:rsidRDefault="00E35501" w:rsidP="00E35501">
      <w:pPr>
        <w:spacing w:line="276" w:lineRule="auto"/>
        <w:rPr>
          <w:rFonts w:cs="Arial"/>
        </w:rPr>
      </w:pPr>
    </w:p>
    <w:p w14:paraId="0FE1B42D" w14:textId="77777777" w:rsidR="00E35501" w:rsidRPr="000C69F5" w:rsidRDefault="00E35501" w:rsidP="00E35501">
      <w:pPr>
        <w:spacing w:line="276" w:lineRule="auto"/>
        <w:rPr>
          <w:rFonts w:cs="Arial"/>
        </w:rPr>
      </w:pPr>
    </w:p>
    <w:p w14:paraId="60C9EB67" w14:textId="7515B709" w:rsidR="00E35501" w:rsidRPr="000C69F5" w:rsidRDefault="00E35501" w:rsidP="00E35501">
      <w:pPr>
        <w:spacing w:line="276" w:lineRule="auto"/>
        <w:rPr>
          <w:rFonts w:cs="Arial"/>
        </w:rPr>
      </w:pPr>
    </w:p>
    <w:p w14:paraId="3D58AC14" w14:textId="60E36130" w:rsidR="00E35501" w:rsidRPr="000C69F5" w:rsidRDefault="00E35501" w:rsidP="00E35501">
      <w:pPr>
        <w:spacing w:line="276" w:lineRule="auto"/>
        <w:rPr>
          <w:rFonts w:cs="Arial"/>
        </w:rPr>
      </w:pPr>
    </w:p>
    <w:p w14:paraId="0DCE570E" w14:textId="617C83D8" w:rsidR="00E35501" w:rsidRPr="000C69F5" w:rsidRDefault="00E35501" w:rsidP="00E35501">
      <w:pPr>
        <w:spacing w:line="276" w:lineRule="auto"/>
        <w:rPr>
          <w:rFonts w:cs="Arial"/>
        </w:rPr>
      </w:pPr>
    </w:p>
    <w:p w14:paraId="3FEE7B1E" w14:textId="278F7746" w:rsidR="005B38D6" w:rsidRPr="000C69F5" w:rsidRDefault="005B38D6" w:rsidP="00E35501">
      <w:pPr>
        <w:spacing w:line="276" w:lineRule="auto"/>
        <w:rPr>
          <w:rFonts w:cs="Arial"/>
        </w:rPr>
      </w:pPr>
    </w:p>
    <w:p w14:paraId="3AF60F3B" w14:textId="45DF6F5A" w:rsidR="00E35501" w:rsidRPr="000C69F5" w:rsidRDefault="006A6AA9" w:rsidP="00E35501">
      <w:pPr>
        <w:spacing w:line="276" w:lineRule="auto"/>
        <w:rPr>
          <w:rFonts w:cs="Arial"/>
        </w:rPr>
      </w:pPr>
      <w:r w:rsidRPr="000C69F5">
        <w:rPr>
          <w:rFonts w:cs="Arial"/>
          <w:noProof/>
          <w:sz w:val="44"/>
          <w:szCs w:val="44"/>
          <w:lang w:eastAsia="sk-SK"/>
        </w:rPr>
        <w:drawing>
          <wp:anchor distT="0" distB="0" distL="114300" distR="114300" simplePos="0" relativeHeight="251658240" behindDoc="0" locked="0" layoutInCell="1" allowOverlap="1" wp14:anchorId="6C96D4AB" wp14:editId="2547CE18">
            <wp:simplePos x="0" y="0"/>
            <wp:positionH relativeFrom="margin">
              <wp:align>center</wp:align>
            </wp:positionH>
            <wp:positionV relativeFrom="margin">
              <wp:posOffset>1913890</wp:posOffset>
            </wp:positionV>
            <wp:extent cx="1676400" cy="167640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B32267" w14:textId="16B65EA1" w:rsidR="00E35501" w:rsidRPr="000C69F5" w:rsidRDefault="00E35501" w:rsidP="00E35501">
      <w:pPr>
        <w:spacing w:line="276" w:lineRule="auto"/>
        <w:rPr>
          <w:rFonts w:cs="Arial"/>
        </w:rPr>
      </w:pPr>
    </w:p>
    <w:p w14:paraId="4F3B8656" w14:textId="77777777" w:rsidR="00E35501" w:rsidRPr="000C69F5" w:rsidRDefault="00E35501" w:rsidP="00E35501">
      <w:pPr>
        <w:spacing w:line="276" w:lineRule="auto"/>
        <w:rPr>
          <w:rFonts w:cs="Arial"/>
        </w:rPr>
      </w:pPr>
    </w:p>
    <w:p w14:paraId="399D5E92" w14:textId="77777777" w:rsidR="00086917" w:rsidRPr="000C69F5" w:rsidRDefault="00086917" w:rsidP="00086917">
      <w:pPr>
        <w:spacing w:line="276" w:lineRule="auto"/>
        <w:jc w:val="center"/>
        <w:rPr>
          <w:rFonts w:cs="Arial"/>
          <w:sz w:val="32"/>
        </w:rPr>
      </w:pPr>
    </w:p>
    <w:p w14:paraId="6541CBE5" w14:textId="64866659" w:rsidR="00DC6463" w:rsidRPr="000C69F5" w:rsidRDefault="00DC6463" w:rsidP="007952E2">
      <w:pPr>
        <w:spacing w:line="276" w:lineRule="auto"/>
        <w:ind w:left="2124" w:firstLine="708"/>
        <w:rPr>
          <w:rFonts w:cs="Arial"/>
          <w:sz w:val="32"/>
        </w:rPr>
      </w:pPr>
    </w:p>
    <w:tbl>
      <w:tblPr>
        <w:tblpPr w:leftFromText="141" w:rightFromText="141" w:vertAnchor="text" w:tblpXSpec="center" w:tblpY="1"/>
        <w:tblOverlap w:val="never"/>
        <w:tblW w:w="9208" w:type="dxa"/>
        <w:tblLayout w:type="fixed"/>
        <w:tblLook w:val="0000" w:firstRow="0" w:lastRow="0" w:firstColumn="0" w:lastColumn="0" w:noHBand="0" w:noVBand="0"/>
      </w:tblPr>
      <w:tblGrid>
        <w:gridCol w:w="9208"/>
      </w:tblGrid>
      <w:tr w:rsidR="00E35501" w:rsidRPr="000C69F5" w14:paraId="182BA2F9" w14:textId="77777777" w:rsidTr="007952E2">
        <w:trPr>
          <w:cantSplit/>
          <w:trHeight w:val="3818"/>
        </w:trPr>
        <w:tc>
          <w:tcPr>
            <w:tcW w:w="9208" w:type="dxa"/>
          </w:tcPr>
          <w:p w14:paraId="28380DA0" w14:textId="3E538A15" w:rsidR="00E35501" w:rsidRPr="000C69F5" w:rsidRDefault="00E35501" w:rsidP="00527CAD">
            <w:pPr>
              <w:spacing w:line="276" w:lineRule="auto"/>
              <w:rPr>
                <w:rFonts w:cs="Arial"/>
                <w:b/>
                <w:sz w:val="44"/>
                <w:szCs w:val="44"/>
              </w:rPr>
            </w:pPr>
          </w:p>
          <w:p w14:paraId="096F6927" w14:textId="6E1BEFCA" w:rsidR="00E35501" w:rsidRPr="006A6AA9" w:rsidRDefault="002B064E" w:rsidP="006A6AA9">
            <w:pPr>
              <w:pStyle w:val="DocumentName"/>
              <w:spacing w:line="276" w:lineRule="auto"/>
              <w:rPr>
                <w:rFonts w:ascii="Calibri Light" w:eastAsiaTheme="majorEastAsia" w:hAnsi="Calibri Light" w:cstheme="majorBidi"/>
                <w:color w:val="CA2137"/>
                <w:szCs w:val="32"/>
              </w:rPr>
            </w:pPr>
            <w:r w:rsidRPr="006A6AA9">
              <w:rPr>
                <w:rFonts w:ascii="Calibri Light" w:eastAsiaTheme="majorEastAsia" w:hAnsi="Calibri Light" w:cstheme="majorBidi"/>
                <w:color w:val="CA2137"/>
                <w:szCs w:val="32"/>
              </w:rPr>
              <w:t>Testovacie scenáre</w:t>
            </w:r>
            <w:r w:rsidR="005C4F01" w:rsidRPr="006A6AA9">
              <w:rPr>
                <w:rFonts w:ascii="Calibri Light" w:eastAsiaTheme="majorEastAsia" w:hAnsi="Calibri Light" w:cstheme="majorBidi"/>
                <w:color w:val="CA2137"/>
                <w:szCs w:val="32"/>
              </w:rPr>
              <w:t xml:space="preserve"> </w:t>
            </w:r>
            <w:proofErr w:type="spellStart"/>
            <w:r w:rsidR="005C4F01" w:rsidRPr="006A6AA9">
              <w:rPr>
                <w:rFonts w:ascii="Calibri Light" w:eastAsiaTheme="majorEastAsia" w:hAnsi="Calibri Light" w:cstheme="majorBidi"/>
                <w:color w:val="CA2137"/>
                <w:szCs w:val="32"/>
              </w:rPr>
              <w:t>e</w:t>
            </w:r>
            <w:r w:rsidR="00042DFE" w:rsidRPr="006A6AA9">
              <w:rPr>
                <w:rFonts w:ascii="Calibri Light" w:eastAsiaTheme="majorEastAsia" w:hAnsi="Calibri Light" w:cstheme="majorBidi"/>
                <w:color w:val="CA2137"/>
                <w:szCs w:val="32"/>
              </w:rPr>
              <w:t>lab</w:t>
            </w:r>
            <w:proofErr w:type="spellEnd"/>
          </w:p>
          <w:p w14:paraId="1221AF39" w14:textId="77777777" w:rsidR="00E35501" w:rsidRPr="000C69F5" w:rsidRDefault="00E35501" w:rsidP="00527CAD">
            <w:pPr>
              <w:pStyle w:val="DocumentName"/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314BDE12" w14:textId="77777777" w:rsidR="00E35501" w:rsidRPr="000C69F5" w:rsidRDefault="00E35501" w:rsidP="00527CAD">
            <w:pPr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46933380" w14:textId="77777777" w:rsidR="00E35501" w:rsidRPr="000C69F5" w:rsidRDefault="00E35501" w:rsidP="00527CAD">
            <w:pPr>
              <w:pStyle w:val="DocumentName"/>
              <w:spacing w:before="0" w:after="0" w:line="276" w:lineRule="auto"/>
              <w:rPr>
                <w:rFonts w:cs="Arial"/>
                <w:sz w:val="44"/>
                <w:szCs w:val="44"/>
              </w:rPr>
            </w:pPr>
          </w:p>
        </w:tc>
      </w:tr>
    </w:tbl>
    <w:p w14:paraId="5D17EC64" w14:textId="77777777" w:rsidR="00851703" w:rsidRPr="000C69F5" w:rsidRDefault="00851703" w:rsidP="00E35501">
      <w:pPr>
        <w:pStyle w:val="content"/>
        <w:spacing w:line="276" w:lineRule="auto"/>
        <w:rPr>
          <w:rFonts w:cs="Arial"/>
        </w:rPr>
      </w:pPr>
    </w:p>
    <w:p w14:paraId="79D4B288" w14:textId="77777777" w:rsidR="007952E2" w:rsidRPr="000C69F5" w:rsidRDefault="007952E2" w:rsidP="00E35501">
      <w:pPr>
        <w:pStyle w:val="content"/>
        <w:spacing w:line="276" w:lineRule="auto"/>
        <w:rPr>
          <w:rFonts w:cs="Arial"/>
        </w:rPr>
      </w:pPr>
    </w:p>
    <w:p w14:paraId="6FD2156C" w14:textId="77777777" w:rsidR="007952E2" w:rsidRPr="000C69F5" w:rsidRDefault="007952E2" w:rsidP="00E35501">
      <w:pPr>
        <w:pStyle w:val="content"/>
        <w:spacing w:line="276" w:lineRule="auto"/>
        <w:rPr>
          <w:rFonts w:cs="Arial"/>
        </w:rPr>
      </w:pPr>
    </w:p>
    <w:p w14:paraId="698CC08D" w14:textId="77777777" w:rsidR="007952E2" w:rsidRPr="000C69F5" w:rsidRDefault="007952E2" w:rsidP="00E35501">
      <w:pPr>
        <w:pStyle w:val="content"/>
        <w:spacing w:line="276" w:lineRule="auto"/>
        <w:rPr>
          <w:rFonts w:cs="Arial"/>
        </w:rPr>
      </w:pPr>
    </w:p>
    <w:p w14:paraId="57C3C5DA" w14:textId="77777777" w:rsidR="007952E2" w:rsidRPr="000C69F5" w:rsidRDefault="007952E2" w:rsidP="00E35501">
      <w:pPr>
        <w:pStyle w:val="content"/>
        <w:spacing w:line="276" w:lineRule="auto"/>
        <w:rPr>
          <w:rFonts w:cs="Arial"/>
        </w:rPr>
      </w:pPr>
    </w:p>
    <w:p w14:paraId="0C8A13DD" w14:textId="77777777" w:rsidR="007952E2" w:rsidRPr="000C69F5" w:rsidRDefault="007952E2" w:rsidP="00E35501">
      <w:pPr>
        <w:pStyle w:val="content"/>
        <w:spacing w:line="276" w:lineRule="auto"/>
        <w:rPr>
          <w:rFonts w:cs="Arial"/>
        </w:rPr>
      </w:pPr>
    </w:p>
    <w:p w14:paraId="2828CCB2" w14:textId="77777777" w:rsidR="007952E2" w:rsidRPr="000C69F5" w:rsidRDefault="007952E2" w:rsidP="00E35501">
      <w:pPr>
        <w:pStyle w:val="content"/>
        <w:spacing w:line="276" w:lineRule="auto"/>
        <w:rPr>
          <w:rFonts w:cs="Arial"/>
        </w:rPr>
      </w:pPr>
    </w:p>
    <w:p w14:paraId="7033A83D" w14:textId="69FBBB75" w:rsidR="006A6AA9" w:rsidRDefault="006A6AA9">
      <w:pPr>
        <w:spacing w:after="200" w:line="276" w:lineRule="auto"/>
        <w:jc w:val="left"/>
        <w:rPr>
          <w:rFonts w:cs="Arial"/>
          <w:b/>
          <w:sz w:val="28"/>
        </w:rPr>
      </w:pPr>
      <w:bookmarkStart w:id="0" w:name="_Toc321755929"/>
      <w:r>
        <w:rPr>
          <w:rFonts w:cs="Arial"/>
          <w:b/>
          <w:sz w:val="28"/>
        </w:rPr>
        <w:br w:type="page"/>
      </w:r>
    </w:p>
    <w:p w14:paraId="7953772E" w14:textId="77777777" w:rsidR="0070054E" w:rsidRPr="000C69F5" w:rsidRDefault="0070054E" w:rsidP="005D6787">
      <w:pPr>
        <w:spacing w:after="120"/>
        <w:rPr>
          <w:rFonts w:cs="Arial"/>
          <w:b/>
          <w:sz w:val="28"/>
        </w:rPr>
      </w:pPr>
    </w:p>
    <w:p w14:paraId="1BB8954A" w14:textId="77777777" w:rsidR="006A6AA9" w:rsidRPr="000C69F5" w:rsidRDefault="006A6AA9" w:rsidP="006A6AA9">
      <w:pPr>
        <w:pStyle w:val="Nadpis1"/>
        <w:ind w:left="357" w:hanging="357"/>
        <w:rPr>
          <w:lang w:val="sk-SK"/>
        </w:rPr>
      </w:pPr>
      <w:bookmarkStart w:id="1" w:name="_Toc507595385"/>
      <w:bookmarkStart w:id="2" w:name="_Toc55209605"/>
      <w:r w:rsidRPr="000C69F5">
        <w:rPr>
          <w:lang w:val="sk-SK"/>
        </w:rPr>
        <w:t>Základné informácie o dokumente</w:t>
      </w:r>
      <w:bookmarkEnd w:id="1"/>
      <w:bookmarkEnd w:id="2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65"/>
        <w:gridCol w:w="7151"/>
      </w:tblGrid>
      <w:tr w:rsidR="006A6AA9" w:rsidRPr="000C69F5" w14:paraId="26087180" w14:textId="77777777" w:rsidTr="006A6AA9">
        <w:tc>
          <w:tcPr>
            <w:tcW w:w="1871" w:type="dxa"/>
            <w:shd w:val="clear" w:color="auto" w:fill="002060"/>
          </w:tcPr>
          <w:p w14:paraId="1343E90A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  <w:t>Názov</w:t>
            </w:r>
          </w:p>
        </w:tc>
        <w:tc>
          <w:tcPr>
            <w:tcW w:w="7185" w:type="dxa"/>
            <w:vAlign w:val="center"/>
          </w:tcPr>
          <w:p w14:paraId="2F4FDE1B" w14:textId="77777777" w:rsidR="006A6AA9" w:rsidRPr="000C69F5" w:rsidRDefault="006A6AA9" w:rsidP="006A6AA9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  <w:r w:rsidRPr="000C69F5">
              <w:rPr>
                <w:rFonts w:asciiTheme="minorHAnsi" w:hAnsiTheme="minorHAnsi" w:cstheme="minorHAnsi"/>
                <w:sz w:val="18"/>
                <w:szCs w:val="24"/>
              </w:rPr>
              <w:t xml:space="preserve">Testovacie scenáre domény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24"/>
              </w:rPr>
              <w:t>elab</w:t>
            </w:r>
            <w:proofErr w:type="spellEnd"/>
          </w:p>
        </w:tc>
      </w:tr>
      <w:tr w:rsidR="006A6AA9" w:rsidRPr="000C69F5" w14:paraId="5E1395A0" w14:textId="77777777" w:rsidTr="006A6AA9">
        <w:tc>
          <w:tcPr>
            <w:tcW w:w="1871" w:type="dxa"/>
            <w:shd w:val="clear" w:color="auto" w:fill="002060"/>
          </w:tcPr>
          <w:p w14:paraId="2CF6FE1D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  <w:t>Účel</w:t>
            </w:r>
          </w:p>
        </w:tc>
        <w:tc>
          <w:tcPr>
            <w:tcW w:w="7185" w:type="dxa"/>
          </w:tcPr>
          <w:p w14:paraId="1A7F645F" w14:textId="77777777" w:rsidR="006A6AA9" w:rsidRPr="000C69F5" w:rsidRDefault="006A6AA9" w:rsidP="006A6AA9">
            <w:pPr>
              <w:spacing w:before="120"/>
              <w:rPr>
                <w:sz w:val="18"/>
                <w:szCs w:val="18"/>
              </w:rPr>
            </w:pPr>
            <w:r w:rsidRPr="000C69F5">
              <w:rPr>
                <w:sz w:val="18"/>
                <w:szCs w:val="18"/>
              </w:rPr>
              <w:t xml:space="preserve">Tento dokument obsahuje popis hlavných scenárov s popisom dôležitých alternatív pre overenie funkcionality IS PZS požadovanej pre vytvorenie a získavanie dát do NZIS pre modul </w:t>
            </w:r>
            <w:proofErr w:type="spellStart"/>
            <w:r w:rsidRPr="000C69F5">
              <w:rPr>
                <w:sz w:val="18"/>
                <w:szCs w:val="18"/>
              </w:rPr>
              <w:t>ezdravie</w:t>
            </w:r>
            <w:proofErr w:type="spellEnd"/>
            <w:r w:rsidRPr="000C69F5">
              <w:rPr>
                <w:sz w:val="18"/>
                <w:szCs w:val="18"/>
              </w:rPr>
              <w:t xml:space="preserve"> </w:t>
            </w:r>
            <w:proofErr w:type="spellStart"/>
            <w:r w:rsidRPr="000C69F5">
              <w:rPr>
                <w:sz w:val="18"/>
                <w:szCs w:val="18"/>
              </w:rPr>
              <w:t>elab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243A4F14" w14:textId="77777777" w:rsidR="006A6AA9" w:rsidRPr="000C69F5" w:rsidRDefault="006A6AA9" w:rsidP="006A6AA9">
            <w:pPr>
              <w:spacing w:before="120"/>
              <w:rPr>
                <w:sz w:val="18"/>
                <w:szCs w:val="18"/>
              </w:rPr>
            </w:pPr>
            <w:r w:rsidRPr="000C69F5">
              <w:rPr>
                <w:sz w:val="18"/>
                <w:szCs w:val="18"/>
              </w:rPr>
              <w:t>Je určený primárne pre IS PZS pre účel overenie a záznam</w:t>
            </w:r>
            <w:r>
              <w:rPr>
                <w:sz w:val="18"/>
                <w:szCs w:val="18"/>
              </w:rPr>
              <w:t>u</w:t>
            </w:r>
            <w:r w:rsidRPr="000C69F5">
              <w:rPr>
                <w:sz w:val="18"/>
                <w:szCs w:val="18"/>
              </w:rPr>
              <w:t xml:space="preserve"> volaní funkcií a krokov procesov, u ktorých prebieha overenie zhody realizované na žiadosť výrobcu softvéru IS PZS poverenými osoba</w:t>
            </w:r>
            <w:r>
              <w:rPr>
                <w:sz w:val="18"/>
                <w:szCs w:val="18"/>
              </w:rPr>
              <w:t>mi</w:t>
            </w:r>
            <w:r w:rsidRPr="000C69F5">
              <w:rPr>
                <w:sz w:val="18"/>
                <w:szCs w:val="18"/>
              </w:rPr>
              <w:t xml:space="preserve"> na NCZI.</w:t>
            </w:r>
          </w:p>
          <w:p w14:paraId="6BF87F70" w14:textId="77777777" w:rsidR="006A6AA9" w:rsidRPr="000C69F5" w:rsidRDefault="006A6AA9" w:rsidP="006A6AA9">
            <w:pPr>
              <w:spacing w:before="120"/>
              <w:rPr>
                <w:sz w:val="18"/>
                <w:szCs w:val="18"/>
              </w:rPr>
            </w:pPr>
            <w:r w:rsidRPr="000C69F5">
              <w:rPr>
                <w:sz w:val="18"/>
                <w:szCs w:val="18"/>
              </w:rPr>
              <w:t xml:space="preserve">Dokument neobsahuje všetky možné alternatívy, ktoré môžu pri zbere dát a vytváraní volaní nastať. Tie si primerane ošetrí dodávateľ IS PZS a otestuje v rámci vlastných systémových a integračných testov vlastných komponentov IS PZS. </w:t>
            </w:r>
          </w:p>
          <w:p w14:paraId="373DEF56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24"/>
              </w:rPr>
            </w:pPr>
            <w:r w:rsidRPr="000C69F5">
              <w:rPr>
                <w:sz w:val="18"/>
                <w:szCs w:val="18"/>
              </w:rPr>
              <w:t>Dokument tak isto neobsahuje popis testov pre používateľské rozhranie IS PZS, ktoré je závislé na spôsobe implementácie a zvolenej technológie príslušného dodávateľa IS PZS</w:t>
            </w:r>
            <w:r>
              <w:rPr>
                <w:sz w:val="18"/>
                <w:szCs w:val="18"/>
              </w:rPr>
              <w:t>.</w:t>
            </w:r>
          </w:p>
        </w:tc>
      </w:tr>
      <w:tr w:rsidR="006A6AA9" w:rsidRPr="000C69F5" w14:paraId="267DA304" w14:textId="77777777" w:rsidTr="006A6AA9">
        <w:tc>
          <w:tcPr>
            <w:tcW w:w="1871" w:type="dxa"/>
            <w:shd w:val="clear" w:color="auto" w:fill="002060"/>
          </w:tcPr>
          <w:p w14:paraId="305FFDBB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  <w:t>Rozsah</w:t>
            </w:r>
          </w:p>
        </w:tc>
        <w:tc>
          <w:tcPr>
            <w:tcW w:w="7185" w:type="dxa"/>
          </w:tcPr>
          <w:p w14:paraId="6D95CA45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24"/>
              </w:rPr>
            </w:pPr>
            <w:r w:rsidRPr="000C69F5">
              <w:rPr>
                <w:rFonts w:asciiTheme="minorHAnsi" w:hAnsiTheme="minorHAnsi" w:cstheme="minorHAnsi"/>
                <w:sz w:val="18"/>
                <w:szCs w:val="24"/>
              </w:rPr>
              <w:t>Testovacie scenáre</w:t>
            </w:r>
          </w:p>
        </w:tc>
      </w:tr>
      <w:tr w:rsidR="006A6AA9" w:rsidRPr="000C69F5" w14:paraId="48428982" w14:textId="77777777" w:rsidTr="006A6AA9">
        <w:tc>
          <w:tcPr>
            <w:tcW w:w="1871" w:type="dxa"/>
            <w:shd w:val="clear" w:color="auto" w:fill="002060"/>
          </w:tcPr>
          <w:p w14:paraId="3CE3A44C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  <w:t>Cieľová skupina</w:t>
            </w:r>
          </w:p>
        </w:tc>
        <w:tc>
          <w:tcPr>
            <w:tcW w:w="7185" w:type="dxa"/>
          </w:tcPr>
          <w:p w14:paraId="0422DB45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24"/>
              </w:rPr>
            </w:pPr>
            <w:r w:rsidRPr="000C69F5">
              <w:rPr>
                <w:rFonts w:asciiTheme="minorHAnsi" w:hAnsiTheme="minorHAnsi" w:cstheme="minorHAnsi"/>
                <w:sz w:val="18"/>
                <w:szCs w:val="24"/>
              </w:rPr>
              <w:t>Výrobcovia IS PZS</w:t>
            </w:r>
          </w:p>
        </w:tc>
      </w:tr>
      <w:tr w:rsidR="006A6AA9" w:rsidRPr="000C69F5" w14:paraId="1734C7ED" w14:textId="77777777" w:rsidTr="006A6AA9">
        <w:tc>
          <w:tcPr>
            <w:tcW w:w="1871" w:type="dxa"/>
            <w:shd w:val="clear" w:color="auto" w:fill="002060"/>
          </w:tcPr>
          <w:p w14:paraId="3BA216D8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  <w:t>Verzia</w:t>
            </w:r>
          </w:p>
        </w:tc>
        <w:tc>
          <w:tcPr>
            <w:tcW w:w="7185" w:type="dxa"/>
          </w:tcPr>
          <w:p w14:paraId="54533568" w14:textId="11B0F061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24"/>
              </w:rPr>
            </w:pPr>
            <w:r w:rsidRPr="000C69F5">
              <w:rPr>
                <w:rFonts w:asciiTheme="minorHAnsi" w:hAnsiTheme="minorHAnsi" w:cstheme="minorHAnsi"/>
                <w:sz w:val="18"/>
                <w:szCs w:val="24"/>
              </w:rPr>
              <w:t>1.</w:t>
            </w:r>
            <w:ins w:id="3" w:author="Sidó Pavol, Ing." w:date="2021-01-01T17:48:00Z">
              <w:r w:rsidR="00CF3075">
                <w:rPr>
                  <w:rFonts w:asciiTheme="minorHAnsi" w:hAnsiTheme="minorHAnsi" w:cstheme="minorHAnsi"/>
                  <w:sz w:val="18"/>
                  <w:szCs w:val="24"/>
                </w:rPr>
                <w:t>6</w:t>
              </w:r>
            </w:ins>
          </w:p>
        </w:tc>
      </w:tr>
      <w:tr w:rsidR="006A6AA9" w:rsidRPr="000C69F5" w14:paraId="7CF355C3" w14:textId="77777777" w:rsidTr="006A6AA9">
        <w:tc>
          <w:tcPr>
            <w:tcW w:w="1871" w:type="dxa"/>
            <w:shd w:val="clear" w:color="auto" w:fill="002060"/>
          </w:tcPr>
          <w:p w14:paraId="5EE68D36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  <w:t>Stav</w:t>
            </w:r>
          </w:p>
        </w:tc>
        <w:tc>
          <w:tcPr>
            <w:tcW w:w="7185" w:type="dxa"/>
          </w:tcPr>
          <w:p w14:paraId="4DC440B6" w14:textId="749530F0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sz w:val="18"/>
                <w:szCs w:val="24"/>
              </w:rPr>
              <w:t>Schválený</w:t>
            </w:r>
          </w:p>
        </w:tc>
      </w:tr>
      <w:tr w:rsidR="006A6AA9" w:rsidRPr="000C69F5" w14:paraId="3C4FA78D" w14:textId="77777777" w:rsidTr="006A6AA9">
        <w:tc>
          <w:tcPr>
            <w:tcW w:w="1871" w:type="dxa"/>
            <w:shd w:val="clear" w:color="auto" w:fill="002060"/>
          </w:tcPr>
          <w:p w14:paraId="1E2E1D44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4"/>
              </w:rPr>
              <w:t>Vlastník</w:t>
            </w:r>
          </w:p>
        </w:tc>
        <w:tc>
          <w:tcPr>
            <w:tcW w:w="7185" w:type="dxa"/>
          </w:tcPr>
          <w:p w14:paraId="6A258441" w14:textId="77777777" w:rsidR="006A6AA9" w:rsidRPr="000C69F5" w:rsidRDefault="006A6AA9" w:rsidP="006A6AA9">
            <w:pPr>
              <w:keepNext/>
              <w:spacing w:before="120"/>
              <w:rPr>
                <w:rFonts w:asciiTheme="minorHAnsi" w:hAnsiTheme="minorHAnsi" w:cstheme="minorHAnsi"/>
                <w:sz w:val="18"/>
                <w:szCs w:val="24"/>
              </w:rPr>
            </w:pPr>
            <w:r w:rsidRPr="000C69F5">
              <w:rPr>
                <w:rFonts w:asciiTheme="minorHAnsi" w:hAnsiTheme="minorHAnsi" w:cstheme="minorHAnsi"/>
                <w:sz w:val="18"/>
                <w:szCs w:val="24"/>
              </w:rPr>
              <w:t>NCZI</w:t>
            </w:r>
          </w:p>
        </w:tc>
      </w:tr>
    </w:tbl>
    <w:p w14:paraId="56DBA250" w14:textId="77777777" w:rsidR="006A6AA9" w:rsidRPr="000C69F5" w:rsidRDefault="006A6AA9" w:rsidP="006A6AA9">
      <w:pPr>
        <w:pStyle w:val="Popis"/>
        <w:rPr>
          <w:lang w:val="sk-SK"/>
        </w:rPr>
      </w:pPr>
      <w:bookmarkStart w:id="4" w:name="_Toc19273329"/>
      <w:r w:rsidRPr="000C69F5">
        <w:rPr>
          <w:lang w:val="sk-SK"/>
        </w:rPr>
        <w:t xml:space="preserve">Tabuľka </w:t>
      </w:r>
      <w:r w:rsidRPr="000C69F5">
        <w:rPr>
          <w:lang w:val="sk-SK"/>
        </w:rPr>
        <w:fldChar w:fldCharType="begin"/>
      </w:r>
      <w:r w:rsidRPr="000C69F5">
        <w:rPr>
          <w:lang w:val="sk-SK"/>
        </w:rPr>
        <w:instrText xml:space="preserve"> SEQ Tabuľka \* ARABIC </w:instrText>
      </w:r>
      <w:r w:rsidRPr="000C69F5">
        <w:rPr>
          <w:lang w:val="sk-SK"/>
        </w:rPr>
        <w:fldChar w:fldCharType="separate"/>
      </w:r>
      <w:r>
        <w:rPr>
          <w:noProof/>
          <w:lang w:val="sk-SK"/>
        </w:rPr>
        <w:t>1</w:t>
      </w:r>
      <w:r w:rsidRPr="000C69F5">
        <w:rPr>
          <w:lang w:val="sk-SK"/>
        </w:rPr>
        <w:fldChar w:fldCharType="end"/>
      </w:r>
      <w:r w:rsidRPr="000C69F5">
        <w:rPr>
          <w:lang w:val="sk-SK"/>
        </w:rPr>
        <w:t xml:space="preserve">: </w:t>
      </w:r>
      <w:r w:rsidRPr="000C69F5">
        <w:rPr>
          <w:b w:val="0"/>
          <w:lang w:val="sk-SK"/>
        </w:rPr>
        <w:t>Základné informácie o dokumente</w:t>
      </w:r>
      <w:bookmarkEnd w:id="4"/>
    </w:p>
    <w:p w14:paraId="7B5A0B00" w14:textId="77777777" w:rsidR="006A6AA9" w:rsidRPr="000C69F5" w:rsidRDefault="006A6AA9" w:rsidP="006A6AA9">
      <w:pPr>
        <w:pStyle w:val="Nadpis1"/>
        <w:ind w:left="357" w:hanging="357"/>
        <w:rPr>
          <w:lang w:val="sk-SK"/>
        </w:rPr>
      </w:pPr>
      <w:bookmarkStart w:id="5" w:name="_Toc507595386"/>
      <w:bookmarkStart w:id="6" w:name="_Toc55209606"/>
      <w:r w:rsidRPr="000C69F5">
        <w:rPr>
          <w:lang w:val="sk-SK"/>
        </w:rPr>
        <w:t>História zmien dokumentu</w:t>
      </w:r>
      <w:bookmarkEnd w:id="5"/>
      <w:bookmarkEnd w:id="6"/>
    </w:p>
    <w:p w14:paraId="4864FC81" w14:textId="77777777" w:rsidR="006A6AA9" w:rsidRPr="000C69F5" w:rsidRDefault="006A6AA9" w:rsidP="006A6AA9">
      <w:pPr>
        <w:pStyle w:val="Nadpis2"/>
        <w:rPr>
          <w:lang w:val="sk-SK"/>
        </w:rPr>
      </w:pPr>
      <w:bookmarkStart w:id="7" w:name="_Toc507595387"/>
      <w:bookmarkStart w:id="8" w:name="_Toc55209607"/>
      <w:r w:rsidRPr="000C69F5">
        <w:rPr>
          <w:lang w:val="sk-SK"/>
        </w:rPr>
        <w:t>Register zmien</w:t>
      </w:r>
      <w:bookmarkEnd w:id="7"/>
      <w:bookmarkEnd w:id="8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91"/>
        <w:gridCol w:w="1363"/>
        <w:gridCol w:w="1555"/>
        <w:gridCol w:w="961"/>
        <w:gridCol w:w="4346"/>
      </w:tblGrid>
      <w:tr w:rsidR="006A6AA9" w:rsidRPr="000C69F5" w14:paraId="4C8971AB" w14:textId="77777777" w:rsidTr="005808B7">
        <w:tc>
          <w:tcPr>
            <w:tcW w:w="791" w:type="dxa"/>
            <w:shd w:val="clear" w:color="auto" w:fill="002060"/>
          </w:tcPr>
          <w:p w14:paraId="6537C44B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Verzia</w:t>
            </w:r>
          </w:p>
        </w:tc>
        <w:tc>
          <w:tcPr>
            <w:tcW w:w="1363" w:type="dxa"/>
            <w:shd w:val="clear" w:color="auto" w:fill="002060"/>
          </w:tcPr>
          <w:p w14:paraId="27724C83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Dátum zverejnenia</w:t>
            </w:r>
          </w:p>
        </w:tc>
        <w:tc>
          <w:tcPr>
            <w:tcW w:w="1555" w:type="dxa"/>
            <w:shd w:val="clear" w:color="auto" w:fill="002060"/>
          </w:tcPr>
          <w:p w14:paraId="66EDFA34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Dátum nadobudnutia účinnosti</w:t>
            </w:r>
          </w:p>
        </w:tc>
        <w:tc>
          <w:tcPr>
            <w:tcW w:w="961" w:type="dxa"/>
            <w:shd w:val="clear" w:color="auto" w:fill="002060"/>
          </w:tcPr>
          <w:p w14:paraId="52A49B12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Autor</w:t>
            </w:r>
          </w:p>
        </w:tc>
        <w:tc>
          <w:tcPr>
            <w:tcW w:w="4346" w:type="dxa"/>
            <w:shd w:val="clear" w:color="auto" w:fill="002060"/>
          </w:tcPr>
          <w:p w14:paraId="0FDDD6E3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Popis zmien v príslušnej verzii</w:t>
            </w:r>
          </w:p>
        </w:tc>
      </w:tr>
      <w:tr w:rsidR="006A6AA9" w:rsidRPr="000C69F5" w14:paraId="3FAF53B8" w14:textId="77777777" w:rsidTr="005808B7">
        <w:tc>
          <w:tcPr>
            <w:tcW w:w="791" w:type="dxa"/>
          </w:tcPr>
          <w:p w14:paraId="4FDA9798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1.0</w:t>
            </w:r>
          </w:p>
        </w:tc>
        <w:tc>
          <w:tcPr>
            <w:tcW w:w="1363" w:type="dxa"/>
          </w:tcPr>
          <w:p w14:paraId="0FF68055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31.10.2017</w:t>
            </w:r>
          </w:p>
        </w:tc>
        <w:tc>
          <w:tcPr>
            <w:tcW w:w="1555" w:type="dxa"/>
          </w:tcPr>
          <w:p w14:paraId="7EA5F5BF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31.10.2017</w:t>
            </w:r>
          </w:p>
        </w:tc>
        <w:tc>
          <w:tcPr>
            <w:tcW w:w="961" w:type="dxa"/>
          </w:tcPr>
          <w:p w14:paraId="3FD19B6B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NCZI</w:t>
            </w:r>
          </w:p>
        </w:tc>
        <w:tc>
          <w:tcPr>
            <w:tcW w:w="4346" w:type="dxa"/>
          </w:tcPr>
          <w:p w14:paraId="67443B99" w14:textId="77777777" w:rsidR="006A6AA9" w:rsidRPr="000C69F5" w:rsidRDefault="006A6AA9" w:rsidP="006A6AA9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Prvá verzia dokumentu, bez zmien.</w:t>
            </w:r>
          </w:p>
        </w:tc>
      </w:tr>
      <w:tr w:rsidR="006A6AA9" w:rsidRPr="000C69F5" w14:paraId="12FA54EE" w14:textId="77777777" w:rsidTr="005808B7">
        <w:tc>
          <w:tcPr>
            <w:tcW w:w="791" w:type="dxa"/>
          </w:tcPr>
          <w:p w14:paraId="442B8C57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1.1</w:t>
            </w:r>
          </w:p>
        </w:tc>
        <w:tc>
          <w:tcPr>
            <w:tcW w:w="1363" w:type="dxa"/>
          </w:tcPr>
          <w:p w14:paraId="55B3BEEB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23.08.2018</w:t>
            </w:r>
          </w:p>
        </w:tc>
        <w:tc>
          <w:tcPr>
            <w:tcW w:w="1555" w:type="dxa"/>
          </w:tcPr>
          <w:p w14:paraId="6BB02AFD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23.08.2018</w:t>
            </w:r>
          </w:p>
        </w:tc>
        <w:tc>
          <w:tcPr>
            <w:tcW w:w="961" w:type="dxa"/>
          </w:tcPr>
          <w:p w14:paraId="606E2225" w14:textId="77777777" w:rsidR="006A6AA9" w:rsidRPr="000C69F5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NCZI</w:t>
            </w:r>
          </w:p>
        </w:tc>
        <w:tc>
          <w:tcPr>
            <w:tcW w:w="4346" w:type="dxa"/>
          </w:tcPr>
          <w:p w14:paraId="7C20D78E" w14:textId="77777777" w:rsidR="006A6AA9" w:rsidRPr="000C69F5" w:rsidRDefault="006A6AA9" w:rsidP="006A6AA9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Doplnené informácie pri TC </w:t>
            </w:r>
            <w:r w:rsidRPr="003908CF">
              <w:rPr>
                <w:rFonts w:asciiTheme="minorHAnsi" w:hAnsiTheme="minorHAnsi" w:cstheme="minorHAnsi"/>
                <w:sz w:val="18"/>
                <w:szCs w:val="18"/>
              </w:rPr>
              <w:t>ELAB-E2E-005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ELAB-E2E-006, </w:t>
            </w:r>
            <w:r w:rsidRPr="003908CF">
              <w:rPr>
                <w:rFonts w:asciiTheme="minorHAnsi" w:hAnsiTheme="minorHAnsi" w:cstheme="minorHAnsi"/>
                <w:sz w:val="18"/>
                <w:szCs w:val="18"/>
              </w:rPr>
              <w:t>ELAB-E2E-00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</w:tr>
      <w:tr w:rsidR="006A6AA9" w:rsidRPr="000C69F5" w14:paraId="23CC27AA" w14:textId="77777777" w:rsidTr="005808B7">
        <w:tc>
          <w:tcPr>
            <w:tcW w:w="791" w:type="dxa"/>
          </w:tcPr>
          <w:p w14:paraId="2898E922" w14:textId="77777777" w:rsidR="006A6AA9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1.2</w:t>
            </w:r>
          </w:p>
        </w:tc>
        <w:tc>
          <w:tcPr>
            <w:tcW w:w="1363" w:type="dxa"/>
          </w:tcPr>
          <w:p w14:paraId="0D347973" w14:textId="77777777" w:rsidR="006A6AA9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25.02.2018</w:t>
            </w:r>
          </w:p>
        </w:tc>
        <w:tc>
          <w:tcPr>
            <w:tcW w:w="1555" w:type="dxa"/>
          </w:tcPr>
          <w:p w14:paraId="3123D7D1" w14:textId="77777777" w:rsidR="006A6AA9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25.02.2019</w:t>
            </w:r>
          </w:p>
        </w:tc>
        <w:tc>
          <w:tcPr>
            <w:tcW w:w="961" w:type="dxa"/>
          </w:tcPr>
          <w:p w14:paraId="471B38C1" w14:textId="77777777" w:rsidR="006A6AA9" w:rsidRDefault="006A6AA9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NCZI</w:t>
            </w:r>
          </w:p>
        </w:tc>
        <w:tc>
          <w:tcPr>
            <w:tcW w:w="4346" w:type="dxa"/>
          </w:tcPr>
          <w:p w14:paraId="7A5D170E" w14:textId="77777777" w:rsidR="006A6AA9" w:rsidRDefault="006A6AA9" w:rsidP="006A6AA9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Úprava prílohy TC z dôvodu zmeny povinnosti uvádzania LOINC</w:t>
            </w:r>
          </w:p>
          <w:p w14:paraId="604A7735" w14:textId="77777777" w:rsidR="006A6AA9" w:rsidRDefault="006A6AA9" w:rsidP="006A6AA9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Doplnenie ID JURZ zapísaných výsledkov pri TC v bode 4.2.</w:t>
            </w:r>
          </w:p>
        </w:tc>
      </w:tr>
      <w:tr w:rsidR="0068749C" w:rsidRPr="000C69F5" w14:paraId="4020D519" w14:textId="77777777" w:rsidTr="005808B7">
        <w:tc>
          <w:tcPr>
            <w:tcW w:w="791" w:type="dxa"/>
          </w:tcPr>
          <w:p w14:paraId="49C2363C" w14:textId="45E2778B" w:rsidR="0068749C" w:rsidRDefault="0068749C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1.3</w:t>
            </w:r>
          </w:p>
        </w:tc>
        <w:tc>
          <w:tcPr>
            <w:tcW w:w="1363" w:type="dxa"/>
          </w:tcPr>
          <w:p w14:paraId="3AA77004" w14:textId="7C9D3712" w:rsidR="0068749C" w:rsidRDefault="0068749C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10.1.2020</w:t>
            </w:r>
          </w:p>
        </w:tc>
        <w:tc>
          <w:tcPr>
            <w:tcW w:w="1555" w:type="dxa"/>
          </w:tcPr>
          <w:p w14:paraId="44812996" w14:textId="472B119D" w:rsidR="0068749C" w:rsidRDefault="0068749C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25.2.2019</w:t>
            </w:r>
          </w:p>
        </w:tc>
        <w:tc>
          <w:tcPr>
            <w:tcW w:w="961" w:type="dxa"/>
          </w:tcPr>
          <w:p w14:paraId="2A253B0E" w14:textId="0E96A70B" w:rsidR="0068749C" w:rsidRDefault="0068749C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NCZI</w:t>
            </w:r>
          </w:p>
        </w:tc>
        <w:tc>
          <w:tcPr>
            <w:tcW w:w="4346" w:type="dxa"/>
          </w:tcPr>
          <w:p w14:paraId="71576093" w14:textId="566EBACC" w:rsidR="0068749C" w:rsidRDefault="0068749C" w:rsidP="006A6AA9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Formálne úpravy dokumentu bez zmeny technických náležitostí a účinnosti dokumentu (zmeny formátovania, odstránené nadbytočné riadky a pod.)</w:t>
            </w:r>
          </w:p>
        </w:tc>
      </w:tr>
      <w:tr w:rsidR="00142607" w:rsidRPr="000C69F5" w14:paraId="1B518E04" w14:textId="77777777" w:rsidTr="005808B7">
        <w:tc>
          <w:tcPr>
            <w:tcW w:w="791" w:type="dxa"/>
          </w:tcPr>
          <w:p w14:paraId="03D2A9A2" w14:textId="49D36AFE" w:rsidR="00142607" w:rsidRDefault="00142607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1.4</w:t>
            </w:r>
          </w:p>
        </w:tc>
        <w:tc>
          <w:tcPr>
            <w:tcW w:w="1363" w:type="dxa"/>
          </w:tcPr>
          <w:p w14:paraId="43C25271" w14:textId="52427BB8" w:rsidR="00142607" w:rsidRDefault="00142607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27.8.2020</w:t>
            </w:r>
          </w:p>
        </w:tc>
        <w:tc>
          <w:tcPr>
            <w:tcW w:w="1555" w:type="dxa"/>
          </w:tcPr>
          <w:p w14:paraId="10E18CEE" w14:textId="79F1B149" w:rsidR="00142607" w:rsidRDefault="00142607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27.10.2020</w:t>
            </w:r>
          </w:p>
        </w:tc>
        <w:tc>
          <w:tcPr>
            <w:tcW w:w="961" w:type="dxa"/>
          </w:tcPr>
          <w:p w14:paraId="37E852D0" w14:textId="38787403" w:rsidR="00142607" w:rsidRDefault="00142607" w:rsidP="006A6AA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NCZI</w:t>
            </w:r>
          </w:p>
        </w:tc>
        <w:tc>
          <w:tcPr>
            <w:tcW w:w="4346" w:type="dxa"/>
          </w:tcPr>
          <w:p w14:paraId="05E135A4" w14:textId="77777777" w:rsidR="00142607" w:rsidRDefault="00142607" w:rsidP="0014260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Doplnené TC ELAB-E2E-021 - ELAB-E2E-028 </w:t>
            </w:r>
          </w:p>
          <w:p w14:paraId="66BDD2EC" w14:textId="17ED4E4A" w:rsidR="00142607" w:rsidRDefault="00142607" w:rsidP="0014260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808B7" w:rsidRPr="000C69F5" w14:paraId="25E9C71A" w14:textId="77777777" w:rsidTr="005808B7">
        <w:tc>
          <w:tcPr>
            <w:tcW w:w="791" w:type="dxa"/>
          </w:tcPr>
          <w:p w14:paraId="1708FDFD" w14:textId="180ABAB5" w:rsidR="005808B7" w:rsidRDefault="005808B7" w:rsidP="005808B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1.5</w:t>
            </w:r>
          </w:p>
        </w:tc>
        <w:tc>
          <w:tcPr>
            <w:tcW w:w="1363" w:type="dxa"/>
          </w:tcPr>
          <w:p w14:paraId="4F049047" w14:textId="275D9C48" w:rsidR="005808B7" w:rsidRDefault="005808B7" w:rsidP="005808B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02.11.2020</w:t>
            </w:r>
          </w:p>
        </w:tc>
        <w:tc>
          <w:tcPr>
            <w:tcW w:w="1555" w:type="dxa"/>
          </w:tcPr>
          <w:p w14:paraId="7D1FC490" w14:textId="13D11644" w:rsidR="005808B7" w:rsidRDefault="005808B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02.01.2021</w:t>
            </w:r>
          </w:p>
        </w:tc>
        <w:tc>
          <w:tcPr>
            <w:tcW w:w="961" w:type="dxa"/>
          </w:tcPr>
          <w:p w14:paraId="46C4C12C" w14:textId="4A2BE9A7" w:rsidR="005808B7" w:rsidRDefault="005808B7" w:rsidP="005808B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NCZI</w:t>
            </w:r>
          </w:p>
        </w:tc>
        <w:tc>
          <w:tcPr>
            <w:tcW w:w="4346" w:type="dxa"/>
          </w:tcPr>
          <w:p w14:paraId="05338E61" w14:textId="180CAC7C" w:rsidR="005808B7" w:rsidRDefault="005808B7" w:rsidP="005808B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Drobné úpravy dokumentu bez zmeny technick</w:t>
            </w:r>
            <w:bookmarkStart w:id="9" w:name="_GoBack"/>
            <w:bookmarkEnd w:id="9"/>
            <w:r>
              <w:rPr>
                <w:rFonts w:asciiTheme="minorHAnsi" w:hAnsiTheme="minorHAnsi" w:cstheme="minorHAnsi"/>
                <w:sz w:val="18"/>
                <w:szCs w:val="18"/>
              </w:rPr>
              <w:t>ých náležitostí a účinnosti dokumentu (zmeny formátovania, odstránené nadbytočné riadky a pod.)</w:t>
            </w:r>
          </w:p>
        </w:tc>
      </w:tr>
      <w:tr w:rsidR="00CF3075" w:rsidRPr="000C69F5" w14:paraId="76BA554D" w14:textId="77777777" w:rsidTr="005808B7">
        <w:trPr>
          <w:ins w:id="10" w:author="Sidó Pavol, Ing." w:date="2021-01-01T17:49:00Z"/>
        </w:trPr>
        <w:tc>
          <w:tcPr>
            <w:tcW w:w="791" w:type="dxa"/>
          </w:tcPr>
          <w:p w14:paraId="38F6BEE5" w14:textId="1FE450D1" w:rsidR="00CF3075" w:rsidRDefault="00CF3075" w:rsidP="005808B7">
            <w:pPr>
              <w:spacing w:before="120"/>
              <w:rPr>
                <w:ins w:id="11" w:author="Sidó Pavol, Ing." w:date="2021-01-01T17:49:00Z"/>
                <w:rFonts w:asciiTheme="minorHAnsi" w:hAnsiTheme="minorHAnsi" w:cstheme="minorHAnsi"/>
                <w:sz w:val="18"/>
                <w:szCs w:val="18"/>
              </w:rPr>
            </w:pPr>
            <w:ins w:id="12" w:author="Sidó Pavol, Ing." w:date="2021-01-01T17:49:00Z">
              <w:r>
                <w:rPr>
                  <w:rFonts w:asciiTheme="minorHAnsi" w:hAnsiTheme="minorHAnsi" w:cstheme="minorHAnsi"/>
                  <w:sz w:val="18"/>
                  <w:szCs w:val="18"/>
                </w:rPr>
                <w:t>1.6</w:t>
              </w:r>
            </w:ins>
          </w:p>
        </w:tc>
        <w:tc>
          <w:tcPr>
            <w:tcW w:w="1363" w:type="dxa"/>
          </w:tcPr>
          <w:p w14:paraId="6D062723" w14:textId="40756743" w:rsidR="00CF3075" w:rsidRDefault="00CF3075" w:rsidP="005808B7">
            <w:pPr>
              <w:spacing w:before="120"/>
              <w:rPr>
                <w:ins w:id="13" w:author="Sidó Pavol, Ing." w:date="2021-01-01T17:49:00Z"/>
                <w:rFonts w:asciiTheme="minorHAnsi" w:hAnsiTheme="minorHAnsi" w:cstheme="minorHAnsi"/>
                <w:sz w:val="18"/>
                <w:szCs w:val="18"/>
              </w:rPr>
            </w:pPr>
            <w:ins w:id="14" w:author="Sidó Pavol, Ing." w:date="2021-01-01T17:49:00Z">
              <w:r>
                <w:rPr>
                  <w:rFonts w:asciiTheme="minorHAnsi" w:hAnsiTheme="minorHAnsi" w:cstheme="minorHAnsi"/>
                  <w:sz w:val="18"/>
                  <w:szCs w:val="18"/>
                </w:rPr>
                <w:t>01.01.2021</w:t>
              </w:r>
            </w:ins>
          </w:p>
        </w:tc>
        <w:tc>
          <w:tcPr>
            <w:tcW w:w="1555" w:type="dxa"/>
          </w:tcPr>
          <w:p w14:paraId="201862A7" w14:textId="293A5FFD" w:rsidR="00CF3075" w:rsidRDefault="00CF3075">
            <w:pPr>
              <w:spacing w:before="120"/>
              <w:rPr>
                <w:ins w:id="15" w:author="Sidó Pavol, Ing." w:date="2021-01-01T17:49:00Z"/>
                <w:rFonts w:asciiTheme="minorHAnsi" w:hAnsiTheme="minorHAnsi" w:cstheme="minorHAnsi"/>
                <w:sz w:val="18"/>
                <w:szCs w:val="18"/>
              </w:rPr>
            </w:pPr>
            <w:ins w:id="16" w:author="Sidó Pavol, Ing." w:date="2021-01-01T17:49:00Z">
              <w:r>
                <w:rPr>
                  <w:rFonts w:asciiTheme="minorHAnsi" w:hAnsiTheme="minorHAnsi" w:cstheme="minorHAnsi"/>
                  <w:sz w:val="18"/>
                  <w:szCs w:val="18"/>
                </w:rPr>
                <w:t>01.03.2021</w:t>
              </w:r>
            </w:ins>
          </w:p>
        </w:tc>
        <w:tc>
          <w:tcPr>
            <w:tcW w:w="961" w:type="dxa"/>
          </w:tcPr>
          <w:p w14:paraId="628D5ABC" w14:textId="2B0BE57F" w:rsidR="00CF3075" w:rsidRDefault="00CF3075" w:rsidP="005808B7">
            <w:pPr>
              <w:spacing w:before="120"/>
              <w:rPr>
                <w:ins w:id="17" w:author="Sidó Pavol, Ing." w:date="2021-01-01T17:49:00Z"/>
                <w:rFonts w:asciiTheme="minorHAnsi" w:hAnsiTheme="minorHAnsi" w:cstheme="minorHAnsi"/>
                <w:sz w:val="18"/>
                <w:szCs w:val="18"/>
              </w:rPr>
            </w:pPr>
            <w:ins w:id="18" w:author="Sidó Pavol, Ing." w:date="2021-01-01T17:49:00Z">
              <w:r>
                <w:rPr>
                  <w:rFonts w:asciiTheme="minorHAnsi" w:hAnsiTheme="minorHAnsi" w:cstheme="minorHAnsi"/>
                  <w:sz w:val="18"/>
                  <w:szCs w:val="18"/>
                </w:rPr>
                <w:t>NCZ</w:t>
              </w:r>
            </w:ins>
          </w:p>
        </w:tc>
        <w:tc>
          <w:tcPr>
            <w:tcW w:w="4346" w:type="dxa"/>
          </w:tcPr>
          <w:p w14:paraId="63DED5BB" w14:textId="5C64E760" w:rsidR="00CF3075" w:rsidRDefault="00CF3075" w:rsidP="005808B7">
            <w:pPr>
              <w:spacing w:before="120"/>
              <w:jc w:val="left"/>
              <w:rPr>
                <w:ins w:id="19" w:author="Sidó Pavol, Ing." w:date="2021-01-01T17:49:00Z"/>
                <w:rFonts w:asciiTheme="minorHAnsi" w:hAnsiTheme="minorHAnsi" w:cstheme="minorHAnsi"/>
                <w:sz w:val="18"/>
                <w:szCs w:val="18"/>
              </w:rPr>
            </w:pPr>
            <w:ins w:id="20" w:author="Sidó Pavol, Ing." w:date="2021-01-01T17:49:00Z">
              <w:r>
                <w:rPr>
                  <w:rFonts w:asciiTheme="minorHAnsi" w:hAnsiTheme="minorHAnsi" w:cstheme="minorHAnsi"/>
                  <w:sz w:val="18"/>
                  <w:szCs w:val="18"/>
                </w:rPr>
                <w:t>Upravené testovacie scenáre pre vyhľadávacie a</w:t>
              </w:r>
            </w:ins>
            <w:ins w:id="21" w:author="Sidó Pavol, Ing." w:date="2021-01-01T17:50:00Z">
              <w:r>
                <w:rPr>
                  <w:rFonts w:asciiTheme="minorHAnsi" w:hAnsiTheme="minorHAnsi" w:cstheme="minorHAnsi"/>
                  <w:sz w:val="18"/>
                  <w:szCs w:val="18"/>
                </w:rPr>
                <w:t> </w:t>
              </w:r>
            </w:ins>
            <w:ins w:id="22" w:author="Sidó Pavol, Ing." w:date="2021-01-01T17:49:00Z">
              <w:r>
                <w:rPr>
                  <w:rFonts w:asciiTheme="minorHAnsi" w:hAnsiTheme="minorHAnsi" w:cstheme="minorHAnsi"/>
                  <w:sz w:val="18"/>
                  <w:szCs w:val="18"/>
                </w:rPr>
                <w:t xml:space="preserve">čítacie </w:t>
              </w:r>
            </w:ins>
            <w:ins w:id="23" w:author="Sidó Pavol, Ing." w:date="2021-01-01T17:50:00Z">
              <w:r>
                <w:rPr>
                  <w:rFonts w:asciiTheme="minorHAnsi" w:hAnsiTheme="minorHAnsi" w:cstheme="minorHAnsi"/>
                  <w:sz w:val="18"/>
                  <w:szCs w:val="18"/>
                </w:rPr>
                <w:t xml:space="preserve">služby domény </w:t>
              </w:r>
              <w:proofErr w:type="spellStart"/>
              <w:r>
                <w:rPr>
                  <w:rFonts w:asciiTheme="minorHAnsi" w:hAnsiTheme="minorHAnsi" w:cstheme="minorHAnsi"/>
                  <w:sz w:val="18"/>
                  <w:szCs w:val="18"/>
                </w:rPr>
                <w:t>elab</w:t>
              </w:r>
              <w:proofErr w:type="spellEnd"/>
              <w:r>
                <w:rPr>
                  <w:rFonts w:asciiTheme="minorHAnsi" w:hAnsiTheme="minorHAnsi" w:cstheme="minorHAnsi"/>
                  <w:sz w:val="18"/>
                  <w:szCs w:val="18"/>
                </w:rPr>
                <w:t>.</w:t>
              </w:r>
            </w:ins>
          </w:p>
        </w:tc>
      </w:tr>
    </w:tbl>
    <w:p w14:paraId="6A1A5E73" w14:textId="77777777" w:rsidR="006A6AA9" w:rsidRPr="000C69F5" w:rsidRDefault="006A6AA9" w:rsidP="006A6AA9">
      <w:pPr>
        <w:pStyle w:val="Popis"/>
        <w:rPr>
          <w:rFonts w:cs="Arial"/>
          <w:b w:val="0"/>
          <w:lang w:val="sk-SK"/>
        </w:rPr>
      </w:pPr>
      <w:bookmarkStart w:id="24" w:name="_Ref321929400"/>
      <w:bookmarkStart w:id="25" w:name="_Ref481584276"/>
      <w:bookmarkStart w:id="26" w:name="_Ref481586948"/>
      <w:bookmarkStart w:id="27" w:name="_Toc278220065"/>
      <w:bookmarkStart w:id="28" w:name="_Toc321928677"/>
      <w:bookmarkStart w:id="29" w:name="_Toc19273330"/>
      <w:r w:rsidRPr="000C69F5">
        <w:rPr>
          <w:lang w:val="sk-SK"/>
        </w:rPr>
        <w:t xml:space="preserve">Tabuľka </w:t>
      </w:r>
      <w:r w:rsidRPr="000C69F5">
        <w:rPr>
          <w:lang w:val="sk-SK"/>
        </w:rPr>
        <w:fldChar w:fldCharType="begin"/>
      </w:r>
      <w:r w:rsidRPr="000C69F5">
        <w:rPr>
          <w:lang w:val="sk-SK"/>
        </w:rPr>
        <w:instrText xml:space="preserve"> SEQ Tabuľka \* ARABIC </w:instrText>
      </w:r>
      <w:r w:rsidRPr="000C69F5">
        <w:rPr>
          <w:lang w:val="sk-SK"/>
        </w:rPr>
        <w:fldChar w:fldCharType="separate"/>
      </w:r>
      <w:r>
        <w:rPr>
          <w:noProof/>
          <w:lang w:val="sk-SK"/>
        </w:rPr>
        <w:t>2</w:t>
      </w:r>
      <w:r w:rsidRPr="000C69F5">
        <w:rPr>
          <w:lang w:val="sk-SK"/>
        </w:rPr>
        <w:fldChar w:fldCharType="end"/>
      </w:r>
      <w:r w:rsidRPr="000C69F5">
        <w:rPr>
          <w:rFonts w:cs="Arial"/>
          <w:lang w:val="sk-SK"/>
        </w:rPr>
        <w:t xml:space="preserve">: </w:t>
      </w:r>
      <w:bookmarkEnd w:id="24"/>
      <w:r w:rsidRPr="000C69F5">
        <w:rPr>
          <w:rFonts w:cs="Arial"/>
          <w:b w:val="0"/>
          <w:lang w:val="sk-SK"/>
        </w:rPr>
        <w:t>Register zmien</w:t>
      </w:r>
      <w:bookmarkEnd w:id="25"/>
      <w:bookmarkEnd w:id="26"/>
      <w:bookmarkEnd w:id="27"/>
      <w:bookmarkEnd w:id="28"/>
      <w:bookmarkEnd w:id="29"/>
    </w:p>
    <w:p w14:paraId="2D8B1C7B" w14:textId="77777777" w:rsidR="006A6AA9" w:rsidRPr="000C69F5" w:rsidRDefault="006A6AA9" w:rsidP="006A6AA9">
      <w:pPr>
        <w:pStyle w:val="Nadpis2"/>
        <w:rPr>
          <w:lang w:val="sk-SK"/>
        </w:rPr>
      </w:pPr>
      <w:bookmarkStart w:id="30" w:name="_Toc507595388"/>
      <w:bookmarkStart w:id="31" w:name="_Toc55209608"/>
      <w:r w:rsidRPr="000C69F5">
        <w:rPr>
          <w:lang w:val="sk-SK"/>
        </w:rPr>
        <w:lastRenderedPageBreak/>
        <w:t>Zoznam skratiek</w:t>
      </w:r>
      <w:bookmarkEnd w:id="30"/>
      <w:bookmarkEnd w:id="31"/>
    </w:p>
    <w:tbl>
      <w:tblPr>
        <w:tblStyle w:val="Mriekatabuky"/>
        <w:tblW w:w="5000" w:type="pct"/>
        <w:tblLayout w:type="fixed"/>
        <w:tblLook w:val="04A0" w:firstRow="1" w:lastRow="0" w:firstColumn="1" w:lastColumn="0" w:noHBand="0" w:noVBand="1"/>
      </w:tblPr>
      <w:tblGrid>
        <w:gridCol w:w="1414"/>
        <w:gridCol w:w="7602"/>
      </w:tblGrid>
      <w:tr w:rsidR="006A6AA9" w:rsidRPr="000C69F5" w14:paraId="03F999DA" w14:textId="77777777" w:rsidTr="006A6AA9">
        <w:trPr>
          <w:trHeight w:val="300"/>
          <w:tblHeader/>
        </w:trPr>
        <w:tc>
          <w:tcPr>
            <w:tcW w:w="784" w:type="pct"/>
            <w:shd w:val="clear" w:color="auto" w:fill="002060"/>
            <w:noWrap/>
            <w:hideMark/>
          </w:tcPr>
          <w:p w14:paraId="4CD06F34" w14:textId="77777777" w:rsidR="006A6AA9" w:rsidRPr="000C69F5" w:rsidRDefault="006A6AA9" w:rsidP="006A6AA9">
            <w:pPr>
              <w:spacing w:before="60" w:after="6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Skratka</w:t>
            </w:r>
          </w:p>
        </w:tc>
        <w:tc>
          <w:tcPr>
            <w:tcW w:w="4216" w:type="pct"/>
            <w:shd w:val="clear" w:color="auto" w:fill="002060"/>
            <w:noWrap/>
            <w:hideMark/>
          </w:tcPr>
          <w:p w14:paraId="7346F388" w14:textId="77777777" w:rsidR="006A6AA9" w:rsidRPr="000C69F5" w:rsidRDefault="006A6AA9" w:rsidP="006A6AA9">
            <w:pPr>
              <w:spacing w:before="60" w:after="6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Vysvetlenie</w:t>
            </w:r>
          </w:p>
        </w:tc>
      </w:tr>
      <w:tr w:rsidR="006A6AA9" w:rsidRPr="000C69F5" w14:paraId="112E827D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98FF3F9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BOK</w:t>
            </w:r>
          </w:p>
        </w:tc>
        <w:tc>
          <w:tcPr>
            <w:tcW w:w="4216" w:type="pct"/>
            <w:noWrap/>
            <w:vAlign w:val="center"/>
          </w:tcPr>
          <w:p w14:paraId="428F5EA4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Bezpečnostný osobný kód</w:t>
            </w:r>
          </w:p>
        </w:tc>
      </w:tr>
      <w:tr w:rsidR="006A6AA9" w:rsidRPr="000C69F5" w14:paraId="2B13E6DE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0509EC5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ePZP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6FE7CF98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Elektronický preukaz zdravotníckeho pracovníka</w:t>
            </w:r>
          </w:p>
        </w:tc>
      </w:tr>
      <w:tr w:rsidR="006A6AA9" w:rsidRPr="000C69F5" w14:paraId="3FF88E92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58C94D0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eDoPP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6D35B1F2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Elektronický doklad o pobyte (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eID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pre cudzincov)</w:t>
            </w:r>
          </w:p>
        </w:tc>
      </w:tr>
      <w:tr w:rsidR="006A6AA9" w:rsidRPr="000C69F5" w14:paraId="4945442F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D82420B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HTML</w:t>
            </w:r>
          </w:p>
        </w:tc>
        <w:tc>
          <w:tcPr>
            <w:tcW w:w="4216" w:type="pct"/>
            <w:noWrap/>
            <w:vAlign w:val="center"/>
          </w:tcPr>
          <w:p w14:paraId="492C7304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Formát prílohy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 ktorej je možné uložiť záznam z vyšetrenia</w:t>
            </w:r>
          </w:p>
        </w:tc>
      </w:tr>
      <w:tr w:rsidR="006A6AA9" w:rsidRPr="000C69F5" w14:paraId="1D3C51D5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01558FDA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eID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4A7C4A54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Elektronický identifikačný doklad (občiansky preukaz s čipom) </w:t>
            </w:r>
          </w:p>
        </w:tc>
      </w:tr>
      <w:tr w:rsidR="006A6AA9" w:rsidRPr="000C69F5" w14:paraId="7EB2073A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E1C2B1A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IM</w:t>
            </w:r>
          </w:p>
        </w:tc>
        <w:tc>
          <w:tcPr>
            <w:tcW w:w="4216" w:type="pct"/>
            <w:noWrap/>
            <w:vAlign w:val="center"/>
          </w:tcPr>
          <w:p w14:paraId="09AE4C4E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Integračný manuál</w:t>
            </w:r>
          </w:p>
        </w:tc>
      </w:tr>
      <w:tr w:rsidR="006A6AA9" w:rsidRPr="000C69F5" w14:paraId="3E779E9C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0ECC336F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IS PZS </w:t>
            </w:r>
          </w:p>
        </w:tc>
        <w:tc>
          <w:tcPr>
            <w:tcW w:w="4216" w:type="pct"/>
            <w:noWrap/>
            <w:vAlign w:val="center"/>
          </w:tcPr>
          <w:p w14:paraId="4ADDEA70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Informačný systém poskytovateľa zdravotnej starostlivosti</w:t>
            </w:r>
          </w:p>
        </w:tc>
      </w:tr>
      <w:tr w:rsidR="006A6AA9" w:rsidRPr="000C69F5" w14:paraId="71C52A37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0E0C8AEF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NZIS</w:t>
            </w:r>
          </w:p>
        </w:tc>
        <w:tc>
          <w:tcPr>
            <w:tcW w:w="4216" w:type="pct"/>
            <w:noWrap/>
            <w:vAlign w:val="center"/>
          </w:tcPr>
          <w:p w14:paraId="123AB883" w14:textId="77777777" w:rsidR="006A6AA9" w:rsidRPr="000C69F5" w:rsidRDefault="006A6AA9" w:rsidP="006A6AA9">
            <w:pPr>
              <w:keepNext/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Národný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dravotnícky informačný systém</w:t>
            </w:r>
          </w:p>
        </w:tc>
      </w:tr>
      <w:tr w:rsidR="006A6AA9" w:rsidRPr="000C69F5" w14:paraId="0DEB7D3B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3F17BC3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OUPZS</w:t>
            </w:r>
          </w:p>
        </w:tc>
        <w:tc>
          <w:tcPr>
            <w:tcW w:w="4216" w:type="pct"/>
            <w:noWrap/>
            <w:vAlign w:val="center"/>
          </w:tcPr>
          <w:p w14:paraId="5225C460" w14:textId="77777777" w:rsidR="006A6AA9" w:rsidRPr="000C69F5" w:rsidRDefault="006A6AA9" w:rsidP="006A6AA9">
            <w:pPr>
              <w:keepNext/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Odborný útvar poskytovateľa zdravotnej starostlivosti</w:t>
            </w:r>
          </w:p>
        </w:tc>
      </w:tr>
      <w:tr w:rsidR="006A6AA9" w:rsidRPr="000C69F5" w14:paraId="2D72B90A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E2FF88F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PZS</w:t>
            </w:r>
          </w:p>
        </w:tc>
        <w:tc>
          <w:tcPr>
            <w:tcW w:w="4216" w:type="pct"/>
            <w:noWrap/>
            <w:vAlign w:val="center"/>
          </w:tcPr>
          <w:p w14:paraId="315F3B4D" w14:textId="77777777" w:rsidR="006A6AA9" w:rsidRPr="000C69F5" w:rsidRDefault="006A6AA9" w:rsidP="006A6AA9">
            <w:pPr>
              <w:keepNext/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Poskytovateľ zdravotnej starostlivosti</w:t>
            </w:r>
          </w:p>
        </w:tc>
      </w:tr>
      <w:tr w:rsidR="006A6AA9" w:rsidRPr="000C69F5" w14:paraId="010213EA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53173B9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RČ</w:t>
            </w:r>
          </w:p>
        </w:tc>
        <w:tc>
          <w:tcPr>
            <w:tcW w:w="4216" w:type="pct"/>
            <w:noWrap/>
            <w:vAlign w:val="center"/>
          </w:tcPr>
          <w:p w14:paraId="753157CC" w14:textId="77777777" w:rsidR="006A6AA9" w:rsidRPr="000C69F5" w:rsidRDefault="006A6AA9" w:rsidP="006A6AA9">
            <w:pPr>
              <w:keepNext/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Rodné číslo pacienta</w:t>
            </w:r>
          </w:p>
        </w:tc>
      </w:tr>
      <w:tr w:rsidR="006A6AA9" w:rsidRPr="000C69F5" w14:paraId="498074E3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7C2B393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136FF7C1" w14:textId="77777777" w:rsidR="006A6AA9" w:rsidRPr="000C69F5" w:rsidRDefault="006A6AA9" w:rsidP="006A6AA9">
            <w:pPr>
              <w:keepNext/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Prijímateľ zdravotnej starostlivosti</w:t>
            </w:r>
          </w:p>
        </w:tc>
      </w:tr>
      <w:tr w:rsidR="006A6AA9" w:rsidRPr="000C69F5" w14:paraId="508BEFB8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0111722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UI</w:t>
            </w:r>
          </w:p>
        </w:tc>
        <w:tc>
          <w:tcPr>
            <w:tcW w:w="4216" w:type="pct"/>
            <w:noWrap/>
            <w:vAlign w:val="center"/>
          </w:tcPr>
          <w:p w14:paraId="0AB1580F" w14:textId="77777777" w:rsidR="006A6AA9" w:rsidRPr="000C69F5" w:rsidRDefault="006A6AA9" w:rsidP="006A6AA9">
            <w:pPr>
              <w:keepNext/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Užívateľské rozhranie (obrazovka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</w:tc>
      </w:tr>
      <w:tr w:rsidR="006A6AA9" w:rsidRPr="000C69F5" w14:paraId="48DD0735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3784F7F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ÚPS</w:t>
            </w:r>
          </w:p>
        </w:tc>
        <w:tc>
          <w:tcPr>
            <w:tcW w:w="4216" w:type="pct"/>
            <w:noWrap/>
            <w:vAlign w:val="center"/>
          </w:tcPr>
          <w:p w14:paraId="598E72F5" w14:textId="77777777" w:rsidR="006A6AA9" w:rsidRPr="000C69F5" w:rsidRDefault="006A6AA9" w:rsidP="006A6AA9">
            <w:pPr>
              <w:keepNext/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Ústavná pohotovostná služba</w:t>
            </w:r>
          </w:p>
        </w:tc>
      </w:tr>
      <w:tr w:rsidR="006A6AA9" w:rsidRPr="000C69F5" w14:paraId="66AE9346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26A4CCD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ÚZS</w:t>
            </w:r>
          </w:p>
        </w:tc>
        <w:tc>
          <w:tcPr>
            <w:tcW w:w="4216" w:type="pct"/>
            <w:noWrap/>
            <w:vAlign w:val="center"/>
          </w:tcPr>
          <w:p w14:paraId="2311386E" w14:textId="77777777" w:rsidR="006A6AA9" w:rsidRPr="000C69F5" w:rsidRDefault="006A6AA9" w:rsidP="006A6AA9">
            <w:pPr>
              <w:keepNext/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Ústavná zdravotná starostlivosť</w:t>
            </w:r>
          </w:p>
        </w:tc>
      </w:tr>
      <w:tr w:rsidR="006A6AA9" w:rsidRPr="000C69F5" w14:paraId="1BCEE0D4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254D0ED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VAS</w:t>
            </w:r>
          </w:p>
        </w:tc>
        <w:tc>
          <w:tcPr>
            <w:tcW w:w="4216" w:type="pct"/>
            <w:noWrap/>
            <w:vAlign w:val="center"/>
          </w:tcPr>
          <w:p w14:paraId="1ADFEE8A" w14:textId="77777777" w:rsidR="006A6AA9" w:rsidRPr="000C69F5" w:rsidRDefault="006A6AA9" w:rsidP="006A6AA9">
            <w:pPr>
              <w:keepNext/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Všeobecná ambulantná starostlivosť</w:t>
            </w:r>
          </w:p>
        </w:tc>
      </w:tr>
      <w:tr w:rsidR="006A6AA9" w:rsidRPr="000C69F5" w14:paraId="14E7DA97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A93DD6F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x070</w:t>
            </w:r>
          </w:p>
        </w:tc>
        <w:tc>
          <w:tcPr>
            <w:tcW w:w="4216" w:type="pct"/>
            <w:noWrap/>
            <w:vAlign w:val="center"/>
          </w:tcPr>
          <w:p w14:paraId="45A2E2E9" w14:textId="77777777" w:rsidR="006A6AA9" w:rsidRPr="000C69F5" w:rsidRDefault="006A6AA9" w:rsidP="006A6AA9">
            <w:pPr>
              <w:keepNext/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Nadriadený dokument k integračnému manuálu</w:t>
            </w:r>
          </w:p>
        </w:tc>
      </w:tr>
      <w:tr w:rsidR="006A6AA9" w:rsidRPr="000C69F5" w14:paraId="6939297A" w14:textId="77777777" w:rsidTr="006A6AA9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DB99372" w14:textId="77777777" w:rsidR="006A6AA9" w:rsidRPr="000C69F5" w:rsidRDefault="006A6AA9" w:rsidP="006A6AA9">
            <w:pPr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735A45EA" w14:textId="77777777" w:rsidR="006A6AA9" w:rsidRPr="000C69F5" w:rsidRDefault="006A6AA9" w:rsidP="006A6AA9">
            <w:pPr>
              <w:keepNext/>
              <w:spacing w:before="60" w:after="60" w:line="19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Zdravotnícky pracovník</w:t>
            </w:r>
          </w:p>
        </w:tc>
      </w:tr>
    </w:tbl>
    <w:p w14:paraId="50F916BE" w14:textId="77777777" w:rsidR="006A6AA9" w:rsidRPr="000C69F5" w:rsidRDefault="006A6AA9" w:rsidP="006A6AA9"/>
    <w:p w14:paraId="1308E182" w14:textId="77777777" w:rsidR="006A6AA9" w:rsidRDefault="006A6AA9">
      <w:pPr>
        <w:spacing w:after="200" w:line="276" w:lineRule="auto"/>
        <w:jc w:val="left"/>
        <w:rPr>
          <w:rFonts w:cs="Arial"/>
          <w:b/>
          <w:sz w:val="24"/>
          <w:u w:val="single"/>
        </w:rPr>
      </w:pPr>
      <w:r>
        <w:rPr>
          <w:u w:val="single"/>
        </w:rPr>
        <w:br w:type="page"/>
      </w:r>
    </w:p>
    <w:p w14:paraId="08CA227A" w14:textId="5E8442F0" w:rsidR="00875136" w:rsidRPr="000C69F5" w:rsidRDefault="00BB5403" w:rsidP="0056356F">
      <w:pPr>
        <w:pStyle w:val="Obsah1"/>
        <w:rPr>
          <w:u w:val="single"/>
        </w:rPr>
      </w:pPr>
      <w:r w:rsidRPr="000C69F5">
        <w:rPr>
          <w:u w:val="single"/>
        </w:rPr>
        <w:lastRenderedPageBreak/>
        <w:t>Obsah</w:t>
      </w:r>
      <w:r w:rsidR="00875136" w:rsidRPr="000C69F5">
        <w:rPr>
          <w:u w:val="single"/>
        </w:rPr>
        <w:t>:</w:t>
      </w:r>
    </w:p>
    <w:bookmarkEnd w:id="0"/>
    <w:p w14:paraId="68EB93AC" w14:textId="773C5A9C" w:rsidR="00F24455" w:rsidRDefault="00BC4E76">
      <w:pPr>
        <w:pStyle w:val="Obsah1"/>
        <w:rPr>
          <w:ins w:id="32" w:author="Viskupičová Jana, PhD." w:date="2020-11-02T11:39:00Z"/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r w:rsidRPr="000C69F5">
        <w:fldChar w:fldCharType="begin"/>
      </w:r>
      <w:r w:rsidR="00851703" w:rsidRPr="000C69F5">
        <w:instrText xml:space="preserve"> TOC \o "1-4" \h \z \u </w:instrText>
      </w:r>
      <w:r w:rsidRPr="000C69F5">
        <w:fldChar w:fldCharType="separate"/>
      </w:r>
      <w:ins w:id="33" w:author="Viskupičová Jana, PhD." w:date="2020-11-02T11:39:00Z">
        <w:r w:rsidR="00F24455" w:rsidRPr="00A730C2">
          <w:rPr>
            <w:rStyle w:val="Hypertextovprepojenie"/>
            <w:noProof/>
          </w:rPr>
          <w:fldChar w:fldCharType="begin"/>
        </w:r>
        <w:r w:rsidR="00F24455" w:rsidRPr="00A730C2">
          <w:rPr>
            <w:rStyle w:val="Hypertextovprepojenie"/>
            <w:noProof/>
          </w:rPr>
          <w:instrText xml:space="preserve"> </w:instrText>
        </w:r>
        <w:r w:rsidR="00F24455">
          <w:rPr>
            <w:noProof/>
          </w:rPr>
          <w:instrText>HYPERLINK \l "_Toc55209605"</w:instrText>
        </w:r>
        <w:r w:rsidR="00F24455" w:rsidRPr="00A730C2">
          <w:rPr>
            <w:rStyle w:val="Hypertextovprepojenie"/>
            <w:noProof/>
          </w:rPr>
          <w:instrText xml:space="preserve"> </w:instrText>
        </w:r>
        <w:r w:rsidR="00F24455" w:rsidRPr="00A730C2">
          <w:rPr>
            <w:rStyle w:val="Hypertextovprepojenie"/>
            <w:noProof/>
          </w:rPr>
          <w:fldChar w:fldCharType="separate"/>
        </w:r>
        <w:r w:rsidR="00F24455" w:rsidRPr="00A730C2">
          <w:rPr>
            <w:rStyle w:val="Hypertextovprepojenie"/>
            <w:noProof/>
          </w:rPr>
          <w:t>1.</w:t>
        </w:r>
        <w:r w:rsidR="00F2445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F24455" w:rsidRPr="00A730C2">
          <w:rPr>
            <w:rStyle w:val="Hypertextovprepojenie"/>
            <w:noProof/>
          </w:rPr>
          <w:t>Základné informácie o dokumente</w:t>
        </w:r>
        <w:r w:rsidR="00F24455">
          <w:rPr>
            <w:noProof/>
            <w:webHidden/>
          </w:rPr>
          <w:tab/>
        </w:r>
        <w:r w:rsidR="00F24455">
          <w:rPr>
            <w:noProof/>
            <w:webHidden/>
          </w:rPr>
          <w:fldChar w:fldCharType="begin"/>
        </w:r>
        <w:r w:rsidR="00F24455">
          <w:rPr>
            <w:noProof/>
            <w:webHidden/>
          </w:rPr>
          <w:instrText xml:space="preserve"> PAGEREF _Toc55209605 \h </w:instrText>
        </w:r>
      </w:ins>
      <w:r w:rsidR="00F24455">
        <w:rPr>
          <w:noProof/>
          <w:webHidden/>
        </w:rPr>
      </w:r>
      <w:r w:rsidR="00F24455">
        <w:rPr>
          <w:noProof/>
          <w:webHidden/>
        </w:rPr>
        <w:fldChar w:fldCharType="separate"/>
      </w:r>
      <w:ins w:id="34" w:author="Viskupičová Jana, PhD." w:date="2020-11-02T11:39:00Z">
        <w:r w:rsidR="00F24455">
          <w:rPr>
            <w:noProof/>
            <w:webHidden/>
          </w:rPr>
          <w:t>2</w:t>
        </w:r>
        <w:r w:rsidR="00F24455">
          <w:rPr>
            <w:noProof/>
            <w:webHidden/>
          </w:rPr>
          <w:fldChar w:fldCharType="end"/>
        </w:r>
        <w:r w:rsidR="00F24455" w:rsidRPr="00A730C2">
          <w:rPr>
            <w:rStyle w:val="Hypertextovprepojenie"/>
            <w:noProof/>
          </w:rPr>
          <w:fldChar w:fldCharType="end"/>
        </w:r>
      </w:ins>
    </w:p>
    <w:p w14:paraId="308D2931" w14:textId="37BE8CBD" w:rsidR="00F24455" w:rsidRDefault="00F24455">
      <w:pPr>
        <w:pStyle w:val="Obsah1"/>
        <w:rPr>
          <w:ins w:id="35" w:author="Viskupičová Jana, PhD." w:date="2020-11-02T11:39:00Z"/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ins w:id="36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"_Toc55209606"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A730C2">
          <w:rPr>
            <w:rStyle w:val="Hypertextovprepojenie"/>
            <w:noProof/>
          </w:rPr>
          <w:t>História zmien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_Toc55209606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7" w:author="Viskupičová Jana, PhD." w:date="2020-11-02T11:39:00Z"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3272125F" w14:textId="0A3585A8" w:rsidR="00F24455" w:rsidRDefault="00F24455">
      <w:pPr>
        <w:pStyle w:val="Obsah2"/>
        <w:rPr>
          <w:ins w:id="38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ins w:id="39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"_Toc55209607"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2.1.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A730C2">
          <w:rPr>
            <w:rStyle w:val="Hypertextovprepojenie"/>
            <w:noProof/>
          </w:rPr>
          <w:t>Register zmien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_Toc55209607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0" w:author="Viskupičová Jana, PhD." w:date="2020-11-02T11:39:00Z"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5D378A9F" w14:textId="099A5DD3" w:rsidR="00F24455" w:rsidRDefault="00F24455">
      <w:pPr>
        <w:pStyle w:val="Obsah2"/>
        <w:rPr>
          <w:ins w:id="41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ins w:id="42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"_Toc55209608"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2.2.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A730C2">
          <w:rPr>
            <w:rStyle w:val="Hypertextovprepojenie"/>
            <w:noProof/>
          </w:rPr>
          <w:t>Zoznam skratiek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_Toc55209608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3" w:author="Viskupičová Jana, PhD." w:date="2020-11-02T11:39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36CDD3DF" w14:textId="66E63930" w:rsidR="00F24455" w:rsidRDefault="00F24455">
      <w:pPr>
        <w:pStyle w:val="Obsah1"/>
        <w:rPr>
          <w:ins w:id="44" w:author="Viskupičová Jana, PhD." w:date="2020-11-02T11:39:00Z"/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ins w:id="45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"_Toc55209609"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A730C2">
          <w:rPr>
            <w:rStyle w:val="Hypertextovprepojenie"/>
            <w:noProof/>
          </w:rPr>
          <w:t>Testovacie entity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_Toc55209609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6" w:author="Viskupičová Jana, PhD." w:date="2020-11-02T11:39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1145F140" w14:textId="0C3B6083" w:rsidR="00F24455" w:rsidRDefault="00F24455">
      <w:pPr>
        <w:pStyle w:val="Obsah1"/>
        <w:rPr>
          <w:ins w:id="47" w:author="Viskupičová Jana, PhD." w:date="2020-11-02T11:39:00Z"/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ins w:id="48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"_Toc55209610"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A730C2">
          <w:rPr>
            <w:rStyle w:val="Hypertextovprepojenie"/>
            <w:noProof/>
          </w:rPr>
          <w:t>Testovacie scenáre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_Toc55209610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9" w:author="Viskupičová Jana, PhD." w:date="2020-11-02T11:39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4344D28E" w14:textId="0748BAA0" w:rsidR="00F24455" w:rsidRDefault="00F24455">
      <w:pPr>
        <w:pStyle w:val="Obsah2"/>
        <w:rPr>
          <w:ins w:id="50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ins w:id="51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"_Toc55209611"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4.1.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A730C2">
          <w:rPr>
            <w:rStyle w:val="Hypertextovprepojenie"/>
            <w:noProof/>
          </w:rPr>
          <w:t>Zapísanie laboratórneho výsledku do NZIS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_Toc55209611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2" w:author="Viskupičová Jana, PhD." w:date="2020-11-02T11:39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424E752A" w14:textId="142E6703" w:rsidR="00F24455" w:rsidRDefault="00F24455">
      <w:pPr>
        <w:pStyle w:val="Obsah3"/>
        <w:rPr>
          <w:ins w:id="53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54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"_Toc55209612"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4.1.1 ELAB-E2E-001 - Zapísanie odpisu laboratórnych žiadaniek do NZIS so zápisom parciálneho kvantitatívneho výsledku z laboratórneho vyšetrenia so stavom INTERIM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_Toc55209612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5" w:author="Viskupičová Jana, PhD." w:date="2020-11-02T11:39:00Z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56F1B575" w14:textId="4B2BC71A" w:rsidR="00F24455" w:rsidRDefault="00F24455">
      <w:pPr>
        <w:pStyle w:val="Obsah3"/>
        <w:rPr>
          <w:ins w:id="56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57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"_Toc55209613"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4.1.2 ELAB-E2E-002 - Zapísanie výsledku laboratórneho vyšetrenia do NZIS so stavom CORRECTED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_Toc55209613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8" w:author="Viskupičová Jana, PhD." w:date="2020-11-02T11:39:00Z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11CB243F" w14:textId="0F673772" w:rsidR="00F24455" w:rsidRDefault="00F24455">
      <w:pPr>
        <w:pStyle w:val="Obsah3"/>
        <w:rPr>
          <w:ins w:id="59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60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"_Toc55209614"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4.1.3 ELAB-E2E-003 - Zapísanie popisného výsledku laboratórneho vyšetrenia do NZIS so stavom FINAL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_Toc55209614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1" w:author="Viskupičová Jana, PhD." w:date="2020-11-02T11:39:00Z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393A3717" w14:textId="37824659" w:rsidR="00F24455" w:rsidRDefault="00F24455">
      <w:pPr>
        <w:pStyle w:val="Obsah3"/>
        <w:rPr>
          <w:ins w:id="62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63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"_Toc55209615"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4.1.4 ELAB-E2E-004 - Zapísanie výsledku laboratórneho vyšetrenia do NZIS so stavom ABORTED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_Toc55209615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4" w:author="Viskupičová Jana, PhD." w:date="2020-11-02T11:39:00Z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09603BA9" w14:textId="1F5488EB" w:rsidR="00F24455" w:rsidRDefault="00F24455">
      <w:pPr>
        <w:pStyle w:val="Obsah3"/>
        <w:rPr>
          <w:ins w:id="65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66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"_Toc55209616"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4.1.5 ELAB-E2E-005 - Zapísanie kombinovaného (popisného a kvantitatívneho) výsledku laboratórneho vyšetrenia do NZIS so stavom FINAL po stave ABORTED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_Toc55209616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7" w:author="Viskupičová Jana, PhD." w:date="2020-11-02T11:39:00Z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4BDD6EC0" w14:textId="58073126" w:rsidR="00F24455" w:rsidRDefault="00F24455">
      <w:pPr>
        <w:pStyle w:val="Obsah3"/>
        <w:rPr>
          <w:ins w:id="68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69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"_Toc55209617"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4.1.6 ELAB-E2E-006 - Zapísanie 2 (dvoch) odpisov z laboratórnych žiadaniek v 1 (jednom) laboratórnom výsledku so stavom INTERIM, zápis viacerých rozdielnych vzoriek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_Toc55209617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0" w:author="Viskupičová Jana, PhD." w:date="2020-11-02T11:39:00Z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08EEA9F9" w14:textId="4F655574" w:rsidR="00F24455" w:rsidRDefault="00F24455">
      <w:pPr>
        <w:pStyle w:val="Obsah3"/>
        <w:rPr>
          <w:ins w:id="71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72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"_Toc55209618"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4.1.7 ELAB-E2E-007 - Zapísanie parciálnych laboratórnych výsledok k dvom testom z rôznych žiadaniek v rámci jedného laboratórneho výsledku so stavom FINAL s uvedením ordinujúceho v dodatočnom odpise žiadanky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_Toc55209618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3" w:author="Viskupičová Jana, PhD." w:date="2020-11-02T11:39:00Z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46FB705A" w14:textId="2CB2F398" w:rsidR="00F24455" w:rsidRDefault="00F24455">
      <w:pPr>
        <w:pStyle w:val="Obsah3"/>
        <w:rPr>
          <w:ins w:id="74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75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"_Toc55209619"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4.1.8 ELAB-E2E-008 – Zapísanie laboratórneho výsledku s HTML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_Toc55209619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6" w:author="Viskupičová Jana, PhD." w:date="2020-11-02T11:39:00Z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3711FDB2" w14:textId="780E8A24" w:rsidR="00F24455" w:rsidRDefault="00F24455">
      <w:pPr>
        <w:pStyle w:val="Obsah2"/>
        <w:rPr>
          <w:ins w:id="77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ins w:id="78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"_Toc55209620"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4.2.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A730C2">
          <w:rPr>
            <w:rStyle w:val="Hypertextovprepojenie"/>
            <w:noProof/>
          </w:rPr>
          <w:t>Čítanie laboratórneho výsledku do NZIS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_Toc55209620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9" w:author="Viskupičová Jana, PhD." w:date="2020-11-02T11:39:00Z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483E56B4" w14:textId="244DF47E" w:rsidR="00F24455" w:rsidRDefault="00F24455">
      <w:pPr>
        <w:pStyle w:val="Obsah3"/>
        <w:rPr>
          <w:ins w:id="80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81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"_Toc55209621"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4.2.1 ELAB-E2E-013 Prečítanie kompletného laboratórneho výsledku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_Toc55209621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2" w:author="Viskupičová Jana, PhD." w:date="2020-11-02T11:39:00Z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1A910458" w14:textId="391F97D8" w:rsidR="00F24455" w:rsidRDefault="00F24455">
      <w:pPr>
        <w:pStyle w:val="Obsah3"/>
        <w:rPr>
          <w:ins w:id="83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84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"_Toc55209622"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4.2.2 ELAB-E2E-014 Prečítanie laboratórneho výsledku podľa jednotlivých stavov výsledku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_Toc55209622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5" w:author="Viskupičová Jana, PhD." w:date="2020-11-02T11:39:00Z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48606C59" w14:textId="561917C6" w:rsidR="00F24455" w:rsidRDefault="00F24455">
      <w:pPr>
        <w:pStyle w:val="Obsah3"/>
        <w:rPr>
          <w:ins w:id="86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87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"_Toc55209623"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4.2.3 ELAB-E2E-015 Prečítanie laboratórneho výsledku s doplnením oprávnených ZPr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_Toc55209623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8" w:author="Viskupičová Jana, PhD." w:date="2020-11-02T11:39:00Z"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36297E01" w14:textId="1D0642E5" w:rsidR="00F24455" w:rsidRDefault="00F24455">
      <w:pPr>
        <w:pStyle w:val="Obsah3"/>
        <w:rPr>
          <w:ins w:id="89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90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"_Toc55209624"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4.2.4 ELAB-E2E-016 Prečítanie laboratórneho výsledku s HTML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_Toc55209624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1" w:author="Viskupičová Jana, PhD." w:date="2020-11-02T11:39:00Z"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70D3C6E0" w14:textId="21119461" w:rsidR="00F24455" w:rsidRDefault="00F24455">
      <w:pPr>
        <w:pStyle w:val="Obsah3"/>
        <w:rPr>
          <w:ins w:id="92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93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"_Toc55209625"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4.2.4 ELAB-E2E-017 Prečítanie laboratórneho výsledku na základe externých identifikátorov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_Toc55209625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4" w:author="Viskupičová Jana, PhD." w:date="2020-11-02T11:39:00Z"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07816967" w14:textId="12F98957" w:rsidR="00F24455" w:rsidRDefault="00F24455">
      <w:pPr>
        <w:pStyle w:val="Obsah2"/>
        <w:rPr>
          <w:ins w:id="95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ins w:id="96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"_Toc55209626"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4.3.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A730C2">
          <w:rPr>
            <w:rStyle w:val="Hypertextovprepojenie"/>
            <w:noProof/>
          </w:rPr>
          <w:t>Vyhľadanie laboratórneho výsledku v NZIS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_Toc55209626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7" w:author="Viskupičová Jana, PhD." w:date="2020-11-02T11:39:00Z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0AB548CC" w14:textId="440D7AF3" w:rsidR="00F24455" w:rsidRDefault="00F24455">
      <w:pPr>
        <w:pStyle w:val="Obsah3"/>
        <w:rPr>
          <w:ins w:id="98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99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"_Toc55209627"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4.3.1 ELAB-E2E-021 Vyhľadanie laboratórnych výsledkov podľa zvolených kritérií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_Toc55209627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0" w:author="Viskupičová Jana, PhD." w:date="2020-11-02T11:39:00Z"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67B66C4F" w14:textId="3792B65B" w:rsidR="00F24455" w:rsidRDefault="00F24455">
      <w:pPr>
        <w:pStyle w:val="Obsah3"/>
        <w:rPr>
          <w:ins w:id="101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02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"_Toc55209628"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4.3.2 ELAB-E2E-022 Vyhľadanie laboratórnych výsledkov podľa zvoleného kritéria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_Toc55209628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3" w:author="Viskupičová Jana, PhD." w:date="2020-11-02T11:39:00Z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5C66075C" w14:textId="01C29FFC" w:rsidR="00F24455" w:rsidRDefault="00F24455">
      <w:pPr>
        <w:pStyle w:val="Obsah3"/>
        <w:rPr>
          <w:ins w:id="104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05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"_Toc55209629"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4.3.3 ELAB-E2E-023 Vyhľadanie laboratórneho výsledku prázdny zoznam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_Toc55209629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6" w:author="Viskupičová Jana, PhD." w:date="2020-11-02T11:39:00Z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51354D81" w14:textId="4C573C7D" w:rsidR="00F24455" w:rsidRDefault="00F24455">
      <w:pPr>
        <w:pStyle w:val="Obsah3"/>
        <w:rPr>
          <w:ins w:id="107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08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"_Toc55209630"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4.3.4 ELAB-E2E-024 Vyhľadanie laboratórnych výsledkov prázdny zoznam – vlastné záznamy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_Toc55209630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9" w:author="Viskupičová Jana, PhD." w:date="2020-11-02T11:39:00Z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04EB3C16" w14:textId="5DD094D9" w:rsidR="00F24455" w:rsidRDefault="00F24455">
      <w:pPr>
        <w:pStyle w:val="Obsah3"/>
        <w:rPr>
          <w:ins w:id="110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11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"_Toc55209631"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4.3.5 ELAB-E2E-025 Vyhľadanie laboratórnych výsledkov vlastné záznamy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_Toc55209631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2" w:author="Viskupičová Jana, PhD." w:date="2020-11-02T11:39:00Z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4F6CD2E3" w14:textId="067FB08C" w:rsidR="00F24455" w:rsidRDefault="00F24455">
      <w:pPr>
        <w:pStyle w:val="Obsah3"/>
        <w:rPr>
          <w:ins w:id="113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14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"_Toc55209632"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4.3.6 ELAB-E2E-026 Vyhľadanie laboratórnych výsledkov so súhlasom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_Toc55209632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5" w:author="Viskupičová Jana, PhD." w:date="2020-11-02T11:39:00Z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1CE31F77" w14:textId="15B7C322" w:rsidR="00F24455" w:rsidRDefault="00F24455">
      <w:pPr>
        <w:pStyle w:val="Obsah3"/>
        <w:rPr>
          <w:ins w:id="116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17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"_Toc55209633"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4.3.7 ELAB-E2E-027 Vyhľadanie laboratórnych výsledkov špecialistom bez súhlasu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_Toc55209633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8" w:author="Viskupičová Jana, PhD." w:date="2020-11-02T11:39:00Z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503AD944" w14:textId="3E6E5FD4" w:rsidR="00F24455" w:rsidRDefault="00F24455">
      <w:pPr>
        <w:pStyle w:val="Obsah3"/>
        <w:rPr>
          <w:ins w:id="119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20" w:author="Viskupičová Jana, PhD." w:date="2020-11-02T11:39:00Z">
        <w:r w:rsidRPr="00A730C2">
          <w:rPr>
            <w:rStyle w:val="Hypertextovprepojenie"/>
            <w:noProof/>
          </w:rPr>
          <w:fldChar w:fldCharType="begin"/>
        </w:r>
        <w:r w:rsidRPr="00A730C2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"_Toc55209634"</w:instrText>
        </w:r>
        <w:r w:rsidRPr="00A730C2">
          <w:rPr>
            <w:rStyle w:val="Hypertextovprepojenie"/>
            <w:noProof/>
          </w:rPr>
          <w:instrText xml:space="preserve"> </w:instrText>
        </w:r>
        <w:r w:rsidRPr="00A730C2">
          <w:rPr>
            <w:rStyle w:val="Hypertextovprepojenie"/>
            <w:noProof/>
          </w:rPr>
          <w:fldChar w:fldCharType="separate"/>
        </w:r>
        <w:r w:rsidRPr="00A730C2">
          <w:rPr>
            <w:rStyle w:val="Hypertextovprepojenie"/>
            <w:noProof/>
          </w:rPr>
          <w:t>4.3.8 ELAB-E2E-028 Vyhľadanie laboratórnych výsledkov – chybný vstup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_Toc55209634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1" w:author="Viskupičová Jana, PhD." w:date="2020-11-02T11:39:00Z"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  <w:r w:rsidRPr="00A730C2">
          <w:rPr>
            <w:rStyle w:val="Hypertextovprepojenie"/>
            <w:noProof/>
          </w:rPr>
          <w:fldChar w:fldCharType="end"/>
        </w:r>
      </w:ins>
    </w:p>
    <w:p w14:paraId="2A503BBD" w14:textId="3EB2B58C" w:rsidR="00B3301B" w:rsidDel="00F24455" w:rsidRDefault="00B3301B">
      <w:pPr>
        <w:pStyle w:val="Obsah1"/>
        <w:rPr>
          <w:ins w:id="122" w:author="Kobolka Štefan, Ing." w:date="2020-08-27T14:58:00Z"/>
          <w:del w:id="123" w:author="Viskupičová Jana, PhD." w:date="2020-11-02T11:39:00Z"/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ins w:id="124" w:author="Kobolka Štefan, Ing." w:date="2020-08-27T14:58:00Z">
        <w:del w:id="125" w:author="Viskupičová Jana, PhD." w:date="2020-11-02T11:39:00Z">
          <w:r w:rsidRPr="00F24455" w:rsidDel="00F24455">
            <w:rPr>
              <w:rStyle w:val="Hypertextovprepojenie"/>
              <w:b w:val="0"/>
              <w:noProof/>
            </w:rPr>
            <w:delText>1.</w:delText>
          </w:r>
          <w:r w:rsidDel="00F24455"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sk-SK"/>
            </w:rPr>
            <w:tab/>
          </w:r>
          <w:r w:rsidRPr="00F24455" w:rsidDel="00F24455">
            <w:rPr>
              <w:rStyle w:val="Hypertextovprepojenie"/>
              <w:b w:val="0"/>
              <w:noProof/>
            </w:rPr>
            <w:delText>Základné informácie o dokumente</w:delText>
          </w:r>
          <w:r w:rsidDel="00F24455">
            <w:rPr>
              <w:noProof/>
              <w:webHidden/>
            </w:rPr>
            <w:tab/>
            <w:delText>2</w:delText>
          </w:r>
        </w:del>
      </w:ins>
    </w:p>
    <w:p w14:paraId="63107881" w14:textId="33775E97" w:rsidR="00B3301B" w:rsidDel="00F24455" w:rsidRDefault="00B3301B">
      <w:pPr>
        <w:pStyle w:val="Obsah1"/>
        <w:rPr>
          <w:ins w:id="126" w:author="Kobolka Štefan, Ing." w:date="2020-08-27T14:58:00Z"/>
          <w:del w:id="127" w:author="Viskupičová Jana, PhD." w:date="2020-11-02T11:39:00Z"/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ins w:id="128" w:author="Kobolka Štefan, Ing." w:date="2020-08-27T14:58:00Z">
        <w:del w:id="129" w:author="Viskupičová Jana, PhD." w:date="2020-11-02T11:39:00Z">
          <w:r w:rsidRPr="00F24455" w:rsidDel="00F24455">
            <w:rPr>
              <w:rStyle w:val="Hypertextovprepojenie"/>
              <w:b w:val="0"/>
              <w:noProof/>
            </w:rPr>
            <w:delText>2.</w:delText>
          </w:r>
          <w:r w:rsidDel="00F24455"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sk-SK"/>
            </w:rPr>
            <w:tab/>
          </w:r>
          <w:r w:rsidRPr="00F24455" w:rsidDel="00F24455">
            <w:rPr>
              <w:rStyle w:val="Hypertextovprepojenie"/>
              <w:b w:val="0"/>
              <w:noProof/>
            </w:rPr>
            <w:delText>História zmien dokumentu</w:delText>
          </w:r>
          <w:r w:rsidDel="00F24455">
            <w:rPr>
              <w:noProof/>
              <w:webHidden/>
            </w:rPr>
            <w:tab/>
            <w:delText>2</w:delText>
          </w:r>
        </w:del>
      </w:ins>
    </w:p>
    <w:p w14:paraId="09EBEB92" w14:textId="52AF1386" w:rsidR="00B3301B" w:rsidDel="00F24455" w:rsidRDefault="00B3301B">
      <w:pPr>
        <w:pStyle w:val="Obsah2"/>
        <w:rPr>
          <w:ins w:id="130" w:author="Kobolka Štefan, Ing." w:date="2020-08-27T14:58:00Z"/>
          <w:del w:id="131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ins w:id="132" w:author="Kobolka Štefan, Ing." w:date="2020-08-27T14:58:00Z">
        <w:del w:id="133" w:author="Viskupičová Jana, PhD." w:date="2020-11-02T11:39:00Z">
          <w:r w:rsidRPr="00F24455" w:rsidDel="00F24455">
            <w:rPr>
              <w:rStyle w:val="Hypertextovprepojenie"/>
              <w:i w:val="0"/>
              <w:noProof/>
            </w:rPr>
            <w:delText>2.1.</w:delText>
          </w:r>
          <w:r w:rsidDel="00F24455"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eastAsia="sk-SK"/>
            </w:rPr>
            <w:tab/>
          </w:r>
          <w:r w:rsidRPr="00F24455" w:rsidDel="00F24455">
            <w:rPr>
              <w:rStyle w:val="Hypertextovprepojenie"/>
              <w:i w:val="0"/>
              <w:noProof/>
            </w:rPr>
            <w:delText>Register zmien</w:delText>
          </w:r>
          <w:r w:rsidDel="00F24455">
            <w:rPr>
              <w:noProof/>
              <w:webHidden/>
            </w:rPr>
            <w:tab/>
            <w:delText>2</w:delText>
          </w:r>
        </w:del>
      </w:ins>
    </w:p>
    <w:p w14:paraId="3AB8F96F" w14:textId="1BEA2DBF" w:rsidR="00B3301B" w:rsidDel="00F24455" w:rsidRDefault="00B3301B">
      <w:pPr>
        <w:pStyle w:val="Obsah2"/>
        <w:rPr>
          <w:ins w:id="134" w:author="Kobolka Štefan, Ing." w:date="2020-08-27T14:58:00Z"/>
          <w:del w:id="135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ins w:id="136" w:author="Kobolka Štefan, Ing." w:date="2020-08-27T14:58:00Z">
        <w:del w:id="137" w:author="Viskupičová Jana, PhD." w:date="2020-11-02T11:39:00Z">
          <w:r w:rsidRPr="00F24455" w:rsidDel="00F24455">
            <w:rPr>
              <w:rStyle w:val="Hypertextovprepojenie"/>
              <w:i w:val="0"/>
              <w:noProof/>
            </w:rPr>
            <w:lastRenderedPageBreak/>
            <w:delText>2.2.</w:delText>
          </w:r>
          <w:r w:rsidDel="00F24455"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eastAsia="sk-SK"/>
            </w:rPr>
            <w:tab/>
          </w:r>
          <w:r w:rsidRPr="00F24455" w:rsidDel="00F24455">
            <w:rPr>
              <w:rStyle w:val="Hypertextovprepojenie"/>
              <w:i w:val="0"/>
              <w:noProof/>
            </w:rPr>
            <w:delText>Zoznam skratiek</w:delText>
          </w:r>
          <w:r w:rsidDel="00F24455">
            <w:rPr>
              <w:noProof/>
              <w:webHidden/>
            </w:rPr>
            <w:tab/>
            <w:delText>3</w:delText>
          </w:r>
        </w:del>
      </w:ins>
    </w:p>
    <w:p w14:paraId="6545F668" w14:textId="54C3B62B" w:rsidR="00B3301B" w:rsidDel="00F24455" w:rsidRDefault="00B3301B">
      <w:pPr>
        <w:pStyle w:val="Obsah1"/>
        <w:rPr>
          <w:ins w:id="138" w:author="Kobolka Štefan, Ing." w:date="2020-08-27T14:58:00Z"/>
          <w:del w:id="139" w:author="Viskupičová Jana, PhD." w:date="2020-11-02T11:39:00Z"/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ins w:id="140" w:author="Kobolka Štefan, Ing." w:date="2020-08-27T14:58:00Z">
        <w:del w:id="141" w:author="Viskupičová Jana, PhD." w:date="2020-11-02T11:39:00Z">
          <w:r w:rsidRPr="00F24455" w:rsidDel="00F24455">
            <w:rPr>
              <w:rStyle w:val="Hypertextovprepojenie"/>
              <w:b w:val="0"/>
              <w:noProof/>
            </w:rPr>
            <w:delText>3.</w:delText>
          </w:r>
          <w:r w:rsidDel="00F24455"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sk-SK"/>
            </w:rPr>
            <w:tab/>
          </w:r>
          <w:r w:rsidRPr="00F24455" w:rsidDel="00F24455">
            <w:rPr>
              <w:rStyle w:val="Hypertextovprepojenie"/>
              <w:b w:val="0"/>
              <w:noProof/>
            </w:rPr>
            <w:delText>Testovacie entity</w:delText>
          </w:r>
          <w:r w:rsidDel="00F24455">
            <w:rPr>
              <w:noProof/>
              <w:webHidden/>
            </w:rPr>
            <w:tab/>
            <w:delText>6</w:delText>
          </w:r>
        </w:del>
      </w:ins>
    </w:p>
    <w:p w14:paraId="480AE0E0" w14:textId="4254991C" w:rsidR="00B3301B" w:rsidDel="00F24455" w:rsidRDefault="00B3301B">
      <w:pPr>
        <w:pStyle w:val="Obsah1"/>
        <w:rPr>
          <w:ins w:id="142" w:author="Kobolka Štefan, Ing." w:date="2020-08-27T14:58:00Z"/>
          <w:del w:id="143" w:author="Viskupičová Jana, PhD." w:date="2020-11-02T11:39:00Z"/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ins w:id="144" w:author="Kobolka Štefan, Ing." w:date="2020-08-27T14:58:00Z">
        <w:del w:id="145" w:author="Viskupičová Jana, PhD." w:date="2020-11-02T11:39:00Z">
          <w:r w:rsidRPr="00F24455" w:rsidDel="00F24455">
            <w:rPr>
              <w:rStyle w:val="Hypertextovprepojenie"/>
              <w:b w:val="0"/>
              <w:noProof/>
            </w:rPr>
            <w:delText>4.</w:delText>
          </w:r>
          <w:r w:rsidDel="00F24455"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sk-SK"/>
            </w:rPr>
            <w:tab/>
          </w:r>
          <w:r w:rsidRPr="00F24455" w:rsidDel="00F24455">
            <w:rPr>
              <w:rStyle w:val="Hypertextovprepojenie"/>
              <w:b w:val="0"/>
              <w:noProof/>
            </w:rPr>
            <w:delText>Testovacie scenáre</w:delText>
          </w:r>
          <w:r w:rsidDel="00F24455">
            <w:rPr>
              <w:noProof/>
              <w:webHidden/>
            </w:rPr>
            <w:tab/>
            <w:delText>6</w:delText>
          </w:r>
        </w:del>
      </w:ins>
    </w:p>
    <w:p w14:paraId="6461DD32" w14:textId="41B40CF3" w:rsidR="00B3301B" w:rsidDel="00F24455" w:rsidRDefault="00B3301B">
      <w:pPr>
        <w:pStyle w:val="Obsah2"/>
        <w:rPr>
          <w:ins w:id="146" w:author="Kobolka Štefan, Ing." w:date="2020-08-27T14:58:00Z"/>
          <w:del w:id="147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ins w:id="148" w:author="Kobolka Štefan, Ing." w:date="2020-08-27T14:58:00Z">
        <w:del w:id="149" w:author="Viskupičová Jana, PhD." w:date="2020-11-02T11:39:00Z">
          <w:r w:rsidRPr="00F24455" w:rsidDel="00F24455">
            <w:rPr>
              <w:rStyle w:val="Hypertextovprepojenie"/>
              <w:i w:val="0"/>
              <w:noProof/>
            </w:rPr>
            <w:delText>4.1.</w:delText>
          </w:r>
          <w:r w:rsidDel="00F24455"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eastAsia="sk-SK"/>
            </w:rPr>
            <w:tab/>
          </w:r>
          <w:r w:rsidRPr="00F24455" w:rsidDel="00F24455">
            <w:rPr>
              <w:rStyle w:val="Hypertextovprepojenie"/>
              <w:i w:val="0"/>
              <w:noProof/>
            </w:rPr>
            <w:delText>Zapísanie laboratórneho výsledku do NZIS</w:delText>
          </w:r>
          <w:r w:rsidDel="00F24455">
            <w:rPr>
              <w:noProof/>
              <w:webHidden/>
            </w:rPr>
            <w:tab/>
            <w:delText>6</w:delText>
          </w:r>
        </w:del>
      </w:ins>
    </w:p>
    <w:p w14:paraId="196FAF9E" w14:textId="10968259" w:rsidR="00B3301B" w:rsidDel="00F24455" w:rsidRDefault="00B3301B">
      <w:pPr>
        <w:pStyle w:val="Obsah3"/>
        <w:rPr>
          <w:ins w:id="150" w:author="Kobolka Štefan, Ing." w:date="2020-08-27T14:58:00Z"/>
          <w:del w:id="151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52" w:author="Kobolka Štefan, Ing." w:date="2020-08-27T14:58:00Z">
        <w:del w:id="153" w:author="Viskupičová Jana, PhD." w:date="2020-11-02T11:39:00Z">
          <w:r w:rsidRPr="00F24455" w:rsidDel="00F24455">
            <w:rPr>
              <w:rStyle w:val="Hypertextovprepojenie"/>
              <w:noProof/>
            </w:rPr>
            <w:delText>4.1.1 ELAB-E2E-001 - Zapísanie odpisu laboratórnych žiadaniek do NZIS so zápisom parciálneho kvantitatívneho výsledku z laboratórneho vyšetrenia so stavom INTERIM</w:delText>
          </w:r>
          <w:r w:rsidDel="00F24455">
            <w:rPr>
              <w:noProof/>
              <w:webHidden/>
            </w:rPr>
            <w:tab/>
            <w:delText>7</w:delText>
          </w:r>
        </w:del>
      </w:ins>
    </w:p>
    <w:p w14:paraId="6CB0FBD0" w14:textId="27DFFF7F" w:rsidR="00B3301B" w:rsidDel="00F24455" w:rsidRDefault="00B3301B">
      <w:pPr>
        <w:pStyle w:val="Obsah3"/>
        <w:rPr>
          <w:ins w:id="154" w:author="Kobolka Štefan, Ing." w:date="2020-08-27T14:58:00Z"/>
          <w:del w:id="155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56" w:author="Kobolka Štefan, Ing." w:date="2020-08-27T14:58:00Z">
        <w:del w:id="157" w:author="Viskupičová Jana, PhD." w:date="2020-11-02T11:39:00Z">
          <w:r w:rsidRPr="00F24455" w:rsidDel="00F24455">
            <w:rPr>
              <w:rStyle w:val="Hypertextovprepojenie"/>
              <w:noProof/>
            </w:rPr>
            <w:delText>4.1.2 ELAB-E2E-002 - Zapísanie výsledku laboratórneho vyšetrenia do NZIS so stavom CORRECTED</w:delText>
          </w:r>
          <w:r w:rsidDel="00F24455">
            <w:rPr>
              <w:noProof/>
              <w:webHidden/>
            </w:rPr>
            <w:tab/>
            <w:delText>8</w:delText>
          </w:r>
        </w:del>
      </w:ins>
    </w:p>
    <w:p w14:paraId="5CB95C56" w14:textId="4627C320" w:rsidR="00B3301B" w:rsidDel="00F24455" w:rsidRDefault="00B3301B">
      <w:pPr>
        <w:pStyle w:val="Obsah3"/>
        <w:rPr>
          <w:ins w:id="158" w:author="Kobolka Štefan, Ing." w:date="2020-08-27T14:58:00Z"/>
          <w:del w:id="159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60" w:author="Kobolka Štefan, Ing." w:date="2020-08-27T14:58:00Z">
        <w:del w:id="161" w:author="Viskupičová Jana, PhD." w:date="2020-11-02T11:39:00Z">
          <w:r w:rsidRPr="00F24455" w:rsidDel="00F24455">
            <w:rPr>
              <w:rStyle w:val="Hypertextovprepojenie"/>
              <w:noProof/>
            </w:rPr>
            <w:delText>4.1.3 ELAB-E2E-003 - Zapísanie popisného výsledku laboratórneho vyšetrenia do NZIS so stavom FINAL</w:delText>
          </w:r>
          <w:r w:rsidDel="00F24455">
            <w:rPr>
              <w:noProof/>
              <w:webHidden/>
            </w:rPr>
            <w:tab/>
            <w:delText>9</w:delText>
          </w:r>
        </w:del>
      </w:ins>
    </w:p>
    <w:p w14:paraId="4E184029" w14:textId="35666DE1" w:rsidR="00B3301B" w:rsidDel="00F24455" w:rsidRDefault="00B3301B">
      <w:pPr>
        <w:pStyle w:val="Obsah3"/>
        <w:rPr>
          <w:ins w:id="162" w:author="Kobolka Štefan, Ing." w:date="2020-08-27T14:58:00Z"/>
          <w:del w:id="163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64" w:author="Kobolka Štefan, Ing." w:date="2020-08-27T14:58:00Z">
        <w:del w:id="165" w:author="Viskupičová Jana, PhD." w:date="2020-11-02T11:39:00Z">
          <w:r w:rsidRPr="00F24455" w:rsidDel="00F24455">
            <w:rPr>
              <w:rStyle w:val="Hypertextovprepojenie"/>
              <w:noProof/>
            </w:rPr>
            <w:delText>4.1.4 ELAB-E2E-004 - Zapísanie výsledku laboratórneho vyšetrenia do NZIS so stavom ABORTED</w:delText>
          </w:r>
          <w:r w:rsidDel="00F24455">
            <w:rPr>
              <w:noProof/>
              <w:webHidden/>
            </w:rPr>
            <w:tab/>
            <w:delText>10</w:delText>
          </w:r>
        </w:del>
      </w:ins>
    </w:p>
    <w:p w14:paraId="13623479" w14:textId="3B43CE34" w:rsidR="00B3301B" w:rsidDel="00F24455" w:rsidRDefault="00B3301B">
      <w:pPr>
        <w:pStyle w:val="Obsah3"/>
        <w:rPr>
          <w:ins w:id="166" w:author="Kobolka Štefan, Ing." w:date="2020-08-27T14:58:00Z"/>
          <w:del w:id="167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68" w:author="Kobolka Štefan, Ing." w:date="2020-08-27T14:58:00Z">
        <w:del w:id="169" w:author="Viskupičová Jana, PhD." w:date="2020-11-02T11:39:00Z">
          <w:r w:rsidRPr="00F24455" w:rsidDel="00F24455">
            <w:rPr>
              <w:rStyle w:val="Hypertextovprepojenie"/>
              <w:noProof/>
            </w:rPr>
            <w:delText>4.1.5 ELAB-E2E-005 - Zapísanie kombinovaného (popisného a kvantitatívneho) výsledku laboratórneho vyšetrenia do NZIS so stavom FINAL po stave ABORTED</w:delText>
          </w:r>
          <w:r w:rsidDel="00F24455">
            <w:rPr>
              <w:noProof/>
              <w:webHidden/>
            </w:rPr>
            <w:tab/>
            <w:delText>11</w:delText>
          </w:r>
        </w:del>
      </w:ins>
    </w:p>
    <w:p w14:paraId="3983B5B0" w14:textId="1FCB8B9F" w:rsidR="00B3301B" w:rsidDel="00F24455" w:rsidRDefault="00B3301B">
      <w:pPr>
        <w:pStyle w:val="Obsah3"/>
        <w:rPr>
          <w:ins w:id="170" w:author="Kobolka Štefan, Ing." w:date="2020-08-27T14:58:00Z"/>
          <w:del w:id="171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72" w:author="Kobolka Štefan, Ing." w:date="2020-08-27T14:58:00Z">
        <w:del w:id="173" w:author="Viskupičová Jana, PhD." w:date="2020-11-02T11:39:00Z">
          <w:r w:rsidRPr="00F24455" w:rsidDel="00F24455">
            <w:rPr>
              <w:rStyle w:val="Hypertextovprepojenie"/>
              <w:noProof/>
            </w:rPr>
            <w:delText>4.1.6 ELAB-E2E-006 - Zapísanie 2 (dvoch) odpisov z laboratórnych žiadaniek v 1 (jednom) laboratórnom výsledku so stavom INTERIM, zápis viacerých rozdielnych vzoriek</w:delText>
          </w:r>
          <w:r w:rsidDel="00F24455">
            <w:rPr>
              <w:noProof/>
              <w:webHidden/>
            </w:rPr>
            <w:tab/>
            <w:delText>12</w:delText>
          </w:r>
        </w:del>
      </w:ins>
    </w:p>
    <w:p w14:paraId="0CDDEF77" w14:textId="59CC1CC7" w:rsidR="00B3301B" w:rsidDel="00F24455" w:rsidRDefault="00B3301B">
      <w:pPr>
        <w:pStyle w:val="Obsah3"/>
        <w:rPr>
          <w:ins w:id="174" w:author="Kobolka Štefan, Ing." w:date="2020-08-27T14:58:00Z"/>
          <w:del w:id="175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76" w:author="Kobolka Štefan, Ing." w:date="2020-08-27T14:58:00Z">
        <w:del w:id="177" w:author="Viskupičová Jana, PhD." w:date="2020-11-02T11:39:00Z">
          <w:r w:rsidRPr="00F24455" w:rsidDel="00F24455">
            <w:rPr>
              <w:rStyle w:val="Hypertextovprepojenie"/>
              <w:noProof/>
            </w:rPr>
            <w:delText>4.1.7 ELAB-E2E-007 - Zapísanie parciálnych laboratórnych výsledok k dvom testom z rôznych žiadaniek v rámci jedného laboratórneho výsledku so stavom FINAL s uvedením ordinujúceho v dodatočnom odpise žiadanky</w:delText>
          </w:r>
          <w:r w:rsidDel="00F24455">
            <w:rPr>
              <w:noProof/>
              <w:webHidden/>
            </w:rPr>
            <w:tab/>
            <w:delText>13</w:delText>
          </w:r>
        </w:del>
      </w:ins>
    </w:p>
    <w:p w14:paraId="3938697E" w14:textId="0446BD76" w:rsidR="00B3301B" w:rsidDel="00F24455" w:rsidRDefault="00B3301B">
      <w:pPr>
        <w:pStyle w:val="Obsah3"/>
        <w:rPr>
          <w:ins w:id="178" w:author="Kobolka Štefan, Ing." w:date="2020-08-27T14:58:00Z"/>
          <w:del w:id="179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80" w:author="Kobolka Štefan, Ing." w:date="2020-08-27T14:58:00Z">
        <w:del w:id="181" w:author="Viskupičová Jana, PhD." w:date="2020-11-02T11:39:00Z">
          <w:r w:rsidRPr="00F24455" w:rsidDel="00F24455">
            <w:rPr>
              <w:rStyle w:val="Hypertextovprepojenie"/>
              <w:noProof/>
            </w:rPr>
            <w:delText>4.1.8 ELAB-E2E-008 – Zapísanie laboratórneho výsledku s HTML</w:delText>
          </w:r>
          <w:r w:rsidDel="00F24455">
            <w:rPr>
              <w:noProof/>
              <w:webHidden/>
            </w:rPr>
            <w:tab/>
            <w:delText>14</w:delText>
          </w:r>
        </w:del>
      </w:ins>
    </w:p>
    <w:p w14:paraId="4433E8A1" w14:textId="27B3848C" w:rsidR="00B3301B" w:rsidDel="00F24455" w:rsidRDefault="00B3301B">
      <w:pPr>
        <w:pStyle w:val="Obsah2"/>
        <w:rPr>
          <w:ins w:id="182" w:author="Kobolka Štefan, Ing." w:date="2020-08-27T14:58:00Z"/>
          <w:del w:id="183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ins w:id="184" w:author="Kobolka Štefan, Ing." w:date="2020-08-27T14:58:00Z">
        <w:del w:id="185" w:author="Viskupičová Jana, PhD." w:date="2020-11-02T11:39:00Z">
          <w:r w:rsidRPr="00F24455" w:rsidDel="00F24455">
            <w:rPr>
              <w:rStyle w:val="Hypertextovprepojenie"/>
              <w:i w:val="0"/>
              <w:noProof/>
            </w:rPr>
            <w:delText>4.2.</w:delText>
          </w:r>
          <w:r w:rsidDel="00F24455"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eastAsia="sk-SK"/>
            </w:rPr>
            <w:tab/>
          </w:r>
          <w:r w:rsidRPr="00F24455" w:rsidDel="00F24455">
            <w:rPr>
              <w:rStyle w:val="Hypertextovprepojenie"/>
              <w:i w:val="0"/>
              <w:noProof/>
            </w:rPr>
            <w:delText>Čítanie laboratórneho výsledku do NZIS</w:delText>
          </w:r>
          <w:r w:rsidDel="00F24455">
            <w:rPr>
              <w:noProof/>
              <w:webHidden/>
            </w:rPr>
            <w:tab/>
            <w:delText>15</w:delText>
          </w:r>
        </w:del>
      </w:ins>
    </w:p>
    <w:p w14:paraId="16704ADF" w14:textId="0F117932" w:rsidR="00B3301B" w:rsidDel="00F24455" w:rsidRDefault="00B3301B">
      <w:pPr>
        <w:pStyle w:val="Obsah3"/>
        <w:rPr>
          <w:ins w:id="186" w:author="Kobolka Štefan, Ing." w:date="2020-08-27T14:58:00Z"/>
          <w:del w:id="187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88" w:author="Kobolka Štefan, Ing." w:date="2020-08-27T14:58:00Z">
        <w:del w:id="189" w:author="Viskupičová Jana, PhD." w:date="2020-11-02T11:39:00Z">
          <w:r w:rsidRPr="00F24455" w:rsidDel="00F24455">
            <w:rPr>
              <w:rStyle w:val="Hypertextovprepojenie"/>
              <w:noProof/>
            </w:rPr>
            <w:delText>4.2.1 ELAB-E2E-013 Prečítanie kompletného laboratórneho výsledku</w:delText>
          </w:r>
          <w:r w:rsidDel="00F24455">
            <w:rPr>
              <w:noProof/>
              <w:webHidden/>
            </w:rPr>
            <w:tab/>
            <w:delText>16</w:delText>
          </w:r>
        </w:del>
      </w:ins>
    </w:p>
    <w:p w14:paraId="6CF51371" w14:textId="3DC0E89B" w:rsidR="00B3301B" w:rsidDel="00F24455" w:rsidRDefault="00B3301B">
      <w:pPr>
        <w:pStyle w:val="Obsah3"/>
        <w:rPr>
          <w:ins w:id="190" w:author="Kobolka Štefan, Ing." w:date="2020-08-27T14:58:00Z"/>
          <w:del w:id="191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92" w:author="Kobolka Štefan, Ing." w:date="2020-08-27T14:58:00Z">
        <w:del w:id="193" w:author="Viskupičová Jana, PhD." w:date="2020-11-02T11:39:00Z">
          <w:r w:rsidRPr="00F24455" w:rsidDel="00F24455">
            <w:rPr>
              <w:rStyle w:val="Hypertextovprepojenie"/>
              <w:noProof/>
            </w:rPr>
            <w:delText>4.2.2 ELAB-E2E-014 Prečítanie laboratórneho výsledku podľa jednotlivých stavov výsledku</w:delText>
          </w:r>
          <w:r w:rsidDel="00F24455">
            <w:rPr>
              <w:noProof/>
              <w:webHidden/>
            </w:rPr>
            <w:tab/>
            <w:delText>18</w:delText>
          </w:r>
        </w:del>
      </w:ins>
    </w:p>
    <w:p w14:paraId="10F7CC5E" w14:textId="46639CEE" w:rsidR="00B3301B" w:rsidDel="00F24455" w:rsidRDefault="00B3301B">
      <w:pPr>
        <w:pStyle w:val="Obsah3"/>
        <w:rPr>
          <w:ins w:id="194" w:author="Kobolka Štefan, Ing." w:date="2020-08-27T14:58:00Z"/>
          <w:del w:id="195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196" w:author="Kobolka Štefan, Ing." w:date="2020-08-27T14:58:00Z">
        <w:del w:id="197" w:author="Viskupičová Jana, PhD." w:date="2020-11-02T11:39:00Z">
          <w:r w:rsidRPr="00F24455" w:rsidDel="00F24455">
            <w:rPr>
              <w:rStyle w:val="Hypertextovprepojenie"/>
              <w:noProof/>
            </w:rPr>
            <w:delText>4.2.3 ELAB-E2E-015 Prečítanie laboratórneho výsledku s doplnením oprávnených ZPr</w:delText>
          </w:r>
          <w:r w:rsidDel="00F24455">
            <w:rPr>
              <w:noProof/>
              <w:webHidden/>
            </w:rPr>
            <w:tab/>
            <w:delText>20</w:delText>
          </w:r>
        </w:del>
      </w:ins>
    </w:p>
    <w:p w14:paraId="0D67DE6F" w14:textId="56BDFC68" w:rsidR="00B3301B" w:rsidDel="00F24455" w:rsidRDefault="00B3301B">
      <w:pPr>
        <w:pStyle w:val="Obsah3"/>
        <w:rPr>
          <w:ins w:id="198" w:author="Kobolka Štefan, Ing." w:date="2020-08-27T14:58:00Z"/>
          <w:del w:id="199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200" w:author="Kobolka Štefan, Ing." w:date="2020-08-27T14:58:00Z">
        <w:del w:id="201" w:author="Viskupičová Jana, PhD." w:date="2020-11-02T11:39:00Z">
          <w:r w:rsidRPr="00F24455" w:rsidDel="00F24455">
            <w:rPr>
              <w:rStyle w:val="Hypertextovprepojenie"/>
              <w:noProof/>
            </w:rPr>
            <w:delText>4.2.4 ELAB-E2E-016 Prečítanie laboratórneho výsledku s HTML</w:delText>
          </w:r>
          <w:r w:rsidDel="00F24455">
            <w:rPr>
              <w:noProof/>
              <w:webHidden/>
            </w:rPr>
            <w:tab/>
            <w:delText>21</w:delText>
          </w:r>
        </w:del>
      </w:ins>
    </w:p>
    <w:p w14:paraId="64CD0936" w14:textId="467B36E7" w:rsidR="00B3301B" w:rsidDel="00F24455" w:rsidRDefault="00B3301B">
      <w:pPr>
        <w:pStyle w:val="Obsah3"/>
        <w:rPr>
          <w:ins w:id="202" w:author="Kobolka Štefan, Ing." w:date="2020-08-27T14:58:00Z"/>
          <w:del w:id="203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204" w:author="Kobolka Štefan, Ing." w:date="2020-08-27T14:58:00Z">
        <w:del w:id="205" w:author="Viskupičová Jana, PhD." w:date="2020-11-02T11:39:00Z">
          <w:r w:rsidRPr="00F24455" w:rsidDel="00F24455">
            <w:rPr>
              <w:rStyle w:val="Hypertextovprepojenie"/>
              <w:noProof/>
            </w:rPr>
            <w:delText>4.2.4 ELAB-E2E-016 Prečítanie laboratórneho výsledku na základe externých identifikátorov</w:delText>
          </w:r>
          <w:r w:rsidDel="00F24455">
            <w:rPr>
              <w:noProof/>
              <w:webHidden/>
            </w:rPr>
            <w:tab/>
            <w:delText>22</w:delText>
          </w:r>
        </w:del>
      </w:ins>
    </w:p>
    <w:p w14:paraId="28E741FF" w14:textId="445798FB" w:rsidR="00B3301B" w:rsidDel="00F24455" w:rsidRDefault="00B3301B">
      <w:pPr>
        <w:pStyle w:val="Obsah2"/>
        <w:rPr>
          <w:ins w:id="206" w:author="Kobolka Štefan, Ing." w:date="2020-08-27T14:58:00Z"/>
          <w:del w:id="207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ins w:id="208" w:author="Kobolka Štefan, Ing." w:date="2020-08-27T14:58:00Z">
        <w:del w:id="209" w:author="Viskupičová Jana, PhD." w:date="2020-11-02T11:39:00Z">
          <w:r w:rsidRPr="00F24455" w:rsidDel="00F24455">
            <w:rPr>
              <w:rStyle w:val="Hypertextovprepojenie"/>
              <w:i w:val="0"/>
              <w:noProof/>
            </w:rPr>
            <w:delText>4.3.</w:delText>
          </w:r>
          <w:r w:rsidDel="00F24455"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eastAsia="sk-SK"/>
            </w:rPr>
            <w:tab/>
          </w:r>
          <w:r w:rsidRPr="00F24455" w:rsidDel="00F24455">
            <w:rPr>
              <w:rStyle w:val="Hypertextovprepojenie"/>
              <w:i w:val="0"/>
              <w:noProof/>
            </w:rPr>
            <w:delText>Vyhľadanie laboratórneho výsledku v NZIS</w:delText>
          </w:r>
          <w:r w:rsidDel="00F24455">
            <w:rPr>
              <w:noProof/>
              <w:webHidden/>
            </w:rPr>
            <w:tab/>
            <w:delText>23</w:delText>
          </w:r>
        </w:del>
      </w:ins>
    </w:p>
    <w:p w14:paraId="4ADBA442" w14:textId="4F28BBFD" w:rsidR="00B3301B" w:rsidDel="00F24455" w:rsidRDefault="00B3301B">
      <w:pPr>
        <w:pStyle w:val="Obsah3"/>
        <w:rPr>
          <w:ins w:id="210" w:author="Kobolka Štefan, Ing." w:date="2020-08-27T14:58:00Z"/>
          <w:del w:id="211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212" w:author="Kobolka Štefan, Ing." w:date="2020-08-27T14:58:00Z">
        <w:del w:id="213" w:author="Viskupičová Jana, PhD." w:date="2020-11-02T11:39:00Z">
          <w:r w:rsidRPr="00F24455" w:rsidDel="00F24455">
            <w:rPr>
              <w:rStyle w:val="Hypertextovprepojenie"/>
              <w:noProof/>
            </w:rPr>
            <w:delText>4.3.1 ELAB-E2E-021 Vyhľadanie laboratórnych výsledkov podľa zvolených kritérií</w:delText>
          </w:r>
          <w:r w:rsidDel="00F24455">
            <w:rPr>
              <w:noProof/>
              <w:webHidden/>
            </w:rPr>
            <w:tab/>
            <w:delText>24</w:delText>
          </w:r>
        </w:del>
      </w:ins>
    </w:p>
    <w:p w14:paraId="673962E6" w14:textId="46480ABD" w:rsidR="00B3301B" w:rsidDel="00F24455" w:rsidRDefault="00B3301B">
      <w:pPr>
        <w:pStyle w:val="Obsah3"/>
        <w:rPr>
          <w:ins w:id="214" w:author="Kobolka Štefan, Ing." w:date="2020-08-27T14:58:00Z"/>
          <w:del w:id="215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216" w:author="Kobolka Štefan, Ing." w:date="2020-08-27T14:58:00Z">
        <w:del w:id="217" w:author="Viskupičová Jana, PhD." w:date="2020-11-02T11:39:00Z">
          <w:r w:rsidRPr="00F24455" w:rsidDel="00F24455">
            <w:rPr>
              <w:rStyle w:val="Hypertextovprepojenie"/>
              <w:noProof/>
            </w:rPr>
            <w:delText>4.3.2 ELAB-E2E-022 Vyhľadanie laboratórnych výsledkov podľa zvoleného kritéria</w:delText>
          </w:r>
          <w:r w:rsidDel="00F24455">
            <w:rPr>
              <w:noProof/>
              <w:webHidden/>
            </w:rPr>
            <w:tab/>
            <w:delText>25</w:delText>
          </w:r>
        </w:del>
      </w:ins>
    </w:p>
    <w:p w14:paraId="1F93F31D" w14:textId="018E0CBF" w:rsidR="00B3301B" w:rsidDel="00F24455" w:rsidRDefault="00B3301B">
      <w:pPr>
        <w:pStyle w:val="Obsah3"/>
        <w:rPr>
          <w:ins w:id="218" w:author="Kobolka Štefan, Ing." w:date="2020-08-27T14:58:00Z"/>
          <w:del w:id="219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220" w:author="Kobolka Štefan, Ing." w:date="2020-08-27T14:58:00Z">
        <w:del w:id="221" w:author="Viskupičová Jana, PhD." w:date="2020-11-02T11:39:00Z">
          <w:r w:rsidRPr="00F24455" w:rsidDel="00F24455">
            <w:rPr>
              <w:rStyle w:val="Hypertextovprepojenie"/>
              <w:noProof/>
            </w:rPr>
            <w:delText>4.3.3 ELAB-E2E-023 Vyhľadanie laboratórneho výsledku prázdny zoznam</w:delText>
          </w:r>
          <w:r w:rsidDel="00F24455">
            <w:rPr>
              <w:noProof/>
              <w:webHidden/>
            </w:rPr>
            <w:tab/>
            <w:delText>26</w:delText>
          </w:r>
        </w:del>
      </w:ins>
    </w:p>
    <w:p w14:paraId="09E2660C" w14:textId="54AF12EB" w:rsidR="00B3301B" w:rsidDel="00F24455" w:rsidRDefault="00B3301B">
      <w:pPr>
        <w:pStyle w:val="Obsah3"/>
        <w:rPr>
          <w:ins w:id="222" w:author="Kobolka Štefan, Ing." w:date="2020-08-27T14:58:00Z"/>
          <w:del w:id="223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224" w:author="Kobolka Štefan, Ing." w:date="2020-08-27T14:58:00Z">
        <w:del w:id="225" w:author="Viskupičová Jana, PhD." w:date="2020-11-02T11:39:00Z">
          <w:r w:rsidRPr="00F24455" w:rsidDel="00F24455">
            <w:rPr>
              <w:rStyle w:val="Hypertextovprepojenie"/>
              <w:noProof/>
            </w:rPr>
            <w:delText>4.3.4 ELAB-E2E-024 Vyhľadanie laboratórnych výsledkov prázdny zoznam – vlastné záznamy</w:delText>
          </w:r>
          <w:r w:rsidDel="00F24455">
            <w:rPr>
              <w:noProof/>
              <w:webHidden/>
            </w:rPr>
            <w:tab/>
            <w:delText>26</w:delText>
          </w:r>
        </w:del>
      </w:ins>
    </w:p>
    <w:p w14:paraId="4D718AEA" w14:textId="48539D40" w:rsidR="00B3301B" w:rsidDel="00F24455" w:rsidRDefault="00B3301B">
      <w:pPr>
        <w:pStyle w:val="Obsah3"/>
        <w:rPr>
          <w:ins w:id="226" w:author="Kobolka Štefan, Ing." w:date="2020-08-27T14:58:00Z"/>
          <w:del w:id="227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228" w:author="Kobolka Štefan, Ing." w:date="2020-08-27T14:58:00Z">
        <w:del w:id="229" w:author="Viskupičová Jana, PhD." w:date="2020-11-02T11:39:00Z">
          <w:r w:rsidRPr="00F24455" w:rsidDel="00F24455">
            <w:rPr>
              <w:rStyle w:val="Hypertextovprepojenie"/>
              <w:noProof/>
            </w:rPr>
            <w:delText>4.3.5 ELAB-E2E-025 Vyhľadanie laboratórnych výsledkov vlastné záznamy</w:delText>
          </w:r>
          <w:r w:rsidDel="00F24455">
            <w:rPr>
              <w:noProof/>
              <w:webHidden/>
            </w:rPr>
            <w:tab/>
            <w:delText>27</w:delText>
          </w:r>
        </w:del>
      </w:ins>
    </w:p>
    <w:p w14:paraId="17EB0176" w14:textId="6410B80D" w:rsidR="00B3301B" w:rsidDel="00F24455" w:rsidRDefault="00B3301B">
      <w:pPr>
        <w:pStyle w:val="Obsah3"/>
        <w:rPr>
          <w:ins w:id="230" w:author="Kobolka Štefan, Ing." w:date="2020-08-27T14:58:00Z"/>
          <w:del w:id="231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232" w:author="Kobolka Štefan, Ing." w:date="2020-08-27T14:58:00Z">
        <w:del w:id="233" w:author="Viskupičová Jana, PhD." w:date="2020-11-02T11:39:00Z">
          <w:r w:rsidRPr="00F24455" w:rsidDel="00F24455">
            <w:rPr>
              <w:rStyle w:val="Hypertextovprepojenie"/>
              <w:noProof/>
            </w:rPr>
            <w:delText>4.3.6 ELAB-E2E-026 Vyhľadanie laboratórnych výsledkov so súhlasom</w:delText>
          </w:r>
          <w:r w:rsidDel="00F24455">
            <w:rPr>
              <w:noProof/>
              <w:webHidden/>
            </w:rPr>
            <w:tab/>
            <w:delText>27</w:delText>
          </w:r>
        </w:del>
      </w:ins>
    </w:p>
    <w:p w14:paraId="2DA3C62A" w14:textId="65F57070" w:rsidR="00B3301B" w:rsidDel="00F24455" w:rsidRDefault="00B3301B">
      <w:pPr>
        <w:pStyle w:val="Obsah3"/>
        <w:rPr>
          <w:ins w:id="234" w:author="Kobolka Štefan, Ing." w:date="2020-08-27T14:58:00Z"/>
          <w:del w:id="235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236" w:author="Kobolka Štefan, Ing." w:date="2020-08-27T14:58:00Z">
        <w:del w:id="237" w:author="Viskupičová Jana, PhD." w:date="2020-11-02T11:39:00Z">
          <w:r w:rsidRPr="00F24455" w:rsidDel="00F24455">
            <w:rPr>
              <w:rStyle w:val="Hypertextovprepojenie"/>
              <w:noProof/>
            </w:rPr>
            <w:delText>4.3.7 ELAB-E2E-027 Vyhľadanie laboratórnych výsledkov špecialistom bez súhlasu</w:delText>
          </w:r>
          <w:r w:rsidDel="00F24455">
            <w:rPr>
              <w:noProof/>
              <w:webHidden/>
            </w:rPr>
            <w:tab/>
            <w:delText>28</w:delText>
          </w:r>
        </w:del>
      </w:ins>
    </w:p>
    <w:p w14:paraId="7EF5F8DE" w14:textId="5B9C4634" w:rsidR="00B3301B" w:rsidDel="00F24455" w:rsidRDefault="00B3301B">
      <w:pPr>
        <w:pStyle w:val="Obsah3"/>
        <w:rPr>
          <w:ins w:id="238" w:author="Kobolka Štefan, Ing." w:date="2020-08-27T14:58:00Z"/>
          <w:del w:id="239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ins w:id="240" w:author="Kobolka Štefan, Ing." w:date="2020-08-27T14:58:00Z">
        <w:del w:id="241" w:author="Viskupičová Jana, PhD." w:date="2020-11-02T11:39:00Z">
          <w:r w:rsidRPr="00F24455" w:rsidDel="00F24455">
            <w:rPr>
              <w:rStyle w:val="Hypertextovprepojenie"/>
              <w:noProof/>
            </w:rPr>
            <w:delText>4.3.8 ELAB-E2E-028 Vyhľadanie laboratórnych výsledkov – chybný vstup</w:delText>
          </w:r>
          <w:r w:rsidDel="00F24455">
            <w:rPr>
              <w:noProof/>
              <w:webHidden/>
            </w:rPr>
            <w:tab/>
            <w:delText>29</w:delText>
          </w:r>
        </w:del>
      </w:ins>
    </w:p>
    <w:p w14:paraId="6A1B3773" w14:textId="377F50EC" w:rsidR="00D24EFA" w:rsidDel="00F24455" w:rsidRDefault="00D24EFA">
      <w:pPr>
        <w:pStyle w:val="Obsah1"/>
        <w:rPr>
          <w:del w:id="242" w:author="Viskupičová Jana, PhD." w:date="2020-11-02T11:39:00Z"/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del w:id="243" w:author="Viskupičová Jana, PhD." w:date="2020-11-02T11:39:00Z">
        <w:r w:rsidRPr="00B3301B" w:rsidDel="00F24455">
          <w:rPr>
            <w:rPrChange w:id="244" w:author="Kobolka Štefan, Ing." w:date="2020-08-27T14:58:00Z">
              <w:rPr>
                <w:rStyle w:val="Hypertextovprepojenie"/>
                <w:noProof/>
              </w:rPr>
            </w:rPrChange>
          </w:rPr>
          <w:delText>1.</w:delText>
        </w:r>
        <w:r w:rsidDel="00F2445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B3301B" w:rsidDel="00F24455">
          <w:rPr>
            <w:rPrChange w:id="245" w:author="Kobolka Štefan, Ing." w:date="2020-08-27T14:58:00Z">
              <w:rPr>
                <w:rStyle w:val="Hypertextovprepojenie"/>
                <w:noProof/>
              </w:rPr>
            </w:rPrChange>
          </w:rPr>
          <w:delText>Základné informácie o dokumente</w:delText>
        </w:r>
        <w:r w:rsidDel="00F24455">
          <w:rPr>
            <w:noProof/>
            <w:webHidden/>
          </w:rPr>
          <w:tab/>
          <w:delText>2</w:delText>
        </w:r>
      </w:del>
    </w:p>
    <w:p w14:paraId="312B19D5" w14:textId="3C2822B1" w:rsidR="00D24EFA" w:rsidDel="00F24455" w:rsidRDefault="00D24EFA">
      <w:pPr>
        <w:pStyle w:val="Obsah1"/>
        <w:rPr>
          <w:del w:id="246" w:author="Viskupičová Jana, PhD." w:date="2020-11-02T11:39:00Z"/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del w:id="247" w:author="Viskupičová Jana, PhD." w:date="2020-11-02T11:39:00Z">
        <w:r w:rsidRPr="00B3301B" w:rsidDel="00F24455">
          <w:rPr>
            <w:rPrChange w:id="248" w:author="Kobolka Štefan, Ing." w:date="2020-08-27T14:58:00Z">
              <w:rPr>
                <w:rStyle w:val="Hypertextovprepojenie"/>
                <w:noProof/>
              </w:rPr>
            </w:rPrChange>
          </w:rPr>
          <w:delText>2.</w:delText>
        </w:r>
        <w:r w:rsidDel="00F2445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B3301B" w:rsidDel="00F24455">
          <w:rPr>
            <w:rPrChange w:id="249" w:author="Kobolka Štefan, Ing." w:date="2020-08-27T14:58:00Z">
              <w:rPr>
                <w:rStyle w:val="Hypertextovprepojenie"/>
                <w:noProof/>
              </w:rPr>
            </w:rPrChange>
          </w:rPr>
          <w:delText>História zmien dokumentu</w:delText>
        </w:r>
        <w:r w:rsidDel="00F24455">
          <w:rPr>
            <w:noProof/>
            <w:webHidden/>
          </w:rPr>
          <w:tab/>
          <w:delText>2</w:delText>
        </w:r>
      </w:del>
    </w:p>
    <w:p w14:paraId="5D8ADF29" w14:textId="435536FD" w:rsidR="00D24EFA" w:rsidDel="00F24455" w:rsidRDefault="00D24EFA">
      <w:pPr>
        <w:pStyle w:val="Obsah2"/>
        <w:rPr>
          <w:del w:id="250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del w:id="251" w:author="Viskupičová Jana, PhD." w:date="2020-11-02T11:39:00Z">
        <w:r w:rsidRPr="00B3301B" w:rsidDel="00F24455">
          <w:rPr>
            <w:rPrChange w:id="252" w:author="Kobolka Štefan, Ing." w:date="2020-08-27T14:58:00Z">
              <w:rPr>
                <w:rStyle w:val="Hypertextovprepojenie"/>
                <w:noProof/>
              </w:rPr>
            </w:rPrChange>
          </w:rPr>
          <w:delText>2.1.</w:delText>
        </w:r>
        <w:r w:rsidDel="00F2445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B3301B" w:rsidDel="00F24455">
          <w:rPr>
            <w:rPrChange w:id="253" w:author="Kobolka Štefan, Ing." w:date="2020-08-27T14:58:00Z">
              <w:rPr>
                <w:rStyle w:val="Hypertextovprepojenie"/>
                <w:noProof/>
              </w:rPr>
            </w:rPrChange>
          </w:rPr>
          <w:delText>Register zmien</w:delText>
        </w:r>
        <w:r w:rsidDel="00F24455">
          <w:rPr>
            <w:noProof/>
            <w:webHidden/>
          </w:rPr>
          <w:tab/>
          <w:delText>2</w:delText>
        </w:r>
      </w:del>
    </w:p>
    <w:p w14:paraId="33A01F7B" w14:textId="5C4C64C0" w:rsidR="00D24EFA" w:rsidDel="00F24455" w:rsidRDefault="00D24EFA">
      <w:pPr>
        <w:pStyle w:val="Obsah2"/>
        <w:rPr>
          <w:del w:id="254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del w:id="255" w:author="Viskupičová Jana, PhD." w:date="2020-11-02T11:39:00Z">
        <w:r w:rsidRPr="00B3301B" w:rsidDel="00F24455">
          <w:rPr>
            <w:rPrChange w:id="256" w:author="Kobolka Štefan, Ing." w:date="2020-08-27T14:58:00Z">
              <w:rPr>
                <w:rStyle w:val="Hypertextovprepojenie"/>
                <w:noProof/>
              </w:rPr>
            </w:rPrChange>
          </w:rPr>
          <w:delText>2.2.</w:delText>
        </w:r>
        <w:r w:rsidDel="00F2445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B3301B" w:rsidDel="00F24455">
          <w:rPr>
            <w:rPrChange w:id="257" w:author="Kobolka Štefan, Ing." w:date="2020-08-27T14:58:00Z">
              <w:rPr>
                <w:rStyle w:val="Hypertextovprepojenie"/>
                <w:noProof/>
              </w:rPr>
            </w:rPrChange>
          </w:rPr>
          <w:delText>Zoznam skratiek</w:delText>
        </w:r>
        <w:r w:rsidDel="00F24455">
          <w:rPr>
            <w:noProof/>
            <w:webHidden/>
          </w:rPr>
          <w:tab/>
          <w:delText>3</w:delText>
        </w:r>
      </w:del>
    </w:p>
    <w:p w14:paraId="20E487A1" w14:textId="041F21B5" w:rsidR="00D24EFA" w:rsidDel="00F24455" w:rsidRDefault="00D24EFA">
      <w:pPr>
        <w:pStyle w:val="Obsah1"/>
        <w:rPr>
          <w:del w:id="258" w:author="Viskupičová Jana, PhD." w:date="2020-11-02T11:39:00Z"/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del w:id="259" w:author="Viskupičová Jana, PhD." w:date="2020-11-02T11:39:00Z">
        <w:r w:rsidRPr="00B3301B" w:rsidDel="00F24455">
          <w:rPr>
            <w:rPrChange w:id="260" w:author="Kobolka Štefan, Ing." w:date="2020-08-27T14:58:00Z">
              <w:rPr>
                <w:rStyle w:val="Hypertextovprepojenie"/>
                <w:noProof/>
              </w:rPr>
            </w:rPrChange>
          </w:rPr>
          <w:delText>3.</w:delText>
        </w:r>
        <w:r w:rsidDel="00F2445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B3301B" w:rsidDel="00F24455">
          <w:rPr>
            <w:rPrChange w:id="261" w:author="Kobolka Štefan, Ing." w:date="2020-08-27T14:58:00Z">
              <w:rPr>
                <w:rStyle w:val="Hypertextovprepojenie"/>
                <w:noProof/>
              </w:rPr>
            </w:rPrChange>
          </w:rPr>
          <w:delText>Testovacie entity</w:delText>
        </w:r>
        <w:r w:rsidDel="00F24455">
          <w:rPr>
            <w:noProof/>
            <w:webHidden/>
          </w:rPr>
          <w:tab/>
          <w:delText>5</w:delText>
        </w:r>
      </w:del>
    </w:p>
    <w:p w14:paraId="7A33EC13" w14:textId="7AC5C1BB" w:rsidR="00D24EFA" w:rsidDel="00F24455" w:rsidRDefault="00D24EFA">
      <w:pPr>
        <w:pStyle w:val="Obsah1"/>
        <w:rPr>
          <w:del w:id="262" w:author="Viskupičová Jana, PhD." w:date="2020-11-02T11:39:00Z"/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del w:id="263" w:author="Viskupičová Jana, PhD." w:date="2020-11-02T11:39:00Z">
        <w:r w:rsidRPr="00B3301B" w:rsidDel="00F24455">
          <w:rPr>
            <w:rPrChange w:id="264" w:author="Kobolka Štefan, Ing." w:date="2020-08-27T14:58:00Z">
              <w:rPr>
                <w:rStyle w:val="Hypertextovprepojenie"/>
                <w:noProof/>
              </w:rPr>
            </w:rPrChange>
          </w:rPr>
          <w:delText>4.</w:delText>
        </w:r>
        <w:r w:rsidDel="00F2445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B3301B" w:rsidDel="00F24455">
          <w:rPr>
            <w:rPrChange w:id="265" w:author="Kobolka Štefan, Ing." w:date="2020-08-27T14:58:00Z">
              <w:rPr>
                <w:rStyle w:val="Hypertextovprepojenie"/>
                <w:noProof/>
              </w:rPr>
            </w:rPrChange>
          </w:rPr>
          <w:delText>Testovacie scenáre</w:delText>
        </w:r>
        <w:r w:rsidDel="00F24455">
          <w:rPr>
            <w:noProof/>
            <w:webHidden/>
          </w:rPr>
          <w:tab/>
          <w:delText>5</w:delText>
        </w:r>
      </w:del>
    </w:p>
    <w:p w14:paraId="34F484C5" w14:textId="1737DDBA" w:rsidR="00D24EFA" w:rsidDel="00F24455" w:rsidRDefault="00D24EFA">
      <w:pPr>
        <w:pStyle w:val="Obsah2"/>
        <w:rPr>
          <w:del w:id="266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del w:id="267" w:author="Viskupičová Jana, PhD." w:date="2020-11-02T11:39:00Z">
        <w:r w:rsidRPr="00B3301B" w:rsidDel="00F24455">
          <w:rPr>
            <w:rPrChange w:id="268" w:author="Kobolka Štefan, Ing." w:date="2020-08-27T14:58:00Z">
              <w:rPr>
                <w:rStyle w:val="Hypertextovprepojenie"/>
                <w:noProof/>
              </w:rPr>
            </w:rPrChange>
          </w:rPr>
          <w:delText>4.1.</w:delText>
        </w:r>
        <w:r w:rsidDel="00F2445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B3301B" w:rsidDel="00F24455">
          <w:rPr>
            <w:rPrChange w:id="269" w:author="Kobolka Štefan, Ing." w:date="2020-08-27T14:58:00Z">
              <w:rPr>
                <w:rStyle w:val="Hypertextovprepojenie"/>
                <w:noProof/>
              </w:rPr>
            </w:rPrChange>
          </w:rPr>
          <w:delText>Zapísanie laboratórneho výsledku do NZIS</w:delText>
        </w:r>
        <w:r w:rsidDel="00F24455">
          <w:rPr>
            <w:noProof/>
            <w:webHidden/>
          </w:rPr>
          <w:tab/>
          <w:delText>5</w:delText>
        </w:r>
      </w:del>
    </w:p>
    <w:p w14:paraId="23965AC0" w14:textId="2F2B826F" w:rsidR="00D24EFA" w:rsidDel="00F24455" w:rsidRDefault="00D24EFA">
      <w:pPr>
        <w:pStyle w:val="Obsah3"/>
        <w:rPr>
          <w:del w:id="270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271" w:author="Viskupičová Jana, PhD." w:date="2020-11-02T11:39:00Z">
        <w:r w:rsidRPr="00B3301B" w:rsidDel="00F24455">
          <w:rPr>
            <w:rPrChange w:id="272" w:author="Kobolka Štefan, Ing." w:date="2020-08-27T14:58:00Z">
              <w:rPr>
                <w:rStyle w:val="Hypertextovprepojenie"/>
                <w:noProof/>
              </w:rPr>
            </w:rPrChange>
          </w:rPr>
          <w:lastRenderedPageBreak/>
          <w:delText>4.1.1 ELAB-E2E-001 - Zapísanie odpisu laboratórnych žiadaniek do NZIS so zápisom parciálneho kvantitatívneho výsledku z laboratórneho vyšetrenia so stavom INTERIM</w:delText>
        </w:r>
        <w:r w:rsidDel="00F24455">
          <w:rPr>
            <w:noProof/>
            <w:webHidden/>
          </w:rPr>
          <w:tab/>
          <w:delText>6</w:delText>
        </w:r>
      </w:del>
    </w:p>
    <w:p w14:paraId="5A2441C7" w14:textId="0C612139" w:rsidR="00D24EFA" w:rsidDel="00F24455" w:rsidRDefault="00D24EFA">
      <w:pPr>
        <w:pStyle w:val="Obsah3"/>
        <w:rPr>
          <w:del w:id="273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274" w:author="Viskupičová Jana, PhD." w:date="2020-11-02T11:39:00Z">
        <w:r w:rsidRPr="00B3301B" w:rsidDel="00F24455">
          <w:rPr>
            <w:rPrChange w:id="275" w:author="Kobolka Štefan, Ing." w:date="2020-08-27T14:58:00Z">
              <w:rPr>
                <w:rStyle w:val="Hypertextovprepojenie"/>
                <w:noProof/>
              </w:rPr>
            </w:rPrChange>
          </w:rPr>
          <w:delText>4.1.2 ELAB-E2E-002 - Zapísanie výsledku laboratórneho vyšetrenia do NZIS so stavom CORRECTED</w:delText>
        </w:r>
        <w:r w:rsidDel="00F24455">
          <w:rPr>
            <w:noProof/>
            <w:webHidden/>
          </w:rPr>
          <w:tab/>
          <w:delText>7</w:delText>
        </w:r>
      </w:del>
    </w:p>
    <w:p w14:paraId="3BFC5AD1" w14:textId="75A1563E" w:rsidR="00D24EFA" w:rsidDel="00F24455" w:rsidRDefault="00D24EFA">
      <w:pPr>
        <w:pStyle w:val="Obsah3"/>
        <w:rPr>
          <w:del w:id="276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277" w:author="Viskupičová Jana, PhD." w:date="2020-11-02T11:39:00Z">
        <w:r w:rsidRPr="00B3301B" w:rsidDel="00F24455">
          <w:rPr>
            <w:rPrChange w:id="278" w:author="Kobolka Štefan, Ing." w:date="2020-08-27T14:58:00Z">
              <w:rPr>
                <w:rStyle w:val="Hypertextovprepojenie"/>
                <w:noProof/>
              </w:rPr>
            </w:rPrChange>
          </w:rPr>
          <w:delText>4.1.3 ELAB-E2E-003 - Zapísanie popisného výsledku laboratórneho vyšetrenia do NZIS so stavom FINAL</w:delText>
        </w:r>
        <w:r w:rsidDel="00F24455">
          <w:rPr>
            <w:noProof/>
            <w:webHidden/>
          </w:rPr>
          <w:tab/>
          <w:delText>8</w:delText>
        </w:r>
      </w:del>
    </w:p>
    <w:p w14:paraId="5B34D080" w14:textId="78416CDE" w:rsidR="00D24EFA" w:rsidDel="00F24455" w:rsidRDefault="00D24EFA">
      <w:pPr>
        <w:pStyle w:val="Obsah3"/>
        <w:rPr>
          <w:del w:id="279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280" w:author="Viskupičová Jana, PhD." w:date="2020-11-02T11:39:00Z">
        <w:r w:rsidRPr="00B3301B" w:rsidDel="00F24455">
          <w:rPr>
            <w:rPrChange w:id="281" w:author="Kobolka Štefan, Ing." w:date="2020-08-27T14:58:00Z">
              <w:rPr>
                <w:rStyle w:val="Hypertextovprepojenie"/>
                <w:noProof/>
              </w:rPr>
            </w:rPrChange>
          </w:rPr>
          <w:delText>4.1.4 ELAB-E2E-004 - Zapísanie výsledku laboratórneho vyšetrenia do NZIS so stavom ABORTED</w:delText>
        </w:r>
        <w:r w:rsidDel="00F24455">
          <w:rPr>
            <w:noProof/>
            <w:webHidden/>
          </w:rPr>
          <w:tab/>
          <w:delText>9</w:delText>
        </w:r>
      </w:del>
    </w:p>
    <w:p w14:paraId="142FB0C5" w14:textId="54C75D0F" w:rsidR="00D24EFA" w:rsidDel="00F24455" w:rsidRDefault="00D24EFA">
      <w:pPr>
        <w:pStyle w:val="Obsah3"/>
        <w:rPr>
          <w:del w:id="282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283" w:author="Viskupičová Jana, PhD." w:date="2020-11-02T11:39:00Z">
        <w:r w:rsidRPr="00B3301B" w:rsidDel="00F24455">
          <w:rPr>
            <w:rPrChange w:id="284" w:author="Kobolka Štefan, Ing." w:date="2020-08-27T14:58:00Z">
              <w:rPr>
                <w:rStyle w:val="Hypertextovprepojenie"/>
                <w:noProof/>
              </w:rPr>
            </w:rPrChange>
          </w:rPr>
          <w:delText>4.1.5 ELAB-E2E-005 - Zapísanie kombinovaného (popisného a kvantitatívneho) výsledku laboratórneho vyšetrenia do NZIS so stavom FINAL po stave ABORTED</w:delText>
        </w:r>
        <w:r w:rsidDel="00F24455">
          <w:rPr>
            <w:noProof/>
            <w:webHidden/>
          </w:rPr>
          <w:tab/>
          <w:delText>10</w:delText>
        </w:r>
      </w:del>
    </w:p>
    <w:p w14:paraId="049D291F" w14:textId="778759B8" w:rsidR="00D24EFA" w:rsidDel="00F24455" w:rsidRDefault="00D24EFA">
      <w:pPr>
        <w:pStyle w:val="Obsah3"/>
        <w:rPr>
          <w:del w:id="285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286" w:author="Viskupičová Jana, PhD." w:date="2020-11-02T11:39:00Z">
        <w:r w:rsidRPr="00B3301B" w:rsidDel="00F24455">
          <w:rPr>
            <w:rPrChange w:id="287" w:author="Kobolka Štefan, Ing." w:date="2020-08-27T14:58:00Z">
              <w:rPr>
                <w:rStyle w:val="Hypertextovprepojenie"/>
                <w:noProof/>
              </w:rPr>
            </w:rPrChange>
          </w:rPr>
          <w:delText>4.1.6 ELAB-E2E-006 - Zapísanie 2 (dvoch) odpisov z laboratórnych žiadaniek v 1 (jednom) laboratórnom výsledku so stavom INTERIM, zápis viacerých rozdielnych vzoriek</w:delText>
        </w:r>
        <w:r w:rsidDel="00F24455">
          <w:rPr>
            <w:noProof/>
            <w:webHidden/>
          </w:rPr>
          <w:tab/>
          <w:delText>11</w:delText>
        </w:r>
      </w:del>
    </w:p>
    <w:p w14:paraId="1C3F3C8B" w14:textId="2EB826ED" w:rsidR="00D24EFA" w:rsidDel="00F24455" w:rsidRDefault="00D24EFA">
      <w:pPr>
        <w:pStyle w:val="Obsah3"/>
        <w:rPr>
          <w:del w:id="288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289" w:author="Viskupičová Jana, PhD." w:date="2020-11-02T11:39:00Z">
        <w:r w:rsidRPr="00B3301B" w:rsidDel="00F24455">
          <w:rPr>
            <w:rPrChange w:id="290" w:author="Kobolka Štefan, Ing." w:date="2020-08-27T14:58:00Z">
              <w:rPr>
                <w:rStyle w:val="Hypertextovprepojenie"/>
                <w:noProof/>
              </w:rPr>
            </w:rPrChange>
          </w:rPr>
          <w:delText>4.1.7 ELAB-E2E-007 - Zapísanie parciálnych laboratórnych výsledok k dvom testom z rôznych žiadaniek v rámci jedného laboratórneho výsledku so stavom FINAL s uvedením ordinujúceho v dodatočnom odpise žiadanky</w:delText>
        </w:r>
        <w:r w:rsidDel="00F24455">
          <w:rPr>
            <w:noProof/>
            <w:webHidden/>
          </w:rPr>
          <w:tab/>
          <w:delText>12</w:delText>
        </w:r>
      </w:del>
    </w:p>
    <w:p w14:paraId="41024F67" w14:textId="01B4DBBC" w:rsidR="00D24EFA" w:rsidDel="00F24455" w:rsidRDefault="00D24EFA">
      <w:pPr>
        <w:pStyle w:val="Obsah3"/>
        <w:rPr>
          <w:del w:id="291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292" w:author="Viskupičová Jana, PhD." w:date="2020-11-02T11:39:00Z">
        <w:r w:rsidRPr="00B3301B" w:rsidDel="00F24455">
          <w:rPr>
            <w:rPrChange w:id="293" w:author="Kobolka Štefan, Ing." w:date="2020-08-27T14:58:00Z">
              <w:rPr>
                <w:rStyle w:val="Hypertextovprepojenie"/>
                <w:noProof/>
              </w:rPr>
            </w:rPrChange>
          </w:rPr>
          <w:delText>4.1.8 ELAB-E2E-008 – Zapísanie laboratórneho výsledku s HTML</w:delText>
        </w:r>
        <w:r w:rsidDel="00F24455">
          <w:rPr>
            <w:noProof/>
            <w:webHidden/>
          </w:rPr>
          <w:tab/>
          <w:delText>13</w:delText>
        </w:r>
      </w:del>
    </w:p>
    <w:p w14:paraId="10ACF105" w14:textId="51F70A0F" w:rsidR="00D24EFA" w:rsidDel="00F24455" w:rsidRDefault="00D24EFA">
      <w:pPr>
        <w:pStyle w:val="Obsah2"/>
        <w:rPr>
          <w:del w:id="294" w:author="Viskupičová Jana, PhD." w:date="2020-11-02T11:39:00Z"/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del w:id="295" w:author="Viskupičová Jana, PhD." w:date="2020-11-02T11:39:00Z">
        <w:r w:rsidRPr="00B3301B" w:rsidDel="00F24455">
          <w:rPr>
            <w:rPrChange w:id="296" w:author="Kobolka Štefan, Ing." w:date="2020-08-27T14:58:00Z">
              <w:rPr>
                <w:rStyle w:val="Hypertextovprepojenie"/>
                <w:noProof/>
              </w:rPr>
            </w:rPrChange>
          </w:rPr>
          <w:delText>4.2.</w:delText>
        </w:r>
        <w:r w:rsidDel="00F2445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B3301B" w:rsidDel="00F24455">
          <w:rPr>
            <w:rPrChange w:id="297" w:author="Kobolka Štefan, Ing." w:date="2020-08-27T14:58:00Z">
              <w:rPr>
                <w:rStyle w:val="Hypertextovprepojenie"/>
                <w:noProof/>
              </w:rPr>
            </w:rPrChange>
          </w:rPr>
          <w:delText>Čítanie laboratórneho výsledku do NZIS</w:delText>
        </w:r>
        <w:r w:rsidDel="00F24455">
          <w:rPr>
            <w:noProof/>
            <w:webHidden/>
          </w:rPr>
          <w:tab/>
          <w:delText>14</w:delText>
        </w:r>
      </w:del>
    </w:p>
    <w:p w14:paraId="55A7150C" w14:textId="70A0F682" w:rsidR="00D24EFA" w:rsidDel="00F24455" w:rsidRDefault="00D24EFA">
      <w:pPr>
        <w:pStyle w:val="Obsah3"/>
        <w:rPr>
          <w:del w:id="298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299" w:author="Viskupičová Jana, PhD." w:date="2020-11-02T11:39:00Z">
        <w:r w:rsidRPr="00B3301B" w:rsidDel="00F24455">
          <w:rPr>
            <w:rPrChange w:id="300" w:author="Kobolka Štefan, Ing." w:date="2020-08-27T14:58:00Z">
              <w:rPr>
                <w:rStyle w:val="Hypertextovprepojenie"/>
                <w:noProof/>
              </w:rPr>
            </w:rPrChange>
          </w:rPr>
          <w:delText>4.2.1 ELAB-E2E-013 Prečítanie kompletného laboratórneho výsledku</w:delText>
        </w:r>
        <w:r w:rsidDel="00F24455">
          <w:rPr>
            <w:noProof/>
            <w:webHidden/>
          </w:rPr>
          <w:tab/>
          <w:delText>15</w:delText>
        </w:r>
      </w:del>
    </w:p>
    <w:p w14:paraId="05DF4B19" w14:textId="4EA84559" w:rsidR="00D24EFA" w:rsidDel="00F24455" w:rsidRDefault="00D24EFA">
      <w:pPr>
        <w:pStyle w:val="Obsah3"/>
        <w:rPr>
          <w:del w:id="301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302" w:author="Viskupičová Jana, PhD." w:date="2020-11-02T11:39:00Z">
        <w:r w:rsidRPr="00B3301B" w:rsidDel="00F24455">
          <w:rPr>
            <w:rPrChange w:id="303" w:author="Kobolka Štefan, Ing." w:date="2020-08-27T14:58:00Z">
              <w:rPr>
                <w:rStyle w:val="Hypertextovprepojenie"/>
                <w:noProof/>
              </w:rPr>
            </w:rPrChange>
          </w:rPr>
          <w:delText>4.2.2 ELAB-E2E-014 Prečítanie laboratórneho výsledku podľa jednotlivých stavov výsledku</w:delText>
        </w:r>
        <w:r w:rsidDel="00F24455">
          <w:rPr>
            <w:noProof/>
            <w:webHidden/>
          </w:rPr>
          <w:tab/>
          <w:delText>17</w:delText>
        </w:r>
      </w:del>
    </w:p>
    <w:p w14:paraId="6250BA79" w14:textId="4E09FA1F" w:rsidR="00D24EFA" w:rsidDel="00F24455" w:rsidRDefault="00D24EFA">
      <w:pPr>
        <w:pStyle w:val="Obsah3"/>
        <w:rPr>
          <w:del w:id="304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305" w:author="Viskupičová Jana, PhD." w:date="2020-11-02T11:39:00Z">
        <w:r w:rsidRPr="00B3301B" w:rsidDel="00F24455">
          <w:rPr>
            <w:rPrChange w:id="306" w:author="Kobolka Štefan, Ing." w:date="2020-08-27T14:58:00Z">
              <w:rPr>
                <w:rStyle w:val="Hypertextovprepojenie"/>
                <w:noProof/>
              </w:rPr>
            </w:rPrChange>
          </w:rPr>
          <w:delText>4.2.3 ELAB-E2E-015 Prečítanie laboratórneho výsledku s doplnením oprávnených ZPr</w:delText>
        </w:r>
        <w:r w:rsidDel="00F24455">
          <w:rPr>
            <w:noProof/>
            <w:webHidden/>
          </w:rPr>
          <w:tab/>
          <w:delText>19</w:delText>
        </w:r>
      </w:del>
    </w:p>
    <w:p w14:paraId="4E0E9D3B" w14:textId="5C7FD90D" w:rsidR="00D24EFA" w:rsidDel="00F24455" w:rsidRDefault="00D24EFA">
      <w:pPr>
        <w:pStyle w:val="Obsah3"/>
        <w:rPr>
          <w:del w:id="307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308" w:author="Viskupičová Jana, PhD." w:date="2020-11-02T11:39:00Z">
        <w:r w:rsidRPr="00B3301B" w:rsidDel="00F24455">
          <w:rPr>
            <w:rPrChange w:id="309" w:author="Kobolka Štefan, Ing." w:date="2020-08-27T14:58:00Z">
              <w:rPr>
                <w:rStyle w:val="Hypertextovprepojenie"/>
                <w:noProof/>
              </w:rPr>
            </w:rPrChange>
          </w:rPr>
          <w:delText>4.2.4 ELAB-E2E-016 Prečítanie laboratórneho výsledku s HTML</w:delText>
        </w:r>
        <w:r w:rsidDel="00F24455">
          <w:rPr>
            <w:noProof/>
            <w:webHidden/>
          </w:rPr>
          <w:tab/>
          <w:delText>20</w:delText>
        </w:r>
      </w:del>
    </w:p>
    <w:p w14:paraId="21B2C224" w14:textId="226E31D2" w:rsidR="00D24EFA" w:rsidDel="00F24455" w:rsidRDefault="00D24EFA">
      <w:pPr>
        <w:pStyle w:val="Obsah3"/>
        <w:rPr>
          <w:del w:id="310" w:author="Viskupičová Jana, PhD." w:date="2020-11-02T11:39:00Z"/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del w:id="311" w:author="Viskupičová Jana, PhD." w:date="2020-11-02T11:39:00Z">
        <w:r w:rsidRPr="00B3301B" w:rsidDel="00F24455">
          <w:rPr>
            <w:rPrChange w:id="312" w:author="Kobolka Štefan, Ing." w:date="2020-08-27T14:58:00Z">
              <w:rPr>
                <w:rStyle w:val="Hypertextovprepojenie"/>
                <w:noProof/>
              </w:rPr>
            </w:rPrChange>
          </w:rPr>
          <w:delText>4.2.4 ELAB-E2E-016 Prečítanie laboratórneho výsledku na základe externých identifikátorov</w:delText>
        </w:r>
        <w:r w:rsidDel="00F24455">
          <w:rPr>
            <w:noProof/>
            <w:webHidden/>
          </w:rPr>
          <w:tab/>
          <w:delText>21</w:delText>
        </w:r>
      </w:del>
    </w:p>
    <w:p w14:paraId="6F37AAD2" w14:textId="47AD9ADF" w:rsidR="00E35501" w:rsidRPr="000C69F5" w:rsidRDefault="00BC4E76" w:rsidP="00851703">
      <w:pPr>
        <w:spacing w:after="120"/>
        <w:rPr>
          <w:rFonts w:cs="Arial"/>
          <w:b/>
        </w:rPr>
      </w:pPr>
      <w:r w:rsidRPr="000C69F5">
        <w:rPr>
          <w:rFonts w:cs="Arial"/>
          <w:b/>
        </w:rPr>
        <w:fldChar w:fldCharType="end"/>
      </w:r>
    </w:p>
    <w:p w14:paraId="41658305" w14:textId="77777777" w:rsidR="00EC7430" w:rsidRDefault="00EC7430">
      <w:pPr>
        <w:spacing w:after="200" w:line="276" w:lineRule="auto"/>
        <w:jc w:val="left"/>
        <w:rPr>
          <w:ins w:id="313" w:author="Kobolka Štefan, Ing." w:date="2020-08-27T15:04:00Z"/>
          <w:rFonts w:cs="Arial"/>
          <w:b/>
          <w:sz w:val="24"/>
        </w:rPr>
      </w:pPr>
      <w:ins w:id="314" w:author="Kobolka Štefan, Ing." w:date="2020-08-27T15:04:00Z">
        <w:r>
          <w:rPr>
            <w:rFonts w:cs="Arial"/>
            <w:b/>
            <w:sz w:val="24"/>
          </w:rPr>
          <w:br w:type="page"/>
        </w:r>
      </w:ins>
    </w:p>
    <w:p w14:paraId="45A11BD8" w14:textId="10770773" w:rsidR="005D6787" w:rsidRPr="000C69F5" w:rsidRDefault="004B59F7" w:rsidP="005D6787">
      <w:pPr>
        <w:spacing w:after="120"/>
        <w:rPr>
          <w:rFonts w:cs="Arial"/>
          <w:b/>
          <w:sz w:val="24"/>
        </w:rPr>
      </w:pPr>
      <w:r w:rsidRPr="000C69F5">
        <w:rPr>
          <w:rFonts w:cs="Arial"/>
          <w:b/>
          <w:sz w:val="24"/>
        </w:rPr>
        <w:lastRenderedPageBreak/>
        <w:t>Zoznam tabuliek</w:t>
      </w:r>
      <w:r w:rsidR="005D6787" w:rsidRPr="000C69F5">
        <w:rPr>
          <w:rFonts w:cs="Arial"/>
          <w:b/>
          <w:sz w:val="24"/>
        </w:rPr>
        <w:t>:</w:t>
      </w:r>
    </w:p>
    <w:p w14:paraId="3D7E4E2D" w14:textId="56BDF16C" w:rsidR="006A6AA9" w:rsidRDefault="00BC4E76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 w:rsidRPr="000C69F5">
        <w:rPr>
          <w:rFonts w:cs="Arial"/>
        </w:rPr>
        <w:fldChar w:fldCharType="begin"/>
      </w:r>
      <w:r w:rsidR="00E12D14" w:rsidRPr="000C69F5">
        <w:rPr>
          <w:rFonts w:cs="Arial"/>
        </w:rPr>
        <w:instrText xml:space="preserve"> TOC \h \z \c "Tabuľka" </w:instrText>
      </w:r>
      <w:r w:rsidRPr="000C69F5">
        <w:rPr>
          <w:rFonts w:cs="Arial"/>
        </w:rPr>
        <w:fldChar w:fldCharType="separate"/>
      </w:r>
      <w:hyperlink w:anchor="_Toc19273329" w:history="1">
        <w:r w:rsidR="006A6AA9" w:rsidRPr="008C6D1C">
          <w:rPr>
            <w:rStyle w:val="Hypertextovprepojenie"/>
            <w:noProof/>
          </w:rPr>
          <w:t>Tabuľka 1: Základné informácie o dokumente</w:t>
        </w:r>
        <w:r w:rsidR="006A6AA9">
          <w:rPr>
            <w:noProof/>
            <w:webHidden/>
          </w:rPr>
          <w:tab/>
        </w:r>
        <w:r w:rsidR="006A6AA9">
          <w:rPr>
            <w:noProof/>
            <w:webHidden/>
          </w:rPr>
          <w:fldChar w:fldCharType="begin"/>
        </w:r>
        <w:r w:rsidR="006A6AA9">
          <w:rPr>
            <w:noProof/>
            <w:webHidden/>
          </w:rPr>
          <w:instrText xml:space="preserve"> PAGEREF _Toc19273329 \h </w:instrText>
        </w:r>
        <w:r w:rsidR="006A6AA9">
          <w:rPr>
            <w:noProof/>
            <w:webHidden/>
          </w:rPr>
        </w:r>
        <w:r w:rsidR="006A6AA9">
          <w:rPr>
            <w:noProof/>
            <w:webHidden/>
          </w:rPr>
          <w:fldChar w:fldCharType="separate"/>
        </w:r>
        <w:r w:rsidR="006A6AA9">
          <w:rPr>
            <w:noProof/>
            <w:webHidden/>
          </w:rPr>
          <w:t>2</w:t>
        </w:r>
        <w:r w:rsidR="006A6AA9">
          <w:rPr>
            <w:noProof/>
            <w:webHidden/>
          </w:rPr>
          <w:fldChar w:fldCharType="end"/>
        </w:r>
      </w:hyperlink>
    </w:p>
    <w:p w14:paraId="3189F96D" w14:textId="24B021BA" w:rsidR="006A6AA9" w:rsidRDefault="00CF3075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9273330" w:history="1">
        <w:r w:rsidR="006A6AA9" w:rsidRPr="008C6D1C">
          <w:rPr>
            <w:rStyle w:val="Hypertextovprepojenie"/>
            <w:noProof/>
          </w:rPr>
          <w:t>Tabuľka 2</w:t>
        </w:r>
        <w:r w:rsidR="006A6AA9" w:rsidRPr="008C6D1C">
          <w:rPr>
            <w:rStyle w:val="Hypertextovprepojenie"/>
            <w:rFonts w:cs="Arial"/>
            <w:noProof/>
          </w:rPr>
          <w:t>: Register zmien</w:t>
        </w:r>
        <w:r w:rsidR="006A6AA9">
          <w:rPr>
            <w:noProof/>
            <w:webHidden/>
          </w:rPr>
          <w:tab/>
        </w:r>
        <w:r w:rsidR="006A6AA9">
          <w:rPr>
            <w:noProof/>
            <w:webHidden/>
          </w:rPr>
          <w:fldChar w:fldCharType="begin"/>
        </w:r>
        <w:r w:rsidR="006A6AA9">
          <w:rPr>
            <w:noProof/>
            <w:webHidden/>
          </w:rPr>
          <w:instrText xml:space="preserve"> PAGEREF _Toc19273330 \h </w:instrText>
        </w:r>
        <w:r w:rsidR="006A6AA9">
          <w:rPr>
            <w:noProof/>
            <w:webHidden/>
          </w:rPr>
        </w:r>
        <w:r w:rsidR="006A6AA9">
          <w:rPr>
            <w:noProof/>
            <w:webHidden/>
          </w:rPr>
          <w:fldChar w:fldCharType="separate"/>
        </w:r>
        <w:r w:rsidR="006A6AA9">
          <w:rPr>
            <w:noProof/>
            <w:webHidden/>
          </w:rPr>
          <w:t>2</w:t>
        </w:r>
        <w:r w:rsidR="006A6AA9">
          <w:rPr>
            <w:noProof/>
            <w:webHidden/>
          </w:rPr>
          <w:fldChar w:fldCharType="end"/>
        </w:r>
      </w:hyperlink>
    </w:p>
    <w:p w14:paraId="5D8080E9" w14:textId="1D075616" w:rsidR="005D6787" w:rsidRPr="000C69F5" w:rsidRDefault="00BC4E76" w:rsidP="00E35501">
      <w:pPr>
        <w:rPr>
          <w:rFonts w:cs="Arial"/>
        </w:rPr>
      </w:pPr>
      <w:r w:rsidRPr="000C69F5">
        <w:rPr>
          <w:rFonts w:cs="Arial"/>
        </w:rPr>
        <w:fldChar w:fldCharType="end"/>
      </w:r>
    </w:p>
    <w:p w14:paraId="25DE4C21" w14:textId="77777777" w:rsidR="00E35501" w:rsidRPr="000C69F5" w:rsidRDefault="00E35501" w:rsidP="005D6787">
      <w:pPr>
        <w:rPr>
          <w:rFonts w:eastAsiaTheme="majorEastAsia" w:cs="Arial"/>
          <w:sz w:val="28"/>
          <w:szCs w:val="28"/>
        </w:rPr>
      </w:pPr>
      <w:r w:rsidRPr="000C69F5">
        <w:rPr>
          <w:rFonts w:cs="Arial"/>
        </w:rPr>
        <w:br w:type="page"/>
      </w:r>
    </w:p>
    <w:p w14:paraId="4E41CF6D" w14:textId="4724E610" w:rsidR="009F47C4" w:rsidRPr="000C69F5" w:rsidRDefault="009F47C4" w:rsidP="009F47C4">
      <w:pPr>
        <w:pStyle w:val="Nadpis1"/>
        <w:rPr>
          <w:lang w:val="sk-SK"/>
        </w:rPr>
      </w:pPr>
      <w:bookmarkStart w:id="315" w:name="_Toc507595389"/>
      <w:bookmarkStart w:id="316" w:name="_Toc55209609"/>
      <w:r w:rsidRPr="000C69F5">
        <w:rPr>
          <w:lang w:val="sk-SK"/>
        </w:rPr>
        <w:lastRenderedPageBreak/>
        <w:t>Testovacie entity</w:t>
      </w:r>
      <w:bookmarkEnd w:id="315"/>
      <w:bookmarkEnd w:id="316"/>
    </w:p>
    <w:p w14:paraId="6DAB871F" w14:textId="1F3C65E5" w:rsidR="00061089" w:rsidRDefault="00061089" w:rsidP="00061089">
      <w:r>
        <w:t xml:space="preserve">Pre overenie </w:t>
      </w:r>
      <w:r w:rsidR="00736676">
        <w:t>zhody</w:t>
      </w:r>
      <w:r>
        <w:t xml:space="preserve"> je potrebné aby boli nasledujúce podmienky splnené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846"/>
        <w:gridCol w:w="1702"/>
        <w:gridCol w:w="2268"/>
        <w:gridCol w:w="1700"/>
        <w:gridCol w:w="1104"/>
        <w:gridCol w:w="1396"/>
      </w:tblGrid>
      <w:tr w:rsidR="000C165E" w14:paraId="3CC896D7" w14:textId="3BEBF266" w:rsidTr="000C165E">
        <w:tc>
          <w:tcPr>
            <w:tcW w:w="469" w:type="pct"/>
          </w:tcPr>
          <w:p w14:paraId="686B90D8" w14:textId="77777777" w:rsidR="000C165E" w:rsidRDefault="000C165E" w:rsidP="001A7156">
            <w:proofErr w:type="spellStart"/>
            <w:r>
              <w:t>ZPr</w:t>
            </w:r>
            <w:proofErr w:type="spellEnd"/>
          </w:p>
        </w:tc>
        <w:tc>
          <w:tcPr>
            <w:tcW w:w="944" w:type="pct"/>
          </w:tcPr>
          <w:p w14:paraId="01A08D8F" w14:textId="77777777" w:rsidR="000C165E" w:rsidRDefault="000C165E" w:rsidP="001A7156">
            <w:proofErr w:type="spellStart"/>
            <w:r>
              <w:t>kZPr</w:t>
            </w:r>
            <w:proofErr w:type="spellEnd"/>
          </w:p>
        </w:tc>
        <w:tc>
          <w:tcPr>
            <w:tcW w:w="1258" w:type="pct"/>
          </w:tcPr>
          <w:p w14:paraId="404DF109" w14:textId="1C41280D" w:rsidR="000C165E" w:rsidRDefault="000C165E" w:rsidP="001A7156">
            <w:r>
              <w:t xml:space="preserve">JRUZ ID </w:t>
            </w:r>
            <w:proofErr w:type="spellStart"/>
            <w:r>
              <w:t>ZPr</w:t>
            </w:r>
            <w:proofErr w:type="spellEnd"/>
          </w:p>
        </w:tc>
        <w:tc>
          <w:tcPr>
            <w:tcW w:w="943" w:type="pct"/>
          </w:tcPr>
          <w:p w14:paraId="07634752" w14:textId="08DA7883" w:rsidR="000C165E" w:rsidRDefault="000C165E" w:rsidP="001A7156">
            <w:r>
              <w:t>Rola</w:t>
            </w:r>
          </w:p>
        </w:tc>
        <w:tc>
          <w:tcPr>
            <w:tcW w:w="612" w:type="pct"/>
          </w:tcPr>
          <w:p w14:paraId="06B3DA41" w14:textId="77777777" w:rsidR="000C165E" w:rsidRDefault="000C165E" w:rsidP="001A7156">
            <w:r>
              <w:t>Vzťah s k PZS</w:t>
            </w:r>
          </w:p>
        </w:tc>
        <w:tc>
          <w:tcPr>
            <w:tcW w:w="774" w:type="pct"/>
          </w:tcPr>
          <w:p w14:paraId="65BF077F" w14:textId="6800B466" w:rsidR="000C165E" w:rsidRDefault="00917CBE" w:rsidP="001A7156">
            <w:r>
              <w:t>Určená</w:t>
            </w:r>
            <w:r w:rsidR="000C165E">
              <w:t xml:space="preserve"> pre</w:t>
            </w:r>
          </w:p>
        </w:tc>
      </w:tr>
      <w:tr w:rsidR="000C165E" w:rsidRPr="006A6AA9" w14:paraId="0C6515FB" w14:textId="6C8F882C" w:rsidTr="000C165E">
        <w:tc>
          <w:tcPr>
            <w:tcW w:w="469" w:type="pct"/>
          </w:tcPr>
          <w:p w14:paraId="764F802B" w14:textId="4BA917AE" w:rsidR="000C165E" w:rsidRPr="006A6AA9" w:rsidRDefault="000C165E" w:rsidP="001A7156">
            <w:r w:rsidRPr="006A6AA9">
              <w:t>ZPR1</w:t>
            </w:r>
          </w:p>
        </w:tc>
        <w:tc>
          <w:tcPr>
            <w:tcW w:w="944" w:type="pct"/>
          </w:tcPr>
          <w:p w14:paraId="1D995253" w14:textId="77777777" w:rsidR="0095237B" w:rsidRPr="006A6AA9" w:rsidRDefault="0095237B" w:rsidP="00721155">
            <w:pPr>
              <w:jc w:val="left"/>
              <w:rPr>
                <w:rFonts w:ascii="Calibri" w:hAnsi="Calibri"/>
                <w:bCs/>
                <w:color w:val="FF0000"/>
              </w:rPr>
            </w:pPr>
            <w:r w:rsidRPr="006A6AA9">
              <w:rPr>
                <w:bCs/>
                <w:color w:val="FF0000"/>
              </w:rPr>
              <w:t>A00398020</w:t>
            </w:r>
          </w:p>
          <w:p w14:paraId="62F4F3D8" w14:textId="77777777" w:rsidR="000C165E" w:rsidRPr="006A6AA9" w:rsidRDefault="000C165E" w:rsidP="00721155">
            <w:pPr>
              <w:jc w:val="left"/>
            </w:pPr>
          </w:p>
        </w:tc>
        <w:tc>
          <w:tcPr>
            <w:tcW w:w="1258" w:type="pct"/>
          </w:tcPr>
          <w:p w14:paraId="644C286D" w14:textId="60B2CC6F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00021312954</w:t>
            </w:r>
          </w:p>
        </w:tc>
        <w:tc>
          <w:tcPr>
            <w:tcW w:w="943" w:type="pct"/>
          </w:tcPr>
          <w:p w14:paraId="6A3B99FB" w14:textId="212A3626" w:rsidR="000C165E" w:rsidRPr="006A6AA9" w:rsidRDefault="00185616" w:rsidP="001A7156">
            <w:r w:rsidRPr="006A6AA9">
              <w:t xml:space="preserve">Ordinujúci- </w:t>
            </w:r>
            <w:r w:rsidR="000C165E" w:rsidRPr="006A6AA9">
              <w:t>žiadateľ</w:t>
            </w:r>
          </w:p>
        </w:tc>
        <w:tc>
          <w:tcPr>
            <w:tcW w:w="612" w:type="pct"/>
          </w:tcPr>
          <w:p w14:paraId="0B8F1D56" w14:textId="77777777" w:rsidR="000C165E" w:rsidRPr="006A6AA9" w:rsidRDefault="000C165E" w:rsidP="001A7156">
            <w:r w:rsidRPr="006A6AA9">
              <w:t>kPZS1</w:t>
            </w:r>
          </w:p>
        </w:tc>
        <w:tc>
          <w:tcPr>
            <w:tcW w:w="774" w:type="pct"/>
          </w:tcPr>
          <w:p w14:paraId="5967F58C" w14:textId="06F65E6C" w:rsidR="000C165E" w:rsidRPr="006A6AA9" w:rsidRDefault="000C165E" w:rsidP="001A7156">
            <w:r w:rsidRPr="006A6AA9">
              <w:t>Zápis/Čítanie</w:t>
            </w:r>
          </w:p>
        </w:tc>
      </w:tr>
      <w:tr w:rsidR="000C165E" w:rsidRPr="006A6AA9" w14:paraId="1D6D3841" w14:textId="0443D58D" w:rsidTr="000C165E">
        <w:tc>
          <w:tcPr>
            <w:tcW w:w="469" w:type="pct"/>
          </w:tcPr>
          <w:p w14:paraId="1D08F855" w14:textId="77777777" w:rsidR="000C165E" w:rsidRPr="006A6AA9" w:rsidRDefault="000C165E" w:rsidP="001A7156">
            <w:r w:rsidRPr="006A6AA9">
              <w:t>ZPR2</w:t>
            </w:r>
          </w:p>
        </w:tc>
        <w:tc>
          <w:tcPr>
            <w:tcW w:w="944" w:type="pct"/>
          </w:tcPr>
          <w:p w14:paraId="7C2B868E" w14:textId="23A4C0CB" w:rsidR="000C165E" w:rsidRPr="006A6AA9" w:rsidRDefault="0095237B" w:rsidP="00721155">
            <w:r w:rsidRPr="006A6AA9">
              <w:rPr>
                <w:bCs/>
                <w:color w:val="FF0000"/>
              </w:rPr>
              <w:t>A00402010</w:t>
            </w:r>
          </w:p>
        </w:tc>
        <w:tc>
          <w:tcPr>
            <w:tcW w:w="1258" w:type="pct"/>
          </w:tcPr>
          <w:p w14:paraId="1C414723" w14:textId="1BCBCC92" w:rsidR="000C165E" w:rsidRPr="006A6AA9" w:rsidRDefault="0095237B" w:rsidP="00721155">
            <w:r w:rsidRPr="006A6AA9">
              <w:rPr>
                <w:bCs/>
                <w:color w:val="FF0000"/>
              </w:rPr>
              <w:t>00021304456</w:t>
            </w:r>
          </w:p>
        </w:tc>
        <w:tc>
          <w:tcPr>
            <w:tcW w:w="943" w:type="pct"/>
          </w:tcPr>
          <w:p w14:paraId="2CD5DFD6" w14:textId="2DD74403" w:rsidR="000C165E" w:rsidRPr="006A6AA9" w:rsidRDefault="000C165E" w:rsidP="00185616">
            <w:r w:rsidRPr="006A6AA9">
              <w:t>O</w:t>
            </w:r>
            <w:r w:rsidR="00185616" w:rsidRPr="006A6AA9">
              <w:t>dporúčajúci</w:t>
            </w:r>
          </w:p>
        </w:tc>
        <w:tc>
          <w:tcPr>
            <w:tcW w:w="612" w:type="pct"/>
          </w:tcPr>
          <w:p w14:paraId="23F8DE19" w14:textId="77777777" w:rsidR="000C165E" w:rsidRPr="006A6AA9" w:rsidRDefault="000C165E" w:rsidP="001A7156">
            <w:r w:rsidRPr="006A6AA9">
              <w:t>kPZS2</w:t>
            </w:r>
          </w:p>
        </w:tc>
        <w:tc>
          <w:tcPr>
            <w:tcW w:w="774" w:type="pct"/>
          </w:tcPr>
          <w:p w14:paraId="396445F5" w14:textId="3BFF34AB" w:rsidR="000C165E" w:rsidRPr="006A6AA9" w:rsidRDefault="000C165E" w:rsidP="001A7156">
            <w:r w:rsidRPr="006A6AA9">
              <w:t>Zápis/Čítanie</w:t>
            </w:r>
          </w:p>
        </w:tc>
      </w:tr>
      <w:tr w:rsidR="000C165E" w:rsidRPr="006A6AA9" w14:paraId="5E01BB1C" w14:textId="56DCA9A2" w:rsidTr="000C165E">
        <w:tc>
          <w:tcPr>
            <w:tcW w:w="469" w:type="pct"/>
          </w:tcPr>
          <w:p w14:paraId="0213E0EC" w14:textId="77777777" w:rsidR="000C165E" w:rsidRPr="006A6AA9" w:rsidRDefault="000C165E" w:rsidP="001A7156">
            <w:r w:rsidRPr="006A6AA9">
              <w:t>ZPR3</w:t>
            </w:r>
          </w:p>
        </w:tc>
        <w:tc>
          <w:tcPr>
            <w:tcW w:w="944" w:type="pct"/>
          </w:tcPr>
          <w:p w14:paraId="4FA85FE7" w14:textId="6B0CF79C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A00405011</w:t>
            </w:r>
          </w:p>
        </w:tc>
        <w:tc>
          <w:tcPr>
            <w:tcW w:w="1258" w:type="pct"/>
          </w:tcPr>
          <w:p w14:paraId="752DC717" w14:textId="54862FE8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00021311055</w:t>
            </w:r>
          </w:p>
        </w:tc>
        <w:tc>
          <w:tcPr>
            <w:tcW w:w="943" w:type="pct"/>
          </w:tcPr>
          <w:p w14:paraId="0973F42B" w14:textId="0F52C3CA" w:rsidR="000C165E" w:rsidRPr="006A6AA9" w:rsidRDefault="000C165E" w:rsidP="001A7156">
            <w:r w:rsidRPr="006A6AA9">
              <w:t>Špecialista</w:t>
            </w:r>
          </w:p>
        </w:tc>
        <w:tc>
          <w:tcPr>
            <w:tcW w:w="612" w:type="pct"/>
          </w:tcPr>
          <w:p w14:paraId="406AD888" w14:textId="77777777" w:rsidR="000C165E" w:rsidRPr="006A6AA9" w:rsidRDefault="000C165E" w:rsidP="001A7156">
            <w:r w:rsidRPr="006A6AA9">
              <w:t>kPZS3</w:t>
            </w:r>
          </w:p>
        </w:tc>
        <w:tc>
          <w:tcPr>
            <w:tcW w:w="774" w:type="pct"/>
          </w:tcPr>
          <w:p w14:paraId="6A649FB0" w14:textId="7D758897" w:rsidR="000C165E" w:rsidRPr="006A6AA9" w:rsidRDefault="000C165E" w:rsidP="001A7156">
            <w:r w:rsidRPr="006A6AA9">
              <w:t>Čítanie</w:t>
            </w:r>
          </w:p>
        </w:tc>
      </w:tr>
      <w:tr w:rsidR="000C165E" w:rsidRPr="006A6AA9" w14:paraId="2A549B82" w14:textId="314F1C19" w:rsidTr="000C165E">
        <w:tc>
          <w:tcPr>
            <w:tcW w:w="469" w:type="pct"/>
          </w:tcPr>
          <w:p w14:paraId="03741BFC" w14:textId="77777777" w:rsidR="000C165E" w:rsidRPr="006A6AA9" w:rsidRDefault="000C165E" w:rsidP="001A7156">
            <w:r w:rsidRPr="006A6AA9">
              <w:t>ZPR4</w:t>
            </w:r>
          </w:p>
        </w:tc>
        <w:tc>
          <w:tcPr>
            <w:tcW w:w="944" w:type="pct"/>
          </w:tcPr>
          <w:p w14:paraId="18623ADC" w14:textId="373992F0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A00406020</w:t>
            </w:r>
          </w:p>
        </w:tc>
        <w:tc>
          <w:tcPr>
            <w:tcW w:w="1258" w:type="pct"/>
          </w:tcPr>
          <w:p w14:paraId="2437C77A" w14:textId="54ED8CBF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00021311865</w:t>
            </w:r>
          </w:p>
        </w:tc>
        <w:tc>
          <w:tcPr>
            <w:tcW w:w="943" w:type="pct"/>
          </w:tcPr>
          <w:p w14:paraId="0B78D920" w14:textId="783BABB9" w:rsidR="000C165E" w:rsidRPr="006A6AA9" w:rsidRDefault="000C165E" w:rsidP="001A7156">
            <w:proofErr w:type="spellStart"/>
            <w:r w:rsidRPr="006A6AA9">
              <w:t>Kapitovaný</w:t>
            </w:r>
            <w:proofErr w:type="spellEnd"/>
          </w:p>
        </w:tc>
        <w:tc>
          <w:tcPr>
            <w:tcW w:w="612" w:type="pct"/>
          </w:tcPr>
          <w:p w14:paraId="362E53E0" w14:textId="77777777" w:rsidR="000C165E" w:rsidRPr="006A6AA9" w:rsidRDefault="000C165E" w:rsidP="001A7156">
            <w:r w:rsidRPr="006A6AA9">
              <w:t>kPZS4</w:t>
            </w:r>
          </w:p>
        </w:tc>
        <w:tc>
          <w:tcPr>
            <w:tcW w:w="774" w:type="pct"/>
          </w:tcPr>
          <w:p w14:paraId="42F5B9E8" w14:textId="0C9A2F2D" w:rsidR="000C165E" w:rsidRPr="006A6AA9" w:rsidRDefault="000C165E" w:rsidP="001A7156">
            <w:r w:rsidRPr="006A6AA9">
              <w:t>Čítanie</w:t>
            </w:r>
          </w:p>
        </w:tc>
      </w:tr>
      <w:tr w:rsidR="000C165E" w:rsidRPr="006A6AA9" w14:paraId="12F21E66" w14:textId="67E9D66A" w:rsidTr="000C165E">
        <w:tc>
          <w:tcPr>
            <w:tcW w:w="469" w:type="pct"/>
          </w:tcPr>
          <w:p w14:paraId="0ADE899F" w14:textId="77777777" w:rsidR="000C165E" w:rsidRPr="006A6AA9" w:rsidRDefault="000C165E" w:rsidP="001A7156">
            <w:r w:rsidRPr="006A6AA9">
              <w:t>ZPR6</w:t>
            </w:r>
          </w:p>
        </w:tc>
        <w:tc>
          <w:tcPr>
            <w:tcW w:w="944" w:type="pct"/>
          </w:tcPr>
          <w:p w14:paraId="16523F81" w14:textId="0464BF1B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A00401020</w:t>
            </w:r>
          </w:p>
        </w:tc>
        <w:tc>
          <w:tcPr>
            <w:tcW w:w="1258" w:type="pct"/>
          </w:tcPr>
          <w:p w14:paraId="29A360E6" w14:textId="34409CAE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00021315692</w:t>
            </w:r>
          </w:p>
        </w:tc>
        <w:tc>
          <w:tcPr>
            <w:tcW w:w="943" w:type="pct"/>
          </w:tcPr>
          <w:p w14:paraId="6C5AE7D1" w14:textId="0AEC631F" w:rsidR="000C165E" w:rsidRPr="006A6AA9" w:rsidRDefault="000C165E" w:rsidP="001A7156">
            <w:r w:rsidRPr="006A6AA9">
              <w:t>Lekár</w:t>
            </w:r>
          </w:p>
        </w:tc>
        <w:tc>
          <w:tcPr>
            <w:tcW w:w="612" w:type="pct"/>
          </w:tcPr>
          <w:p w14:paraId="767C205A" w14:textId="77777777" w:rsidR="000C165E" w:rsidRPr="006A6AA9" w:rsidRDefault="000C165E" w:rsidP="001A7156">
            <w:r w:rsidRPr="006A6AA9">
              <w:t>kPZS1</w:t>
            </w:r>
          </w:p>
        </w:tc>
        <w:tc>
          <w:tcPr>
            <w:tcW w:w="774" w:type="pct"/>
          </w:tcPr>
          <w:p w14:paraId="10D3983F" w14:textId="12108F9E" w:rsidR="000C165E" w:rsidRPr="006A6AA9" w:rsidRDefault="000C165E" w:rsidP="001A7156">
            <w:r w:rsidRPr="006A6AA9">
              <w:t>Čítanie</w:t>
            </w:r>
          </w:p>
        </w:tc>
      </w:tr>
      <w:tr w:rsidR="000C165E" w:rsidRPr="006A6AA9" w14:paraId="4A388337" w14:textId="20846668" w:rsidTr="000C165E">
        <w:tc>
          <w:tcPr>
            <w:tcW w:w="469" w:type="pct"/>
          </w:tcPr>
          <w:p w14:paraId="6D84F2B6" w14:textId="77777777" w:rsidR="000C165E" w:rsidRPr="006A6AA9" w:rsidRDefault="000C165E" w:rsidP="001A7156">
            <w:r w:rsidRPr="006A6AA9">
              <w:t>ZPR7</w:t>
            </w:r>
          </w:p>
        </w:tc>
        <w:tc>
          <w:tcPr>
            <w:tcW w:w="944" w:type="pct"/>
          </w:tcPr>
          <w:p w14:paraId="20603125" w14:textId="01FCC041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A00404010</w:t>
            </w:r>
          </w:p>
        </w:tc>
        <w:tc>
          <w:tcPr>
            <w:tcW w:w="1258" w:type="pct"/>
          </w:tcPr>
          <w:p w14:paraId="6CEC6A3A" w14:textId="79193496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00021319140</w:t>
            </w:r>
          </w:p>
        </w:tc>
        <w:tc>
          <w:tcPr>
            <w:tcW w:w="943" w:type="pct"/>
          </w:tcPr>
          <w:p w14:paraId="254A2A31" w14:textId="7BC919B7" w:rsidR="000C165E" w:rsidRPr="006A6AA9" w:rsidRDefault="000C165E" w:rsidP="001A7156">
            <w:r w:rsidRPr="006A6AA9">
              <w:t>Lekár</w:t>
            </w:r>
          </w:p>
        </w:tc>
        <w:tc>
          <w:tcPr>
            <w:tcW w:w="612" w:type="pct"/>
          </w:tcPr>
          <w:p w14:paraId="294153CC" w14:textId="77777777" w:rsidR="000C165E" w:rsidRPr="006A6AA9" w:rsidRDefault="000C165E" w:rsidP="001A7156">
            <w:r w:rsidRPr="006A6AA9">
              <w:t>kPZS2</w:t>
            </w:r>
          </w:p>
        </w:tc>
        <w:tc>
          <w:tcPr>
            <w:tcW w:w="774" w:type="pct"/>
          </w:tcPr>
          <w:p w14:paraId="12595C21" w14:textId="206251B4" w:rsidR="000C165E" w:rsidRPr="006A6AA9" w:rsidRDefault="000C165E" w:rsidP="001A7156">
            <w:r w:rsidRPr="006A6AA9">
              <w:t>Čítanie</w:t>
            </w:r>
          </w:p>
        </w:tc>
      </w:tr>
      <w:tr w:rsidR="000C165E" w:rsidRPr="006A6AA9" w14:paraId="3E33FB82" w14:textId="0930283F" w:rsidTr="000C165E">
        <w:tc>
          <w:tcPr>
            <w:tcW w:w="469" w:type="pct"/>
          </w:tcPr>
          <w:p w14:paraId="750EA11B" w14:textId="77777777" w:rsidR="000C165E" w:rsidRPr="006A6AA9" w:rsidRDefault="000C165E" w:rsidP="001A7156">
            <w:r w:rsidRPr="006A6AA9">
              <w:t>ZPR8</w:t>
            </w:r>
          </w:p>
        </w:tc>
        <w:tc>
          <w:tcPr>
            <w:tcW w:w="944" w:type="pct"/>
          </w:tcPr>
          <w:p w14:paraId="4D4777A1" w14:textId="77777777" w:rsidR="000C165E" w:rsidRPr="006A6AA9" w:rsidRDefault="000C165E" w:rsidP="00721155">
            <w:pPr>
              <w:jc w:val="left"/>
            </w:pPr>
          </w:p>
        </w:tc>
        <w:tc>
          <w:tcPr>
            <w:tcW w:w="1258" w:type="pct"/>
          </w:tcPr>
          <w:p w14:paraId="4FC3DA50" w14:textId="1F324A52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00021263413</w:t>
            </w:r>
          </w:p>
        </w:tc>
        <w:tc>
          <w:tcPr>
            <w:tcW w:w="943" w:type="pct"/>
          </w:tcPr>
          <w:p w14:paraId="49C527D7" w14:textId="44B430E0" w:rsidR="000C165E" w:rsidRPr="006A6AA9" w:rsidRDefault="000C165E" w:rsidP="001A7156">
            <w:r w:rsidRPr="006A6AA9">
              <w:t>Sestra</w:t>
            </w:r>
          </w:p>
        </w:tc>
        <w:tc>
          <w:tcPr>
            <w:tcW w:w="612" w:type="pct"/>
          </w:tcPr>
          <w:p w14:paraId="2B964078" w14:textId="77777777" w:rsidR="000C165E" w:rsidRPr="006A6AA9" w:rsidRDefault="000C165E" w:rsidP="001A7156">
            <w:r w:rsidRPr="006A6AA9">
              <w:t>kPZS1</w:t>
            </w:r>
          </w:p>
        </w:tc>
        <w:tc>
          <w:tcPr>
            <w:tcW w:w="774" w:type="pct"/>
          </w:tcPr>
          <w:p w14:paraId="1784AC97" w14:textId="76E52DCB" w:rsidR="000C165E" w:rsidRPr="006A6AA9" w:rsidRDefault="000C165E" w:rsidP="001A7156">
            <w:r w:rsidRPr="006A6AA9">
              <w:t>Čítanie</w:t>
            </w:r>
          </w:p>
        </w:tc>
      </w:tr>
      <w:tr w:rsidR="000C165E" w:rsidRPr="006A6AA9" w14:paraId="07D34D08" w14:textId="57DDDD11" w:rsidTr="000C165E">
        <w:tc>
          <w:tcPr>
            <w:tcW w:w="469" w:type="pct"/>
          </w:tcPr>
          <w:p w14:paraId="6B4481BE" w14:textId="77777777" w:rsidR="000C165E" w:rsidRPr="006A6AA9" w:rsidRDefault="000C165E" w:rsidP="001A7156">
            <w:r w:rsidRPr="006A6AA9">
              <w:t>ZPR9</w:t>
            </w:r>
          </w:p>
        </w:tc>
        <w:tc>
          <w:tcPr>
            <w:tcW w:w="944" w:type="pct"/>
          </w:tcPr>
          <w:p w14:paraId="3E3235DB" w14:textId="77777777" w:rsidR="000C165E" w:rsidRPr="006A6AA9" w:rsidRDefault="000C165E" w:rsidP="00721155">
            <w:pPr>
              <w:jc w:val="left"/>
            </w:pPr>
          </w:p>
        </w:tc>
        <w:tc>
          <w:tcPr>
            <w:tcW w:w="1258" w:type="pct"/>
          </w:tcPr>
          <w:p w14:paraId="052F4F60" w14:textId="1B06957B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00021317623</w:t>
            </w:r>
          </w:p>
        </w:tc>
        <w:tc>
          <w:tcPr>
            <w:tcW w:w="943" w:type="pct"/>
          </w:tcPr>
          <w:p w14:paraId="2748F8B0" w14:textId="279B2035" w:rsidR="000C165E" w:rsidRPr="006A6AA9" w:rsidRDefault="000C165E" w:rsidP="001A7156">
            <w:r w:rsidRPr="006A6AA9">
              <w:t>Sestra</w:t>
            </w:r>
          </w:p>
        </w:tc>
        <w:tc>
          <w:tcPr>
            <w:tcW w:w="612" w:type="pct"/>
          </w:tcPr>
          <w:p w14:paraId="35794185" w14:textId="77777777" w:rsidR="000C165E" w:rsidRPr="006A6AA9" w:rsidRDefault="000C165E" w:rsidP="001A7156">
            <w:r w:rsidRPr="006A6AA9">
              <w:t>kPZS2</w:t>
            </w:r>
          </w:p>
        </w:tc>
        <w:tc>
          <w:tcPr>
            <w:tcW w:w="774" w:type="pct"/>
          </w:tcPr>
          <w:p w14:paraId="7576C890" w14:textId="511AC8EB" w:rsidR="000C165E" w:rsidRPr="006A6AA9" w:rsidRDefault="000C165E" w:rsidP="001A7156">
            <w:r w:rsidRPr="006A6AA9">
              <w:t>Čítanie</w:t>
            </w:r>
          </w:p>
        </w:tc>
      </w:tr>
      <w:tr w:rsidR="000C165E" w:rsidRPr="006A6AA9" w14:paraId="32E9D32A" w14:textId="68F93206" w:rsidTr="000C165E">
        <w:tc>
          <w:tcPr>
            <w:tcW w:w="469" w:type="pct"/>
          </w:tcPr>
          <w:p w14:paraId="503EEAD8" w14:textId="77777777" w:rsidR="000C165E" w:rsidRPr="006A6AA9" w:rsidRDefault="000C165E" w:rsidP="001A7156">
            <w:r w:rsidRPr="006A6AA9">
              <w:t>ZPR10</w:t>
            </w:r>
          </w:p>
        </w:tc>
        <w:tc>
          <w:tcPr>
            <w:tcW w:w="944" w:type="pct"/>
          </w:tcPr>
          <w:p w14:paraId="18C4507D" w14:textId="3DC5743D" w:rsidR="0095237B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A00407004</w:t>
            </w:r>
          </w:p>
          <w:p w14:paraId="3B24183F" w14:textId="77777777" w:rsidR="000C165E" w:rsidRPr="006A6AA9" w:rsidRDefault="000C165E" w:rsidP="00721155">
            <w:pPr>
              <w:jc w:val="left"/>
            </w:pPr>
          </w:p>
        </w:tc>
        <w:tc>
          <w:tcPr>
            <w:tcW w:w="1258" w:type="pct"/>
          </w:tcPr>
          <w:p w14:paraId="67434F2C" w14:textId="1A874833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00021319033</w:t>
            </w:r>
          </w:p>
        </w:tc>
        <w:tc>
          <w:tcPr>
            <w:tcW w:w="943" w:type="pct"/>
          </w:tcPr>
          <w:p w14:paraId="3E509417" w14:textId="0304B93F" w:rsidR="000C165E" w:rsidRPr="006A6AA9" w:rsidRDefault="000C165E" w:rsidP="001A7156">
            <w:r w:rsidRPr="006A6AA9">
              <w:t>Ordinujúci v dodatočnom odpise žiadanky</w:t>
            </w:r>
          </w:p>
        </w:tc>
        <w:tc>
          <w:tcPr>
            <w:tcW w:w="612" w:type="pct"/>
          </w:tcPr>
          <w:p w14:paraId="344E178A" w14:textId="77777777" w:rsidR="000C165E" w:rsidRPr="006A6AA9" w:rsidRDefault="000C165E" w:rsidP="001A7156">
            <w:r w:rsidRPr="006A6AA9">
              <w:t>kPZS5</w:t>
            </w:r>
          </w:p>
        </w:tc>
        <w:tc>
          <w:tcPr>
            <w:tcW w:w="774" w:type="pct"/>
          </w:tcPr>
          <w:p w14:paraId="3B00F7CE" w14:textId="4894545E" w:rsidR="000C165E" w:rsidRPr="006A6AA9" w:rsidRDefault="000C165E" w:rsidP="001A7156">
            <w:r w:rsidRPr="006A6AA9">
              <w:t>Zápis/Čítanie</w:t>
            </w:r>
          </w:p>
        </w:tc>
      </w:tr>
    </w:tbl>
    <w:p w14:paraId="4F56B76B" w14:textId="77777777" w:rsidR="00061089" w:rsidRPr="006A6AA9" w:rsidRDefault="00061089" w:rsidP="00061089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2268"/>
      </w:tblGrid>
      <w:tr w:rsidR="000C165E" w:rsidRPr="006A6AA9" w14:paraId="65F8A1D0" w14:textId="7E2E1108" w:rsidTr="006232ED">
        <w:tc>
          <w:tcPr>
            <w:tcW w:w="846" w:type="dxa"/>
          </w:tcPr>
          <w:p w14:paraId="115693EF" w14:textId="0E649057" w:rsidR="000C165E" w:rsidRPr="006A6AA9" w:rsidRDefault="000C165E" w:rsidP="00267A29">
            <w:r w:rsidRPr="006A6AA9">
              <w:t>PZS</w:t>
            </w:r>
          </w:p>
        </w:tc>
        <w:tc>
          <w:tcPr>
            <w:tcW w:w="1701" w:type="dxa"/>
          </w:tcPr>
          <w:p w14:paraId="4175F9B0" w14:textId="43022309" w:rsidR="000C165E" w:rsidRPr="006A6AA9" w:rsidRDefault="000C165E" w:rsidP="00267A29">
            <w:proofErr w:type="spellStart"/>
            <w:r w:rsidRPr="006A6AA9">
              <w:t>kPZS</w:t>
            </w:r>
            <w:proofErr w:type="spellEnd"/>
          </w:p>
        </w:tc>
        <w:tc>
          <w:tcPr>
            <w:tcW w:w="2268" w:type="dxa"/>
          </w:tcPr>
          <w:p w14:paraId="48504C8D" w14:textId="69E297C8" w:rsidR="000C165E" w:rsidRPr="006A6AA9" w:rsidRDefault="000C165E" w:rsidP="00267A29">
            <w:r w:rsidRPr="006A6AA9">
              <w:t xml:space="preserve">JRUZ ID </w:t>
            </w:r>
            <w:r w:rsidR="006232ED" w:rsidRPr="006A6AA9">
              <w:t>OU</w:t>
            </w:r>
            <w:r w:rsidRPr="006A6AA9">
              <w:t>PZS</w:t>
            </w:r>
          </w:p>
        </w:tc>
      </w:tr>
      <w:tr w:rsidR="000C165E" w:rsidRPr="006A6AA9" w14:paraId="02E6A2FF" w14:textId="4B95A5BF" w:rsidTr="006232ED">
        <w:tc>
          <w:tcPr>
            <w:tcW w:w="846" w:type="dxa"/>
          </w:tcPr>
          <w:p w14:paraId="3CF44ACE" w14:textId="77777777" w:rsidR="000C165E" w:rsidRPr="006A6AA9" w:rsidRDefault="000C165E" w:rsidP="00267A29">
            <w:r w:rsidRPr="006A6AA9">
              <w:t>kPZS1</w:t>
            </w:r>
          </w:p>
        </w:tc>
        <w:tc>
          <w:tcPr>
            <w:tcW w:w="1701" w:type="dxa"/>
          </w:tcPr>
          <w:p w14:paraId="0CCD1258" w14:textId="02112BE7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P00082020201</w:t>
            </w:r>
          </w:p>
        </w:tc>
        <w:tc>
          <w:tcPr>
            <w:tcW w:w="2268" w:type="dxa"/>
          </w:tcPr>
          <w:p w14:paraId="47047923" w14:textId="320220F0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00020700555</w:t>
            </w:r>
          </w:p>
        </w:tc>
      </w:tr>
      <w:tr w:rsidR="000C165E" w:rsidRPr="006A6AA9" w14:paraId="75B0A192" w14:textId="11A80B02" w:rsidTr="006232ED">
        <w:tc>
          <w:tcPr>
            <w:tcW w:w="846" w:type="dxa"/>
          </w:tcPr>
          <w:p w14:paraId="6507C22A" w14:textId="77777777" w:rsidR="000C165E" w:rsidRPr="006A6AA9" w:rsidRDefault="000C165E" w:rsidP="00267A29">
            <w:r w:rsidRPr="006A6AA9">
              <w:t>kPZS2</w:t>
            </w:r>
          </w:p>
        </w:tc>
        <w:tc>
          <w:tcPr>
            <w:tcW w:w="1701" w:type="dxa"/>
          </w:tcPr>
          <w:p w14:paraId="2CCC5CDB" w14:textId="4782F4B5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P00083010201</w:t>
            </w:r>
          </w:p>
        </w:tc>
        <w:tc>
          <w:tcPr>
            <w:tcW w:w="2268" w:type="dxa"/>
          </w:tcPr>
          <w:p w14:paraId="76BB16A7" w14:textId="73990CE3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00020697553</w:t>
            </w:r>
          </w:p>
        </w:tc>
      </w:tr>
      <w:tr w:rsidR="000C165E" w:rsidRPr="006A6AA9" w14:paraId="0E240B58" w14:textId="0260F716" w:rsidTr="006232ED">
        <w:tc>
          <w:tcPr>
            <w:tcW w:w="846" w:type="dxa"/>
          </w:tcPr>
          <w:p w14:paraId="1433467E" w14:textId="77777777" w:rsidR="000C165E" w:rsidRPr="006A6AA9" w:rsidRDefault="000C165E" w:rsidP="00267A29">
            <w:r w:rsidRPr="006A6AA9">
              <w:t>kPZS3</w:t>
            </w:r>
          </w:p>
        </w:tc>
        <w:tc>
          <w:tcPr>
            <w:tcW w:w="1701" w:type="dxa"/>
          </w:tcPr>
          <w:p w14:paraId="6E7343E5" w14:textId="7A6301DF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P00084011201</w:t>
            </w:r>
          </w:p>
        </w:tc>
        <w:tc>
          <w:tcPr>
            <w:tcW w:w="2268" w:type="dxa"/>
          </w:tcPr>
          <w:p w14:paraId="5CF3C88E" w14:textId="668DC421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00020691184</w:t>
            </w:r>
          </w:p>
        </w:tc>
      </w:tr>
      <w:tr w:rsidR="000C165E" w:rsidRPr="006A6AA9" w14:paraId="38F60651" w14:textId="0F61C6F5" w:rsidTr="006232ED">
        <w:tc>
          <w:tcPr>
            <w:tcW w:w="846" w:type="dxa"/>
          </w:tcPr>
          <w:p w14:paraId="17D3F1F5" w14:textId="77777777" w:rsidR="000C165E" w:rsidRPr="006A6AA9" w:rsidRDefault="000C165E" w:rsidP="00267A29">
            <w:r w:rsidRPr="006A6AA9">
              <w:t>kPZS4</w:t>
            </w:r>
          </w:p>
        </w:tc>
        <w:tc>
          <w:tcPr>
            <w:tcW w:w="1701" w:type="dxa"/>
          </w:tcPr>
          <w:p w14:paraId="4B7A8834" w14:textId="4E523BF1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P00085020201</w:t>
            </w:r>
          </w:p>
        </w:tc>
        <w:tc>
          <w:tcPr>
            <w:tcW w:w="2268" w:type="dxa"/>
          </w:tcPr>
          <w:p w14:paraId="351A678B" w14:textId="03AB9AF0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00020698726</w:t>
            </w:r>
          </w:p>
        </w:tc>
      </w:tr>
      <w:tr w:rsidR="000C165E" w:rsidRPr="006A6AA9" w14:paraId="669C737E" w14:textId="3D075F33" w:rsidTr="006232ED">
        <w:tc>
          <w:tcPr>
            <w:tcW w:w="846" w:type="dxa"/>
          </w:tcPr>
          <w:p w14:paraId="7E178028" w14:textId="77777777" w:rsidR="000C165E" w:rsidRPr="006A6AA9" w:rsidRDefault="000C165E" w:rsidP="00267A29">
            <w:r w:rsidRPr="006A6AA9">
              <w:t>kPZS5</w:t>
            </w:r>
          </w:p>
        </w:tc>
        <w:tc>
          <w:tcPr>
            <w:tcW w:w="1701" w:type="dxa"/>
          </w:tcPr>
          <w:p w14:paraId="6F5EEA64" w14:textId="75EFB5B4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P00086004201</w:t>
            </w:r>
          </w:p>
        </w:tc>
        <w:tc>
          <w:tcPr>
            <w:tcW w:w="2268" w:type="dxa"/>
          </w:tcPr>
          <w:p w14:paraId="5EDBF8AC" w14:textId="0196BBBF" w:rsidR="000C165E" w:rsidRPr="006A6AA9" w:rsidRDefault="0095237B" w:rsidP="00721155">
            <w:pPr>
              <w:jc w:val="left"/>
            </w:pPr>
            <w:r w:rsidRPr="006A6AA9">
              <w:rPr>
                <w:bCs/>
                <w:color w:val="FF0000"/>
              </w:rPr>
              <w:t>00020686754</w:t>
            </w:r>
          </w:p>
        </w:tc>
      </w:tr>
    </w:tbl>
    <w:p w14:paraId="24B52A59" w14:textId="77777777" w:rsidR="000C165E" w:rsidRDefault="000C165E" w:rsidP="00061089"/>
    <w:p w14:paraId="552664C2" w14:textId="77777777" w:rsidR="000C165E" w:rsidRDefault="000C165E" w:rsidP="00061089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61"/>
        <w:gridCol w:w="1686"/>
        <w:gridCol w:w="2268"/>
        <w:gridCol w:w="2268"/>
      </w:tblGrid>
      <w:tr w:rsidR="006232ED" w14:paraId="08A74821" w14:textId="61ADC3EF" w:rsidTr="00267A29">
        <w:tc>
          <w:tcPr>
            <w:tcW w:w="861" w:type="dxa"/>
          </w:tcPr>
          <w:p w14:paraId="4CC75073" w14:textId="77777777" w:rsidR="006232ED" w:rsidRDefault="006232ED" w:rsidP="001A7156">
            <w:proofErr w:type="spellStart"/>
            <w:r>
              <w:t>PrZS</w:t>
            </w:r>
            <w:proofErr w:type="spellEnd"/>
          </w:p>
        </w:tc>
        <w:tc>
          <w:tcPr>
            <w:tcW w:w="1686" w:type="dxa"/>
          </w:tcPr>
          <w:p w14:paraId="156617AF" w14:textId="77777777" w:rsidR="006232ED" w:rsidRDefault="006232ED" w:rsidP="001A7156">
            <w:r>
              <w:t>RČ</w:t>
            </w:r>
          </w:p>
        </w:tc>
        <w:tc>
          <w:tcPr>
            <w:tcW w:w="2268" w:type="dxa"/>
          </w:tcPr>
          <w:p w14:paraId="1FD6EDD3" w14:textId="20D4C461" w:rsidR="006232ED" w:rsidRDefault="006232ED" w:rsidP="001A7156">
            <w:r>
              <w:t xml:space="preserve">JRUZ ID </w:t>
            </w:r>
            <w:proofErr w:type="spellStart"/>
            <w:r>
              <w:t>PrZS</w:t>
            </w:r>
            <w:proofErr w:type="spellEnd"/>
          </w:p>
        </w:tc>
        <w:tc>
          <w:tcPr>
            <w:tcW w:w="2268" w:type="dxa"/>
          </w:tcPr>
          <w:p w14:paraId="62429F55" w14:textId="27F0A438" w:rsidR="006232ED" w:rsidRDefault="006232ED" w:rsidP="001A7156">
            <w:proofErr w:type="spellStart"/>
            <w:r>
              <w:t>Kapitovaný</w:t>
            </w:r>
            <w:proofErr w:type="spellEnd"/>
            <w:r>
              <w:t xml:space="preserve"> </w:t>
            </w:r>
            <w:proofErr w:type="spellStart"/>
            <w:r>
              <w:t>ZPr</w:t>
            </w:r>
            <w:proofErr w:type="spellEnd"/>
            <w:r>
              <w:t>-PZS</w:t>
            </w:r>
          </w:p>
        </w:tc>
      </w:tr>
      <w:tr w:rsidR="006232ED" w14:paraId="33BF1C0F" w14:textId="30E77538" w:rsidTr="00267A29">
        <w:tc>
          <w:tcPr>
            <w:tcW w:w="861" w:type="dxa"/>
          </w:tcPr>
          <w:p w14:paraId="1486CC45" w14:textId="77777777" w:rsidR="006232ED" w:rsidRDefault="006232ED" w:rsidP="001A7156">
            <w:r>
              <w:t>PRZS1</w:t>
            </w:r>
          </w:p>
        </w:tc>
        <w:tc>
          <w:tcPr>
            <w:tcW w:w="1686" w:type="dxa"/>
          </w:tcPr>
          <w:p w14:paraId="125721FA" w14:textId="0C3438A8" w:rsidR="006232ED" w:rsidRPr="006A6AA9" w:rsidRDefault="007E6CA8" w:rsidP="001A7156">
            <w:pPr>
              <w:rPr>
                <w:rFonts w:ascii="Calibri" w:hAnsi="Calibri"/>
              </w:rPr>
            </w:pPr>
            <w:r w:rsidRPr="006A6AA9">
              <w:rPr>
                <w:color w:val="FF0000"/>
              </w:rPr>
              <w:t>9454123140</w:t>
            </w:r>
          </w:p>
        </w:tc>
        <w:tc>
          <w:tcPr>
            <w:tcW w:w="2268" w:type="dxa"/>
          </w:tcPr>
          <w:p w14:paraId="11CDD799" w14:textId="1C56EC43" w:rsidR="006232ED" w:rsidRPr="006A6AA9" w:rsidRDefault="00A042E4" w:rsidP="001A7156">
            <w:r w:rsidRPr="006A6AA9">
              <w:rPr>
                <w:color w:val="FF0000"/>
              </w:rPr>
              <w:t>00020010690</w:t>
            </w:r>
          </w:p>
        </w:tc>
        <w:tc>
          <w:tcPr>
            <w:tcW w:w="2268" w:type="dxa"/>
          </w:tcPr>
          <w:p w14:paraId="3A88AA0E" w14:textId="2A49A1E9" w:rsidR="006232ED" w:rsidRDefault="006232ED" w:rsidP="001A7156">
            <w:r>
              <w:t>ZPR4- kPZS4</w:t>
            </w:r>
          </w:p>
        </w:tc>
      </w:tr>
    </w:tbl>
    <w:p w14:paraId="4C3E5FA2" w14:textId="77777777" w:rsidR="00733D65" w:rsidRPr="000C69F5" w:rsidRDefault="00733D65" w:rsidP="00D06DBE"/>
    <w:p w14:paraId="1E36A783" w14:textId="64EAABC6" w:rsidR="0025714B" w:rsidRPr="000C69F5" w:rsidRDefault="0025714B" w:rsidP="0025714B">
      <w:pPr>
        <w:pStyle w:val="Nadpis1"/>
        <w:rPr>
          <w:lang w:val="sk-SK"/>
        </w:rPr>
      </w:pPr>
      <w:bookmarkStart w:id="317" w:name="_Toc507595390"/>
      <w:bookmarkStart w:id="318" w:name="_Toc55209610"/>
      <w:r w:rsidRPr="000C69F5">
        <w:rPr>
          <w:lang w:val="sk-SK"/>
        </w:rPr>
        <w:t>Testovacie scenáre</w:t>
      </w:r>
      <w:bookmarkEnd w:id="317"/>
      <w:bookmarkEnd w:id="318"/>
    </w:p>
    <w:p w14:paraId="31C50F0D" w14:textId="159C1AF7" w:rsidR="00A85400" w:rsidRPr="000C69F5" w:rsidRDefault="00A85400" w:rsidP="00F202A1">
      <w:pPr>
        <w:jc w:val="left"/>
      </w:pPr>
      <w:r w:rsidRPr="000C69F5">
        <w:t>Cieľom testovania je over</w:t>
      </w:r>
      <w:r w:rsidR="00FB196C" w:rsidRPr="000C69F5">
        <w:t>iť konkrétne produkčné scenáre.</w:t>
      </w:r>
    </w:p>
    <w:p w14:paraId="6FDF43FB" w14:textId="77777777" w:rsidR="00A85400" w:rsidRPr="000C69F5" w:rsidRDefault="00A85400" w:rsidP="00F202A1">
      <w:pPr>
        <w:jc w:val="left"/>
      </w:pPr>
    </w:p>
    <w:p w14:paraId="633FE15A" w14:textId="47335265" w:rsidR="00A85400" w:rsidRPr="000C69F5" w:rsidRDefault="00A85400" w:rsidP="00F202A1">
      <w:pPr>
        <w:jc w:val="left"/>
      </w:pPr>
      <w:r w:rsidRPr="000C69F5">
        <w:t>Všetky testovacie scenáre sú vykonávané za predpokladu, že IS PZS je technicky funkčn</w:t>
      </w:r>
      <w:r w:rsidR="005D2894">
        <w:t>ý</w:t>
      </w:r>
      <w:r w:rsidRPr="000C69F5">
        <w:t>, oprávnený používateľ je do IS PZS prihlásený, NZIS je dostupný, internetové pripojenie a p</w:t>
      </w:r>
      <w:r w:rsidR="00960E6D" w:rsidRPr="000C69F5">
        <w:t>repojenie medzi IS PZS a</w:t>
      </w:r>
      <w:r w:rsidR="005D2894">
        <w:t> </w:t>
      </w:r>
      <w:r w:rsidR="00960E6D" w:rsidRPr="000C69F5">
        <w:t>NZIS</w:t>
      </w:r>
      <w:r w:rsidR="005D2894">
        <w:t xml:space="preserve"> je funkčné</w:t>
      </w:r>
      <w:r w:rsidRPr="000C69F5">
        <w:t xml:space="preserve">.  </w:t>
      </w:r>
    </w:p>
    <w:p w14:paraId="24B52C90" w14:textId="77777777" w:rsidR="00A85400" w:rsidRPr="000C69F5" w:rsidRDefault="00A85400" w:rsidP="00F202A1">
      <w:pPr>
        <w:jc w:val="left"/>
      </w:pPr>
    </w:p>
    <w:p w14:paraId="557B553F" w14:textId="16ECC915" w:rsidR="00A85400" w:rsidRPr="000C69F5" w:rsidRDefault="00A85400" w:rsidP="00F202A1">
      <w:pPr>
        <w:jc w:val="left"/>
      </w:pPr>
      <w:r w:rsidRPr="000C69F5">
        <w:t>Testovacie scenáre nezohľadňujú klinické a iné medicínske postupy a pravidlá aplikované</w:t>
      </w:r>
      <w:r w:rsidR="005D2894">
        <w:t>,</w:t>
      </w:r>
      <w:r w:rsidRPr="000C69F5">
        <w:t xml:space="preserve"> vykonávané zdravotníckym pracovníkom pred alebo počas zadávania či prezerania dát.</w:t>
      </w:r>
    </w:p>
    <w:p w14:paraId="7596F688" w14:textId="0898BEBB" w:rsidR="0052396D" w:rsidRPr="000C69F5" w:rsidRDefault="0052396D" w:rsidP="00F202A1">
      <w:pPr>
        <w:pStyle w:val="Nadpis2"/>
        <w:jc w:val="left"/>
        <w:rPr>
          <w:lang w:val="sk-SK"/>
        </w:rPr>
      </w:pPr>
      <w:bookmarkStart w:id="319" w:name="_Toc507595391"/>
      <w:bookmarkStart w:id="320" w:name="_Toc55209611"/>
      <w:r w:rsidRPr="000C69F5">
        <w:rPr>
          <w:lang w:val="sk-SK"/>
        </w:rPr>
        <w:t xml:space="preserve">Zapísanie </w:t>
      </w:r>
      <w:r w:rsidR="00A35E02" w:rsidRPr="000C69F5">
        <w:rPr>
          <w:lang w:val="sk-SK"/>
        </w:rPr>
        <w:t>laboratórneho výsledku do NZIS</w:t>
      </w:r>
      <w:bookmarkEnd w:id="319"/>
      <w:bookmarkEnd w:id="320"/>
      <w:r w:rsidRPr="000C69F5">
        <w:rPr>
          <w:lang w:val="sk-SK"/>
        </w:rPr>
        <w:t xml:space="preserve"> </w:t>
      </w:r>
    </w:p>
    <w:p w14:paraId="2EBDBA39" w14:textId="1120E5F1" w:rsidR="00635B77" w:rsidRDefault="00374A35" w:rsidP="00F202A1">
      <w:pPr>
        <w:jc w:val="left"/>
      </w:pPr>
      <w:r w:rsidRPr="000C69F5">
        <w:t>Preverenie funkcionality zápisu laboratórneho výsled</w:t>
      </w:r>
      <w:r w:rsidR="00635B77" w:rsidRPr="000C69F5">
        <w:t>ku do NZIS</w:t>
      </w:r>
      <w:r w:rsidR="005D2894">
        <w:t xml:space="preserve"> laboratóriom</w:t>
      </w:r>
      <w:r w:rsidR="00635B77" w:rsidRPr="000C69F5">
        <w:t xml:space="preserve">. </w:t>
      </w:r>
      <w:r w:rsidRPr="000C69F5">
        <w:t>Vstupnými parametrami pre</w:t>
      </w:r>
      <w:r w:rsidR="00FB196C" w:rsidRPr="000C69F5">
        <w:t xml:space="preserve"> </w:t>
      </w:r>
      <w:r w:rsidR="00F1175B" w:rsidRPr="000C69F5">
        <w:t xml:space="preserve">testovacie scenáre sú </w:t>
      </w:r>
      <w:r w:rsidRPr="000C69F5">
        <w:t>laboratórne žiadanky.</w:t>
      </w:r>
      <w:r w:rsidR="00F1175B" w:rsidRPr="000C69F5">
        <w:t xml:space="preserve"> Laboratórne</w:t>
      </w:r>
      <w:r w:rsidR="00635B77" w:rsidRPr="000C69F5">
        <w:t xml:space="preserve"> žiadanky a</w:t>
      </w:r>
      <w:r w:rsidR="00736676">
        <w:t> </w:t>
      </w:r>
      <w:r w:rsidR="00635B77" w:rsidRPr="000C69F5">
        <w:t>následne</w:t>
      </w:r>
      <w:r w:rsidR="00736676">
        <w:t xml:space="preserve"> ich</w:t>
      </w:r>
      <w:r w:rsidR="00635B77" w:rsidRPr="000C69F5">
        <w:t xml:space="preserve"> výsledky </w:t>
      </w:r>
      <w:r w:rsidR="00F1175B" w:rsidRPr="000C69F5">
        <w:t>majú popísanú štruktúru údajov tak, aby bolo možné vykonať testy. Neoveruje sa medicínska korektnosť dát, z tohto titulu môžu byť použité dáta v scenároch bez akejkoľvek výpovednej hodnoty.</w:t>
      </w:r>
      <w:r w:rsidR="00635B77" w:rsidRPr="000C69F5">
        <w:t xml:space="preserve"> NCZI nevie nadefinovať konkrétne laboratórne testy, avšak nadefinovalo požadované hodnoty výstupov v dátovej štruktúre. </w:t>
      </w:r>
    </w:p>
    <w:p w14:paraId="7D5C96A0" w14:textId="77777777" w:rsidR="00251EB4" w:rsidRDefault="00251EB4" w:rsidP="00F1175B"/>
    <w:bookmarkStart w:id="321" w:name="_MON_1612607507"/>
    <w:bookmarkEnd w:id="321"/>
    <w:p w14:paraId="753B0D8F" w14:textId="02C42A98" w:rsidR="0065562D" w:rsidRPr="000C69F5" w:rsidRDefault="00AA1281" w:rsidP="00F1175B">
      <w:ins w:id="322" w:author="Pavol Sido" w:date="2020-08-27T14:13:00Z">
        <w:r>
          <w:rPr>
            <w:noProof/>
          </w:rPr>
          <w:object w:dxaOrig="1526" w:dyaOrig="979" w14:anchorId="002B6BCB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7" type="#_x0000_t75" alt="" style="width:76.5pt;height:48.75pt" o:ole="">
              <v:imagedata r:id="rId14" o:title=""/>
            </v:shape>
            <o:OLEObject Type="Embed" ProgID="Excel.Sheet.12" ShapeID="_x0000_i1027" DrawAspect="Icon" ObjectID="_1671029372" r:id="rId15"/>
          </w:object>
        </w:r>
      </w:ins>
    </w:p>
    <w:p w14:paraId="2A0B0A67" w14:textId="29C23D6D" w:rsidR="00635B77" w:rsidRPr="000C69F5" w:rsidRDefault="005674A4" w:rsidP="00F202A1">
      <w:pPr>
        <w:jc w:val="left"/>
      </w:pPr>
      <w:r>
        <w:t>Testovacie scená</w:t>
      </w:r>
      <w:r w:rsidR="005D2894">
        <w:t>re majú</w:t>
      </w:r>
      <w:r w:rsidR="005D2894" w:rsidRPr="000C69F5">
        <w:t xml:space="preserve"> </w:t>
      </w:r>
      <w:r w:rsidR="00635B77" w:rsidRPr="000C69F5">
        <w:t xml:space="preserve">primárne </w:t>
      </w:r>
      <w:r w:rsidR="005D2894">
        <w:t>za úlohu</w:t>
      </w:r>
      <w:r w:rsidR="005D2894" w:rsidRPr="000C69F5">
        <w:t xml:space="preserve"> </w:t>
      </w:r>
      <w:r w:rsidR="00635B77" w:rsidRPr="000C69F5">
        <w:t>pretestovať úspešnosť zápisov v rôznych kombináciách a časové postupnosti vybraných stavov. Spôsob zápisu laboratórneho výsledku na úrovni výsledku je na implementácií laboratóriom.</w:t>
      </w:r>
      <w:r w:rsidR="00C1678F">
        <w:t xml:space="preserve"> Pri implementácií odporúčame realizovať označenie povinných polí (napr. označenie hviezdičkou). </w:t>
      </w:r>
    </w:p>
    <w:p w14:paraId="1D6B8AC7" w14:textId="0326AB06" w:rsidR="00635B77" w:rsidRDefault="00635B77" w:rsidP="00F1175B"/>
    <w:p w14:paraId="7D7BB8BA" w14:textId="0C3352C8" w:rsidR="00764429" w:rsidRDefault="00764429" w:rsidP="00F202A1">
      <w:pPr>
        <w:jc w:val="left"/>
      </w:pPr>
      <w:r>
        <w:t>Laboratórny výsledok je možné podpísať aj prostredníctvom HSM. Pre účely testovania podpisovania výsledkov z laboratórnych vyšetrení prostredníctvom HSM budú využívané iné testovanie entity. Z uvedené</w:t>
      </w:r>
      <w:r w:rsidR="0066599D">
        <w:t>ho</w:t>
      </w:r>
      <w:r>
        <w:t xml:space="preserve"> dôvodu je potrebné pri zasielaní žiadosti o vykonanie procesu overenia zhody </w:t>
      </w:r>
      <w:r w:rsidR="0066599D">
        <w:t xml:space="preserve">pre </w:t>
      </w:r>
      <w:proofErr w:type="spellStart"/>
      <w:r w:rsidR="0066599D">
        <w:t>elab</w:t>
      </w:r>
      <w:proofErr w:type="spellEnd"/>
      <w:r w:rsidR="0066599D">
        <w:t xml:space="preserve"> </w:t>
      </w:r>
      <w:r>
        <w:t xml:space="preserve">uviesť aj informáciu, že podpisovanie bude prebiehať prostredníctvom HSM. </w:t>
      </w:r>
    </w:p>
    <w:p w14:paraId="543E97A1" w14:textId="77777777" w:rsidR="00764429" w:rsidRPr="000C69F5" w:rsidRDefault="00764429" w:rsidP="00F202A1">
      <w:pPr>
        <w:jc w:val="left"/>
      </w:pPr>
    </w:p>
    <w:p w14:paraId="338CEF48" w14:textId="4BD98906" w:rsidR="00635B77" w:rsidRPr="000C69F5" w:rsidRDefault="00635B77" w:rsidP="00F202A1">
      <w:pPr>
        <w:jc w:val="left"/>
      </w:pPr>
      <w:r w:rsidRPr="000C69F5">
        <w:t>Z pohľadu čítania bude potrebné vedieť zobraziť všetky položky dátovej vety tak, ako ich nadefinujú laboratória.</w:t>
      </w:r>
    </w:p>
    <w:p w14:paraId="0901BECE" w14:textId="77777777" w:rsidR="00061089" w:rsidRDefault="00061089" w:rsidP="00F1175B"/>
    <w:p w14:paraId="23018D00" w14:textId="7F68CDBF" w:rsidR="00061089" w:rsidRDefault="00061089" w:rsidP="00F202A1">
      <w:pPr>
        <w:jc w:val="left"/>
      </w:pPr>
      <w:r>
        <w:t>Pre overenie</w:t>
      </w:r>
      <w:r w:rsidR="00736676">
        <w:t xml:space="preserve"> zhody</w:t>
      </w:r>
      <w:r>
        <w:t xml:space="preserve"> je potrebné aby boli </w:t>
      </w:r>
      <w:r w:rsidR="00736676">
        <w:t>zápisy realizované s nasledujúcimi entitami a vzťahmi: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846"/>
        <w:gridCol w:w="1702"/>
        <w:gridCol w:w="2268"/>
        <w:gridCol w:w="1700"/>
        <w:gridCol w:w="1104"/>
        <w:gridCol w:w="1396"/>
      </w:tblGrid>
      <w:tr w:rsidR="00736676" w14:paraId="0DCED426" w14:textId="77777777" w:rsidTr="00267A29">
        <w:tc>
          <w:tcPr>
            <w:tcW w:w="469" w:type="pct"/>
          </w:tcPr>
          <w:p w14:paraId="4C3883FA" w14:textId="77777777" w:rsidR="00736676" w:rsidRDefault="00736676" w:rsidP="00267A29">
            <w:proofErr w:type="spellStart"/>
            <w:r>
              <w:t>ZPr</w:t>
            </w:r>
            <w:proofErr w:type="spellEnd"/>
          </w:p>
        </w:tc>
        <w:tc>
          <w:tcPr>
            <w:tcW w:w="944" w:type="pct"/>
          </w:tcPr>
          <w:p w14:paraId="2F2BE650" w14:textId="77777777" w:rsidR="00736676" w:rsidRDefault="00736676" w:rsidP="00267A29">
            <w:proofErr w:type="spellStart"/>
            <w:r>
              <w:t>kZPr</w:t>
            </w:r>
            <w:proofErr w:type="spellEnd"/>
          </w:p>
        </w:tc>
        <w:tc>
          <w:tcPr>
            <w:tcW w:w="1258" w:type="pct"/>
          </w:tcPr>
          <w:p w14:paraId="422F5265" w14:textId="77777777" w:rsidR="00736676" w:rsidRDefault="00736676" w:rsidP="00267A29">
            <w:r>
              <w:t xml:space="preserve">JRUZ ID </w:t>
            </w:r>
            <w:proofErr w:type="spellStart"/>
            <w:r>
              <w:t>ZPr</w:t>
            </w:r>
            <w:proofErr w:type="spellEnd"/>
          </w:p>
        </w:tc>
        <w:tc>
          <w:tcPr>
            <w:tcW w:w="943" w:type="pct"/>
          </w:tcPr>
          <w:p w14:paraId="2C78C389" w14:textId="77777777" w:rsidR="00736676" w:rsidRDefault="00736676" w:rsidP="00267A29">
            <w:r>
              <w:t>Rola</w:t>
            </w:r>
          </w:p>
        </w:tc>
        <w:tc>
          <w:tcPr>
            <w:tcW w:w="612" w:type="pct"/>
          </w:tcPr>
          <w:p w14:paraId="2FF22641" w14:textId="77777777" w:rsidR="00736676" w:rsidRDefault="00736676" w:rsidP="00267A29">
            <w:r>
              <w:t>Vzťah s k PZS</w:t>
            </w:r>
          </w:p>
        </w:tc>
        <w:tc>
          <w:tcPr>
            <w:tcW w:w="774" w:type="pct"/>
          </w:tcPr>
          <w:p w14:paraId="77B24A07" w14:textId="77777777" w:rsidR="00736676" w:rsidRDefault="00736676" w:rsidP="00267A29">
            <w:r>
              <w:t>Určená pre</w:t>
            </w:r>
          </w:p>
        </w:tc>
      </w:tr>
      <w:tr w:rsidR="00736676" w:rsidRPr="006A6AA9" w14:paraId="3759E886" w14:textId="77777777" w:rsidTr="00267A29">
        <w:tc>
          <w:tcPr>
            <w:tcW w:w="469" w:type="pct"/>
          </w:tcPr>
          <w:p w14:paraId="52AD74F8" w14:textId="77777777" w:rsidR="00736676" w:rsidRPr="006A6AA9" w:rsidRDefault="00736676" w:rsidP="00267A29">
            <w:r w:rsidRPr="006A6AA9">
              <w:t>ZPR1</w:t>
            </w:r>
          </w:p>
        </w:tc>
        <w:tc>
          <w:tcPr>
            <w:tcW w:w="944" w:type="pct"/>
          </w:tcPr>
          <w:p w14:paraId="532DB359" w14:textId="77777777" w:rsidR="00EB49D1" w:rsidRPr="006A6AA9" w:rsidRDefault="00EB49D1" w:rsidP="00EB49D1">
            <w:pPr>
              <w:jc w:val="left"/>
              <w:rPr>
                <w:rFonts w:ascii="Calibri" w:hAnsi="Calibri"/>
                <w:bCs/>
                <w:color w:val="FF0000"/>
              </w:rPr>
            </w:pPr>
            <w:r w:rsidRPr="006A6AA9">
              <w:rPr>
                <w:bCs/>
                <w:color w:val="FF0000"/>
              </w:rPr>
              <w:t>A00398020</w:t>
            </w:r>
          </w:p>
          <w:p w14:paraId="636D2CA7" w14:textId="77777777" w:rsidR="00736676" w:rsidRPr="006A6AA9" w:rsidRDefault="00736676" w:rsidP="00721155">
            <w:pPr>
              <w:jc w:val="left"/>
            </w:pPr>
          </w:p>
        </w:tc>
        <w:tc>
          <w:tcPr>
            <w:tcW w:w="1258" w:type="pct"/>
          </w:tcPr>
          <w:p w14:paraId="6E56E559" w14:textId="771A92C6" w:rsidR="00736676" w:rsidRPr="006A6AA9" w:rsidRDefault="00EB49D1" w:rsidP="00721155">
            <w:pPr>
              <w:jc w:val="left"/>
            </w:pPr>
            <w:r w:rsidRPr="006A6AA9">
              <w:rPr>
                <w:bCs/>
                <w:color w:val="FF0000"/>
              </w:rPr>
              <w:t>00021312954</w:t>
            </w:r>
          </w:p>
        </w:tc>
        <w:tc>
          <w:tcPr>
            <w:tcW w:w="943" w:type="pct"/>
          </w:tcPr>
          <w:p w14:paraId="16A969A4" w14:textId="2D5263FF" w:rsidR="00736676" w:rsidRPr="006A6AA9" w:rsidRDefault="0055243F" w:rsidP="00267A29">
            <w:r w:rsidRPr="006A6AA9">
              <w:t xml:space="preserve">Ordinujúci - </w:t>
            </w:r>
            <w:r w:rsidR="00736676" w:rsidRPr="006A6AA9">
              <w:t>žiadateľ</w:t>
            </w:r>
          </w:p>
        </w:tc>
        <w:tc>
          <w:tcPr>
            <w:tcW w:w="612" w:type="pct"/>
          </w:tcPr>
          <w:p w14:paraId="7C46780A" w14:textId="77777777" w:rsidR="00736676" w:rsidRPr="006A6AA9" w:rsidRDefault="00736676" w:rsidP="00267A29">
            <w:r w:rsidRPr="006A6AA9">
              <w:t>kPZS1</w:t>
            </w:r>
          </w:p>
        </w:tc>
        <w:tc>
          <w:tcPr>
            <w:tcW w:w="774" w:type="pct"/>
          </w:tcPr>
          <w:p w14:paraId="36781211" w14:textId="56E2B791" w:rsidR="00736676" w:rsidRPr="006A6AA9" w:rsidRDefault="00736676" w:rsidP="007E6CA8">
            <w:r w:rsidRPr="006A6AA9">
              <w:t>Zápis</w:t>
            </w:r>
          </w:p>
        </w:tc>
      </w:tr>
      <w:tr w:rsidR="00736676" w:rsidRPr="006A6AA9" w14:paraId="79428D6C" w14:textId="77777777" w:rsidTr="00267A29">
        <w:tc>
          <w:tcPr>
            <w:tcW w:w="469" w:type="pct"/>
          </w:tcPr>
          <w:p w14:paraId="0F3A2810" w14:textId="77777777" w:rsidR="00736676" w:rsidRPr="006A6AA9" w:rsidRDefault="00736676" w:rsidP="00267A29">
            <w:r w:rsidRPr="006A6AA9">
              <w:t>ZPR2</w:t>
            </w:r>
          </w:p>
        </w:tc>
        <w:tc>
          <w:tcPr>
            <w:tcW w:w="944" w:type="pct"/>
          </w:tcPr>
          <w:p w14:paraId="451F96F3" w14:textId="247655A8" w:rsidR="00736676" w:rsidRPr="006A6AA9" w:rsidRDefault="00EB49D1" w:rsidP="00721155">
            <w:pPr>
              <w:jc w:val="left"/>
            </w:pPr>
            <w:r w:rsidRPr="006A6AA9">
              <w:rPr>
                <w:bCs/>
                <w:color w:val="FF0000"/>
              </w:rPr>
              <w:t>A00402010</w:t>
            </w:r>
          </w:p>
        </w:tc>
        <w:tc>
          <w:tcPr>
            <w:tcW w:w="1258" w:type="pct"/>
          </w:tcPr>
          <w:p w14:paraId="67EEB766" w14:textId="0989A5CF" w:rsidR="00736676" w:rsidRPr="006A6AA9" w:rsidRDefault="00EB49D1" w:rsidP="00721155">
            <w:pPr>
              <w:jc w:val="left"/>
            </w:pPr>
            <w:r w:rsidRPr="006A6AA9">
              <w:rPr>
                <w:bCs/>
                <w:color w:val="FF0000"/>
              </w:rPr>
              <w:t>00021304456</w:t>
            </w:r>
          </w:p>
        </w:tc>
        <w:tc>
          <w:tcPr>
            <w:tcW w:w="943" w:type="pct"/>
          </w:tcPr>
          <w:p w14:paraId="4BFEBD10" w14:textId="52AB14D8" w:rsidR="00736676" w:rsidRPr="006A6AA9" w:rsidRDefault="00736676" w:rsidP="0055243F">
            <w:r w:rsidRPr="006A6AA9">
              <w:t>O</w:t>
            </w:r>
            <w:r w:rsidR="0055243F" w:rsidRPr="006A6AA9">
              <w:t>dporúčajúci</w:t>
            </w:r>
          </w:p>
        </w:tc>
        <w:tc>
          <w:tcPr>
            <w:tcW w:w="612" w:type="pct"/>
          </w:tcPr>
          <w:p w14:paraId="06A7F611" w14:textId="77777777" w:rsidR="00736676" w:rsidRPr="006A6AA9" w:rsidRDefault="00736676" w:rsidP="00267A29">
            <w:r w:rsidRPr="006A6AA9">
              <w:t>kPZS2</w:t>
            </w:r>
          </w:p>
        </w:tc>
        <w:tc>
          <w:tcPr>
            <w:tcW w:w="774" w:type="pct"/>
          </w:tcPr>
          <w:p w14:paraId="7497A930" w14:textId="52A910CA" w:rsidR="00736676" w:rsidRPr="006A6AA9" w:rsidRDefault="00736676" w:rsidP="007E6CA8">
            <w:r w:rsidRPr="006A6AA9">
              <w:t>Zápis</w:t>
            </w:r>
          </w:p>
        </w:tc>
      </w:tr>
      <w:tr w:rsidR="00736676" w:rsidRPr="006A6AA9" w14:paraId="679CB929" w14:textId="77777777" w:rsidTr="00267A29">
        <w:tc>
          <w:tcPr>
            <w:tcW w:w="469" w:type="pct"/>
          </w:tcPr>
          <w:p w14:paraId="1DEFD754" w14:textId="77777777" w:rsidR="00736676" w:rsidRPr="006A6AA9" w:rsidRDefault="00736676" w:rsidP="00267A29">
            <w:r w:rsidRPr="006A6AA9">
              <w:t>ZPR10</w:t>
            </w:r>
          </w:p>
        </w:tc>
        <w:tc>
          <w:tcPr>
            <w:tcW w:w="944" w:type="pct"/>
          </w:tcPr>
          <w:p w14:paraId="66851C32" w14:textId="77777777" w:rsidR="00EB49D1" w:rsidRPr="006A6AA9" w:rsidRDefault="00EB49D1" w:rsidP="00EB49D1">
            <w:pPr>
              <w:jc w:val="left"/>
            </w:pPr>
            <w:r w:rsidRPr="006A6AA9">
              <w:rPr>
                <w:bCs/>
                <w:color w:val="FF0000"/>
              </w:rPr>
              <w:t>A00407004</w:t>
            </w:r>
          </w:p>
          <w:p w14:paraId="15246B83" w14:textId="07022FA2" w:rsidR="00EB49D1" w:rsidRPr="006A6AA9" w:rsidRDefault="00EB49D1" w:rsidP="00721155">
            <w:pPr>
              <w:jc w:val="left"/>
            </w:pPr>
          </w:p>
          <w:p w14:paraId="79E9FFE9" w14:textId="77777777" w:rsidR="00736676" w:rsidRPr="006A6AA9" w:rsidRDefault="00736676" w:rsidP="00721155">
            <w:pPr>
              <w:jc w:val="left"/>
            </w:pPr>
          </w:p>
        </w:tc>
        <w:tc>
          <w:tcPr>
            <w:tcW w:w="1258" w:type="pct"/>
          </w:tcPr>
          <w:p w14:paraId="313D4AB2" w14:textId="3402971F" w:rsidR="00EB49D1" w:rsidRPr="006A6AA9" w:rsidRDefault="00EB49D1" w:rsidP="00721155">
            <w:pPr>
              <w:jc w:val="left"/>
            </w:pPr>
            <w:r w:rsidRPr="006A6AA9">
              <w:rPr>
                <w:bCs/>
                <w:color w:val="FF0000"/>
              </w:rPr>
              <w:t>00021319033</w:t>
            </w:r>
          </w:p>
          <w:p w14:paraId="55095BCB" w14:textId="77777777" w:rsidR="00736676" w:rsidRPr="006A6AA9" w:rsidRDefault="00736676" w:rsidP="00721155">
            <w:pPr>
              <w:jc w:val="left"/>
            </w:pPr>
          </w:p>
        </w:tc>
        <w:tc>
          <w:tcPr>
            <w:tcW w:w="943" w:type="pct"/>
          </w:tcPr>
          <w:p w14:paraId="17675ACB" w14:textId="77777777" w:rsidR="00736676" w:rsidRPr="006A6AA9" w:rsidRDefault="00736676" w:rsidP="00267A29">
            <w:r w:rsidRPr="006A6AA9">
              <w:t>Ordinujúci v dodatočnom odpise žiadanky</w:t>
            </w:r>
          </w:p>
        </w:tc>
        <w:tc>
          <w:tcPr>
            <w:tcW w:w="612" w:type="pct"/>
          </w:tcPr>
          <w:p w14:paraId="7312E633" w14:textId="77777777" w:rsidR="00736676" w:rsidRPr="006A6AA9" w:rsidRDefault="00736676" w:rsidP="00267A29">
            <w:r w:rsidRPr="006A6AA9">
              <w:t>kPZS5</w:t>
            </w:r>
          </w:p>
        </w:tc>
        <w:tc>
          <w:tcPr>
            <w:tcW w:w="774" w:type="pct"/>
          </w:tcPr>
          <w:p w14:paraId="3716252B" w14:textId="3AF5EA6D" w:rsidR="00736676" w:rsidRPr="006A6AA9" w:rsidRDefault="00736676" w:rsidP="007E6CA8">
            <w:r w:rsidRPr="006A6AA9">
              <w:t>Zápis</w:t>
            </w:r>
          </w:p>
        </w:tc>
      </w:tr>
    </w:tbl>
    <w:p w14:paraId="0278523C" w14:textId="77777777" w:rsidR="00736676" w:rsidRPr="006A6AA9" w:rsidRDefault="00736676" w:rsidP="00736676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2268"/>
      </w:tblGrid>
      <w:tr w:rsidR="00736676" w:rsidRPr="006A6AA9" w14:paraId="03F00EAA" w14:textId="77777777" w:rsidTr="00267A29">
        <w:tc>
          <w:tcPr>
            <w:tcW w:w="846" w:type="dxa"/>
          </w:tcPr>
          <w:p w14:paraId="5CF77055" w14:textId="77777777" w:rsidR="00736676" w:rsidRPr="006A6AA9" w:rsidRDefault="00736676" w:rsidP="00267A29">
            <w:r w:rsidRPr="006A6AA9">
              <w:t>PZS</w:t>
            </w:r>
          </w:p>
        </w:tc>
        <w:tc>
          <w:tcPr>
            <w:tcW w:w="1701" w:type="dxa"/>
          </w:tcPr>
          <w:p w14:paraId="1B9D50FD" w14:textId="77777777" w:rsidR="00736676" w:rsidRPr="006A6AA9" w:rsidRDefault="00736676" w:rsidP="00267A29">
            <w:proofErr w:type="spellStart"/>
            <w:r w:rsidRPr="006A6AA9">
              <w:t>kPZS</w:t>
            </w:r>
            <w:proofErr w:type="spellEnd"/>
          </w:p>
        </w:tc>
        <w:tc>
          <w:tcPr>
            <w:tcW w:w="2268" w:type="dxa"/>
          </w:tcPr>
          <w:p w14:paraId="7D38B7CC" w14:textId="77777777" w:rsidR="00736676" w:rsidRPr="006A6AA9" w:rsidRDefault="00736676" w:rsidP="00267A29">
            <w:r w:rsidRPr="006A6AA9">
              <w:t>JRUZ ID OUPZS</w:t>
            </w:r>
          </w:p>
        </w:tc>
      </w:tr>
      <w:tr w:rsidR="00EB49D1" w:rsidRPr="006A6AA9" w14:paraId="3945D1DB" w14:textId="77777777" w:rsidTr="00267A29">
        <w:tc>
          <w:tcPr>
            <w:tcW w:w="846" w:type="dxa"/>
          </w:tcPr>
          <w:p w14:paraId="2B6F457C" w14:textId="77777777" w:rsidR="00EB49D1" w:rsidRPr="006A6AA9" w:rsidRDefault="00EB49D1" w:rsidP="00EB49D1">
            <w:r w:rsidRPr="006A6AA9">
              <w:t>kPZS1</w:t>
            </w:r>
          </w:p>
        </w:tc>
        <w:tc>
          <w:tcPr>
            <w:tcW w:w="1701" w:type="dxa"/>
          </w:tcPr>
          <w:p w14:paraId="66C96296" w14:textId="0F41D7F9" w:rsidR="00EB49D1" w:rsidRPr="006A6AA9" w:rsidRDefault="00EB49D1" w:rsidP="00EB49D1">
            <w:r w:rsidRPr="006A6AA9">
              <w:rPr>
                <w:bCs/>
                <w:color w:val="FF0000"/>
              </w:rPr>
              <w:t>P00082020201</w:t>
            </w:r>
          </w:p>
        </w:tc>
        <w:tc>
          <w:tcPr>
            <w:tcW w:w="2268" w:type="dxa"/>
          </w:tcPr>
          <w:p w14:paraId="56D80BB4" w14:textId="6C07357C" w:rsidR="00EB49D1" w:rsidRPr="006A6AA9" w:rsidRDefault="00EB49D1" w:rsidP="00EB49D1">
            <w:r w:rsidRPr="006A6AA9">
              <w:rPr>
                <w:bCs/>
                <w:color w:val="FF0000"/>
              </w:rPr>
              <w:t>00020700555</w:t>
            </w:r>
          </w:p>
        </w:tc>
      </w:tr>
      <w:tr w:rsidR="00EB49D1" w:rsidRPr="006A6AA9" w14:paraId="45A67905" w14:textId="77777777" w:rsidTr="00267A29">
        <w:tc>
          <w:tcPr>
            <w:tcW w:w="846" w:type="dxa"/>
          </w:tcPr>
          <w:p w14:paraId="469093C1" w14:textId="77777777" w:rsidR="00EB49D1" w:rsidRPr="006A6AA9" w:rsidRDefault="00EB49D1" w:rsidP="00EB49D1">
            <w:r w:rsidRPr="006A6AA9">
              <w:t>kPZS2</w:t>
            </w:r>
          </w:p>
        </w:tc>
        <w:tc>
          <w:tcPr>
            <w:tcW w:w="1701" w:type="dxa"/>
          </w:tcPr>
          <w:p w14:paraId="33811ABF" w14:textId="6B9BC191" w:rsidR="00EB49D1" w:rsidRPr="006A6AA9" w:rsidRDefault="00EB49D1" w:rsidP="00EB49D1">
            <w:r w:rsidRPr="006A6AA9">
              <w:rPr>
                <w:bCs/>
                <w:color w:val="FF0000"/>
              </w:rPr>
              <w:t>P00083010201</w:t>
            </w:r>
          </w:p>
        </w:tc>
        <w:tc>
          <w:tcPr>
            <w:tcW w:w="2268" w:type="dxa"/>
          </w:tcPr>
          <w:p w14:paraId="7AEBDDBC" w14:textId="515DCAB1" w:rsidR="00EB49D1" w:rsidRPr="006A6AA9" w:rsidRDefault="00EB49D1" w:rsidP="00EB49D1">
            <w:r w:rsidRPr="006A6AA9">
              <w:rPr>
                <w:bCs/>
                <w:color w:val="FF0000"/>
              </w:rPr>
              <w:t>00020697553</w:t>
            </w:r>
          </w:p>
        </w:tc>
      </w:tr>
      <w:tr w:rsidR="00EB49D1" w:rsidRPr="006A6AA9" w14:paraId="3B6EEFC3" w14:textId="77777777" w:rsidTr="00267A29">
        <w:tc>
          <w:tcPr>
            <w:tcW w:w="846" w:type="dxa"/>
          </w:tcPr>
          <w:p w14:paraId="5B3BB760" w14:textId="77777777" w:rsidR="00EB49D1" w:rsidRPr="006A6AA9" w:rsidRDefault="00EB49D1" w:rsidP="00EB49D1">
            <w:r w:rsidRPr="006A6AA9">
              <w:t>kPZS5</w:t>
            </w:r>
          </w:p>
        </w:tc>
        <w:tc>
          <w:tcPr>
            <w:tcW w:w="1701" w:type="dxa"/>
          </w:tcPr>
          <w:p w14:paraId="1CF6D7C9" w14:textId="3A245979" w:rsidR="00EB49D1" w:rsidRPr="006A6AA9" w:rsidRDefault="00EB49D1" w:rsidP="00EB49D1">
            <w:r w:rsidRPr="006A6AA9">
              <w:rPr>
                <w:bCs/>
                <w:color w:val="FF0000"/>
              </w:rPr>
              <w:t>P00086004201</w:t>
            </w:r>
          </w:p>
        </w:tc>
        <w:tc>
          <w:tcPr>
            <w:tcW w:w="2268" w:type="dxa"/>
          </w:tcPr>
          <w:p w14:paraId="44C101CD" w14:textId="1F8952AC" w:rsidR="00EB49D1" w:rsidRPr="006A6AA9" w:rsidRDefault="00EB49D1" w:rsidP="00EB49D1">
            <w:r w:rsidRPr="006A6AA9">
              <w:rPr>
                <w:bCs/>
                <w:color w:val="FF0000"/>
              </w:rPr>
              <w:t>00020686754</w:t>
            </w:r>
          </w:p>
        </w:tc>
      </w:tr>
    </w:tbl>
    <w:p w14:paraId="29F0E0F6" w14:textId="77777777" w:rsidR="00736676" w:rsidRPr="006A6AA9" w:rsidRDefault="00736676" w:rsidP="00736676"/>
    <w:p w14:paraId="18F2FE08" w14:textId="77777777" w:rsidR="00736676" w:rsidRPr="006A6AA9" w:rsidRDefault="00736676" w:rsidP="00736676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61"/>
        <w:gridCol w:w="1686"/>
        <w:gridCol w:w="2268"/>
      </w:tblGrid>
      <w:tr w:rsidR="002F0D73" w:rsidRPr="006A6AA9" w14:paraId="3041A380" w14:textId="77777777" w:rsidTr="00267A29">
        <w:tc>
          <w:tcPr>
            <w:tcW w:w="861" w:type="dxa"/>
          </w:tcPr>
          <w:p w14:paraId="3D084961" w14:textId="77777777" w:rsidR="002F0D73" w:rsidRPr="006A6AA9" w:rsidRDefault="002F0D73" w:rsidP="00267A29">
            <w:proofErr w:type="spellStart"/>
            <w:r w:rsidRPr="006A6AA9">
              <w:t>PrZS</w:t>
            </w:r>
            <w:proofErr w:type="spellEnd"/>
          </w:p>
        </w:tc>
        <w:tc>
          <w:tcPr>
            <w:tcW w:w="1686" w:type="dxa"/>
          </w:tcPr>
          <w:p w14:paraId="01F3EB3A" w14:textId="77777777" w:rsidR="002F0D73" w:rsidRPr="006A6AA9" w:rsidRDefault="002F0D73" w:rsidP="00267A29">
            <w:r w:rsidRPr="006A6AA9">
              <w:t>RČ</w:t>
            </w:r>
          </w:p>
        </w:tc>
        <w:tc>
          <w:tcPr>
            <w:tcW w:w="2268" w:type="dxa"/>
          </w:tcPr>
          <w:p w14:paraId="0593D382" w14:textId="77777777" w:rsidR="002F0D73" w:rsidRPr="006A6AA9" w:rsidRDefault="002F0D73" w:rsidP="00267A29">
            <w:r w:rsidRPr="006A6AA9">
              <w:t xml:space="preserve">JRUZ ID </w:t>
            </w:r>
            <w:proofErr w:type="spellStart"/>
            <w:r w:rsidRPr="006A6AA9">
              <w:t>PrZS</w:t>
            </w:r>
            <w:proofErr w:type="spellEnd"/>
          </w:p>
        </w:tc>
      </w:tr>
      <w:tr w:rsidR="002F0D73" w:rsidRPr="006A6AA9" w14:paraId="61B8A679" w14:textId="77777777" w:rsidTr="00267A29">
        <w:tc>
          <w:tcPr>
            <w:tcW w:w="861" w:type="dxa"/>
          </w:tcPr>
          <w:p w14:paraId="612A44D8" w14:textId="77777777" w:rsidR="002F0D73" w:rsidRPr="006A6AA9" w:rsidRDefault="002F0D73" w:rsidP="00267A29">
            <w:r w:rsidRPr="006A6AA9">
              <w:t>PRZS1</w:t>
            </w:r>
          </w:p>
        </w:tc>
        <w:tc>
          <w:tcPr>
            <w:tcW w:w="1686" w:type="dxa"/>
          </w:tcPr>
          <w:p w14:paraId="241594A6" w14:textId="77777777" w:rsidR="007E6CA8" w:rsidRPr="006A6AA9" w:rsidRDefault="007E6CA8" w:rsidP="007E6CA8">
            <w:pPr>
              <w:rPr>
                <w:rFonts w:ascii="Calibri" w:hAnsi="Calibri"/>
              </w:rPr>
            </w:pPr>
            <w:r w:rsidRPr="006A6AA9">
              <w:rPr>
                <w:color w:val="FF0000"/>
              </w:rPr>
              <w:t>9454123140</w:t>
            </w:r>
          </w:p>
          <w:p w14:paraId="2DA004C6" w14:textId="77777777" w:rsidR="002F0D73" w:rsidRPr="006A6AA9" w:rsidRDefault="002F0D73" w:rsidP="00267A29"/>
        </w:tc>
        <w:tc>
          <w:tcPr>
            <w:tcW w:w="2268" w:type="dxa"/>
          </w:tcPr>
          <w:p w14:paraId="6EE3EA1B" w14:textId="14C110BE" w:rsidR="002F0D73" w:rsidRPr="006A6AA9" w:rsidRDefault="003771CE" w:rsidP="00267A29">
            <w:r w:rsidRPr="006A6AA9">
              <w:rPr>
                <w:color w:val="FF0000"/>
              </w:rPr>
              <w:t>00020010690</w:t>
            </w:r>
          </w:p>
        </w:tc>
      </w:tr>
    </w:tbl>
    <w:p w14:paraId="517ECDA5" w14:textId="77777777" w:rsidR="00AE5C65" w:rsidRDefault="00AE5C65" w:rsidP="00F1175B"/>
    <w:p w14:paraId="08A41F84" w14:textId="77777777" w:rsidR="00AE5C65" w:rsidRDefault="00AE5C65" w:rsidP="00F1175B"/>
    <w:p w14:paraId="26184E97" w14:textId="77777777" w:rsidR="006A6AA9" w:rsidRDefault="00AE5C65" w:rsidP="006A6AA9">
      <w:pPr>
        <w:jc w:val="left"/>
      </w:pPr>
      <w:r>
        <w:t xml:space="preserve">Všetky zápisy laboratórnych výsledkov musia byť podpísané </w:t>
      </w:r>
      <w:proofErr w:type="spellStart"/>
      <w:r>
        <w:t>ZPr</w:t>
      </w:r>
      <w:proofErr w:type="spellEnd"/>
      <w:r>
        <w:t xml:space="preserve">, ktorý validoval výsledok. Tiež v štruktúre laboratórneho výsledku má byť uvedený jeho identifikátor (JRUZ ID). </w:t>
      </w:r>
    </w:p>
    <w:p w14:paraId="1F40ADF8" w14:textId="2A47F697" w:rsidR="00B2610A" w:rsidRPr="000C69F5" w:rsidRDefault="00B2610A" w:rsidP="006A6AA9">
      <w:pPr>
        <w:jc w:val="left"/>
      </w:pPr>
    </w:p>
    <w:p w14:paraId="3B7CA6F5" w14:textId="5D8907F7" w:rsidR="00DB63C2" w:rsidRPr="000C69F5" w:rsidRDefault="00112CA5" w:rsidP="00960E6D">
      <w:pPr>
        <w:pStyle w:val="Nadpis3"/>
        <w:rPr>
          <w:lang w:val="sk-SK"/>
        </w:rPr>
      </w:pPr>
      <w:bookmarkStart w:id="323" w:name="_Toc507595392"/>
      <w:bookmarkStart w:id="324" w:name="_Toc55209612"/>
      <w:r w:rsidRPr="000C69F5">
        <w:rPr>
          <w:lang w:val="sk-SK"/>
        </w:rPr>
        <w:t xml:space="preserve">4.1.1 </w:t>
      </w:r>
      <w:r w:rsidR="00BD4CC8" w:rsidRPr="000C69F5">
        <w:rPr>
          <w:lang w:val="sk-SK"/>
        </w:rPr>
        <w:t>E</w:t>
      </w:r>
      <w:r w:rsidR="009A15F1" w:rsidRPr="000C69F5">
        <w:rPr>
          <w:lang w:val="sk-SK"/>
        </w:rPr>
        <w:t>LAB</w:t>
      </w:r>
      <w:r w:rsidR="00BD4CC8" w:rsidRPr="000C69F5">
        <w:rPr>
          <w:lang w:val="sk-SK"/>
        </w:rPr>
        <w:t>-E2E-001 -</w:t>
      </w:r>
      <w:r w:rsidR="00BD4CC8" w:rsidRPr="000C69F5">
        <w:rPr>
          <w:sz w:val="18"/>
          <w:lang w:val="sk-SK"/>
        </w:rPr>
        <w:t xml:space="preserve"> </w:t>
      </w:r>
      <w:r w:rsidR="00DB63C2" w:rsidRPr="000C69F5">
        <w:rPr>
          <w:lang w:val="sk-SK"/>
        </w:rPr>
        <w:t xml:space="preserve">Zapísanie </w:t>
      </w:r>
      <w:r w:rsidR="00A35E02" w:rsidRPr="000C69F5">
        <w:rPr>
          <w:lang w:val="sk-SK"/>
        </w:rPr>
        <w:t>odpisu laboratórnych žiadaniek do NZIS so zápisom</w:t>
      </w:r>
      <w:r w:rsidR="00DB6CF5" w:rsidRPr="000C69F5">
        <w:rPr>
          <w:lang w:val="sk-SK"/>
        </w:rPr>
        <w:t xml:space="preserve"> </w:t>
      </w:r>
      <w:r w:rsidR="00A35E02" w:rsidRPr="000C69F5">
        <w:rPr>
          <w:lang w:val="sk-SK"/>
        </w:rPr>
        <w:t xml:space="preserve">parciálneho </w:t>
      </w:r>
      <w:r w:rsidR="00104173" w:rsidRPr="000C69F5">
        <w:rPr>
          <w:lang w:val="sk-SK"/>
        </w:rPr>
        <w:t xml:space="preserve">kvantitatívneho </w:t>
      </w:r>
      <w:r w:rsidR="00A35E02" w:rsidRPr="000C69F5">
        <w:rPr>
          <w:lang w:val="sk-SK"/>
        </w:rPr>
        <w:t>výsledku z laboratórneho vyšetrenia</w:t>
      </w:r>
      <w:r w:rsidR="00FA090C" w:rsidRPr="000C69F5">
        <w:rPr>
          <w:lang w:val="sk-SK"/>
        </w:rPr>
        <w:t xml:space="preserve"> so stavom INTERIM</w:t>
      </w:r>
      <w:bookmarkEnd w:id="323"/>
      <w:bookmarkEnd w:id="324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52396D" w:rsidRPr="000C69F5" w14:paraId="525C9AB8" w14:textId="77777777" w:rsidTr="001E7869">
        <w:tc>
          <w:tcPr>
            <w:tcW w:w="1838" w:type="dxa"/>
            <w:shd w:val="clear" w:color="auto" w:fill="002060"/>
          </w:tcPr>
          <w:p w14:paraId="381DE00B" w14:textId="77777777" w:rsidR="0052396D" w:rsidRPr="000C69F5" w:rsidRDefault="0052396D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Kód scenára</w:t>
            </w:r>
          </w:p>
        </w:tc>
        <w:tc>
          <w:tcPr>
            <w:tcW w:w="7178" w:type="dxa"/>
          </w:tcPr>
          <w:p w14:paraId="6D28D412" w14:textId="3D7131A1" w:rsidR="0052396D" w:rsidRPr="000C69F5" w:rsidRDefault="009A15F1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ELAB-E2E-001</w:t>
            </w:r>
          </w:p>
        </w:tc>
      </w:tr>
      <w:tr w:rsidR="0052396D" w:rsidRPr="000C69F5" w14:paraId="04247B5F" w14:textId="77777777" w:rsidTr="001E7869">
        <w:tc>
          <w:tcPr>
            <w:tcW w:w="1838" w:type="dxa"/>
            <w:shd w:val="clear" w:color="auto" w:fill="002060"/>
          </w:tcPr>
          <w:p w14:paraId="45A85923" w14:textId="77777777" w:rsidR="0052396D" w:rsidRPr="000C69F5" w:rsidRDefault="0052396D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Názov scenára</w:t>
            </w:r>
          </w:p>
        </w:tc>
        <w:tc>
          <w:tcPr>
            <w:tcW w:w="7178" w:type="dxa"/>
          </w:tcPr>
          <w:p w14:paraId="66707AD0" w14:textId="39E0C582" w:rsidR="0052396D" w:rsidRPr="000C69F5" w:rsidRDefault="00B67F7A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t>Zapísanie odpisu laboratórnych žiadaniek do NZIS so zápisom parciálneho kvantitatívneho výsledku z laboratórneho vyšetrenia so stavom INTERIM</w:t>
            </w:r>
          </w:p>
        </w:tc>
      </w:tr>
      <w:tr w:rsidR="0052396D" w:rsidRPr="000C69F5" w14:paraId="418E8E2B" w14:textId="77777777" w:rsidTr="001E7869">
        <w:tc>
          <w:tcPr>
            <w:tcW w:w="1838" w:type="dxa"/>
            <w:shd w:val="clear" w:color="auto" w:fill="002060"/>
          </w:tcPr>
          <w:p w14:paraId="5DCE8B71" w14:textId="77777777" w:rsidR="0052396D" w:rsidRPr="000C69F5" w:rsidRDefault="0052396D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Testované scenáre</w:t>
            </w:r>
          </w:p>
        </w:tc>
        <w:tc>
          <w:tcPr>
            <w:tcW w:w="7178" w:type="dxa"/>
          </w:tcPr>
          <w:p w14:paraId="3CA28329" w14:textId="70F207C5" w:rsidR="00DB6CF5" w:rsidRPr="000C69F5" w:rsidRDefault="0052396D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Hlavný scenár</w:t>
            </w:r>
          </w:p>
        </w:tc>
      </w:tr>
      <w:tr w:rsidR="0052396D" w:rsidRPr="000C69F5" w14:paraId="6FC963CA" w14:textId="77777777" w:rsidTr="001E7869">
        <w:tc>
          <w:tcPr>
            <w:tcW w:w="1838" w:type="dxa"/>
            <w:shd w:val="clear" w:color="auto" w:fill="002060"/>
          </w:tcPr>
          <w:p w14:paraId="14F0CC09" w14:textId="77777777" w:rsidR="0052396D" w:rsidRPr="000C69F5" w:rsidRDefault="0052396D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Stručný popis scenára</w:t>
            </w:r>
          </w:p>
        </w:tc>
        <w:tc>
          <w:tcPr>
            <w:tcW w:w="7178" w:type="dxa"/>
          </w:tcPr>
          <w:p w14:paraId="74D02286" w14:textId="02EA6C1A" w:rsidR="00DE4E59" w:rsidRPr="000C69F5" w:rsidRDefault="00B67F7A" w:rsidP="000E657E">
            <w:pPr>
              <w:spacing w:before="60" w:after="60"/>
              <w:jc w:val="left"/>
              <w:rPr>
                <w:sz w:val="18"/>
              </w:rPr>
            </w:pPr>
            <w:proofErr w:type="spellStart"/>
            <w:r w:rsidRPr="000C69F5">
              <w:rPr>
                <w:sz w:val="18"/>
              </w:rPr>
              <w:t>ZPr</w:t>
            </w:r>
            <w:proofErr w:type="spellEnd"/>
            <w:r w:rsidRPr="000C69F5">
              <w:rPr>
                <w:sz w:val="18"/>
              </w:rPr>
              <w:t xml:space="preserve"> </w:t>
            </w:r>
            <w:r w:rsidRPr="000C69F5">
              <w:rPr>
                <w:b/>
                <w:sz w:val="18"/>
              </w:rPr>
              <w:t>autentifikovaný</w:t>
            </w:r>
            <w:r w:rsidRPr="000C69F5">
              <w:rPr>
                <w:sz w:val="18"/>
              </w:rPr>
              <w:t xml:space="preserve"> voči NZIS s platným tokenom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vykonal všetky aktivity vedúce</w:t>
            </w:r>
            <w:r w:rsidR="005674A4">
              <w:rPr>
                <w:sz w:val="18"/>
              </w:rPr>
              <w:t xml:space="preserve"> k</w:t>
            </w:r>
            <w:r w:rsidRPr="000C69F5">
              <w:rPr>
                <w:sz w:val="18"/>
              </w:rPr>
              <w:t xml:space="preserve"> zápisu záznam</w:t>
            </w:r>
            <w:r w:rsidR="005E2307">
              <w:rPr>
                <w:sz w:val="18"/>
              </w:rPr>
              <w:t>u</w:t>
            </w:r>
            <w:r w:rsidRPr="000C69F5">
              <w:rPr>
                <w:sz w:val="18"/>
              </w:rPr>
              <w:t xml:space="preserve"> z laboratórneho vyšetrenia podľa .</w:t>
            </w:r>
            <w:proofErr w:type="spellStart"/>
            <w:r w:rsidRPr="000C69F5">
              <w:rPr>
                <w:sz w:val="18"/>
              </w:rPr>
              <w:t>xlsx</w:t>
            </w:r>
            <w:proofErr w:type="spellEnd"/>
            <w:r w:rsidRPr="000C69F5">
              <w:rPr>
                <w:sz w:val="18"/>
              </w:rPr>
              <w:t xml:space="preserve"> prílohy.</w:t>
            </w:r>
          </w:p>
        </w:tc>
      </w:tr>
      <w:tr w:rsidR="0052396D" w:rsidRPr="000C69F5" w14:paraId="662DE1C4" w14:textId="77777777" w:rsidTr="001E7869">
        <w:tc>
          <w:tcPr>
            <w:tcW w:w="1838" w:type="dxa"/>
            <w:shd w:val="clear" w:color="auto" w:fill="002060"/>
          </w:tcPr>
          <w:p w14:paraId="1C0638FE" w14:textId="54E114B9" w:rsidR="0052396D" w:rsidRPr="000C69F5" w:rsidRDefault="0052396D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Vstup</w:t>
            </w:r>
          </w:p>
        </w:tc>
        <w:tc>
          <w:tcPr>
            <w:tcW w:w="7178" w:type="dxa"/>
          </w:tcPr>
          <w:p w14:paraId="35C51E73" w14:textId="2CB19944" w:rsidR="0052396D" w:rsidRPr="000C69F5" w:rsidRDefault="00FC0F20" w:rsidP="000E657E">
            <w:pPr>
              <w:spacing w:before="60" w:after="60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</w:t>
            </w:r>
            <w:r w:rsidR="0052396D" w:rsidRPr="000C69F5">
              <w:rPr>
                <w:sz w:val="18"/>
              </w:rPr>
              <w:t xml:space="preserve">je prihlásený do IS PZS a je overený kartou </w:t>
            </w:r>
            <w:proofErr w:type="spellStart"/>
            <w:r w:rsidR="0052396D" w:rsidRPr="000C69F5">
              <w:rPr>
                <w:sz w:val="18"/>
              </w:rPr>
              <w:t>e</w:t>
            </w:r>
            <w:r w:rsidR="007A00A3" w:rsidRPr="000C69F5">
              <w:rPr>
                <w:sz w:val="18"/>
              </w:rPr>
              <w:t>PZP</w:t>
            </w:r>
            <w:proofErr w:type="spellEnd"/>
            <w:r w:rsidR="007A00A3" w:rsidRPr="000C69F5">
              <w:rPr>
                <w:sz w:val="18"/>
              </w:rPr>
              <w:t xml:space="preserve"> voči NZIS a má platný token a</w:t>
            </w:r>
            <w:r w:rsidR="00DE4E59" w:rsidRPr="000C69F5">
              <w:rPr>
                <w:sz w:val="18"/>
              </w:rPr>
              <w:t> </w:t>
            </w:r>
            <w:proofErr w:type="spellStart"/>
            <w:r w:rsidR="00DE4E59" w:rsidRPr="000C69F5">
              <w:rPr>
                <w:sz w:val="18"/>
              </w:rPr>
              <w:t>PrZS</w:t>
            </w:r>
            <w:proofErr w:type="spellEnd"/>
            <w:r w:rsidR="00DE4E59" w:rsidRPr="000C69F5">
              <w:rPr>
                <w:sz w:val="18"/>
              </w:rPr>
              <w:t xml:space="preserve"> </w:t>
            </w:r>
            <w:r w:rsidR="005E2307">
              <w:rPr>
                <w:sz w:val="18"/>
              </w:rPr>
              <w:t xml:space="preserve">je </w:t>
            </w:r>
            <w:r w:rsidR="007A00A3" w:rsidRPr="000C69F5">
              <w:rPr>
                <w:sz w:val="18"/>
              </w:rPr>
              <w:t>nájdený v NZIS s priradeným JRÚZ ID</w:t>
            </w:r>
            <w:r w:rsidR="00F16C4C" w:rsidRPr="000C69F5">
              <w:rPr>
                <w:sz w:val="18"/>
              </w:rPr>
              <w:t>.</w:t>
            </w:r>
            <w:r w:rsidR="00C20352">
              <w:rPr>
                <w:sz w:val="18"/>
              </w:rPr>
              <w:t xml:space="preserve"> </w:t>
            </w:r>
            <w:r w:rsidR="00B915CD">
              <w:rPr>
                <w:sz w:val="18"/>
              </w:rPr>
              <w:t xml:space="preserve">Existuje </w:t>
            </w:r>
            <w:r w:rsidR="00C20352">
              <w:rPr>
                <w:sz w:val="18"/>
              </w:rPr>
              <w:t>odpis žiadanky.</w:t>
            </w:r>
          </w:p>
        </w:tc>
      </w:tr>
      <w:tr w:rsidR="0052396D" w:rsidRPr="000C69F5" w14:paraId="1B087FBC" w14:textId="77777777" w:rsidTr="00893530">
        <w:trPr>
          <w:trHeight w:val="171"/>
        </w:trPr>
        <w:tc>
          <w:tcPr>
            <w:tcW w:w="1838" w:type="dxa"/>
            <w:shd w:val="clear" w:color="auto" w:fill="002060"/>
          </w:tcPr>
          <w:p w14:paraId="093AFAB1" w14:textId="77777777" w:rsidR="0052396D" w:rsidRPr="000C69F5" w:rsidRDefault="0052396D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Výstup</w:t>
            </w:r>
          </w:p>
        </w:tc>
        <w:tc>
          <w:tcPr>
            <w:tcW w:w="7178" w:type="dxa"/>
          </w:tcPr>
          <w:p w14:paraId="36B00DA7" w14:textId="3976FCA0" w:rsidR="0052396D" w:rsidRPr="000C69F5" w:rsidRDefault="0052396D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 xml:space="preserve">Elektronický </w:t>
            </w:r>
            <w:r w:rsidR="007A00A3" w:rsidRPr="000C69F5">
              <w:rPr>
                <w:sz w:val="18"/>
              </w:rPr>
              <w:t>záznam z</w:t>
            </w:r>
            <w:r w:rsidR="00DE4E59" w:rsidRPr="000C69F5">
              <w:rPr>
                <w:sz w:val="18"/>
              </w:rPr>
              <w:t> laboratórneho vyšetrenia</w:t>
            </w:r>
            <w:r w:rsidR="00CF6711" w:rsidRPr="000C69F5">
              <w:rPr>
                <w:sz w:val="18"/>
              </w:rPr>
              <w:t xml:space="preserve"> zapísaný</w:t>
            </w:r>
            <w:r w:rsidR="00893530" w:rsidRPr="000C69F5">
              <w:rPr>
                <w:sz w:val="18"/>
              </w:rPr>
              <w:t xml:space="preserve"> v NZIS</w:t>
            </w:r>
            <w:r w:rsidR="005E2307">
              <w:rPr>
                <w:sz w:val="18"/>
              </w:rPr>
              <w:t xml:space="preserve"> a IS PZS disponuje ID JURZ záznamu.</w:t>
            </w:r>
          </w:p>
        </w:tc>
      </w:tr>
      <w:tr w:rsidR="0052396D" w:rsidRPr="000C69F5" w14:paraId="44E00563" w14:textId="77777777" w:rsidTr="001E7869">
        <w:tc>
          <w:tcPr>
            <w:tcW w:w="1838" w:type="dxa"/>
            <w:shd w:val="clear" w:color="auto" w:fill="002060"/>
          </w:tcPr>
          <w:p w14:paraId="30190E63" w14:textId="77777777" w:rsidR="0052396D" w:rsidRPr="000C69F5" w:rsidRDefault="0052396D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Elektronický podpis</w:t>
            </w:r>
          </w:p>
        </w:tc>
        <w:tc>
          <w:tcPr>
            <w:tcW w:w="7178" w:type="dxa"/>
          </w:tcPr>
          <w:p w14:paraId="4C49C38E" w14:textId="77777777" w:rsidR="0052396D" w:rsidRPr="000C69F5" w:rsidRDefault="00DB63C2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Áno</w:t>
            </w:r>
          </w:p>
        </w:tc>
      </w:tr>
    </w:tbl>
    <w:p w14:paraId="0313ECEB" w14:textId="77777777" w:rsidR="0052396D" w:rsidRPr="000C69F5" w:rsidRDefault="0052396D" w:rsidP="0052396D"/>
    <w:p w14:paraId="180A7280" w14:textId="77777777" w:rsidR="006A6AA9" w:rsidRDefault="006A6AA9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14:paraId="6FD7F776" w14:textId="3461691E" w:rsidR="00B2610A" w:rsidRDefault="009A15F1">
      <w:r w:rsidRPr="000C69F5">
        <w:rPr>
          <w:b/>
        </w:rPr>
        <w:lastRenderedPageBreak/>
        <w:t>ELAB</w:t>
      </w:r>
      <w:r w:rsidR="00DB63C2" w:rsidRPr="000C69F5">
        <w:rPr>
          <w:b/>
        </w:rPr>
        <w:t>-E2E-001</w:t>
      </w:r>
    </w:p>
    <w:p w14:paraId="1489F2C5" w14:textId="41996E58" w:rsidR="006731F1" w:rsidRDefault="006731F1" w:rsidP="0052396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4"/>
        <w:gridCol w:w="4010"/>
        <w:gridCol w:w="3530"/>
        <w:gridCol w:w="832"/>
      </w:tblGrid>
      <w:tr w:rsidR="006731F1" w:rsidRPr="000C69F5" w14:paraId="4493F2D0" w14:textId="77777777" w:rsidTr="006A6AA9">
        <w:trPr>
          <w:cantSplit/>
          <w:tblHeader/>
        </w:trPr>
        <w:tc>
          <w:tcPr>
            <w:tcW w:w="644" w:type="dxa"/>
            <w:shd w:val="clear" w:color="auto" w:fill="002060"/>
          </w:tcPr>
          <w:p w14:paraId="52CC9A28" w14:textId="77777777" w:rsidR="006731F1" w:rsidRPr="000C69F5" w:rsidRDefault="006731F1" w:rsidP="006A6AA9">
            <w:pPr>
              <w:spacing w:before="60" w:after="60"/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Krok</w:t>
            </w:r>
          </w:p>
        </w:tc>
        <w:tc>
          <w:tcPr>
            <w:tcW w:w="4010" w:type="dxa"/>
            <w:shd w:val="clear" w:color="auto" w:fill="002060"/>
          </w:tcPr>
          <w:p w14:paraId="0E42CE92" w14:textId="77777777" w:rsidR="006731F1" w:rsidRPr="000C69F5" w:rsidRDefault="006731F1" w:rsidP="006A6AA9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3530" w:type="dxa"/>
            <w:shd w:val="clear" w:color="auto" w:fill="002060"/>
          </w:tcPr>
          <w:p w14:paraId="33FB68F1" w14:textId="77777777" w:rsidR="006731F1" w:rsidRPr="000C69F5" w:rsidRDefault="006731F1" w:rsidP="006A6AA9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Očakávaný výstup</w:t>
            </w:r>
          </w:p>
        </w:tc>
        <w:tc>
          <w:tcPr>
            <w:tcW w:w="832" w:type="dxa"/>
            <w:shd w:val="clear" w:color="auto" w:fill="002060"/>
          </w:tcPr>
          <w:p w14:paraId="4EF5BE57" w14:textId="77777777" w:rsidR="006731F1" w:rsidRPr="000C69F5" w:rsidRDefault="006731F1" w:rsidP="006A6AA9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Stav</w:t>
            </w:r>
          </w:p>
        </w:tc>
      </w:tr>
      <w:tr w:rsidR="006731F1" w:rsidRPr="000C69F5" w14:paraId="4DB24AA1" w14:textId="77777777" w:rsidTr="006A6AA9">
        <w:trPr>
          <w:cantSplit/>
        </w:trPr>
        <w:tc>
          <w:tcPr>
            <w:tcW w:w="644" w:type="dxa"/>
          </w:tcPr>
          <w:p w14:paraId="7AD6DBEB" w14:textId="24C662BD" w:rsidR="006731F1" w:rsidRPr="000C69F5" w:rsidRDefault="007E6CA8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4010" w:type="dxa"/>
          </w:tcPr>
          <w:p w14:paraId="1FBFB5B8" w14:textId="0E842902" w:rsidR="006731F1" w:rsidRPr="000C69F5" w:rsidRDefault="007E6CA8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je prihlásený do IS PZS a je overený kartou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voči NZIS a má platný token a </w:t>
            </w:r>
            <w:proofErr w:type="spellStart"/>
            <w:r w:rsidRPr="000C69F5">
              <w:rPr>
                <w:sz w:val="18"/>
              </w:rPr>
              <w:t>PrZS</w:t>
            </w:r>
            <w:proofErr w:type="spellEnd"/>
            <w:r w:rsidRPr="000C69F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je </w:t>
            </w:r>
            <w:r w:rsidRPr="000C69F5">
              <w:rPr>
                <w:sz w:val="18"/>
              </w:rPr>
              <w:t>nájdený v NZIS s priradeným JRÚZ ID.</w:t>
            </w:r>
          </w:p>
        </w:tc>
        <w:tc>
          <w:tcPr>
            <w:tcW w:w="3530" w:type="dxa"/>
          </w:tcPr>
          <w:p w14:paraId="18AB0453" w14:textId="191D5A8B" w:rsidR="006731F1" w:rsidRPr="000C69F5" w:rsidRDefault="006731F1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Rodné číslo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je zadané do IS PZS a IS PZS </w:t>
            </w:r>
            <w:r w:rsidR="00FC0F20">
              <w:rPr>
                <w:rFonts w:asciiTheme="minorHAnsi" w:hAnsiTheme="minorHAnsi" w:cstheme="minorHAnsi"/>
                <w:sz w:val="18"/>
                <w:szCs w:val="18"/>
              </w:rPr>
              <w:t>identifikoval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JRÚZ ID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</w:p>
        </w:tc>
        <w:tc>
          <w:tcPr>
            <w:tcW w:w="832" w:type="dxa"/>
          </w:tcPr>
          <w:p w14:paraId="73D1ABA2" w14:textId="77777777" w:rsidR="006731F1" w:rsidRPr="000C69F5" w:rsidRDefault="006731F1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731F1" w:rsidRPr="000C69F5" w14:paraId="3E3451C7" w14:textId="77777777" w:rsidTr="006A6AA9">
        <w:trPr>
          <w:cantSplit/>
        </w:trPr>
        <w:tc>
          <w:tcPr>
            <w:tcW w:w="644" w:type="dxa"/>
          </w:tcPr>
          <w:p w14:paraId="332BEA10" w14:textId="7F25DC35" w:rsidR="006731F1" w:rsidRPr="000C69F5" w:rsidRDefault="007E6CA8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6731F1">
              <w:rPr>
                <w:rFonts w:asciiTheme="minorHAnsi" w:hAnsiTheme="minorHAnsi" w:cstheme="minorHAnsi"/>
                <w:sz w:val="18"/>
                <w:szCs w:val="18"/>
              </w:rPr>
              <w:t>a</w:t>
            </w:r>
          </w:p>
        </w:tc>
        <w:tc>
          <w:tcPr>
            <w:tcW w:w="4010" w:type="dxa"/>
          </w:tcPr>
          <w:p w14:paraId="36BF44B9" w14:textId="63CBF298" w:rsidR="006731F1" w:rsidRPr="000C69F5" w:rsidRDefault="006731F1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vyberie možnosť vytvoriť záznam z laboratórneho vyšetrenia</w:t>
            </w:r>
            <w:r w:rsidR="0064673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62BC5009" w14:textId="77777777" w:rsidR="006731F1" w:rsidRPr="000C69F5" w:rsidRDefault="006731F1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zadanie záznamu o laboratórnom vyšetrení s nasledujúcimi údajmi:</w:t>
            </w:r>
          </w:p>
          <w:p w14:paraId="66755B71" w14:textId="4B95B9BB" w:rsidR="00646739" w:rsidRDefault="006731F1" w:rsidP="006A6AA9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Laboratórna žiadanka</w:t>
            </w:r>
            <w:r w:rsidR="00F5181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646739"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B11D42D" w14:textId="4F8032DC" w:rsidR="006731F1" w:rsidRPr="00721155" w:rsidRDefault="00646739" w:rsidP="006A6AA9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Stav výsledku </w:t>
            </w:r>
            <w:r w:rsidR="00F5181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605973F" w14:textId="125E5519" w:rsidR="006731F1" w:rsidRPr="000C69F5" w:rsidRDefault="006731F1" w:rsidP="006A6AA9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Laboratórny výsledok</w:t>
            </w:r>
            <w:r w:rsidR="00F5181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32" w:type="dxa"/>
          </w:tcPr>
          <w:p w14:paraId="1F87F7A6" w14:textId="77777777" w:rsidR="006731F1" w:rsidRPr="000C69F5" w:rsidRDefault="006731F1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73DE" w:rsidRPr="000C69F5" w14:paraId="67B844B7" w14:textId="77777777" w:rsidTr="006A6AA9">
        <w:trPr>
          <w:cantSplit/>
        </w:trPr>
        <w:tc>
          <w:tcPr>
            <w:tcW w:w="644" w:type="dxa"/>
          </w:tcPr>
          <w:p w14:paraId="4163B2E1" w14:textId="558C9540" w:rsidR="007073DE" w:rsidRDefault="007073DE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1b</w:t>
            </w:r>
          </w:p>
        </w:tc>
        <w:tc>
          <w:tcPr>
            <w:tcW w:w="4010" w:type="dxa"/>
          </w:tcPr>
          <w:p w14:paraId="0788D21A" w14:textId="26648574" w:rsidR="007073DE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zabezpečí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dotiahnutie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odpisu laboratórn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žiadank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y.</w:t>
            </w:r>
          </w:p>
          <w:p w14:paraId="28D2471E" w14:textId="19E88025" w:rsidR="007073DE" w:rsidRPr="000C69F5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b/>
                <w:sz w:val="18"/>
                <w:szCs w:val="18"/>
              </w:rPr>
              <w:t>Poznámka: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laboratórna žiadanka môže byť v 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lab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 prijatá v elektronickej podobe, procesný scenár nepredpokladá takéto žiadanky.</w:t>
            </w:r>
          </w:p>
        </w:tc>
        <w:tc>
          <w:tcPr>
            <w:tcW w:w="3530" w:type="dxa"/>
          </w:tcPr>
          <w:p w14:paraId="25FF1A86" w14:textId="5BFD8B8E" w:rsidR="007073DE" w:rsidRPr="000C69F5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IS PZS zobrazí okno na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dotiahnutie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laboratórn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žiadank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 Údaje budú vyplnené v komplexom vyčerpávajúcom rozsahu.</w:t>
            </w:r>
          </w:p>
        </w:tc>
        <w:tc>
          <w:tcPr>
            <w:tcW w:w="832" w:type="dxa"/>
          </w:tcPr>
          <w:p w14:paraId="46A94B3D" w14:textId="77777777" w:rsidR="007073DE" w:rsidRPr="000C69F5" w:rsidRDefault="007073DE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73DE" w:rsidRPr="000C69F5" w14:paraId="2D5CFE5E" w14:textId="77777777" w:rsidTr="006A6AA9">
        <w:trPr>
          <w:cantSplit/>
        </w:trPr>
        <w:tc>
          <w:tcPr>
            <w:tcW w:w="644" w:type="dxa"/>
          </w:tcPr>
          <w:p w14:paraId="45A1180D" w14:textId="6A7DDD14" w:rsidR="007073DE" w:rsidRPr="000C69F5" w:rsidRDefault="00FF4540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4010" w:type="dxa"/>
          </w:tcPr>
          <w:p w14:paraId="40995DED" w14:textId="799743F8" w:rsidR="007073DE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vyplní Stav výsledku INTERIM (rozpracovan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ý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a ďalšie údaje podľa .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xlsx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príloh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14:paraId="2406F999" w14:textId="116A9316" w:rsidR="007073DE" w:rsidRPr="00B3010D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Poznámka: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nevylučujeme automatické doplnenie týchto údajov v rámci IS PZS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3AA22F9C" w14:textId="77777777" w:rsidR="007073DE" w:rsidRPr="000C69F5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zadanie výsledku laboratórneho testu.</w:t>
            </w:r>
          </w:p>
        </w:tc>
        <w:tc>
          <w:tcPr>
            <w:tcW w:w="832" w:type="dxa"/>
          </w:tcPr>
          <w:p w14:paraId="7B094305" w14:textId="77777777" w:rsidR="007073DE" w:rsidRPr="000C69F5" w:rsidRDefault="007073DE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73DE" w:rsidRPr="000C69F5" w14:paraId="25ADA328" w14:textId="77777777" w:rsidTr="006A6AA9">
        <w:trPr>
          <w:cantSplit/>
        </w:trPr>
        <w:tc>
          <w:tcPr>
            <w:tcW w:w="644" w:type="dxa"/>
          </w:tcPr>
          <w:p w14:paraId="6397372F" w14:textId="3B177D07" w:rsidR="007073DE" w:rsidRPr="000C69F5" w:rsidRDefault="00E119A6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010" w:type="dxa"/>
          </w:tcPr>
          <w:p w14:paraId="3B2CFA83" w14:textId="01F21562" w:rsidR="007073DE" w:rsidRPr="000C69F5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potvrdí laboratórny výsledok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479357C5" w14:textId="022B02E8" w:rsidR="007073DE" w:rsidRPr="000C69F5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potvrdený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7A9AF4C8" w14:textId="77777777" w:rsidR="007073DE" w:rsidRPr="000C69F5" w:rsidRDefault="007073DE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73DE" w:rsidRPr="000C69F5" w14:paraId="7FFE882F" w14:textId="77777777" w:rsidTr="006A6AA9">
        <w:trPr>
          <w:cantSplit/>
        </w:trPr>
        <w:tc>
          <w:tcPr>
            <w:tcW w:w="644" w:type="dxa"/>
          </w:tcPr>
          <w:p w14:paraId="1158EACF" w14:textId="0F2439CE" w:rsidR="007073DE" w:rsidRPr="000C69F5" w:rsidRDefault="00E119A6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4010" w:type="dxa"/>
          </w:tcPr>
          <w:p w14:paraId="4C40C32D" w14:textId="77777777" w:rsidR="007073DE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si lokálne uloží záznam z laboratórneho vyšetrenia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8B49181" w14:textId="77777777" w:rsidR="007073DE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Poznámka:</w:t>
            </w:r>
          </w:p>
          <w:p w14:paraId="1B34C04C" w14:textId="0CDFC457" w:rsidR="007073DE" w:rsidRPr="000C69F5" w:rsidDel="00B1233D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Krok 5 a 6 môže byť aj v jednom kroku.</w:t>
            </w:r>
          </w:p>
        </w:tc>
        <w:tc>
          <w:tcPr>
            <w:tcW w:w="3530" w:type="dxa"/>
          </w:tcPr>
          <w:p w14:paraId="51C1E6D2" w14:textId="7C99A8C6" w:rsidR="007073DE" w:rsidRPr="000C69F5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vyšetrenia uložený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16C0DD82" w14:textId="77777777" w:rsidR="007073DE" w:rsidRPr="000C69F5" w:rsidRDefault="007073DE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73DE" w:rsidRPr="000C69F5" w14:paraId="2105AC12" w14:textId="77777777" w:rsidTr="006A6AA9">
        <w:trPr>
          <w:cantSplit/>
        </w:trPr>
        <w:tc>
          <w:tcPr>
            <w:tcW w:w="644" w:type="dxa"/>
          </w:tcPr>
          <w:p w14:paraId="62BB699C" w14:textId="7BCA5984" w:rsidR="007073DE" w:rsidRPr="000C69F5" w:rsidRDefault="00E119A6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4010" w:type="dxa"/>
          </w:tcPr>
          <w:p w14:paraId="40835D9D" w14:textId="3C3650D9" w:rsidR="007073DE" w:rsidRPr="000C69F5" w:rsidRDefault="007073DE" w:rsidP="006A6AA9">
            <w:pPr>
              <w:spacing w:before="60" w:after="60"/>
              <w:jc w:val="left"/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IS PZS odošle záznam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výsledku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vyšetrenia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 odpisom žiadanky v stave INTERIM do NZIS.</w:t>
            </w:r>
          </w:p>
        </w:tc>
        <w:tc>
          <w:tcPr>
            <w:tcW w:w="3530" w:type="dxa"/>
          </w:tcPr>
          <w:p w14:paraId="0AAB1679" w14:textId="0AC85CB1" w:rsidR="007073DE" w:rsidRPr="000C69F5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laboratórneho vyšetrenia odoslaný do NZIS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NZIS vráti ID záznamu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6089C98A" w14:textId="77777777" w:rsidR="007073DE" w:rsidRPr="000C69F5" w:rsidRDefault="007073DE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73DE" w:rsidRPr="000C69F5" w14:paraId="3B8C4402" w14:textId="77777777" w:rsidTr="006A6AA9">
        <w:trPr>
          <w:cantSplit/>
        </w:trPr>
        <w:tc>
          <w:tcPr>
            <w:tcW w:w="644" w:type="dxa"/>
          </w:tcPr>
          <w:p w14:paraId="5A0784FA" w14:textId="1CD91A50" w:rsidR="007073DE" w:rsidRDefault="00E119A6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4010" w:type="dxa"/>
          </w:tcPr>
          <w:p w14:paraId="6D8553F1" w14:textId="665F525D" w:rsidR="007073DE" w:rsidRPr="000C69F5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IS PZS po úspešnom zapísaní údajov do NZIS zapíše ID záznamu z vyšetrenia do svojho IS.</w:t>
            </w:r>
          </w:p>
        </w:tc>
        <w:tc>
          <w:tcPr>
            <w:tcW w:w="3530" w:type="dxa"/>
          </w:tcPr>
          <w:p w14:paraId="2EF23EAF" w14:textId="29F7B76A" w:rsidR="007073DE" w:rsidRPr="000C69F5" w:rsidRDefault="007073D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úspešné odoslanie záznamu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zobrazením daného ID NZIS.</w:t>
            </w:r>
          </w:p>
        </w:tc>
        <w:tc>
          <w:tcPr>
            <w:tcW w:w="832" w:type="dxa"/>
          </w:tcPr>
          <w:p w14:paraId="1E5B9C6A" w14:textId="77777777" w:rsidR="007073DE" w:rsidRPr="000C69F5" w:rsidRDefault="007073DE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D4E5C" w:rsidRPr="000C69F5" w14:paraId="3F1B4AAA" w14:textId="77777777" w:rsidTr="006A6AA9">
        <w:trPr>
          <w:cantSplit/>
        </w:trPr>
        <w:tc>
          <w:tcPr>
            <w:tcW w:w="644" w:type="dxa"/>
          </w:tcPr>
          <w:p w14:paraId="271A8CB1" w14:textId="150C23EB" w:rsidR="00ED4E5C" w:rsidRDefault="00ED4E5C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4010" w:type="dxa"/>
          </w:tcPr>
          <w:p w14:paraId="4094255D" w14:textId="08D8901D" w:rsidR="00ED4E5C" w:rsidRDefault="00ED4E5C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Výsledok je zobrazený v 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 prijímateľa ZS.</w:t>
            </w:r>
          </w:p>
        </w:tc>
        <w:tc>
          <w:tcPr>
            <w:tcW w:w="3530" w:type="dxa"/>
          </w:tcPr>
          <w:p w14:paraId="0E6A2A12" w14:textId="3A1B0AE3" w:rsidR="00ED4E5C" w:rsidRPr="000C69F5" w:rsidRDefault="00ED4E5C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 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je zobrazený a čitateľný výsledok v stave INTERIM.</w:t>
            </w:r>
          </w:p>
        </w:tc>
        <w:tc>
          <w:tcPr>
            <w:tcW w:w="832" w:type="dxa"/>
          </w:tcPr>
          <w:p w14:paraId="19DC9A61" w14:textId="77777777" w:rsidR="00ED4E5C" w:rsidRPr="000C69F5" w:rsidRDefault="00ED4E5C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62AFD56" w14:textId="77777777" w:rsidR="006731F1" w:rsidRDefault="006731F1" w:rsidP="0052396D"/>
    <w:p w14:paraId="4B3D6C18" w14:textId="6A55EF57" w:rsidR="001E589C" w:rsidRPr="000C69F5" w:rsidRDefault="00112CA5" w:rsidP="00B2610A">
      <w:pPr>
        <w:pStyle w:val="Nadpis3"/>
        <w:rPr>
          <w:lang w:val="sk-SK"/>
        </w:rPr>
      </w:pPr>
      <w:bookmarkStart w:id="325" w:name="_Toc507595393"/>
      <w:bookmarkStart w:id="326" w:name="_Toc55209613"/>
      <w:r w:rsidRPr="000C69F5">
        <w:rPr>
          <w:lang w:val="sk-SK"/>
        </w:rPr>
        <w:t xml:space="preserve">4.1.2 </w:t>
      </w:r>
      <w:r w:rsidR="000E68CC" w:rsidRPr="000C69F5">
        <w:rPr>
          <w:lang w:val="sk-SK"/>
        </w:rPr>
        <w:t>ELAB</w:t>
      </w:r>
      <w:r w:rsidR="00BD4CC8" w:rsidRPr="000C69F5">
        <w:rPr>
          <w:lang w:val="sk-SK"/>
        </w:rPr>
        <w:t xml:space="preserve">-E2E-002 - </w:t>
      </w:r>
      <w:r w:rsidR="000E68CC" w:rsidRPr="000C69F5">
        <w:rPr>
          <w:lang w:val="sk-SK"/>
        </w:rPr>
        <w:t xml:space="preserve">Zapísanie </w:t>
      </w:r>
      <w:r w:rsidR="00FA090C" w:rsidRPr="000C69F5">
        <w:rPr>
          <w:lang w:val="sk-SK"/>
        </w:rPr>
        <w:t>výsledku laboratórneho vyšetrenia</w:t>
      </w:r>
      <w:r w:rsidR="000E68CC" w:rsidRPr="000C69F5">
        <w:rPr>
          <w:lang w:val="sk-SK"/>
        </w:rPr>
        <w:t xml:space="preserve"> do NZIS s</w:t>
      </w:r>
      <w:r w:rsidR="00FA090C" w:rsidRPr="000C69F5">
        <w:rPr>
          <w:lang w:val="sk-SK"/>
        </w:rPr>
        <w:t>o stavom CORRECTED</w:t>
      </w:r>
      <w:bookmarkEnd w:id="325"/>
      <w:bookmarkEnd w:id="326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1E589C" w:rsidRPr="000C69F5" w14:paraId="43ADA735" w14:textId="77777777" w:rsidTr="00B75F0F">
        <w:tc>
          <w:tcPr>
            <w:tcW w:w="1838" w:type="dxa"/>
            <w:shd w:val="clear" w:color="auto" w:fill="002060"/>
          </w:tcPr>
          <w:p w14:paraId="0E68A2DF" w14:textId="77777777" w:rsidR="001E589C" w:rsidRPr="000C69F5" w:rsidRDefault="001E589C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Kód scenára</w:t>
            </w:r>
          </w:p>
        </w:tc>
        <w:tc>
          <w:tcPr>
            <w:tcW w:w="7178" w:type="dxa"/>
          </w:tcPr>
          <w:p w14:paraId="5F3D09CB" w14:textId="628CA473" w:rsidR="001E589C" w:rsidRPr="000C69F5" w:rsidRDefault="000E68CC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ELAB</w:t>
            </w:r>
            <w:r w:rsidR="001E589C" w:rsidRPr="000C69F5">
              <w:rPr>
                <w:sz w:val="18"/>
              </w:rPr>
              <w:t>-E2E-002</w:t>
            </w:r>
          </w:p>
        </w:tc>
      </w:tr>
      <w:tr w:rsidR="000E68CC" w:rsidRPr="000C69F5" w14:paraId="6A57CE0F" w14:textId="77777777" w:rsidTr="00B75F0F">
        <w:tc>
          <w:tcPr>
            <w:tcW w:w="1838" w:type="dxa"/>
            <w:shd w:val="clear" w:color="auto" w:fill="002060"/>
          </w:tcPr>
          <w:p w14:paraId="77F47CC2" w14:textId="77777777" w:rsidR="000E68CC" w:rsidRPr="000C69F5" w:rsidRDefault="000E68CC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Názov scenára</w:t>
            </w:r>
          </w:p>
        </w:tc>
        <w:tc>
          <w:tcPr>
            <w:tcW w:w="7178" w:type="dxa"/>
          </w:tcPr>
          <w:p w14:paraId="79631CE1" w14:textId="2DFBCA6E" w:rsidR="000E68CC" w:rsidRPr="000C69F5" w:rsidRDefault="003C761B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t>Zapísanie výsledku laboratórneho vyšetrenia do NZIS so stavom CORRECTED</w:t>
            </w:r>
          </w:p>
        </w:tc>
      </w:tr>
      <w:tr w:rsidR="000E68CC" w:rsidRPr="000C69F5" w14:paraId="41AF381C" w14:textId="77777777" w:rsidTr="00B75F0F">
        <w:tc>
          <w:tcPr>
            <w:tcW w:w="1838" w:type="dxa"/>
            <w:shd w:val="clear" w:color="auto" w:fill="002060"/>
          </w:tcPr>
          <w:p w14:paraId="548C3096" w14:textId="77777777" w:rsidR="000E68CC" w:rsidRPr="000C69F5" w:rsidRDefault="000E68CC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Testované scenáre</w:t>
            </w:r>
          </w:p>
        </w:tc>
        <w:tc>
          <w:tcPr>
            <w:tcW w:w="7178" w:type="dxa"/>
          </w:tcPr>
          <w:p w14:paraId="668CC6B0" w14:textId="0763A15C" w:rsidR="000E68CC" w:rsidRPr="000C69F5" w:rsidRDefault="000E68CC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Hlavný scenár</w:t>
            </w:r>
          </w:p>
        </w:tc>
      </w:tr>
      <w:tr w:rsidR="000E68CC" w:rsidRPr="000C69F5" w14:paraId="61ADC6C3" w14:textId="77777777" w:rsidTr="00B75F0F">
        <w:tc>
          <w:tcPr>
            <w:tcW w:w="1838" w:type="dxa"/>
            <w:shd w:val="clear" w:color="auto" w:fill="002060"/>
          </w:tcPr>
          <w:p w14:paraId="7A0872C5" w14:textId="77777777" w:rsidR="000E68CC" w:rsidRPr="000C69F5" w:rsidRDefault="000E68CC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Stručný popis scenára</w:t>
            </w:r>
          </w:p>
        </w:tc>
        <w:tc>
          <w:tcPr>
            <w:tcW w:w="7178" w:type="dxa"/>
          </w:tcPr>
          <w:p w14:paraId="3127DF49" w14:textId="597F342F" w:rsidR="000E68CC" w:rsidRPr="000C69F5" w:rsidRDefault="000E68CC" w:rsidP="000E657E">
            <w:pPr>
              <w:spacing w:before="60" w:after="60"/>
              <w:jc w:val="left"/>
              <w:rPr>
                <w:sz w:val="18"/>
              </w:rPr>
            </w:pPr>
            <w:proofErr w:type="spellStart"/>
            <w:r w:rsidRPr="000C69F5">
              <w:rPr>
                <w:sz w:val="18"/>
              </w:rPr>
              <w:t>ZPr</w:t>
            </w:r>
            <w:proofErr w:type="spellEnd"/>
            <w:r w:rsidRPr="000C69F5">
              <w:rPr>
                <w:sz w:val="18"/>
              </w:rPr>
              <w:t xml:space="preserve"> </w:t>
            </w:r>
            <w:r w:rsidRPr="000C69F5">
              <w:rPr>
                <w:b/>
                <w:sz w:val="18"/>
              </w:rPr>
              <w:t>autentifikovaný</w:t>
            </w:r>
            <w:r w:rsidRPr="000C69F5">
              <w:rPr>
                <w:sz w:val="18"/>
              </w:rPr>
              <w:t xml:space="preserve"> voči NZIS s platným tokenom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vykonal všetky aktivity vedúce</w:t>
            </w:r>
            <w:r w:rsidR="005674A4">
              <w:rPr>
                <w:sz w:val="18"/>
              </w:rPr>
              <w:t xml:space="preserve"> k</w:t>
            </w:r>
            <w:r w:rsidRPr="000C69F5">
              <w:rPr>
                <w:sz w:val="18"/>
              </w:rPr>
              <w:t xml:space="preserve"> zápisu záznam</w:t>
            </w:r>
            <w:r w:rsidR="005674A4">
              <w:rPr>
                <w:sz w:val="18"/>
              </w:rPr>
              <w:t>u</w:t>
            </w:r>
            <w:r w:rsidRPr="000C69F5">
              <w:rPr>
                <w:sz w:val="18"/>
              </w:rPr>
              <w:t xml:space="preserve"> z laboratórneho vyšetrenia </w:t>
            </w:r>
            <w:r w:rsidR="00B67F7A" w:rsidRPr="000C69F5">
              <w:rPr>
                <w:sz w:val="18"/>
              </w:rPr>
              <w:t>podľa .</w:t>
            </w:r>
            <w:proofErr w:type="spellStart"/>
            <w:r w:rsidR="00B67F7A" w:rsidRPr="000C69F5">
              <w:rPr>
                <w:sz w:val="18"/>
              </w:rPr>
              <w:t>xlsx</w:t>
            </w:r>
            <w:proofErr w:type="spellEnd"/>
            <w:r w:rsidR="00B67F7A" w:rsidRPr="000C69F5">
              <w:rPr>
                <w:sz w:val="18"/>
              </w:rPr>
              <w:t xml:space="preserve"> prílohy.</w:t>
            </w:r>
          </w:p>
        </w:tc>
      </w:tr>
      <w:tr w:rsidR="000E68CC" w:rsidRPr="000C69F5" w14:paraId="779A8C8D" w14:textId="77777777" w:rsidTr="00B75F0F">
        <w:tc>
          <w:tcPr>
            <w:tcW w:w="1838" w:type="dxa"/>
            <w:shd w:val="clear" w:color="auto" w:fill="002060"/>
          </w:tcPr>
          <w:p w14:paraId="62AF1F79" w14:textId="77777777" w:rsidR="000E68CC" w:rsidRPr="000C69F5" w:rsidRDefault="000E68CC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Vstup</w:t>
            </w:r>
          </w:p>
        </w:tc>
        <w:tc>
          <w:tcPr>
            <w:tcW w:w="7178" w:type="dxa"/>
          </w:tcPr>
          <w:p w14:paraId="73574FBA" w14:textId="4398AD32" w:rsidR="000E68CC" w:rsidRPr="000C69F5" w:rsidRDefault="00610BDD" w:rsidP="000E657E">
            <w:pPr>
              <w:spacing w:before="60" w:after="60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</w:t>
            </w:r>
            <w:r w:rsidR="000E68CC" w:rsidRPr="000C69F5">
              <w:rPr>
                <w:sz w:val="18"/>
              </w:rPr>
              <w:t xml:space="preserve">je prihlásený do IS PZS a  je overený kartou </w:t>
            </w:r>
            <w:proofErr w:type="spellStart"/>
            <w:r w:rsidR="000E68CC" w:rsidRPr="000C69F5">
              <w:rPr>
                <w:sz w:val="18"/>
              </w:rPr>
              <w:t>ePZP</w:t>
            </w:r>
            <w:proofErr w:type="spellEnd"/>
            <w:r w:rsidR="000E68CC" w:rsidRPr="000C69F5">
              <w:rPr>
                <w:sz w:val="18"/>
              </w:rPr>
              <w:t xml:space="preserve"> voči NZIS a má platný token a </w:t>
            </w:r>
            <w:proofErr w:type="spellStart"/>
            <w:r w:rsidR="000E68CC" w:rsidRPr="000C69F5">
              <w:rPr>
                <w:sz w:val="18"/>
              </w:rPr>
              <w:t>PrZS</w:t>
            </w:r>
            <w:proofErr w:type="spellEnd"/>
            <w:r w:rsidR="000E68CC" w:rsidRPr="000C69F5">
              <w:rPr>
                <w:sz w:val="18"/>
              </w:rPr>
              <w:t xml:space="preserve"> </w:t>
            </w:r>
            <w:r w:rsidR="007C032B">
              <w:rPr>
                <w:sz w:val="18"/>
              </w:rPr>
              <w:t xml:space="preserve">je </w:t>
            </w:r>
            <w:r w:rsidR="000E68CC" w:rsidRPr="000C69F5">
              <w:rPr>
                <w:sz w:val="18"/>
              </w:rPr>
              <w:t>nájdený v NZIS s priradeným JRÚZ ID</w:t>
            </w:r>
            <w:r w:rsidR="007C032B">
              <w:rPr>
                <w:sz w:val="18"/>
              </w:rPr>
              <w:t>.</w:t>
            </w:r>
          </w:p>
        </w:tc>
      </w:tr>
      <w:tr w:rsidR="000E68CC" w:rsidRPr="000C69F5" w14:paraId="0A77428F" w14:textId="77777777" w:rsidTr="00B75F0F">
        <w:tc>
          <w:tcPr>
            <w:tcW w:w="1838" w:type="dxa"/>
            <w:shd w:val="clear" w:color="auto" w:fill="002060"/>
          </w:tcPr>
          <w:p w14:paraId="7F0EF255" w14:textId="77777777" w:rsidR="000E68CC" w:rsidRPr="000C69F5" w:rsidRDefault="000E68CC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Výstup</w:t>
            </w:r>
          </w:p>
        </w:tc>
        <w:tc>
          <w:tcPr>
            <w:tcW w:w="7178" w:type="dxa"/>
          </w:tcPr>
          <w:p w14:paraId="1E53A896" w14:textId="4FD31E31" w:rsidR="000E68CC" w:rsidRPr="000C69F5" w:rsidRDefault="000E68CC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Elektronický záznam z laboratórneho vyšetrenia zapísaný v NZIS</w:t>
            </w:r>
            <w:r w:rsidR="007C032B" w:rsidRPr="000C69F5">
              <w:rPr>
                <w:sz w:val="18"/>
              </w:rPr>
              <w:t xml:space="preserve"> </w:t>
            </w:r>
            <w:r w:rsidR="007C032B">
              <w:rPr>
                <w:sz w:val="18"/>
              </w:rPr>
              <w:t>a IS PZS disponuje ID JURZ záznamu.</w:t>
            </w:r>
          </w:p>
        </w:tc>
      </w:tr>
      <w:tr w:rsidR="000E68CC" w:rsidRPr="000C69F5" w14:paraId="7227AB82" w14:textId="77777777" w:rsidTr="00B75F0F">
        <w:tc>
          <w:tcPr>
            <w:tcW w:w="1838" w:type="dxa"/>
            <w:shd w:val="clear" w:color="auto" w:fill="002060"/>
          </w:tcPr>
          <w:p w14:paraId="1C41270B" w14:textId="77777777" w:rsidR="000E68CC" w:rsidRPr="000C69F5" w:rsidRDefault="000E68CC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Elektronický podpis</w:t>
            </w:r>
          </w:p>
        </w:tc>
        <w:tc>
          <w:tcPr>
            <w:tcW w:w="7178" w:type="dxa"/>
          </w:tcPr>
          <w:p w14:paraId="0A83823A" w14:textId="1AE5CA99" w:rsidR="000E68CC" w:rsidRPr="000C69F5" w:rsidRDefault="000E68CC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Áno</w:t>
            </w:r>
          </w:p>
        </w:tc>
      </w:tr>
    </w:tbl>
    <w:p w14:paraId="08492CA6" w14:textId="77777777" w:rsidR="001E589C" w:rsidRPr="000C69F5" w:rsidRDefault="001E589C" w:rsidP="001E589C"/>
    <w:p w14:paraId="67DBA0D6" w14:textId="77777777" w:rsidR="006A6AA9" w:rsidRDefault="006A6AA9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14:paraId="7A4288F5" w14:textId="4641DD82" w:rsidR="001E589C" w:rsidRPr="000C69F5" w:rsidRDefault="000E68CC" w:rsidP="001E589C">
      <w:pPr>
        <w:rPr>
          <w:b/>
        </w:rPr>
      </w:pPr>
      <w:r w:rsidRPr="000C69F5">
        <w:rPr>
          <w:b/>
        </w:rPr>
        <w:lastRenderedPageBreak/>
        <w:t>ELAB</w:t>
      </w:r>
      <w:r w:rsidR="001E589C" w:rsidRPr="000C69F5">
        <w:rPr>
          <w:b/>
        </w:rPr>
        <w:t>-E2E-002</w:t>
      </w:r>
    </w:p>
    <w:p w14:paraId="658D2918" w14:textId="77777777" w:rsidR="001E589C" w:rsidRPr="000C69F5" w:rsidRDefault="001E589C" w:rsidP="001E589C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4"/>
        <w:gridCol w:w="4010"/>
        <w:gridCol w:w="3530"/>
        <w:gridCol w:w="832"/>
      </w:tblGrid>
      <w:tr w:rsidR="001E589C" w:rsidRPr="000C69F5" w14:paraId="66DDCFBD" w14:textId="77777777" w:rsidTr="00B75F0F">
        <w:tc>
          <w:tcPr>
            <w:tcW w:w="644" w:type="dxa"/>
            <w:shd w:val="clear" w:color="auto" w:fill="002060"/>
          </w:tcPr>
          <w:p w14:paraId="736E74ED" w14:textId="77777777" w:rsidR="001E589C" w:rsidRPr="000C69F5" w:rsidRDefault="001E589C" w:rsidP="006A6AA9">
            <w:pPr>
              <w:spacing w:before="60" w:after="60"/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Krok</w:t>
            </w:r>
          </w:p>
        </w:tc>
        <w:tc>
          <w:tcPr>
            <w:tcW w:w="4010" w:type="dxa"/>
            <w:shd w:val="clear" w:color="auto" w:fill="002060"/>
          </w:tcPr>
          <w:p w14:paraId="6F88A7EC" w14:textId="77777777" w:rsidR="001E589C" w:rsidRPr="000C69F5" w:rsidRDefault="001E589C" w:rsidP="006A6AA9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3530" w:type="dxa"/>
            <w:shd w:val="clear" w:color="auto" w:fill="002060"/>
          </w:tcPr>
          <w:p w14:paraId="689F0470" w14:textId="77777777" w:rsidR="001E589C" w:rsidRPr="000C69F5" w:rsidRDefault="001E589C" w:rsidP="006A6AA9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Očakávaný výstup</w:t>
            </w:r>
          </w:p>
        </w:tc>
        <w:tc>
          <w:tcPr>
            <w:tcW w:w="832" w:type="dxa"/>
            <w:shd w:val="clear" w:color="auto" w:fill="002060"/>
          </w:tcPr>
          <w:p w14:paraId="377A38B2" w14:textId="77777777" w:rsidR="001E589C" w:rsidRPr="000C69F5" w:rsidRDefault="001E589C" w:rsidP="006A6AA9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Stav</w:t>
            </w:r>
          </w:p>
        </w:tc>
      </w:tr>
      <w:tr w:rsidR="00E650FA" w:rsidRPr="000C69F5" w14:paraId="4E2631DC" w14:textId="77777777" w:rsidTr="00B75F0F">
        <w:tc>
          <w:tcPr>
            <w:tcW w:w="644" w:type="dxa"/>
          </w:tcPr>
          <w:p w14:paraId="66778603" w14:textId="713A214E" w:rsidR="00E650FA" w:rsidRPr="000C69F5" w:rsidRDefault="004E3B28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4010" w:type="dxa"/>
          </w:tcPr>
          <w:p w14:paraId="125D00B4" w14:textId="5C178814" w:rsidR="00E650FA" w:rsidRPr="000C69F5" w:rsidRDefault="004E3B28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je prihlásený do IS PZS a  je overený kartou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voči NZIS a má platný token a </w:t>
            </w:r>
            <w:proofErr w:type="spellStart"/>
            <w:r w:rsidRPr="000C69F5">
              <w:rPr>
                <w:sz w:val="18"/>
              </w:rPr>
              <w:t>PrZS</w:t>
            </w:r>
            <w:proofErr w:type="spellEnd"/>
            <w:r w:rsidRPr="000C69F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je </w:t>
            </w:r>
            <w:r w:rsidRPr="000C69F5">
              <w:rPr>
                <w:sz w:val="18"/>
              </w:rPr>
              <w:t>nájdený v NZIS s priradeným JRÚZ ID</w:t>
            </w:r>
            <w:r>
              <w:rPr>
                <w:sz w:val="18"/>
              </w:rPr>
              <w:t>.</w:t>
            </w:r>
          </w:p>
        </w:tc>
        <w:tc>
          <w:tcPr>
            <w:tcW w:w="3530" w:type="dxa"/>
          </w:tcPr>
          <w:p w14:paraId="14F0A42D" w14:textId="52C6944B" w:rsidR="00E650FA" w:rsidRPr="000C69F5" w:rsidRDefault="00E650FA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Rodné číslo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je zadané do IS PZS a IS PZS </w:t>
            </w:r>
            <w:r w:rsidR="003170CE">
              <w:rPr>
                <w:rFonts w:asciiTheme="minorHAnsi" w:hAnsiTheme="minorHAnsi" w:cstheme="minorHAnsi"/>
                <w:sz w:val="18"/>
                <w:szCs w:val="18"/>
              </w:rPr>
              <w:t xml:space="preserve"> identifikoval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JRÚZ ID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</w:p>
        </w:tc>
        <w:tc>
          <w:tcPr>
            <w:tcW w:w="832" w:type="dxa"/>
          </w:tcPr>
          <w:p w14:paraId="6ED72152" w14:textId="32AEB854" w:rsidR="00E650FA" w:rsidRPr="000C69F5" w:rsidRDefault="00E650FA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0FA" w:rsidRPr="000C69F5" w14:paraId="652C487F" w14:textId="77777777" w:rsidTr="00B75F0F">
        <w:tc>
          <w:tcPr>
            <w:tcW w:w="644" w:type="dxa"/>
          </w:tcPr>
          <w:p w14:paraId="64C4AE24" w14:textId="0DCC4EF8" w:rsidR="00E650FA" w:rsidRPr="000C69F5" w:rsidRDefault="00FB23FD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4010" w:type="dxa"/>
          </w:tcPr>
          <w:p w14:paraId="685979DC" w14:textId="6C247479" w:rsidR="00E650FA" w:rsidRPr="000C69F5" w:rsidRDefault="00E650FA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vyberie možnosť vytvoriť záznam z laboratórneho vyšetrenia</w:t>
            </w:r>
            <w:r w:rsidR="00692BD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536168F8" w14:textId="2E7C4104" w:rsidR="00E650FA" w:rsidRPr="000C69F5" w:rsidRDefault="00E650FA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zadanie</w:t>
            </w:r>
            <w:r w:rsidR="009B382E" w:rsidRPr="000C69F5">
              <w:rPr>
                <w:rFonts w:asciiTheme="minorHAnsi" w:hAnsiTheme="minorHAnsi" w:cstheme="minorHAnsi"/>
                <w:sz w:val="18"/>
                <w:szCs w:val="18"/>
              </w:rPr>
              <w:t>/aktualizáciu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záznamu o laboratórnom vyšetrení s nasledujúcimi údajmi:</w:t>
            </w:r>
          </w:p>
          <w:p w14:paraId="77210676" w14:textId="4A2E0F1E" w:rsidR="00E650FA" w:rsidRPr="000C69F5" w:rsidRDefault="00E650FA" w:rsidP="006A6AA9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Stav výsledku</w:t>
            </w:r>
            <w:r w:rsidR="007844CE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844CE">
              <w:rPr>
                <w:rFonts w:asciiTheme="minorHAnsi" w:hAnsiTheme="minorHAnsi" w:cstheme="minorHAnsi"/>
                <w:sz w:val="18"/>
                <w:szCs w:val="18"/>
              </w:rPr>
              <w:t> Laboratórny výsledok</w:t>
            </w:r>
            <w:r w:rsidR="00526D6B"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4901CD42" w14:textId="77777777" w:rsidR="00E650FA" w:rsidRPr="000C69F5" w:rsidRDefault="00E650FA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0FA" w:rsidRPr="000C69F5" w14:paraId="2C31AF45" w14:textId="77777777" w:rsidTr="00B75F0F">
        <w:tc>
          <w:tcPr>
            <w:tcW w:w="644" w:type="dxa"/>
          </w:tcPr>
          <w:p w14:paraId="06A89AEA" w14:textId="71FE428D" w:rsidR="00E650FA" w:rsidRPr="000C69F5" w:rsidRDefault="00FB23FD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4010" w:type="dxa"/>
          </w:tcPr>
          <w:p w14:paraId="0D4BB7B0" w14:textId="6406CC8F" w:rsidR="00E650FA" w:rsidRPr="000C69F5" w:rsidRDefault="00E650FA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vyplní Stav výsledku </w:t>
            </w:r>
            <w:r w:rsidR="009B382E" w:rsidRPr="000C69F5">
              <w:rPr>
                <w:rFonts w:asciiTheme="minorHAnsi" w:hAnsiTheme="minorHAnsi" w:cstheme="minorHAnsi"/>
                <w:sz w:val="18"/>
                <w:szCs w:val="18"/>
              </w:rPr>
              <w:t>CORRECTED a ďalšie údaje podľa .</w:t>
            </w:r>
            <w:proofErr w:type="spellStart"/>
            <w:r w:rsidR="009B382E" w:rsidRPr="000C69F5">
              <w:rPr>
                <w:rFonts w:asciiTheme="minorHAnsi" w:hAnsiTheme="minorHAnsi" w:cstheme="minorHAnsi"/>
                <w:sz w:val="18"/>
                <w:szCs w:val="18"/>
              </w:rPr>
              <w:t>xlsx</w:t>
            </w:r>
            <w:proofErr w:type="spellEnd"/>
            <w:r w:rsidR="009B382E"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príloh</w:t>
            </w:r>
            <w:r w:rsidR="00885B48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9B382E"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2CD282A7" w14:textId="779F1F2F" w:rsidR="00E650FA" w:rsidRPr="000C69F5" w:rsidRDefault="00E650FA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IS PZS zobrazí okno na </w:t>
            </w:r>
            <w:r w:rsidR="009B382E" w:rsidRPr="000C69F5">
              <w:rPr>
                <w:rFonts w:asciiTheme="minorHAnsi" w:hAnsiTheme="minorHAnsi" w:cstheme="minorHAnsi"/>
                <w:sz w:val="18"/>
                <w:szCs w:val="18"/>
              </w:rPr>
              <w:t>úpravu výsledku laboratórneho výsledku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22EAFE7C" w14:textId="77777777" w:rsidR="00E650FA" w:rsidRPr="000C69F5" w:rsidRDefault="00E650FA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0FA" w:rsidRPr="000C69F5" w14:paraId="278B852D" w14:textId="77777777" w:rsidTr="00B75F0F">
        <w:tc>
          <w:tcPr>
            <w:tcW w:w="644" w:type="dxa"/>
          </w:tcPr>
          <w:p w14:paraId="091DA3D7" w14:textId="424C1FD9" w:rsidR="00E650FA" w:rsidRPr="000C69F5" w:rsidRDefault="00FB23FD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010" w:type="dxa"/>
          </w:tcPr>
          <w:p w14:paraId="5123244E" w14:textId="6DF9D25B" w:rsidR="00E650FA" w:rsidRPr="000C69F5" w:rsidDel="00B1233D" w:rsidRDefault="00E650FA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potvrdí laboratórny výsledok</w:t>
            </w:r>
            <w:r w:rsidR="00885B4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4C349CD3" w14:textId="4DA4EBAB" w:rsidR="00E650FA" w:rsidRPr="000C69F5" w:rsidRDefault="00E650FA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potvrdený</w:t>
            </w:r>
            <w:r w:rsidR="007211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1971385A" w14:textId="77777777" w:rsidR="00E650FA" w:rsidRPr="000C69F5" w:rsidRDefault="00E650FA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0FA" w:rsidRPr="000C69F5" w14:paraId="353A00A4" w14:textId="77777777" w:rsidTr="00B75F0F">
        <w:tc>
          <w:tcPr>
            <w:tcW w:w="644" w:type="dxa"/>
          </w:tcPr>
          <w:p w14:paraId="2E80D6D5" w14:textId="7D6E8EC9" w:rsidR="00E650FA" w:rsidRPr="000C69F5" w:rsidRDefault="00FB23FD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4010" w:type="dxa"/>
          </w:tcPr>
          <w:p w14:paraId="50D4F352" w14:textId="77777777" w:rsidR="00E650FA" w:rsidRDefault="00E650FA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si lokálne uloží záznam z laboratórneho vyšetrenia</w:t>
            </w:r>
            <w:r w:rsidR="00885B4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A5562C5" w14:textId="77777777" w:rsidR="00885B48" w:rsidRDefault="00885B48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Poznámka:</w:t>
            </w:r>
          </w:p>
          <w:p w14:paraId="0EF4E818" w14:textId="18BB186E" w:rsidR="00885B48" w:rsidRPr="000C69F5" w:rsidRDefault="00885B48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Krok 5 a 6 môže byť aj v jednom kroku.</w:t>
            </w:r>
          </w:p>
        </w:tc>
        <w:tc>
          <w:tcPr>
            <w:tcW w:w="3530" w:type="dxa"/>
          </w:tcPr>
          <w:p w14:paraId="6478A02E" w14:textId="44E960C0" w:rsidR="00E650FA" w:rsidRPr="000C69F5" w:rsidRDefault="00E650FA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vyšetrenia uložený</w:t>
            </w:r>
            <w:r w:rsidR="007211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02A5FF26" w14:textId="77777777" w:rsidR="00E650FA" w:rsidRPr="000C69F5" w:rsidRDefault="00E650FA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382E" w:rsidRPr="000C69F5" w14:paraId="52C613E5" w14:textId="77777777" w:rsidTr="00960E6D">
        <w:tc>
          <w:tcPr>
            <w:tcW w:w="644" w:type="dxa"/>
          </w:tcPr>
          <w:p w14:paraId="6B471466" w14:textId="1568B5C0" w:rsidR="009B382E" w:rsidRPr="000C69F5" w:rsidRDefault="00FB23FD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4010" w:type="dxa"/>
          </w:tcPr>
          <w:p w14:paraId="2383DE0A" w14:textId="18C0CF17" w:rsidR="009B382E" w:rsidRPr="000C69F5" w:rsidRDefault="009B382E" w:rsidP="006A6AA9">
            <w:pPr>
              <w:pStyle w:val="Odsekzoznamu"/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IS PZS odošle záznam </w:t>
            </w:r>
            <w:r w:rsidR="00C53A08">
              <w:rPr>
                <w:rFonts w:asciiTheme="minorHAnsi" w:hAnsiTheme="minorHAnsi" w:cstheme="minorHAnsi"/>
                <w:sz w:val="18"/>
                <w:szCs w:val="18"/>
              </w:rPr>
              <w:t xml:space="preserve">výsledku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z vyšetrenia </w:t>
            </w:r>
            <w:r w:rsidR="00C85ACB">
              <w:rPr>
                <w:rFonts w:asciiTheme="minorHAnsi" w:hAnsiTheme="minorHAnsi" w:cstheme="minorHAnsi"/>
                <w:sz w:val="18"/>
                <w:szCs w:val="18"/>
              </w:rPr>
              <w:t xml:space="preserve">so stavom CORRECTED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do NZIS</w:t>
            </w:r>
            <w:r w:rsidR="00C53A08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3530" w:type="dxa"/>
          </w:tcPr>
          <w:p w14:paraId="14E9E40D" w14:textId="37D56C04" w:rsidR="009B382E" w:rsidRPr="000C69F5" w:rsidRDefault="009B382E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laboratórneho vyšetrenia odoslaný do NZIS a NZIS vráti ID záznamu</w:t>
            </w:r>
            <w:r w:rsidR="00C53A0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6BDE85F6" w14:textId="77777777" w:rsidR="009B382E" w:rsidRPr="000C69F5" w:rsidRDefault="009B382E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53A08" w:rsidRPr="000C69F5" w14:paraId="491161BE" w14:textId="77777777" w:rsidTr="00960E6D">
        <w:tc>
          <w:tcPr>
            <w:tcW w:w="644" w:type="dxa"/>
          </w:tcPr>
          <w:p w14:paraId="6036F9E0" w14:textId="6D113C9F" w:rsidR="00C53A08" w:rsidRPr="000C69F5" w:rsidRDefault="00FB23FD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4010" w:type="dxa"/>
          </w:tcPr>
          <w:p w14:paraId="381D029B" w14:textId="4B13C961" w:rsidR="00C53A08" w:rsidRPr="000C69F5" w:rsidRDefault="00C53A08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IS PZS po úspešnom zapísaní údajov do NZIS zapíše ID záznamu z vyšetrenia do svojho IS.</w:t>
            </w:r>
          </w:p>
        </w:tc>
        <w:tc>
          <w:tcPr>
            <w:tcW w:w="3530" w:type="dxa"/>
          </w:tcPr>
          <w:p w14:paraId="4BF9D44B" w14:textId="51217ACF" w:rsidR="00C53A08" w:rsidRPr="000C69F5" w:rsidRDefault="00C53A08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úspešné odoslanie záznamu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zobrazením daného ID NZIS.</w:t>
            </w:r>
          </w:p>
        </w:tc>
        <w:tc>
          <w:tcPr>
            <w:tcW w:w="832" w:type="dxa"/>
          </w:tcPr>
          <w:p w14:paraId="4A520EDF" w14:textId="323F9C8B" w:rsidR="00C53A08" w:rsidRPr="000C69F5" w:rsidRDefault="00C53A08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0E38" w:rsidRPr="000C69F5" w14:paraId="052BABA6" w14:textId="77777777" w:rsidTr="00FC3664">
        <w:tc>
          <w:tcPr>
            <w:tcW w:w="644" w:type="dxa"/>
          </w:tcPr>
          <w:p w14:paraId="3C228CEB" w14:textId="77777777" w:rsidR="009B0E38" w:rsidRDefault="009B0E38" w:rsidP="006A6AA9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4010" w:type="dxa"/>
          </w:tcPr>
          <w:p w14:paraId="1484F262" w14:textId="79E416B2" w:rsidR="009B0E38" w:rsidRDefault="009B0E38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Výsledok je zobrazený v 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 prijímateľa ZS.</w:t>
            </w:r>
          </w:p>
        </w:tc>
        <w:tc>
          <w:tcPr>
            <w:tcW w:w="3530" w:type="dxa"/>
          </w:tcPr>
          <w:p w14:paraId="4B53595D" w14:textId="5F758CC1" w:rsidR="009B0E38" w:rsidRPr="000C69F5" w:rsidRDefault="009B0E38" w:rsidP="006A6AA9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 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je zobrazený a čitateľný výsledok v stave </w:t>
            </w:r>
            <w:r w:rsidR="00003CAA">
              <w:rPr>
                <w:rFonts w:asciiTheme="minorHAnsi" w:hAnsiTheme="minorHAnsi" w:cstheme="minorHAnsi"/>
                <w:sz w:val="18"/>
                <w:szCs w:val="18"/>
              </w:rPr>
              <w:t>CORRECTED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579834BA" w14:textId="77777777" w:rsidR="009B0E38" w:rsidRPr="000C69F5" w:rsidRDefault="009B0E38" w:rsidP="006A6AA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7015B35" w14:textId="77777777" w:rsidR="006A6AA9" w:rsidRDefault="006A6AA9" w:rsidP="006A6AA9">
      <w:bookmarkStart w:id="327" w:name="_Toc507595394"/>
    </w:p>
    <w:p w14:paraId="36A7494E" w14:textId="08881103" w:rsidR="001E589C" w:rsidRPr="00D24EFA" w:rsidRDefault="00112CA5" w:rsidP="00D24EFA">
      <w:pPr>
        <w:pStyle w:val="Nadpis3"/>
        <w:rPr>
          <w:lang w:val="sk-SK"/>
        </w:rPr>
      </w:pPr>
      <w:bookmarkStart w:id="328" w:name="_Toc55209614"/>
      <w:r w:rsidRPr="00D24EFA">
        <w:rPr>
          <w:lang w:val="sk-SK"/>
        </w:rPr>
        <w:t xml:space="preserve">4.1.3 </w:t>
      </w:r>
      <w:r w:rsidR="000E68CC" w:rsidRPr="00D24EFA">
        <w:rPr>
          <w:lang w:val="sk-SK"/>
        </w:rPr>
        <w:t>ELAB</w:t>
      </w:r>
      <w:r w:rsidR="00BD4CC8" w:rsidRPr="00D24EFA">
        <w:rPr>
          <w:lang w:val="sk-SK"/>
        </w:rPr>
        <w:t xml:space="preserve">-E2E-003 - </w:t>
      </w:r>
      <w:r w:rsidR="00FA090C" w:rsidRPr="00D24EFA">
        <w:rPr>
          <w:lang w:val="sk-SK"/>
        </w:rPr>
        <w:t xml:space="preserve">Zapísanie </w:t>
      </w:r>
      <w:r w:rsidR="00104173" w:rsidRPr="00D24EFA">
        <w:rPr>
          <w:lang w:val="sk-SK"/>
        </w:rPr>
        <w:t xml:space="preserve">popisného </w:t>
      </w:r>
      <w:r w:rsidR="00FA090C" w:rsidRPr="00D24EFA">
        <w:rPr>
          <w:lang w:val="sk-SK"/>
        </w:rPr>
        <w:t>výsledku laboratórneho vyšetrenia do NZIS s</w:t>
      </w:r>
      <w:r w:rsidR="003B7AE1" w:rsidRPr="00D24EFA">
        <w:rPr>
          <w:lang w:val="sk-SK"/>
        </w:rPr>
        <w:t>o stavom FIN</w:t>
      </w:r>
      <w:r w:rsidR="00FA090C" w:rsidRPr="00D24EFA">
        <w:rPr>
          <w:lang w:val="sk-SK"/>
        </w:rPr>
        <w:t>AL</w:t>
      </w:r>
      <w:bookmarkEnd w:id="327"/>
      <w:bookmarkEnd w:id="328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1E589C" w:rsidRPr="000C69F5" w14:paraId="19BB7055" w14:textId="77777777" w:rsidTr="00B75F0F">
        <w:tc>
          <w:tcPr>
            <w:tcW w:w="1838" w:type="dxa"/>
            <w:shd w:val="clear" w:color="auto" w:fill="002060"/>
          </w:tcPr>
          <w:p w14:paraId="76FC56EF" w14:textId="77777777" w:rsidR="001E589C" w:rsidRPr="000C69F5" w:rsidRDefault="001E589C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Kód scenára</w:t>
            </w:r>
          </w:p>
        </w:tc>
        <w:tc>
          <w:tcPr>
            <w:tcW w:w="7178" w:type="dxa"/>
          </w:tcPr>
          <w:p w14:paraId="499FFD0B" w14:textId="0C148431" w:rsidR="001E589C" w:rsidRPr="000C69F5" w:rsidRDefault="000E68CC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ELAB</w:t>
            </w:r>
            <w:r w:rsidR="001E589C" w:rsidRPr="000C69F5">
              <w:rPr>
                <w:sz w:val="18"/>
              </w:rPr>
              <w:t>-E2E-00</w:t>
            </w:r>
            <w:r w:rsidR="00B75F0F" w:rsidRPr="000C69F5">
              <w:rPr>
                <w:sz w:val="18"/>
              </w:rPr>
              <w:t>3</w:t>
            </w:r>
          </w:p>
        </w:tc>
      </w:tr>
      <w:tr w:rsidR="00433FA5" w:rsidRPr="000C69F5" w14:paraId="7E9EC177" w14:textId="77777777" w:rsidTr="00782C3B">
        <w:tc>
          <w:tcPr>
            <w:tcW w:w="1838" w:type="dxa"/>
            <w:shd w:val="clear" w:color="auto" w:fill="002060"/>
          </w:tcPr>
          <w:p w14:paraId="3B463FD4" w14:textId="77777777" w:rsidR="00433FA5" w:rsidRPr="000C69F5" w:rsidRDefault="00433FA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Názov scenára</w:t>
            </w:r>
          </w:p>
        </w:tc>
        <w:tc>
          <w:tcPr>
            <w:tcW w:w="7178" w:type="dxa"/>
          </w:tcPr>
          <w:p w14:paraId="110B6E9A" w14:textId="5726AAA8" w:rsidR="00433FA5" w:rsidRPr="000C69F5" w:rsidRDefault="003C761B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t>Zapísanie popisného výsledku laboratórneho vyšetrenia do NZIS so stavom FINAL</w:t>
            </w:r>
          </w:p>
        </w:tc>
      </w:tr>
      <w:tr w:rsidR="00433FA5" w:rsidRPr="000C69F5" w14:paraId="131FD3D4" w14:textId="77777777" w:rsidTr="00782C3B">
        <w:tc>
          <w:tcPr>
            <w:tcW w:w="1838" w:type="dxa"/>
            <w:shd w:val="clear" w:color="auto" w:fill="002060"/>
          </w:tcPr>
          <w:p w14:paraId="72B7D021" w14:textId="77777777" w:rsidR="00433FA5" w:rsidRPr="000C69F5" w:rsidRDefault="00433FA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Testované scenáre</w:t>
            </w:r>
          </w:p>
        </w:tc>
        <w:tc>
          <w:tcPr>
            <w:tcW w:w="7178" w:type="dxa"/>
          </w:tcPr>
          <w:p w14:paraId="11D77E95" w14:textId="1685309B" w:rsidR="00433FA5" w:rsidRPr="000C69F5" w:rsidRDefault="00433FA5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Hlavný scenár</w:t>
            </w:r>
          </w:p>
        </w:tc>
      </w:tr>
      <w:tr w:rsidR="00433FA5" w:rsidRPr="000C69F5" w14:paraId="004CE9BE" w14:textId="77777777" w:rsidTr="00782C3B">
        <w:tc>
          <w:tcPr>
            <w:tcW w:w="1838" w:type="dxa"/>
            <w:shd w:val="clear" w:color="auto" w:fill="002060"/>
          </w:tcPr>
          <w:p w14:paraId="470E1A3F" w14:textId="77777777" w:rsidR="00433FA5" w:rsidRPr="000C69F5" w:rsidRDefault="00433FA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Stručný popis scenára</w:t>
            </w:r>
          </w:p>
        </w:tc>
        <w:tc>
          <w:tcPr>
            <w:tcW w:w="7178" w:type="dxa"/>
          </w:tcPr>
          <w:p w14:paraId="380A5ADF" w14:textId="18124C9E" w:rsidR="00433FA5" w:rsidRPr="000C69F5" w:rsidRDefault="00B67F7A" w:rsidP="000E657E">
            <w:pPr>
              <w:spacing w:before="60" w:after="60"/>
              <w:jc w:val="left"/>
              <w:rPr>
                <w:sz w:val="18"/>
              </w:rPr>
            </w:pPr>
            <w:proofErr w:type="spellStart"/>
            <w:r w:rsidRPr="000C69F5">
              <w:rPr>
                <w:sz w:val="18"/>
              </w:rPr>
              <w:t>ZPr</w:t>
            </w:r>
            <w:proofErr w:type="spellEnd"/>
            <w:r w:rsidRPr="000C69F5">
              <w:rPr>
                <w:sz w:val="18"/>
              </w:rPr>
              <w:t xml:space="preserve"> </w:t>
            </w:r>
            <w:r w:rsidRPr="000C69F5">
              <w:rPr>
                <w:b/>
                <w:sz w:val="18"/>
              </w:rPr>
              <w:t>autentifikovaný</w:t>
            </w:r>
            <w:r w:rsidRPr="000C69F5">
              <w:rPr>
                <w:sz w:val="18"/>
              </w:rPr>
              <w:t xml:space="preserve"> voči NZIS s platným tokenom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vykonal všetky aktivity vedúce</w:t>
            </w:r>
            <w:r w:rsidR="00C85ACB">
              <w:rPr>
                <w:sz w:val="18"/>
              </w:rPr>
              <w:t xml:space="preserve"> k</w:t>
            </w:r>
            <w:r w:rsidRPr="000C69F5">
              <w:rPr>
                <w:sz w:val="18"/>
              </w:rPr>
              <w:t xml:space="preserve"> zápisu záznam</w:t>
            </w:r>
            <w:r w:rsidR="00C85ACB">
              <w:rPr>
                <w:sz w:val="18"/>
              </w:rPr>
              <w:t>u</w:t>
            </w:r>
            <w:r w:rsidRPr="000C69F5">
              <w:rPr>
                <w:sz w:val="18"/>
              </w:rPr>
              <w:t xml:space="preserve"> z laboratórneho vyšetrenia podľa .</w:t>
            </w:r>
            <w:proofErr w:type="spellStart"/>
            <w:r w:rsidRPr="000C69F5">
              <w:rPr>
                <w:sz w:val="18"/>
              </w:rPr>
              <w:t>xlsx</w:t>
            </w:r>
            <w:proofErr w:type="spellEnd"/>
            <w:r w:rsidRPr="000C69F5">
              <w:rPr>
                <w:sz w:val="18"/>
              </w:rPr>
              <w:t xml:space="preserve"> prílohy.</w:t>
            </w:r>
          </w:p>
        </w:tc>
      </w:tr>
      <w:tr w:rsidR="00433FA5" w:rsidRPr="000C69F5" w14:paraId="650B98C2" w14:textId="77777777" w:rsidTr="00782C3B">
        <w:tc>
          <w:tcPr>
            <w:tcW w:w="1838" w:type="dxa"/>
            <w:shd w:val="clear" w:color="auto" w:fill="002060"/>
          </w:tcPr>
          <w:p w14:paraId="21AFD180" w14:textId="77777777" w:rsidR="00433FA5" w:rsidRPr="000C69F5" w:rsidRDefault="00433FA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Vstup</w:t>
            </w:r>
          </w:p>
        </w:tc>
        <w:tc>
          <w:tcPr>
            <w:tcW w:w="7178" w:type="dxa"/>
          </w:tcPr>
          <w:p w14:paraId="7104ED2C" w14:textId="119D93F2" w:rsidR="00433FA5" w:rsidRPr="000C69F5" w:rsidRDefault="00C85ACB" w:rsidP="000E657E">
            <w:pPr>
              <w:spacing w:before="60" w:after="60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 </w:t>
            </w:r>
            <w:r w:rsidR="00433FA5" w:rsidRPr="000C69F5">
              <w:rPr>
                <w:sz w:val="18"/>
              </w:rPr>
              <w:t xml:space="preserve">je prihlásený do IS PZS a  je overený kartou </w:t>
            </w:r>
            <w:proofErr w:type="spellStart"/>
            <w:r w:rsidR="00433FA5" w:rsidRPr="000C69F5">
              <w:rPr>
                <w:sz w:val="18"/>
              </w:rPr>
              <w:t>ePZP</w:t>
            </w:r>
            <w:proofErr w:type="spellEnd"/>
            <w:r w:rsidR="00433FA5" w:rsidRPr="000C69F5">
              <w:rPr>
                <w:sz w:val="18"/>
              </w:rPr>
              <w:t xml:space="preserve"> voči NZIS a má platný token a </w:t>
            </w:r>
            <w:proofErr w:type="spellStart"/>
            <w:r w:rsidR="00433FA5" w:rsidRPr="000C69F5">
              <w:rPr>
                <w:sz w:val="18"/>
              </w:rPr>
              <w:t>PrZS</w:t>
            </w:r>
            <w:proofErr w:type="spellEnd"/>
            <w:r w:rsidR="00433FA5" w:rsidRPr="000C69F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je </w:t>
            </w:r>
            <w:r w:rsidR="00433FA5" w:rsidRPr="000C69F5">
              <w:rPr>
                <w:sz w:val="18"/>
              </w:rPr>
              <w:t>nájdený v NZIS s priradeným JRÚZ ID</w:t>
            </w:r>
            <w:r w:rsidR="00C472E0">
              <w:rPr>
                <w:sz w:val="18"/>
              </w:rPr>
              <w:t>.</w:t>
            </w:r>
          </w:p>
        </w:tc>
      </w:tr>
      <w:tr w:rsidR="00433FA5" w:rsidRPr="000C69F5" w14:paraId="777D7953" w14:textId="77777777" w:rsidTr="00782C3B">
        <w:tc>
          <w:tcPr>
            <w:tcW w:w="1838" w:type="dxa"/>
            <w:shd w:val="clear" w:color="auto" w:fill="002060"/>
          </w:tcPr>
          <w:p w14:paraId="08F03A59" w14:textId="77777777" w:rsidR="00433FA5" w:rsidRPr="000C69F5" w:rsidRDefault="00433FA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Výstup</w:t>
            </w:r>
          </w:p>
        </w:tc>
        <w:tc>
          <w:tcPr>
            <w:tcW w:w="7178" w:type="dxa"/>
          </w:tcPr>
          <w:p w14:paraId="02FB2314" w14:textId="1EB9EDA4" w:rsidR="00433FA5" w:rsidRPr="000C69F5" w:rsidRDefault="00433FA5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Elektronický záznam z laboratórneho vyšetrenia zapísaný v</w:t>
            </w:r>
            <w:r w:rsidR="00A266DC">
              <w:rPr>
                <w:sz w:val="18"/>
              </w:rPr>
              <w:t> </w:t>
            </w:r>
            <w:r w:rsidRPr="000C69F5">
              <w:rPr>
                <w:sz w:val="18"/>
              </w:rPr>
              <w:t>NZIS</w:t>
            </w:r>
            <w:r w:rsidR="00A266DC">
              <w:rPr>
                <w:sz w:val="18"/>
              </w:rPr>
              <w:t xml:space="preserve"> </w:t>
            </w:r>
            <w:r w:rsidR="002464E2">
              <w:rPr>
                <w:sz w:val="18"/>
              </w:rPr>
              <w:t>a IS PZS disponuje ID JURZ záznamu.</w:t>
            </w:r>
            <w:r w:rsidR="0041379E">
              <w:rPr>
                <w:sz w:val="18"/>
              </w:rPr>
              <w:t xml:space="preserve"> </w:t>
            </w:r>
          </w:p>
        </w:tc>
      </w:tr>
      <w:tr w:rsidR="00433FA5" w:rsidRPr="000C69F5" w14:paraId="674D3EA7" w14:textId="77777777" w:rsidTr="00782C3B">
        <w:tc>
          <w:tcPr>
            <w:tcW w:w="1838" w:type="dxa"/>
            <w:shd w:val="clear" w:color="auto" w:fill="002060"/>
          </w:tcPr>
          <w:p w14:paraId="23A454CD" w14:textId="77777777" w:rsidR="00433FA5" w:rsidRPr="000C69F5" w:rsidRDefault="00433FA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Elektronický podpis</w:t>
            </w:r>
          </w:p>
        </w:tc>
        <w:tc>
          <w:tcPr>
            <w:tcW w:w="7178" w:type="dxa"/>
          </w:tcPr>
          <w:p w14:paraId="7255F963" w14:textId="77777777" w:rsidR="00433FA5" w:rsidRPr="000C69F5" w:rsidRDefault="00433FA5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Áno</w:t>
            </w:r>
          </w:p>
        </w:tc>
      </w:tr>
    </w:tbl>
    <w:p w14:paraId="647C252F" w14:textId="77777777" w:rsidR="001E589C" w:rsidRPr="000C69F5" w:rsidRDefault="001E589C" w:rsidP="001E589C"/>
    <w:p w14:paraId="09AB69D9" w14:textId="0732683F" w:rsidR="001E589C" w:rsidRPr="000C69F5" w:rsidRDefault="000E68CC" w:rsidP="001E589C">
      <w:pPr>
        <w:rPr>
          <w:b/>
        </w:rPr>
      </w:pPr>
      <w:r w:rsidRPr="000C69F5">
        <w:rPr>
          <w:b/>
        </w:rPr>
        <w:t>ELAB</w:t>
      </w:r>
      <w:r w:rsidR="00B75F0F" w:rsidRPr="000C69F5">
        <w:rPr>
          <w:b/>
        </w:rPr>
        <w:t>-E2E-003</w:t>
      </w:r>
    </w:p>
    <w:p w14:paraId="10086148" w14:textId="77777777" w:rsidR="001E589C" w:rsidRPr="000C69F5" w:rsidRDefault="001E589C" w:rsidP="001E589C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4"/>
        <w:gridCol w:w="4010"/>
        <w:gridCol w:w="3530"/>
        <w:gridCol w:w="832"/>
      </w:tblGrid>
      <w:tr w:rsidR="00433FA5" w:rsidRPr="000C69F5" w14:paraId="22C5E047" w14:textId="77777777" w:rsidTr="000E657E">
        <w:trPr>
          <w:cantSplit/>
          <w:tblHeader/>
        </w:trPr>
        <w:tc>
          <w:tcPr>
            <w:tcW w:w="644" w:type="dxa"/>
            <w:shd w:val="clear" w:color="auto" w:fill="002060"/>
          </w:tcPr>
          <w:p w14:paraId="698583C1" w14:textId="77777777" w:rsidR="00433FA5" w:rsidRPr="000C69F5" w:rsidRDefault="00433FA5" w:rsidP="000E657E">
            <w:pPr>
              <w:spacing w:before="60" w:after="60"/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Krok</w:t>
            </w:r>
          </w:p>
        </w:tc>
        <w:tc>
          <w:tcPr>
            <w:tcW w:w="4010" w:type="dxa"/>
            <w:shd w:val="clear" w:color="auto" w:fill="002060"/>
          </w:tcPr>
          <w:p w14:paraId="421C7022" w14:textId="77777777" w:rsidR="00433FA5" w:rsidRPr="000C69F5" w:rsidRDefault="00433FA5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3530" w:type="dxa"/>
            <w:shd w:val="clear" w:color="auto" w:fill="002060"/>
          </w:tcPr>
          <w:p w14:paraId="5806AD34" w14:textId="77777777" w:rsidR="00433FA5" w:rsidRPr="000C69F5" w:rsidRDefault="00433FA5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Očakávaný výstup</w:t>
            </w:r>
          </w:p>
        </w:tc>
        <w:tc>
          <w:tcPr>
            <w:tcW w:w="832" w:type="dxa"/>
            <w:shd w:val="clear" w:color="auto" w:fill="002060"/>
          </w:tcPr>
          <w:p w14:paraId="132F9077" w14:textId="77777777" w:rsidR="00433FA5" w:rsidRPr="000C69F5" w:rsidRDefault="00433FA5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Stav</w:t>
            </w:r>
          </w:p>
        </w:tc>
      </w:tr>
      <w:tr w:rsidR="00433FA5" w:rsidRPr="000C69F5" w14:paraId="2A0BC612" w14:textId="77777777" w:rsidTr="000E657E">
        <w:trPr>
          <w:cantSplit/>
        </w:trPr>
        <w:tc>
          <w:tcPr>
            <w:tcW w:w="644" w:type="dxa"/>
          </w:tcPr>
          <w:p w14:paraId="1C39BC5E" w14:textId="5DDE721C" w:rsidR="00433FA5" w:rsidRPr="000C69F5" w:rsidRDefault="006B6A5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4010" w:type="dxa"/>
          </w:tcPr>
          <w:p w14:paraId="6DFC1AF1" w14:textId="51B11C21" w:rsidR="00433FA5" w:rsidRPr="000C69F5" w:rsidRDefault="006B6A5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je prihlásený do IS PZS a  je overený kartou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voči NZIS a má platný token a </w:t>
            </w:r>
            <w:proofErr w:type="spellStart"/>
            <w:r w:rsidRPr="000C69F5">
              <w:rPr>
                <w:sz w:val="18"/>
              </w:rPr>
              <w:t>PrZS</w:t>
            </w:r>
            <w:proofErr w:type="spellEnd"/>
            <w:r w:rsidRPr="000C69F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je </w:t>
            </w:r>
            <w:r w:rsidRPr="000C69F5">
              <w:rPr>
                <w:sz w:val="18"/>
              </w:rPr>
              <w:t>nájdený v NZIS s priradeným JRÚZ ID</w:t>
            </w:r>
            <w:r>
              <w:rPr>
                <w:sz w:val="18"/>
              </w:rPr>
              <w:t>.</w:t>
            </w:r>
          </w:p>
        </w:tc>
        <w:tc>
          <w:tcPr>
            <w:tcW w:w="3530" w:type="dxa"/>
          </w:tcPr>
          <w:p w14:paraId="7BA2839D" w14:textId="2A36E60F" w:rsidR="00433FA5" w:rsidRPr="000C69F5" w:rsidRDefault="00433FA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Rodné číslo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je zadané do IS PZS a IS PZS </w:t>
            </w:r>
            <w:r w:rsidR="0041379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6789">
              <w:rPr>
                <w:rFonts w:asciiTheme="minorHAnsi" w:hAnsiTheme="minorHAnsi" w:cstheme="minorHAnsi"/>
                <w:sz w:val="18"/>
                <w:szCs w:val="18"/>
              </w:rPr>
              <w:t>identifikoval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JRÚZ ID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</w:p>
        </w:tc>
        <w:tc>
          <w:tcPr>
            <w:tcW w:w="832" w:type="dxa"/>
          </w:tcPr>
          <w:p w14:paraId="24A005D0" w14:textId="77777777" w:rsidR="00433FA5" w:rsidRPr="000C69F5" w:rsidRDefault="00433FA5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FA5" w:rsidRPr="000C69F5" w14:paraId="6AB6CB4B" w14:textId="77777777" w:rsidTr="000E657E">
        <w:trPr>
          <w:cantSplit/>
        </w:trPr>
        <w:tc>
          <w:tcPr>
            <w:tcW w:w="644" w:type="dxa"/>
          </w:tcPr>
          <w:p w14:paraId="3FA44613" w14:textId="1291064B" w:rsidR="00433FA5" w:rsidRPr="000C69F5" w:rsidRDefault="006B6A5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4010" w:type="dxa"/>
          </w:tcPr>
          <w:p w14:paraId="1C2113B5" w14:textId="314F6DCE" w:rsidR="00433FA5" w:rsidRPr="000C69F5" w:rsidRDefault="00433FA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vyberie možnosť vytvoriť záznam z laboratórneho vyšetrenia</w:t>
            </w:r>
            <w:r w:rsidR="00F3678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3BFDC133" w14:textId="77777777" w:rsidR="00433FA5" w:rsidRPr="000C69F5" w:rsidRDefault="00433FA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zadanie záznamu o laboratórnom vyšetrení s nasledujúcimi údajmi:</w:t>
            </w:r>
          </w:p>
          <w:p w14:paraId="10E98F15" w14:textId="5C071E31" w:rsidR="00433FA5" w:rsidRPr="000C69F5" w:rsidRDefault="00433FA5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Stav výsledku</w:t>
            </w:r>
            <w:r w:rsidR="00F36789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847DFCC" w14:textId="57BCA662" w:rsidR="00433FA5" w:rsidRPr="000C69F5" w:rsidRDefault="00F36789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Laboratórny výsledok</w:t>
            </w:r>
          </w:p>
        </w:tc>
        <w:tc>
          <w:tcPr>
            <w:tcW w:w="832" w:type="dxa"/>
          </w:tcPr>
          <w:p w14:paraId="18616044" w14:textId="77777777" w:rsidR="00433FA5" w:rsidRPr="000C69F5" w:rsidRDefault="00433FA5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104EB" w:rsidRPr="000C69F5" w14:paraId="49E591E6" w14:textId="77777777" w:rsidTr="000E657E">
        <w:trPr>
          <w:cantSplit/>
        </w:trPr>
        <w:tc>
          <w:tcPr>
            <w:tcW w:w="644" w:type="dxa"/>
          </w:tcPr>
          <w:p w14:paraId="01A1FE1A" w14:textId="60AB18BA" w:rsidR="004104EB" w:rsidRPr="000C69F5" w:rsidRDefault="006B6A5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4010" w:type="dxa"/>
          </w:tcPr>
          <w:p w14:paraId="2AE8F1C6" w14:textId="7B47EAC5" w:rsidR="004104EB" w:rsidRPr="000C69F5" w:rsidRDefault="004104EB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vyplní Stav výsledku FINAL a ďalšie údaje podľa .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xlsx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príloh</w:t>
            </w:r>
            <w:r w:rsidR="00F36789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458FFBEA" w14:textId="6F1D1631" w:rsidR="004104EB" w:rsidRPr="000C69F5" w:rsidRDefault="004104EB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úpravu výsledku laboratórneho výsledku.</w:t>
            </w:r>
          </w:p>
        </w:tc>
        <w:tc>
          <w:tcPr>
            <w:tcW w:w="832" w:type="dxa"/>
          </w:tcPr>
          <w:p w14:paraId="3FC028AF" w14:textId="77777777" w:rsidR="004104EB" w:rsidRPr="000C69F5" w:rsidRDefault="004104EB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104EB" w:rsidRPr="000C69F5" w14:paraId="657128E1" w14:textId="77777777" w:rsidTr="000E657E">
        <w:trPr>
          <w:cantSplit/>
        </w:trPr>
        <w:tc>
          <w:tcPr>
            <w:tcW w:w="644" w:type="dxa"/>
          </w:tcPr>
          <w:p w14:paraId="2485B70F" w14:textId="1EE07B3A" w:rsidR="004104EB" w:rsidRPr="000C69F5" w:rsidRDefault="006B6A5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010" w:type="dxa"/>
          </w:tcPr>
          <w:p w14:paraId="38CC7F89" w14:textId="40D1D4F3" w:rsidR="004104EB" w:rsidRPr="000C69F5" w:rsidDel="00B1233D" w:rsidRDefault="004104EB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potvrdí laboratórny výsledok</w:t>
            </w:r>
            <w:r w:rsidR="00F3678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18457061" w14:textId="1A8DAEBC" w:rsidR="004104EB" w:rsidRPr="000C69F5" w:rsidRDefault="004104EB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potvrdený</w:t>
            </w:r>
            <w:r w:rsidR="00F3678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3AF50943" w14:textId="77777777" w:rsidR="004104EB" w:rsidRPr="000C69F5" w:rsidRDefault="004104EB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104EB" w:rsidRPr="000C69F5" w14:paraId="6B07D0F6" w14:textId="77777777" w:rsidTr="000E657E">
        <w:trPr>
          <w:cantSplit/>
        </w:trPr>
        <w:tc>
          <w:tcPr>
            <w:tcW w:w="644" w:type="dxa"/>
          </w:tcPr>
          <w:p w14:paraId="413A1BE6" w14:textId="24E429E0" w:rsidR="004104EB" w:rsidRPr="000C69F5" w:rsidRDefault="006B6A5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4010" w:type="dxa"/>
          </w:tcPr>
          <w:p w14:paraId="34D59E86" w14:textId="77777777" w:rsidR="004104EB" w:rsidRDefault="004104EB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si lokálne uloží záznam z laboratórneho vyšetrenia</w:t>
            </w:r>
            <w:r w:rsidR="00F3678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B0FFFE9" w14:textId="77777777" w:rsidR="00F36789" w:rsidRDefault="00F36789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Poznámka:</w:t>
            </w:r>
          </w:p>
          <w:p w14:paraId="6D4D306D" w14:textId="5FD98F6B" w:rsidR="00F36789" w:rsidRPr="000C69F5" w:rsidRDefault="00F36789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Krok 5 a 6 môže byť aj v jednom kroku.</w:t>
            </w:r>
          </w:p>
        </w:tc>
        <w:tc>
          <w:tcPr>
            <w:tcW w:w="3530" w:type="dxa"/>
          </w:tcPr>
          <w:p w14:paraId="4547B8B0" w14:textId="589C2C84" w:rsidR="004104EB" w:rsidRPr="000C69F5" w:rsidRDefault="004104EB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vyšetrenia uložený</w:t>
            </w:r>
            <w:r w:rsidR="00F3678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6B8511C6" w14:textId="77777777" w:rsidR="004104EB" w:rsidRPr="000C69F5" w:rsidRDefault="004104EB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C59F1" w:rsidRPr="000C69F5" w14:paraId="59799DCA" w14:textId="77777777" w:rsidTr="000E657E">
        <w:trPr>
          <w:cantSplit/>
        </w:trPr>
        <w:tc>
          <w:tcPr>
            <w:tcW w:w="644" w:type="dxa"/>
          </w:tcPr>
          <w:p w14:paraId="25E86D46" w14:textId="60274CFE" w:rsidR="003C59F1" w:rsidRPr="000C69F5" w:rsidRDefault="006B6A5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4010" w:type="dxa"/>
          </w:tcPr>
          <w:p w14:paraId="31BC9888" w14:textId="19818A22" w:rsidR="003C59F1" w:rsidRPr="000C69F5" w:rsidRDefault="003C59F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IS PZS odošle záznam </w:t>
            </w:r>
            <w:r w:rsidR="002A6D05">
              <w:rPr>
                <w:rFonts w:asciiTheme="minorHAnsi" w:hAnsiTheme="minorHAnsi" w:cstheme="minorHAnsi"/>
                <w:sz w:val="18"/>
                <w:szCs w:val="18"/>
              </w:rPr>
              <w:t xml:space="preserve">výsledku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z vyšetrenia </w:t>
            </w:r>
            <w:r w:rsidR="002A6D05">
              <w:rPr>
                <w:rFonts w:asciiTheme="minorHAnsi" w:hAnsiTheme="minorHAnsi" w:cstheme="minorHAnsi"/>
                <w:sz w:val="18"/>
                <w:szCs w:val="18"/>
              </w:rPr>
              <w:t xml:space="preserve">so stavom FINAL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do NZIS</w:t>
            </w:r>
            <w:r w:rsidR="002A6D0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2B34739F" w14:textId="199CFED7" w:rsidR="003C59F1" w:rsidRPr="000C69F5" w:rsidRDefault="003C59F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laboratórneho vyšetrenia odoslaný do NZIS a NZIS vráti ID záznamu</w:t>
            </w:r>
            <w:r w:rsidR="00C1494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164468EA" w14:textId="77777777" w:rsidR="003C59F1" w:rsidRPr="000C69F5" w:rsidRDefault="003C59F1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6D05" w:rsidRPr="000C69F5" w14:paraId="3999BB20" w14:textId="77777777" w:rsidTr="000E657E">
        <w:trPr>
          <w:cantSplit/>
        </w:trPr>
        <w:tc>
          <w:tcPr>
            <w:tcW w:w="644" w:type="dxa"/>
          </w:tcPr>
          <w:p w14:paraId="44448994" w14:textId="5EC18536" w:rsidR="002A6D05" w:rsidRPr="000C69F5" w:rsidRDefault="006B6A5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4010" w:type="dxa"/>
          </w:tcPr>
          <w:p w14:paraId="145EC9D6" w14:textId="4E285551" w:rsidR="002A6D05" w:rsidRPr="000C69F5" w:rsidRDefault="002A6D0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IS PZS po úspešnom zapísaní údajov do NZIS zapíše ID záznamu z vyšetrenia do svojho IS.</w:t>
            </w:r>
          </w:p>
        </w:tc>
        <w:tc>
          <w:tcPr>
            <w:tcW w:w="3530" w:type="dxa"/>
          </w:tcPr>
          <w:p w14:paraId="1371CCC5" w14:textId="7C5DDD36" w:rsidR="002A6D05" w:rsidRPr="000C69F5" w:rsidRDefault="002A6D0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úspešné odoslanie záznamu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zobrazením daného ID NZIS.</w:t>
            </w:r>
          </w:p>
        </w:tc>
        <w:tc>
          <w:tcPr>
            <w:tcW w:w="832" w:type="dxa"/>
          </w:tcPr>
          <w:p w14:paraId="0FC9539F" w14:textId="77777777" w:rsidR="002A6D05" w:rsidRPr="000C69F5" w:rsidRDefault="002A6D05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0E38" w:rsidRPr="000C69F5" w14:paraId="400D98D4" w14:textId="77777777" w:rsidTr="000E657E">
        <w:trPr>
          <w:cantSplit/>
        </w:trPr>
        <w:tc>
          <w:tcPr>
            <w:tcW w:w="644" w:type="dxa"/>
          </w:tcPr>
          <w:p w14:paraId="48D65DD0" w14:textId="77777777" w:rsidR="009B0E38" w:rsidRDefault="009B0E38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4010" w:type="dxa"/>
          </w:tcPr>
          <w:p w14:paraId="62D9DF1C" w14:textId="5F259E13" w:rsidR="009B0E38" w:rsidRDefault="009B0E38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Výsledok je zobrazený v 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 prijímateľa ZS.</w:t>
            </w:r>
          </w:p>
        </w:tc>
        <w:tc>
          <w:tcPr>
            <w:tcW w:w="3530" w:type="dxa"/>
          </w:tcPr>
          <w:p w14:paraId="5B511A40" w14:textId="22A8897B" w:rsidR="009B0E38" w:rsidRPr="000C69F5" w:rsidRDefault="009B0E38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 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je zobrazený a čitateľný výsledok v stave </w:t>
            </w:r>
            <w:r w:rsidR="00003CAA">
              <w:rPr>
                <w:rFonts w:asciiTheme="minorHAnsi" w:hAnsiTheme="minorHAnsi" w:cstheme="minorHAnsi"/>
                <w:sz w:val="18"/>
                <w:szCs w:val="18"/>
              </w:rPr>
              <w:t>FINAL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5168E45D" w14:textId="77777777" w:rsidR="009B0E38" w:rsidRPr="000C69F5" w:rsidRDefault="009B0E38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8991887" w14:textId="521A2F34" w:rsidR="00B75F0F" w:rsidRPr="000C69F5" w:rsidRDefault="00112CA5" w:rsidP="00B2610A">
      <w:pPr>
        <w:pStyle w:val="Nadpis3"/>
        <w:rPr>
          <w:lang w:val="sk-SK"/>
        </w:rPr>
      </w:pPr>
      <w:bookmarkStart w:id="329" w:name="_Toc507595395"/>
      <w:bookmarkStart w:id="330" w:name="_Toc55209615"/>
      <w:r w:rsidRPr="000C69F5">
        <w:rPr>
          <w:lang w:val="sk-SK"/>
        </w:rPr>
        <w:t xml:space="preserve">4.1.4 </w:t>
      </w:r>
      <w:r w:rsidR="000E68CC" w:rsidRPr="000C69F5">
        <w:rPr>
          <w:lang w:val="sk-SK"/>
        </w:rPr>
        <w:t>ELAB</w:t>
      </w:r>
      <w:r w:rsidR="00BD4CC8" w:rsidRPr="000C69F5">
        <w:rPr>
          <w:lang w:val="sk-SK"/>
        </w:rPr>
        <w:t xml:space="preserve">-E2E-004 - </w:t>
      </w:r>
      <w:r w:rsidR="00FA090C" w:rsidRPr="000C69F5">
        <w:rPr>
          <w:lang w:val="sk-SK"/>
        </w:rPr>
        <w:t>Zapísanie výsledku laboratórneho vyšetrenia do NZIS s</w:t>
      </w:r>
      <w:r w:rsidR="00B639F3" w:rsidRPr="000C69F5">
        <w:rPr>
          <w:lang w:val="sk-SK"/>
        </w:rPr>
        <w:t>o stavom AB</w:t>
      </w:r>
      <w:r w:rsidR="00FA090C" w:rsidRPr="000C69F5">
        <w:rPr>
          <w:lang w:val="sk-SK"/>
        </w:rPr>
        <w:t>ORTE</w:t>
      </w:r>
      <w:r w:rsidR="00D11700" w:rsidRPr="000C69F5">
        <w:rPr>
          <w:lang w:val="sk-SK"/>
        </w:rPr>
        <w:t>D</w:t>
      </w:r>
      <w:bookmarkEnd w:id="329"/>
      <w:bookmarkEnd w:id="33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B75F0F" w:rsidRPr="000C69F5" w14:paraId="1C0DFD56" w14:textId="77777777" w:rsidTr="000E657E">
        <w:tc>
          <w:tcPr>
            <w:tcW w:w="1838" w:type="dxa"/>
            <w:shd w:val="clear" w:color="auto" w:fill="002060"/>
          </w:tcPr>
          <w:p w14:paraId="144ECD8F" w14:textId="77777777" w:rsidR="00B75F0F" w:rsidRPr="000C69F5" w:rsidRDefault="00B75F0F" w:rsidP="000E657E">
            <w:pPr>
              <w:spacing w:before="60" w:after="60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Kód scenára</w:t>
            </w:r>
          </w:p>
        </w:tc>
        <w:tc>
          <w:tcPr>
            <w:tcW w:w="7178" w:type="dxa"/>
          </w:tcPr>
          <w:p w14:paraId="2E30AA9C" w14:textId="44F98B26" w:rsidR="00B75F0F" w:rsidRPr="000C69F5" w:rsidRDefault="000E68CC" w:rsidP="000E657E">
            <w:pPr>
              <w:spacing w:before="60" w:after="60"/>
              <w:rPr>
                <w:sz w:val="18"/>
              </w:rPr>
            </w:pPr>
            <w:r w:rsidRPr="000C69F5">
              <w:rPr>
                <w:sz w:val="18"/>
              </w:rPr>
              <w:t>ELAB</w:t>
            </w:r>
            <w:r w:rsidR="00B75F0F" w:rsidRPr="000C69F5">
              <w:rPr>
                <w:sz w:val="18"/>
              </w:rPr>
              <w:t>-E2E-00</w:t>
            </w:r>
            <w:r w:rsidR="00BB13A7" w:rsidRPr="000C69F5">
              <w:rPr>
                <w:sz w:val="18"/>
              </w:rPr>
              <w:t>4</w:t>
            </w:r>
          </w:p>
        </w:tc>
      </w:tr>
      <w:tr w:rsidR="00B773B5" w:rsidRPr="000C69F5" w14:paraId="37F9F464" w14:textId="77777777" w:rsidTr="000E657E">
        <w:tc>
          <w:tcPr>
            <w:tcW w:w="1838" w:type="dxa"/>
            <w:shd w:val="clear" w:color="auto" w:fill="002060"/>
          </w:tcPr>
          <w:p w14:paraId="5FBC9DD6" w14:textId="77777777" w:rsidR="00B773B5" w:rsidRPr="000C69F5" w:rsidRDefault="00B773B5" w:rsidP="000E657E">
            <w:pPr>
              <w:spacing w:before="60" w:after="60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Názov scenára</w:t>
            </w:r>
          </w:p>
        </w:tc>
        <w:tc>
          <w:tcPr>
            <w:tcW w:w="7178" w:type="dxa"/>
          </w:tcPr>
          <w:p w14:paraId="62001386" w14:textId="057060B6" w:rsidR="00B773B5" w:rsidRPr="000C69F5" w:rsidRDefault="003C761B" w:rsidP="000E657E">
            <w:pPr>
              <w:spacing w:before="60" w:after="60"/>
              <w:rPr>
                <w:sz w:val="18"/>
              </w:rPr>
            </w:pPr>
            <w:r w:rsidRPr="000C69F5">
              <w:t>Zapísanie výsledku laboratórneho vyšetrenia do NZIS s</w:t>
            </w:r>
            <w:r w:rsidR="00B3010D">
              <w:t>o stavom AB</w:t>
            </w:r>
            <w:r w:rsidRPr="000C69F5">
              <w:t>ORTED</w:t>
            </w:r>
          </w:p>
        </w:tc>
      </w:tr>
      <w:tr w:rsidR="00B773B5" w:rsidRPr="000C69F5" w14:paraId="03AF42E5" w14:textId="77777777" w:rsidTr="000E657E">
        <w:tc>
          <w:tcPr>
            <w:tcW w:w="1838" w:type="dxa"/>
            <w:shd w:val="clear" w:color="auto" w:fill="002060"/>
          </w:tcPr>
          <w:p w14:paraId="20333206" w14:textId="77777777" w:rsidR="00B773B5" w:rsidRPr="000C69F5" w:rsidRDefault="00B773B5" w:rsidP="000E657E">
            <w:pPr>
              <w:spacing w:before="60" w:after="60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Testované scenáre</w:t>
            </w:r>
          </w:p>
        </w:tc>
        <w:tc>
          <w:tcPr>
            <w:tcW w:w="7178" w:type="dxa"/>
          </w:tcPr>
          <w:p w14:paraId="569DED8E" w14:textId="7172AE60" w:rsidR="00B773B5" w:rsidRPr="000C69F5" w:rsidRDefault="00B773B5" w:rsidP="000E657E">
            <w:pPr>
              <w:spacing w:before="60" w:after="60"/>
              <w:rPr>
                <w:sz w:val="18"/>
              </w:rPr>
            </w:pPr>
            <w:r w:rsidRPr="000C69F5">
              <w:rPr>
                <w:sz w:val="18"/>
              </w:rPr>
              <w:t>Hlavný scenár</w:t>
            </w:r>
          </w:p>
        </w:tc>
      </w:tr>
      <w:tr w:rsidR="00B773B5" w:rsidRPr="000C69F5" w14:paraId="06C4EECC" w14:textId="77777777" w:rsidTr="000E657E">
        <w:tc>
          <w:tcPr>
            <w:tcW w:w="1838" w:type="dxa"/>
            <w:shd w:val="clear" w:color="auto" w:fill="002060"/>
          </w:tcPr>
          <w:p w14:paraId="75A60AA7" w14:textId="77777777" w:rsidR="00B773B5" w:rsidRPr="000C69F5" w:rsidRDefault="00B773B5" w:rsidP="000E657E">
            <w:pPr>
              <w:spacing w:before="60" w:after="60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Stručný popis scenára</w:t>
            </w:r>
          </w:p>
        </w:tc>
        <w:tc>
          <w:tcPr>
            <w:tcW w:w="7178" w:type="dxa"/>
          </w:tcPr>
          <w:p w14:paraId="7DF3A319" w14:textId="7D5CD364" w:rsidR="00B773B5" w:rsidRPr="000C69F5" w:rsidRDefault="00B67F7A" w:rsidP="000E657E">
            <w:pPr>
              <w:spacing w:before="60" w:after="60"/>
              <w:rPr>
                <w:sz w:val="18"/>
              </w:rPr>
            </w:pPr>
            <w:proofErr w:type="spellStart"/>
            <w:r w:rsidRPr="000C69F5">
              <w:rPr>
                <w:sz w:val="18"/>
              </w:rPr>
              <w:t>ZPr</w:t>
            </w:r>
            <w:proofErr w:type="spellEnd"/>
            <w:r w:rsidRPr="000C69F5">
              <w:rPr>
                <w:sz w:val="18"/>
              </w:rPr>
              <w:t xml:space="preserve"> </w:t>
            </w:r>
            <w:r w:rsidRPr="000C69F5">
              <w:rPr>
                <w:b/>
                <w:sz w:val="18"/>
              </w:rPr>
              <w:t>autentifikovaný</w:t>
            </w:r>
            <w:r w:rsidRPr="000C69F5">
              <w:rPr>
                <w:sz w:val="18"/>
              </w:rPr>
              <w:t xml:space="preserve"> voči NZIS s platným tokenom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vykonal všetky aktivity vedúce </w:t>
            </w:r>
            <w:r w:rsidR="00FD7EBA">
              <w:rPr>
                <w:sz w:val="18"/>
              </w:rPr>
              <w:t xml:space="preserve">k </w:t>
            </w:r>
            <w:r w:rsidRPr="000C69F5">
              <w:rPr>
                <w:sz w:val="18"/>
              </w:rPr>
              <w:t>zápisu záznam</w:t>
            </w:r>
            <w:r w:rsidR="00FD7EBA">
              <w:rPr>
                <w:sz w:val="18"/>
              </w:rPr>
              <w:t>u</w:t>
            </w:r>
            <w:r w:rsidRPr="000C69F5">
              <w:rPr>
                <w:sz w:val="18"/>
              </w:rPr>
              <w:t xml:space="preserve"> z laboratórneho vyšetrenia podľa .</w:t>
            </w:r>
            <w:proofErr w:type="spellStart"/>
            <w:r w:rsidRPr="000C69F5">
              <w:rPr>
                <w:sz w:val="18"/>
              </w:rPr>
              <w:t>xlsx</w:t>
            </w:r>
            <w:proofErr w:type="spellEnd"/>
            <w:r w:rsidRPr="000C69F5">
              <w:rPr>
                <w:sz w:val="18"/>
              </w:rPr>
              <w:t xml:space="preserve"> prílohy.</w:t>
            </w:r>
          </w:p>
        </w:tc>
      </w:tr>
      <w:tr w:rsidR="00B773B5" w:rsidRPr="000C69F5" w14:paraId="671128A3" w14:textId="77777777" w:rsidTr="000E657E">
        <w:tc>
          <w:tcPr>
            <w:tcW w:w="1838" w:type="dxa"/>
            <w:shd w:val="clear" w:color="auto" w:fill="002060"/>
          </w:tcPr>
          <w:p w14:paraId="4C09AD33" w14:textId="77777777" w:rsidR="00B773B5" w:rsidRPr="000C69F5" w:rsidRDefault="00B773B5" w:rsidP="000E657E">
            <w:pPr>
              <w:spacing w:before="60" w:after="60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Vstup</w:t>
            </w:r>
          </w:p>
        </w:tc>
        <w:tc>
          <w:tcPr>
            <w:tcW w:w="7178" w:type="dxa"/>
          </w:tcPr>
          <w:p w14:paraId="2A4653FF" w14:textId="2B3CB182" w:rsidR="00B773B5" w:rsidRPr="000C69F5" w:rsidRDefault="00FD7EBA" w:rsidP="000E657E">
            <w:pPr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</w:t>
            </w:r>
            <w:r w:rsidR="00B773B5" w:rsidRPr="000C69F5">
              <w:rPr>
                <w:sz w:val="18"/>
              </w:rPr>
              <w:t xml:space="preserve">je prihlásený do IS PZS a  je overený kartou </w:t>
            </w:r>
            <w:proofErr w:type="spellStart"/>
            <w:r w:rsidR="00B773B5" w:rsidRPr="000C69F5">
              <w:rPr>
                <w:sz w:val="18"/>
              </w:rPr>
              <w:t>ePZP</w:t>
            </w:r>
            <w:proofErr w:type="spellEnd"/>
            <w:r w:rsidR="00B773B5" w:rsidRPr="000C69F5">
              <w:rPr>
                <w:sz w:val="18"/>
              </w:rPr>
              <w:t xml:space="preserve"> voči NZIS a má platný token a</w:t>
            </w:r>
            <w:r>
              <w:rPr>
                <w:sz w:val="18"/>
              </w:rPr>
              <w:t> </w:t>
            </w:r>
            <w:proofErr w:type="spellStart"/>
            <w:r w:rsidR="00B773B5" w:rsidRPr="000C69F5">
              <w:rPr>
                <w:sz w:val="18"/>
              </w:rPr>
              <w:t>PrZS</w:t>
            </w:r>
            <w:proofErr w:type="spellEnd"/>
            <w:r>
              <w:rPr>
                <w:sz w:val="18"/>
              </w:rPr>
              <w:t xml:space="preserve"> je</w:t>
            </w:r>
            <w:r w:rsidR="00B773B5" w:rsidRPr="000C69F5">
              <w:rPr>
                <w:sz w:val="18"/>
              </w:rPr>
              <w:t xml:space="preserve"> nájdený v NZIS s priradeným JRÚZ ID</w:t>
            </w:r>
            <w:r w:rsidR="00290C72">
              <w:rPr>
                <w:sz w:val="18"/>
              </w:rPr>
              <w:t>.</w:t>
            </w:r>
          </w:p>
        </w:tc>
      </w:tr>
      <w:tr w:rsidR="00B773B5" w:rsidRPr="000C69F5" w14:paraId="2E8E1C64" w14:textId="77777777" w:rsidTr="000E657E">
        <w:tc>
          <w:tcPr>
            <w:tcW w:w="1838" w:type="dxa"/>
            <w:shd w:val="clear" w:color="auto" w:fill="002060"/>
          </w:tcPr>
          <w:p w14:paraId="1850EE9A" w14:textId="77777777" w:rsidR="00B773B5" w:rsidRPr="000C69F5" w:rsidRDefault="00B773B5" w:rsidP="000E657E">
            <w:pPr>
              <w:spacing w:before="60" w:after="60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Výstup</w:t>
            </w:r>
          </w:p>
        </w:tc>
        <w:tc>
          <w:tcPr>
            <w:tcW w:w="7178" w:type="dxa"/>
          </w:tcPr>
          <w:p w14:paraId="316298D6" w14:textId="11204BF5" w:rsidR="00B773B5" w:rsidRPr="000C69F5" w:rsidRDefault="00B773B5" w:rsidP="000E657E">
            <w:pPr>
              <w:spacing w:before="60" w:after="60"/>
              <w:rPr>
                <w:sz w:val="18"/>
              </w:rPr>
            </w:pPr>
            <w:r w:rsidRPr="000C69F5">
              <w:rPr>
                <w:sz w:val="18"/>
              </w:rPr>
              <w:t xml:space="preserve">Elektronický záznam z laboratórneho vyšetrenia zapísaný v NZIS </w:t>
            </w:r>
            <w:r w:rsidR="00290C72">
              <w:rPr>
                <w:sz w:val="18"/>
              </w:rPr>
              <w:t>a IS PZS disponuje ID JURZ záznamu.</w:t>
            </w:r>
          </w:p>
        </w:tc>
      </w:tr>
      <w:tr w:rsidR="00B773B5" w:rsidRPr="000C69F5" w14:paraId="5DF1420B" w14:textId="77777777" w:rsidTr="000E657E">
        <w:tc>
          <w:tcPr>
            <w:tcW w:w="1838" w:type="dxa"/>
            <w:shd w:val="clear" w:color="auto" w:fill="002060"/>
          </w:tcPr>
          <w:p w14:paraId="1CE3E938" w14:textId="77777777" w:rsidR="00B773B5" w:rsidRPr="000C69F5" w:rsidRDefault="00B773B5" w:rsidP="000E657E">
            <w:pPr>
              <w:spacing w:before="60" w:after="60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Elektronický podpis</w:t>
            </w:r>
          </w:p>
        </w:tc>
        <w:tc>
          <w:tcPr>
            <w:tcW w:w="7178" w:type="dxa"/>
          </w:tcPr>
          <w:p w14:paraId="6E76C85B" w14:textId="58152294" w:rsidR="00B773B5" w:rsidRPr="000C69F5" w:rsidRDefault="00B773B5" w:rsidP="000E657E">
            <w:pPr>
              <w:spacing w:before="60" w:after="60"/>
              <w:rPr>
                <w:sz w:val="18"/>
              </w:rPr>
            </w:pPr>
            <w:r w:rsidRPr="000C69F5">
              <w:rPr>
                <w:sz w:val="18"/>
              </w:rPr>
              <w:t>Áno</w:t>
            </w:r>
          </w:p>
        </w:tc>
      </w:tr>
    </w:tbl>
    <w:p w14:paraId="50ECF15C" w14:textId="77777777" w:rsidR="00B75F0F" w:rsidRPr="000C69F5" w:rsidRDefault="00B75F0F" w:rsidP="00B75F0F"/>
    <w:p w14:paraId="2CF4386E" w14:textId="4B5E9E9C" w:rsidR="00B75F0F" w:rsidRPr="000C69F5" w:rsidRDefault="000E68CC" w:rsidP="00B75F0F">
      <w:pPr>
        <w:rPr>
          <w:b/>
        </w:rPr>
      </w:pPr>
      <w:r w:rsidRPr="000C69F5">
        <w:rPr>
          <w:b/>
        </w:rPr>
        <w:t>ELAB</w:t>
      </w:r>
      <w:r w:rsidR="00BB13A7" w:rsidRPr="000C69F5">
        <w:rPr>
          <w:b/>
        </w:rPr>
        <w:t>-E2E-004</w:t>
      </w:r>
    </w:p>
    <w:p w14:paraId="30259DEB" w14:textId="77777777" w:rsidR="00B75F0F" w:rsidRPr="000C69F5" w:rsidRDefault="00B75F0F" w:rsidP="00B75F0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4"/>
        <w:gridCol w:w="4010"/>
        <w:gridCol w:w="3530"/>
        <w:gridCol w:w="832"/>
      </w:tblGrid>
      <w:tr w:rsidR="00B75F0F" w:rsidRPr="000C69F5" w14:paraId="5586FFA0" w14:textId="77777777" w:rsidTr="000E657E">
        <w:trPr>
          <w:cantSplit/>
          <w:tblHeader/>
        </w:trPr>
        <w:tc>
          <w:tcPr>
            <w:tcW w:w="644" w:type="dxa"/>
            <w:shd w:val="clear" w:color="auto" w:fill="002060"/>
          </w:tcPr>
          <w:p w14:paraId="2E27FE90" w14:textId="77777777" w:rsidR="00B75F0F" w:rsidRPr="000C69F5" w:rsidRDefault="00B75F0F" w:rsidP="000E657E">
            <w:pPr>
              <w:spacing w:before="60" w:after="60"/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Krok</w:t>
            </w:r>
          </w:p>
        </w:tc>
        <w:tc>
          <w:tcPr>
            <w:tcW w:w="4010" w:type="dxa"/>
            <w:shd w:val="clear" w:color="auto" w:fill="002060"/>
          </w:tcPr>
          <w:p w14:paraId="4F5DAB02" w14:textId="77777777" w:rsidR="00B75F0F" w:rsidRPr="000C69F5" w:rsidRDefault="00B75F0F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3530" w:type="dxa"/>
            <w:shd w:val="clear" w:color="auto" w:fill="002060"/>
          </w:tcPr>
          <w:p w14:paraId="57765D9E" w14:textId="77777777" w:rsidR="00B75F0F" w:rsidRPr="000C69F5" w:rsidRDefault="00B75F0F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Očakávaný výstup</w:t>
            </w:r>
          </w:p>
        </w:tc>
        <w:tc>
          <w:tcPr>
            <w:tcW w:w="832" w:type="dxa"/>
            <w:shd w:val="clear" w:color="auto" w:fill="002060"/>
          </w:tcPr>
          <w:p w14:paraId="72F253D5" w14:textId="77777777" w:rsidR="00B75F0F" w:rsidRPr="000C69F5" w:rsidRDefault="00B75F0F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Stav</w:t>
            </w:r>
          </w:p>
        </w:tc>
      </w:tr>
      <w:tr w:rsidR="00B773B5" w:rsidRPr="000C69F5" w14:paraId="338532BE" w14:textId="77777777" w:rsidTr="00B75F0F">
        <w:tc>
          <w:tcPr>
            <w:tcW w:w="644" w:type="dxa"/>
          </w:tcPr>
          <w:p w14:paraId="370970AC" w14:textId="1F0EBFBC" w:rsidR="00B773B5" w:rsidRPr="000C69F5" w:rsidRDefault="00A1197F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4010" w:type="dxa"/>
          </w:tcPr>
          <w:p w14:paraId="00343E45" w14:textId="06F705B6" w:rsidR="00B773B5" w:rsidRPr="000C69F5" w:rsidRDefault="00A1197F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je prihlásený do IS PZS a  je overený kartou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voči NZIS a má platný token a </w:t>
            </w:r>
            <w:proofErr w:type="spellStart"/>
            <w:r w:rsidRPr="000C69F5">
              <w:rPr>
                <w:sz w:val="18"/>
              </w:rPr>
              <w:t>PrZS</w:t>
            </w:r>
            <w:proofErr w:type="spellEnd"/>
            <w:r w:rsidRPr="000C69F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je </w:t>
            </w:r>
            <w:r w:rsidRPr="000C69F5">
              <w:rPr>
                <w:sz w:val="18"/>
              </w:rPr>
              <w:t>nájdený v NZIS s priradeným JRÚZ ID</w:t>
            </w:r>
            <w:r>
              <w:rPr>
                <w:sz w:val="18"/>
              </w:rPr>
              <w:t>.</w:t>
            </w:r>
          </w:p>
        </w:tc>
        <w:tc>
          <w:tcPr>
            <w:tcW w:w="3530" w:type="dxa"/>
          </w:tcPr>
          <w:p w14:paraId="6F4590FD" w14:textId="1241BD8B" w:rsidR="00B773B5" w:rsidRPr="000C69F5" w:rsidRDefault="00B773B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Rodné číslo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je zadané do IS PZS a IS PZS </w:t>
            </w:r>
            <w:r w:rsidR="0041379E">
              <w:rPr>
                <w:rFonts w:asciiTheme="minorHAnsi" w:hAnsiTheme="minorHAnsi" w:cstheme="minorHAnsi"/>
                <w:sz w:val="18"/>
                <w:szCs w:val="18"/>
              </w:rPr>
              <w:t xml:space="preserve"> identifikuje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JRÚZ ID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</w:p>
        </w:tc>
        <w:tc>
          <w:tcPr>
            <w:tcW w:w="832" w:type="dxa"/>
          </w:tcPr>
          <w:p w14:paraId="5AD83564" w14:textId="483FDB1C" w:rsidR="00B773B5" w:rsidRPr="000C69F5" w:rsidRDefault="00B773B5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73B5" w:rsidRPr="000C69F5" w14:paraId="5264CBAD" w14:textId="77777777" w:rsidTr="00B75F0F">
        <w:tc>
          <w:tcPr>
            <w:tcW w:w="644" w:type="dxa"/>
          </w:tcPr>
          <w:p w14:paraId="11D0744A" w14:textId="4DA2CF17" w:rsidR="00B773B5" w:rsidRPr="000C69F5" w:rsidRDefault="00A1197F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4010" w:type="dxa"/>
          </w:tcPr>
          <w:p w14:paraId="0509ECA4" w14:textId="74A12D52" w:rsidR="00B773B5" w:rsidRPr="000C69F5" w:rsidRDefault="00B773B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vyberie možnosť vytvoriť záznam z laboratórneho vyšetrenia</w:t>
            </w:r>
            <w:r w:rsidR="0041379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117373DD" w14:textId="77777777" w:rsidR="00B773B5" w:rsidRPr="000C69F5" w:rsidRDefault="00B773B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zadanie záznamu o laboratórnom vyšetrení s nasledujúcimi údajmi:</w:t>
            </w:r>
          </w:p>
          <w:p w14:paraId="3D639252" w14:textId="73F6A51B" w:rsidR="00B773B5" w:rsidRPr="000C69F5" w:rsidRDefault="00B773B5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Stav výsledku</w:t>
            </w:r>
            <w:r w:rsidR="0041379E">
              <w:rPr>
                <w:rFonts w:asciiTheme="minorHAnsi" w:hAnsiTheme="minorHAnsi" w:cstheme="minorHAnsi"/>
                <w:sz w:val="18"/>
                <w:szCs w:val="18"/>
              </w:rPr>
              <w:t>, Laboratórny výsledok</w:t>
            </w:r>
            <w:r w:rsidR="00443F51"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2FF12D54" w14:textId="77777777" w:rsidR="00B773B5" w:rsidRPr="000C69F5" w:rsidRDefault="00B773B5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43F51" w:rsidRPr="000C69F5" w14:paraId="1A04A691" w14:textId="77777777" w:rsidTr="00B75F0F">
        <w:tc>
          <w:tcPr>
            <w:tcW w:w="644" w:type="dxa"/>
          </w:tcPr>
          <w:p w14:paraId="7FE695B8" w14:textId="79EF7321" w:rsidR="00443F51" w:rsidRPr="000C69F5" w:rsidRDefault="00A1197F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4010" w:type="dxa"/>
          </w:tcPr>
          <w:p w14:paraId="0DBDB77E" w14:textId="5828FF2F" w:rsidR="00443F51" w:rsidRPr="000C69F5" w:rsidRDefault="00443F5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vyplní Stav výsledku ABORTED a ďalšie údaje podľa .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xlsx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príloh</w:t>
            </w:r>
            <w:r w:rsidR="00067B36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18829757" w14:textId="42B8A608" w:rsidR="00443F51" w:rsidRPr="000C69F5" w:rsidRDefault="00443F5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úpravu výsledku laboratórneho výsledku.</w:t>
            </w:r>
          </w:p>
        </w:tc>
        <w:tc>
          <w:tcPr>
            <w:tcW w:w="832" w:type="dxa"/>
          </w:tcPr>
          <w:p w14:paraId="64F4AFAF" w14:textId="77777777" w:rsidR="00443F51" w:rsidRPr="000C69F5" w:rsidRDefault="00443F51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73B5" w:rsidRPr="000C69F5" w14:paraId="59252C87" w14:textId="77777777" w:rsidTr="00B75F0F">
        <w:tc>
          <w:tcPr>
            <w:tcW w:w="644" w:type="dxa"/>
          </w:tcPr>
          <w:p w14:paraId="60B8E8E8" w14:textId="7220A7A8" w:rsidR="00B773B5" w:rsidRPr="000C69F5" w:rsidRDefault="00A1197F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010" w:type="dxa"/>
          </w:tcPr>
          <w:p w14:paraId="30CBE406" w14:textId="03A40EAC" w:rsidR="00B773B5" w:rsidRPr="000C69F5" w:rsidDel="00B1233D" w:rsidRDefault="00B773B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potvrdí laboratórny výsledok</w:t>
            </w:r>
            <w:r w:rsidR="00067B3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18F7888F" w14:textId="55B881D7" w:rsidR="00B773B5" w:rsidRPr="000C69F5" w:rsidRDefault="00B773B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potvrdený</w:t>
            </w:r>
            <w:r w:rsidR="00067B3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6B3E8946" w14:textId="77777777" w:rsidR="00B773B5" w:rsidRPr="000C69F5" w:rsidRDefault="00B773B5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73B5" w:rsidRPr="000C69F5" w14:paraId="171243E4" w14:textId="77777777" w:rsidTr="000E657E">
        <w:trPr>
          <w:cantSplit/>
        </w:trPr>
        <w:tc>
          <w:tcPr>
            <w:tcW w:w="644" w:type="dxa"/>
          </w:tcPr>
          <w:p w14:paraId="022A18AE" w14:textId="69CCBCCF" w:rsidR="00B773B5" w:rsidRPr="000C69F5" w:rsidRDefault="00A1197F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010" w:type="dxa"/>
          </w:tcPr>
          <w:p w14:paraId="7873C683" w14:textId="77777777" w:rsidR="00B773B5" w:rsidRDefault="00B773B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si lokálne uloží záznam z laboratórneho vyšetrenia</w:t>
            </w:r>
            <w:r w:rsidR="00067B3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71A02FA" w14:textId="77777777" w:rsidR="00067B36" w:rsidRDefault="00067B3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Poznámka:</w:t>
            </w:r>
          </w:p>
          <w:p w14:paraId="62028CA0" w14:textId="3BF12230" w:rsidR="00067B36" w:rsidRPr="000C69F5" w:rsidRDefault="00067B3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Krok 5 a 6 môže byť aj v jednom kroku.</w:t>
            </w:r>
          </w:p>
        </w:tc>
        <w:tc>
          <w:tcPr>
            <w:tcW w:w="3530" w:type="dxa"/>
          </w:tcPr>
          <w:p w14:paraId="16D9D43B" w14:textId="5984A3FB" w:rsidR="00B773B5" w:rsidRPr="000C69F5" w:rsidRDefault="00B773B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vyšetrenia uložený</w:t>
            </w:r>
            <w:r w:rsidR="00067B3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3DAFA9CF" w14:textId="77777777" w:rsidR="00B773B5" w:rsidRPr="000C69F5" w:rsidRDefault="00B773B5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C59F1" w:rsidRPr="000C69F5" w14:paraId="5B3BC473" w14:textId="77777777" w:rsidTr="000E657E">
        <w:trPr>
          <w:cantSplit/>
        </w:trPr>
        <w:tc>
          <w:tcPr>
            <w:tcW w:w="644" w:type="dxa"/>
          </w:tcPr>
          <w:p w14:paraId="32C34590" w14:textId="6E7436E0" w:rsidR="003C59F1" w:rsidRPr="000C69F5" w:rsidRDefault="00A1197F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4010" w:type="dxa"/>
          </w:tcPr>
          <w:p w14:paraId="085086F3" w14:textId="38A7726C" w:rsidR="003C59F1" w:rsidRPr="000C69F5" w:rsidRDefault="003C59F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IS PZS odošle záznam </w:t>
            </w:r>
            <w:r w:rsidR="004B1A18">
              <w:rPr>
                <w:rFonts w:asciiTheme="minorHAnsi" w:hAnsiTheme="minorHAnsi" w:cstheme="minorHAnsi"/>
                <w:sz w:val="18"/>
                <w:szCs w:val="18"/>
              </w:rPr>
              <w:t xml:space="preserve">výsledku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4B1A1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vyšetrenia</w:t>
            </w:r>
            <w:r w:rsidR="004B1A18">
              <w:rPr>
                <w:rFonts w:asciiTheme="minorHAnsi" w:hAnsiTheme="minorHAnsi" w:cstheme="minorHAnsi"/>
                <w:sz w:val="18"/>
                <w:szCs w:val="18"/>
              </w:rPr>
              <w:t xml:space="preserve"> so stavom ABORTED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do NZIS</w:t>
            </w:r>
            <w:r w:rsidR="004B1A1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1455BF65" w14:textId="0ADD7374" w:rsidR="003C59F1" w:rsidRPr="000C69F5" w:rsidRDefault="003C59F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laboratórneho vyšetrenia odoslaný do NZIS a NZIS vráti ID záznamu</w:t>
            </w:r>
            <w:r w:rsidR="004B1A1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389C3220" w14:textId="77777777" w:rsidR="003C59F1" w:rsidRPr="000C69F5" w:rsidRDefault="003C59F1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1A18" w:rsidRPr="000C69F5" w14:paraId="4664A599" w14:textId="77777777" w:rsidTr="000E657E">
        <w:trPr>
          <w:cantSplit/>
        </w:trPr>
        <w:tc>
          <w:tcPr>
            <w:tcW w:w="644" w:type="dxa"/>
          </w:tcPr>
          <w:p w14:paraId="00A89B99" w14:textId="7B6A1BDE" w:rsidR="004B1A18" w:rsidRPr="000C69F5" w:rsidRDefault="00A1197F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4010" w:type="dxa"/>
          </w:tcPr>
          <w:p w14:paraId="5F65F800" w14:textId="7F8C4CE0" w:rsidR="004B1A18" w:rsidRPr="000C69F5" w:rsidRDefault="004B1A18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IS PZS po úspešnom zapísaní údajov do NZIS zapíše ID záznamu z vyšetrenia do svojho IS.</w:t>
            </w:r>
          </w:p>
        </w:tc>
        <w:tc>
          <w:tcPr>
            <w:tcW w:w="3530" w:type="dxa"/>
          </w:tcPr>
          <w:p w14:paraId="65E7F369" w14:textId="446E2410" w:rsidR="004B1A18" w:rsidRPr="000C69F5" w:rsidRDefault="004B1A18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úspešné odoslanie záznamu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zobrazením daného ID NZIS.</w:t>
            </w:r>
          </w:p>
        </w:tc>
        <w:tc>
          <w:tcPr>
            <w:tcW w:w="832" w:type="dxa"/>
          </w:tcPr>
          <w:p w14:paraId="0E71FF87" w14:textId="77777777" w:rsidR="004B1A18" w:rsidRPr="000C69F5" w:rsidRDefault="004B1A18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0E38" w:rsidRPr="000C69F5" w14:paraId="45C67B7B" w14:textId="77777777" w:rsidTr="000E657E">
        <w:trPr>
          <w:cantSplit/>
        </w:trPr>
        <w:tc>
          <w:tcPr>
            <w:tcW w:w="644" w:type="dxa"/>
          </w:tcPr>
          <w:p w14:paraId="3CBA0824" w14:textId="77777777" w:rsidR="009B0E38" w:rsidRDefault="009B0E38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4010" w:type="dxa"/>
          </w:tcPr>
          <w:p w14:paraId="47D72EC9" w14:textId="6F233ED9" w:rsidR="009B0E38" w:rsidRDefault="009B0E38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Výsledok je zobrazený v 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 prijímateľa ZS.</w:t>
            </w:r>
          </w:p>
        </w:tc>
        <w:tc>
          <w:tcPr>
            <w:tcW w:w="3530" w:type="dxa"/>
          </w:tcPr>
          <w:p w14:paraId="252AA977" w14:textId="443D5BCF" w:rsidR="009B0E38" w:rsidRPr="000C69F5" w:rsidRDefault="009B0E38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 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je zobrazený a čitateľný výsledok v stave </w:t>
            </w:r>
            <w:r w:rsidR="00003CAA">
              <w:rPr>
                <w:rFonts w:asciiTheme="minorHAnsi" w:hAnsiTheme="minorHAnsi" w:cstheme="minorHAnsi"/>
                <w:sz w:val="18"/>
                <w:szCs w:val="18"/>
              </w:rPr>
              <w:t>ABORTED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70B408E7" w14:textId="77777777" w:rsidR="009B0E38" w:rsidRPr="000C69F5" w:rsidRDefault="009B0E38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A4F7E61" w14:textId="4874FC65" w:rsidR="00BB13A7" w:rsidRPr="000C69F5" w:rsidRDefault="00112CA5" w:rsidP="00B2610A">
      <w:pPr>
        <w:pStyle w:val="Nadpis3"/>
        <w:rPr>
          <w:lang w:val="sk-SK"/>
        </w:rPr>
      </w:pPr>
      <w:bookmarkStart w:id="331" w:name="_Toc507595396"/>
      <w:bookmarkStart w:id="332" w:name="_Toc55209616"/>
      <w:r w:rsidRPr="000C69F5">
        <w:rPr>
          <w:lang w:val="sk-SK"/>
        </w:rPr>
        <w:t xml:space="preserve">4.1.5 </w:t>
      </w:r>
      <w:r w:rsidR="000E68CC" w:rsidRPr="000C69F5">
        <w:rPr>
          <w:lang w:val="sk-SK"/>
        </w:rPr>
        <w:t>ELAB</w:t>
      </w:r>
      <w:r w:rsidR="00BD4CC8" w:rsidRPr="000C69F5">
        <w:rPr>
          <w:lang w:val="sk-SK"/>
        </w:rPr>
        <w:t>-E2E-005 -</w:t>
      </w:r>
      <w:r w:rsidR="00FA090C" w:rsidRPr="000C69F5">
        <w:rPr>
          <w:lang w:val="sk-SK"/>
        </w:rPr>
        <w:t xml:space="preserve"> Zapísanie </w:t>
      </w:r>
      <w:r w:rsidR="00104173" w:rsidRPr="000C69F5">
        <w:rPr>
          <w:lang w:val="sk-SK"/>
        </w:rPr>
        <w:t xml:space="preserve">kombinovaného (popisného a kvantitatívneho) </w:t>
      </w:r>
      <w:r w:rsidR="00FA090C" w:rsidRPr="000C69F5">
        <w:rPr>
          <w:lang w:val="sk-SK"/>
        </w:rPr>
        <w:t>výsledku laboratórneho vyšetrenia do NZIS s</w:t>
      </w:r>
      <w:r w:rsidR="00443F51" w:rsidRPr="000C69F5">
        <w:rPr>
          <w:lang w:val="sk-SK"/>
        </w:rPr>
        <w:t>o stavom FINAL po stave ABORTE</w:t>
      </w:r>
      <w:r w:rsidR="00D11700" w:rsidRPr="000C69F5">
        <w:rPr>
          <w:lang w:val="sk-SK"/>
        </w:rPr>
        <w:t>D</w:t>
      </w:r>
      <w:bookmarkEnd w:id="331"/>
      <w:bookmarkEnd w:id="332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BB13A7" w:rsidRPr="000C69F5" w14:paraId="673FFEEC" w14:textId="77777777" w:rsidTr="00B773B5">
        <w:trPr>
          <w:trHeight w:val="70"/>
        </w:trPr>
        <w:tc>
          <w:tcPr>
            <w:tcW w:w="1838" w:type="dxa"/>
            <w:shd w:val="clear" w:color="auto" w:fill="002060"/>
          </w:tcPr>
          <w:p w14:paraId="06B0331F" w14:textId="77777777" w:rsidR="00BB13A7" w:rsidRPr="000C69F5" w:rsidRDefault="00BB13A7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Kód scenára</w:t>
            </w:r>
          </w:p>
        </w:tc>
        <w:tc>
          <w:tcPr>
            <w:tcW w:w="7178" w:type="dxa"/>
          </w:tcPr>
          <w:p w14:paraId="30A5E49C" w14:textId="5DDF4CE7" w:rsidR="00BB13A7" w:rsidRPr="000C69F5" w:rsidRDefault="000E68CC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ELAB</w:t>
            </w:r>
            <w:r w:rsidR="00BB13A7" w:rsidRPr="000C69F5">
              <w:rPr>
                <w:sz w:val="18"/>
              </w:rPr>
              <w:t>-E2E-005</w:t>
            </w:r>
          </w:p>
        </w:tc>
      </w:tr>
      <w:tr w:rsidR="00B773B5" w:rsidRPr="000C69F5" w14:paraId="51BBB1FC" w14:textId="77777777" w:rsidTr="009A5FCD">
        <w:tc>
          <w:tcPr>
            <w:tcW w:w="1838" w:type="dxa"/>
            <w:shd w:val="clear" w:color="auto" w:fill="002060"/>
          </w:tcPr>
          <w:p w14:paraId="1D23A42A" w14:textId="77777777" w:rsidR="00B773B5" w:rsidRPr="000C69F5" w:rsidRDefault="00B773B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Názov scenára</w:t>
            </w:r>
          </w:p>
        </w:tc>
        <w:tc>
          <w:tcPr>
            <w:tcW w:w="7178" w:type="dxa"/>
          </w:tcPr>
          <w:p w14:paraId="7B5D9F78" w14:textId="07EA4F68" w:rsidR="00B773B5" w:rsidRPr="000C69F5" w:rsidRDefault="003C761B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t>Zapísanie kombinovaného (popisného a kvantitatívneho) výsledku laboratórneho vyšetrenia do NZIS so stavom FINAL po stave ABORTED</w:t>
            </w:r>
          </w:p>
        </w:tc>
      </w:tr>
      <w:tr w:rsidR="00B773B5" w:rsidRPr="000C69F5" w14:paraId="540608FD" w14:textId="77777777" w:rsidTr="009A5FCD">
        <w:tc>
          <w:tcPr>
            <w:tcW w:w="1838" w:type="dxa"/>
            <w:shd w:val="clear" w:color="auto" w:fill="002060"/>
          </w:tcPr>
          <w:p w14:paraId="2B4E0FC2" w14:textId="77777777" w:rsidR="00B773B5" w:rsidRPr="000C69F5" w:rsidRDefault="00B773B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Testované scenáre</w:t>
            </w:r>
          </w:p>
        </w:tc>
        <w:tc>
          <w:tcPr>
            <w:tcW w:w="7178" w:type="dxa"/>
          </w:tcPr>
          <w:p w14:paraId="00F8634C" w14:textId="77A6FABC" w:rsidR="00B773B5" w:rsidRPr="000C69F5" w:rsidRDefault="00B773B5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Hlavný scenár</w:t>
            </w:r>
          </w:p>
        </w:tc>
      </w:tr>
      <w:tr w:rsidR="00B773B5" w:rsidRPr="000C69F5" w14:paraId="7AE13074" w14:textId="77777777" w:rsidTr="009A5FCD">
        <w:tc>
          <w:tcPr>
            <w:tcW w:w="1838" w:type="dxa"/>
            <w:shd w:val="clear" w:color="auto" w:fill="002060"/>
          </w:tcPr>
          <w:p w14:paraId="0693BC77" w14:textId="77777777" w:rsidR="00B773B5" w:rsidRPr="000C69F5" w:rsidRDefault="00B773B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Stručný popis scenára</w:t>
            </w:r>
          </w:p>
        </w:tc>
        <w:tc>
          <w:tcPr>
            <w:tcW w:w="7178" w:type="dxa"/>
          </w:tcPr>
          <w:p w14:paraId="6CB1C50B" w14:textId="53B23DEE" w:rsidR="00B773B5" w:rsidRPr="000C69F5" w:rsidRDefault="00B67F7A" w:rsidP="000E657E">
            <w:pPr>
              <w:spacing w:before="60" w:after="60"/>
              <w:jc w:val="left"/>
              <w:rPr>
                <w:sz w:val="18"/>
              </w:rPr>
            </w:pPr>
            <w:proofErr w:type="spellStart"/>
            <w:r w:rsidRPr="000C69F5">
              <w:rPr>
                <w:sz w:val="18"/>
              </w:rPr>
              <w:t>ZPr</w:t>
            </w:r>
            <w:proofErr w:type="spellEnd"/>
            <w:r w:rsidRPr="000C69F5">
              <w:rPr>
                <w:sz w:val="18"/>
              </w:rPr>
              <w:t xml:space="preserve"> </w:t>
            </w:r>
            <w:r w:rsidRPr="000C69F5">
              <w:rPr>
                <w:b/>
                <w:sz w:val="18"/>
              </w:rPr>
              <w:t>autentifikovaný</w:t>
            </w:r>
            <w:r w:rsidRPr="000C69F5">
              <w:rPr>
                <w:sz w:val="18"/>
              </w:rPr>
              <w:t xml:space="preserve"> voči NZIS s platným tokenom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vykonal všetky aktivity vedúce</w:t>
            </w:r>
            <w:r w:rsidR="002464E2">
              <w:rPr>
                <w:sz w:val="18"/>
              </w:rPr>
              <w:t xml:space="preserve"> k</w:t>
            </w:r>
            <w:r w:rsidRPr="000C69F5">
              <w:rPr>
                <w:sz w:val="18"/>
              </w:rPr>
              <w:t xml:space="preserve"> zápisu záznam</w:t>
            </w:r>
            <w:r w:rsidR="002464E2">
              <w:rPr>
                <w:sz w:val="18"/>
              </w:rPr>
              <w:t>u</w:t>
            </w:r>
            <w:r w:rsidRPr="000C69F5">
              <w:rPr>
                <w:sz w:val="18"/>
              </w:rPr>
              <w:t xml:space="preserve"> z laboratórneho vyšetrenia podľa .</w:t>
            </w:r>
            <w:proofErr w:type="spellStart"/>
            <w:r w:rsidRPr="000C69F5">
              <w:rPr>
                <w:sz w:val="18"/>
              </w:rPr>
              <w:t>xlsx</w:t>
            </w:r>
            <w:proofErr w:type="spellEnd"/>
            <w:r w:rsidRPr="000C69F5">
              <w:rPr>
                <w:sz w:val="18"/>
              </w:rPr>
              <w:t xml:space="preserve"> prílohy.</w:t>
            </w:r>
          </w:p>
        </w:tc>
      </w:tr>
      <w:tr w:rsidR="00B773B5" w:rsidRPr="000C69F5" w14:paraId="58313F1C" w14:textId="77777777" w:rsidTr="009A5FCD">
        <w:tc>
          <w:tcPr>
            <w:tcW w:w="1838" w:type="dxa"/>
            <w:shd w:val="clear" w:color="auto" w:fill="002060"/>
          </w:tcPr>
          <w:p w14:paraId="2C0CBCEA" w14:textId="77777777" w:rsidR="00B773B5" w:rsidRPr="000C69F5" w:rsidRDefault="00B773B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Vstup</w:t>
            </w:r>
          </w:p>
        </w:tc>
        <w:tc>
          <w:tcPr>
            <w:tcW w:w="7178" w:type="dxa"/>
          </w:tcPr>
          <w:p w14:paraId="7FB830B3" w14:textId="4757A391" w:rsidR="00B773B5" w:rsidRPr="000C69F5" w:rsidRDefault="002464E2" w:rsidP="000E657E">
            <w:pPr>
              <w:spacing w:before="60" w:after="60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</w:t>
            </w:r>
            <w:r w:rsidR="00B773B5" w:rsidRPr="000C69F5">
              <w:rPr>
                <w:sz w:val="18"/>
              </w:rPr>
              <w:t xml:space="preserve">je prihlásený do IS PZS a  je overený kartou </w:t>
            </w:r>
            <w:proofErr w:type="spellStart"/>
            <w:r w:rsidR="00B773B5" w:rsidRPr="000C69F5">
              <w:rPr>
                <w:sz w:val="18"/>
              </w:rPr>
              <w:t>ePZP</w:t>
            </w:r>
            <w:proofErr w:type="spellEnd"/>
            <w:r w:rsidR="00B773B5" w:rsidRPr="000C69F5">
              <w:rPr>
                <w:sz w:val="18"/>
              </w:rPr>
              <w:t xml:space="preserve"> voči NZIS a má platný token a </w:t>
            </w:r>
            <w:proofErr w:type="spellStart"/>
            <w:r w:rsidR="00B773B5" w:rsidRPr="000C69F5">
              <w:rPr>
                <w:sz w:val="18"/>
              </w:rPr>
              <w:t>PrZS</w:t>
            </w:r>
            <w:proofErr w:type="spellEnd"/>
            <w:r w:rsidR="00B773B5" w:rsidRPr="000C69F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je </w:t>
            </w:r>
            <w:r w:rsidR="00B773B5" w:rsidRPr="000C69F5">
              <w:rPr>
                <w:sz w:val="18"/>
              </w:rPr>
              <w:t>nájdený v NZIS s priradeným JRÚZ ID</w:t>
            </w:r>
            <w:r>
              <w:rPr>
                <w:sz w:val="18"/>
              </w:rPr>
              <w:t>.</w:t>
            </w:r>
            <w:r w:rsidR="00B915CD">
              <w:rPr>
                <w:sz w:val="18"/>
              </w:rPr>
              <w:t xml:space="preserve"> Existuje odpis žiadanky.</w:t>
            </w:r>
          </w:p>
        </w:tc>
      </w:tr>
      <w:tr w:rsidR="00B773B5" w:rsidRPr="000C69F5" w14:paraId="03E568C1" w14:textId="77777777" w:rsidTr="009A5FCD">
        <w:tc>
          <w:tcPr>
            <w:tcW w:w="1838" w:type="dxa"/>
            <w:shd w:val="clear" w:color="auto" w:fill="002060"/>
          </w:tcPr>
          <w:p w14:paraId="744EE737" w14:textId="77777777" w:rsidR="00B773B5" w:rsidRPr="000C69F5" w:rsidRDefault="00B773B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Výstup</w:t>
            </w:r>
          </w:p>
        </w:tc>
        <w:tc>
          <w:tcPr>
            <w:tcW w:w="7178" w:type="dxa"/>
          </w:tcPr>
          <w:p w14:paraId="12092537" w14:textId="3A6962E8" w:rsidR="00B773B5" w:rsidRPr="000C69F5" w:rsidRDefault="00B773B5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 xml:space="preserve">Elektronický záznam z laboratórneho vyšetrenia zapísaný v NZIS </w:t>
            </w:r>
            <w:r w:rsidR="002F39ED">
              <w:rPr>
                <w:sz w:val="18"/>
              </w:rPr>
              <w:t>a IS PZS disponuje ID JURZ záznamu.</w:t>
            </w:r>
          </w:p>
        </w:tc>
      </w:tr>
      <w:tr w:rsidR="00B773B5" w:rsidRPr="000C69F5" w14:paraId="560CE0EB" w14:textId="77777777" w:rsidTr="009A5FCD">
        <w:tc>
          <w:tcPr>
            <w:tcW w:w="1838" w:type="dxa"/>
            <w:shd w:val="clear" w:color="auto" w:fill="002060"/>
          </w:tcPr>
          <w:p w14:paraId="12F06951" w14:textId="77777777" w:rsidR="00B773B5" w:rsidRPr="000C69F5" w:rsidRDefault="00B773B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Elektronický podpis</w:t>
            </w:r>
          </w:p>
        </w:tc>
        <w:tc>
          <w:tcPr>
            <w:tcW w:w="7178" w:type="dxa"/>
          </w:tcPr>
          <w:p w14:paraId="2C04FA8E" w14:textId="6CFEDBF5" w:rsidR="00B773B5" w:rsidRPr="000C69F5" w:rsidRDefault="00B773B5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Áno</w:t>
            </w:r>
          </w:p>
        </w:tc>
      </w:tr>
    </w:tbl>
    <w:p w14:paraId="277EF058" w14:textId="77777777" w:rsidR="00BB13A7" w:rsidRPr="000C69F5" w:rsidRDefault="00BB13A7" w:rsidP="00BB13A7"/>
    <w:p w14:paraId="4BD71BE9" w14:textId="4F605305" w:rsidR="00BB13A7" w:rsidRPr="000C69F5" w:rsidRDefault="000E68CC" w:rsidP="00BB13A7">
      <w:pPr>
        <w:rPr>
          <w:b/>
        </w:rPr>
      </w:pPr>
      <w:r w:rsidRPr="000C69F5">
        <w:rPr>
          <w:b/>
        </w:rPr>
        <w:t>ELAB</w:t>
      </w:r>
      <w:r w:rsidR="005327C4" w:rsidRPr="000C69F5">
        <w:rPr>
          <w:b/>
        </w:rPr>
        <w:t>-E2E-005</w:t>
      </w:r>
    </w:p>
    <w:p w14:paraId="16569F7A" w14:textId="5892DA80" w:rsidR="00BB13A7" w:rsidRPr="000C69F5" w:rsidRDefault="00B91505" w:rsidP="00BB13A7">
      <w:r>
        <w:t>Testovací scenár je nepovinný, ak bude preukázané</w:t>
      </w:r>
      <w:r w:rsidR="00EE0D19">
        <w:t xml:space="preserve"> v systéme </w:t>
      </w:r>
      <w:proofErr w:type="spellStart"/>
      <w:r w:rsidR="00EE0D19">
        <w:t>vendora</w:t>
      </w:r>
      <w:proofErr w:type="spellEnd"/>
      <w:r>
        <w:t>, že v</w:t>
      </w:r>
      <w:r w:rsidR="00EE0D19">
        <w:t> zázname so</w:t>
      </w:r>
      <w:r>
        <w:t xml:space="preserve"> </w:t>
      </w:r>
      <w:r w:rsidR="00EE0D19">
        <w:t xml:space="preserve">stavom ABORTED </w:t>
      </w:r>
      <w:r>
        <w:t xml:space="preserve">už nie je možné vykonať žiadnu modifikáciu alebo obnovenie </w:t>
      </w:r>
      <w:r w:rsidR="00EE0D19">
        <w:t xml:space="preserve">tohto </w:t>
      </w:r>
      <w:r>
        <w:t>záznamu.</w:t>
      </w:r>
      <w:r w:rsidR="00E02240">
        <w:t xml:space="preserve"> </w:t>
      </w:r>
      <w:proofErr w:type="spellStart"/>
      <w:r w:rsidR="00E02240">
        <w:t>Vendor</w:t>
      </w:r>
      <w:proofErr w:type="spellEnd"/>
      <w:r w:rsidR="00E02240">
        <w:t xml:space="preserve"> v tomto testovacom scenári buď preukáže vyššie uvedené alebo vykonáva nižšie popísaný testovací scenár.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4"/>
        <w:gridCol w:w="4010"/>
        <w:gridCol w:w="3530"/>
        <w:gridCol w:w="832"/>
      </w:tblGrid>
      <w:tr w:rsidR="00BB13A7" w:rsidRPr="000C69F5" w14:paraId="1A035FD6" w14:textId="77777777" w:rsidTr="000E657E">
        <w:trPr>
          <w:cantSplit/>
          <w:tblHeader/>
        </w:trPr>
        <w:tc>
          <w:tcPr>
            <w:tcW w:w="644" w:type="dxa"/>
            <w:shd w:val="clear" w:color="auto" w:fill="002060"/>
          </w:tcPr>
          <w:p w14:paraId="1430B908" w14:textId="77777777" w:rsidR="00BB13A7" w:rsidRPr="000C69F5" w:rsidRDefault="00BB13A7" w:rsidP="000E657E">
            <w:pPr>
              <w:spacing w:before="60" w:after="60"/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Krok</w:t>
            </w:r>
          </w:p>
        </w:tc>
        <w:tc>
          <w:tcPr>
            <w:tcW w:w="4010" w:type="dxa"/>
            <w:shd w:val="clear" w:color="auto" w:fill="002060"/>
          </w:tcPr>
          <w:p w14:paraId="2C3713BE" w14:textId="77777777" w:rsidR="00BB13A7" w:rsidRPr="000C69F5" w:rsidRDefault="00BB13A7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3530" w:type="dxa"/>
            <w:shd w:val="clear" w:color="auto" w:fill="002060"/>
          </w:tcPr>
          <w:p w14:paraId="57FD1D77" w14:textId="77777777" w:rsidR="00BB13A7" w:rsidRPr="000C69F5" w:rsidRDefault="00BB13A7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Očakávaný výstup</w:t>
            </w:r>
          </w:p>
        </w:tc>
        <w:tc>
          <w:tcPr>
            <w:tcW w:w="832" w:type="dxa"/>
            <w:shd w:val="clear" w:color="auto" w:fill="002060"/>
          </w:tcPr>
          <w:p w14:paraId="246035F9" w14:textId="77777777" w:rsidR="00BB13A7" w:rsidRPr="000C69F5" w:rsidRDefault="00BB13A7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Stav</w:t>
            </w:r>
          </w:p>
        </w:tc>
      </w:tr>
      <w:tr w:rsidR="00B773B5" w:rsidRPr="000C69F5" w14:paraId="69DC1DAD" w14:textId="77777777" w:rsidTr="000E657E">
        <w:trPr>
          <w:cantSplit/>
        </w:trPr>
        <w:tc>
          <w:tcPr>
            <w:tcW w:w="644" w:type="dxa"/>
          </w:tcPr>
          <w:p w14:paraId="0E804812" w14:textId="78044408" w:rsidR="00B773B5" w:rsidRPr="000C69F5" w:rsidRDefault="00E74891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4010" w:type="dxa"/>
          </w:tcPr>
          <w:p w14:paraId="6A599E46" w14:textId="115C8C09" w:rsidR="00B773B5" w:rsidRPr="000C69F5" w:rsidRDefault="00E7489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je prihlásený do IS PZS a  je overený kartou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voči NZIS a má platný token a </w:t>
            </w:r>
            <w:proofErr w:type="spellStart"/>
            <w:r w:rsidRPr="000C69F5">
              <w:rPr>
                <w:sz w:val="18"/>
              </w:rPr>
              <w:t>PrZS</w:t>
            </w:r>
            <w:proofErr w:type="spellEnd"/>
            <w:r w:rsidRPr="000C69F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je </w:t>
            </w:r>
            <w:r w:rsidRPr="000C69F5">
              <w:rPr>
                <w:sz w:val="18"/>
              </w:rPr>
              <w:t>nájdený v NZIS s priradeným JRÚZ ID</w:t>
            </w:r>
            <w:r>
              <w:rPr>
                <w:sz w:val="18"/>
              </w:rPr>
              <w:t>.</w:t>
            </w:r>
          </w:p>
        </w:tc>
        <w:tc>
          <w:tcPr>
            <w:tcW w:w="3530" w:type="dxa"/>
          </w:tcPr>
          <w:p w14:paraId="0B19C511" w14:textId="5B8DE422" w:rsidR="00B773B5" w:rsidRPr="000C69F5" w:rsidRDefault="00B773B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Rodné číslo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je zadané do IS PZS a IS PZS </w:t>
            </w:r>
            <w:r w:rsidR="002F39ED">
              <w:rPr>
                <w:rFonts w:asciiTheme="minorHAnsi" w:hAnsiTheme="minorHAnsi" w:cstheme="minorHAnsi"/>
                <w:sz w:val="18"/>
                <w:szCs w:val="18"/>
              </w:rPr>
              <w:t>identifikoval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JRÚZ ID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  <w:r w:rsidR="00D653D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76A9C449" w14:textId="339963E8" w:rsidR="00B773B5" w:rsidRPr="000C69F5" w:rsidRDefault="00B773B5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73B5" w:rsidRPr="000C69F5" w14:paraId="6FD9BE92" w14:textId="77777777" w:rsidTr="000E657E">
        <w:trPr>
          <w:cantSplit/>
        </w:trPr>
        <w:tc>
          <w:tcPr>
            <w:tcW w:w="644" w:type="dxa"/>
          </w:tcPr>
          <w:p w14:paraId="65540CBD" w14:textId="2674E334" w:rsidR="00B773B5" w:rsidRPr="000C69F5" w:rsidRDefault="00E74891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2B3DEC">
              <w:rPr>
                <w:rFonts w:asciiTheme="minorHAnsi" w:hAnsiTheme="minorHAnsi" w:cstheme="minorHAnsi"/>
                <w:sz w:val="18"/>
                <w:szCs w:val="18"/>
              </w:rPr>
              <w:t>a</w:t>
            </w:r>
          </w:p>
        </w:tc>
        <w:tc>
          <w:tcPr>
            <w:tcW w:w="4010" w:type="dxa"/>
          </w:tcPr>
          <w:p w14:paraId="647998E8" w14:textId="64E039D6" w:rsidR="00B773B5" w:rsidRPr="000C69F5" w:rsidRDefault="00B773B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vyberie možnosť vytvoriť záznam z laboratórneho vyšetrenia</w:t>
            </w:r>
            <w:r w:rsidR="002F39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445D2691" w14:textId="77777777" w:rsidR="00B773B5" w:rsidRPr="000C69F5" w:rsidRDefault="00B773B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zadanie záznamu o laboratórnom vyšetrení s nasledujúcimi údajmi:</w:t>
            </w:r>
          </w:p>
          <w:p w14:paraId="06017A06" w14:textId="3CD490CA" w:rsidR="00F5181D" w:rsidRDefault="00F5181D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Laboratórna žiadanka,</w:t>
            </w:r>
          </w:p>
          <w:p w14:paraId="449D6EA7" w14:textId="6D3D02A0" w:rsidR="00B773B5" w:rsidRPr="00000DD1" w:rsidRDefault="00D11700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Stav výsledku</w:t>
            </w:r>
            <w:r w:rsidR="00F5181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9107D03" w14:textId="2DB06A31" w:rsidR="00B773B5" w:rsidRPr="000C69F5" w:rsidRDefault="00DB2F23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Laboratórny výsledok</w:t>
            </w:r>
            <w:r w:rsidR="00D83AF6"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58989004" w14:textId="77777777" w:rsidR="00B773B5" w:rsidRPr="000C69F5" w:rsidRDefault="00B773B5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7282" w:rsidRPr="000C69F5" w14:paraId="0088A6D9" w14:textId="77777777" w:rsidTr="000E657E">
        <w:trPr>
          <w:cantSplit/>
        </w:trPr>
        <w:tc>
          <w:tcPr>
            <w:tcW w:w="644" w:type="dxa"/>
          </w:tcPr>
          <w:p w14:paraId="515ECEEC" w14:textId="589AB1EE" w:rsidR="004A7282" w:rsidRPr="000C69F5" w:rsidRDefault="00E74891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4A7282">
              <w:rPr>
                <w:rFonts w:asciiTheme="minorHAnsi" w:hAnsiTheme="minorHAnsi" w:cstheme="minorHAnsi"/>
                <w:sz w:val="18"/>
                <w:szCs w:val="18"/>
              </w:rPr>
              <w:t>b</w:t>
            </w:r>
          </w:p>
        </w:tc>
        <w:tc>
          <w:tcPr>
            <w:tcW w:w="4010" w:type="dxa"/>
          </w:tcPr>
          <w:p w14:paraId="5DB6CEEF" w14:textId="040CC4A6" w:rsidR="004A7282" w:rsidRDefault="004A728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zabezpečí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dotiahnutie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odpisu laboratórn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 žiadan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y.</w:t>
            </w:r>
          </w:p>
          <w:p w14:paraId="3D35076E" w14:textId="669ADA55" w:rsidR="004A7282" w:rsidRDefault="004A728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b/>
                <w:sz w:val="18"/>
                <w:szCs w:val="18"/>
              </w:rPr>
              <w:t>Poznámka: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laboratórna žiadanka môže byť v 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lab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 prijatá v elektronickej podobe, procesný scenár nepredpokladá takéto žiadanky.</w:t>
            </w:r>
          </w:p>
        </w:tc>
        <w:tc>
          <w:tcPr>
            <w:tcW w:w="3530" w:type="dxa"/>
          </w:tcPr>
          <w:p w14:paraId="366ADCAE" w14:textId="5FF31122" w:rsidR="004A7282" w:rsidRPr="000C69F5" w:rsidRDefault="004A728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IS PZS zobrazí okno na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dotiahnutie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odpisu laboratórn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 žiadan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 Údaje budú vyplnené v komplexom vyčerpávajúcom rozsahu.</w:t>
            </w:r>
          </w:p>
        </w:tc>
        <w:tc>
          <w:tcPr>
            <w:tcW w:w="832" w:type="dxa"/>
          </w:tcPr>
          <w:p w14:paraId="3CA0D142" w14:textId="77777777" w:rsidR="004A7282" w:rsidRPr="000C69F5" w:rsidRDefault="004A7282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7282" w:rsidRPr="000C69F5" w14:paraId="6B663D74" w14:textId="77777777" w:rsidTr="000E657E">
        <w:trPr>
          <w:cantSplit/>
        </w:trPr>
        <w:tc>
          <w:tcPr>
            <w:tcW w:w="644" w:type="dxa"/>
          </w:tcPr>
          <w:p w14:paraId="0F70CE12" w14:textId="0AE5227E" w:rsidR="004A7282" w:rsidRPr="000C69F5" w:rsidRDefault="00E74891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4010" w:type="dxa"/>
          </w:tcPr>
          <w:p w14:paraId="38BA6C75" w14:textId="63E69810" w:rsidR="004A7282" w:rsidRPr="000C69F5" w:rsidRDefault="004A728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vyplní Stav výsledku FINAL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a ďalšie údaje podľa .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xlsx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príloh</w:t>
            </w:r>
            <w:r w:rsidR="00712BC9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75E5E3C4" w14:textId="682F6516" w:rsidR="004A7282" w:rsidRPr="000C69F5" w:rsidRDefault="004A728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úpravu výsledku laboratórneho výsledku.</w:t>
            </w:r>
          </w:p>
        </w:tc>
        <w:tc>
          <w:tcPr>
            <w:tcW w:w="832" w:type="dxa"/>
          </w:tcPr>
          <w:p w14:paraId="0F5FDB21" w14:textId="77777777" w:rsidR="004A7282" w:rsidRPr="000C69F5" w:rsidRDefault="004A7282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7282" w:rsidRPr="000C69F5" w14:paraId="35CF48FB" w14:textId="77777777" w:rsidTr="000E657E">
        <w:trPr>
          <w:cantSplit/>
        </w:trPr>
        <w:tc>
          <w:tcPr>
            <w:tcW w:w="644" w:type="dxa"/>
          </w:tcPr>
          <w:p w14:paraId="083D9925" w14:textId="1368E6C9" w:rsidR="004A7282" w:rsidRPr="000C69F5" w:rsidRDefault="00E74891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010" w:type="dxa"/>
          </w:tcPr>
          <w:p w14:paraId="3E28C8C1" w14:textId="1782E682" w:rsidR="004A7282" w:rsidRPr="000C69F5" w:rsidDel="00B1233D" w:rsidRDefault="004A728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potvrdí laboratórny výsledok</w:t>
            </w:r>
            <w:r w:rsidR="00712BC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3DAA6350" w14:textId="6D303167" w:rsidR="004A7282" w:rsidRPr="000C69F5" w:rsidRDefault="004A728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potvrdený</w:t>
            </w:r>
            <w:r w:rsidR="006F6FB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4CB0CDAD" w14:textId="77777777" w:rsidR="004A7282" w:rsidRPr="000C69F5" w:rsidRDefault="004A7282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7282" w:rsidRPr="000C69F5" w14:paraId="7B4D0DD9" w14:textId="77777777" w:rsidTr="000E657E">
        <w:trPr>
          <w:cantSplit/>
        </w:trPr>
        <w:tc>
          <w:tcPr>
            <w:tcW w:w="644" w:type="dxa"/>
          </w:tcPr>
          <w:p w14:paraId="6C2F8492" w14:textId="3A6A6A89" w:rsidR="004A7282" w:rsidRPr="000C69F5" w:rsidRDefault="00E74891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010" w:type="dxa"/>
          </w:tcPr>
          <w:p w14:paraId="3A6A50AB" w14:textId="77777777" w:rsidR="004A7282" w:rsidRDefault="004A728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si lokálne uloží záznam z laboratórneho vyšetrenia</w:t>
            </w:r>
            <w:r w:rsidR="00712BC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092A80B" w14:textId="77777777" w:rsidR="00712BC9" w:rsidRDefault="00712BC9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Poznámka:</w:t>
            </w:r>
          </w:p>
          <w:p w14:paraId="3354BB52" w14:textId="154567B2" w:rsidR="00712BC9" w:rsidRPr="006F6FBB" w:rsidRDefault="00712BC9" w:rsidP="000E657E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Krok 5 a 6 môže byť aj v jednom kroku.</w:t>
            </w:r>
          </w:p>
        </w:tc>
        <w:tc>
          <w:tcPr>
            <w:tcW w:w="3530" w:type="dxa"/>
          </w:tcPr>
          <w:p w14:paraId="54A2FBA0" w14:textId="1500B1ED" w:rsidR="004A7282" w:rsidRPr="000C69F5" w:rsidRDefault="004A728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vyšetrenia uložený</w:t>
            </w:r>
            <w:r w:rsidR="006F6FB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0B9C03DE" w14:textId="77777777" w:rsidR="004A7282" w:rsidRPr="000C69F5" w:rsidRDefault="004A7282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7282" w:rsidRPr="000C69F5" w14:paraId="3710546C" w14:textId="77777777" w:rsidTr="009A5FCD">
        <w:tc>
          <w:tcPr>
            <w:tcW w:w="644" w:type="dxa"/>
          </w:tcPr>
          <w:p w14:paraId="5619327F" w14:textId="1F85E87B" w:rsidR="004A7282" w:rsidRPr="000C69F5" w:rsidRDefault="00E74891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4010" w:type="dxa"/>
          </w:tcPr>
          <w:p w14:paraId="1FB304EF" w14:textId="75AF9A6B" w:rsidR="004A7282" w:rsidRPr="000C69F5" w:rsidRDefault="004A728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odošle záznam z</w:t>
            </w:r>
            <w:r w:rsidR="006F6FBB">
              <w:rPr>
                <w:rFonts w:asciiTheme="minorHAnsi" w:hAnsiTheme="minorHAnsi" w:cstheme="minorHAnsi"/>
                <w:sz w:val="18"/>
                <w:szCs w:val="18"/>
              </w:rPr>
              <w:t xml:space="preserve"> výsledku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vyšetrenia </w:t>
            </w:r>
            <w:r w:rsidR="006F6FBB">
              <w:rPr>
                <w:rFonts w:asciiTheme="minorHAnsi" w:hAnsiTheme="minorHAnsi" w:cstheme="minorHAnsi"/>
                <w:sz w:val="18"/>
                <w:szCs w:val="18"/>
              </w:rPr>
              <w:t xml:space="preserve">s odpisom žiadanky v stave </w:t>
            </w:r>
            <w:r w:rsidR="003E691F">
              <w:rPr>
                <w:rFonts w:asciiTheme="minorHAnsi" w:hAnsiTheme="minorHAnsi" w:cstheme="minorHAnsi"/>
                <w:sz w:val="18"/>
                <w:szCs w:val="18"/>
              </w:rPr>
              <w:t>FINAL</w:t>
            </w:r>
            <w:r w:rsidR="006F6F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do NZIS</w:t>
            </w:r>
            <w:r w:rsidR="003E691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31D113A6" w14:textId="6CC3F23B" w:rsidR="004A7282" w:rsidRPr="000C69F5" w:rsidRDefault="004A728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laboratórneho vyšetrenia odoslaný do NZIS a NZIS vráti ID záznamu</w:t>
            </w:r>
            <w:r w:rsidR="003E691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3CEBA471" w14:textId="77777777" w:rsidR="004A7282" w:rsidRPr="000C69F5" w:rsidRDefault="004A7282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691F" w:rsidRPr="000C69F5" w14:paraId="3400A3FD" w14:textId="77777777" w:rsidTr="009A5FCD">
        <w:tc>
          <w:tcPr>
            <w:tcW w:w="644" w:type="dxa"/>
          </w:tcPr>
          <w:p w14:paraId="0C5A48C7" w14:textId="6F3480EF" w:rsidR="003E691F" w:rsidRPr="000C69F5" w:rsidRDefault="00E74891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4010" w:type="dxa"/>
          </w:tcPr>
          <w:p w14:paraId="7EA6AC1E" w14:textId="31A99BC7" w:rsidR="003E691F" w:rsidRPr="000C69F5" w:rsidRDefault="003E691F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IS PZS po úspešnom zapísaní údajov do NZIS zapíše ID záznamu z vyšetrenia do svojho IS.</w:t>
            </w:r>
          </w:p>
        </w:tc>
        <w:tc>
          <w:tcPr>
            <w:tcW w:w="3530" w:type="dxa"/>
          </w:tcPr>
          <w:p w14:paraId="5B25F315" w14:textId="52C9F67C" w:rsidR="003E691F" w:rsidRPr="000C69F5" w:rsidRDefault="003E691F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úspešné odoslanie záznamu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zobrazením daného ID NZIS.</w:t>
            </w:r>
          </w:p>
        </w:tc>
        <w:tc>
          <w:tcPr>
            <w:tcW w:w="832" w:type="dxa"/>
          </w:tcPr>
          <w:p w14:paraId="59EB53F4" w14:textId="77777777" w:rsidR="003E691F" w:rsidRPr="000C69F5" w:rsidRDefault="003E691F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0CC2" w:rsidRPr="000C69F5" w14:paraId="037C6DB6" w14:textId="77777777" w:rsidTr="00FC3664">
        <w:tc>
          <w:tcPr>
            <w:tcW w:w="644" w:type="dxa"/>
          </w:tcPr>
          <w:p w14:paraId="1DE61D47" w14:textId="77777777" w:rsidR="00EC0CC2" w:rsidRDefault="00EC0CC2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4010" w:type="dxa"/>
          </w:tcPr>
          <w:p w14:paraId="1FFE0104" w14:textId="42D862C7" w:rsidR="00EC0CC2" w:rsidRDefault="00EC0CC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Výsledok je zobrazený v 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 prijímateľa ZS.</w:t>
            </w:r>
          </w:p>
        </w:tc>
        <w:tc>
          <w:tcPr>
            <w:tcW w:w="3530" w:type="dxa"/>
          </w:tcPr>
          <w:p w14:paraId="6E79B038" w14:textId="2AA9B45C" w:rsidR="00EC0CC2" w:rsidRPr="000C69F5" w:rsidRDefault="00EC0CC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 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je zobrazený a čitateľný výsledok v stave </w:t>
            </w:r>
            <w:r w:rsidR="00003CAA">
              <w:rPr>
                <w:rFonts w:asciiTheme="minorHAnsi" w:hAnsiTheme="minorHAnsi" w:cstheme="minorHAnsi"/>
                <w:sz w:val="18"/>
                <w:szCs w:val="18"/>
              </w:rPr>
              <w:t>FINAL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4D6A5645" w14:textId="77777777" w:rsidR="00EC0CC2" w:rsidRPr="000C69F5" w:rsidRDefault="00EC0CC2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B49123F" w14:textId="43609F16" w:rsidR="00EA2B45" w:rsidRPr="000C69F5" w:rsidRDefault="00112CA5" w:rsidP="00B2610A">
      <w:pPr>
        <w:pStyle w:val="Nadpis3"/>
        <w:rPr>
          <w:lang w:val="sk-SK"/>
        </w:rPr>
      </w:pPr>
      <w:bookmarkStart w:id="333" w:name="_Toc507595397"/>
      <w:bookmarkStart w:id="334" w:name="_Toc55209617"/>
      <w:r w:rsidRPr="000C69F5">
        <w:rPr>
          <w:lang w:val="sk-SK"/>
        </w:rPr>
        <w:t xml:space="preserve">4.1.6 </w:t>
      </w:r>
      <w:r w:rsidR="000E68CC" w:rsidRPr="000C69F5">
        <w:rPr>
          <w:lang w:val="sk-SK"/>
        </w:rPr>
        <w:t>ELAB</w:t>
      </w:r>
      <w:r w:rsidR="00BD4CC8" w:rsidRPr="000C69F5">
        <w:rPr>
          <w:lang w:val="sk-SK"/>
        </w:rPr>
        <w:t xml:space="preserve">-E2E-006 - </w:t>
      </w:r>
      <w:r w:rsidR="00B773B5" w:rsidRPr="000C69F5">
        <w:rPr>
          <w:lang w:val="sk-SK"/>
        </w:rPr>
        <w:t xml:space="preserve">Zapísanie </w:t>
      </w:r>
      <w:r w:rsidR="00104173" w:rsidRPr="000C69F5">
        <w:rPr>
          <w:lang w:val="sk-SK"/>
        </w:rPr>
        <w:t xml:space="preserve">2 (dvoch) odpisov z laboratórnych žiadaniek v 1 (jednom) laboratórnom výsledku </w:t>
      </w:r>
      <w:r w:rsidR="00EA29B8" w:rsidRPr="000C69F5">
        <w:rPr>
          <w:lang w:val="sk-SK"/>
        </w:rPr>
        <w:t>so stavom INTERIM, zápis viacerých rozdielnych vzoriek</w:t>
      </w:r>
      <w:bookmarkEnd w:id="333"/>
      <w:bookmarkEnd w:id="334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EA2B45" w:rsidRPr="000C69F5" w14:paraId="6D8DDBCD" w14:textId="77777777" w:rsidTr="009A5FCD">
        <w:tc>
          <w:tcPr>
            <w:tcW w:w="1838" w:type="dxa"/>
            <w:shd w:val="clear" w:color="auto" w:fill="002060"/>
          </w:tcPr>
          <w:p w14:paraId="7D4DC523" w14:textId="77777777" w:rsidR="00EA2B45" w:rsidRPr="000C69F5" w:rsidRDefault="00EA2B4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Kód scenára</w:t>
            </w:r>
          </w:p>
        </w:tc>
        <w:tc>
          <w:tcPr>
            <w:tcW w:w="7178" w:type="dxa"/>
          </w:tcPr>
          <w:p w14:paraId="2B90D025" w14:textId="5E082500" w:rsidR="00EA2B45" w:rsidRPr="000C69F5" w:rsidRDefault="000E68CC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ELAB</w:t>
            </w:r>
            <w:r w:rsidR="00EA2B45" w:rsidRPr="000C69F5">
              <w:rPr>
                <w:sz w:val="18"/>
              </w:rPr>
              <w:t>-E2E-006</w:t>
            </w:r>
          </w:p>
        </w:tc>
      </w:tr>
      <w:tr w:rsidR="00EA2B45" w:rsidRPr="000C69F5" w14:paraId="0A9680E3" w14:textId="77777777" w:rsidTr="009A5FCD">
        <w:tc>
          <w:tcPr>
            <w:tcW w:w="1838" w:type="dxa"/>
            <w:shd w:val="clear" w:color="auto" w:fill="002060"/>
          </w:tcPr>
          <w:p w14:paraId="763648CC" w14:textId="77777777" w:rsidR="00EA2B45" w:rsidRPr="000C69F5" w:rsidRDefault="00EA2B4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Názov scenára</w:t>
            </w:r>
          </w:p>
        </w:tc>
        <w:tc>
          <w:tcPr>
            <w:tcW w:w="7178" w:type="dxa"/>
          </w:tcPr>
          <w:p w14:paraId="1B93A7BB" w14:textId="73EDDEFD" w:rsidR="00EA2B45" w:rsidRPr="000C69F5" w:rsidRDefault="003C761B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t>Zapísanie 2 (dvoch) odpisov z laboratórnych žiadaniek v 1 (jednom) laboratórnom výsledku so stavom INTERIM, zápis viacerých rozdielnych vzoriek</w:t>
            </w:r>
          </w:p>
        </w:tc>
      </w:tr>
      <w:tr w:rsidR="00EA2B45" w:rsidRPr="000C69F5" w14:paraId="4DFB825D" w14:textId="77777777" w:rsidTr="009A5FCD">
        <w:tc>
          <w:tcPr>
            <w:tcW w:w="1838" w:type="dxa"/>
            <w:shd w:val="clear" w:color="auto" w:fill="002060"/>
          </w:tcPr>
          <w:p w14:paraId="6F726131" w14:textId="77777777" w:rsidR="00EA2B45" w:rsidRPr="000C69F5" w:rsidRDefault="00EA2B4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Testované scenáre</w:t>
            </w:r>
          </w:p>
        </w:tc>
        <w:tc>
          <w:tcPr>
            <w:tcW w:w="7178" w:type="dxa"/>
          </w:tcPr>
          <w:p w14:paraId="44C17D94" w14:textId="717304F8" w:rsidR="00B51543" w:rsidRPr="000C69F5" w:rsidRDefault="00EA2B45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 xml:space="preserve">Hlavný scenár </w:t>
            </w:r>
          </w:p>
        </w:tc>
      </w:tr>
      <w:tr w:rsidR="00EA2B45" w:rsidRPr="000C69F5" w14:paraId="6D76C6AE" w14:textId="77777777" w:rsidTr="009A5FCD">
        <w:tc>
          <w:tcPr>
            <w:tcW w:w="1838" w:type="dxa"/>
            <w:shd w:val="clear" w:color="auto" w:fill="002060"/>
          </w:tcPr>
          <w:p w14:paraId="44C4FD55" w14:textId="77777777" w:rsidR="00EA2B45" w:rsidRPr="000C69F5" w:rsidRDefault="00EA2B4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Stručný popis scenára</w:t>
            </w:r>
          </w:p>
        </w:tc>
        <w:tc>
          <w:tcPr>
            <w:tcW w:w="7178" w:type="dxa"/>
          </w:tcPr>
          <w:p w14:paraId="54376DA9" w14:textId="52F6379B" w:rsidR="00EA2B45" w:rsidRPr="000C69F5" w:rsidRDefault="00B67F7A" w:rsidP="000E657E">
            <w:pPr>
              <w:spacing w:before="60" w:after="60"/>
              <w:jc w:val="left"/>
              <w:rPr>
                <w:sz w:val="18"/>
              </w:rPr>
            </w:pPr>
            <w:proofErr w:type="spellStart"/>
            <w:r w:rsidRPr="000C69F5">
              <w:rPr>
                <w:sz w:val="18"/>
              </w:rPr>
              <w:t>ZPr</w:t>
            </w:r>
            <w:proofErr w:type="spellEnd"/>
            <w:r w:rsidRPr="000C69F5">
              <w:rPr>
                <w:sz w:val="18"/>
              </w:rPr>
              <w:t xml:space="preserve"> </w:t>
            </w:r>
            <w:r w:rsidRPr="000C69F5">
              <w:rPr>
                <w:b/>
                <w:sz w:val="18"/>
              </w:rPr>
              <w:t>autentifikovaný</w:t>
            </w:r>
            <w:r w:rsidRPr="000C69F5">
              <w:rPr>
                <w:sz w:val="18"/>
              </w:rPr>
              <w:t xml:space="preserve"> voči NZIS s platným tokenom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vykonal všetky aktivity vedúce </w:t>
            </w:r>
            <w:r w:rsidR="00517627">
              <w:rPr>
                <w:sz w:val="18"/>
              </w:rPr>
              <w:t xml:space="preserve">k </w:t>
            </w:r>
            <w:r w:rsidRPr="000C69F5">
              <w:rPr>
                <w:sz w:val="18"/>
              </w:rPr>
              <w:t>zápisu záznam</w:t>
            </w:r>
            <w:r w:rsidR="00517627">
              <w:rPr>
                <w:sz w:val="18"/>
              </w:rPr>
              <w:t>u</w:t>
            </w:r>
            <w:r w:rsidRPr="000C69F5">
              <w:rPr>
                <w:sz w:val="18"/>
              </w:rPr>
              <w:t xml:space="preserve"> z laboratórneho vyšetrenia podľa .</w:t>
            </w:r>
            <w:proofErr w:type="spellStart"/>
            <w:r w:rsidRPr="000C69F5">
              <w:rPr>
                <w:sz w:val="18"/>
              </w:rPr>
              <w:t>xlsx</w:t>
            </w:r>
            <w:proofErr w:type="spellEnd"/>
            <w:r w:rsidRPr="000C69F5">
              <w:rPr>
                <w:sz w:val="18"/>
              </w:rPr>
              <w:t xml:space="preserve"> prílohy.</w:t>
            </w:r>
          </w:p>
        </w:tc>
      </w:tr>
      <w:tr w:rsidR="00EA2B45" w:rsidRPr="000C69F5" w14:paraId="0B9BDBFE" w14:textId="77777777" w:rsidTr="009A5FCD">
        <w:tc>
          <w:tcPr>
            <w:tcW w:w="1838" w:type="dxa"/>
            <w:shd w:val="clear" w:color="auto" w:fill="002060"/>
          </w:tcPr>
          <w:p w14:paraId="00B0FCB2" w14:textId="77777777" w:rsidR="00EA2B45" w:rsidRPr="000C69F5" w:rsidRDefault="00EA2B4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Vstup</w:t>
            </w:r>
          </w:p>
        </w:tc>
        <w:tc>
          <w:tcPr>
            <w:tcW w:w="7178" w:type="dxa"/>
          </w:tcPr>
          <w:p w14:paraId="20DAF954" w14:textId="20987F7D" w:rsidR="00EA2B45" w:rsidRPr="000C69F5" w:rsidRDefault="00517627" w:rsidP="000E657E">
            <w:pPr>
              <w:spacing w:before="60" w:after="60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</w:t>
            </w:r>
            <w:r w:rsidR="00EA2B45" w:rsidRPr="000C69F5">
              <w:rPr>
                <w:sz w:val="18"/>
              </w:rPr>
              <w:t xml:space="preserve">je prihlásený do IS PZS a  je overený kartou </w:t>
            </w:r>
            <w:proofErr w:type="spellStart"/>
            <w:r w:rsidR="00EA2B45" w:rsidRPr="000C69F5">
              <w:rPr>
                <w:sz w:val="18"/>
              </w:rPr>
              <w:t>ePZP</w:t>
            </w:r>
            <w:proofErr w:type="spellEnd"/>
            <w:r w:rsidR="00EA2B45" w:rsidRPr="000C69F5">
              <w:rPr>
                <w:sz w:val="18"/>
              </w:rPr>
              <w:t xml:space="preserve"> voči NZIS a má platný token a pacient </w:t>
            </w:r>
            <w:r w:rsidR="00D50929">
              <w:rPr>
                <w:sz w:val="18"/>
              </w:rPr>
              <w:t xml:space="preserve">je </w:t>
            </w:r>
            <w:r w:rsidR="00EA2B45" w:rsidRPr="000C69F5">
              <w:rPr>
                <w:sz w:val="18"/>
              </w:rPr>
              <w:t>nájdený v NZIS s priradeným JRÚZ ID</w:t>
            </w:r>
            <w:r>
              <w:rPr>
                <w:sz w:val="18"/>
              </w:rPr>
              <w:t>.</w:t>
            </w:r>
            <w:r w:rsidR="009E29A2">
              <w:rPr>
                <w:sz w:val="18"/>
              </w:rPr>
              <w:t xml:space="preserve"> Existuje odpis žiadanky.</w:t>
            </w:r>
          </w:p>
        </w:tc>
      </w:tr>
      <w:tr w:rsidR="00EA2B45" w:rsidRPr="000C69F5" w14:paraId="2C5E234A" w14:textId="77777777" w:rsidTr="009A5FCD">
        <w:trPr>
          <w:trHeight w:val="171"/>
        </w:trPr>
        <w:tc>
          <w:tcPr>
            <w:tcW w:w="1838" w:type="dxa"/>
            <w:shd w:val="clear" w:color="auto" w:fill="002060"/>
          </w:tcPr>
          <w:p w14:paraId="75536165" w14:textId="77777777" w:rsidR="00EA2B45" w:rsidRPr="000C69F5" w:rsidRDefault="00EA2B4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Výstup</w:t>
            </w:r>
          </w:p>
        </w:tc>
        <w:tc>
          <w:tcPr>
            <w:tcW w:w="7178" w:type="dxa"/>
          </w:tcPr>
          <w:p w14:paraId="1ACC5824" w14:textId="4D90EAFA" w:rsidR="00EA2B45" w:rsidRPr="000C69F5" w:rsidRDefault="00EA2B45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 xml:space="preserve">Elektronický záznam z odborného vyšetrenia a elektronický záznam odporúčania pre špecializovanú zdravotnú starostlivosť zapísané v NZIS </w:t>
            </w:r>
            <w:r w:rsidR="00A571DC">
              <w:rPr>
                <w:sz w:val="18"/>
              </w:rPr>
              <w:t>a IS PZS disponuje ID JURZ záznamu.</w:t>
            </w:r>
          </w:p>
        </w:tc>
      </w:tr>
      <w:tr w:rsidR="00EA2B45" w:rsidRPr="000C69F5" w14:paraId="3682D111" w14:textId="77777777" w:rsidTr="009A5FCD">
        <w:tc>
          <w:tcPr>
            <w:tcW w:w="1838" w:type="dxa"/>
            <w:shd w:val="clear" w:color="auto" w:fill="002060"/>
          </w:tcPr>
          <w:p w14:paraId="327C88ED" w14:textId="77777777" w:rsidR="00EA2B45" w:rsidRPr="000C69F5" w:rsidRDefault="00EA2B45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Elektronický podpis</w:t>
            </w:r>
          </w:p>
        </w:tc>
        <w:tc>
          <w:tcPr>
            <w:tcW w:w="7178" w:type="dxa"/>
          </w:tcPr>
          <w:p w14:paraId="6E9DCB07" w14:textId="77777777" w:rsidR="00EA2B45" w:rsidRPr="000C69F5" w:rsidRDefault="00EA2B45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Áno</w:t>
            </w:r>
          </w:p>
        </w:tc>
      </w:tr>
    </w:tbl>
    <w:p w14:paraId="6D8D4B12" w14:textId="77777777" w:rsidR="00EA2B45" w:rsidRPr="000C69F5" w:rsidRDefault="00EA2B45" w:rsidP="00EA2B45"/>
    <w:p w14:paraId="6085E4C7" w14:textId="4BEBD2F2" w:rsidR="00EA2B45" w:rsidRPr="000C69F5" w:rsidRDefault="000E68CC" w:rsidP="00EA2B45">
      <w:pPr>
        <w:rPr>
          <w:b/>
        </w:rPr>
      </w:pPr>
      <w:r w:rsidRPr="000C69F5">
        <w:rPr>
          <w:b/>
        </w:rPr>
        <w:t>ELAB</w:t>
      </w:r>
      <w:r w:rsidR="00EA2B45" w:rsidRPr="000C69F5">
        <w:rPr>
          <w:b/>
        </w:rPr>
        <w:t>-E2E-006</w:t>
      </w:r>
    </w:p>
    <w:p w14:paraId="0BA68E39" w14:textId="718E00B4" w:rsidR="00EA2B45" w:rsidRPr="000C69F5" w:rsidRDefault="001C0274" w:rsidP="00EA2B45">
      <w:r>
        <w:t>Nepovinný scenár, overuje sa, ak takáto situácia pre daný ISVS existuje.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4"/>
        <w:gridCol w:w="4010"/>
        <w:gridCol w:w="3530"/>
        <w:gridCol w:w="832"/>
      </w:tblGrid>
      <w:tr w:rsidR="00EA2B45" w:rsidRPr="000C69F5" w14:paraId="50CEAEE4" w14:textId="77777777" w:rsidTr="000E657E">
        <w:trPr>
          <w:cantSplit/>
          <w:tblHeader/>
        </w:trPr>
        <w:tc>
          <w:tcPr>
            <w:tcW w:w="644" w:type="dxa"/>
            <w:shd w:val="clear" w:color="auto" w:fill="002060"/>
          </w:tcPr>
          <w:p w14:paraId="0FAAD1B7" w14:textId="77777777" w:rsidR="00EA2B45" w:rsidRPr="000C69F5" w:rsidRDefault="00EA2B45" w:rsidP="000E657E">
            <w:pPr>
              <w:spacing w:before="60" w:after="60"/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Krok</w:t>
            </w:r>
          </w:p>
        </w:tc>
        <w:tc>
          <w:tcPr>
            <w:tcW w:w="4010" w:type="dxa"/>
            <w:shd w:val="clear" w:color="auto" w:fill="002060"/>
          </w:tcPr>
          <w:p w14:paraId="273C0504" w14:textId="77777777" w:rsidR="00EA2B45" w:rsidRPr="000C69F5" w:rsidRDefault="00EA2B45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3530" w:type="dxa"/>
            <w:shd w:val="clear" w:color="auto" w:fill="002060"/>
          </w:tcPr>
          <w:p w14:paraId="44993262" w14:textId="77777777" w:rsidR="00EA2B45" w:rsidRPr="000C69F5" w:rsidRDefault="00EA2B45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Očakávaný výstup</w:t>
            </w:r>
          </w:p>
        </w:tc>
        <w:tc>
          <w:tcPr>
            <w:tcW w:w="832" w:type="dxa"/>
            <w:shd w:val="clear" w:color="auto" w:fill="002060"/>
          </w:tcPr>
          <w:p w14:paraId="442EC1D4" w14:textId="77777777" w:rsidR="00EA2B45" w:rsidRPr="000C69F5" w:rsidRDefault="00EA2B45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Stav</w:t>
            </w:r>
          </w:p>
        </w:tc>
      </w:tr>
      <w:tr w:rsidR="00B15973" w:rsidRPr="000C69F5" w14:paraId="5B737BEF" w14:textId="77777777" w:rsidTr="000E657E">
        <w:trPr>
          <w:cantSplit/>
        </w:trPr>
        <w:tc>
          <w:tcPr>
            <w:tcW w:w="644" w:type="dxa"/>
          </w:tcPr>
          <w:p w14:paraId="2418489B" w14:textId="4B9353C8" w:rsidR="00B15973" w:rsidRPr="000C69F5" w:rsidRDefault="00D26F9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4010" w:type="dxa"/>
          </w:tcPr>
          <w:p w14:paraId="52A62BBD" w14:textId="7EE96834" w:rsidR="00B15973" w:rsidRPr="000C69F5" w:rsidRDefault="00D26F95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je prihlásený do IS PZS a  je overený kartou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voči NZIS a má platný token a </w:t>
            </w:r>
            <w:proofErr w:type="spellStart"/>
            <w:r w:rsidRPr="000C69F5">
              <w:rPr>
                <w:sz w:val="18"/>
              </w:rPr>
              <w:t>PrZS</w:t>
            </w:r>
            <w:proofErr w:type="spellEnd"/>
            <w:r w:rsidRPr="000C69F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je </w:t>
            </w:r>
            <w:r w:rsidRPr="000C69F5">
              <w:rPr>
                <w:sz w:val="18"/>
              </w:rPr>
              <w:t>nájdený v NZIS s priradeným JRÚZ ID</w:t>
            </w:r>
            <w:r>
              <w:rPr>
                <w:sz w:val="18"/>
              </w:rPr>
              <w:t>.</w:t>
            </w:r>
          </w:p>
        </w:tc>
        <w:tc>
          <w:tcPr>
            <w:tcW w:w="3530" w:type="dxa"/>
          </w:tcPr>
          <w:p w14:paraId="4BE8CBCC" w14:textId="4FED4CCE" w:rsidR="00B15973" w:rsidRPr="000C69F5" w:rsidRDefault="00B15973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Rodné číslo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je zadané do IS PZS a IS PZS </w:t>
            </w:r>
            <w:r w:rsidR="00A571DC">
              <w:rPr>
                <w:rFonts w:asciiTheme="minorHAnsi" w:hAnsiTheme="minorHAnsi" w:cstheme="minorHAnsi"/>
                <w:sz w:val="18"/>
                <w:szCs w:val="18"/>
              </w:rPr>
              <w:t>identifikoval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JRÚZ ID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  <w:r w:rsidR="00D653D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3CDF3EA8" w14:textId="6897A960" w:rsidR="00B15973" w:rsidRPr="000C69F5" w:rsidRDefault="00B15973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5973" w:rsidRPr="000C69F5" w14:paraId="7715691C" w14:textId="77777777" w:rsidTr="000E657E">
        <w:trPr>
          <w:cantSplit/>
        </w:trPr>
        <w:tc>
          <w:tcPr>
            <w:tcW w:w="644" w:type="dxa"/>
          </w:tcPr>
          <w:p w14:paraId="3B66A752" w14:textId="5B4F830F" w:rsidR="00B15973" w:rsidRPr="000C69F5" w:rsidRDefault="00D26F9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EB49D1">
              <w:rPr>
                <w:rFonts w:asciiTheme="minorHAnsi" w:hAnsiTheme="minorHAnsi" w:cstheme="minorHAnsi"/>
                <w:sz w:val="18"/>
                <w:szCs w:val="18"/>
              </w:rPr>
              <w:t>b</w:t>
            </w:r>
          </w:p>
        </w:tc>
        <w:tc>
          <w:tcPr>
            <w:tcW w:w="4010" w:type="dxa"/>
          </w:tcPr>
          <w:p w14:paraId="6C2DBB72" w14:textId="560AB011" w:rsidR="00B15973" w:rsidRPr="000C69F5" w:rsidRDefault="00B15973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vyberie možnosť vytvoriť záznam z laboratórneho vyšetrenia</w:t>
            </w:r>
            <w:r w:rsidR="00D653D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2F2D372C" w14:textId="77777777" w:rsidR="00B15973" w:rsidRPr="000C69F5" w:rsidRDefault="00B15973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zadanie záznamu o laboratórnom vyšetrení s nasledujúcimi údajmi:</w:t>
            </w:r>
          </w:p>
          <w:p w14:paraId="77EB6AF8" w14:textId="596093E4" w:rsidR="00D653DC" w:rsidRDefault="00D653DC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Laboratórna žiadanka,</w:t>
            </w:r>
          </w:p>
          <w:p w14:paraId="4996D111" w14:textId="77777777" w:rsidR="00B5113C" w:rsidRDefault="00B15973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Stav výsledku</w:t>
            </w:r>
            <w:r w:rsidR="00D653DC">
              <w:rPr>
                <w:rFonts w:asciiTheme="minorHAnsi" w:hAnsiTheme="minorHAnsi" w:cstheme="minorHAnsi"/>
                <w:sz w:val="18"/>
                <w:szCs w:val="18"/>
              </w:rPr>
              <w:t>, </w:t>
            </w:r>
          </w:p>
          <w:p w14:paraId="1A46346A" w14:textId="195E16A1" w:rsidR="00B15973" w:rsidRPr="000C69F5" w:rsidRDefault="00D653DC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Laboratórny výsledok</w:t>
            </w:r>
            <w:r w:rsidR="009F7165"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12558D2B" w14:textId="77777777" w:rsidR="00B15973" w:rsidRPr="000C69F5" w:rsidRDefault="00B15973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B49D1" w:rsidRPr="000C69F5" w14:paraId="04A15B65" w14:textId="77777777" w:rsidTr="000E657E">
        <w:trPr>
          <w:cantSplit/>
        </w:trPr>
        <w:tc>
          <w:tcPr>
            <w:tcW w:w="644" w:type="dxa"/>
          </w:tcPr>
          <w:p w14:paraId="53B421B7" w14:textId="1463AD25" w:rsidR="00EB49D1" w:rsidRPr="000C69F5" w:rsidRDefault="00D26F9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</w:t>
            </w:r>
            <w:r w:rsidR="00EB49D1">
              <w:rPr>
                <w:rFonts w:asciiTheme="minorHAnsi" w:hAnsiTheme="minorHAnsi" w:cstheme="minorHAnsi"/>
                <w:sz w:val="18"/>
                <w:szCs w:val="18"/>
              </w:rPr>
              <w:t>b</w:t>
            </w:r>
          </w:p>
        </w:tc>
        <w:tc>
          <w:tcPr>
            <w:tcW w:w="4010" w:type="dxa"/>
          </w:tcPr>
          <w:p w14:paraId="6F6AD91E" w14:textId="4EF61DFC" w:rsidR="00EB49D1" w:rsidRPr="009A4AB1" w:rsidRDefault="00EB49D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zabezpečí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dotiahnutie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odpisu laboratórnych žiadaniek – Laboratórna žiadanka (2x) IS PZS musí umožniť funkcionalitu pridať druhú žiadanku, ktorá prišla samostatne.</w:t>
            </w:r>
            <w:r w:rsidR="00AD2008">
              <w:rPr>
                <w:rFonts w:asciiTheme="minorHAnsi" w:hAnsiTheme="minorHAnsi" w:cstheme="minorHAnsi"/>
                <w:sz w:val="18"/>
                <w:szCs w:val="18"/>
              </w:rPr>
              <w:t xml:space="preserve"> V </w:t>
            </w:r>
            <w:proofErr w:type="spellStart"/>
            <w:r w:rsidR="00AD2008">
              <w:rPr>
                <w:rFonts w:asciiTheme="minorHAnsi" w:hAnsiTheme="minorHAnsi" w:cstheme="minorHAnsi"/>
                <w:sz w:val="18"/>
                <w:szCs w:val="18"/>
              </w:rPr>
              <w:t>lab</w:t>
            </w:r>
            <w:proofErr w:type="spellEnd"/>
            <w:r w:rsidR="00AD2008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="00401B04">
              <w:rPr>
                <w:rFonts w:asciiTheme="minorHAnsi" w:hAnsiTheme="minorHAnsi" w:cstheme="minorHAnsi"/>
                <w:sz w:val="18"/>
                <w:szCs w:val="18"/>
              </w:rPr>
              <w:t xml:space="preserve">jednej </w:t>
            </w:r>
            <w:r w:rsidR="00AD2008">
              <w:rPr>
                <w:rFonts w:asciiTheme="minorHAnsi" w:hAnsiTheme="minorHAnsi" w:cstheme="minorHAnsi"/>
                <w:sz w:val="18"/>
                <w:szCs w:val="18"/>
              </w:rPr>
              <w:t xml:space="preserve">žiadanke </w:t>
            </w:r>
            <w:r w:rsidR="005D0428">
              <w:rPr>
                <w:rFonts w:asciiTheme="minorHAnsi" w:hAnsiTheme="minorHAnsi" w:cstheme="minorHAnsi"/>
                <w:sz w:val="18"/>
                <w:szCs w:val="18"/>
              </w:rPr>
              <w:t xml:space="preserve">v položke ordinujúci </w:t>
            </w:r>
            <w:r w:rsidR="00401B04">
              <w:rPr>
                <w:rFonts w:asciiTheme="minorHAnsi" w:hAnsiTheme="minorHAnsi" w:cstheme="minorHAnsi"/>
                <w:sz w:val="18"/>
                <w:szCs w:val="18"/>
              </w:rPr>
              <w:t>uvedie</w:t>
            </w:r>
            <w:r w:rsidR="00AD2008">
              <w:rPr>
                <w:rFonts w:asciiTheme="minorHAnsi" w:hAnsiTheme="minorHAnsi" w:cstheme="minorHAnsi"/>
                <w:sz w:val="18"/>
                <w:szCs w:val="18"/>
              </w:rPr>
              <w:t xml:space="preserve"> hodnota ID </w:t>
            </w:r>
            <w:r w:rsidR="00F52CA4" w:rsidRPr="009A4AB1">
              <w:rPr>
                <w:bCs/>
                <w:color w:val="FF0000"/>
              </w:rPr>
              <w:t>00021312954</w:t>
            </w:r>
            <w:r w:rsidR="00401B04" w:rsidRPr="009A4AB1">
              <w:rPr>
                <w:bCs/>
                <w:color w:val="FF0000"/>
              </w:rPr>
              <w:t xml:space="preserve"> a v druhej žiadane sa uvedenie ID </w:t>
            </w:r>
            <w:r w:rsidR="009A4AB1" w:rsidRPr="009A4AB1">
              <w:rPr>
                <w:bCs/>
                <w:color w:val="FF0000"/>
              </w:rPr>
              <w:t>00021304456</w:t>
            </w:r>
            <w:r w:rsidR="00AD2008" w:rsidRPr="009A4AB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07E4305" w14:textId="7118445D" w:rsidR="00EB49D1" w:rsidRPr="000C69F5" w:rsidRDefault="00EB49D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b/>
                <w:sz w:val="18"/>
                <w:szCs w:val="18"/>
              </w:rPr>
              <w:t>Poznámka: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laboratórna žiadanka môže byť v 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lab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 prijatá v elektronickej podobe, procesný scenár nepredpokladá takéto žiadanky.</w:t>
            </w:r>
          </w:p>
        </w:tc>
        <w:tc>
          <w:tcPr>
            <w:tcW w:w="3530" w:type="dxa"/>
          </w:tcPr>
          <w:p w14:paraId="46DDF2FA" w14:textId="52E93991" w:rsidR="00EB49D1" w:rsidRPr="000C69F5" w:rsidRDefault="00EB49D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IS PZS zobrazí okno na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dotiahnutie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odpisu laboratórnych žiadaniek. Údaje budú vyplnené v komplexom vyčerpávajúcom rozsahu.</w:t>
            </w:r>
          </w:p>
        </w:tc>
        <w:tc>
          <w:tcPr>
            <w:tcW w:w="832" w:type="dxa"/>
          </w:tcPr>
          <w:p w14:paraId="4BBF4AB2" w14:textId="77777777" w:rsidR="00EB49D1" w:rsidRPr="000C69F5" w:rsidRDefault="00EB49D1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B49D1" w:rsidRPr="000C69F5" w14:paraId="732D134C" w14:textId="77777777" w:rsidTr="000E657E">
        <w:trPr>
          <w:cantSplit/>
        </w:trPr>
        <w:tc>
          <w:tcPr>
            <w:tcW w:w="644" w:type="dxa"/>
          </w:tcPr>
          <w:p w14:paraId="0B6E43BF" w14:textId="58525487" w:rsidR="00EB49D1" w:rsidRPr="000C69F5" w:rsidRDefault="00D26F9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4010" w:type="dxa"/>
          </w:tcPr>
          <w:p w14:paraId="134A0ECA" w14:textId="5311344E" w:rsidR="00EB49D1" w:rsidRPr="000C69F5" w:rsidRDefault="00EB49D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vyplní Stav výsledku INTERIM a ďalšie údaje podľa .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xlsx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príloh</w:t>
            </w:r>
            <w:r w:rsidR="0004299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1E7300ED" w14:textId="05B06CA5" w:rsidR="00EB49D1" w:rsidRPr="000C69F5" w:rsidRDefault="00EB49D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úpravu výsledku laboratórneho výsledku.</w:t>
            </w:r>
          </w:p>
        </w:tc>
        <w:tc>
          <w:tcPr>
            <w:tcW w:w="832" w:type="dxa"/>
          </w:tcPr>
          <w:p w14:paraId="3CF73806" w14:textId="77777777" w:rsidR="00EB49D1" w:rsidRPr="000C69F5" w:rsidRDefault="00EB49D1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B49D1" w:rsidRPr="000C69F5" w14:paraId="26CA629C" w14:textId="77777777" w:rsidTr="000E657E">
        <w:trPr>
          <w:cantSplit/>
        </w:trPr>
        <w:tc>
          <w:tcPr>
            <w:tcW w:w="644" w:type="dxa"/>
          </w:tcPr>
          <w:p w14:paraId="1E69D228" w14:textId="6981AB9D" w:rsidR="00EB49D1" w:rsidRPr="000C69F5" w:rsidRDefault="00D26F9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010" w:type="dxa"/>
          </w:tcPr>
          <w:p w14:paraId="5CB005F9" w14:textId="3E1247E8" w:rsidR="00EB49D1" w:rsidRPr="000C69F5" w:rsidDel="00B1233D" w:rsidRDefault="00EB49D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potvrdí laboratórny výsledok</w:t>
            </w:r>
            <w:r w:rsidR="0004299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67E1F932" w14:textId="7D969080" w:rsidR="00EB49D1" w:rsidRPr="000C69F5" w:rsidRDefault="00EB49D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potvrdený</w:t>
            </w:r>
            <w:r w:rsidR="0004299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6321E7E7" w14:textId="77777777" w:rsidR="00EB49D1" w:rsidRPr="000C69F5" w:rsidRDefault="00EB49D1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B49D1" w:rsidRPr="000C69F5" w14:paraId="370C3CC2" w14:textId="77777777" w:rsidTr="000E657E">
        <w:trPr>
          <w:cantSplit/>
        </w:trPr>
        <w:tc>
          <w:tcPr>
            <w:tcW w:w="644" w:type="dxa"/>
          </w:tcPr>
          <w:p w14:paraId="3D35BE68" w14:textId="2EA18771" w:rsidR="00EB49D1" w:rsidRPr="000C69F5" w:rsidRDefault="00D26F9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4010" w:type="dxa"/>
          </w:tcPr>
          <w:p w14:paraId="6F382DA9" w14:textId="77777777" w:rsidR="00EB49D1" w:rsidRDefault="00EB49D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si lokálne uloží záznam z laboratórneho vyšetrenia</w:t>
            </w:r>
            <w:r w:rsidR="0004299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E1E9BCD" w14:textId="77777777" w:rsidR="0004299D" w:rsidRDefault="0004299D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Poznámka:</w:t>
            </w:r>
          </w:p>
          <w:p w14:paraId="51D67D69" w14:textId="574BFF35" w:rsidR="0004299D" w:rsidRPr="000C69F5" w:rsidRDefault="0004299D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Krok 5 a 6 môže byť aj v jednom kroku.</w:t>
            </w:r>
          </w:p>
        </w:tc>
        <w:tc>
          <w:tcPr>
            <w:tcW w:w="3530" w:type="dxa"/>
          </w:tcPr>
          <w:p w14:paraId="03B22475" w14:textId="4064AB75" w:rsidR="00EB49D1" w:rsidRPr="000C69F5" w:rsidRDefault="00EB49D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vyšetrenia uložený</w:t>
            </w:r>
            <w:r w:rsidR="0004299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642D4065" w14:textId="77777777" w:rsidR="00EB49D1" w:rsidRPr="000C69F5" w:rsidRDefault="00EB49D1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B49D1" w:rsidRPr="000C69F5" w14:paraId="08139EB1" w14:textId="77777777" w:rsidTr="000E657E">
        <w:trPr>
          <w:cantSplit/>
        </w:trPr>
        <w:tc>
          <w:tcPr>
            <w:tcW w:w="644" w:type="dxa"/>
          </w:tcPr>
          <w:p w14:paraId="6B839EB0" w14:textId="05D5D8FD" w:rsidR="00EB49D1" w:rsidRPr="000C69F5" w:rsidRDefault="00D26F9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4010" w:type="dxa"/>
          </w:tcPr>
          <w:p w14:paraId="11CE2356" w14:textId="12E1DCDC" w:rsidR="00EB49D1" w:rsidRPr="000C69F5" w:rsidRDefault="00EB49D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odošle záznam z</w:t>
            </w:r>
            <w:r w:rsidR="0004299D">
              <w:rPr>
                <w:rFonts w:asciiTheme="minorHAnsi" w:hAnsiTheme="minorHAnsi" w:cstheme="minorHAnsi"/>
                <w:sz w:val="18"/>
                <w:szCs w:val="18"/>
              </w:rPr>
              <w:t xml:space="preserve"> výsledku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vyšetrenia </w:t>
            </w:r>
            <w:r w:rsidR="0004299D">
              <w:rPr>
                <w:rFonts w:asciiTheme="minorHAnsi" w:hAnsiTheme="minorHAnsi" w:cstheme="minorHAnsi"/>
                <w:sz w:val="18"/>
                <w:szCs w:val="18"/>
              </w:rPr>
              <w:t xml:space="preserve">s odpismi (2x) žiadanie v stave INTERIM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do NZIS</w:t>
            </w:r>
            <w:r w:rsidR="0004299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4668D173" w14:textId="7DE28F27" w:rsidR="00EB49D1" w:rsidRPr="000C69F5" w:rsidRDefault="00EB49D1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laboratórneho vyšetrenia odoslaný do NZIS a NZIS vráti ID záznamu</w:t>
            </w:r>
            <w:r w:rsidR="0004299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3E3811E7" w14:textId="77777777" w:rsidR="00EB49D1" w:rsidRPr="000C69F5" w:rsidRDefault="00EB49D1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4299D" w:rsidRPr="000C69F5" w14:paraId="4D7E2599" w14:textId="77777777" w:rsidTr="000E657E">
        <w:trPr>
          <w:cantSplit/>
        </w:trPr>
        <w:tc>
          <w:tcPr>
            <w:tcW w:w="644" w:type="dxa"/>
          </w:tcPr>
          <w:p w14:paraId="304FEA2F" w14:textId="77F21AB4" w:rsidR="0004299D" w:rsidRPr="000C69F5" w:rsidRDefault="00D26F95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4010" w:type="dxa"/>
          </w:tcPr>
          <w:p w14:paraId="04D7D203" w14:textId="7CCBE7BA" w:rsidR="0004299D" w:rsidRPr="000C69F5" w:rsidRDefault="0004299D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IS PZS po úspešnom zapísaní údajov do NZIS zapíše ID záznamu z vyšetrenia do svojho IS.</w:t>
            </w:r>
          </w:p>
        </w:tc>
        <w:tc>
          <w:tcPr>
            <w:tcW w:w="3530" w:type="dxa"/>
          </w:tcPr>
          <w:p w14:paraId="66A074C2" w14:textId="3585C8D4" w:rsidR="0004299D" w:rsidRPr="000C69F5" w:rsidRDefault="0004299D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úspešné odoslanie záznamu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zobrazením daného ID NZIS.</w:t>
            </w:r>
          </w:p>
        </w:tc>
        <w:tc>
          <w:tcPr>
            <w:tcW w:w="832" w:type="dxa"/>
          </w:tcPr>
          <w:p w14:paraId="34AC351B" w14:textId="77777777" w:rsidR="0004299D" w:rsidRPr="000C69F5" w:rsidRDefault="0004299D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0CC2" w:rsidRPr="000C69F5" w14:paraId="11E1440F" w14:textId="77777777" w:rsidTr="000E657E">
        <w:trPr>
          <w:cantSplit/>
        </w:trPr>
        <w:tc>
          <w:tcPr>
            <w:tcW w:w="644" w:type="dxa"/>
          </w:tcPr>
          <w:p w14:paraId="26804FC4" w14:textId="77777777" w:rsidR="00EC0CC2" w:rsidRDefault="00EC0CC2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4010" w:type="dxa"/>
          </w:tcPr>
          <w:p w14:paraId="2380E7B3" w14:textId="788F3242" w:rsidR="00EC0CC2" w:rsidRDefault="00EC0CC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Výsledky z jedného odpisu žiadanky </w:t>
            </w:r>
            <w:r w:rsidR="00620E93">
              <w:rPr>
                <w:rFonts w:asciiTheme="minorHAnsi" w:hAnsiTheme="minorHAnsi" w:cstheme="minorHAnsi"/>
                <w:sz w:val="18"/>
                <w:szCs w:val="18"/>
              </w:rPr>
              <w:t>sú zobrazené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v 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 prijímateľa ZS</w:t>
            </w:r>
            <w:r w:rsidR="00620E93">
              <w:rPr>
                <w:rFonts w:asciiTheme="minorHAnsi" w:hAnsiTheme="minorHAnsi" w:cstheme="minorHAnsi"/>
                <w:sz w:val="18"/>
                <w:szCs w:val="18"/>
              </w:rPr>
              <w:t xml:space="preserve"> a z druhého odpisu žiadanky nie sú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23457B2C" w14:textId="0772226E" w:rsidR="00EC0CC2" w:rsidRPr="000C69F5" w:rsidRDefault="00EC0CC2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 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je zobrazený a čitateľný výsledok v stave </w:t>
            </w:r>
            <w:r w:rsidR="00620E93">
              <w:rPr>
                <w:rFonts w:asciiTheme="minorHAnsi" w:hAnsiTheme="minorHAnsi" w:cstheme="minorHAnsi"/>
                <w:sz w:val="18"/>
                <w:szCs w:val="18"/>
              </w:rPr>
              <w:t>INTERIM pre prvý odpis žiadanky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3B9302DA" w14:textId="77777777" w:rsidR="00EC0CC2" w:rsidRPr="000C69F5" w:rsidRDefault="00EC0CC2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72C3C90" w14:textId="314988B6" w:rsidR="00495FFE" w:rsidRPr="000C69F5" w:rsidRDefault="00112CA5" w:rsidP="00BF72B0">
      <w:pPr>
        <w:pStyle w:val="Nadpis3"/>
        <w:rPr>
          <w:lang w:val="sk-SK"/>
        </w:rPr>
      </w:pPr>
      <w:bookmarkStart w:id="335" w:name="_Toc507595398"/>
      <w:bookmarkStart w:id="336" w:name="_Toc55209618"/>
      <w:r w:rsidRPr="000C69F5">
        <w:rPr>
          <w:lang w:val="sk-SK"/>
        </w:rPr>
        <w:t xml:space="preserve">4.1.7 </w:t>
      </w:r>
      <w:r w:rsidR="000E68CC" w:rsidRPr="000C69F5">
        <w:rPr>
          <w:lang w:val="sk-SK"/>
        </w:rPr>
        <w:t>ELAB</w:t>
      </w:r>
      <w:r w:rsidR="00BD4CC8" w:rsidRPr="000C69F5">
        <w:rPr>
          <w:lang w:val="sk-SK"/>
        </w:rPr>
        <w:t xml:space="preserve">-E2E-007 - </w:t>
      </w:r>
      <w:r w:rsidR="00FA090C" w:rsidRPr="000C69F5">
        <w:rPr>
          <w:lang w:val="sk-SK"/>
        </w:rPr>
        <w:t xml:space="preserve">Zapísanie </w:t>
      </w:r>
      <w:r w:rsidR="00EA29B8" w:rsidRPr="000C69F5">
        <w:rPr>
          <w:lang w:val="sk-SK"/>
        </w:rPr>
        <w:t>parciálnych laboratórnych výsledok k dvom testom z rôznych žiadaniek v rámci jedného laboratórneho výsledku s</w:t>
      </w:r>
      <w:r w:rsidR="005D11FD">
        <w:rPr>
          <w:lang w:val="sk-SK"/>
        </w:rPr>
        <w:t>o</w:t>
      </w:r>
      <w:r w:rsidR="00805D79" w:rsidRPr="000C69F5">
        <w:rPr>
          <w:lang w:val="sk-SK"/>
        </w:rPr>
        <w:t> </w:t>
      </w:r>
      <w:r w:rsidR="00EA29B8" w:rsidRPr="000C69F5">
        <w:rPr>
          <w:lang w:val="sk-SK"/>
        </w:rPr>
        <w:t>stavom</w:t>
      </w:r>
      <w:r w:rsidR="00805D79" w:rsidRPr="000C69F5">
        <w:rPr>
          <w:lang w:val="sk-SK"/>
        </w:rPr>
        <w:t xml:space="preserve"> FINAL</w:t>
      </w:r>
      <w:r w:rsidR="00325A30">
        <w:rPr>
          <w:lang w:val="sk-SK"/>
        </w:rPr>
        <w:t xml:space="preserve"> s uvedením ordinujúceho v dodatočnom odpise žiadanky</w:t>
      </w:r>
      <w:bookmarkEnd w:id="335"/>
      <w:bookmarkEnd w:id="336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495FFE" w:rsidRPr="000C69F5" w14:paraId="34A67BF3" w14:textId="77777777" w:rsidTr="000E657E">
        <w:trPr>
          <w:cantSplit/>
          <w:tblHeader/>
        </w:trPr>
        <w:tc>
          <w:tcPr>
            <w:tcW w:w="1838" w:type="dxa"/>
            <w:shd w:val="clear" w:color="auto" w:fill="002060"/>
          </w:tcPr>
          <w:p w14:paraId="471C19A2" w14:textId="77777777" w:rsidR="00495FFE" w:rsidRPr="000C69F5" w:rsidRDefault="00495FFE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Kód scenára</w:t>
            </w:r>
          </w:p>
        </w:tc>
        <w:tc>
          <w:tcPr>
            <w:tcW w:w="7178" w:type="dxa"/>
          </w:tcPr>
          <w:p w14:paraId="1C1033F8" w14:textId="5883F07D" w:rsidR="00495FFE" w:rsidRPr="000C69F5" w:rsidRDefault="000E68CC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ELAB</w:t>
            </w:r>
            <w:r w:rsidR="00495FFE" w:rsidRPr="000C69F5">
              <w:rPr>
                <w:sz w:val="18"/>
              </w:rPr>
              <w:t>-E2E-007</w:t>
            </w:r>
          </w:p>
        </w:tc>
      </w:tr>
      <w:tr w:rsidR="00805D79" w:rsidRPr="000C69F5" w14:paraId="1D5701CB" w14:textId="77777777" w:rsidTr="000E657E">
        <w:trPr>
          <w:cantSplit/>
        </w:trPr>
        <w:tc>
          <w:tcPr>
            <w:tcW w:w="1838" w:type="dxa"/>
            <w:shd w:val="clear" w:color="auto" w:fill="002060"/>
          </w:tcPr>
          <w:p w14:paraId="71EDDE5C" w14:textId="77777777" w:rsidR="00805D79" w:rsidRPr="000C69F5" w:rsidRDefault="00805D79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Názov scenára</w:t>
            </w:r>
          </w:p>
        </w:tc>
        <w:tc>
          <w:tcPr>
            <w:tcW w:w="7178" w:type="dxa"/>
          </w:tcPr>
          <w:p w14:paraId="4D785B65" w14:textId="2159B257" w:rsidR="00805D79" w:rsidRPr="000C69F5" w:rsidRDefault="003C761B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t>Zapísanie parciálnych laboratórnych výsledok k dvom testom z rôznych žiadaniek v rámci jedného laboratórneho výsledku s</w:t>
            </w:r>
            <w:r w:rsidR="005D11FD">
              <w:t>o</w:t>
            </w:r>
            <w:r w:rsidRPr="000C69F5">
              <w:t> stavom FINAL</w:t>
            </w:r>
            <w:r w:rsidR="00664AC3">
              <w:t xml:space="preserve"> s uvedením ordinujúceho v dodatočnom odpise žiadanky</w:t>
            </w:r>
          </w:p>
        </w:tc>
      </w:tr>
      <w:tr w:rsidR="00805D79" w:rsidRPr="000C69F5" w14:paraId="67B1E047" w14:textId="77777777" w:rsidTr="000E657E">
        <w:trPr>
          <w:cantSplit/>
        </w:trPr>
        <w:tc>
          <w:tcPr>
            <w:tcW w:w="1838" w:type="dxa"/>
            <w:shd w:val="clear" w:color="auto" w:fill="002060"/>
          </w:tcPr>
          <w:p w14:paraId="1FD01473" w14:textId="77777777" w:rsidR="00805D79" w:rsidRPr="000C69F5" w:rsidRDefault="00805D79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Testované scenáre</w:t>
            </w:r>
          </w:p>
        </w:tc>
        <w:tc>
          <w:tcPr>
            <w:tcW w:w="7178" w:type="dxa"/>
          </w:tcPr>
          <w:p w14:paraId="6E9F133C" w14:textId="4CB7301E" w:rsidR="00805D79" w:rsidRPr="000C69F5" w:rsidRDefault="00805D79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 xml:space="preserve">Hlavný scenár </w:t>
            </w:r>
          </w:p>
        </w:tc>
      </w:tr>
      <w:tr w:rsidR="00805D79" w:rsidRPr="000C69F5" w14:paraId="46C6F7D3" w14:textId="77777777" w:rsidTr="000E657E">
        <w:trPr>
          <w:cantSplit/>
        </w:trPr>
        <w:tc>
          <w:tcPr>
            <w:tcW w:w="1838" w:type="dxa"/>
            <w:shd w:val="clear" w:color="auto" w:fill="002060"/>
          </w:tcPr>
          <w:p w14:paraId="2DF5EAD2" w14:textId="77777777" w:rsidR="00805D79" w:rsidRPr="000C69F5" w:rsidRDefault="00805D79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Stručný popis scenára</w:t>
            </w:r>
          </w:p>
        </w:tc>
        <w:tc>
          <w:tcPr>
            <w:tcW w:w="7178" w:type="dxa"/>
          </w:tcPr>
          <w:p w14:paraId="4E3E4AC3" w14:textId="64650FD2" w:rsidR="00805D79" w:rsidRPr="000C69F5" w:rsidRDefault="00B67F7A" w:rsidP="000E657E">
            <w:pPr>
              <w:spacing w:before="60" w:after="60"/>
              <w:jc w:val="left"/>
              <w:rPr>
                <w:sz w:val="18"/>
              </w:rPr>
            </w:pPr>
            <w:proofErr w:type="spellStart"/>
            <w:r w:rsidRPr="000C69F5">
              <w:rPr>
                <w:sz w:val="18"/>
              </w:rPr>
              <w:t>ZPr</w:t>
            </w:r>
            <w:proofErr w:type="spellEnd"/>
            <w:r w:rsidRPr="000C69F5">
              <w:rPr>
                <w:sz w:val="18"/>
              </w:rPr>
              <w:t xml:space="preserve"> </w:t>
            </w:r>
            <w:r w:rsidRPr="000C69F5">
              <w:rPr>
                <w:b/>
                <w:sz w:val="18"/>
              </w:rPr>
              <w:t>autentifikovaný</w:t>
            </w:r>
            <w:r w:rsidRPr="000C69F5">
              <w:rPr>
                <w:sz w:val="18"/>
              </w:rPr>
              <w:t xml:space="preserve"> voči NZIS s platným tokenom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vykonal všetky aktivity vedúce </w:t>
            </w:r>
            <w:r w:rsidR="00041423">
              <w:rPr>
                <w:sz w:val="18"/>
              </w:rPr>
              <w:t xml:space="preserve">k </w:t>
            </w:r>
            <w:r w:rsidRPr="000C69F5">
              <w:rPr>
                <w:sz w:val="18"/>
              </w:rPr>
              <w:t>zápisu záznam</w:t>
            </w:r>
            <w:r w:rsidR="00041423">
              <w:rPr>
                <w:sz w:val="18"/>
              </w:rPr>
              <w:t>u</w:t>
            </w:r>
            <w:r w:rsidRPr="000C69F5">
              <w:rPr>
                <w:sz w:val="18"/>
              </w:rPr>
              <w:t xml:space="preserve"> z laboratórneho vyšetrenia podľa .</w:t>
            </w:r>
            <w:proofErr w:type="spellStart"/>
            <w:r w:rsidRPr="000C69F5">
              <w:rPr>
                <w:sz w:val="18"/>
              </w:rPr>
              <w:t>xlsx</w:t>
            </w:r>
            <w:proofErr w:type="spellEnd"/>
            <w:r w:rsidRPr="000C69F5">
              <w:rPr>
                <w:sz w:val="18"/>
              </w:rPr>
              <w:t xml:space="preserve"> prílohy.</w:t>
            </w:r>
          </w:p>
        </w:tc>
      </w:tr>
      <w:tr w:rsidR="00805D79" w:rsidRPr="000C69F5" w14:paraId="05271B85" w14:textId="77777777" w:rsidTr="000E657E">
        <w:trPr>
          <w:cantSplit/>
        </w:trPr>
        <w:tc>
          <w:tcPr>
            <w:tcW w:w="1838" w:type="dxa"/>
            <w:shd w:val="clear" w:color="auto" w:fill="002060"/>
          </w:tcPr>
          <w:p w14:paraId="5A1E4373" w14:textId="77777777" w:rsidR="00805D79" w:rsidRPr="000C69F5" w:rsidRDefault="00805D79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Vstup</w:t>
            </w:r>
          </w:p>
        </w:tc>
        <w:tc>
          <w:tcPr>
            <w:tcW w:w="7178" w:type="dxa"/>
          </w:tcPr>
          <w:p w14:paraId="560E7EE6" w14:textId="6735B29E" w:rsidR="00805D79" w:rsidRPr="000C69F5" w:rsidRDefault="00805D79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 xml:space="preserve">Lekár je prihlásený do IS PZS a  je overený kartou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voči NZIS a má platný token a pacient </w:t>
            </w:r>
            <w:r w:rsidR="00041423">
              <w:rPr>
                <w:sz w:val="18"/>
              </w:rPr>
              <w:t xml:space="preserve">je </w:t>
            </w:r>
            <w:r w:rsidRPr="000C69F5">
              <w:rPr>
                <w:sz w:val="18"/>
              </w:rPr>
              <w:t>nájdený v NZIS s priradeným JRÚZ ID</w:t>
            </w:r>
            <w:r w:rsidR="00041423">
              <w:rPr>
                <w:sz w:val="18"/>
              </w:rPr>
              <w:t>.</w:t>
            </w:r>
            <w:r w:rsidR="00CC23C5">
              <w:rPr>
                <w:sz w:val="18"/>
              </w:rPr>
              <w:t xml:space="preserve"> Existuje odpis žiadanky.</w:t>
            </w:r>
          </w:p>
        </w:tc>
      </w:tr>
      <w:tr w:rsidR="00805D79" w:rsidRPr="000C69F5" w14:paraId="33DBD3BA" w14:textId="77777777" w:rsidTr="000E657E">
        <w:trPr>
          <w:cantSplit/>
          <w:trHeight w:val="171"/>
        </w:trPr>
        <w:tc>
          <w:tcPr>
            <w:tcW w:w="1838" w:type="dxa"/>
            <w:shd w:val="clear" w:color="auto" w:fill="002060"/>
          </w:tcPr>
          <w:p w14:paraId="48576840" w14:textId="77777777" w:rsidR="00805D79" w:rsidRPr="000C69F5" w:rsidRDefault="00805D79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Výstup</w:t>
            </w:r>
          </w:p>
        </w:tc>
        <w:tc>
          <w:tcPr>
            <w:tcW w:w="7178" w:type="dxa"/>
          </w:tcPr>
          <w:p w14:paraId="5C473C29" w14:textId="3DAB911F" w:rsidR="00805D79" w:rsidRPr="000C69F5" w:rsidRDefault="00805D79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 xml:space="preserve">Elektronický záznam z odborného vyšetrenia a elektronický záznam odporúčania pre špecializovanú zdravotnú starostlivosť zapísané v NZIS </w:t>
            </w:r>
            <w:r w:rsidR="00041423">
              <w:rPr>
                <w:sz w:val="18"/>
              </w:rPr>
              <w:t>a IS PZS disponuje ID JURZ záznamu.</w:t>
            </w:r>
          </w:p>
        </w:tc>
      </w:tr>
      <w:tr w:rsidR="00805D79" w:rsidRPr="000C69F5" w14:paraId="0494A99C" w14:textId="77777777" w:rsidTr="000E657E">
        <w:trPr>
          <w:cantSplit/>
        </w:trPr>
        <w:tc>
          <w:tcPr>
            <w:tcW w:w="1838" w:type="dxa"/>
            <w:shd w:val="clear" w:color="auto" w:fill="002060"/>
          </w:tcPr>
          <w:p w14:paraId="13565074" w14:textId="77777777" w:rsidR="00805D79" w:rsidRPr="000C69F5" w:rsidRDefault="00805D79" w:rsidP="000E657E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Elektronický podpis</w:t>
            </w:r>
          </w:p>
        </w:tc>
        <w:tc>
          <w:tcPr>
            <w:tcW w:w="7178" w:type="dxa"/>
          </w:tcPr>
          <w:p w14:paraId="7159295C" w14:textId="6CFD99BE" w:rsidR="00805D79" w:rsidRPr="000C69F5" w:rsidRDefault="00805D79" w:rsidP="000E657E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Áno</w:t>
            </w:r>
          </w:p>
        </w:tc>
      </w:tr>
    </w:tbl>
    <w:p w14:paraId="66EB9EAE" w14:textId="77777777" w:rsidR="00495FFE" w:rsidRPr="000C69F5" w:rsidRDefault="00495FFE" w:rsidP="00495FFE"/>
    <w:p w14:paraId="783372AB" w14:textId="18F379FC" w:rsidR="00495FFE" w:rsidRPr="000C69F5" w:rsidRDefault="000E68CC" w:rsidP="00495FFE">
      <w:pPr>
        <w:rPr>
          <w:b/>
        </w:rPr>
      </w:pPr>
      <w:r w:rsidRPr="000C69F5">
        <w:rPr>
          <w:b/>
        </w:rPr>
        <w:t>ELAB</w:t>
      </w:r>
      <w:r w:rsidR="00805D79" w:rsidRPr="000C69F5">
        <w:rPr>
          <w:b/>
        </w:rPr>
        <w:t>-E2E-007</w:t>
      </w:r>
    </w:p>
    <w:p w14:paraId="68C2F4D1" w14:textId="52553280" w:rsidR="00495FFE" w:rsidRPr="000C69F5" w:rsidRDefault="001C0274" w:rsidP="00495FFE">
      <w:r>
        <w:t>Nepovinný scenár, overuje sa, ak takáto situácia pre daný ISVS existuje.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4"/>
        <w:gridCol w:w="4010"/>
        <w:gridCol w:w="3530"/>
        <w:gridCol w:w="832"/>
      </w:tblGrid>
      <w:tr w:rsidR="00495FFE" w:rsidRPr="000C69F5" w14:paraId="024675B3" w14:textId="77777777" w:rsidTr="000E657E">
        <w:trPr>
          <w:cantSplit/>
          <w:tblHeader/>
        </w:trPr>
        <w:tc>
          <w:tcPr>
            <w:tcW w:w="644" w:type="dxa"/>
            <w:shd w:val="clear" w:color="auto" w:fill="002060"/>
          </w:tcPr>
          <w:p w14:paraId="1A36E8F1" w14:textId="77777777" w:rsidR="00495FFE" w:rsidRPr="000C69F5" w:rsidRDefault="00495FFE" w:rsidP="000E657E">
            <w:pPr>
              <w:spacing w:before="60" w:after="60"/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Krok</w:t>
            </w:r>
          </w:p>
        </w:tc>
        <w:tc>
          <w:tcPr>
            <w:tcW w:w="4010" w:type="dxa"/>
            <w:shd w:val="clear" w:color="auto" w:fill="002060"/>
          </w:tcPr>
          <w:p w14:paraId="4793386C" w14:textId="77777777" w:rsidR="00495FFE" w:rsidRPr="000C69F5" w:rsidRDefault="00495FFE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3530" w:type="dxa"/>
            <w:shd w:val="clear" w:color="auto" w:fill="002060"/>
          </w:tcPr>
          <w:p w14:paraId="75E85D06" w14:textId="77777777" w:rsidR="00495FFE" w:rsidRPr="000C69F5" w:rsidRDefault="00495FFE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Očakávaný výstup</w:t>
            </w:r>
          </w:p>
        </w:tc>
        <w:tc>
          <w:tcPr>
            <w:tcW w:w="832" w:type="dxa"/>
            <w:shd w:val="clear" w:color="auto" w:fill="002060"/>
          </w:tcPr>
          <w:p w14:paraId="6E45AE8E" w14:textId="77777777" w:rsidR="00495FFE" w:rsidRPr="000C69F5" w:rsidRDefault="00495FFE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Stav</w:t>
            </w:r>
          </w:p>
        </w:tc>
      </w:tr>
      <w:tr w:rsidR="00805D79" w:rsidRPr="000C69F5" w14:paraId="40385AEB" w14:textId="77777777" w:rsidTr="000E657E">
        <w:trPr>
          <w:cantSplit/>
        </w:trPr>
        <w:tc>
          <w:tcPr>
            <w:tcW w:w="644" w:type="dxa"/>
          </w:tcPr>
          <w:p w14:paraId="641E0E18" w14:textId="79EB1E03" w:rsidR="00805D79" w:rsidRPr="000C69F5" w:rsidRDefault="007232F3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4010" w:type="dxa"/>
          </w:tcPr>
          <w:p w14:paraId="700FA627" w14:textId="5FA25F11" w:rsidR="00805D79" w:rsidRPr="000C69F5" w:rsidRDefault="007232F3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sz w:val="18"/>
              </w:rPr>
              <w:t xml:space="preserve">Lekár je prihlásený do IS PZS a  je overený kartou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voči NZIS a má platný token a pacient </w:t>
            </w:r>
            <w:r>
              <w:rPr>
                <w:sz w:val="18"/>
              </w:rPr>
              <w:t xml:space="preserve">je </w:t>
            </w:r>
            <w:r w:rsidRPr="000C69F5">
              <w:rPr>
                <w:sz w:val="18"/>
              </w:rPr>
              <w:t>nájdený v NZIS s priradeným JRÚZ ID</w:t>
            </w:r>
            <w:r>
              <w:rPr>
                <w:sz w:val="18"/>
              </w:rPr>
              <w:t>.</w:t>
            </w:r>
          </w:p>
        </w:tc>
        <w:tc>
          <w:tcPr>
            <w:tcW w:w="3530" w:type="dxa"/>
          </w:tcPr>
          <w:p w14:paraId="23662B8B" w14:textId="075C39FE" w:rsidR="00805D79" w:rsidRPr="000C69F5" w:rsidRDefault="00805D79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Rodné číslo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je zadané do IS PZS a IS PZS </w:t>
            </w:r>
            <w:r w:rsidR="00223521">
              <w:rPr>
                <w:rFonts w:asciiTheme="minorHAnsi" w:hAnsiTheme="minorHAnsi" w:cstheme="minorHAnsi"/>
                <w:sz w:val="18"/>
                <w:szCs w:val="18"/>
              </w:rPr>
              <w:t>identifikoval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JRÚZ ID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  <w:r w:rsidR="00EA0C6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21A13343" w14:textId="77777777" w:rsidR="00805D79" w:rsidRPr="000C69F5" w:rsidRDefault="00805D79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05D79" w:rsidRPr="000C69F5" w14:paraId="4577D5E9" w14:textId="77777777" w:rsidTr="000E657E">
        <w:trPr>
          <w:cantSplit/>
        </w:trPr>
        <w:tc>
          <w:tcPr>
            <w:tcW w:w="644" w:type="dxa"/>
          </w:tcPr>
          <w:p w14:paraId="4AB9FE4C" w14:textId="7326087B" w:rsidR="00805D79" w:rsidRPr="000C69F5" w:rsidRDefault="007232F3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1a</w:t>
            </w:r>
          </w:p>
        </w:tc>
        <w:tc>
          <w:tcPr>
            <w:tcW w:w="4010" w:type="dxa"/>
          </w:tcPr>
          <w:p w14:paraId="5C5D75BC" w14:textId="36EF67D8" w:rsidR="00805D79" w:rsidRPr="000C69F5" w:rsidRDefault="00805D79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vyberie možnosť vytvoriť záznam z laboratórneho vyšetrenia</w:t>
            </w:r>
            <w:r w:rsidR="00EA0C6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7415DFE6" w14:textId="152059D0" w:rsidR="00035102" w:rsidRPr="00035102" w:rsidRDefault="00805D79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zadanie záznamu o laboratórnom vyšetrení s nasledujúcimi údajmi:</w:t>
            </w:r>
          </w:p>
          <w:p w14:paraId="3FF1EADB" w14:textId="77777777" w:rsidR="00035102" w:rsidRDefault="00035102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Laboratórna žiadanka,</w:t>
            </w:r>
          </w:p>
          <w:p w14:paraId="7E624656" w14:textId="1BE3252D" w:rsidR="00805D79" w:rsidRPr="000C69F5" w:rsidRDefault="00D5535D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Stav výsledku</w:t>
            </w:r>
            <w:r w:rsidR="00EA0C6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6874697" w14:textId="225C302A" w:rsidR="00805D79" w:rsidRPr="000C69F5" w:rsidRDefault="00EA0C6C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Laboratórny výsledok.</w:t>
            </w:r>
          </w:p>
        </w:tc>
        <w:tc>
          <w:tcPr>
            <w:tcW w:w="832" w:type="dxa"/>
          </w:tcPr>
          <w:p w14:paraId="1EABF236" w14:textId="77777777" w:rsidR="00805D79" w:rsidRPr="000C69F5" w:rsidRDefault="00805D79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7FC6" w:rsidRPr="000C69F5" w14:paraId="4E9953C4" w14:textId="77777777" w:rsidTr="000E657E">
        <w:trPr>
          <w:cantSplit/>
        </w:trPr>
        <w:tc>
          <w:tcPr>
            <w:tcW w:w="644" w:type="dxa"/>
          </w:tcPr>
          <w:p w14:paraId="4446342F" w14:textId="2EB0A540" w:rsidR="00897FC6" w:rsidRPr="000C69F5" w:rsidRDefault="00897FC6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1b</w:t>
            </w:r>
          </w:p>
        </w:tc>
        <w:tc>
          <w:tcPr>
            <w:tcW w:w="4010" w:type="dxa"/>
          </w:tcPr>
          <w:p w14:paraId="6C69020D" w14:textId="041BC1F5" w:rsidR="00897FC6" w:rsidRPr="009A4AB1" w:rsidRDefault="0091158D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vyplní Stav výsledku INTERIM (rozpracovan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ý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a ďalšie údaje podľa .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xlsx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príloh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897FC6"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897FC6">
              <w:rPr>
                <w:rFonts w:asciiTheme="minorHAnsi" w:hAnsiTheme="minorHAnsi" w:cstheme="minorHAnsi"/>
                <w:sz w:val="18"/>
                <w:szCs w:val="18"/>
              </w:rPr>
              <w:t xml:space="preserve"> V </w:t>
            </w:r>
            <w:proofErr w:type="spellStart"/>
            <w:r w:rsidR="00897FC6">
              <w:rPr>
                <w:rFonts w:asciiTheme="minorHAnsi" w:hAnsiTheme="minorHAnsi" w:cstheme="minorHAnsi"/>
                <w:sz w:val="18"/>
                <w:szCs w:val="18"/>
              </w:rPr>
              <w:t>lab</w:t>
            </w:r>
            <w:proofErr w:type="spellEnd"/>
            <w:r w:rsidR="00897FC6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žiadanke</w:t>
            </w:r>
            <w:r w:rsidR="00897FC6">
              <w:rPr>
                <w:rFonts w:asciiTheme="minorHAnsi" w:hAnsiTheme="minorHAnsi" w:cstheme="minorHAnsi"/>
                <w:sz w:val="18"/>
                <w:szCs w:val="18"/>
              </w:rPr>
              <w:t xml:space="preserve"> v položke ordinujúci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bude uvedená</w:t>
            </w:r>
            <w:r w:rsidR="00897FC6">
              <w:rPr>
                <w:rFonts w:asciiTheme="minorHAnsi" w:hAnsiTheme="minorHAnsi" w:cstheme="minorHAnsi"/>
                <w:sz w:val="18"/>
                <w:szCs w:val="18"/>
              </w:rPr>
              <w:t xml:space="preserve"> hodnota ID </w:t>
            </w:r>
            <w:r w:rsidR="00897FC6" w:rsidRPr="00D03C35">
              <w:rPr>
                <w:bCs/>
                <w:color w:val="FF0000"/>
              </w:rPr>
              <w:t>00021319033</w:t>
            </w:r>
            <w:r w:rsidR="00897FC6">
              <w:rPr>
                <w:bCs/>
                <w:color w:val="FF0000"/>
              </w:rPr>
              <w:t>.</w:t>
            </w:r>
          </w:p>
          <w:p w14:paraId="544CD906" w14:textId="13808F2E" w:rsidR="00897FC6" w:rsidRPr="000C69F5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b/>
                <w:sz w:val="18"/>
                <w:szCs w:val="18"/>
              </w:rPr>
              <w:t>Poznámka: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laboratórna žiadanka môže byť v 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lab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 prijatá v elektronickej podobe, procesný scenár nepredpokladá takéto žiadanky.</w:t>
            </w:r>
          </w:p>
        </w:tc>
        <w:tc>
          <w:tcPr>
            <w:tcW w:w="3530" w:type="dxa"/>
          </w:tcPr>
          <w:p w14:paraId="232E8EE0" w14:textId="63B8DDFB" w:rsidR="00897FC6" w:rsidRPr="000C69F5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IS PZS zobrazí okno na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dotiahnutie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odpisu laboratórnych žiadaniek. Údaje budú vyplnené v komplexom vyčerpávajúcom rozsahu.</w:t>
            </w:r>
          </w:p>
        </w:tc>
        <w:tc>
          <w:tcPr>
            <w:tcW w:w="832" w:type="dxa"/>
          </w:tcPr>
          <w:p w14:paraId="4C2BFD18" w14:textId="77777777" w:rsidR="00897FC6" w:rsidRPr="000C69F5" w:rsidRDefault="00897FC6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7FC6" w:rsidRPr="000C69F5" w14:paraId="4F9A6F3C" w14:textId="77777777" w:rsidTr="000E657E">
        <w:trPr>
          <w:cantSplit/>
        </w:trPr>
        <w:tc>
          <w:tcPr>
            <w:tcW w:w="644" w:type="dxa"/>
          </w:tcPr>
          <w:p w14:paraId="215632C0" w14:textId="15222F3F" w:rsidR="00897FC6" w:rsidRPr="000C69F5" w:rsidRDefault="00897FC6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4010" w:type="dxa"/>
          </w:tcPr>
          <w:p w14:paraId="1FED4238" w14:textId="45B07088" w:rsidR="00897FC6" w:rsidRPr="000C69F5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vyplní Stav výsledku FINAL a ďalšie údaje podľa .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xlsx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príloh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049A4A91" w14:textId="7284924D" w:rsidR="00897FC6" w:rsidRPr="000C69F5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úpravu výsledku laboratórneho výsledku.</w:t>
            </w:r>
          </w:p>
        </w:tc>
        <w:tc>
          <w:tcPr>
            <w:tcW w:w="832" w:type="dxa"/>
          </w:tcPr>
          <w:p w14:paraId="2E2B564C" w14:textId="77777777" w:rsidR="00897FC6" w:rsidRPr="000C69F5" w:rsidRDefault="00897FC6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7FC6" w:rsidRPr="000C69F5" w14:paraId="4E877B17" w14:textId="77777777" w:rsidTr="000E657E">
        <w:trPr>
          <w:cantSplit/>
        </w:trPr>
        <w:tc>
          <w:tcPr>
            <w:tcW w:w="644" w:type="dxa"/>
          </w:tcPr>
          <w:p w14:paraId="6557CDC7" w14:textId="5B7B3D95" w:rsidR="00897FC6" w:rsidRPr="000C69F5" w:rsidRDefault="00897FC6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010" w:type="dxa"/>
          </w:tcPr>
          <w:p w14:paraId="747E3EFB" w14:textId="52968508" w:rsidR="00897FC6" w:rsidRPr="000C69F5" w:rsidDel="00B1233D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potvrdí laboratórny výsledok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2A430E68" w14:textId="55BFE396" w:rsidR="00897FC6" w:rsidRPr="000C69F5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potvrdený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698C82EC" w14:textId="77777777" w:rsidR="00897FC6" w:rsidRPr="000C69F5" w:rsidRDefault="00897FC6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7FC6" w:rsidRPr="000C69F5" w14:paraId="0B86EDC4" w14:textId="77777777" w:rsidTr="000E657E">
        <w:trPr>
          <w:cantSplit/>
        </w:trPr>
        <w:tc>
          <w:tcPr>
            <w:tcW w:w="644" w:type="dxa"/>
          </w:tcPr>
          <w:p w14:paraId="3E89F5A6" w14:textId="21F651BA" w:rsidR="00897FC6" w:rsidRPr="000C69F5" w:rsidRDefault="00897FC6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4010" w:type="dxa"/>
          </w:tcPr>
          <w:p w14:paraId="5DF3674D" w14:textId="77777777" w:rsidR="00897FC6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si lokálne uloží záznam z laboratórneho vyšetrenia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FC5DDA3" w14:textId="77777777" w:rsidR="00897FC6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Poznámka:</w:t>
            </w:r>
          </w:p>
          <w:p w14:paraId="4DA1C868" w14:textId="74D486FD" w:rsidR="00897FC6" w:rsidRPr="000C69F5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Krok 5 a 6 môže byť aj v jednom kroku.</w:t>
            </w:r>
          </w:p>
        </w:tc>
        <w:tc>
          <w:tcPr>
            <w:tcW w:w="3530" w:type="dxa"/>
          </w:tcPr>
          <w:p w14:paraId="064B81D6" w14:textId="67D1A1F7" w:rsidR="00897FC6" w:rsidRPr="000C69F5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vyšetrenia uložený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19C090FD" w14:textId="77777777" w:rsidR="00897FC6" w:rsidRPr="000C69F5" w:rsidRDefault="00897FC6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7FC6" w:rsidRPr="000C69F5" w14:paraId="37C3A04E" w14:textId="77777777" w:rsidTr="000E657E">
        <w:trPr>
          <w:cantSplit/>
        </w:trPr>
        <w:tc>
          <w:tcPr>
            <w:tcW w:w="644" w:type="dxa"/>
          </w:tcPr>
          <w:p w14:paraId="525C1FFD" w14:textId="723AF93E" w:rsidR="00897FC6" w:rsidRPr="000C69F5" w:rsidRDefault="001B0D97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4010" w:type="dxa"/>
          </w:tcPr>
          <w:p w14:paraId="73119424" w14:textId="35A77C42" w:rsidR="00897FC6" w:rsidRPr="000C69F5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IS PZS odošle záznam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výsledku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z vyšetrenia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so stavom FINAL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do NZIS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672425CD" w14:textId="7556C6BE" w:rsidR="00897FC6" w:rsidRPr="000C69F5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laboratórneho vyšetrenia odoslaný do NZIS a NZIS vráti ID záznamu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70CB0675" w14:textId="77777777" w:rsidR="00897FC6" w:rsidRPr="000C69F5" w:rsidRDefault="00897FC6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7FC6" w:rsidRPr="000C69F5" w14:paraId="6F635AFC" w14:textId="77777777" w:rsidTr="000E657E">
        <w:trPr>
          <w:cantSplit/>
        </w:trPr>
        <w:tc>
          <w:tcPr>
            <w:tcW w:w="644" w:type="dxa"/>
          </w:tcPr>
          <w:p w14:paraId="6E345A97" w14:textId="5B78C040" w:rsidR="00897FC6" w:rsidRPr="000C69F5" w:rsidRDefault="00897FC6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4010" w:type="dxa"/>
          </w:tcPr>
          <w:p w14:paraId="69845022" w14:textId="7F9A6116" w:rsidR="00897FC6" w:rsidRPr="000C69F5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IS PZS po úspešnom zapísaní údajov do NZIS zapíše ID záznamu z vyšetrenia do svojho IS.</w:t>
            </w:r>
          </w:p>
        </w:tc>
        <w:tc>
          <w:tcPr>
            <w:tcW w:w="3530" w:type="dxa"/>
          </w:tcPr>
          <w:p w14:paraId="14031D2B" w14:textId="608B9050" w:rsidR="00897FC6" w:rsidRPr="000C69F5" w:rsidRDefault="00897FC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úspešné odoslanie záznamu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zobrazením daného ID NZIS.</w:t>
            </w:r>
          </w:p>
        </w:tc>
        <w:tc>
          <w:tcPr>
            <w:tcW w:w="832" w:type="dxa"/>
          </w:tcPr>
          <w:p w14:paraId="5682B4EA" w14:textId="77777777" w:rsidR="00897FC6" w:rsidRPr="000C69F5" w:rsidRDefault="00897FC6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B675B" w:rsidRPr="000C69F5" w14:paraId="446BA175" w14:textId="77777777" w:rsidTr="000E657E">
        <w:trPr>
          <w:cantSplit/>
        </w:trPr>
        <w:tc>
          <w:tcPr>
            <w:tcW w:w="644" w:type="dxa"/>
          </w:tcPr>
          <w:p w14:paraId="10039B64" w14:textId="77777777" w:rsidR="005B675B" w:rsidRDefault="005B675B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4010" w:type="dxa"/>
          </w:tcPr>
          <w:p w14:paraId="756D14FB" w14:textId="41C7921D" w:rsidR="005B675B" w:rsidRDefault="005B675B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Výsledok nie je zobrazený v 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 prijímateľa ZS.</w:t>
            </w:r>
          </w:p>
        </w:tc>
        <w:tc>
          <w:tcPr>
            <w:tcW w:w="3530" w:type="dxa"/>
          </w:tcPr>
          <w:p w14:paraId="74CAD039" w14:textId="65C0FD62" w:rsidR="005B675B" w:rsidRPr="000C69F5" w:rsidRDefault="005B675B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 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nie je zobrazený.</w:t>
            </w:r>
          </w:p>
        </w:tc>
        <w:tc>
          <w:tcPr>
            <w:tcW w:w="832" w:type="dxa"/>
          </w:tcPr>
          <w:p w14:paraId="23A32267" w14:textId="77777777" w:rsidR="005B675B" w:rsidRPr="000C69F5" w:rsidRDefault="005B675B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BE21D9D" w14:textId="77777777" w:rsidR="007437A2" w:rsidRDefault="007437A2" w:rsidP="00085E6E"/>
    <w:p w14:paraId="0DE78709" w14:textId="00B06628" w:rsidR="008D18A0" w:rsidRDefault="008D18A0" w:rsidP="008D18A0">
      <w:pPr>
        <w:pStyle w:val="Nadpis3"/>
        <w:rPr>
          <w:lang w:val="sk-SK"/>
        </w:rPr>
      </w:pPr>
      <w:bookmarkStart w:id="337" w:name="_Toc507595399"/>
      <w:bookmarkStart w:id="338" w:name="_Toc55209619"/>
      <w:r w:rsidRPr="000C69F5">
        <w:rPr>
          <w:lang w:val="sk-SK"/>
        </w:rPr>
        <w:t>4.1.</w:t>
      </w:r>
      <w:r>
        <w:rPr>
          <w:lang w:val="sk-SK"/>
        </w:rPr>
        <w:t>8</w:t>
      </w:r>
      <w:r w:rsidRPr="000C69F5">
        <w:rPr>
          <w:lang w:val="sk-SK"/>
        </w:rPr>
        <w:t xml:space="preserve"> ELAB</w:t>
      </w:r>
      <w:r>
        <w:t>-E2E-</w:t>
      </w:r>
      <w:r w:rsidRPr="008D18A0">
        <w:rPr>
          <w:lang w:val="sk-SK"/>
        </w:rPr>
        <w:t>008</w:t>
      </w:r>
      <w:r w:rsidRPr="000C69F5">
        <w:rPr>
          <w:lang w:val="sk-SK"/>
        </w:rPr>
        <w:t xml:space="preserve"> </w:t>
      </w:r>
      <w:r>
        <w:rPr>
          <w:lang w:val="sk-SK"/>
        </w:rPr>
        <w:t>–</w:t>
      </w:r>
      <w:r w:rsidRPr="000C69F5">
        <w:rPr>
          <w:lang w:val="sk-SK"/>
        </w:rPr>
        <w:t xml:space="preserve"> Zapísanie</w:t>
      </w:r>
      <w:r>
        <w:rPr>
          <w:lang w:val="sk-SK"/>
        </w:rPr>
        <w:t xml:space="preserve"> laboratórneho</w:t>
      </w:r>
      <w:r w:rsidRPr="000C69F5">
        <w:rPr>
          <w:lang w:val="sk-SK"/>
        </w:rPr>
        <w:t xml:space="preserve"> </w:t>
      </w:r>
      <w:r>
        <w:rPr>
          <w:lang w:val="sk-SK"/>
        </w:rPr>
        <w:t>výsledku s HTML</w:t>
      </w:r>
      <w:bookmarkEnd w:id="337"/>
      <w:bookmarkEnd w:id="338"/>
    </w:p>
    <w:p w14:paraId="125CDFB0" w14:textId="31D6CC0F" w:rsidR="00F56C76" w:rsidRDefault="008D18A0" w:rsidP="008D18A0">
      <w:r>
        <w:t xml:space="preserve">V prípade, že </w:t>
      </w:r>
      <w:proofErr w:type="spellStart"/>
      <w:r w:rsidR="008C1C2F">
        <w:t>la</w:t>
      </w:r>
      <w:r w:rsidR="002B1BD2">
        <w:t>b</w:t>
      </w:r>
      <w:proofErr w:type="spellEnd"/>
      <w:r w:rsidR="008C1C2F">
        <w:t xml:space="preserve"> ne</w:t>
      </w:r>
      <w:r>
        <w:t>chce mať overenie zhody na zápis HTML</w:t>
      </w:r>
      <w:r w:rsidR="008C1C2F">
        <w:t xml:space="preserve"> s</w:t>
      </w:r>
      <w:r w:rsidR="00432E3A">
        <w:t>c</w:t>
      </w:r>
      <w:r w:rsidR="008C1C2F">
        <w:t>ená</w:t>
      </w:r>
      <w:r w:rsidR="00432E3A">
        <w:t>r nie je povinný.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F56C76" w:rsidRPr="000C69F5" w14:paraId="6CE3F937" w14:textId="77777777" w:rsidTr="000E657E">
        <w:trPr>
          <w:cantSplit/>
          <w:tblHeader/>
        </w:trPr>
        <w:tc>
          <w:tcPr>
            <w:tcW w:w="1838" w:type="dxa"/>
            <w:shd w:val="clear" w:color="auto" w:fill="002060"/>
          </w:tcPr>
          <w:p w14:paraId="20A91DF3" w14:textId="77777777" w:rsidR="00F56C76" w:rsidRPr="000C69F5" w:rsidRDefault="00F56C76" w:rsidP="004F170C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Kód scenára</w:t>
            </w:r>
          </w:p>
        </w:tc>
        <w:tc>
          <w:tcPr>
            <w:tcW w:w="7178" w:type="dxa"/>
          </w:tcPr>
          <w:p w14:paraId="12EEC40E" w14:textId="0A977C3E" w:rsidR="00F56C76" w:rsidRPr="000C69F5" w:rsidRDefault="00F56C76" w:rsidP="004F170C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ELAB-E2E-00</w:t>
            </w:r>
            <w:r w:rsidR="00D11E3D">
              <w:rPr>
                <w:sz w:val="18"/>
              </w:rPr>
              <w:t>8</w:t>
            </w:r>
          </w:p>
        </w:tc>
      </w:tr>
      <w:tr w:rsidR="00F56C76" w:rsidRPr="000C69F5" w14:paraId="0A8B0A8C" w14:textId="77777777" w:rsidTr="000E657E">
        <w:trPr>
          <w:cantSplit/>
        </w:trPr>
        <w:tc>
          <w:tcPr>
            <w:tcW w:w="1838" w:type="dxa"/>
            <w:shd w:val="clear" w:color="auto" w:fill="002060"/>
          </w:tcPr>
          <w:p w14:paraId="00DCB2AA" w14:textId="77777777" w:rsidR="00F56C76" w:rsidRPr="000C69F5" w:rsidRDefault="00F56C76" w:rsidP="004F170C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Názov scenára</w:t>
            </w:r>
          </w:p>
        </w:tc>
        <w:tc>
          <w:tcPr>
            <w:tcW w:w="7178" w:type="dxa"/>
          </w:tcPr>
          <w:p w14:paraId="2DBEC4A7" w14:textId="42743EE0" w:rsidR="00F56C76" w:rsidRPr="000C69F5" w:rsidRDefault="00F56C76" w:rsidP="004F170C">
            <w:pPr>
              <w:spacing w:before="60" w:after="60"/>
              <w:jc w:val="left"/>
              <w:rPr>
                <w:sz w:val="18"/>
              </w:rPr>
            </w:pPr>
            <w:r w:rsidRPr="001A7156">
              <w:rPr>
                <w:sz w:val="18"/>
              </w:rPr>
              <w:t>Zapísanie laboratórneho výsledku s</w:t>
            </w:r>
            <w:r w:rsidR="00A266DC">
              <w:rPr>
                <w:sz w:val="18"/>
              </w:rPr>
              <w:t> </w:t>
            </w:r>
            <w:r w:rsidRPr="001A7156">
              <w:rPr>
                <w:sz w:val="18"/>
              </w:rPr>
              <w:t>HTML</w:t>
            </w:r>
          </w:p>
        </w:tc>
      </w:tr>
      <w:tr w:rsidR="00F56C76" w:rsidRPr="000C69F5" w14:paraId="1AA30564" w14:textId="77777777" w:rsidTr="000E657E">
        <w:trPr>
          <w:cantSplit/>
        </w:trPr>
        <w:tc>
          <w:tcPr>
            <w:tcW w:w="1838" w:type="dxa"/>
            <w:shd w:val="clear" w:color="auto" w:fill="002060"/>
          </w:tcPr>
          <w:p w14:paraId="13204D9A" w14:textId="77777777" w:rsidR="00F56C76" w:rsidRPr="000C69F5" w:rsidRDefault="00F56C76" w:rsidP="004F170C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Testované scenáre</w:t>
            </w:r>
          </w:p>
        </w:tc>
        <w:tc>
          <w:tcPr>
            <w:tcW w:w="7178" w:type="dxa"/>
          </w:tcPr>
          <w:p w14:paraId="594DD9A2" w14:textId="77777777" w:rsidR="00F56C76" w:rsidRPr="000C69F5" w:rsidRDefault="00F56C76" w:rsidP="004F170C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 xml:space="preserve">Hlavný scenár </w:t>
            </w:r>
          </w:p>
        </w:tc>
      </w:tr>
      <w:tr w:rsidR="00F56C76" w:rsidRPr="000C69F5" w14:paraId="2248278F" w14:textId="77777777" w:rsidTr="000E657E">
        <w:trPr>
          <w:cantSplit/>
        </w:trPr>
        <w:tc>
          <w:tcPr>
            <w:tcW w:w="1838" w:type="dxa"/>
            <w:shd w:val="clear" w:color="auto" w:fill="002060"/>
          </w:tcPr>
          <w:p w14:paraId="7B128DEA" w14:textId="77777777" w:rsidR="00F56C76" w:rsidRPr="000C69F5" w:rsidRDefault="00F56C76" w:rsidP="004F170C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Stručný popis scenára</w:t>
            </w:r>
          </w:p>
        </w:tc>
        <w:tc>
          <w:tcPr>
            <w:tcW w:w="7178" w:type="dxa"/>
          </w:tcPr>
          <w:p w14:paraId="11DB39E1" w14:textId="13EA5A11" w:rsidR="00F56C76" w:rsidRPr="000C69F5" w:rsidRDefault="00F56C76" w:rsidP="004F170C">
            <w:pPr>
              <w:spacing w:before="60" w:after="60"/>
              <w:jc w:val="left"/>
              <w:rPr>
                <w:sz w:val="18"/>
              </w:rPr>
            </w:pPr>
            <w:proofErr w:type="spellStart"/>
            <w:r w:rsidRPr="000C69F5">
              <w:rPr>
                <w:sz w:val="18"/>
              </w:rPr>
              <w:t>ZPr</w:t>
            </w:r>
            <w:proofErr w:type="spellEnd"/>
            <w:r w:rsidRPr="000C69F5">
              <w:rPr>
                <w:sz w:val="18"/>
              </w:rPr>
              <w:t xml:space="preserve"> </w:t>
            </w:r>
            <w:r w:rsidRPr="000C69F5">
              <w:rPr>
                <w:b/>
                <w:sz w:val="18"/>
              </w:rPr>
              <w:t>autentifikovaný</w:t>
            </w:r>
            <w:r w:rsidRPr="000C69F5">
              <w:rPr>
                <w:sz w:val="18"/>
              </w:rPr>
              <w:t xml:space="preserve"> voči NZIS s platným tokenom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vykonal všetky aktivity vedúce</w:t>
            </w:r>
            <w:r w:rsidR="00D11E3D">
              <w:rPr>
                <w:sz w:val="18"/>
              </w:rPr>
              <w:t xml:space="preserve"> k</w:t>
            </w:r>
            <w:r w:rsidRPr="000C69F5">
              <w:rPr>
                <w:sz w:val="18"/>
              </w:rPr>
              <w:t xml:space="preserve"> zápisu záznam</w:t>
            </w:r>
            <w:r w:rsidR="00D11E3D">
              <w:rPr>
                <w:sz w:val="18"/>
              </w:rPr>
              <w:t>u</w:t>
            </w:r>
            <w:r w:rsidRPr="000C69F5">
              <w:rPr>
                <w:sz w:val="18"/>
              </w:rPr>
              <w:t xml:space="preserve"> z laboratórneho vyšetrenia podľa .</w:t>
            </w:r>
            <w:proofErr w:type="spellStart"/>
            <w:r w:rsidRPr="000C69F5">
              <w:rPr>
                <w:sz w:val="18"/>
              </w:rPr>
              <w:t>xlsx</w:t>
            </w:r>
            <w:proofErr w:type="spellEnd"/>
            <w:r w:rsidRPr="000C69F5">
              <w:rPr>
                <w:sz w:val="18"/>
              </w:rPr>
              <w:t xml:space="preserve"> prílohy.</w:t>
            </w:r>
          </w:p>
        </w:tc>
      </w:tr>
      <w:tr w:rsidR="00F56C76" w:rsidRPr="000C69F5" w14:paraId="3F4C888C" w14:textId="77777777" w:rsidTr="000E657E">
        <w:trPr>
          <w:cantSplit/>
        </w:trPr>
        <w:tc>
          <w:tcPr>
            <w:tcW w:w="1838" w:type="dxa"/>
            <w:shd w:val="clear" w:color="auto" w:fill="002060"/>
          </w:tcPr>
          <w:p w14:paraId="452262FA" w14:textId="77777777" w:rsidR="00F56C76" w:rsidRPr="000C69F5" w:rsidRDefault="00F56C76" w:rsidP="004F170C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Vstup</w:t>
            </w:r>
          </w:p>
        </w:tc>
        <w:tc>
          <w:tcPr>
            <w:tcW w:w="7178" w:type="dxa"/>
          </w:tcPr>
          <w:p w14:paraId="533BFC57" w14:textId="70861516" w:rsidR="00F56C76" w:rsidRPr="000C69F5" w:rsidRDefault="00D11E3D" w:rsidP="004F170C">
            <w:pPr>
              <w:spacing w:before="60" w:after="60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</w:t>
            </w:r>
            <w:r w:rsidR="00F56C76" w:rsidRPr="000C69F5">
              <w:rPr>
                <w:sz w:val="18"/>
              </w:rPr>
              <w:t xml:space="preserve">je prihlásený do IS PZS a  je overený kartou </w:t>
            </w:r>
            <w:proofErr w:type="spellStart"/>
            <w:r w:rsidR="00F56C76" w:rsidRPr="000C69F5">
              <w:rPr>
                <w:sz w:val="18"/>
              </w:rPr>
              <w:t>ePZP</w:t>
            </w:r>
            <w:proofErr w:type="spellEnd"/>
            <w:r w:rsidR="00F56C76" w:rsidRPr="000C69F5">
              <w:rPr>
                <w:sz w:val="18"/>
              </w:rPr>
              <w:t xml:space="preserve"> voči NZIS a má platný token a pacient </w:t>
            </w:r>
            <w:r>
              <w:rPr>
                <w:sz w:val="18"/>
              </w:rPr>
              <w:t xml:space="preserve">je </w:t>
            </w:r>
            <w:r w:rsidR="00F56C76" w:rsidRPr="000C69F5">
              <w:rPr>
                <w:sz w:val="18"/>
              </w:rPr>
              <w:t>nájdený v NZIS s priradeným JRÚZ ID</w:t>
            </w:r>
          </w:p>
        </w:tc>
      </w:tr>
      <w:tr w:rsidR="00F56C76" w:rsidRPr="000C69F5" w14:paraId="4D8F6CC1" w14:textId="77777777" w:rsidTr="000E657E">
        <w:trPr>
          <w:cantSplit/>
          <w:trHeight w:val="171"/>
        </w:trPr>
        <w:tc>
          <w:tcPr>
            <w:tcW w:w="1838" w:type="dxa"/>
            <w:shd w:val="clear" w:color="auto" w:fill="002060"/>
          </w:tcPr>
          <w:p w14:paraId="761F2EC2" w14:textId="77777777" w:rsidR="00F56C76" w:rsidRPr="000C69F5" w:rsidRDefault="00F56C76" w:rsidP="004F170C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Výstup</w:t>
            </w:r>
          </w:p>
        </w:tc>
        <w:tc>
          <w:tcPr>
            <w:tcW w:w="7178" w:type="dxa"/>
          </w:tcPr>
          <w:p w14:paraId="2551C8C1" w14:textId="21122ED1" w:rsidR="00F56C76" w:rsidRPr="000C69F5" w:rsidRDefault="00F56C76" w:rsidP="004F170C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 xml:space="preserve">Elektronický záznam z odborného vyšetrenia a elektronický záznam odporúčania pre špecializovanú zdravotnú starostlivosť zapísané v NZIS </w:t>
            </w:r>
            <w:r w:rsidR="00386479">
              <w:rPr>
                <w:sz w:val="18"/>
              </w:rPr>
              <w:t>a IS PZS disponuje ID JURZ záznamu</w:t>
            </w:r>
            <w:r w:rsidR="004A63AE">
              <w:rPr>
                <w:sz w:val="18"/>
              </w:rPr>
              <w:t xml:space="preserve"> s prílohou HTML.</w:t>
            </w:r>
          </w:p>
        </w:tc>
      </w:tr>
      <w:tr w:rsidR="00F56C76" w:rsidRPr="000C69F5" w14:paraId="4337FE1F" w14:textId="77777777" w:rsidTr="000E657E">
        <w:trPr>
          <w:cantSplit/>
        </w:trPr>
        <w:tc>
          <w:tcPr>
            <w:tcW w:w="1838" w:type="dxa"/>
            <w:shd w:val="clear" w:color="auto" w:fill="002060"/>
          </w:tcPr>
          <w:p w14:paraId="124BFD63" w14:textId="77777777" w:rsidR="00F56C76" w:rsidRPr="000C69F5" w:rsidRDefault="00F56C76" w:rsidP="004F170C">
            <w:pPr>
              <w:spacing w:before="60" w:after="60"/>
              <w:jc w:val="left"/>
              <w:rPr>
                <w:color w:val="FFFFFF" w:themeColor="background1"/>
                <w:sz w:val="18"/>
              </w:rPr>
            </w:pPr>
            <w:r w:rsidRPr="000C69F5">
              <w:rPr>
                <w:color w:val="FFFFFF" w:themeColor="background1"/>
                <w:sz w:val="18"/>
              </w:rPr>
              <w:t>Elektronický podpis</w:t>
            </w:r>
          </w:p>
        </w:tc>
        <w:tc>
          <w:tcPr>
            <w:tcW w:w="7178" w:type="dxa"/>
          </w:tcPr>
          <w:p w14:paraId="08446734" w14:textId="77777777" w:rsidR="00F56C76" w:rsidRPr="000C69F5" w:rsidRDefault="00F56C76" w:rsidP="004F170C">
            <w:pPr>
              <w:spacing w:before="60" w:after="60"/>
              <w:jc w:val="left"/>
              <w:rPr>
                <w:sz w:val="18"/>
              </w:rPr>
            </w:pPr>
            <w:r w:rsidRPr="000C69F5">
              <w:rPr>
                <w:sz w:val="18"/>
              </w:rPr>
              <w:t>Áno</w:t>
            </w:r>
          </w:p>
        </w:tc>
      </w:tr>
    </w:tbl>
    <w:p w14:paraId="6A534234" w14:textId="4A5B41A2" w:rsidR="00F56C76" w:rsidRDefault="00F56C76" w:rsidP="008D18A0"/>
    <w:p w14:paraId="29F1B6F3" w14:textId="77777777" w:rsidR="00432E3A" w:rsidRDefault="00432E3A" w:rsidP="008D18A0"/>
    <w:p w14:paraId="1727EAF4" w14:textId="716D49A3" w:rsidR="00500DE2" w:rsidRPr="00500DE2" w:rsidRDefault="00500DE2" w:rsidP="008D18A0">
      <w:pPr>
        <w:rPr>
          <w:b/>
        </w:rPr>
      </w:pPr>
      <w:r w:rsidRPr="00500DE2">
        <w:rPr>
          <w:b/>
        </w:rPr>
        <w:t>ELAB-E2E-008</w:t>
      </w:r>
    </w:p>
    <w:p w14:paraId="2ED75D6D" w14:textId="77777777" w:rsidR="00500DE2" w:rsidRDefault="00500DE2" w:rsidP="008D18A0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4"/>
        <w:gridCol w:w="4010"/>
        <w:gridCol w:w="3530"/>
        <w:gridCol w:w="832"/>
      </w:tblGrid>
      <w:tr w:rsidR="00F56C76" w:rsidRPr="000C69F5" w14:paraId="7C07B62A" w14:textId="77777777" w:rsidTr="000E657E">
        <w:trPr>
          <w:cantSplit/>
          <w:tblHeader/>
        </w:trPr>
        <w:tc>
          <w:tcPr>
            <w:tcW w:w="644" w:type="dxa"/>
            <w:shd w:val="clear" w:color="auto" w:fill="002060"/>
          </w:tcPr>
          <w:p w14:paraId="171FBBBB" w14:textId="77777777" w:rsidR="00F56C76" w:rsidRPr="000C69F5" w:rsidRDefault="00F56C76" w:rsidP="000E657E">
            <w:pPr>
              <w:spacing w:before="60" w:after="60"/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Krok</w:t>
            </w:r>
          </w:p>
        </w:tc>
        <w:tc>
          <w:tcPr>
            <w:tcW w:w="4010" w:type="dxa"/>
            <w:shd w:val="clear" w:color="auto" w:fill="002060"/>
          </w:tcPr>
          <w:p w14:paraId="3771AB8F" w14:textId="77777777" w:rsidR="00F56C76" w:rsidRPr="000C69F5" w:rsidRDefault="00F56C76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3530" w:type="dxa"/>
            <w:shd w:val="clear" w:color="auto" w:fill="002060"/>
          </w:tcPr>
          <w:p w14:paraId="1ECF5063" w14:textId="77777777" w:rsidR="00F56C76" w:rsidRPr="000C69F5" w:rsidRDefault="00F56C76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Očakávaný výstup</w:t>
            </w:r>
          </w:p>
        </w:tc>
        <w:tc>
          <w:tcPr>
            <w:tcW w:w="832" w:type="dxa"/>
            <w:shd w:val="clear" w:color="auto" w:fill="002060"/>
          </w:tcPr>
          <w:p w14:paraId="124BABBA" w14:textId="77777777" w:rsidR="00F56C76" w:rsidRPr="000C69F5" w:rsidRDefault="00F56C76" w:rsidP="000E657E">
            <w:pPr>
              <w:spacing w:before="60" w:after="60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>Stav</w:t>
            </w:r>
          </w:p>
        </w:tc>
      </w:tr>
      <w:tr w:rsidR="00F56C76" w:rsidRPr="000C69F5" w14:paraId="78A94A2B" w14:textId="77777777" w:rsidTr="000E657E">
        <w:trPr>
          <w:cantSplit/>
        </w:trPr>
        <w:tc>
          <w:tcPr>
            <w:tcW w:w="644" w:type="dxa"/>
          </w:tcPr>
          <w:p w14:paraId="4EE460EB" w14:textId="77777777" w:rsidR="00F56C76" w:rsidRPr="000C69F5" w:rsidRDefault="00F56C76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4010" w:type="dxa"/>
          </w:tcPr>
          <w:p w14:paraId="2A66F45C" w14:textId="47C7E34A" w:rsidR="00F56C76" w:rsidRPr="000C69F5" w:rsidRDefault="007C6E9A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ZPr</w:t>
            </w:r>
            <w:proofErr w:type="spellEnd"/>
            <w:r>
              <w:rPr>
                <w:sz w:val="18"/>
              </w:rPr>
              <w:t xml:space="preserve"> laboratória</w:t>
            </w:r>
            <w:r w:rsidRPr="000C69F5">
              <w:rPr>
                <w:sz w:val="18"/>
              </w:rPr>
              <w:t xml:space="preserve"> je prihlásený do IS PZS a  je overený kartou </w:t>
            </w:r>
            <w:proofErr w:type="spellStart"/>
            <w:r w:rsidRPr="000C69F5">
              <w:rPr>
                <w:sz w:val="18"/>
              </w:rPr>
              <w:t>ePZP</w:t>
            </w:r>
            <w:proofErr w:type="spellEnd"/>
            <w:r w:rsidRPr="000C69F5">
              <w:rPr>
                <w:sz w:val="18"/>
              </w:rPr>
              <w:t xml:space="preserve"> voči NZIS a má platný token a pacient </w:t>
            </w:r>
            <w:r>
              <w:rPr>
                <w:sz w:val="18"/>
              </w:rPr>
              <w:t xml:space="preserve">je </w:t>
            </w:r>
            <w:r w:rsidRPr="000C69F5">
              <w:rPr>
                <w:sz w:val="18"/>
              </w:rPr>
              <w:t>nájdený v NZIS s priradeným JRÚZ ID</w:t>
            </w:r>
            <w:r>
              <w:rPr>
                <w:sz w:val="18"/>
              </w:rPr>
              <w:t>0</w:t>
            </w:r>
          </w:p>
        </w:tc>
        <w:tc>
          <w:tcPr>
            <w:tcW w:w="3530" w:type="dxa"/>
          </w:tcPr>
          <w:p w14:paraId="4AB930DB" w14:textId="5B299ED7" w:rsidR="00F56C76" w:rsidRPr="000C69F5" w:rsidRDefault="00F56C7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Rodné číslo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je zadané do IS PZS a IS PZS </w:t>
            </w:r>
            <w:r w:rsidR="009A7CA5">
              <w:rPr>
                <w:rFonts w:asciiTheme="minorHAnsi" w:hAnsiTheme="minorHAnsi" w:cstheme="minorHAnsi"/>
                <w:sz w:val="18"/>
                <w:szCs w:val="18"/>
              </w:rPr>
              <w:t>identifikoval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JRÚZ ID 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PrZS</w:t>
            </w:r>
            <w:proofErr w:type="spellEnd"/>
          </w:p>
        </w:tc>
        <w:tc>
          <w:tcPr>
            <w:tcW w:w="832" w:type="dxa"/>
          </w:tcPr>
          <w:p w14:paraId="3D942DAE" w14:textId="77777777" w:rsidR="00F56C76" w:rsidRPr="000C69F5" w:rsidRDefault="00F56C76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56C76" w:rsidRPr="000C69F5" w14:paraId="297BB99C" w14:textId="77777777" w:rsidTr="000E657E">
        <w:trPr>
          <w:cantSplit/>
        </w:trPr>
        <w:tc>
          <w:tcPr>
            <w:tcW w:w="644" w:type="dxa"/>
          </w:tcPr>
          <w:p w14:paraId="361F6F40" w14:textId="5A6761E0" w:rsidR="00F56C76" w:rsidRPr="000C69F5" w:rsidRDefault="007C6E9A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4010" w:type="dxa"/>
          </w:tcPr>
          <w:p w14:paraId="6EFBC30A" w14:textId="6D531D81" w:rsidR="00F56C76" w:rsidRPr="000C69F5" w:rsidRDefault="00F56C7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vyberie možnosť vytvoriť záznam z laboratórneho vyšetrenia</w:t>
            </w:r>
            <w:r w:rsidR="009A7CA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4B7639D6" w14:textId="77777777" w:rsidR="00F56C76" w:rsidRPr="000C69F5" w:rsidRDefault="00F56C7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zadanie záznamu o laboratórnom vyšetrení s nasledujúcimi údajmi:</w:t>
            </w:r>
          </w:p>
          <w:p w14:paraId="1195B377" w14:textId="66BF8B59" w:rsidR="00F56C76" w:rsidRPr="000C69F5" w:rsidRDefault="00F56C76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Stav výsledku</w:t>
            </w:r>
            <w:r w:rsidR="009A7CA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712A536" w14:textId="26828591" w:rsidR="00F56C76" w:rsidRPr="000C69F5" w:rsidRDefault="009A7CA5" w:rsidP="000E657E">
            <w:pPr>
              <w:pStyle w:val="Odsekzoznamu"/>
              <w:numPr>
                <w:ilvl w:val="0"/>
                <w:numId w:val="17"/>
              </w:num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Laboratórny výsledok.</w:t>
            </w:r>
          </w:p>
        </w:tc>
        <w:tc>
          <w:tcPr>
            <w:tcW w:w="832" w:type="dxa"/>
          </w:tcPr>
          <w:p w14:paraId="6158DF4F" w14:textId="77777777" w:rsidR="00F56C76" w:rsidRPr="000C69F5" w:rsidRDefault="00F56C76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56C76" w:rsidRPr="000C69F5" w14:paraId="16E1AF30" w14:textId="77777777" w:rsidTr="000E657E">
        <w:trPr>
          <w:cantSplit/>
        </w:trPr>
        <w:tc>
          <w:tcPr>
            <w:tcW w:w="644" w:type="dxa"/>
          </w:tcPr>
          <w:p w14:paraId="0A8C5C55" w14:textId="4B22BFF7" w:rsidR="00F56C76" w:rsidRPr="000C69F5" w:rsidRDefault="007C6E9A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4010" w:type="dxa"/>
          </w:tcPr>
          <w:p w14:paraId="45BEE75E" w14:textId="784AC7D7" w:rsidR="00F56C76" w:rsidRPr="000C69F5" w:rsidRDefault="00F56C7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vyplní Stav výsledku FINAL a ďalšie údaje podľa .</w:t>
            </w: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xlsx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príloh</w:t>
            </w:r>
            <w:r w:rsidR="000B350B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47BEEDB8" w14:textId="77777777" w:rsidR="00F56C76" w:rsidRPr="000C69F5" w:rsidRDefault="00F56C7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okno na úpravu výsledku laboratórneho výsledku.</w:t>
            </w:r>
          </w:p>
        </w:tc>
        <w:tc>
          <w:tcPr>
            <w:tcW w:w="832" w:type="dxa"/>
          </w:tcPr>
          <w:p w14:paraId="02B28D41" w14:textId="77777777" w:rsidR="00F56C76" w:rsidRPr="000C69F5" w:rsidRDefault="00F56C76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56C76" w:rsidRPr="000C69F5" w14:paraId="677F442F" w14:textId="77777777" w:rsidTr="000E657E">
        <w:trPr>
          <w:cantSplit/>
        </w:trPr>
        <w:tc>
          <w:tcPr>
            <w:tcW w:w="644" w:type="dxa"/>
          </w:tcPr>
          <w:p w14:paraId="6B0A7D3C" w14:textId="0F2B4EA9" w:rsidR="00F56C76" w:rsidRPr="000C69F5" w:rsidRDefault="007C6E9A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010" w:type="dxa"/>
          </w:tcPr>
          <w:p w14:paraId="0C734B81" w14:textId="15F78722" w:rsidR="00F56C76" w:rsidRPr="000C69F5" w:rsidDel="00B1233D" w:rsidRDefault="00F56C7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ZPr</w:t>
            </w:r>
            <w:proofErr w:type="spellEnd"/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 potvrdí laboratórny výsledok</w:t>
            </w:r>
            <w:r w:rsidR="000B350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3E244C23" w14:textId="404CF572" w:rsidR="00F56C76" w:rsidRPr="000C69F5" w:rsidRDefault="00F56C7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potvrdený</w:t>
            </w:r>
            <w:r w:rsidR="000B350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11899E01" w14:textId="77777777" w:rsidR="00F56C76" w:rsidRPr="000C69F5" w:rsidRDefault="00F56C76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56C76" w:rsidRPr="000C69F5" w14:paraId="03591BA0" w14:textId="77777777" w:rsidTr="000E657E">
        <w:trPr>
          <w:cantSplit/>
        </w:trPr>
        <w:tc>
          <w:tcPr>
            <w:tcW w:w="644" w:type="dxa"/>
          </w:tcPr>
          <w:p w14:paraId="1867A547" w14:textId="0B755A67" w:rsidR="00F56C76" w:rsidRPr="000C69F5" w:rsidRDefault="007C6E9A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4010" w:type="dxa"/>
          </w:tcPr>
          <w:p w14:paraId="5996F5B4" w14:textId="77777777" w:rsidR="00F56C76" w:rsidRDefault="00F56C7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si lokálne uloží záznam z laboratórneho vyšetrenia</w:t>
            </w:r>
            <w:r w:rsidR="000B350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B25DBA3" w14:textId="77777777" w:rsidR="000B350B" w:rsidRDefault="000B350B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Poznámka:</w:t>
            </w:r>
          </w:p>
          <w:p w14:paraId="5B3C6557" w14:textId="3667DAC6" w:rsidR="000B350B" w:rsidRPr="000C69F5" w:rsidRDefault="000B350B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Krok 5 a 6 môže byť aj v jednom kroku.</w:t>
            </w:r>
          </w:p>
        </w:tc>
        <w:tc>
          <w:tcPr>
            <w:tcW w:w="3530" w:type="dxa"/>
          </w:tcPr>
          <w:p w14:paraId="37089E90" w14:textId="7D31EB27" w:rsidR="00F56C76" w:rsidRPr="000C69F5" w:rsidRDefault="00F56C7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vyšetrenia uložený</w:t>
            </w:r>
            <w:r w:rsidR="000B350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60B7B9A0" w14:textId="77777777" w:rsidR="00F56C76" w:rsidRPr="000C69F5" w:rsidRDefault="00F56C76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56C76" w:rsidRPr="000C69F5" w14:paraId="2A0DA4BA" w14:textId="77777777" w:rsidTr="000E657E">
        <w:trPr>
          <w:cantSplit/>
        </w:trPr>
        <w:tc>
          <w:tcPr>
            <w:tcW w:w="644" w:type="dxa"/>
          </w:tcPr>
          <w:p w14:paraId="0C857D34" w14:textId="3019CCF4" w:rsidR="00F56C76" w:rsidRPr="000C69F5" w:rsidRDefault="007C6E9A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4010" w:type="dxa"/>
          </w:tcPr>
          <w:p w14:paraId="63717C4E" w14:textId="476081BD" w:rsidR="00F56C76" w:rsidRPr="000C69F5" w:rsidRDefault="00F56C7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IS PZS odošle záznam </w:t>
            </w:r>
            <w:r w:rsidR="0098708B">
              <w:rPr>
                <w:rFonts w:asciiTheme="minorHAnsi" w:hAnsiTheme="minorHAnsi" w:cstheme="minorHAnsi"/>
                <w:sz w:val="18"/>
                <w:szCs w:val="18"/>
              </w:rPr>
              <w:t xml:space="preserve">výsledok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 xml:space="preserve">z vyšetrenia </w:t>
            </w:r>
            <w:r w:rsidR="0098708B">
              <w:rPr>
                <w:rFonts w:asciiTheme="minorHAnsi" w:hAnsiTheme="minorHAnsi" w:cstheme="minorHAnsi"/>
                <w:sz w:val="18"/>
                <w:szCs w:val="18"/>
              </w:rPr>
              <w:t xml:space="preserve">so stavom FINAL </w:t>
            </w: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do NZIS</w:t>
            </w:r>
            <w:r w:rsidR="0098708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30" w:type="dxa"/>
          </w:tcPr>
          <w:p w14:paraId="13BA9940" w14:textId="5C5E0394" w:rsidR="00F56C76" w:rsidRPr="000C69F5" w:rsidRDefault="00F56C76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Záznam z laboratórneho vyšetrenia odoslaný do NZIS a NZIS vráti ID záznamu</w:t>
            </w:r>
            <w:r w:rsidR="0098708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7895E8B7" w14:textId="77777777" w:rsidR="00F56C76" w:rsidRPr="000C69F5" w:rsidRDefault="00F56C76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708B" w:rsidRPr="000C69F5" w14:paraId="280EF128" w14:textId="77777777" w:rsidTr="000E657E">
        <w:trPr>
          <w:cantSplit/>
        </w:trPr>
        <w:tc>
          <w:tcPr>
            <w:tcW w:w="644" w:type="dxa"/>
          </w:tcPr>
          <w:p w14:paraId="3A77E28E" w14:textId="68D87492" w:rsidR="0098708B" w:rsidRPr="000C69F5" w:rsidRDefault="007C6E9A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4010" w:type="dxa"/>
          </w:tcPr>
          <w:p w14:paraId="243B313D" w14:textId="5CE2190B" w:rsidR="0098708B" w:rsidRPr="000C69F5" w:rsidRDefault="0098708B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IS PZS po úspešnom zapísaní údajov do NZIS zapíše ID záznamu z vyšetrenia do svojho IS.</w:t>
            </w:r>
          </w:p>
        </w:tc>
        <w:tc>
          <w:tcPr>
            <w:tcW w:w="3530" w:type="dxa"/>
          </w:tcPr>
          <w:p w14:paraId="0DDCA7DC" w14:textId="68E7979B" w:rsidR="0098708B" w:rsidRPr="000C69F5" w:rsidRDefault="0098708B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C69F5">
              <w:rPr>
                <w:rFonts w:asciiTheme="minorHAnsi" w:hAnsiTheme="minorHAnsi" w:cstheme="minorHAnsi"/>
                <w:sz w:val="18"/>
                <w:szCs w:val="18"/>
              </w:rPr>
              <w:t>IS PZS zobrazí úspešné odoslanie záznamu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zobrazením daného ID NZIS.</w:t>
            </w:r>
          </w:p>
        </w:tc>
        <w:tc>
          <w:tcPr>
            <w:tcW w:w="832" w:type="dxa"/>
          </w:tcPr>
          <w:p w14:paraId="65206D53" w14:textId="77777777" w:rsidR="0098708B" w:rsidRPr="000C69F5" w:rsidRDefault="0098708B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446A" w:rsidRPr="000C69F5" w14:paraId="69B55B98" w14:textId="77777777" w:rsidTr="000E657E">
        <w:trPr>
          <w:cantSplit/>
        </w:trPr>
        <w:tc>
          <w:tcPr>
            <w:tcW w:w="644" w:type="dxa"/>
          </w:tcPr>
          <w:p w14:paraId="4551C6E4" w14:textId="77777777" w:rsidR="0059446A" w:rsidRDefault="0059446A" w:rsidP="000E657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4010" w:type="dxa"/>
          </w:tcPr>
          <w:p w14:paraId="6D480266" w14:textId="0D1E8E3D" w:rsidR="0059446A" w:rsidRDefault="0059446A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Výsledok nie je zobrazený v 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 prijímateľa ZS.</w:t>
            </w:r>
          </w:p>
        </w:tc>
        <w:tc>
          <w:tcPr>
            <w:tcW w:w="3530" w:type="dxa"/>
          </w:tcPr>
          <w:p w14:paraId="7E9100A2" w14:textId="001C3D82" w:rsidR="0059446A" w:rsidRPr="000C69F5" w:rsidRDefault="0059446A" w:rsidP="000E657E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 </w:t>
            </w:r>
            <w:r w:rsidR="004F170C">
              <w:rPr>
                <w:rFonts w:asciiTheme="minorHAnsi" w:hAnsiTheme="minorHAnsi" w:cstheme="minorHAnsi"/>
                <w:sz w:val="18"/>
                <w:szCs w:val="18"/>
              </w:rPr>
              <w:t>EZK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nie je zobrazený.</w:t>
            </w:r>
          </w:p>
        </w:tc>
        <w:tc>
          <w:tcPr>
            <w:tcW w:w="832" w:type="dxa"/>
          </w:tcPr>
          <w:p w14:paraId="1BD2312D" w14:textId="77777777" w:rsidR="0059446A" w:rsidRPr="000C69F5" w:rsidRDefault="0059446A" w:rsidP="000E657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AB5C682" w14:textId="77777777" w:rsidR="008172FA" w:rsidRDefault="008172FA" w:rsidP="008D18A0"/>
    <w:p w14:paraId="052063C5" w14:textId="12E6A0B3" w:rsidR="005619A2" w:rsidRPr="000C69F5" w:rsidRDefault="00CF3075" w:rsidP="005619A2">
      <w:pPr>
        <w:pStyle w:val="Nadpis2"/>
        <w:rPr>
          <w:lang w:val="sk-SK"/>
        </w:rPr>
      </w:pPr>
      <w:bookmarkStart w:id="339" w:name="_Toc506889002"/>
      <w:bookmarkStart w:id="340" w:name="_Toc507595404"/>
      <w:bookmarkStart w:id="341" w:name="_Toc55209620"/>
      <w:r>
        <w:rPr>
          <w:lang w:val="sk-SK"/>
        </w:rPr>
        <w:t>Vyhľadanie a č</w:t>
      </w:r>
      <w:r w:rsidR="005619A2">
        <w:rPr>
          <w:lang w:val="sk-SK"/>
        </w:rPr>
        <w:t>ítanie</w:t>
      </w:r>
      <w:r w:rsidR="005619A2" w:rsidRPr="000C69F5">
        <w:rPr>
          <w:lang w:val="sk-SK"/>
        </w:rPr>
        <w:t xml:space="preserve"> laboratórneho výsledku </w:t>
      </w:r>
      <w:r>
        <w:rPr>
          <w:lang w:val="sk-SK"/>
        </w:rPr>
        <w:t>v</w:t>
      </w:r>
      <w:r w:rsidRPr="000C69F5">
        <w:rPr>
          <w:lang w:val="sk-SK"/>
        </w:rPr>
        <w:t xml:space="preserve"> </w:t>
      </w:r>
      <w:r w:rsidR="005619A2" w:rsidRPr="000C69F5">
        <w:rPr>
          <w:lang w:val="sk-SK"/>
        </w:rPr>
        <w:t>NZIS</w:t>
      </w:r>
      <w:bookmarkEnd w:id="339"/>
      <w:bookmarkEnd w:id="340"/>
      <w:bookmarkEnd w:id="341"/>
      <w:r w:rsidR="005619A2" w:rsidRPr="000C69F5">
        <w:rPr>
          <w:lang w:val="sk-SK"/>
        </w:rPr>
        <w:t xml:space="preserve"> </w:t>
      </w:r>
    </w:p>
    <w:p w14:paraId="07E78420" w14:textId="77777777" w:rsidR="005619A2" w:rsidRPr="000C69F5" w:rsidRDefault="005619A2" w:rsidP="005619A2"/>
    <w:p w14:paraId="57C46490" w14:textId="53ACAD19" w:rsidR="005619A2" w:rsidRDefault="00E9224F" w:rsidP="005619A2">
      <w:r>
        <w:t>Testovacie scenáre majú</w:t>
      </w:r>
      <w:r w:rsidRPr="000C69F5">
        <w:t xml:space="preserve"> </w:t>
      </w:r>
      <w:r w:rsidR="005619A2" w:rsidRPr="000C69F5">
        <w:t xml:space="preserve">primárne </w:t>
      </w:r>
      <w:r>
        <w:t>za úlohu</w:t>
      </w:r>
      <w:r w:rsidRPr="000C69F5">
        <w:t xml:space="preserve"> </w:t>
      </w:r>
      <w:r w:rsidR="005619A2" w:rsidRPr="000C69F5">
        <w:t>pretestovať úspešnosť</w:t>
      </w:r>
      <w:r w:rsidR="00CF3075">
        <w:t xml:space="preserve"> vyhľadávania a</w:t>
      </w:r>
      <w:del w:id="342" w:author="Sidó Pavol, Ing." w:date="2021-01-01T17:52:00Z">
        <w:r w:rsidR="005619A2" w:rsidRPr="000C69F5" w:rsidDel="00CF3075">
          <w:delText xml:space="preserve"> </w:delText>
        </w:r>
      </w:del>
      <w:ins w:id="343" w:author="Sidó Pavol, Ing." w:date="2021-01-01T17:52:00Z">
        <w:r w:rsidR="00CF3075">
          <w:t> </w:t>
        </w:r>
      </w:ins>
      <w:r w:rsidR="005619A2">
        <w:t>čítania</w:t>
      </w:r>
      <w:r w:rsidR="00CF3075">
        <w:t xml:space="preserve"> výsledkov z </w:t>
      </w:r>
      <w:r w:rsidR="00A2661E">
        <w:t>laboratórnych</w:t>
      </w:r>
      <w:r w:rsidR="00CF3075">
        <w:t xml:space="preserve"> vyšetrení</w:t>
      </w:r>
      <w:r w:rsidR="005619A2">
        <w:t xml:space="preserve"> </w:t>
      </w:r>
      <w:r w:rsidR="005619A2" w:rsidRPr="000C69F5">
        <w:t>v rôznych kombináciách a časov</w:t>
      </w:r>
      <w:r w:rsidR="00DA3195">
        <w:t>ých</w:t>
      </w:r>
      <w:r w:rsidR="005619A2" w:rsidRPr="000C69F5">
        <w:t xml:space="preserve"> postupnosti</w:t>
      </w:r>
      <w:r w:rsidR="00DA3195">
        <w:t>ach</w:t>
      </w:r>
      <w:r w:rsidR="005619A2" w:rsidRPr="000C69F5">
        <w:t xml:space="preserve"> vybraných stavov</w:t>
      </w:r>
      <w:r w:rsidR="005619A2">
        <w:t xml:space="preserve">. </w:t>
      </w:r>
      <w:r w:rsidR="005619A2" w:rsidRPr="000C69F5">
        <w:t xml:space="preserve">Z pohľadu čítania </w:t>
      </w:r>
      <w:r w:rsidR="005619A2">
        <w:t>je</w:t>
      </w:r>
      <w:r w:rsidR="005619A2" w:rsidRPr="000C69F5">
        <w:t xml:space="preserve"> potrebné vedieť zobraziť všetky položky dátovej vety tak, ako ich nadefinujú laboratória.</w:t>
      </w:r>
    </w:p>
    <w:p w14:paraId="2452D735" w14:textId="77777777" w:rsidR="005619A2" w:rsidRDefault="005619A2" w:rsidP="005619A2"/>
    <w:p w14:paraId="3C5139ED" w14:textId="0F393E2E" w:rsidR="005647C1" w:rsidRDefault="00473DA6" w:rsidP="006A7863">
      <w:pPr>
        <w:spacing w:after="200" w:line="276" w:lineRule="auto"/>
        <w:jc w:val="left"/>
      </w:pPr>
      <w:r>
        <w:t xml:space="preserve">TC </w:t>
      </w:r>
      <w:r w:rsidR="00A2661E">
        <w:t xml:space="preserve"> pre čítacie a vyhľadávacie služby domény </w:t>
      </w:r>
      <w:proofErr w:type="spellStart"/>
      <w:r w:rsidR="00A2661E">
        <w:t>elab</w:t>
      </w:r>
      <w:proofErr w:type="spellEnd"/>
      <w:r w:rsidR="00A2661E">
        <w:t xml:space="preserve"> </w:t>
      </w:r>
      <w:r>
        <w:t xml:space="preserve">sú v priloženom </w:t>
      </w:r>
      <w:proofErr w:type="spellStart"/>
      <w:r>
        <w:t>xls</w:t>
      </w:r>
      <w:proofErr w:type="spellEnd"/>
      <w:r>
        <w:t>:</w:t>
      </w:r>
    </w:p>
    <w:bookmarkStart w:id="344" w:name="_MON_1671029281"/>
    <w:bookmarkEnd w:id="344"/>
    <w:p w14:paraId="207EA4E3" w14:textId="7A9F63A7" w:rsidR="00473DA6" w:rsidRDefault="00A2661E" w:rsidP="006A7863">
      <w:pPr>
        <w:spacing w:after="200" w:line="276" w:lineRule="auto"/>
        <w:jc w:val="left"/>
      </w:pPr>
      <w:r>
        <w:object w:dxaOrig="1538" w:dyaOrig="994" w14:anchorId="5079F180">
          <v:shape id="_x0000_i1030" type="#_x0000_t75" style="width:77.25pt;height:49.5pt" o:ole="">
            <v:imagedata r:id="rId16" o:title=""/>
          </v:shape>
          <o:OLEObject Type="Embed" ProgID="Excel.Sheet.12" ShapeID="_x0000_i1030" DrawAspect="Icon" ObjectID="_1671029373" r:id="rId17"/>
        </w:object>
      </w:r>
    </w:p>
    <w:sectPr w:rsidR="00473DA6" w:rsidSect="006A6AA9">
      <w:headerReference w:type="default" r:id="rId18"/>
      <w:footerReference w:type="default" r:id="rId19"/>
      <w:pgSz w:w="11906" w:h="16838"/>
      <w:pgMar w:top="1440" w:right="1440" w:bottom="156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8EDF6" w14:textId="77777777" w:rsidR="00C61532" w:rsidRPr="004C1F3F" w:rsidRDefault="00C61532" w:rsidP="00E35501">
      <w:r>
        <w:separator/>
      </w:r>
    </w:p>
  </w:endnote>
  <w:endnote w:type="continuationSeparator" w:id="0">
    <w:p w14:paraId="5EAF6389" w14:textId="77777777" w:rsidR="00C61532" w:rsidRPr="004C1F3F" w:rsidRDefault="00C61532" w:rsidP="00E35501">
      <w:r>
        <w:continuationSeparator/>
      </w:r>
    </w:p>
  </w:endnote>
  <w:endnote w:type="continuationNotice" w:id="1">
    <w:p w14:paraId="1CA3FCC4" w14:textId="77777777" w:rsidR="00C61532" w:rsidRDefault="00C615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4561C" w14:textId="573BBDA4" w:rsidR="00CF3075" w:rsidRDefault="00CF3075" w:rsidP="006A6AA9">
    <w:pPr>
      <w:pStyle w:val="Pta"/>
    </w:pPr>
    <w:r>
      <w:rPr>
        <w:b/>
        <w:color w:val="BFBFBF" w:themeColor="background1" w:themeShade="BF"/>
        <w:sz w:val="18"/>
        <w:szCs w:val="18"/>
      </w:rPr>
      <w:t xml:space="preserve">Testovacie scenáre </w:t>
    </w:r>
    <w:proofErr w:type="spellStart"/>
    <w:r>
      <w:rPr>
        <w:b/>
        <w:color w:val="BFBFBF" w:themeColor="background1" w:themeShade="BF"/>
        <w:sz w:val="18"/>
        <w:szCs w:val="18"/>
      </w:rPr>
      <w:t>ezdrav</w:t>
    </w:r>
    <w:r w:rsidRPr="00742DD1">
      <w:rPr>
        <w:b/>
        <w:color w:val="BFBFBF" w:themeColor="background1" w:themeShade="BF"/>
        <w:sz w:val="18"/>
        <w:szCs w:val="18"/>
      </w:rPr>
      <w:t>ie</w:t>
    </w:r>
    <w:proofErr w:type="spellEnd"/>
    <w:r>
      <w:rPr>
        <w:b/>
        <w:color w:val="BFBFBF" w:themeColor="background1" w:themeShade="BF"/>
        <w:sz w:val="18"/>
        <w:szCs w:val="18"/>
      </w:rPr>
      <w:t>, modul</w:t>
    </w:r>
    <w:r w:rsidRPr="00742DD1">
      <w:rPr>
        <w:b/>
        <w:color w:val="BFBFBF" w:themeColor="background1" w:themeShade="BF"/>
        <w:sz w:val="18"/>
        <w:szCs w:val="18"/>
      </w:rPr>
      <w:t xml:space="preserve"> </w:t>
    </w:r>
    <w:proofErr w:type="spellStart"/>
    <w:r>
      <w:rPr>
        <w:b/>
        <w:color w:val="BFBFBF" w:themeColor="background1" w:themeShade="BF"/>
        <w:sz w:val="18"/>
        <w:szCs w:val="18"/>
      </w:rPr>
      <w:t>elab</w:t>
    </w:r>
    <w:proofErr w:type="spellEnd"/>
    <w:r w:rsidRPr="00742DD1">
      <w:rPr>
        <w:b/>
        <w:color w:val="BFBFBF" w:themeColor="background1" w:themeShade="BF"/>
        <w:sz w:val="18"/>
        <w:szCs w:val="18"/>
      </w:rPr>
      <w:t xml:space="preserve"> </w:t>
    </w:r>
    <w:r w:rsidRPr="00742DD1">
      <w:rPr>
        <w:b/>
        <w:color w:val="BFBFBF" w:themeColor="background1" w:themeShade="BF"/>
        <w:sz w:val="18"/>
        <w:szCs w:val="18"/>
      </w:rPr>
      <w:tab/>
    </w:r>
  </w:p>
  <w:p w14:paraId="2C17A025" w14:textId="671EB8D1" w:rsidR="00CF3075" w:rsidRDefault="00CF3075" w:rsidP="006A6AA9">
    <w:pPr>
      <w:pStyle w:val="Pta"/>
      <w:jc w:val="center"/>
    </w:pPr>
    <w:r>
      <w:tab/>
    </w:r>
    <w:r>
      <w:tab/>
    </w:r>
    <w:sdt>
      <w:sdtPr>
        <w:id w:val="-18829853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2661E">
          <w:rPr>
            <w:noProof/>
          </w:rPr>
          <w:t>3</w:t>
        </w:r>
        <w:r>
          <w:fldChar w:fldCharType="end"/>
        </w:r>
      </w:sdtContent>
    </w:sdt>
  </w:p>
  <w:p w14:paraId="5DBA2FD3" w14:textId="77777777" w:rsidR="00CF3075" w:rsidRDefault="00CF3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42E52" w14:textId="77777777" w:rsidR="00C61532" w:rsidRPr="004C1F3F" w:rsidRDefault="00C61532" w:rsidP="00E35501">
      <w:r>
        <w:separator/>
      </w:r>
    </w:p>
  </w:footnote>
  <w:footnote w:type="continuationSeparator" w:id="0">
    <w:p w14:paraId="1AE9A709" w14:textId="77777777" w:rsidR="00C61532" w:rsidRPr="004C1F3F" w:rsidRDefault="00C61532" w:rsidP="00E35501">
      <w:r>
        <w:continuationSeparator/>
      </w:r>
    </w:p>
  </w:footnote>
  <w:footnote w:type="continuationNotice" w:id="1">
    <w:p w14:paraId="3F1B93F3" w14:textId="77777777" w:rsidR="00C61532" w:rsidRDefault="00C615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DF0B6" w14:textId="32AFD5FB" w:rsidR="00CF3075" w:rsidRPr="004B59F7" w:rsidRDefault="00CF3075" w:rsidP="006A6AA9">
    <w:pPr>
      <w:pStyle w:val="Hlavika"/>
      <w:tabs>
        <w:tab w:val="clear" w:pos="4536"/>
        <w:tab w:val="center" w:pos="4513"/>
      </w:tabs>
      <w:spacing w:after="120"/>
      <w:ind w:left="4248" w:firstLine="3540"/>
      <w:rPr>
        <w:rFonts w:cs="Arial"/>
        <w:sz w:val="18"/>
        <w:szCs w:val="18"/>
      </w:rPr>
    </w:pPr>
    <w:r w:rsidRPr="006A6AA9">
      <w:rPr>
        <w:rFonts w:ascii="Verdana" w:hAnsi="Verdana" w:cs="Arial"/>
        <w:i/>
        <w:noProof/>
        <w:sz w:val="18"/>
        <w:lang w:eastAsia="sk-SK"/>
      </w:rPr>
      <w:drawing>
        <wp:anchor distT="0" distB="0" distL="114300" distR="114300" simplePos="0" relativeHeight="251660288" behindDoc="0" locked="0" layoutInCell="1" allowOverlap="1" wp14:anchorId="203C6E6A" wp14:editId="152C83C2">
          <wp:simplePos x="0" y="0"/>
          <wp:positionH relativeFrom="margin">
            <wp:posOffset>-85090</wp:posOffset>
          </wp:positionH>
          <wp:positionV relativeFrom="paragraph">
            <wp:posOffset>-64770</wp:posOffset>
          </wp:positionV>
          <wp:extent cx="2933700" cy="285750"/>
          <wp:effectExtent l="0" t="0" r="0" b="0"/>
          <wp:wrapNone/>
          <wp:docPr id="68" name="Obrázok 68" descr="cid:image001.jpg@01D50CC2.FC8745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id:image001.jpg@01D50CC2.FC8745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 w:val="18"/>
        <w:szCs w:val="18"/>
      </w:rPr>
      <w:t xml:space="preserve"> </w:t>
    </w:r>
  </w:p>
  <w:p w14:paraId="21682B05" w14:textId="65C02FC8" w:rsidR="00CF3075" w:rsidRPr="00BB5403" w:rsidRDefault="00CF3075" w:rsidP="005C4F01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rFonts w:cs="Arial"/>
        <w:sz w:val="18"/>
        <w:szCs w:val="18"/>
        <w:lang w:val="cs-CZ"/>
      </w:rPr>
    </w:pPr>
  </w:p>
  <w:p w14:paraId="34471B6F" w14:textId="77777777" w:rsidR="00CF3075" w:rsidRPr="00BB5403" w:rsidRDefault="00CF3075" w:rsidP="00E35501">
    <w:pPr>
      <w:pStyle w:val="Hlavika"/>
      <w:tabs>
        <w:tab w:val="left" w:pos="1950"/>
      </w:tabs>
      <w:rPr>
        <w:rFonts w:cs="Arial"/>
        <w:lang w:val="cs-CZ"/>
      </w:rPr>
    </w:pPr>
    <w:r w:rsidRPr="00BB5403">
      <w:rPr>
        <w:rFonts w:cs="Arial"/>
        <w:lang w:val="cs-CZ"/>
      </w:rPr>
      <w:tab/>
    </w:r>
    <w:r w:rsidRPr="00BB5403">
      <w:rPr>
        <w:rFonts w:cs="Arial"/>
        <w:lang w:val="cs-CZ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6573"/>
    <w:multiLevelType w:val="hybridMultilevel"/>
    <w:tmpl w:val="E00EFD18"/>
    <w:lvl w:ilvl="0" w:tplc="90EC3C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50D56"/>
    <w:multiLevelType w:val="hybridMultilevel"/>
    <w:tmpl w:val="2DA6AE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41A3B"/>
    <w:multiLevelType w:val="hybridMultilevel"/>
    <w:tmpl w:val="FFFCF1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2EAA5"/>
    <w:multiLevelType w:val="multilevel"/>
    <w:tmpl w:val="00000001"/>
    <w:name w:val="HTML-List18264336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0AE2EAB4"/>
    <w:multiLevelType w:val="multilevel"/>
    <w:tmpl w:val="00000002"/>
    <w:name w:val="HTML-List18264338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0AE2EAC4"/>
    <w:multiLevelType w:val="multilevel"/>
    <w:tmpl w:val="00000005"/>
    <w:name w:val="HTML-List18264339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0AE2EAD4"/>
    <w:multiLevelType w:val="multilevel"/>
    <w:tmpl w:val="00000007"/>
    <w:name w:val="HTML-List18264341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0AE2EAE3"/>
    <w:multiLevelType w:val="multilevel"/>
    <w:tmpl w:val="00000008"/>
    <w:name w:val="HTML-List182643427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0AE2EAF3"/>
    <w:multiLevelType w:val="multilevel"/>
    <w:tmpl w:val="00000009"/>
    <w:name w:val="HTML-List182643443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0AE2EB12"/>
    <w:multiLevelType w:val="multilevel"/>
    <w:tmpl w:val="0000000B"/>
    <w:name w:val="HTML-List18264347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0AE2EB22"/>
    <w:multiLevelType w:val="multilevel"/>
    <w:tmpl w:val="0000000D"/>
    <w:name w:val="HTML-List18264349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0BA57A08"/>
    <w:multiLevelType w:val="hybridMultilevel"/>
    <w:tmpl w:val="2DA6AE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3C170C"/>
    <w:multiLevelType w:val="hybridMultilevel"/>
    <w:tmpl w:val="2DA6AE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27784"/>
    <w:multiLevelType w:val="hybridMultilevel"/>
    <w:tmpl w:val="929CF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BF61EC"/>
    <w:multiLevelType w:val="hybridMultilevel"/>
    <w:tmpl w:val="BCCEC3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3B085B"/>
    <w:multiLevelType w:val="hybridMultilevel"/>
    <w:tmpl w:val="3F9C9D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218D7"/>
    <w:multiLevelType w:val="hybridMultilevel"/>
    <w:tmpl w:val="2DA6AE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52407F"/>
    <w:multiLevelType w:val="hybridMultilevel"/>
    <w:tmpl w:val="2DA6AE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A75E70"/>
    <w:multiLevelType w:val="hybridMultilevel"/>
    <w:tmpl w:val="986A88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B90774"/>
    <w:multiLevelType w:val="hybridMultilevel"/>
    <w:tmpl w:val="3BD600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D3707B"/>
    <w:multiLevelType w:val="hybridMultilevel"/>
    <w:tmpl w:val="D4C062E2"/>
    <w:lvl w:ilvl="0" w:tplc="3D1E13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8024E"/>
    <w:multiLevelType w:val="multilevel"/>
    <w:tmpl w:val="DADEEE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5AE0A61"/>
    <w:multiLevelType w:val="hybridMultilevel"/>
    <w:tmpl w:val="32E6FA60"/>
    <w:lvl w:ilvl="0" w:tplc="3D1E13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F6476"/>
    <w:multiLevelType w:val="hybridMultilevel"/>
    <w:tmpl w:val="8F3C54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E21ACE"/>
    <w:multiLevelType w:val="hybridMultilevel"/>
    <w:tmpl w:val="2DA6AE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7D233F"/>
    <w:multiLevelType w:val="hybridMultilevel"/>
    <w:tmpl w:val="C666AF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F0003"/>
    <w:multiLevelType w:val="hybridMultilevel"/>
    <w:tmpl w:val="2DA6AE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1187F"/>
    <w:multiLevelType w:val="hybridMultilevel"/>
    <w:tmpl w:val="CE5C2D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F0B62"/>
    <w:multiLevelType w:val="hybridMultilevel"/>
    <w:tmpl w:val="3A5E70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87B2B"/>
    <w:multiLevelType w:val="hybridMultilevel"/>
    <w:tmpl w:val="F06ABAD8"/>
    <w:lvl w:ilvl="0" w:tplc="76BA424C">
      <w:start w:val="1"/>
      <w:numFmt w:val="decimal"/>
      <w:lvlText w:val="2.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66301"/>
    <w:multiLevelType w:val="multilevel"/>
    <w:tmpl w:val="637AAE2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64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EA1B23"/>
    <w:multiLevelType w:val="hybridMultilevel"/>
    <w:tmpl w:val="768420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3B5925"/>
    <w:multiLevelType w:val="hybridMultilevel"/>
    <w:tmpl w:val="BF2CB4F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72A2B"/>
    <w:multiLevelType w:val="hybridMultilevel"/>
    <w:tmpl w:val="6E3A04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32BC6"/>
    <w:multiLevelType w:val="hybridMultilevel"/>
    <w:tmpl w:val="D56051D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48470B"/>
    <w:multiLevelType w:val="hybridMultilevel"/>
    <w:tmpl w:val="80F264F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3"/>
  </w:num>
  <w:num w:numId="3">
    <w:abstractNumId w:val="34"/>
  </w:num>
  <w:num w:numId="4">
    <w:abstractNumId w:val="24"/>
  </w:num>
  <w:num w:numId="5">
    <w:abstractNumId w:val="14"/>
  </w:num>
  <w:num w:numId="6">
    <w:abstractNumId w:val="28"/>
  </w:num>
  <w:num w:numId="7">
    <w:abstractNumId w:val="23"/>
  </w:num>
  <w:num w:numId="8">
    <w:abstractNumId w:val="15"/>
  </w:num>
  <w:num w:numId="9">
    <w:abstractNumId w:val="11"/>
  </w:num>
  <w:num w:numId="10">
    <w:abstractNumId w:val="26"/>
  </w:num>
  <w:num w:numId="11">
    <w:abstractNumId w:val="12"/>
  </w:num>
  <w:num w:numId="12">
    <w:abstractNumId w:val="16"/>
  </w:num>
  <w:num w:numId="13">
    <w:abstractNumId w:val="17"/>
  </w:num>
  <w:num w:numId="14">
    <w:abstractNumId w:val="31"/>
  </w:num>
  <w:num w:numId="15">
    <w:abstractNumId w:val="2"/>
  </w:num>
  <w:num w:numId="16">
    <w:abstractNumId w:val="22"/>
  </w:num>
  <w:num w:numId="17">
    <w:abstractNumId w:val="20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0"/>
  </w:num>
  <w:num w:numId="21">
    <w:abstractNumId w:val="21"/>
  </w:num>
  <w:num w:numId="22">
    <w:abstractNumId w:val="30"/>
  </w:num>
  <w:num w:numId="23">
    <w:abstractNumId w:val="30"/>
  </w:num>
  <w:num w:numId="24">
    <w:abstractNumId w:val="30"/>
  </w:num>
  <w:num w:numId="25">
    <w:abstractNumId w:val="30"/>
  </w:num>
  <w:num w:numId="26">
    <w:abstractNumId w:val="30"/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9"/>
  </w:num>
  <w:num w:numId="30">
    <w:abstractNumId w:val="35"/>
  </w:num>
  <w:num w:numId="31">
    <w:abstractNumId w:val="0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18"/>
  </w:num>
  <w:num w:numId="36">
    <w:abstractNumId w:val="29"/>
  </w:num>
  <w:num w:numId="37">
    <w:abstractNumId w:val="13"/>
  </w:num>
  <w:num w:numId="38">
    <w:abstractNumId w:val="27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dó Pavol, Ing.">
    <w15:presenceInfo w15:providerId="AD" w15:userId="S-1-5-21-3572817886-2204131364-2097814758-9628"/>
  </w15:person>
  <w15:person w15:author="Viskupičová Jana, PhD.">
    <w15:presenceInfo w15:providerId="AD" w15:userId="S-1-5-21-3572817886-2204131364-2097814758-9732"/>
  </w15:person>
  <w15:person w15:author="Kobolka Štefan, Ing.">
    <w15:presenceInfo w15:providerId="AD" w15:userId="S-1-5-21-3572817886-2204131364-2097814758-14638"/>
  </w15:person>
  <w15:person w15:author="Pavol Sido">
    <w15:presenceInfo w15:providerId="Windows Live" w15:userId="58a37f3cb15a5b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01"/>
    <w:rsid w:val="00000DD1"/>
    <w:rsid w:val="00001879"/>
    <w:rsid w:val="00001907"/>
    <w:rsid w:val="00003CAA"/>
    <w:rsid w:val="0000478D"/>
    <w:rsid w:val="00005A39"/>
    <w:rsid w:val="00005F3A"/>
    <w:rsid w:val="0000620C"/>
    <w:rsid w:val="00006FEA"/>
    <w:rsid w:val="0001034D"/>
    <w:rsid w:val="00011246"/>
    <w:rsid w:val="00011A4E"/>
    <w:rsid w:val="00012C42"/>
    <w:rsid w:val="00012F83"/>
    <w:rsid w:val="000132B2"/>
    <w:rsid w:val="00014458"/>
    <w:rsid w:val="00016D0E"/>
    <w:rsid w:val="0001783C"/>
    <w:rsid w:val="00022618"/>
    <w:rsid w:val="0002295A"/>
    <w:rsid w:val="000233B8"/>
    <w:rsid w:val="00024617"/>
    <w:rsid w:val="000317A8"/>
    <w:rsid w:val="00032F82"/>
    <w:rsid w:val="00034548"/>
    <w:rsid w:val="00035102"/>
    <w:rsid w:val="00035348"/>
    <w:rsid w:val="000361F4"/>
    <w:rsid w:val="00040BBC"/>
    <w:rsid w:val="00041423"/>
    <w:rsid w:val="00041C97"/>
    <w:rsid w:val="0004299D"/>
    <w:rsid w:val="00042DFE"/>
    <w:rsid w:val="0004344F"/>
    <w:rsid w:val="00043EA4"/>
    <w:rsid w:val="000444CB"/>
    <w:rsid w:val="000448C2"/>
    <w:rsid w:val="000508F9"/>
    <w:rsid w:val="000522B3"/>
    <w:rsid w:val="00052C62"/>
    <w:rsid w:val="0005322A"/>
    <w:rsid w:val="00053D4B"/>
    <w:rsid w:val="00057D69"/>
    <w:rsid w:val="00061089"/>
    <w:rsid w:val="00061AD7"/>
    <w:rsid w:val="0006274E"/>
    <w:rsid w:val="00062D35"/>
    <w:rsid w:val="00063978"/>
    <w:rsid w:val="00066CD3"/>
    <w:rsid w:val="00067383"/>
    <w:rsid w:val="00067B36"/>
    <w:rsid w:val="00071190"/>
    <w:rsid w:val="00072CFB"/>
    <w:rsid w:val="00073201"/>
    <w:rsid w:val="00074F3F"/>
    <w:rsid w:val="000750A0"/>
    <w:rsid w:val="00077B3B"/>
    <w:rsid w:val="000811BB"/>
    <w:rsid w:val="000824AA"/>
    <w:rsid w:val="00083ACD"/>
    <w:rsid w:val="0008476E"/>
    <w:rsid w:val="0008566F"/>
    <w:rsid w:val="00085E6E"/>
    <w:rsid w:val="00086917"/>
    <w:rsid w:val="00087289"/>
    <w:rsid w:val="00092F87"/>
    <w:rsid w:val="00094C23"/>
    <w:rsid w:val="0009696E"/>
    <w:rsid w:val="000A0FD3"/>
    <w:rsid w:val="000A11DA"/>
    <w:rsid w:val="000A360F"/>
    <w:rsid w:val="000A422E"/>
    <w:rsid w:val="000A4CC5"/>
    <w:rsid w:val="000A5C87"/>
    <w:rsid w:val="000B1396"/>
    <w:rsid w:val="000B350B"/>
    <w:rsid w:val="000B3CA9"/>
    <w:rsid w:val="000B49D4"/>
    <w:rsid w:val="000B637A"/>
    <w:rsid w:val="000B6B55"/>
    <w:rsid w:val="000C165E"/>
    <w:rsid w:val="000C69F5"/>
    <w:rsid w:val="000C7836"/>
    <w:rsid w:val="000D00E0"/>
    <w:rsid w:val="000D5D72"/>
    <w:rsid w:val="000D6B05"/>
    <w:rsid w:val="000D75EE"/>
    <w:rsid w:val="000E19E6"/>
    <w:rsid w:val="000E25D7"/>
    <w:rsid w:val="000E2BFE"/>
    <w:rsid w:val="000E449C"/>
    <w:rsid w:val="000E5569"/>
    <w:rsid w:val="000E5BF3"/>
    <w:rsid w:val="000E657E"/>
    <w:rsid w:val="000E68CC"/>
    <w:rsid w:val="000F01C3"/>
    <w:rsid w:val="000F0A94"/>
    <w:rsid w:val="000F2744"/>
    <w:rsid w:val="000F43F9"/>
    <w:rsid w:val="000F5A60"/>
    <w:rsid w:val="000F5E36"/>
    <w:rsid w:val="000F6258"/>
    <w:rsid w:val="000F6793"/>
    <w:rsid w:val="000F6F92"/>
    <w:rsid w:val="000F7B10"/>
    <w:rsid w:val="00100819"/>
    <w:rsid w:val="001009E9"/>
    <w:rsid w:val="00100D26"/>
    <w:rsid w:val="00104173"/>
    <w:rsid w:val="001049C1"/>
    <w:rsid w:val="00105288"/>
    <w:rsid w:val="00106027"/>
    <w:rsid w:val="001064F4"/>
    <w:rsid w:val="001104C5"/>
    <w:rsid w:val="00110E52"/>
    <w:rsid w:val="00112632"/>
    <w:rsid w:val="00112CA5"/>
    <w:rsid w:val="00112F63"/>
    <w:rsid w:val="001155C0"/>
    <w:rsid w:val="001160C9"/>
    <w:rsid w:val="0011630C"/>
    <w:rsid w:val="00117441"/>
    <w:rsid w:val="00127DD1"/>
    <w:rsid w:val="00132EF8"/>
    <w:rsid w:val="001342E0"/>
    <w:rsid w:val="001347BC"/>
    <w:rsid w:val="001363F1"/>
    <w:rsid w:val="00137C68"/>
    <w:rsid w:val="00142607"/>
    <w:rsid w:val="0014384D"/>
    <w:rsid w:val="00144BF1"/>
    <w:rsid w:val="0014757B"/>
    <w:rsid w:val="00147AC9"/>
    <w:rsid w:val="00147AE6"/>
    <w:rsid w:val="001518C2"/>
    <w:rsid w:val="0015313B"/>
    <w:rsid w:val="0015418A"/>
    <w:rsid w:val="001542D9"/>
    <w:rsid w:val="001634AD"/>
    <w:rsid w:val="00163BEA"/>
    <w:rsid w:val="00171324"/>
    <w:rsid w:val="001730B0"/>
    <w:rsid w:val="001740A9"/>
    <w:rsid w:val="001776C2"/>
    <w:rsid w:val="00177797"/>
    <w:rsid w:val="00177B8D"/>
    <w:rsid w:val="00177C49"/>
    <w:rsid w:val="00180E72"/>
    <w:rsid w:val="001832B2"/>
    <w:rsid w:val="00184B10"/>
    <w:rsid w:val="00185616"/>
    <w:rsid w:val="00187451"/>
    <w:rsid w:val="00191134"/>
    <w:rsid w:val="0019193E"/>
    <w:rsid w:val="00192178"/>
    <w:rsid w:val="00197970"/>
    <w:rsid w:val="001A27D2"/>
    <w:rsid w:val="001A36CF"/>
    <w:rsid w:val="001A41C0"/>
    <w:rsid w:val="001A5FE2"/>
    <w:rsid w:val="001A6AFA"/>
    <w:rsid w:val="001A7156"/>
    <w:rsid w:val="001A7B85"/>
    <w:rsid w:val="001B0D97"/>
    <w:rsid w:val="001B104A"/>
    <w:rsid w:val="001B223C"/>
    <w:rsid w:val="001B5E87"/>
    <w:rsid w:val="001B6C86"/>
    <w:rsid w:val="001B6E92"/>
    <w:rsid w:val="001B71D0"/>
    <w:rsid w:val="001B7C4B"/>
    <w:rsid w:val="001C0274"/>
    <w:rsid w:val="001C2B77"/>
    <w:rsid w:val="001C34CF"/>
    <w:rsid w:val="001C4658"/>
    <w:rsid w:val="001C4E28"/>
    <w:rsid w:val="001C554C"/>
    <w:rsid w:val="001C59EE"/>
    <w:rsid w:val="001D0474"/>
    <w:rsid w:val="001D050F"/>
    <w:rsid w:val="001D1D55"/>
    <w:rsid w:val="001D2B9C"/>
    <w:rsid w:val="001D5391"/>
    <w:rsid w:val="001D5B81"/>
    <w:rsid w:val="001D6D2A"/>
    <w:rsid w:val="001E014E"/>
    <w:rsid w:val="001E173A"/>
    <w:rsid w:val="001E3A1C"/>
    <w:rsid w:val="001E589C"/>
    <w:rsid w:val="001E71E4"/>
    <w:rsid w:val="001E7869"/>
    <w:rsid w:val="001F11E1"/>
    <w:rsid w:val="001F389F"/>
    <w:rsid w:val="001F3B2A"/>
    <w:rsid w:val="001F5C14"/>
    <w:rsid w:val="001F5C52"/>
    <w:rsid w:val="001F5C78"/>
    <w:rsid w:val="001F63D4"/>
    <w:rsid w:val="001F6B5A"/>
    <w:rsid w:val="00204E47"/>
    <w:rsid w:val="00211852"/>
    <w:rsid w:val="00212768"/>
    <w:rsid w:val="0021351D"/>
    <w:rsid w:val="00214D75"/>
    <w:rsid w:val="002163FF"/>
    <w:rsid w:val="0021689C"/>
    <w:rsid w:val="002169DA"/>
    <w:rsid w:val="00220CF3"/>
    <w:rsid w:val="00222383"/>
    <w:rsid w:val="00223234"/>
    <w:rsid w:val="00223521"/>
    <w:rsid w:val="00223FB2"/>
    <w:rsid w:val="00224444"/>
    <w:rsid w:val="002245AE"/>
    <w:rsid w:val="002248E6"/>
    <w:rsid w:val="00226E58"/>
    <w:rsid w:val="002313D9"/>
    <w:rsid w:val="00240047"/>
    <w:rsid w:val="002409BC"/>
    <w:rsid w:val="00242B3E"/>
    <w:rsid w:val="00244828"/>
    <w:rsid w:val="002448B7"/>
    <w:rsid w:val="002464E2"/>
    <w:rsid w:val="00247E85"/>
    <w:rsid w:val="00251EB4"/>
    <w:rsid w:val="0025346E"/>
    <w:rsid w:val="00253D52"/>
    <w:rsid w:val="00256361"/>
    <w:rsid w:val="0025714B"/>
    <w:rsid w:val="00261EE0"/>
    <w:rsid w:val="00264A8C"/>
    <w:rsid w:val="00264F9D"/>
    <w:rsid w:val="00264FC6"/>
    <w:rsid w:val="0026541D"/>
    <w:rsid w:val="002660B3"/>
    <w:rsid w:val="00267A29"/>
    <w:rsid w:val="002704AE"/>
    <w:rsid w:val="0027406C"/>
    <w:rsid w:val="00275F24"/>
    <w:rsid w:val="002765D6"/>
    <w:rsid w:val="002773F4"/>
    <w:rsid w:val="00281874"/>
    <w:rsid w:val="002837E6"/>
    <w:rsid w:val="0028383C"/>
    <w:rsid w:val="00283F61"/>
    <w:rsid w:val="00285A0E"/>
    <w:rsid w:val="00287F1E"/>
    <w:rsid w:val="002903CA"/>
    <w:rsid w:val="00290C72"/>
    <w:rsid w:val="002910BD"/>
    <w:rsid w:val="00291751"/>
    <w:rsid w:val="002946B4"/>
    <w:rsid w:val="002A274E"/>
    <w:rsid w:val="002A5967"/>
    <w:rsid w:val="002A6ADF"/>
    <w:rsid w:val="002A6D05"/>
    <w:rsid w:val="002A6F99"/>
    <w:rsid w:val="002A7B01"/>
    <w:rsid w:val="002B0478"/>
    <w:rsid w:val="002B064E"/>
    <w:rsid w:val="002B1BD2"/>
    <w:rsid w:val="002B303A"/>
    <w:rsid w:val="002B3DEC"/>
    <w:rsid w:val="002B5785"/>
    <w:rsid w:val="002B6286"/>
    <w:rsid w:val="002C20B4"/>
    <w:rsid w:val="002C338C"/>
    <w:rsid w:val="002C3FAC"/>
    <w:rsid w:val="002C489F"/>
    <w:rsid w:val="002C6C5E"/>
    <w:rsid w:val="002D2A4D"/>
    <w:rsid w:val="002D4D7B"/>
    <w:rsid w:val="002D52C4"/>
    <w:rsid w:val="002D7887"/>
    <w:rsid w:val="002E0696"/>
    <w:rsid w:val="002E4A6E"/>
    <w:rsid w:val="002E5BA8"/>
    <w:rsid w:val="002E5EFD"/>
    <w:rsid w:val="002E7B6C"/>
    <w:rsid w:val="002F0D73"/>
    <w:rsid w:val="002F1FAD"/>
    <w:rsid w:val="002F2718"/>
    <w:rsid w:val="002F2993"/>
    <w:rsid w:val="002F31C6"/>
    <w:rsid w:val="002F31F0"/>
    <w:rsid w:val="002F39ED"/>
    <w:rsid w:val="002F537C"/>
    <w:rsid w:val="002F65D6"/>
    <w:rsid w:val="002F7736"/>
    <w:rsid w:val="00301181"/>
    <w:rsid w:val="003012A1"/>
    <w:rsid w:val="00301468"/>
    <w:rsid w:val="00303417"/>
    <w:rsid w:val="0030359A"/>
    <w:rsid w:val="003036B7"/>
    <w:rsid w:val="00303913"/>
    <w:rsid w:val="0030516E"/>
    <w:rsid w:val="003058AD"/>
    <w:rsid w:val="00305DDC"/>
    <w:rsid w:val="003064C5"/>
    <w:rsid w:val="00306677"/>
    <w:rsid w:val="003079CF"/>
    <w:rsid w:val="003110F9"/>
    <w:rsid w:val="00311300"/>
    <w:rsid w:val="00314AA4"/>
    <w:rsid w:val="003161BD"/>
    <w:rsid w:val="003170CE"/>
    <w:rsid w:val="00317721"/>
    <w:rsid w:val="0032102E"/>
    <w:rsid w:val="00322AB5"/>
    <w:rsid w:val="003247D0"/>
    <w:rsid w:val="00325A30"/>
    <w:rsid w:val="0032620C"/>
    <w:rsid w:val="00326A72"/>
    <w:rsid w:val="00327688"/>
    <w:rsid w:val="00331E1A"/>
    <w:rsid w:val="00331FD0"/>
    <w:rsid w:val="0033341C"/>
    <w:rsid w:val="00333626"/>
    <w:rsid w:val="0033709B"/>
    <w:rsid w:val="00340825"/>
    <w:rsid w:val="00343D69"/>
    <w:rsid w:val="00351B05"/>
    <w:rsid w:val="003520AC"/>
    <w:rsid w:val="00352785"/>
    <w:rsid w:val="00362279"/>
    <w:rsid w:val="0036290D"/>
    <w:rsid w:val="003635B9"/>
    <w:rsid w:val="00365F1B"/>
    <w:rsid w:val="0036640B"/>
    <w:rsid w:val="003669E5"/>
    <w:rsid w:val="0036767E"/>
    <w:rsid w:val="00370F3B"/>
    <w:rsid w:val="0037257F"/>
    <w:rsid w:val="00372868"/>
    <w:rsid w:val="00374A35"/>
    <w:rsid w:val="00376F28"/>
    <w:rsid w:val="003771CE"/>
    <w:rsid w:val="00380851"/>
    <w:rsid w:val="00381474"/>
    <w:rsid w:val="00385708"/>
    <w:rsid w:val="00386479"/>
    <w:rsid w:val="003865DA"/>
    <w:rsid w:val="003866FB"/>
    <w:rsid w:val="00387149"/>
    <w:rsid w:val="003908CF"/>
    <w:rsid w:val="003937A5"/>
    <w:rsid w:val="003961BC"/>
    <w:rsid w:val="003A0DBD"/>
    <w:rsid w:val="003A16D5"/>
    <w:rsid w:val="003A2413"/>
    <w:rsid w:val="003A2DB5"/>
    <w:rsid w:val="003A33EB"/>
    <w:rsid w:val="003A3BCC"/>
    <w:rsid w:val="003A4C1F"/>
    <w:rsid w:val="003A5853"/>
    <w:rsid w:val="003A7829"/>
    <w:rsid w:val="003B047B"/>
    <w:rsid w:val="003B0EBA"/>
    <w:rsid w:val="003B7AE1"/>
    <w:rsid w:val="003B7AE9"/>
    <w:rsid w:val="003C0BA4"/>
    <w:rsid w:val="003C1444"/>
    <w:rsid w:val="003C3CD7"/>
    <w:rsid w:val="003C5996"/>
    <w:rsid w:val="003C59F1"/>
    <w:rsid w:val="003C761B"/>
    <w:rsid w:val="003D0DBB"/>
    <w:rsid w:val="003D2D65"/>
    <w:rsid w:val="003D5DF2"/>
    <w:rsid w:val="003D71A8"/>
    <w:rsid w:val="003E10DD"/>
    <w:rsid w:val="003E1C31"/>
    <w:rsid w:val="003E288F"/>
    <w:rsid w:val="003E4116"/>
    <w:rsid w:val="003E463B"/>
    <w:rsid w:val="003E691F"/>
    <w:rsid w:val="003F23EC"/>
    <w:rsid w:val="003F4404"/>
    <w:rsid w:val="003F4573"/>
    <w:rsid w:val="004003B0"/>
    <w:rsid w:val="004005A1"/>
    <w:rsid w:val="00401B04"/>
    <w:rsid w:val="00402C5D"/>
    <w:rsid w:val="00403A6A"/>
    <w:rsid w:val="004104EB"/>
    <w:rsid w:val="00410ED4"/>
    <w:rsid w:val="00411B7B"/>
    <w:rsid w:val="00411C08"/>
    <w:rsid w:val="0041379E"/>
    <w:rsid w:val="00416CB3"/>
    <w:rsid w:val="004170ED"/>
    <w:rsid w:val="00417D37"/>
    <w:rsid w:val="00417E6A"/>
    <w:rsid w:val="00421DF1"/>
    <w:rsid w:val="00421E12"/>
    <w:rsid w:val="00422C6F"/>
    <w:rsid w:val="00423064"/>
    <w:rsid w:val="004233F7"/>
    <w:rsid w:val="00424D76"/>
    <w:rsid w:val="00427D88"/>
    <w:rsid w:val="004324EB"/>
    <w:rsid w:val="00432E3A"/>
    <w:rsid w:val="00433772"/>
    <w:rsid w:val="004338B6"/>
    <w:rsid w:val="00433B21"/>
    <w:rsid w:val="00433FA5"/>
    <w:rsid w:val="004357D7"/>
    <w:rsid w:val="00436E72"/>
    <w:rsid w:val="00440934"/>
    <w:rsid w:val="00441C26"/>
    <w:rsid w:val="00443F51"/>
    <w:rsid w:val="00445DCB"/>
    <w:rsid w:val="00446CB3"/>
    <w:rsid w:val="004470BB"/>
    <w:rsid w:val="004478E4"/>
    <w:rsid w:val="00447AAA"/>
    <w:rsid w:val="00450778"/>
    <w:rsid w:val="00450D4B"/>
    <w:rsid w:val="004522CD"/>
    <w:rsid w:val="004523E5"/>
    <w:rsid w:val="0045259A"/>
    <w:rsid w:val="0045392B"/>
    <w:rsid w:val="00454750"/>
    <w:rsid w:val="0045565E"/>
    <w:rsid w:val="00456227"/>
    <w:rsid w:val="00456B2F"/>
    <w:rsid w:val="00460B9A"/>
    <w:rsid w:val="00461395"/>
    <w:rsid w:val="00461538"/>
    <w:rsid w:val="004651BB"/>
    <w:rsid w:val="0046550E"/>
    <w:rsid w:val="0046642F"/>
    <w:rsid w:val="00466C5C"/>
    <w:rsid w:val="00467E2C"/>
    <w:rsid w:val="0047221F"/>
    <w:rsid w:val="0047280F"/>
    <w:rsid w:val="00473DA6"/>
    <w:rsid w:val="00475517"/>
    <w:rsid w:val="004806AC"/>
    <w:rsid w:val="004807BC"/>
    <w:rsid w:val="00480E90"/>
    <w:rsid w:val="00487BD0"/>
    <w:rsid w:val="00492C83"/>
    <w:rsid w:val="00495ED1"/>
    <w:rsid w:val="00495FFE"/>
    <w:rsid w:val="00496033"/>
    <w:rsid w:val="00497200"/>
    <w:rsid w:val="00497B02"/>
    <w:rsid w:val="004A1AC1"/>
    <w:rsid w:val="004A36F9"/>
    <w:rsid w:val="004A5100"/>
    <w:rsid w:val="004A63AE"/>
    <w:rsid w:val="004A6499"/>
    <w:rsid w:val="004A7282"/>
    <w:rsid w:val="004B1A18"/>
    <w:rsid w:val="004B4B8C"/>
    <w:rsid w:val="004B4F9B"/>
    <w:rsid w:val="004B55E3"/>
    <w:rsid w:val="004B59F7"/>
    <w:rsid w:val="004B5E20"/>
    <w:rsid w:val="004B7C80"/>
    <w:rsid w:val="004B7F49"/>
    <w:rsid w:val="004C1A56"/>
    <w:rsid w:val="004C3531"/>
    <w:rsid w:val="004C42CA"/>
    <w:rsid w:val="004C5177"/>
    <w:rsid w:val="004C726E"/>
    <w:rsid w:val="004D128E"/>
    <w:rsid w:val="004D17CF"/>
    <w:rsid w:val="004D2DCC"/>
    <w:rsid w:val="004D5314"/>
    <w:rsid w:val="004E0FEC"/>
    <w:rsid w:val="004E1760"/>
    <w:rsid w:val="004E25DD"/>
    <w:rsid w:val="004E29D9"/>
    <w:rsid w:val="004E3AD8"/>
    <w:rsid w:val="004E3B09"/>
    <w:rsid w:val="004E3B28"/>
    <w:rsid w:val="004E6FAC"/>
    <w:rsid w:val="004E7115"/>
    <w:rsid w:val="004F170C"/>
    <w:rsid w:val="004F1D9C"/>
    <w:rsid w:val="004F28EB"/>
    <w:rsid w:val="004F39EB"/>
    <w:rsid w:val="004F4845"/>
    <w:rsid w:val="004F49FC"/>
    <w:rsid w:val="004F5534"/>
    <w:rsid w:val="004F659C"/>
    <w:rsid w:val="00500DE2"/>
    <w:rsid w:val="0050114B"/>
    <w:rsid w:val="00501196"/>
    <w:rsid w:val="005036C8"/>
    <w:rsid w:val="00504220"/>
    <w:rsid w:val="005064E7"/>
    <w:rsid w:val="005075A4"/>
    <w:rsid w:val="00510C5E"/>
    <w:rsid w:val="005148DF"/>
    <w:rsid w:val="00517627"/>
    <w:rsid w:val="00520347"/>
    <w:rsid w:val="00520BB4"/>
    <w:rsid w:val="005231AC"/>
    <w:rsid w:val="00523233"/>
    <w:rsid w:val="0052329E"/>
    <w:rsid w:val="0052396D"/>
    <w:rsid w:val="005258A1"/>
    <w:rsid w:val="00526D6B"/>
    <w:rsid w:val="00527119"/>
    <w:rsid w:val="00527CAD"/>
    <w:rsid w:val="00531524"/>
    <w:rsid w:val="005322E5"/>
    <w:rsid w:val="005327C4"/>
    <w:rsid w:val="00533046"/>
    <w:rsid w:val="00533993"/>
    <w:rsid w:val="00534F22"/>
    <w:rsid w:val="00540C9F"/>
    <w:rsid w:val="005410E5"/>
    <w:rsid w:val="0054289D"/>
    <w:rsid w:val="00542C0B"/>
    <w:rsid w:val="00542EB9"/>
    <w:rsid w:val="005436AE"/>
    <w:rsid w:val="00543971"/>
    <w:rsid w:val="00546E21"/>
    <w:rsid w:val="005519AC"/>
    <w:rsid w:val="0055243F"/>
    <w:rsid w:val="0055640F"/>
    <w:rsid w:val="005570C4"/>
    <w:rsid w:val="00560391"/>
    <w:rsid w:val="0056149E"/>
    <w:rsid w:val="005619A2"/>
    <w:rsid w:val="005625DA"/>
    <w:rsid w:val="00563253"/>
    <w:rsid w:val="005633E0"/>
    <w:rsid w:val="0056356F"/>
    <w:rsid w:val="00564486"/>
    <w:rsid w:val="005647C1"/>
    <w:rsid w:val="0056545B"/>
    <w:rsid w:val="005657C3"/>
    <w:rsid w:val="00566033"/>
    <w:rsid w:val="005674A4"/>
    <w:rsid w:val="00567518"/>
    <w:rsid w:val="00570E15"/>
    <w:rsid w:val="005714FD"/>
    <w:rsid w:val="00572398"/>
    <w:rsid w:val="00572AA4"/>
    <w:rsid w:val="00576390"/>
    <w:rsid w:val="0057683E"/>
    <w:rsid w:val="005808B7"/>
    <w:rsid w:val="00581E74"/>
    <w:rsid w:val="00582E2D"/>
    <w:rsid w:val="00584DC7"/>
    <w:rsid w:val="00585A0F"/>
    <w:rsid w:val="0058711A"/>
    <w:rsid w:val="00593D6F"/>
    <w:rsid w:val="0059422A"/>
    <w:rsid w:val="0059446A"/>
    <w:rsid w:val="005946EC"/>
    <w:rsid w:val="00595E11"/>
    <w:rsid w:val="00597C76"/>
    <w:rsid w:val="00597D38"/>
    <w:rsid w:val="005A024D"/>
    <w:rsid w:val="005A0F35"/>
    <w:rsid w:val="005A133F"/>
    <w:rsid w:val="005A2037"/>
    <w:rsid w:val="005A2590"/>
    <w:rsid w:val="005A36BD"/>
    <w:rsid w:val="005A371E"/>
    <w:rsid w:val="005A3FB7"/>
    <w:rsid w:val="005A3FC4"/>
    <w:rsid w:val="005A4033"/>
    <w:rsid w:val="005A4A30"/>
    <w:rsid w:val="005A63A4"/>
    <w:rsid w:val="005B19BB"/>
    <w:rsid w:val="005B1F1F"/>
    <w:rsid w:val="005B38D6"/>
    <w:rsid w:val="005B3A6C"/>
    <w:rsid w:val="005B4A87"/>
    <w:rsid w:val="005B4C56"/>
    <w:rsid w:val="005B529D"/>
    <w:rsid w:val="005B5334"/>
    <w:rsid w:val="005B675B"/>
    <w:rsid w:val="005B6C1A"/>
    <w:rsid w:val="005C4430"/>
    <w:rsid w:val="005C4F01"/>
    <w:rsid w:val="005C5BCB"/>
    <w:rsid w:val="005C6070"/>
    <w:rsid w:val="005D0069"/>
    <w:rsid w:val="005D0428"/>
    <w:rsid w:val="005D11FD"/>
    <w:rsid w:val="005D17A9"/>
    <w:rsid w:val="005D23E9"/>
    <w:rsid w:val="005D2894"/>
    <w:rsid w:val="005D394C"/>
    <w:rsid w:val="005D622B"/>
    <w:rsid w:val="005D6787"/>
    <w:rsid w:val="005D7A20"/>
    <w:rsid w:val="005E03FD"/>
    <w:rsid w:val="005E084C"/>
    <w:rsid w:val="005E2307"/>
    <w:rsid w:val="005E4AF2"/>
    <w:rsid w:val="005E5D27"/>
    <w:rsid w:val="005F0104"/>
    <w:rsid w:val="005F0DF7"/>
    <w:rsid w:val="005F0F6C"/>
    <w:rsid w:val="005F737C"/>
    <w:rsid w:val="005F74A5"/>
    <w:rsid w:val="006013F0"/>
    <w:rsid w:val="006024F0"/>
    <w:rsid w:val="00605F1C"/>
    <w:rsid w:val="006074A8"/>
    <w:rsid w:val="00607EFA"/>
    <w:rsid w:val="00610BDD"/>
    <w:rsid w:val="00613104"/>
    <w:rsid w:val="00614239"/>
    <w:rsid w:val="0061782D"/>
    <w:rsid w:val="00617BAE"/>
    <w:rsid w:val="006205CC"/>
    <w:rsid w:val="00620E93"/>
    <w:rsid w:val="0062101E"/>
    <w:rsid w:val="006232ED"/>
    <w:rsid w:val="0062446D"/>
    <w:rsid w:val="006273D9"/>
    <w:rsid w:val="00632C3D"/>
    <w:rsid w:val="00635B77"/>
    <w:rsid w:val="00636161"/>
    <w:rsid w:val="00637BDB"/>
    <w:rsid w:val="00643C2A"/>
    <w:rsid w:val="00644C2A"/>
    <w:rsid w:val="00645A91"/>
    <w:rsid w:val="00646739"/>
    <w:rsid w:val="0065300B"/>
    <w:rsid w:val="0065562D"/>
    <w:rsid w:val="00660FBE"/>
    <w:rsid w:val="0066393D"/>
    <w:rsid w:val="00664AC3"/>
    <w:rsid w:val="0066599D"/>
    <w:rsid w:val="0066687D"/>
    <w:rsid w:val="00666C68"/>
    <w:rsid w:val="00670303"/>
    <w:rsid w:val="00670ACE"/>
    <w:rsid w:val="0067199A"/>
    <w:rsid w:val="006721D0"/>
    <w:rsid w:val="006731F1"/>
    <w:rsid w:val="00673EC7"/>
    <w:rsid w:val="00681538"/>
    <w:rsid w:val="00683A2A"/>
    <w:rsid w:val="00686484"/>
    <w:rsid w:val="0068697A"/>
    <w:rsid w:val="00686E4E"/>
    <w:rsid w:val="0068749C"/>
    <w:rsid w:val="006876DE"/>
    <w:rsid w:val="0068799D"/>
    <w:rsid w:val="00687A1B"/>
    <w:rsid w:val="00690804"/>
    <w:rsid w:val="00692BD0"/>
    <w:rsid w:val="00695E5C"/>
    <w:rsid w:val="006A011F"/>
    <w:rsid w:val="006A0D4F"/>
    <w:rsid w:val="006A4962"/>
    <w:rsid w:val="006A5470"/>
    <w:rsid w:val="006A5E37"/>
    <w:rsid w:val="006A63CA"/>
    <w:rsid w:val="006A6AA9"/>
    <w:rsid w:val="006A7863"/>
    <w:rsid w:val="006B1148"/>
    <w:rsid w:val="006B1BE0"/>
    <w:rsid w:val="006B5842"/>
    <w:rsid w:val="006B6A55"/>
    <w:rsid w:val="006C5586"/>
    <w:rsid w:val="006C5D63"/>
    <w:rsid w:val="006D084F"/>
    <w:rsid w:val="006D2F5B"/>
    <w:rsid w:val="006E7534"/>
    <w:rsid w:val="006F0BCD"/>
    <w:rsid w:val="006F50F6"/>
    <w:rsid w:val="006F6FBB"/>
    <w:rsid w:val="0070054E"/>
    <w:rsid w:val="00703146"/>
    <w:rsid w:val="007033B5"/>
    <w:rsid w:val="0070391A"/>
    <w:rsid w:val="007044FA"/>
    <w:rsid w:val="00704E6D"/>
    <w:rsid w:val="0070545D"/>
    <w:rsid w:val="0070701F"/>
    <w:rsid w:val="007073DE"/>
    <w:rsid w:val="0071011F"/>
    <w:rsid w:val="0071247C"/>
    <w:rsid w:val="00712BC9"/>
    <w:rsid w:val="00714405"/>
    <w:rsid w:val="00715D5C"/>
    <w:rsid w:val="007202B0"/>
    <w:rsid w:val="00720FCA"/>
    <w:rsid w:val="00721155"/>
    <w:rsid w:val="007223A7"/>
    <w:rsid w:val="00722928"/>
    <w:rsid w:val="007232F3"/>
    <w:rsid w:val="00723574"/>
    <w:rsid w:val="00725645"/>
    <w:rsid w:val="00731D80"/>
    <w:rsid w:val="00733D65"/>
    <w:rsid w:val="0073522A"/>
    <w:rsid w:val="0073556E"/>
    <w:rsid w:val="007362B8"/>
    <w:rsid w:val="007362ED"/>
    <w:rsid w:val="00736676"/>
    <w:rsid w:val="00742CD9"/>
    <w:rsid w:val="007434AF"/>
    <w:rsid w:val="007437A2"/>
    <w:rsid w:val="0074431F"/>
    <w:rsid w:val="007463CD"/>
    <w:rsid w:val="00761569"/>
    <w:rsid w:val="00761A5D"/>
    <w:rsid w:val="00762EDE"/>
    <w:rsid w:val="00764429"/>
    <w:rsid w:val="007668FB"/>
    <w:rsid w:val="00767008"/>
    <w:rsid w:val="00767169"/>
    <w:rsid w:val="007707A8"/>
    <w:rsid w:val="0077099E"/>
    <w:rsid w:val="007713E9"/>
    <w:rsid w:val="00772C47"/>
    <w:rsid w:val="00772FD5"/>
    <w:rsid w:val="00773AC4"/>
    <w:rsid w:val="007744B6"/>
    <w:rsid w:val="00775BC3"/>
    <w:rsid w:val="00782175"/>
    <w:rsid w:val="00782C3B"/>
    <w:rsid w:val="00783610"/>
    <w:rsid w:val="00783A05"/>
    <w:rsid w:val="007844CE"/>
    <w:rsid w:val="00784963"/>
    <w:rsid w:val="00785D3F"/>
    <w:rsid w:val="00786627"/>
    <w:rsid w:val="00787300"/>
    <w:rsid w:val="00792611"/>
    <w:rsid w:val="00794D4B"/>
    <w:rsid w:val="00794ECB"/>
    <w:rsid w:val="007952E2"/>
    <w:rsid w:val="0079551E"/>
    <w:rsid w:val="00796C09"/>
    <w:rsid w:val="007A00A3"/>
    <w:rsid w:val="007A0C63"/>
    <w:rsid w:val="007A1933"/>
    <w:rsid w:val="007A293D"/>
    <w:rsid w:val="007A2BC5"/>
    <w:rsid w:val="007A3B67"/>
    <w:rsid w:val="007A4D79"/>
    <w:rsid w:val="007A5CEF"/>
    <w:rsid w:val="007A6543"/>
    <w:rsid w:val="007A7D88"/>
    <w:rsid w:val="007B01B9"/>
    <w:rsid w:val="007B11A7"/>
    <w:rsid w:val="007B1232"/>
    <w:rsid w:val="007B1627"/>
    <w:rsid w:val="007B5495"/>
    <w:rsid w:val="007B7CCE"/>
    <w:rsid w:val="007C032B"/>
    <w:rsid w:val="007C1045"/>
    <w:rsid w:val="007C2BF8"/>
    <w:rsid w:val="007C2CFA"/>
    <w:rsid w:val="007C4B84"/>
    <w:rsid w:val="007C5514"/>
    <w:rsid w:val="007C6E9A"/>
    <w:rsid w:val="007C79EC"/>
    <w:rsid w:val="007D179F"/>
    <w:rsid w:val="007D3752"/>
    <w:rsid w:val="007D4FC5"/>
    <w:rsid w:val="007D67FD"/>
    <w:rsid w:val="007D7AB0"/>
    <w:rsid w:val="007E2786"/>
    <w:rsid w:val="007E5766"/>
    <w:rsid w:val="007E6CA8"/>
    <w:rsid w:val="007E70EA"/>
    <w:rsid w:val="007E7146"/>
    <w:rsid w:val="007F04D3"/>
    <w:rsid w:val="007F18A1"/>
    <w:rsid w:val="007F2CE6"/>
    <w:rsid w:val="007F452A"/>
    <w:rsid w:val="007F55A6"/>
    <w:rsid w:val="007F6E24"/>
    <w:rsid w:val="007F6FAD"/>
    <w:rsid w:val="00800302"/>
    <w:rsid w:val="00802C20"/>
    <w:rsid w:val="00803585"/>
    <w:rsid w:val="00805624"/>
    <w:rsid w:val="00805D1C"/>
    <w:rsid w:val="00805D79"/>
    <w:rsid w:val="00815A0C"/>
    <w:rsid w:val="008172FA"/>
    <w:rsid w:val="008208EC"/>
    <w:rsid w:val="0082123C"/>
    <w:rsid w:val="008238C8"/>
    <w:rsid w:val="00823ED7"/>
    <w:rsid w:val="008248E1"/>
    <w:rsid w:val="008250A0"/>
    <w:rsid w:val="00825E84"/>
    <w:rsid w:val="008303C4"/>
    <w:rsid w:val="00833358"/>
    <w:rsid w:val="00835F39"/>
    <w:rsid w:val="00836CEB"/>
    <w:rsid w:val="00840643"/>
    <w:rsid w:val="00840B2D"/>
    <w:rsid w:val="00841A8A"/>
    <w:rsid w:val="00841C4A"/>
    <w:rsid w:val="00842278"/>
    <w:rsid w:val="00843FF1"/>
    <w:rsid w:val="00844EB0"/>
    <w:rsid w:val="00847236"/>
    <w:rsid w:val="00851039"/>
    <w:rsid w:val="00851132"/>
    <w:rsid w:val="008512E5"/>
    <w:rsid w:val="00851457"/>
    <w:rsid w:val="00851703"/>
    <w:rsid w:val="00853BA0"/>
    <w:rsid w:val="0085527E"/>
    <w:rsid w:val="00856834"/>
    <w:rsid w:val="00861151"/>
    <w:rsid w:val="008613C8"/>
    <w:rsid w:val="00862300"/>
    <w:rsid w:val="008634D9"/>
    <w:rsid w:val="00863923"/>
    <w:rsid w:val="0086713D"/>
    <w:rsid w:val="00873648"/>
    <w:rsid w:val="00874D19"/>
    <w:rsid w:val="00875136"/>
    <w:rsid w:val="0087578B"/>
    <w:rsid w:val="00875D0B"/>
    <w:rsid w:val="008769C3"/>
    <w:rsid w:val="008772B2"/>
    <w:rsid w:val="00877DAB"/>
    <w:rsid w:val="00877F14"/>
    <w:rsid w:val="00880D31"/>
    <w:rsid w:val="00880D3E"/>
    <w:rsid w:val="0088147B"/>
    <w:rsid w:val="00884DF6"/>
    <w:rsid w:val="00885B48"/>
    <w:rsid w:val="0088602D"/>
    <w:rsid w:val="00886AF7"/>
    <w:rsid w:val="00891205"/>
    <w:rsid w:val="00893124"/>
    <w:rsid w:val="00893530"/>
    <w:rsid w:val="00893A8B"/>
    <w:rsid w:val="00894603"/>
    <w:rsid w:val="00894B8E"/>
    <w:rsid w:val="00897FC6"/>
    <w:rsid w:val="008A0F90"/>
    <w:rsid w:val="008A22D1"/>
    <w:rsid w:val="008A2719"/>
    <w:rsid w:val="008A2748"/>
    <w:rsid w:val="008A33E5"/>
    <w:rsid w:val="008A561D"/>
    <w:rsid w:val="008A5E33"/>
    <w:rsid w:val="008A78D5"/>
    <w:rsid w:val="008A7D78"/>
    <w:rsid w:val="008B0F3B"/>
    <w:rsid w:val="008B1C92"/>
    <w:rsid w:val="008B2C36"/>
    <w:rsid w:val="008B3C9D"/>
    <w:rsid w:val="008B70EF"/>
    <w:rsid w:val="008C023F"/>
    <w:rsid w:val="008C1C2F"/>
    <w:rsid w:val="008C204E"/>
    <w:rsid w:val="008C20A9"/>
    <w:rsid w:val="008C3047"/>
    <w:rsid w:val="008C35D8"/>
    <w:rsid w:val="008C385E"/>
    <w:rsid w:val="008C710D"/>
    <w:rsid w:val="008D168C"/>
    <w:rsid w:val="008D18A0"/>
    <w:rsid w:val="008D2147"/>
    <w:rsid w:val="008D2835"/>
    <w:rsid w:val="008D7FB8"/>
    <w:rsid w:val="008E236E"/>
    <w:rsid w:val="008E356D"/>
    <w:rsid w:val="008E4B4D"/>
    <w:rsid w:val="008E5ECB"/>
    <w:rsid w:val="008E616A"/>
    <w:rsid w:val="008E7BC8"/>
    <w:rsid w:val="008E7DC8"/>
    <w:rsid w:val="008F1A47"/>
    <w:rsid w:val="0090109E"/>
    <w:rsid w:val="00903D96"/>
    <w:rsid w:val="00905578"/>
    <w:rsid w:val="0090656F"/>
    <w:rsid w:val="00907CFB"/>
    <w:rsid w:val="00907DF4"/>
    <w:rsid w:val="009108AE"/>
    <w:rsid w:val="0091158D"/>
    <w:rsid w:val="00911695"/>
    <w:rsid w:val="009126E2"/>
    <w:rsid w:val="00912FF1"/>
    <w:rsid w:val="00914A2A"/>
    <w:rsid w:val="0091570C"/>
    <w:rsid w:val="0091799D"/>
    <w:rsid w:val="00917CBE"/>
    <w:rsid w:val="009226A5"/>
    <w:rsid w:val="009231A5"/>
    <w:rsid w:val="00927598"/>
    <w:rsid w:val="00930B21"/>
    <w:rsid w:val="00931F21"/>
    <w:rsid w:val="00935177"/>
    <w:rsid w:val="0093623E"/>
    <w:rsid w:val="00936C85"/>
    <w:rsid w:val="00937218"/>
    <w:rsid w:val="00937D0F"/>
    <w:rsid w:val="00941F58"/>
    <w:rsid w:val="009437A0"/>
    <w:rsid w:val="00943D90"/>
    <w:rsid w:val="009456E6"/>
    <w:rsid w:val="00947C98"/>
    <w:rsid w:val="0095237B"/>
    <w:rsid w:val="009527A8"/>
    <w:rsid w:val="0095364D"/>
    <w:rsid w:val="009538B2"/>
    <w:rsid w:val="009603C2"/>
    <w:rsid w:val="00960E6D"/>
    <w:rsid w:val="0096134C"/>
    <w:rsid w:val="00964B7D"/>
    <w:rsid w:val="00964E73"/>
    <w:rsid w:val="00965753"/>
    <w:rsid w:val="00972916"/>
    <w:rsid w:val="00977CDF"/>
    <w:rsid w:val="009802EE"/>
    <w:rsid w:val="009819E2"/>
    <w:rsid w:val="009847FB"/>
    <w:rsid w:val="0098503C"/>
    <w:rsid w:val="009864F1"/>
    <w:rsid w:val="00986CDC"/>
    <w:rsid w:val="0098708B"/>
    <w:rsid w:val="00987D8F"/>
    <w:rsid w:val="00991A45"/>
    <w:rsid w:val="0099774A"/>
    <w:rsid w:val="009A0432"/>
    <w:rsid w:val="009A15F1"/>
    <w:rsid w:val="009A26D8"/>
    <w:rsid w:val="009A3E1D"/>
    <w:rsid w:val="009A4AB1"/>
    <w:rsid w:val="009A5FCD"/>
    <w:rsid w:val="009A668A"/>
    <w:rsid w:val="009A74C2"/>
    <w:rsid w:val="009A7CA5"/>
    <w:rsid w:val="009B0E38"/>
    <w:rsid w:val="009B2502"/>
    <w:rsid w:val="009B2D1D"/>
    <w:rsid w:val="009B2F87"/>
    <w:rsid w:val="009B382E"/>
    <w:rsid w:val="009B3F06"/>
    <w:rsid w:val="009C1A72"/>
    <w:rsid w:val="009C36CF"/>
    <w:rsid w:val="009C3867"/>
    <w:rsid w:val="009C3BD3"/>
    <w:rsid w:val="009C461F"/>
    <w:rsid w:val="009C5B3D"/>
    <w:rsid w:val="009C5D78"/>
    <w:rsid w:val="009C6DEF"/>
    <w:rsid w:val="009D2628"/>
    <w:rsid w:val="009D3CA0"/>
    <w:rsid w:val="009D7E90"/>
    <w:rsid w:val="009E29A2"/>
    <w:rsid w:val="009E2A24"/>
    <w:rsid w:val="009E373C"/>
    <w:rsid w:val="009E3CE5"/>
    <w:rsid w:val="009E5F36"/>
    <w:rsid w:val="009E7498"/>
    <w:rsid w:val="009E7791"/>
    <w:rsid w:val="009F0AD1"/>
    <w:rsid w:val="009F11D1"/>
    <w:rsid w:val="009F47C4"/>
    <w:rsid w:val="009F7165"/>
    <w:rsid w:val="009F72C5"/>
    <w:rsid w:val="00A00795"/>
    <w:rsid w:val="00A015B2"/>
    <w:rsid w:val="00A01E49"/>
    <w:rsid w:val="00A027FD"/>
    <w:rsid w:val="00A042E4"/>
    <w:rsid w:val="00A05310"/>
    <w:rsid w:val="00A06996"/>
    <w:rsid w:val="00A07028"/>
    <w:rsid w:val="00A1197F"/>
    <w:rsid w:val="00A12BA6"/>
    <w:rsid w:val="00A171F0"/>
    <w:rsid w:val="00A17487"/>
    <w:rsid w:val="00A21942"/>
    <w:rsid w:val="00A22018"/>
    <w:rsid w:val="00A2661E"/>
    <w:rsid w:val="00A266DC"/>
    <w:rsid w:val="00A2685A"/>
    <w:rsid w:val="00A26A69"/>
    <w:rsid w:val="00A27F26"/>
    <w:rsid w:val="00A3167A"/>
    <w:rsid w:val="00A3195E"/>
    <w:rsid w:val="00A322CA"/>
    <w:rsid w:val="00A34403"/>
    <w:rsid w:val="00A34E2D"/>
    <w:rsid w:val="00A3565A"/>
    <w:rsid w:val="00A35E02"/>
    <w:rsid w:val="00A375E4"/>
    <w:rsid w:val="00A40585"/>
    <w:rsid w:val="00A40DAA"/>
    <w:rsid w:val="00A41D8B"/>
    <w:rsid w:val="00A42E3C"/>
    <w:rsid w:val="00A5177F"/>
    <w:rsid w:val="00A53430"/>
    <w:rsid w:val="00A5483F"/>
    <w:rsid w:val="00A571DC"/>
    <w:rsid w:val="00A602B8"/>
    <w:rsid w:val="00A61848"/>
    <w:rsid w:val="00A6382F"/>
    <w:rsid w:val="00A63E70"/>
    <w:rsid w:val="00A645D6"/>
    <w:rsid w:val="00A64E85"/>
    <w:rsid w:val="00A651B2"/>
    <w:rsid w:val="00A82E2A"/>
    <w:rsid w:val="00A8325E"/>
    <w:rsid w:val="00A84A86"/>
    <w:rsid w:val="00A85400"/>
    <w:rsid w:val="00A85EE7"/>
    <w:rsid w:val="00A92DBA"/>
    <w:rsid w:val="00A932BA"/>
    <w:rsid w:val="00AA1281"/>
    <w:rsid w:val="00AA12B1"/>
    <w:rsid w:val="00AA21E1"/>
    <w:rsid w:val="00AA251A"/>
    <w:rsid w:val="00AA26A5"/>
    <w:rsid w:val="00AA4BC6"/>
    <w:rsid w:val="00AA688F"/>
    <w:rsid w:val="00AB2372"/>
    <w:rsid w:val="00AB47EC"/>
    <w:rsid w:val="00AB6CAC"/>
    <w:rsid w:val="00AB7584"/>
    <w:rsid w:val="00AB7772"/>
    <w:rsid w:val="00AC7229"/>
    <w:rsid w:val="00AD05AA"/>
    <w:rsid w:val="00AD0861"/>
    <w:rsid w:val="00AD194E"/>
    <w:rsid w:val="00AD1DFD"/>
    <w:rsid w:val="00AD2008"/>
    <w:rsid w:val="00AD20E9"/>
    <w:rsid w:val="00AD3FAD"/>
    <w:rsid w:val="00AD4FD0"/>
    <w:rsid w:val="00AD5CCD"/>
    <w:rsid w:val="00AD5F72"/>
    <w:rsid w:val="00AE1119"/>
    <w:rsid w:val="00AE13C5"/>
    <w:rsid w:val="00AE13FC"/>
    <w:rsid w:val="00AE21D7"/>
    <w:rsid w:val="00AE2FCC"/>
    <w:rsid w:val="00AE4796"/>
    <w:rsid w:val="00AE5C65"/>
    <w:rsid w:val="00AE7616"/>
    <w:rsid w:val="00AF0B92"/>
    <w:rsid w:val="00AF274E"/>
    <w:rsid w:val="00AF2957"/>
    <w:rsid w:val="00AF2C41"/>
    <w:rsid w:val="00AF31D0"/>
    <w:rsid w:val="00AF4348"/>
    <w:rsid w:val="00AF4B56"/>
    <w:rsid w:val="00AF4D0E"/>
    <w:rsid w:val="00AF5A32"/>
    <w:rsid w:val="00B0186A"/>
    <w:rsid w:val="00B019B9"/>
    <w:rsid w:val="00B024EE"/>
    <w:rsid w:val="00B03004"/>
    <w:rsid w:val="00B0313B"/>
    <w:rsid w:val="00B0660F"/>
    <w:rsid w:val="00B06DCE"/>
    <w:rsid w:val="00B125E3"/>
    <w:rsid w:val="00B12F10"/>
    <w:rsid w:val="00B14557"/>
    <w:rsid w:val="00B14B3B"/>
    <w:rsid w:val="00B15973"/>
    <w:rsid w:val="00B217D2"/>
    <w:rsid w:val="00B24000"/>
    <w:rsid w:val="00B2610A"/>
    <w:rsid w:val="00B27938"/>
    <w:rsid w:val="00B3010D"/>
    <w:rsid w:val="00B3046F"/>
    <w:rsid w:val="00B31E76"/>
    <w:rsid w:val="00B3301B"/>
    <w:rsid w:val="00B34E53"/>
    <w:rsid w:val="00B35B97"/>
    <w:rsid w:val="00B35DF5"/>
    <w:rsid w:val="00B401F3"/>
    <w:rsid w:val="00B414C7"/>
    <w:rsid w:val="00B473D8"/>
    <w:rsid w:val="00B5113C"/>
    <w:rsid w:val="00B51543"/>
    <w:rsid w:val="00B53767"/>
    <w:rsid w:val="00B54660"/>
    <w:rsid w:val="00B54999"/>
    <w:rsid w:val="00B55CB0"/>
    <w:rsid w:val="00B56CCE"/>
    <w:rsid w:val="00B571D9"/>
    <w:rsid w:val="00B62B17"/>
    <w:rsid w:val="00B6357E"/>
    <w:rsid w:val="00B639F3"/>
    <w:rsid w:val="00B65FC1"/>
    <w:rsid w:val="00B66D78"/>
    <w:rsid w:val="00B678F9"/>
    <w:rsid w:val="00B67F7A"/>
    <w:rsid w:val="00B72009"/>
    <w:rsid w:val="00B74C63"/>
    <w:rsid w:val="00B75F0F"/>
    <w:rsid w:val="00B76C8B"/>
    <w:rsid w:val="00B773B5"/>
    <w:rsid w:val="00B77431"/>
    <w:rsid w:val="00B809CE"/>
    <w:rsid w:val="00B81610"/>
    <w:rsid w:val="00B825E2"/>
    <w:rsid w:val="00B835DD"/>
    <w:rsid w:val="00B84106"/>
    <w:rsid w:val="00B842C2"/>
    <w:rsid w:val="00B87691"/>
    <w:rsid w:val="00B91330"/>
    <w:rsid w:val="00B91505"/>
    <w:rsid w:val="00B915CD"/>
    <w:rsid w:val="00B93721"/>
    <w:rsid w:val="00B94053"/>
    <w:rsid w:val="00BA0B64"/>
    <w:rsid w:val="00BA11FA"/>
    <w:rsid w:val="00BA1DFC"/>
    <w:rsid w:val="00BA355A"/>
    <w:rsid w:val="00BA6878"/>
    <w:rsid w:val="00BB0127"/>
    <w:rsid w:val="00BB0EC6"/>
    <w:rsid w:val="00BB13A7"/>
    <w:rsid w:val="00BB2AEC"/>
    <w:rsid w:val="00BB5403"/>
    <w:rsid w:val="00BB625B"/>
    <w:rsid w:val="00BB75EC"/>
    <w:rsid w:val="00BB7B77"/>
    <w:rsid w:val="00BB7CBC"/>
    <w:rsid w:val="00BC0B9F"/>
    <w:rsid w:val="00BC294D"/>
    <w:rsid w:val="00BC2ABB"/>
    <w:rsid w:val="00BC328F"/>
    <w:rsid w:val="00BC43C6"/>
    <w:rsid w:val="00BC4E76"/>
    <w:rsid w:val="00BD125E"/>
    <w:rsid w:val="00BD1883"/>
    <w:rsid w:val="00BD4CC8"/>
    <w:rsid w:val="00BE07DC"/>
    <w:rsid w:val="00BE1009"/>
    <w:rsid w:val="00BE16A0"/>
    <w:rsid w:val="00BE2ED7"/>
    <w:rsid w:val="00BE3F0B"/>
    <w:rsid w:val="00BE5102"/>
    <w:rsid w:val="00BE65BD"/>
    <w:rsid w:val="00BF0485"/>
    <w:rsid w:val="00BF14C4"/>
    <w:rsid w:val="00BF1DC6"/>
    <w:rsid w:val="00BF2573"/>
    <w:rsid w:val="00BF407A"/>
    <w:rsid w:val="00BF688A"/>
    <w:rsid w:val="00BF6A88"/>
    <w:rsid w:val="00BF72B0"/>
    <w:rsid w:val="00C02DB3"/>
    <w:rsid w:val="00C02E1E"/>
    <w:rsid w:val="00C071B1"/>
    <w:rsid w:val="00C11163"/>
    <w:rsid w:val="00C11DCA"/>
    <w:rsid w:val="00C11F12"/>
    <w:rsid w:val="00C1494D"/>
    <w:rsid w:val="00C1678F"/>
    <w:rsid w:val="00C17A97"/>
    <w:rsid w:val="00C20027"/>
    <w:rsid w:val="00C20352"/>
    <w:rsid w:val="00C2418B"/>
    <w:rsid w:val="00C27C2F"/>
    <w:rsid w:val="00C3792E"/>
    <w:rsid w:val="00C40D2E"/>
    <w:rsid w:val="00C42257"/>
    <w:rsid w:val="00C472E0"/>
    <w:rsid w:val="00C47BA4"/>
    <w:rsid w:val="00C507E4"/>
    <w:rsid w:val="00C513CB"/>
    <w:rsid w:val="00C53A08"/>
    <w:rsid w:val="00C544A6"/>
    <w:rsid w:val="00C557A0"/>
    <w:rsid w:val="00C5583E"/>
    <w:rsid w:val="00C55C86"/>
    <w:rsid w:val="00C57E7D"/>
    <w:rsid w:val="00C61532"/>
    <w:rsid w:val="00C616FF"/>
    <w:rsid w:val="00C61FFA"/>
    <w:rsid w:val="00C66DE2"/>
    <w:rsid w:val="00C6784A"/>
    <w:rsid w:val="00C71A6B"/>
    <w:rsid w:val="00C733F2"/>
    <w:rsid w:val="00C73B63"/>
    <w:rsid w:val="00C81D29"/>
    <w:rsid w:val="00C83458"/>
    <w:rsid w:val="00C83CC4"/>
    <w:rsid w:val="00C8453C"/>
    <w:rsid w:val="00C85ACB"/>
    <w:rsid w:val="00C86205"/>
    <w:rsid w:val="00C86265"/>
    <w:rsid w:val="00C875A2"/>
    <w:rsid w:val="00C87AEC"/>
    <w:rsid w:val="00C90102"/>
    <w:rsid w:val="00C936FF"/>
    <w:rsid w:val="00C960DC"/>
    <w:rsid w:val="00C966A1"/>
    <w:rsid w:val="00C974AB"/>
    <w:rsid w:val="00CA3903"/>
    <w:rsid w:val="00CA436F"/>
    <w:rsid w:val="00CA52B3"/>
    <w:rsid w:val="00CA646E"/>
    <w:rsid w:val="00CB2FE3"/>
    <w:rsid w:val="00CB3198"/>
    <w:rsid w:val="00CB3C70"/>
    <w:rsid w:val="00CB4F4B"/>
    <w:rsid w:val="00CB5936"/>
    <w:rsid w:val="00CB65C6"/>
    <w:rsid w:val="00CC17E1"/>
    <w:rsid w:val="00CC23C5"/>
    <w:rsid w:val="00CC2E1D"/>
    <w:rsid w:val="00CC312C"/>
    <w:rsid w:val="00CC440F"/>
    <w:rsid w:val="00CC525E"/>
    <w:rsid w:val="00CC55AF"/>
    <w:rsid w:val="00CC5FE4"/>
    <w:rsid w:val="00CC62B6"/>
    <w:rsid w:val="00CC75CB"/>
    <w:rsid w:val="00CC7786"/>
    <w:rsid w:val="00CD025A"/>
    <w:rsid w:val="00CD1480"/>
    <w:rsid w:val="00CD435E"/>
    <w:rsid w:val="00CD57A8"/>
    <w:rsid w:val="00CD7277"/>
    <w:rsid w:val="00CE087D"/>
    <w:rsid w:val="00CE2211"/>
    <w:rsid w:val="00CE3E9B"/>
    <w:rsid w:val="00CE515D"/>
    <w:rsid w:val="00CE6EBA"/>
    <w:rsid w:val="00CE77B1"/>
    <w:rsid w:val="00CF0EA1"/>
    <w:rsid w:val="00CF28CE"/>
    <w:rsid w:val="00CF2A05"/>
    <w:rsid w:val="00CF3075"/>
    <w:rsid w:val="00CF3DBA"/>
    <w:rsid w:val="00CF3F95"/>
    <w:rsid w:val="00CF62B0"/>
    <w:rsid w:val="00CF6711"/>
    <w:rsid w:val="00CF709A"/>
    <w:rsid w:val="00D03C35"/>
    <w:rsid w:val="00D06DBE"/>
    <w:rsid w:val="00D11700"/>
    <w:rsid w:val="00D11ADE"/>
    <w:rsid w:val="00D11E3D"/>
    <w:rsid w:val="00D12CFC"/>
    <w:rsid w:val="00D1310E"/>
    <w:rsid w:val="00D13F53"/>
    <w:rsid w:val="00D1404A"/>
    <w:rsid w:val="00D142D7"/>
    <w:rsid w:val="00D14FD5"/>
    <w:rsid w:val="00D1612E"/>
    <w:rsid w:val="00D2154C"/>
    <w:rsid w:val="00D24EFA"/>
    <w:rsid w:val="00D24F38"/>
    <w:rsid w:val="00D26F95"/>
    <w:rsid w:val="00D27DA2"/>
    <w:rsid w:val="00D303CA"/>
    <w:rsid w:val="00D313FF"/>
    <w:rsid w:val="00D315AA"/>
    <w:rsid w:val="00D32788"/>
    <w:rsid w:val="00D35DDD"/>
    <w:rsid w:val="00D36E67"/>
    <w:rsid w:val="00D431C6"/>
    <w:rsid w:val="00D4394F"/>
    <w:rsid w:val="00D43ADB"/>
    <w:rsid w:val="00D457B8"/>
    <w:rsid w:val="00D4706D"/>
    <w:rsid w:val="00D501B2"/>
    <w:rsid w:val="00D50929"/>
    <w:rsid w:val="00D51A68"/>
    <w:rsid w:val="00D51D39"/>
    <w:rsid w:val="00D52BA3"/>
    <w:rsid w:val="00D52D79"/>
    <w:rsid w:val="00D5382A"/>
    <w:rsid w:val="00D538D3"/>
    <w:rsid w:val="00D546B9"/>
    <w:rsid w:val="00D5535D"/>
    <w:rsid w:val="00D57953"/>
    <w:rsid w:val="00D57EDF"/>
    <w:rsid w:val="00D6075B"/>
    <w:rsid w:val="00D60AAF"/>
    <w:rsid w:val="00D6264B"/>
    <w:rsid w:val="00D63566"/>
    <w:rsid w:val="00D653DC"/>
    <w:rsid w:val="00D65429"/>
    <w:rsid w:val="00D66135"/>
    <w:rsid w:val="00D713BA"/>
    <w:rsid w:val="00D728DE"/>
    <w:rsid w:val="00D73F60"/>
    <w:rsid w:val="00D752B0"/>
    <w:rsid w:val="00D7587A"/>
    <w:rsid w:val="00D7774F"/>
    <w:rsid w:val="00D81346"/>
    <w:rsid w:val="00D83AF6"/>
    <w:rsid w:val="00D83E9B"/>
    <w:rsid w:val="00D8588D"/>
    <w:rsid w:val="00D92AA5"/>
    <w:rsid w:val="00D92B8A"/>
    <w:rsid w:val="00D946CB"/>
    <w:rsid w:val="00D94823"/>
    <w:rsid w:val="00D97F2C"/>
    <w:rsid w:val="00DA00F6"/>
    <w:rsid w:val="00DA2889"/>
    <w:rsid w:val="00DA3195"/>
    <w:rsid w:val="00DA4FFF"/>
    <w:rsid w:val="00DA6A3D"/>
    <w:rsid w:val="00DB0745"/>
    <w:rsid w:val="00DB2D84"/>
    <w:rsid w:val="00DB2F23"/>
    <w:rsid w:val="00DB36F3"/>
    <w:rsid w:val="00DB3961"/>
    <w:rsid w:val="00DB63C2"/>
    <w:rsid w:val="00DB6CF5"/>
    <w:rsid w:val="00DC28FE"/>
    <w:rsid w:val="00DC35E5"/>
    <w:rsid w:val="00DC3FF6"/>
    <w:rsid w:val="00DC496C"/>
    <w:rsid w:val="00DC5452"/>
    <w:rsid w:val="00DC6463"/>
    <w:rsid w:val="00DC6A69"/>
    <w:rsid w:val="00DC7C56"/>
    <w:rsid w:val="00DD1186"/>
    <w:rsid w:val="00DD4195"/>
    <w:rsid w:val="00DD74B8"/>
    <w:rsid w:val="00DE237D"/>
    <w:rsid w:val="00DE3087"/>
    <w:rsid w:val="00DE3DAF"/>
    <w:rsid w:val="00DE4E59"/>
    <w:rsid w:val="00DE60B0"/>
    <w:rsid w:val="00DE6E1C"/>
    <w:rsid w:val="00DE7272"/>
    <w:rsid w:val="00DF17EA"/>
    <w:rsid w:val="00DF5C5F"/>
    <w:rsid w:val="00E0142C"/>
    <w:rsid w:val="00E01A4C"/>
    <w:rsid w:val="00E020BD"/>
    <w:rsid w:val="00E02240"/>
    <w:rsid w:val="00E05592"/>
    <w:rsid w:val="00E05DD2"/>
    <w:rsid w:val="00E06876"/>
    <w:rsid w:val="00E119A6"/>
    <w:rsid w:val="00E12D14"/>
    <w:rsid w:val="00E130B6"/>
    <w:rsid w:val="00E13E42"/>
    <w:rsid w:val="00E16DAB"/>
    <w:rsid w:val="00E17FF2"/>
    <w:rsid w:val="00E2045A"/>
    <w:rsid w:val="00E21D6E"/>
    <w:rsid w:val="00E24323"/>
    <w:rsid w:val="00E2570B"/>
    <w:rsid w:val="00E25854"/>
    <w:rsid w:val="00E25E95"/>
    <w:rsid w:val="00E268A9"/>
    <w:rsid w:val="00E27513"/>
    <w:rsid w:val="00E31726"/>
    <w:rsid w:val="00E33047"/>
    <w:rsid w:val="00E33999"/>
    <w:rsid w:val="00E33D34"/>
    <w:rsid w:val="00E3543E"/>
    <w:rsid w:val="00E35501"/>
    <w:rsid w:val="00E40A52"/>
    <w:rsid w:val="00E4104E"/>
    <w:rsid w:val="00E428C2"/>
    <w:rsid w:val="00E440C8"/>
    <w:rsid w:val="00E45FA4"/>
    <w:rsid w:val="00E53331"/>
    <w:rsid w:val="00E5562F"/>
    <w:rsid w:val="00E56287"/>
    <w:rsid w:val="00E56D75"/>
    <w:rsid w:val="00E56E04"/>
    <w:rsid w:val="00E600C4"/>
    <w:rsid w:val="00E618A9"/>
    <w:rsid w:val="00E62714"/>
    <w:rsid w:val="00E62D2C"/>
    <w:rsid w:val="00E650FA"/>
    <w:rsid w:val="00E65EE5"/>
    <w:rsid w:val="00E7100A"/>
    <w:rsid w:val="00E71B4A"/>
    <w:rsid w:val="00E728DF"/>
    <w:rsid w:val="00E7458E"/>
    <w:rsid w:val="00E74891"/>
    <w:rsid w:val="00E761ED"/>
    <w:rsid w:val="00E771B3"/>
    <w:rsid w:val="00E7733D"/>
    <w:rsid w:val="00E81266"/>
    <w:rsid w:val="00E8299A"/>
    <w:rsid w:val="00E84163"/>
    <w:rsid w:val="00E84D2B"/>
    <w:rsid w:val="00E84F5C"/>
    <w:rsid w:val="00E86534"/>
    <w:rsid w:val="00E90722"/>
    <w:rsid w:val="00E90E17"/>
    <w:rsid w:val="00E91090"/>
    <w:rsid w:val="00E9224F"/>
    <w:rsid w:val="00E926B8"/>
    <w:rsid w:val="00E940F5"/>
    <w:rsid w:val="00E9609D"/>
    <w:rsid w:val="00E961F3"/>
    <w:rsid w:val="00E97385"/>
    <w:rsid w:val="00EA0A74"/>
    <w:rsid w:val="00EA0BEE"/>
    <w:rsid w:val="00EA0C6C"/>
    <w:rsid w:val="00EA1A2D"/>
    <w:rsid w:val="00EA29B8"/>
    <w:rsid w:val="00EA2B45"/>
    <w:rsid w:val="00EA3346"/>
    <w:rsid w:val="00EA33B8"/>
    <w:rsid w:val="00EA7E45"/>
    <w:rsid w:val="00EB232E"/>
    <w:rsid w:val="00EB49D1"/>
    <w:rsid w:val="00EB50F5"/>
    <w:rsid w:val="00EB58C5"/>
    <w:rsid w:val="00EB5F42"/>
    <w:rsid w:val="00EC0CC2"/>
    <w:rsid w:val="00EC27E0"/>
    <w:rsid w:val="00EC604E"/>
    <w:rsid w:val="00EC626E"/>
    <w:rsid w:val="00EC7430"/>
    <w:rsid w:val="00EC763A"/>
    <w:rsid w:val="00ED043B"/>
    <w:rsid w:val="00ED3D3B"/>
    <w:rsid w:val="00ED4E5C"/>
    <w:rsid w:val="00ED5498"/>
    <w:rsid w:val="00ED7D05"/>
    <w:rsid w:val="00ED7F16"/>
    <w:rsid w:val="00EE06B9"/>
    <w:rsid w:val="00EE0D19"/>
    <w:rsid w:val="00EE58C7"/>
    <w:rsid w:val="00EE5C1C"/>
    <w:rsid w:val="00EF0A94"/>
    <w:rsid w:val="00EF5182"/>
    <w:rsid w:val="00EF699B"/>
    <w:rsid w:val="00F00917"/>
    <w:rsid w:val="00F00C1B"/>
    <w:rsid w:val="00F037DB"/>
    <w:rsid w:val="00F03DDB"/>
    <w:rsid w:val="00F05A56"/>
    <w:rsid w:val="00F06AAD"/>
    <w:rsid w:val="00F10443"/>
    <w:rsid w:val="00F10840"/>
    <w:rsid w:val="00F1175B"/>
    <w:rsid w:val="00F134A9"/>
    <w:rsid w:val="00F16C4C"/>
    <w:rsid w:val="00F202A1"/>
    <w:rsid w:val="00F22920"/>
    <w:rsid w:val="00F22B70"/>
    <w:rsid w:val="00F2408C"/>
    <w:rsid w:val="00F24455"/>
    <w:rsid w:val="00F25F49"/>
    <w:rsid w:val="00F26D10"/>
    <w:rsid w:val="00F310EB"/>
    <w:rsid w:val="00F34217"/>
    <w:rsid w:val="00F346F8"/>
    <w:rsid w:val="00F36789"/>
    <w:rsid w:val="00F43726"/>
    <w:rsid w:val="00F468BE"/>
    <w:rsid w:val="00F4691E"/>
    <w:rsid w:val="00F46F54"/>
    <w:rsid w:val="00F50671"/>
    <w:rsid w:val="00F5181D"/>
    <w:rsid w:val="00F51CE0"/>
    <w:rsid w:val="00F52C0D"/>
    <w:rsid w:val="00F52CA4"/>
    <w:rsid w:val="00F52D67"/>
    <w:rsid w:val="00F54B7D"/>
    <w:rsid w:val="00F56309"/>
    <w:rsid w:val="00F5690C"/>
    <w:rsid w:val="00F56C76"/>
    <w:rsid w:val="00F57538"/>
    <w:rsid w:val="00F577E6"/>
    <w:rsid w:val="00F5782E"/>
    <w:rsid w:val="00F57B30"/>
    <w:rsid w:val="00F62B3B"/>
    <w:rsid w:val="00F6300A"/>
    <w:rsid w:val="00F64D4D"/>
    <w:rsid w:val="00F659DB"/>
    <w:rsid w:val="00F66356"/>
    <w:rsid w:val="00F66866"/>
    <w:rsid w:val="00F712F8"/>
    <w:rsid w:val="00F759AB"/>
    <w:rsid w:val="00F769E1"/>
    <w:rsid w:val="00F76C7E"/>
    <w:rsid w:val="00F84DA8"/>
    <w:rsid w:val="00F87B15"/>
    <w:rsid w:val="00F87C1F"/>
    <w:rsid w:val="00F915FC"/>
    <w:rsid w:val="00F94C3F"/>
    <w:rsid w:val="00F96008"/>
    <w:rsid w:val="00F97291"/>
    <w:rsid w:val="00F97ECE"/>
    <w:rsid w:val="00FA090C"/>
    <w:rsid w:val="00FA20FD"/>
    <w:rsid w:val="00FA3020"/>
    <w:rsid w:val="00FA3066"/>
    <w:rsid w:val="00FA3A5E"/>
    <w:rsid w:val="00FA4CB9"/>
    <w:rsid w:val="00FA704A"/>
    <w:rsid w:val="00FA7767"/>
    <w:rsid w:val="00FA77F8"/>
    <w:rsid w:val="00FB1628"/>
    <w:rsid w:val="00FB196C"/>
    <w:rsid w:val="00FB1B6B"/>
    <w:rsid w:val="00FB1C81"/>
    <w:rsid w:val="00FB23FD"/>
    <w:rsid w:val="00FB48FB"/>
    <w:rsid w:val="00FB57E4"/>
    <w:rsid w:val="00FB6730"/>
    <w:rsid w:val="00FB6F03"/>
    <w:rsid w:val="00FB77B2"/>
    <w:rsid w:val="00FC0235"/>
    <w:rsid w:val="00FC0DA3"/>
    <w:rsid w:val="00FC0F20"/>
    <w:rsid w:val="00FC3664"/>
    <w:rsid w:val="00FC49FC"/>
    <w:rsid w:val="00FC51D5"/>
    <w:rsid w:val="00FC58D0"/>
    <w:rsid w:val="00FC5F24"/>
    <w:rsid w:val="00FC5FFE"/>
    <w:rsid w:val="00FC6C58"/>
    <w:rsid w:val="00FC7168"/>
    <w:rsid w:val="00FD059D"/>
    <w:rsid w:val="00FD0C3E"/>
    <w:rsid w:val="00FD17D1"/>
    <w:rsid w:val="00FD5648"/>
    <w:rsid w:val="00FD5A2E"/>
    <w:rsid w:val="00FD7E05"/>
    <w:rsid w:val="00FD7EBA"/>
    <w:rsid w:val="00FE3F8A"/>
    <w:rsid w:val="00FE4A07"/>
    <w:rsid w:val="00FE5599"/>
    <w:rsid w:val="00FE5E08"/>
    <w:rsid w:val="00FF0C3E"/>
    <w:rsid w:val="00FF244D"/>
    <w:rsid w:val="00FF2D73"/>
    <w:rsid w:val="00FF4540"/>
    <w:rsid w:val="00FF7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D2B20"/>
  <w15:docId w15:val="{BEBC9CA1-F747-4122-B985-20D78718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363F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aliases w:val="Char"/>
    <w:basedOn w:val="Normlny"/>
    <w:next w:val="Normlny"/>
    <w:link w:val="Nadpis1Char"/>
    <w:uiPriority w:val="9"/>
    <w:qFormat/>
    <w:rsid w:val="00BB5403"/>
    <w:pPr>
      <w:keepNext/>
      <w:keepLines/>
      <w:numPr>
        <w:numId w:val="1"/>
      </w:numPr>
      <w:spacing w:before="240" w:after="240"/>
      <w:outlineLvl w:val="0"/>
    </w:pPr>
    <w:rPr>
      <w:rFonts w:eastAsiaTheme="majorEastAsia" w:cs="Arial"/>
      <w:b/>
      <w:bCs/>
      <w:sz w:val="24"/>
      <w:szCs w:val="28"/>
      <w:lang w:val="en-GB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960E6D"/>
    <w:pPr>
      <w:numPr>
        <w:ilvl w:val="1"/>
      </w:numPr>
      <w:ind w:left="0" w:firstLine="0"/>
      <w:outlineLvl w:val="1"/>
    </w:pPr>
    <w:rPr>
      <w:sz w:val="22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112CA5"/>
    <w:pPr>
      <w:numPr>
        <w:ilvl w:val="0"/>
        <w:numId w:val="0"/>
      </w:numPr>
      <w:outlineLvl w:val="2"/>
    </w:pPr>
    <w:rPr>
      <w:sz w:val="20"/>
    </w:rPr>
  </w:style>
  <w:style w:type="paragraph" w:styleId="Nadpis4">
    <w:name w:val="heading 4"/>
    <w:basedOn w:val="Nadpis3"/>
    <w:next w:val="Normlny"/>
    <w:link w:val="Nadpis4Char"/>
    <w:uiPriority w:val="9"/>
    <w:unhideWhenUsed/>
    <w:qFormat/>
    <w:rsid w:val="00E35501"/>
    <w:pPr>
      <w:numPr>
        <w:ilvl w:val="3"/>
      </w:numPr>
      <w:ind w:left="1843" w:hanging="763"/>
      <w:outlineLvl w:val="3"/>
    </w:pPr>
    <w:rPr>
      <w:b w:val="0"/>
      <w:i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87C1F"/>
    <w:pPr>
      <w:keepNext/>
      <w:keepLines/>
      <w:spacing w:before="200"/>
      <w:ind w:left="1008" w:hanging="1008"/>
      <w:outlineLvl w:val="4"/>
    </w:pPr>
    <w:rPr>
      <w:rFonts w:ascii="Cambria" w:hAnsi="Cambria"/>
      <w:color w:val="16505E"/>
      <w:lang w:val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F87C1F"/>
    <w:pPr>
      <w:keepNext/>
      <w:keepLines/>
      <w:spacing w:before="200"/>
      <w:ind w:left="1152" w:hanging="1152"/>
      <w:outlineLvl w:val="5"/>
    </w:pPr>
    <w:rPr>
      <w:rFonts w:ascii="Cambria" w:hAnsi="Cambria"/>
      <w:i/>
      <w:iCs/>
      <w:color w:val="16505E"/>
      <w:lang w:val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87C1F"/>
    <w:pPr>
      <w:keepNext/>
      <w:keepLines/>
      <w:spacing w:before="200"/>
      <w:ind w:left="1296" w:hanging="1296"/>
      <w:outlineLvl w:val="6"/>
    </w:pPr>
    <w:rPr>
      <w:rFonts w:ascii="Cambria" w:hAnsi="Cambria"/>
      <w:i/>
      <w:iCs/>
      <w:color w:val="404040"/>
      <w:lang w:val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87C1F"/>
    <w:pPr>
      <w:keepNext/>
      <w:keepLines/>
      <w:spacing w:before="200"/>
      <w:ind w:left="1440" w:hanging="1440"/>
      <w:outlineLvl w:val="7"/>
    </w:pPr>
    <w:rPr>
      <w:rFonts w:ascii="Cambria" w:hAnsi="Cambria"/>
      <w:color w:val="2DA2BF"/>
      <w:lang w:val="en-US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F87C1F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Header x,h,AC Brand Left,AC Brand,Alt Header,ho,header odd"/>
    <w:basedOn w:val="Normlny"/>
    <w:link w:val="Hlavik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eader x Char,h Char,AC Brand Left Char,AC Brand Char,Alt Header Char,ho Char,header odd Char"/>
    <w:basedOn w:val="Predvolenpsmoodseku"/>
    <w:link w:val="Hlavika"/>
    <w:uiPriority w:val="99"/>
    <w:semiHidden/>
    <w:rsid w:val="00E35501"/>
  </w:style>
  <w:style w:type="paragraph" w:styleId="Pta">
    <w:name w:val="footer"/>
    <w:aliases w:val="proposal text"/>
    <w:basedOn w:val="Normlny"/>
    <w:link w:val="PtaChar"/>
    <w:uiPriority w:val="99"/>
    <w:unhideWhenUsed/>
    <w:rsid w:val="00E35501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proposal text Char"/>
    <w:basedOn w:val="Predvolenpsmoodseku"/>
    <w:link w:val="Pta"/>
    <w:uiPriority w:val="99"/>
    <w:rsid w:val="00E35501"/>
  </w:style>
  <w:style w:type="character" w:styleId="slostrany">
    <w:name w:val="page number"/>
    <w:basedOn w:val="Predvolenpsmoodseku"/>
    <w:rsid w:val="00E35501"/>
  </w:style>
  <w:style w:type="paragraph" w:styleId="Textbubliny">
    <w:name w:val="Balloon Text"/>
    <w:basedOn w:val="Normlny"/>
    <w:link w:val="Textbubliny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5501"/>
    <w:rPr>
      <w:rFonts w:ascii="Tahoma" w:hAnsi="Tahoma" w:cs="Tahoma"/>
      <w:sz w:val="16"/>
      <w:szCs w:val="16"/>
    </w:rPr>
  </w:style>
  <w:style w:type="paragraph" w:customStyle="1" w:styleId="BodyTable">
    <w:name w:val="BodyTable"/>
    <w:basedOn w:val="Normlny"/>
    <w:rsid w:val="00E35501"/>
    <w:pPr>
      <w:keepLines/>
      <w:spacing w:before="24" w:after="24"/>
    </w:pPr>
    <w:rPr>
      <w:rFonts w:ascii="Times New Roman" w:hAnsi="Times New Roman"/>
    </w:rPr>
  </w:style>
  <w:style w:type="paragraph" w:customStyle="1" w:styleId="content">
    <w:name w:val="content"/>
    <w:basedOn w:val="Normlny"/>
    <w:rsid w:val="00E35501"/>
    <w:rPr>
      <w:b/>
      <w:bCs/>
      <w:caps/>
      <w:sz w:val="36"/>
    </w:rPr>
  </w:style>
  <w:style w:type="paragraph" w:customStyle="1" w:styleId="DocumentName">
    <w:name w:val="Document Name"/>
    <w:basedOn w:val="Normlny"/>
    <w:rsid w:val="00E35501"/>
    <w:pPr>
      <w:spacing w:before="120" w:after="120"/>
      <w:jc w:val="center"/>
    </w:pPr>
    <w:rPr>
      <w:b/>
      <w:sz w:val="48"/>
    </w:rPr>
  </w:style>
  <w:style w:type="character" w:customStyle="1" w:styleId="Nadpis1Char">
    <w:name w:val="Nadpis 1 Char"/>
    <w:aliases w:val="Char Char"/>
    <w:basedOn w:val="Predvolenpsmoodseku"/>
    <w:link w:val="Nadpis1"/>
    <w:uiPriority w:val="9"/>
    <w:rsid w:val="00BB5403"/>
    <w:rPr>
      <w:rFonts w:ascii="Arial" w:eastAsiaTheme="majorEastAsia" w:hAnsi="Arial" w:cs="Arial"/>
      <w:b/>
      <w:bCs/>
      <w:sz w:val="24"/>
      <w:szCs w:val="28"/>
      <w:lang w:val="en-GB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35501"/>
    <w:rPr>
      <w:rFonts w:ascii="Tahoma" w:eastAsia="Times New Roman" w:hAnsi="Tahoma" w:cs="Tahoma"/>
      <w:sz w:val="16"/>
      <w:szCs w:val="16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960E6D"/>
    <w:rPr>
      <w:rFonts w:ascii="Arial" w:eastAsiaTheme="majorEastAsia" w:hAnsi="Arial" w:cs="Arial"/>
      <w:b/>
      <w:bCs/>
      <w:szCs w:val="28"/>
      <w:lang w:val="en-GB"/>
    </w:rPr>
  </w:style>
  <w:style w:type="character" w:customStyle="1" w:styleId="Nadpis3Char">
    <w:name w:val="Nadpis 3 Char"/>
    <w:basedOn w:val="Predvolenpsmoodseku"/>
    <w:link w:val="Nadpis3"/>
    <w:uiPriority w:val="9"/>
    <w:rsid w:val="00960E6D"/>
    <w:rPr>
      <w:rFonts w:ascii="Arial" w:eastAsiaTheme="majorEastAsia" w:hAnsi="Arial" w:cs="Arial"/>
      <w:b/>
      <w:bCs/>
      <w:sz w:val="20"/>
      <w:szCs w:val="28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E35501"/>
    <w:rPr>
      <w:rFonts w:ascii="Arial" w:eastAsiaTheme="majorEastAsia" w:hAnsi="Arial" w:cs="Arial"/>
      <w:bCs/>
      <w:i/>
      <w:sz w:val="20"/>
      <w:szCs w:val="28"/>
      <w:lang w:val="en-GB"/>
    </w:rPr>
  </w:style>
  <w:style w:type="table" w:customStyle="1" w:styleId="Mriekatabukysvetl1">
    <w:name w:val="Mriežka tabuľky – svetlá1"/>
    <w:basedOn w:val="Normlnatabuka"/>
    <w:uiPriority w:val="40"/>
    <w:rsid w:val="00BB54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E35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E35501"/>
    <w:pPr>
      <w:ind w:left="720"/>
      <w:contextualSpacing/>
    </w:pPr>
  </w:style>
  <w:style w:type="paragraph" w:styleId="Popis">
    <w:name w:val="caption"/>
    <w:aliases w:val="Caption - Centre Graphic,fighead2,0-Beskrivning,Caption Char,Caption Char1 Char,Caption Char Char Char,Caption Char1 Char Char Char,Caption Char Char Char Char Char,Caption - Centre Graphic Char Char Char Char Char"/>
    <w:basedOn w:val="Normlny"/>
    <w:next w:val="Normlny"/>
    <w:link w:val="PopisChar"/>
    <w:unhideWhenUsed/>
    <w:qFormat/>
    <w:rsid w:val="00E35501"/>
    <w:pPr>
      <w:spacing w:after="200"/>
      <w:jc w:val="center"/>
    </w:pPr>
    <w:rPr>
      <w:b/>
      <w:bCs/>
      <w:sz w:val="18"/>
      <w:szCs w:val="18"/>
      <w:lang w:val="en-GB"/>
    </w:rPr>
  </w:style>
  <w:style w:type="paragraph" w:styleId="Obsah4">
    <w:name w:val="toc 4"/>
    <w:basedOn w:val="Normlny"/>
    <w:next w:val="Normlny"/>
    <w:autoRedefine/>
    <w:uiPriority w:val="39"/>
    <w:unhideWhenUsed/>
    <w:rsid w:val="00851703"/>
    <w:pPr>
      <w:spacing w:after="100"/>
      <w:ind w:left="851"/>
    </w:pPr>
  </w:style>
  <w:style w:type="paragraph" w:styleId="Obsah1">
    <w:name w:val="toc 1"/>
    <w:basedOn w:val="Normlny"/>
    <w:next w:val="Normlny"/>
    <w:autoRedefine/>
    <w:uiPriority w:val="39"/>
    <w:unhideWhenUsed/>
    <w:rsid w:val="00875136"/>
    <w:pPr>
      <w:tabs>
        <w:tab w:val="left" w:pos="567"/>
        <w:tab w:val="right" w:leader="dot" w:pos="9016"/>
      </w:tabs>
      <w:spacing w:after="100"/>
    </w:pPr>
    <w:rPr>
      <w:rFonts w:cs="Arial"/>
      <w:b/>
      <w:sz w:val="24"/>
    </w:rPr>
  </w:style>
  <w:style w:type="paragraph" w:styleId="Obsah3">
    <w:name w:val="toc 3"/>
    <w:basedOn w:val="Normlny"/>
    <w:next w:val="Normlny"/>
    <w:autoRedefine/>
    <w:uiPriority w:val="39"/>
    <w:unhideWhenUsed/>
    <w:rsid w:val="00012C42"/>
    <w:pPr>
      <w:tabs>
        <w:tab w:val="left" w:pos="1320"/>
        <w:tab w:val="right" w:leader="dot" w:pos="9016"/>
      </w:tabs>
      <w:spacing w:after="100"/>
      <w:ind w:left="567"/>
      <w:jc w:val="left"/>
    </w:pPr>
  </w:style>
  <w:style w:type="paragraph" w:styleId="Obsah2">
    <w:name w:val="toc 2"/>
    <w:basedOn w:val="Normlny"/>
    <w:next w:val="Normlny"/>
    <w:autoRedefine/>
    <w:uiPriority w:val="39"/>
    <w:unhideWhenUsed/>
    <w:rsid w:val="00851703"/>
    <w:pPr>
      <w:tabs>
        <w:tab w:val="left" w:pos="880"/>
        <w:tab w:val="right" w:leader="dot" w:pos="9016"/>
      </w:tabs>
      <w:spacing w:after="100"/>
      <w:ind w:left="284"/>
    </w:pPr>
    <w:rPr>
      <w:i/>
    </w:rPr>
  </w:style>
  <w:style w:type="character" w:styleId="Hypertextovprepojenie">
    <w:name w:val="Hyperlink"/>
    <w:basedOn w:val="Predvolenpsmoodseku"/>
    <w:uiPriority w:val="99"/>
    <w:unhideWhenUsed/>
    <w:rsid w:val="00E35501"/>
    <w:rPr>
      <w:color w:val="64C29D" w:themeColor="hyperlink"/>
      <w:u w:val="single"/>
    </w:rPr>
  </w:style>
  <w:style w:type="character" w:customStyle="1" w:styleId="PopisChar">
    <w:name w:val="Popis Char"/>
    <w:aliases w:val="Caption - Centre Graphic Char,fighead2 Char,0-Beskrivning Char,Caption Char Char,Caption Char1 Char Char,Caption Char Char Char Char,Caption Char1 Char Char Char Char,Caption Char Char Char Char Char Char"/>
    <w:basedOn w:val="Predvolenpsmoodseku"/>
    <w:link w:val="Popis"/>
    <w:rsid w:val="005D6787"/>
    <w:rPr>
      <w:rFonts w:eastAsia="Times New Roman" w:cs="Times New Roman"/>
      <w:b/>
      <w:bCs/>
      <w:sz w:val="18"/>
      <w:szCs w:val="18"/>
      <w:lang w:val="en-GB"/>
    </w:rPr>
  </w:style>
  <w:style w:type="paragraph" w:styleId="Zoznamobrzkov">
    <w:name w:val="table of figures"/>
    <w:basedOn w:val="Normlny"/>
    <w:next w:val="Normlny"/>
    <w:uiPriority w:val="99"/>
    <w:unhideWhenUsed/>
    <w:rsid w:val="009F0AD1"/>
    <w:pPr>
      <w:spacing w:line="360" w:lineRule="auto"/>
    </w:pPr>
  </w:style>
  <w:style w:type="table" w:customStyle="1" w:styleId="Simpletable">
    <w:name w:val="Simple table"/>
    <w:basedOn w:val="Mriekatabuky"/>
    <w:uiPriority w:val="64"/>
    <w:rsid w:val="00022618"/>
    <w:pPr>
      <w:jc w:val="both"/>
    </w:pPr>
    <w:rPr>
      <w:rFonts w:ascii="Arial" w:eastAsia="Times New Roman" w:hAnsi="Arial" w:cs="Times New Roman"/>
      <w:szCs w:val="20"/>
      <w:lang w:val="cs-CZ" w:eastAsia="cs-CZ"/>
    </w:rPr>
    <w:tblPr>
      <w:tblStyleRowBandSize w:val="1"/>
      <w:tblStyleColBandSize w:val="1"/>
      <w:tblBorders>
        <w:top w:val="single" w:sz="4" w:space="0" w:color="DBDBDB" w:themeColor="accent6" w:themeTint="33"/>
        <w:left w:val="single" w:sz="4" w:space="0" w:color="DBDBDB" w:themeColor="accent6" w:themeTint="33"/>
        <w:bottom w:val="single" w:sz="4" w:space="0" w:color="DBDBDB" w:themeColor="accent6" w:themeTint="33"/>
        <w:right w:val="single" w:sz="4" w:space="0" w:color="DBDBDB" w:themeColor="accent6" w:themeTint="33"/>
        <w:insideH w:val="single" w:sz="4" w:space="0" w:color="DBDBDB" w:themeColor="accent6" w:themeTint="33"/>
        <w:insideV w:val="single" w:sz="4" w:space="0" w:color="DBDBDB" w:themeColor="accent6" w:themeTint="33"/>
      </w:tblBorders>
    </w:tblPr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DFF2EB" w:themeFill="accent2" w:themeFillTint="33"/>
      </w:tcPr>
    </w:tblStylePr>
    <w:tblStylePr w:type="lastRow">
      <w:pPr>
        <w:spacing w:before="0" w:after="0" w:line="240" w:lineRule="auto"/>
      </w:pPr>
      <w:rPr>
        <w:rFonts w:ascii="Arial" w:hAnsi="Arial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firstCol">
      <w:rPr>
        <w:rFonts w:ascii="Arial" w:hAnsi="Arial"/>
        <w:b w:val="0"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auto"/>
      </w:tcPr>
    </w:tblStylePr>
    <w:tblStylePr w:type="lastCol">
      <w:rPr>
        <w:rFonts w:ascii="Arial" w:hAnsi="Arial"/>
        <w:b w:val="0"/>
        <w:bCs/>
        <w:color w:val="001522" w:themeColor="text1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pPr>
        <w:jc w:val="center"/>
      </w:pPr>
      <w:rPr>
        <w:rFonts w:ascii="Arial" w:hAnsi="Arial"/>
        <w:b/>
        <w:sz w:val="22"/>
      </w:rPr>
      <w:tblPr/>
      <w:tcPr>
        <w:shd w:val="clear" w:color="auto" w:fill="DFF2EB" w:themeFill="accent2" w:themeFillTint="33"/>
      </w:tcPr>
    </w:tblStylePr>
    <w:tblStylePr w:type="nwCell">
      <w:pPr>
        <w:jc w:val="center"/>
      </w:pPr>
      <w:rPr>
        <w:rFonts w:ascii="Arial" w:hAnsi="Arial"/>
        <w:b/>
        <w:color w:val="001522" w:themeColor="text1"/>
        <w:sz w:val="22"/>
      </w:rPr>
      <w:tblPr/>
      <w:tcPr>
        <w:shd w:val="clear" w:color="auto" w:fill="DFF2EB" w:themeFill="accent2" w:themeFillTint="33"/>
      </w:tcPr>
    </w:tblStylePr>
    <w:tblStylePr w:type="se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sw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EE06B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E06B9"/>
  </w:style>
  <w:style w:type="character" w:customStyle="1" w:styleId="TextkomentraChar">
    <w:name w:val="Text komentára Char"/>
    <w:basedOn w:val="Predvolenpsmoodseku"/>
    <w:link w:val="Textkomentra"/>
    <w:uiPriority w:val="99"/>
    <w:rsid w:val="00EE06B9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06B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06B9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ezriadkovania">
    <w:name w:val="No Spacing"/>
    <w:uiPriority w:val="1"/>
    <w:qFormat/>
    <w:rsid w:val="00DC7C56"/>
    <w:pPr>
      <w:spacing w:after="80" w:line="240" w:lineRule="auto"/>
    </w:pPr>
    <w:rPr>
      <w:rFonts w:ascii="Calibri Light" w:eastAsia="Times New Roman" w:hAnsi="Calibri Light" w:cs="Times New Roman"/>
      <w:color w:val="10A3FF" w:themeColor="text1" w:themeTint="80"/>
      <w:lang w:val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87C1F"/>
    <w:rPr>
      <w:rFonts w:ascii="Arial" w:eastAsia="Times New Roman" w:hAnsi="Arial" w:cs="Times New Roman"/>
      <w:sz w:val="20"/>
      <w:szCs w:val="20"/>
    </w:rPr>
  </w:style>
  <w:style w:type="character" w:customStyle="1" w:styleId="Nadpis5Char">
    <w:name w:val="Nadpis 5 Char"/>
    <w:basedOn w:val="Predvolenpsmoodseku"/>
    <w:link w:val="Nadpis5"/>
    <w:uiPriority w:val="9"/>
    <w:rsid w:val="00F87C1F"/>
    <w:rPr>
      <w:rFonts w:ascii="Cambria" w:eastAsia="Times New Roman" w:hAnsi="Cambria" w:cs="Times New Roman"/>
      <w:color w:val="16505E"/>
      <w:sz w:val="20"/>
      <w:szCs w:val="20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F87C1F"/>
    <w:rPr>
      <w:rFonts w:ascii="Cambria" w:eastAsia="Times New Roman" w:hAnsi="Cambria" w:cs="Times New Roman"/>
      <w:i/>
      <w:iCs/>
      <w:color w:val="16505E"/>
      <w:sz w:val="20"/>
      <w:szCs w:val="20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customStyle="1" w:styleId="Nadpis8Char">
    <w:name w:val="Nadpis 8 Char"/>
    <w:basedOn w:val="Predvolenpsmoodseku"/>
    <w:link w:val="Nadpis8"/>
    <w:uiPriority w:val="9"/>
    <w:rsid w:val="00F87C1F"/>
    <w:rPr>
      <w:rFonts w:ascii="Cambria" w:eastAsia="Times New Roman" w:hAnsi="Cambria" w:cs="Times New Roman"/>
      <w:color w:val="2DA2BF"/>
      <w:sz w:val="20"/>
      <w:szCs w:val="20"/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customStyle="1" w:styleId="H2Legal">
    <w:name w:val="H2 Legal"/>
    <w:basedOn w:val="Nadpis2"/>
    <w:qFormat/>
    <w:rsid w:val="00F87C1F"/>
    <w:pPr>
      <w:spacing w:before="480" w:after="120"/>
      <w:ind w:left="567" w:hanging="567"/>
    </w:pPr>
    <w:rPr>
      <w:rFonts w:ascii="Calibri" w:eastAsia="Times New Roman" w:hAnsi="Calibri" w:cs="Times New Roman"/>
      <w:b w:val="0"/>
      <w:color w:val="00B0F0"/>
      <w:sz w:val="32"/>
      <w:szCs w:val="26"/>
      <w:lang w:val="sk-SK"/>
    </w:rPr>
  </w:style>
  <w:style w:type="paragraph" w:customStyle="1" w:styleId="ESONormal">
    <w:name w:val="ESO_Normal"/>
    <w:basedOn w:val="Normlny"/>
    <w:link w:val="ESONormalChar"/>
    <w:rsid w:val="009C6DEF"/>
    <w:pPr>
      <w:spacing w:after="120" w:line="259" w:lineRule="auto"/>
    </w:pPr>
  </w:style>
  <w:style w:type="character" w:customStyle="1" w:styleId="ESONormalChar">
    <w:name w:val="ESO_Normal Char"/>
    <w:link w:val="ESONormal"/>
    <w:locked/>
    <w:rsid w:val="009C6DEF"/>
    <w:rPr>
      <w:rFonts w:ascii="Arial" w:eastAsia="Times New Roman" w:hAnsi="Arial" w:cs="Times New Roman"/>
      <w:sz w:val="20"/>
      <w:szCs w:val="20"/>
    </w:rPr>
  </w:style>
  <w:style w:type="paragraph" w:styleId="Revzia">
    <w:name w:val="Revision"/>
    <w:hidden/>
    <w:uiPriority w:val="99"/>
    <w:semiHidden/>
    <w:rsid w:val="005271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m-3441156886646291585mcntmcntmsonormal">
    <w:name w:val="m_-3441156886646291585mcntmcntmsonormal"/>
    <w:basedOn w:val="Normlny"/>
    <w:rsid w:val="0050422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0E25D7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25D7"/>
    <w:rPr>
      <w:color w:val="001522" w:themeColor="followed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D546B9"/>
    <w:rPr>
      <w:color w:val="808080"/>
      <w:shd w:val="clear" w:color="auto" w:fill="E6E6E6"/>
    </w:rPr>
  </w:style>
  <w:style w:type="character" w:customStyle="1" w:styleId="Nadpis1Char1">
    <w:name w:val="Nadpis 1 Char1"/>
    <w:aliases w:val="Char Char1"/>
    <w:basedOn w:val="Predvolenpsmoodseku"/>
    <w:uiPriority w:val="9"/>
    <w:rsid w:val="006D084F"/>
    <w:rPr>
      <w:rFonts w:ascii="Calibri Light" w:hAnsi="Calibri Light" w:hint="default"/>
      <w:color w:val="2E74B5"/>
      <w:lang w:eastAsia="en-US"/>
    </w:rPr>
  </w:style>
  <w:style w:type="character" w:customStyle="1" w:styleId="emailstyle23">
    <w:name w:val="emailstyle23"/>
    <w:basedOn w:val="Predvolenpsmoodseku"/>
    <w:semiHidden/>
    <w:rsid w:val="006D084F"/>
    <w:rPr>
      <w:rFonts w:ascii="Calibri" w:hAnsi="Calibri" w:hint="default"/>
      <w:color w:val="auto"/>
    </w:rPr>
  </w:style>
  <w:style w:type="character" w:customStyle="1" w:styleId="emailstyle24">
    <w:name w:val="emailstyle24"/>
    <w:basedOn w:val="Predvolenpsmoodseku"/>
    <w:semiHidden/>
    <w:rsid w:val="006D084F"/>
    <w:rPr>
      <w:rFonts w:ascii="Calibri" w:hAnsi="Calibri" w:hint="default"/>
      <w:color w:val="1F497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79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5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51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77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6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72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8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699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185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64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417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7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9184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353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4425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16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526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54865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54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4745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579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674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94997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8925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74969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17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9729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563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09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38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250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9294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93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381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660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52560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44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9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87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9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H_rok_programu_Microsoft_Excel1.xlsx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package" Target="embeddings/H_rok_programu_Microsoft_Excel.xlsx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ív Office">
  <a:themeElements>
    <a:clrScheme name="Aspiro 2017">
      <a:dk1>
        <a:srgbClr val="001522"/>
      </a:dk1>
      <a:lt1>
        <a:srgbClr val="FFFFFF"/>
      </a:lt1>
      <a:dk2>
        <a:srgbClr val="CF0A2C"/>
      </a:dk2>
      <a:lt2>
        <a:srgbClr val="FFFFFF"/>
      </a:lt2>
      <a:accent1>
        <a:srgbClr val="CF0A2C"/>
      </a:accent1>
      <a:accent2>
        <a:srgbClr val="64C29D"/>
      </a:accent2>
      <a:accent3>
        <a:srgbClr val="F58220"/>
      </a:accent3>
      <a:accent4>
        <a:srgbClr val="77174B"/>
      </a:accent4>
      <a:accent5>
        <a:srgbClr val="AFAFAF"/>
      </a:accent5>
      <a:accent6>
        <a:srgbClr val="4B4B4B"/>
      </a:accent6>
      <a:hlink>
        <a:srgbClr val="64C29D"/>
      </a:hlink>
      <a:folHlink>
        <a:srgbClr val="00152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zn_x00e1_mka xmlns="cced6428-df55-4da3-bb3e-6cf9b53c6358" xsi:nil="true"/>
    <Stru_x010d_n_x00fd_popis xmlns="cced6428-df55-4da3-bb3e-6cf9b53c635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8C1AC50553714A82786948F52843FC" ma:contentTypeVersion="13" ma:contentTypeDescription="Create a new document." ma:contentTypeScope="" ma:versionID="10acbfcf889ddfd4c8334d5ca2ca2e29">
  <xsd:schema xmlns:xsd="http://www.w3.org/2001/XMLSchema" xmlns:xs="http://www.w3.org/2001/XMLSchema" xmlns:p="http://schemas.microsoft.com/office/2006/metadata/properties" xmlns:ns2="cced6428-df55-4da3-bb3e-6cf9b53c6358" xmlns:ns3="b012ed28-d9d2-4586-86b0-45de90e14516" targetNamespace="http://schemas.microsoft.com/office/2006/metadata/properties" ma:root="true" ma:fieldsID="de9bbae4c116deefd92d99d4a63f3730" ns2:_="" ns3:_="">
    <xsd:import namespace="cced6428-df55-4da3-bb3e-6cf9b53c6358"/>
    <xsd:import namespace="b012ed28-d9d2-4586-86b0-45de90e1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ru_x010d_n_x00fd_popi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6428-df55-4da3-bb3e-6cf9b53c6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ru_x010d_n_x00fd_popis" ma:index="15" nillable="true" ma:displayName="Stručný popis" ma:format="Dropdown" ma:internalName="Stru_x010d_n_x00fd_popis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ozn_x00e1_mka" ma:index="20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2ed28-d9d2-4586-86b0-45de90e1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48629-482A-467D-BCE7-718C37C4C5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F46262-9F6C-4423-9924-46846E0ADE32}">
  <ds:schemaRefs>
    <ds:schemaRef ds:uri="http://schemas.microsoft.com/office/2006/metadata/properties"/>
    <ds:schemaRef ds:uri="http://schemas.microsoft.com/office/infopath/2007/PartnerControls"/>
    <ds:schemaRef ds:uri="E6F1C08B-58F1-4D63-8345-B7DB09F41FD3"/>
  </ds:schemaRefs>
</ds:datastoreItem>
</file>

<file path=customXml/itemProps3.xml><?xml version="1.0" encoding="utf-8"?>
<ds:datastoreItem xmlns:ds="http://schemas.openxmlformats.org/officeDocument/2006/customXml" ds:itemID="{2AD21996-942E-4EDD-80EB-CDA74506FCFE}"/>
</file>

<file path=customXml/itemProps4.xml><?xml version="1.0" encoding="utf-8"?>
<ds:datastoreItem xmlns:ds="http://schemas.openxmlformats.org/officeDocument/2006/customXml" ds:itemID="{A544F66E-8CC1-4F38-87E6-4CFF518E630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5F92C9-BA28-4AFD-9343-7CFD1E1EACA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9D66AF5-8C07-44B0-BED2-77E90B21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5062</Words>
  <Characters>28860</Characters>
  <Application>Microsoft Office Word</Application>
  <DocSecurity>0</DocSecurity>
  <Lines>240</Lines>
  <Paragraphs>67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Testovacie_scenare</vt:lpstr>
      <vt:lpstr>Integracny_manual_evysternie_releaseQ4</vt:lpstr>
    </vt:vector>
  </TitlesOfParts>
  <Company/>
  <LinksUpToDate>false</LinksUpToDate>
  <CharactersWithSpaces>33855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Testovacie_scenare</dc:title>
  <dc:subject/>
  <dc:creator>NCZI</dc:creator>
  <cp:keywords>NCZI</cp:keywords>
  <dc:description/>
  <cp:lastModifiedBy>Sidó Pavol, Ing.</cp:lastModifiedBy>
  <cp:revision>4</cp:revision>
  <cp:lastPrinted>2017-09-19T12:06:00Z</cp:lastPrinted>
  <dcterms:created xsi:type="dcterms:W3CDTF">2021-01-01T16:48:00Z</dcterms:created>
  <dcterms:modified xsi:type="dcterms:W3CDTF">2021-01-01T17:03:00Z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0x0101001E8C1AC50553714A82786948F52843FC</vt:lpwstr>
  </property>
  <property fmtid="{D5CDD505-2E9C-101B-9397-08002B2CF9AE}" pid="3" name="_dlc_DocIdItemGuid">
    <vt:lpwstr>c0b1c308-ada5-4f79-87fc-40631bad5bd2</vt:lpwstr>
  </property>
</Properties>
</file>