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 xml:space="preserve">dodávať služby a plnenia podľa tejto Zmluvy riadne a včas za </w:t>
      </w:r>
      <w:r w:rsidRPr="00221203">
        <w:rPr>
          <w:rFonts w:ascii="Arial" w:hAnsi="Arial" w:cs="Arial"/>
          <w:sz w:val="22"/>
          <w:szCs w:val="22"/>
        </w:rPr>
        <w:lastRenderedPageBreak/>
        <w:t>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741DF795" w:rsidR="00EA1C6D" w:rsidRDefault="00AC09A2" w:rsidP="00D27911">
      <w:pPr>
        <w:pStyle w:val="Odsekzoznamu"/>
        <w:numPr>
          <w:ilvl w:val="1"/>
          <w:numId w:val="2"/>
        </w:numPr>
        <w:ind w:left="426" w:hanging="426"/>
        <w:jc w:val="both"/>
        <w:rPr>
          <w:rFonts w:ascii="Arial" w:hAnsi="Arial" w:cs="Arial"/>
          <w:sz w:val="22"/>
          <w:szCs w:val="22"/>
        </w:rPr>
      </w:pPr>
      <w:ins w:id="2" w:author="Marcela T." w:date="2019-05-31T17:50:00Z">
        <w:r w:rsidRPr="00B739E3">
          <w:rPr>
            <w:rFonts w:ascii="Times New Roman" w:hAnsi="Times New Roman" w:cs="Times New Roman"/>
          </w:rPr>
          <w:t>Dodávateľ je povinný zabezpečiť zhodnotenie alebo zneškodnenie odpadu u oprávnenej osoby a v súlade s hierarchiou odpadového hospodárstva podľa zákona o odpadoch. To znamená, že v prípade odpadu kategórie 200201 (biologický odpad) dodávateľ zabezpečí jeho prednostné kompostovanie, v prípade odpadu kategórie 200203 (odpad z čistenia ulíc) dodávateľ zabezpečí jeho zneškodnenie na skládke odpadov</w:t>
        </w:r>
      </w:ins>
      <w:bookmarkStart w:id="3" w:name="_GoBack"/>
      <w:bookmarkEnd w:id="3"/>
      <w:del w:id="4" w:author="Marcela T." w:date="2019-05-31T17:50:00Z">
        <w:r w:rsidR="00B976AE" w:rsidRPr="00B976AE" w:rsidDel="00AC09A2">
          <w:rPr>
            <w:rFonts w:ascii="Arial" w:hAnsi="Arial" w:cs="Arial"/>
            <w:sz w:val="22"/>
            <w:szCs w:val="22"/>
          </w:rPr>
          <w:delTex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delText>
        </w:r>
        <w:r w:rsidR="008A5F2B" w:rsidDel="00AC09A2">
          <w:rPr>
            <w:rFonts w:ascii="Arial" w:hAnsi="Arial" w:cs="Arial"/>
            <w:sz w:val="22"/>
            <w:szCs w:val="22"/>
          </w:rPr>
          <w:delText xml:space="preserve"> Dodávateľ nebude skládkovať viac ako 10 % všetkého odpadu</w:delText>
        </w:r>
      </w:del>
      <w:r w:rsidR="008A5F2B">
        <w:rPr>
          <w:rFonts w:ascii="Arial" w:hAnsi="Arial" w:cs="Arial"/>
          <w:sz w:val="22"/>
          <w:szCs w:val="22"/>
        </w:rPr>
        <w:t>.</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 xml:space="preserve">é požiadavky podľa </w:t>
      </w:r>
      <w:r w:rsidR="008A5F2B">
        <w:rPr>
          <w:rFonts w:ascii="Arial" w:hAnsi="Arial" w:cs="Arial"/>
          <w:sz w:val="22"/>
          <w:szCs w:val="22"/>
        </w:rPr>
        <w:lastRenderedPageBreak/>
        <w:t>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5"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5"/>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lastRenderedPageBreak/>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 xml:space="preserve">pohľadávok objednávateľa voči dodávateľovi podľa tejto Zmluvy, škôd a zmluvných pokút, pri ktorých vznikol </w:t>
      </w:r>
      <w:r w:rsidRPr="00D61EB1">
        <w:rPr>
          <w:rFonts w:ascii="Arial" w:hAnsi="Arial" w:cs="Arial"/>
          <w:sz w:val="22"/>
          <w:szCs w:val="22"/>
        </w:rPr>
        <w:lastRenderedPageBreak/>
        <w:t>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lastRenderedPageBreak/>
        <w:t>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lastRenderedPageBreak/>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w:t>
      </w:r>
      <w:r w:rsidR="00B92F04" w:rsidRPr="00B92F04">
        <w:rPr>
          <w:rFonts w:ascii="Arial" w:hAnsi="Arial" w:cs="Arial"/>
          <w:sz w:val="22"/>
          <w:szCs w:val="22"/>
        </w:rPr>
        <w:lastRenderedPageBreak/>
        <w:t>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w:t>
      </w:r>
      <w:r w:rsidRPr="00731FB2">
        <w:rPr>
          <w:rFonts w:ascii="Arial" w:hAnsi="Arial" w:cs="Arial"/>
          <w:sz w:val="22"/>
          <w:szCs w:val="22"/>
        </w:rPr>
        <w:lastRenderedPageBreak/>
        <w:t>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 xml:space="preserve">poskytovania </w:t>
      </w:r>
      <w:r w:rsidRPr="00D4075A">
        <w:rPr>
          <w:rStyle w:val="Bodytext20"/>
          <w:rFonts w:ascii="Arial" w:eastAsia="Courier New" w:hAnsi="Arial" w:cs="Arial"/>
          <w:sz w:val="22"/>
          <w:szCs w:val="22"/>
        </w:rPr>
        <w:lastRenderedPageBreak/>
        <w:t>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6" w:name="RANGE!A1:H32"/>
      <w:bookmarkEnd w:id="6"/>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7"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7"/>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2BA3C015" w:rsidR="00C55E76" w:rsidRPr="001567C1" w:rsidRDefault="001739F9" w:rsidP="00C55E76">
      <w:pPr>
        <w:pStyle w:val="F2-ZkladnText"/>
        <w:rPr>
          <w:rFonts w:cs="Arial"/>
          <w:sz w:val="20"/>
        </w:rPr>
      </w:pPr>
      <w:ins w:id="8" w:author="Marcela T." w:date="2019-05-26T11:14:00Z">
        <w:r w:rsidRPr="001739F9">
          <w:rPr>
            <w:rFonts w:cs="Arial"/>
            <w:sz w:val="20"/>
          </w:rPr>
          <w:t>Požaduje sa uviesť cenu za 1 hodinu činnosti vykonávanej ručne tromi pracovníkmi Dodávateľa, za hodinu výkonu vozidla  a cenu za 1 km jazdy jedného vozidla do 5 ton vrátane vodiča.</w:t>
        </w:r>
      </w:ins>
      <w:del w:id="9" w:author="Marcela T." w:date="2019-05-26T11:14:00Z">
        <w:r w:rsidR="00C55E76" w:rsidRPr="001567C1" w:rsidDel="001739F9">
          <w:rPr>
            <w:rFonts w:cs="Arial"/>
            <w:sz w:val="20"/>
          </w:rPr>
          <w:delText>Požaduje sa uviesť cenu za 1 hodinu činnosti vykonávanej ručne tromi pracovníkmi Dodávateľa a cenu za 1 km jazdy jedného vozidla</w:delText>
        </w:r>
      </w:del>
      <w:del w:id="10" w:author="Marcela T." w:date="2019-05-23T16:55:00Z">
        <w:r w:rsidR="00C55E76" w:rsidRPr="001567C1" w:rsidDel="00302984">
          <w:rPr>
            <w:rFonts w:cs="Arial"/>
            <w:sz w:val="20"/>
          </w:rPr>
          <w:delText xml:space="preserve"> </w:delText>
        </w:r>
      </w:del>
      <w:del w:id="11" w:author="Marcela T." w:date="2019-05-26T11:14:00Z">
        <w:r w:rsidR="00C55E76" w:rsidRPr="001567C1" w:rsidDel="001739F9">
          <w:rPr>
            <w:rFonts w:cs="Arial"/>
            <w:sz w:val="20"/>
          </w:rPr>
          <w:delText>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3996CE1B" w14:textId="77777777" w:rsidR="00C0400F" w:rsidRDefault="00C0400F" w:rsidP="00C0400F">
      <w:pPr>
        <w:rPr>
          <w:rFonts w:ascii="Times New Roman" w:hAnsi="Times New Roman"/>
        </w:rPr>
        <w:sectPr w:rsidR="00C0400F"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696DB072" w14:textId="77777777" w:rsidR="00C0400F" w:rsidRPr="00B2374A" w:rsidRDefault="00C0400F" w:rsidP="00C0400F">
      <w:pPr>
        <w:pStyle w:val="F6-MenoFunkcia"/>
        <w:ind w:left="0"/>
        <w:jc w:val="left"/>
        <w:rPr>
          <w:b/>
        </w:rPr>
      </w:pPr>
    </w:p>
    <w:p w14:paraId="3016E446" w14:textId="77777777" w:rsidR="00C0400F" w:rsidRDefault="00C0400F" w:rsidP="00C0400F">
      <w:pPr>
        <w:pStyle w:val="F6-MenoFunkcia"/>
        <w:ind w:left="0"/>
        <w:jc w:val="left"/>
      </w:pPr>
    </w:p>
    <w:tbl>
      <w:tblPr>
        <w:tblW w:w="5000" w:type="pct"/>
        <w:tblCellMar>
          <w:left w:w="70" w:type="dxa"/>
          <w:right w:w="70" w:type="dxa"/>
        </w:tblCellMar>
        <w:tblLook w:val="04A0" w:firstRow="1" w:lastRow="0" w:firstColumn="1" w:lastColumn="0" w:noHBand="0" w:noVBand="1"/>
      </w:tblPr>
      <w:tblGrid>
        <w:gridCol w:w="271"/>
        <w:gridCol w:w="1997"/>
        <w:gridCol w:w="271"/>
        <w:gridCol w:w="8680"/>
        <w:gridCol w:w="1736"/>
        <w:gridCol w:w="466"/>
        <w:gridCol w:w="1846"/>
      </w:tblGrid>
      <w:tr w:rsidR="00C0400F" w:rsidRPr="00B46B2F" w14:paraId="2D898A96"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7940299E" w14:textId="25350029" w:rsidR="00C0400F" w:rsidRPr="00B46B2F" w:rsidRDefault="00C0400F" w:rsidP="002B2580">
            <w:pPr>
              <w:jc w:val="center"/>
              <w:rPr>
                <w:rFonts w:ascii="Arial CE" w:hAnsi="Arial CE" w:cs="Arial CE"/>
                <w:b/>
                <w:bCs/>
                <w:sz w:val="28"/>
                <w:szCs w:val="28"/>
              </w:rPr>
            </w:pPr>
            <w:r w:rsidRPr="00B46B2F">
              <w:rPr>
                <w:rFonts w:ascii="Arial CE" w:hAnsi="Arial CE" w:cs="Arial CE"/>
                <w:b/>
                <w:bCs/>
                <w:sz w:val="28"/>
                <w:szCs w:val="28"/>
              </w:rPr>
              <w:t>Oblasť č. 1_strojné a ručné čistenie komunikácíí, kosenie, zeleň (</w:t>
            </w:r>
            <w:r>
              <w:rPr>
                <w:rFonts w:ascii="Arial CE" w:hAnsi="Arial CE" w:cs="Arial CE"/>
                <w:b/>
                <w:bCs/>
                <w:sz w:val="28"/>
                <w:szCs w:val="28"/>
              </w:rPr>
              <w:t>východiskové obdobie od 15.5.2019 do 14.11</w:t>
            </w:r>
            <w:r w:rsidRPr="00B46B2F">
              <w:rPr>
                <w:rFonts w:ascii="Arial CE" w:hAnsi="Arial CE" w:cs="Arial CE"/>
                <w:b/>
                <w:bCs/>
                <w:sz w:val="28"/>
                <w:szCs w:val="28"/>
              </w:rPr>
              <w:t>.2019)</w:t>
            </w:r>
          </w:p>
        </w:tc>
      </w:tr>
      <w:tr w:rsidR="00C0400F" w:rsidRPr="00B46B2F" w14:paraId="1A98B248"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10965D75" w14:textId="77777777" w:rsidR="00C0400F" w:rsidRPr="00B46B2F" w:rsidRDefault="00C0400F" w:rsidP="002B2580">
            <w:pPr>
              <w:rPr>
                <w:rFonts w:ascii="Arial CE" w:hAnsi="Arial CE" w:cs="Arial CE"/>
                <w:b/>
                <w:bCs/>
              </w:rPr>
            </w:pPr>
            <w:r w:rsidRPr="00B46B2F">
              <w:rPr>
                <w:rFonts w:ascii="Arial CE" w:hAnsi="Arial CE" w:cs="Arial CE"/>
                <w:b/>
                <w:bCs/>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738C177C" w14:textId="77777777" w:rsidR="00C0400F" w:rsidRPr="00B46B2F" w:rsidRDefault="00C0400F" w:rsidP="002B2580">
            <w:pPr>
              <w:rPr>
                <w:rFonts w:ascii="Arial CE" w:hAnsi="Arial CE" w:cs="Arial CE"/>
                <w:b/>
                <w:bCs/>
              </w:rPr>
            </w:pPr>
            <w:r w:rsidRPr="00B46B2F">
              <w:rPr>
                <w:rFonts w:ascii="Arial CE" w:hAnsi="Arial CE" w:cs="Arial CE"/>
                <w:b/>
                <w:bCs/>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606DE2E9" w14:textId="77777777" w:rsidR="00C0400F" w:rsidRPr="00B46B2F" w:rsidRDefault="00C0400F" w:rsidP="002B2580">
            <w:pPr>
              <w:jc w:val="center"/>
              <w:rPr>
                <w:rFonts w:ascii="Arial CE" w:hAnsi="Arial CE" w:cs="Arial CE"/>
                <w:b/>
                <w:bCs/>
              </w:rPr>
            </w:pPr>
            <w:r w:rsidRPr="00B46B2F">
              <w:rPr>
                <w:rFonts w:ascii="Arial CE" w:hAnsi="Arial CE" w:cs="Arial CE"/>
                <w:b/>
                <w:bCs/>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72A6F004" w14:textId="77777777" w:rsidR="00C0400F" w:rsidRPr="00B46B2F" w:rsidRDefault="00C0400F" w:rsidP="002B2580">
            <w:pPr>
              <w:rPr>
                <w:rFonts w:ascii="Arial CE" w:hAnsi="Arial CE" w:cs="Arial CE"/>
                <w:b/>
                <w:bCs/>
              </w:rPr>
            </w:pPr>
            <w:r w:rsidRPr="00B46B2F">
              <w:rPr>
                <w:rFonts w:ascii="Arial CE" w:hAnsi="Arial CE" w:cs="Arial CE"/>
                <w:b/>
                <w:bCs/>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0952AE76" w14:textId="77777777" w:rsidR="00C0400F" w:rsidRPr="00B46B2F" w:rsidRDefault="00C0400F" w:rsidP="002B2580">
            <w:pPr>
              <w:jc w:val="right"/>
              <w:rPr>
                <w:rFonts w:ascii="Arial CE" w:hAnsi="Arial CE" w:cs="Arial CE"/>
                <w:b/>
                <w:bCs/>
              </w:rPr>
            </w:pPr>
            <w:r w:rsidRPr="00B46B2F">
              <w:rPr>
                <w:rFonts w:ascii="Arial CE" w:hAnsi="Arial CE" w:cs="Arial CE"/>
                <w:b/>
                <w:bCs/>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43FB92A6" w14:textId="77777777" w:rsidR="00C0400F" w:rsidRPr="00B46B2F" w:rsidRDefault="00C0400F" w:rsidP="002B2580">
            <w:pPr>
              <w:rPr>
                <w:rFonts w:ascii="Arial CE" w:hAnsi="Arial CE" w:cs="Arial CE"/>
                <w:b/>
                <w:bCs/>
              </w:rPr>
            </w:pPr>
            <w:r w:rsidRPr="00B46B2F">
              <w:rPr>
                <w:rFonts w:ascii="Arial CE" w:hAnsi="Arial CE" w:cs="Arial CE"/>
                <w:b/>
                <w:bCs/>
              </w:rPr>
              <w:t>MJ</w:t>
            </w:r>
          </w:p>
        </w:tc>
        <w:tc>
          <w:tcPr>
            <w:tcW w:w="606" w:type="pct"/>
            <w:tcBorders>
              <w:top w:val="single" w:sz="4" w:space="0" w:color="auto"/>
              <w:left w:val="nil"/>
              <w:bottom w:val="nil"/>
              <w:right w:val="single" w:sz="4" w:space="0" w:color="auto"/>
            </w:tcBorders>
            <w:shd w:val="clear" w:color="000000" w:fill="C0C0C0"/>
            <w:vAlign w:val="center"/>
            <w:hideMark/>
          </w:tcPr>
          <w:p w14:paraId="2535C379" w14:textId="77777777" w:rsidR="00C0400F" w:rsidRPr="00B46B2F" w:rsidRDefault="00C0400F" w:rsidP="002B2580">
            <w:pPr>
              <w:jc w:val="center"/>
              <w:rPr>
                <w:rFonts w:ascii="Arial CE" w:hAnsi="Arial CE" w:cs="Arial CE"/>
                <w:b/>
                <w:bCs/>
              </w:rPr>
            </w:pPr>
            <w:r w:rsidRPr="00B46B2F">
              <w:rPr>
                <w:rFonts w:ascii="Arial CE" w:hAnsi="Arial CE" w:cs="Arial CE"/>
                <w:b/>
                <w:bCs/>
              </w:rPr>
              <w:t>Celkové náklady za obdobie bez DPH</w:t>
            </w:r>
          </w:p>
        </w:tc>
      </w:tr>
      <w:tr w:rsidR="00C0400F" w:rsidRPr="00B46B2F" w14:paraId="06BA0F8A" w14:textId="77777777" w:rsidTr="002B2580">
        <w:trPr>
          <w:trHeight w:val="300"/>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EFC25E8"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65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A47267F" w14:textId="77777777" w:rsidR="00C0400F" w:rsidRPr="00B46B2F" w:rsidRDefault="00C0400F" w:rsidP="002B2580">
            <w:pPr>
              <w:jc w:val="center"/>
              <w:rPr>
                <w:rFonts w:ascii="Arial CE" w:hAnsi="Arial CE" w:cs="Arial CE"/>
              </w:rPr>
            </w:pPr>
            <w:r w:rsidRPr="00B46B2F">
              <w:rPr>
                <w:rFonts w:ascii="Arial CE" w:hAnsi="Arial CE" w:cs="Arial CE"/>
              </w:rPr>
              <w:t>Strojné čistenie</w:t>
            </w:r>
            <w:r w:rsidRPr="00B46B2F">
              <w:rPr>
                <w:rFonts w:ascii="Arial CE" w:hAnsi="Arial CE" w:cs="Arial CE"/>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769CC1A8"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76BE3CF8" w14:textId="77777777" w:rsidR="00C0400F" w:rsidRPr="00B46B2F" w:rsidRDefault="00C0400F" w:rsidP="002B2580">
            <w:pPr>
              <w:rPr>
                <w:rFonts w:ascii="Arial CE" w:hAnsi="Arial CE" w:cs="Arial CE"/>
              </w:rPr>
            </w:pPr>
            <w:r w:rsidRPr="00B46B2F">
              <w:rPr>
                <w:rFonts w:ascii="Arial CE" w:hAnsi="Arial CE" w:cs="Arial CE"/>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7B35E882" w14:textId="77777777" w:rsidR="00C0400F" w:rsidRPr="00B46B2F" w:rsidRDefault="00C0400F" w:rsidP="002B2580">
            <w:pPr>
              <w:jc w:val="right"/>
              <w:rPr>
                <w:rFonts w:ascii="Arial CE" w:hAnsi="Arial CE" w:cs="Arial CE"/>
              </w:rPr>
            </w:pPr>
            <w:r w:rsidRPr="00B46B2F">
              <w:rPr>
                <w:rFonts w:ascii="Arial CE" w:hAnsi="Arial CE" w:cs="Arial CE"/>
              </w:rPr>
              <w:t xml:space="preserve">96 769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5E25AB27"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6623CE9B" w14:textId="77777777" w:rsidR="00C0400F" w:rsidRPr="00B46B2F" w:rsidRDefault="00C0400F" w:rsidP="002B2580">
            <w:pPr>
              <w:jc w:val="right"/>
              <w:rPr>
                <w:rFonts w:ascii="Arial CE" w:hAnsi="Arial CE" w:cs="Arial CE"/>
              </w:rPr>
            </w:pPr>
          </w:p>
        </w:tc>
      </w:tr>
      <w:tr w:rsidR="00C0400F" w:rsidRPr="00B46B2F" w14:paraId="04D10371"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2AF2E4F2" w14:textId="77777777" w:rsidR="00C0400F" w:rsidRPr="00B46B2F" w:rsidRDefault="00C0400F" w:rsidP="002B2580">
            <w:pPr>
              <w:rPr>
                <w:rFonts w:ascii="Arial CE" w:hAnsi="Arial CE" w:cs="Arial CE"/>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4345DA27"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69CED385"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tcBorders>
              <w:top w:val="nil"/>
              <w:left w:val="nil"/>
              <w:bottom w:val="single" w:sz="4" w:space="0" w:color="auto"/>
              <w:right w:val="single" w:sz="4" w:space="0" w:color="auto"/>
            </w:tcBorders>
            <w:shd w:val="clear" w:color="auto" w:fill="auto"/>
            <w:noWrap/>
            <w:vAlign w:val="bottom"/>
            <w:hideMark/>
          </w:tcPr>
          <w:p w14:paraId="3E958EDA" w14:textId="77777777" w:rsidR="00C0400F" w:rsidRPr="00B46B2F" w:rsidRDefault="00C0400F" w:rsidP="002B2580">
            <w:pPr>
              <w:rPr>
                <w:rFonts w:ascii="Arial CE" w:hAnsi="Arial CE" w:cs="Arial CE"/>
              </w:rPr>
            </w:pPr>
            <w:r w:rsidRPr="00B46B2F">
              <w:rPr>
                <w:rFonts w:ascii="Arial CE" w:hAnsi="Arial CE" w:cs="Arial CE"/>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0A960C80" w14:textId="77777777" w:rsidR="00C0400F" w:rsidRPr="00B46B2F" w:rsidRDefault="00C0400F" w:rsidP="002B2580">
            <w:pPr>
              <w:jc w:val="right"/>
              <w:rPr>
                <w:rFonts w:ascii="Arial CE" w:hAnsi="Arial CE" w:cs="Arial CE"/>
              </w:rPr>
            </w:pPr>
            <w:r w:rsidRPr="00B46B2F">
              <w:rPr>
                <w:rFonts w:ascii="Arial CE" w:hAnsi="Arial CE" w:cs="Arial CE"/>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396A5308"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3F002D27" w14:textId="77777777" w:rsidR="00C0400F" w:rsidRPr="00B46B2F" w:rsidRDefault="00C0400F" w:rsidP="002B2580">
            <w:pPr>
              <w:jc w:val="right"/>
              <w:rPr>
                <w:rFonts w:ascii="Arial CE" w:hAnsi="Arial CE" w:cs="Arial CE"/>
              </w:rPr>
            </w:pPr>
          </w:p>
        </w:tc>
      </w:tr>
      <w:tr w:rsidR="00C0400F" w:rsidRPr="00B46B2F" w14:paraId="4BD7B71A"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617DCA75" w14:textId="77777777" w:rsidR="00C0400F" w:rsidRPr="00B46B2F" w:rsidRDefault="00C0400F" w:rsidP="002B2580">
            <w:pPr>
              <w:rPr>
                <w:rFonts w:ascii="Arial CE" w:hAnsi="Arial CE" w:cs="Arial CE"/>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31CCE47D"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1C665E2A"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2855" w:type="pct"/>
            <w:tcBorders>
              <w:top w:val="nil"/>
              <w:left w:val="nil"/>
              <w:bottom w:val="single" w:sz="4" w:space="0" w:color="auto"/>
              <w:right w:val="single" w:sz="4" w:space="0" w:color="auto"/>
            </w:tcBorders>
            <w:shd w:val="clear" w:color="auto" w:fill="auto"/>
            <w:noWrap/>
            <w:vAlign w:val="bottom"/>
            <w:hideMark/>
          </w:tcPr>
          <w:p w14:paraId="1E372111" w14:textId="77777777" w:rsidR="00C0400F" w:rsidRPr="00B46B2F" w:rsidRDefault="00C0400F" w:rsidP="002B2580">
            <w:pPr>
              <w:rPr>
                <w:rFonts w:ascii="Arial CE" w:hAnsi="Arial CE" w:cs="Arial CE"/>
              </w:rPr>
            </w:pPr>
            <w:r w:rsidRPr="00B46B2F">
              <w:rPr>
                <w:rFonts w:ascii="Arial CE" w:hAnsi="Arial CE" w:cs="Arial CE"/>
              </w:rPr>
              <w:t>splachovanie</w:t>
            </w:r>
          </w:p>
        </w:tc>
        <w:tc>
          <w:tcPr>
            <w:tcW w:w="570" w:type="pct"/>
            <w:tcBorders>
              <w:top w:val="nil"/>
              <w:left w:val="nil"/>
              <w:bottom w:val="single" w:sz="4" w:space="0" w:color="auto"/>
              <w:right w:val="nil"/>
            </w:tcBorders>
            <w:shd w:val="clear" w:color="auto" w:fill="auto"/>
            <w:noWrap/>
            <w:vAlign w:val="center"/>
            <w:hideMark/>
          </w:tcPr>
          <w:p w14:paraId="43FC384E" w14:textId="77777777" w:rsidR="00C0400F" w:rsidRPr="00B46B2F" w:rsidRDefault="00C0400F" w:rsidP="002B2580">
            <w:pPr>
              <w:jc w:val="right"/>
              <w:rPr>
                <w:rFonts w:ascii="Arial CE" w:hAnsi="Arial CE" w:cs="Arial CE"/>
              </w:rPr>
            </w:pPr>
            <w:r w:rsidRPr="00B46B2F">
              <w:rPr>
                <w:rFonts w:ascii="Arial CE" w:hAnsi="Arial CE" w:cs="Arial CE"/>
              </w:rPr>
              <w:t xml:space="preserve">528 651 </w:t>
            </w:r>
          </w:p>
        </w:tc>
        <w:tc>
          <w:tcPr>
            <w:tcW w:w="145" w:type="pct"/>
            <w:tcBorders>
              <w:top w:val="nil"/>
              <w:left w:val="single" w:sz="4" w:space="0" w:color="auto"/>
              <w:bottom w:val="single" w:sz="4" w:space="0" w:color="auto"/>
              <w:right w:val="nil"/>
            </w:tcBorders>
            <w:shd w:val="clear" w:color="auto" w:fill="auto"/>
            <w:noWrap/>
            <w:vAlign w:val="center"/>
            <w:hideMark/>
          </w:tcPr>
          <w:p w14:paraId="3E08EBD7"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774C7955" w14:textId="77777777" w:rsidR="00C0400F" w:rsidRPr="00B46B2F" w:rsidRDefault="00C0400F" w:rsidP="002B2580">
            <w:pPr>
              <w:jc w:val="right"/>
              <w:rPr>
                <w:rFonts w:ascii="Arial CE" w:hAnsi="Arial CE" w:cs="Arial CE"/>
              </w:rPr>
            </w:pPr>
          </w:p>
        </w:tc>
      </w:tr>
      <w:tr w:rsidR="00C0400F" w:rsidRPr="00B46B2F" w14:paraId="09AFF9F0"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D9838CA"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43C756C7" w14:textId="77777777" w:rsidR="00C0400F" w:rsidRPr="00B46B2F" w:rsidRDefault="00C0400F" w:rsidP="002B2580">
            <w:pPr>
              <w:jc w:val="center"/>
              <w:rPr>
                <w:rFonts w:ascii="Arial CE" w:hAnsi="Arial CE" w:cs="Arial CE"/>
              </w:rPr>
            </w:pPr>
            <w:r w:rsidRPr="00B46B2F">
              <w:rPr>
                <w:rFonts w:ascii="Arial CE" w:hAnsi="Arial CE" w:cs="Arial CE"/>
              </w:rPr>
              <w:t>Ručné čistenie</w:t>
            </w:r>
            <w:r w:rsidRPr="00B46B2F">
              <w:rPr>
                <w:rFonts w:ascii="Arial CE" w:hAnsi="Arial CE" w:cs="Arial CE"/>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5158EF60"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4" w:space="0" w:color="auto"/>
              <w:right w:val="single" w:sz="4" w:space="0" w:color="auto"/>
            </w:tcBorders>
            <w:shd w:val="clear" w:color="auto" w:fill="auto"/>
            <w:noWrap/>
            <w:vAlign w:val="center"/>
            <w:hideMark/>
          </w:tcPr>
          <w:p w14:paraId="5BE422F8" w14:textId="77777777" w:rsidR="00C0400F" w:rsidRPr="00B46B2F" w:rsidRDefault="00C0400F" w:rsidP="002B2580">
            <w:pPr>
              <w:rPr>
                <w:rFonts w:ascii="Arial CE" w:hAnsi="Arial CE" w:cs="Arial CE"/>
              </w:rPr>
            </w:pPr>
            <w:r w:rsidRPr="00B46B2F">
              <w:rPr>
                <w:rFonts w:ascii="Arial CE" w:hAnsi="Arial CE" w:cs="Arial CE"/>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5A1E6FEA" w14:textId="77777777" w:rsidR="00C0400F" w:rsidRPr="003F6C55" w:rsidRDefault="00C0400F" w:rsidP="002B2580">
            <w:pPr>
              <w:widowControl/>
              <w:jc w:val="right"/>
              <w:rPr>
                <w:rFonts w:ascii="Arial CE" w:eastAsia="Times New Roman" w:hAnsi="Arial CE" w:cs="Arial CE"/>
                <w:color w:val="auto"/>
                <w:lang w:bidi="ar-SA"/>
              </w:rPr>
            </w:pPr>
            <w:r>
              <w:rPr>
                <w:rFonts w:ascii="Arial CE" w:hAnsi="Arial CE" w:cs="Arial CE"/>
              </w:rPr>
              <w:t xml:space="preserve">284 977 </w:t>
            </w:r>
          </w:p>
        </w:tc>
        <w:tc>
          <w:tcPr>
            <w:tcW w:w="145" w:type="pct"/>
            <w:tcBorders>
              <w:top w:val="nil"/>
              <w:left w:val="single" w:sz="4" w:space="0" w:color="auto"/>
              <w:bottom w:val="single" w:sz="4" w:space="0" w:color="auto"/>
              <w:right w:val="nil"/>
            </w:tcBorders>
            <w:shd w:val="clear" w:color="auto" w:fill="auto"/>
            <w:noWrap/>
            <w:vAlign w:val="center"/>
            <w:hideMark/>
          </w:tcPr>
          <w:p w14:paraId="5CB84C75"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55A064A" w14:textId="77777777" w:rsidR="00C0400F" w:rsidRPr="00B46B2F" w:rsidRDefault="00C0400F" w:rsidP="002B2580">
            <w:pPr>
              <w:jc w:val="right"/>
              <w:rPr>
                <w:rFonts w:ascii="Arial CE" w:hAnsi="Arial CE" w:cs="Arial CE"/>
              </w:rPr>
            </w:pPr>
          </w:p>
        </w:tc>
      </w:tr>
      <w:tr w:rsidR="00C0400F" w:rsidRPr="00B46B2F" w14:paraId="017F4790" w14:textId="77777777" w:rsidTr="002B2580">
        <w:trPr>
          <w:trHeight w:val="1215"/>
        </w:trPr>
        <w:tc>
          <w:tcPr>
            <w:tcW w:w="84" w:type="pct"/>
            <w:vMerge/>
            <w:tcBorders>
              <w:top w:val="nil"/>
              <w:left w:val="single" w:sz="4" w:space="0" w:color="auto"/>
              <w:bottom w:val="single" w:sz="4" w:space="0" w:color="auto"/>
              <w:right w:val="single" w:sz="4" w:space="0" w:color="auto"/>
            </w:tcBorders>
            <w:vAlign w:val="center"/>
            <w:hideMark/>
          </w:tcPr>
          <w:p w14:paraId="3F141061"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7FC528CF" w14:textId="77777777" w:rsidR="00C0400F" w:rsidRPr="00B46B2F" w:rsidRDefault="00C0400F" w:rsidP="002B2580">
            <w:pPr>
              <w:rPr>
                <w:rFonts w:ascii="Arial CE" w:hAnsi="Arial CE" w:cs="Arial CE"/>
              </w:rPr>
            </w:pPr>
          </w:p>
        </w:tc>
        <w:tc>
          <w:tcPr>
            <w:tcW w:w="84" w:type="pct"/>
            <w:tcBorders>
              <w:top w:val="nil"/>
              <w:left w:val="nil"/>
              <w:bottom w:val="single" w:sz="8" w:space="0" w:color="auto"/>
              <w:right w:val="single" w:sz="4" w:space="0" w:color="auto"/>
            </w:tcBorders>
            <w:shd w:val="clear" w:color="auto" w:fill="auto"/>
            <w:noWrap/>
            <w:vAlign w:val="center"/>
            <w:hideMark/>
          </w:tcPr>
          <w:p w14:paraId="49BB89A8"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tcBorders>
              <w:top w:val="nil"/>
              <w:left w:val="nil"/>
              <w:bottom w:val="single" w:sz="8" w:space="0" w:color="auto"/>
              <w:right w:val="single" w:sz="4" w:space="0" w:color="auto"/>
            </w:tcBorders>
            <w:shd w:val="clear" w:color="auto" w:fill="auto"/>
            <w:noWrap/>
            <w:vAlign w:val="center"/>
            <w:hideMark/>
          </w:tcPr>
          <w:p w14:paraId="3A9CC0A2" w14:textId="77777777" w:rsidR="00C0400F" w:rsidRPr="00B46B2F" w:rsidRDefault="00C0400F" w:rsidP="002B2580">
            <w:pPr>
              <w:rPr>
                <w:rFonts w:ascii="Arial CE" w:hAnsi="Arial CE" w:cs="Arial CE"/>
              </w:rPr>
            </w:pPr>
            <w:r w:rsidRPr="00B46B2F">
              <w:rPr>
                <w:rFonts w:ascii="Arial CE" w:hAnsi="Arial CE" w:cs="Arial CE"/>
              </w:rPr>
              <w:t>havárie a iné nepredvídané čistenia</w:t>
            </w:r>
          </w:p>
        </w:tc>
        <w:tc>
          <w:tcPr>
            <w:tcW w:w="570" w:type="pct"/>
            <w:tcBorders>
              <w:top w:val="nil"/>
              <w:left w:val="nil"/>
              <w:bottom w:val="nil"/>
              <w:right w:val="nil"/>
            </w:tcBorders>
            <w:shd w:val="clear" w:color="auto" w:fill="auto"/>
            <w:vAlign w:val="center"/>
            <w:hideMark/>
          </w:tcPr>
          <w:p w14:paraId="2A96CF16" w14:textId="77777777" w:rsidR="00C0400F" w:rsidRPr="00B46B2F" w:rsidRDefault="00C0400F" w:rsidP="002B2580">
            <w:pPr>
              <w:jc w:val="right"/>
              <w:rPr>
                <w:rFonts w:ascii="Arial CE" w:hAnsi="Arial CE" w:cs="Arial CE"/>
              </w:rPr>
            </w:pPr>
            <w:r w:rsidRPr="00B46B2F">
              <w:rPr>
                <w:rFonts w:ascii="Arial CE" w:hAnsi="Arial CE" w:cs="Arial CE"/>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7693365C" w14:textId="77777777" w:rsidR="00C0400F" w:rsidRPr="00B46B2F" w:rsidRDefault="00C0400F" w:rsidP="002B2580">
            <w:pPr>
              <w:jc w:val="center"/>
              <w:rPr>
                <w:rFonts w:ascii="Arial CE" w:hAnsi="Arial CE" w:cs="Arial CE"/>
              </w:rPr>
            </w:pPr>
            <w:r w:rsidRPr="00B46B2F">
              <w:rPr>
                <w:rFonts w:ascii="Arial CE" w:hAnsi="Arial CE" w:cs="Arial CE"/>
              </w:rPr>
              <w:t> </w:t>
            </w:r>
          </w:p>
        </w:tc>
        <w:tc>
          <w:tcPr>
            <w:tcW w:w="606" w:type="pct"/>
            <w:tcBorders>
              <w:top w:val="nil"/>
              <w:left w:val="single" w:sz="4" w:space="0" w:color="auto"/>
              <w:bottom w:val="nil"/>
              <w:right w:val="single" w:sz="8" w:space="0" w:color="auto"/>
            </w:tcBorders>
            <w:shd w:val="clear" w:color="auto" w:fill="auto"/>
            <w:noWrap/>
            <w:vAlign w:val="center"/>
          </w:tcPr>
          <w:p w14:paraId="0899708B" w14:textId="77777777" w:rsidR="00C0400F" w:rsidRPr="00B46B2F" w:rsidRDefault="00C0400F" w:rsidP="002B2580">
            <w:pPr>
              <w:jc w:val="right"/>
              <w:rPr>
                <w:rFonts w:ascii="Arial CE" w:hAnsi="Arial CE" w:cs="Arial CE"/>
              </w:rPr>
            </w:pPr>
          </w:p>
        </w:tc>
      </w:tr>
      <w:tr w:rsidR="00C0400F" w:rsidRPr="00B46B2F" w14:paraId="494A0C36"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0AE9023C"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656" w:type="pct"/>
            <w:tcBorders>
              <w:top w:val="nil"/>
              <w:left w:val="nil"/>
              <w:bottom w:val="single" w:sz="4" w:space="0" w:color="auto"/>
              <w:right w:val="single" w:sz="4" w:space="0" w:color="auto"/>
            </w:tcBorders>
            <w:shd w:val="clear" w:color="auto" w:fill="auto"/>
            <w:vAlign w:val="center"/>
            <w:hideMark/>
          </w:tcPr>
          <w:p w14:paraId="28075DA3" w14:textId="77777777" w:rsidR="00C0400F" w:rsidRPr="00B46B2F" w:rsidRDefault="00C0400F" w:rsidP="002B2580">
            <w:pPr>
              <w:jc w:val="center"/>
              <w:rPr>
                <w:rFonts w:ascii="Arial CE" w:hAnsi="Arial CE" w:cs="Arial CE"/>
              </w:rPr>
            </w:pPr>
            <w:r w:rsidRPr="00B46B2F">
              <w:rPr>
                <w:rFonts w:ascii="Arial CE" w:hAnsi="Arial CE" w:cs="Arial CE"/>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3DA01124"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8" w:space="0" w:color="auto"/>
              <w:right w:val="single" w:sz="4" w:space="0" w:color="auto"/>
            </w:tcBorders>
            <w:shd w:val="clear" w:color="auto" w:fill="auto"/>
            <w:noWrap/>
            <w:vAlign w:val="center"/>
            <w:hideMark/>
          </w:tcPr>
          <w:p w14:paraId="40BE68E2" w14:textId="77777777" w:rsidR="00C0400F" w:rsidRPr="00B46B2F" w:rsidRDefault="00C0400F" w:rsidP="002B2580">
            <w:pPr>
              <w:rPr>
                <w:rFonts w:ascii="Arial CE" w:hAnsi="Arial CE" w:cs="Arial CE"/>
              </w:rPr>
            </w:pPr>
            <w:r w:rsidRPr="00B46B2F">
              <w:rPr>
                <w:rFonts w:ascii="Arial CE" w:hAnsi="Arial CE" w:cs="Arial CE"/>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63CA7D51" w14:textId="77777777" w:rsidR="00C0400F" w:rsidRPr="00B46B2F" w:rsidRDefault="00C0400F" w:rsidP="002B2580">
            <w:pPr>
              <w:jc w:val="right"/>
              <w:rPr>
                <w:rFonts w:ascii="Arial CE" w:hAnsi="Arial CE" w:cs="Arial CE"/>
              </w:rPr>
            </w:pPr>
            <w:r w:rsidRPr="00B46B2F">
              <w:rPr>
                <w:rFonts w:ascii="Arial CE" w:hAnsi="Arial CE" w:cs="Arial CE"/>
              </w:rPr>
              <w:t xml:space="preserve">22 171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6A3676BF"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467673EC" w14:textId="77777777" w:rsidR="00C0400F" w:rsidRPr="00B46B2F" w:rsidRDefault="00C0400F" w:rsidP="002B2580">
            <w:pPr>
              <w:jc w:val="right"/>
              <w:rPr>
                <w:rFonts w:ascii="Arial CE" w:hAnsi="Arial CE" w:cs="Arial CE"/>
              </w:rPr>
            </w:pPr>
          </w:p>
        </w:tc>
      </w:tr>
      <w:tr w:rsidR="00C0400F" w:rsidRPr="00B46B2F" w14:paraId="14864615"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8C3478A" w14:textId="77777777" w:rsidR="00C0400F" w:rsidRPr="00B46B2F" w:rsidRDefault="00C0400F" w:rsidP="002B2580">
            <w:pPr>
              <w:jc w:val="center"/>
              <w:rPr>
                <w:rFonts w:ascii="Arial CE" w:hAnsi="Arial CE" w:cs="Arial CE"/>
              </w:rPr>
            </w:pPr>
            <w:r w:rsidRPr="00B46B2F">
              <w:rPr>
                <w:rFonts w:ascii="Arial CE" w:hAnsi="Arial CE" w:cs="Arial CE"/>
              </w:rPr>
              <w:t>4</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369C3D65" w14:textId="77777777" w:rsidR="00C0400F" w:rsidRPr="00B46B2F" w:rsidRDefault="00C0400F" w:rsidP="002B2580">
            <w:pPr>
              <w:jc w:val="center"/>
              <w:rPr>
                <w:rFonts w:ascii="Arial CE" w:hAnsi="Arial CE" w:cs="Arial CE"/>
              </w:rPr>
            </w:pPr>
            <w:r w:rsidRPr="00B46B2F">
              <w:rPr>
                <w:rFonts w:ascii="Arial CE" w:hAnsi="Arial CE" w:cs="Arial CE"/>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22EC1160"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4" w:space="0" w:color="auto"/>
              <w:right w:val="single" w:sz="4" w:space="0" w:color="auto"/>
            </w:tcBorders>
            <w:shd w:val="clear" w:color="auto" w:fill="auto"/>
            <w:noWrap/>
            <w:vAlign w:val="bottom"/>
            <w:hideMark/>
          </w:tcPr>
          <w:p w14:paraId="556366DE" w14:textId="77777777" w:rsidR="00C0400F" w:rsidRPr="00B46B2F" w:rsidRDefault="00C0400F" w:rsidP="002B2580">
            <w:pPr>
              <w:rPr>
                <w:rFonts w:ascii="Arial CE" w:hAnsi="Arial CE" w:cs="Arial CE"/>
              </w:rPr>
            </w:pPr>
            <w:r w:rsidRPr="00B46B2F">
              <w:rPr>
                <w:rFonts w:ascii="Arial CE" w:hAnsi="Arial CE" w:cs="Arial CE"/>
              </w:rPr>
              <w:t>odstraňovanie buriny</w:t>
            </w:r>
          </w:p>
        </w:tc>
        <w:tc>
          <w:tcPr>
            <w:tcW w:w="570" w:type="pct"/>
            <w:tcBorders>
              <w:top w:val="nil"/>
              <w:left w:val="nil"/>
              <w:bottom w:val="single" w:sz="4" w:space="0" w:color="auto"/>
              <w:right w:val="nil"/>
            </w:tcBorders>
            <w:shd w:val="clear" w:color="auto" w:fill="auto"/>
            <w:noWrap/>
            <w:vAlign w:val="center"/>
            <w:hideMark/>
          </w:tcPr>
          <w:p w14:paraId="616E2811" w14:textId="77777777" w:rsidR="00C0400F" w:rsidRPr="00B46B2F" w:rsidRDefault="00C0400F" w:rsidP="002B2580">
            <w:pPr>
              <w:jc w:val="right"/>
              <w:rPr>
                <w:rFonts w:ascii="Arial CE" w:hAnsi="Arial CE" w:cs="Arial CE"/>
              </w:rPr>
            </w:pPr>
            <w:r w:rsidRPr="00B46B2F">
              <w:rPr>
                <w:rFonts w:ascii="Arial CE" w:hAnsi="Arial CE" w:cs="Arial CE"/>
              </w:rPr>
              <w:t xml:space="preserve">62 623 </w:t>
            </w:r>
          </w:p>
        </w:tc>
        <w:tc>
          <w:tcPr>
            <w:tcW w:w="145" w:type="pct"/>
            <w:tcBorders>
              <w:top w:val="nil"/>
              <w:left w:val="single" w:sz="4" w:space="0" w:color="auto"/>
              <w:bottom w:val="single" w:sz="4" w:space="0" w:color="auto"/>
              <w:right w:val="nil"/>
            </w:tcBorders>
            <w:shd w:val="clear" w:color="auto" w:fill="auto"/>
            <w:noWrap/>
            <w:vAlign w:val="center"/>
            <w:hideMark/>
          </w:tcPr>
          <w:p w14:paraId="5A03F0B6"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4365C78" w14:textId="77777777" w:rsidR="00C0400F" w:rsidRPr="00B46B2F" w:rsidRDefault="00C0400F" w:rsidP="002B2580">
            <w:pPr>
              <w:jc w:val="right"/>
              <w:rPr>
                <w:rFonts w:ascii="Arial CE" w:hAnsi="Arial CE" w:cs="Arial CE"/>
              </w:rPr>
            </w:pPr>
          </w:p>
        </w:tc>
      </w:tr>
      <w:tr w:rsidR="00C0400F" w:rsidRPr="00B46B2F" w14:paraId="7D2C7D9A"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7E3B48F9"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436B853F" w14:textId="77777777" w:rsidR="00C0400F" w:rsidRPr="00B46B2F" w:rsidRDefault="00C0400F" w:rsidP="002B2580">
            <w:pPr>
              <w:rPr>
                <w:rFonts w:ascii="Arial CE" w:hAnsi="Arial CE" w:cs="Arial CE"/>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EE3A76B"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E9A6C11" w14:textId="77777777" w:rsidR="00C0400F" w:rsidRPr="00B46B2F" w:rsidRDefault="00C0400F" w:rsidP="002B2580">
            <w:pPr>
              <w:rPr>
                <w:rFonts w:ascii="Arial CE" w:hAnsi="Arial CE" w:cs="Arial CE"/>
              </w:rPr>
            </w:pPr>
            <w:r w:rsidRPr="00B46B2F">
              <w:rPr>
                <w:rFonts w:ascii="Arial CE" w:hAnsi="Arial CE" w:cs="Arial CE"/>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1530AADC" w14:textId="77777777" w:rsidR="00C0400F" w:rsidRPr="00B46B2F" w:rsidRDefault="00C0400F" w:rsidP="002B2580">
            <w:pPr>
              <w:jc w:val="right"/>
              <w:rPr>
                <w:rFonts w:ascii="Arial CE" w:hAnsi="Arial CE" w:cs="Arial CE"/>
              </w:rPr>
            </w:pPr>
            <w:r w:rsidRPr="00B46B2F">
              <w:rPr>
                <w:rFonts w:ascii="Arial CE" w:hAnsi="Arial CE" w:cs="Arial CE"/>
              </w:rPr>
              <w:t xml:space="preserve">2 639 </w:t>
            </w:r>
          </w:p>
        </w:tc>
        <w:tc>
          <w:tcPr>
            <w:tcW w:w="145" w:type="pct"/>
            <w:tcBorders>
              <w:top w:val="nil"/>
              <w:left w:val="nil"/>
              <w:bottom w:val="single" w:sz="4" w:space="0" w:color="auto"/>
              <w:right w:val="nil"/>
            </w:tcBorders>
            <w:shd w:val="clear" w:color="auto" w:fill="auto"/>
            <w:noWrap/>
            <w:vAlign w:val="center"/>
            <w:hideMark/>
          </w:tcPr>
          <w:p w14:paraId="071775DE" w14:textId="77777777" w:rsidR="00C0400F" w:rsidRPr="00B46B2F" w:rsidRDefault="00C0400F" w:rsidP="002B2580">
            <w:pPr>
              <w:jc w:val="center"/>
              <w:rPr>
                <w:rFonts w:ascii="Arial CE" w:hAnsi="Arial CE" w:cs="Arial CE"/>
              </w:rPr>
            </w:pPr>
            <w:r w:rsidRPr="00B46B2F">
              <w:rPr>
                <w:rFonts w:ascii="Arial CE" w:hAnsi="Arial CE" w:cs="Arial CE"/>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2A11851D" w14:textId="77777777" w:rsidR="00C0400F" w:rsidRPr="00B46B2F" w:rsidRDefault="00C0400F" w:rsidP="002B2580">
            <w:pPr>
              <w:jc w:val="right"/>
              <w:rPr>
                <w:rFonts w:ascii="Arial CE" w:hAnsi="Arial CE" w:cs="Arial CE"/>
              </w:rPr>
            </w:pPr>
          </w:p>
        </w:tc>
      </w:tr>
      <w:tr w:rsidR="00C0400F" w:rsidRPr="00B46B2F" w14:paraId="29660586" w14:textId="77777777" w:rsidTr="002B2580">
        <w:trPr>
          <w:trHeight w:val="315"/>
        </w:trPr>
        <w:tc>
          <w:tcPr>
            <w:tcW w:w="84" w:type="pct"/>
            <w:vMerge/>
            <w:tcBorders>
              <w:top w:val="nil"/>
              <w:left w:val="single" w:sz="4" w:space="0" w:color="auto"/>
              <w:bottom w:val="single" w:sz="4" w:space="0" w:color="auto"/>
              <w:right w:val="single" w:sz="4" w:space="0" w:color="auto"/>
            </w:tcBorders>
            <w:vAlign w:val="center"/>
            <w:hideMark/>
          </w:tcPr>
          <w:p w14:paraId="2EDB7582"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3437B9BE" w14:textId="77777777" w:rsidR="00C0400F" w:rsidRPr="00B46B2F" w:rsidRDefault="00C0400F" w:rsidP="002B2580">
            <w:pPr>
              <w:rPr>
                <w:rFonts w:ascii="Arial CE" w:hAnsi="Arial CE" w:cs="Arial CE"/>
              </w:rPr>
            </w:pPr>
          </w:p>
        </w:tc>
        <w:tc>
          <w:tcPr>
            <w:tcW w:w="84" w:type="pct"/>
            <w:vMerge/>
            <w:tcBorders>
              <w:top w:val="nil"/>
              <w:left w:val="single" w:sz="4" w:space="0" w:color="auto"/>
              <w:bottom w:val="single" w:sz="4" w:space="0" w:color="000000"/>
              <w:right w:val="single" w:sz="4" w:space="0" w:color="auto"/>
            </w:tcBorders>
            <w:vAlign w:val="center"/>
            <w:hideMark/>
          </w:tcPr>
          <w:p w14:paraId="58DD8CBB" w14:textId="77777777" w:rsidR="00C0400F" w:rsidRPr="00B46B2F" w:rsidRDefault="00C0400F" w:rsidP="002B2580">
            <w:pPr>
              <w:rPr>
                <w:rFonts w:ascii="Arial CE" w:hAnsi="Arial CE" w:cs="Arial CE"/>
              </w:rPr>
            </w:pPr>
          </w:p>
        </w:tc>
        <w:tc>
          <w:tcPr>
            <w:tcW w:w="2855" w:type="pct"/>
            <w:vMerge/>
            <w:tcBorders>
              <w:top w:val="nil"/>
              <w:left w:val="single" w:sz="4" w:space="0" w:color="auto"/>
              <w:bottom w:val="single" w:sz="4" w:space="0" w:color="000000"/>
              <w:right w:val="single" w:sz="4" w:space="0" w:color="auto"/>
            </w:tcBorders>
            <w:vAlign w:val="center"/>
            <w:hideMark/>
          </w:tcPr>
          <w:p w14:paraId="466CD28D" w14:textId="77777777" w:rsidR="00C0400F" w:rsidRPr="00B46B2F" w:rsidRDefault="00C0400F" w:rsidP="002B2580">
            <w:pPr>
              <w:rPr>
                <w:rFonts w:ascii="Arial CE" w:hAnsi="Arial CE" w:cs="Arial CE"/>
              </w:rPr>
            </w:pPr>
          </w:p>
        </w:tc>
        <w:tc>
          <w:tcPr>
            <w:tcW w:w="570" w:type="pct"/>
            <w:tcBorders>
              <w:top w:val="nil"/>
              <w:left w:val="nil"/>
              <w:bottom w:val="single" w:sz="4" w:space="0" w:color="auto"/>
              <w:right w:val="single" w:sz="4" w:space="0" w:color="auto"/>
            </w:tcBorders>
            <w:shd w:val="clear" w:color="auto" w:fill="auto"/>
            <w:noWrap/>
            <w:vAlign w:val="center"/>
            <w:hideMark/>
          </w:tcPr>
          <w:p w14:paraId="57D64549" w14:textId="77777777" w:rsidR="00C0400F" w:rsidRPr="00B46B2F" w:rsidRDefault="00C0400F" w:rsidP="002B2580">
            <w:pPr>
              <w:jc w:val="right"/>
              <w:rPr>
                <w:rFonts w:ascii="Arial CE" w:hAnsi="Arial CE" w:cs="Arial CE"/>
              </w:rPr>
            </w:pPr>
            <w:r w:rsidRPr="00B46B2F">
              <w:rPr>
                <w:rFonts w:ascii="Arial CE" w:hAnsi="Arial CE" w:cs="Arial CE"/>
              </w:rPr>
              <w:t xml:space="preserve">3 252 </w:t>
            </w:r>
          </w:p>
        </w:tc>
        <w:tc>
          <w:tcPr>
            <w:tcW w:w="145" w:type="pct"/>
            <w:tcBorders>
              <w:top w:val="nil"/>
              <w:left w:val="nil"/>
              <w:bottom w:val="single" w:sz="4" w:space="0" w:color="auto"/>
              <w:right w:val="nil"/>
            </w:tcBorders>
            <w:shd w:val="clear" w:color="auto" w:fill="auto"/>
            <w:noWrap/>
            <w:vAlign w:val="center"/>
            <w:hideMark/>
          </w:tcPr>
          <w:p w14:paraId="522CE818"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vMerge/>
            <w:tcBorders>
              <w:top w:val="nil"/>
              <w:left w:val="single" w:sz="4" w:space="0" w:color="auto"/>
              <w:bottom w:val="single" w:sz="4" w:space="0" w:color="000000"/>
              <w:right w:val="single" w:sz="8" w:space="0" w:color="auto"/>
            </w:tcBorders>
            <w:vAlign w:val="center"/>
          </w:tcPr>
          <w:p w14:paraId="1FD0D41C" w14:textId="77777777" w:rsidR="00C0400F" w:rsidRPr="00B46B2F" w:rsidRDefault="00C0400F" w:rsidP="002B2580">
            <w:pPr>
              <w:rPr>
                <w:rFonts w:ascii="Arial CE" w:hAnsi="Arial CE" w:cs="Arial CE"/>
              </w:rPr>
            </w:pPr>
          </w:p>
        </w:tc>
      </w:tr>
      <w:tr w:rsidR="00C0400F" w:rsidRPr="00B46B2F" w14:paraId="2FFAB29E"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49EEA6DE"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63846D89"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6A6B0745"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2855" w:type="pct"/>
            <w:tcBorders>
              <w:top w:val="nil"/>
              <w:left w:val="nil"/>
              <w:bottom w:val="single" w:sz="4" w:space="0" w:color="auto"/>
              <w:right w:val="single" w:sz="4" w:space="0" w:color="auto"/>
            </w:tcBorders>
            <w:shd w:val="clear" w:color="auto" w:fill="auto"/>
            <w:noWrap/>
            <w:vAlign w:val="bottom"/>
            <w:hideMark/>
          </w:tcPr>
          <w:p w14:paraId="2702CE7D" w14:textId="77777777" w:rsidR="00C0400F" w:rsidRPr="00B46B2F" w:rsidRDefault="00C0400F" w:rsidP="002B2580">
            <w:pPr>
              <w:rPr>
                <w:rFonts w:ascii="Arial CE" w:hAnsi="Arial CE" w:cs="Arial CE"/>
              </w:rPr>
            </w:pPr>
            <w:r w:rsidRPr="00B46B2F">
              <w:rPr>
                <w:rFonts w:ascii="Arial CE" w:hAnsi="Arial CE" w:cs="Arial CE"/>
              </w:rPr>
              <w:t>okopávanie stromov, kríkov a kvetov</w:t>
            </w:r>
          </w:p>
        </w:tc>
        <w:tc>
          <w:tcPr>
            <w:tcW w:w="570" w:type="pct"/>
            <w:tcBorders>
              <w:top w:val="nil"/>
              <w:left w:val="nil"/>
              <w:bottom w:val="single" w:sz="4" w:space="0" w:color="auto"/>
              <w:right w:val="nil"/>
            </w:tcBorders>
            <w:shd w:val="clear" w:color="auto" w:fill="auto"/>
            <w:noWrap/>
            <w:vAlign w:val="center"/>
            <w:hideMark/>
          </w:tcPr>
          <w:p w14:paraId="31B864E2" w14:textId="77777777" w:rsidR="00C0400F" w:rsidRPr="00B46B2F" w:rsidRDefault="00C0400F" w:rsidP="002B2580">
            <w:pPr>
              <w:jc w:val="right"/>
              <w:rPr>
                <w:rFonts w:ascii="Arial CE" w:hAnsi="Arial CE" w:cs="Arial CE"/>
              </w:rPr>
            </w:pPr>
            <w:r w:rsidRPr="00B46B2F">
              <w:rPr>
                <w:rFonts w:ascii="Arial CE" w:hAnsi="Arial CE" w:cs="Arial CE"/>
              </w:rPr>
              <w:t xml:space="preserve">2 223 </w:t>
            </w:r>
          </w:p>
        </w:tc>
        <w:tc>
          <w:tcPr>
            <w:tcW w:w="145" w:type="pct"/>
            <w:tcBorders>
              <w:top w:val="nil"/>
              <w:left w:val="single" w:sz="4" w:space="0" w:color="auto"/>
              <w:bottom w:val="single" w:sz="4" w:space="0" w:color="auto"/>
              <w:right w:val="nil"/>
            </w:tcBorders>
            <w:shd w:val="clear" w:color="auto" w:fill="auto"/>
            <w:noWrap/>
            <w:vAlign w:val="center"/>
            <w:hideMark/>
          </w:tcPr>
          <w:p w14:paraId="0A02F2EB"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E2DD96B" w14:textId="77777777" w:rsidR="00C0400F" w:rsidRPr="00B46B2F" w:rsidRDefault="00C0400F" w:rsidP="002B2580">
            <w:pPr>
              <w:jc w:val="right"/>
              <w:rPr>
                <w:rFonts w:ascii="Arial CE" w:hAnsi="Arial CE" w:cs="Arial CE"/>
              </w:rPr>
            </w:pPr>
          </w:p>
        </w:tc>
      </w:tr>
      <w:tr w:rsidR="00C0400F" w:rsidRPr="00B46B2F" w14:paraId="1552D3A3" w14:textId="77777777" w:rsidTr="002B2580">
        <w:trPr>
          <w:trHeight w:val="330"/>
        </w:trPr>
        <w:tc>
          <w:tcPr>
            <w:tcW w:w="84" w:type="pct"/>
            <w:vMerge/>
            <w:tcBorders>
              <w:top w:val="nil"/>
              <w:left w:val="single" w:sz="4" w:space="0" w:color="auto"/>
              <w:bottom w:val="single" w:sz="4" w:space="0" w:color="auto"/>
              <w:right w:val="single" w:sz="4" w:space="0" w:color="auto"/>
            </w:tcBorders>
            <w:vAlign w:val="center"/>
            <w:hideMark/>
          </w:tcPr>
          <w:p w14:paraId="3FA31B95"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6F660834"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3855B45E" w14:textId="77777777" w:rsidR="00C0400F" w:rsidRPr="00B46B2F" w:rsidRDefault="00C0400F" w:rsidP="002B2580">
            <w:pPr>
              <w:jc w:val="center"/>
              <w:rPr>
                <w:rFonts w:ascii="Arial CE" w:hAnsi="Arial CE" w:cs="Arial CE"/>
              </w:rPr>
            </w:pPr>
            <w:r w:rsidRPr="00B46B2F">
              <w:rPr>
                <w:rFonts w:ascii="Arial CE" w:hAnsi="Arial CE" w:cs="Arial CE"/>
              </w:rPr>
              <w:t>4</w:t>
            </w:r>
          </w:p>
        </w:tc>
        <w:tc>
          <w:tcPr>
            <w:tcW w:w="2855" w:type="pct"/>
            <w:tcBorders>
              <w:top w:val="nil"/>
              <w:left w:val="nil"/>
              <w:bottom w:val="single" w:sz="4" w:space="0" w:color="auto"/>
              <w:right w:val="single" w:sz="4" w:space="0" w:color="auto"/>
            </w:tcBorders>
            <w:shd w:val="clear" w:color="auto" w:fill="auto"/>
            <w:noWrap/>
            <w:vAlign w:val="bottom"/>
            <w:hideMark/>
          </w:tcPr>
          <w:p w14:paraId="4AF54F31" w14:textId="77777777" w:rsidR="00C0400F" w:rsidRPr="00B46B2F" w:rsidRDefault="00C0400F" w:rsidP="002B2580">
            <w:pPr>
              <w:rPr>
                <w:rFonts w:ascii="Arial CE" w:hAnsi="Arial CE" w:cs="Arial CE"/>
              </w:rPr>
            </w:pPr>
            <w:r w:rsidRPr="00B46B2F">
              <w:rPr>
                <w:rFonts w:ascii="Arial CE" w:hAnsi="Arial CE" w:cs="Arial CE"/>
              </w:rPr>
              <w:t>polievanie zelene</w:t>
            </w:r>
          </w:p>
        </w:tc>
        <w:tc>
          <w:tcPr>
            <w:tcW w:w="570" w:type="pct"/>
            <w:tcBorders>
              <w:top w:val="nil"/>
              <w:left w:val="nil"/>
              <w:bottom w:val="single" w:sz="4" w:space="0" w:color="auto"/>
              <w:right w:val="nil"/>
            </w:tcBorders>
            <w:shd w:val="clear" w:color="auto" w:fill="auto"/>
            <w:noWrap/>
            <w:vAlign w:val="center"/>
            <w:hideMark/>
          </w:tcPr>
          <w:p w14:paraId="3FEBEADC" w14:textId="77777777" w:rsidR="00C0400F" w:rsidRPr="00B46B2F" w:rsidRDefault="00C0400F" w:rsidP="002B2580">
            <w:pPr>
              <w:jc w:val="right"/>
              <w:rPr>
                <w:rFonts w:ascii="Arial CE" w:hAnsi="Arial CE" w:cs="Arial CE"/>
              </w:rPr>
            </w:pPr>
            <w:r w:rsidRPr="00B46B2F">
              <w:rPr>
                <w:rFonts w:ascii="Arial CE" w:hAnsi="Arial CE" w:cs="Arial CE"/>
              </w:rPr>
              <w:t xml:space="preserve">2 085 </w:t>
            </w:r>
          </w:p>
        </w:tc>
        <w:tc>
          <w:tcPr>
            <w:tcW w:w="145" w:type="pct"/>
            <w:tcBorders>
              <w:top w:val="nil"/>
              <w:left w:val="single" w:sz="4" w:space="0" w:color="auto"/>
              <w:bottom w:val="single" w:sz="4" w:space="0" w:color="auto"/>
              <w:right w:val="nil"/>
            </w:tcBorders>
            <w:shd w:val="clear" w:color="auto" w:fill="auto"/>
            <w:noWrap/>
            <w:vAlign w:val="center"/>
            <w:hideMark/>
          </w:tcPr>
          <w:p w14:paraId="589DCE84" w14:textId="77777777" w:rsidR="00C0400F" w:rsidRPr="00B46B2F" w:rsidRDefault="00C0400F" w:rsidP="002B2580">
            <w:pPr>
              <w:jc w:val="center"/>
              <w:rPr>
                <w:rFonts w:ascii="Arial CE" w:hAnsi="Arial CE" w:cs="Arial CE"/>
              </w:rPr>
            </w:pPr>
            <w:r w:rsidRPr="00B46B2F">
              <w:rPr>
                <w:rFonts w:ascii="Arial CE" w:hAnsi="Arial CE" w:cs="Arial CE"/>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9087A91" w14:textId="77777777" w:rsidR="00C0400F" w:rsidRPr="00B46B2F" w:rsidRDefault="00C0400F" w:rsidP="002B2580">
            <w:pPr>
              <w:jc w:val="right"/>
              <w:rPr>
                <w:rFonts w:ascii="Arial CE" w:hAnsi="Arial CE" w:cs="Arial CE"/>
              </w:rPr>
            </w:pPr>
          </w:p>
        </w:tc>
      </w:tr>
      <w:tr w:rsidR="00C0400F" w:rsidRPr="00B46B2F" w14:paraId="1FB80381" w14:textId="77777777" w:rsidTr="002B2580">
        <w:trPr>
          <w:trHeight w:val="330"/>
        </w:trPr>
        <w:tc>
          <w:tcPr>
            <w:tcW w:w="84" w:type="pct"/>
            <w:tcBorders>
              <w:top w:val="nil"/>
              <w:left w:val="nil"/>
              <w:bottom w:val="nil"/>
              <w:right w:val="nil"/>
            </w:tcBorders>
            <w:shd w:val="clear" w:color="auto" w:fill="auto"/>
            <w:noWrap/>
            <w:vAlign w:val="bottom"/>
            <w:hideMark/>
          </w:tcPr>
          <w:p w14:paraId="258DC838" w14:textId="77777777" w:rsidR="00C0400F" w:rsidRPr="00B46B2F" w:rsidRDefault="00C0400F" w:rsidP="002B2580">
            <w:pPr>
              <w:jc w:val="right"/>
              <w:rPr>
                <w:rFonts w:ascii="Arial CE" w:hAnsi="Arial CE" w:cs="Arial CE"/>
              </w:rPr>
            </w:pPr>
          </w:p>
        </w:tc>
        <w:tc>
          <w:tcPr>
            <w:tcW w:w="656" w:type="pct"/>
            <w:tcBorders>
              <w:top w:val="nil"/>
              <w:left w:val="nil"/>
              <w:bottom w:val="nil"/>
              <w:right w:val="nil"/>
            </w:tcBorders>
            <w:shd w:val="clear" w:color="auto" w:fill="auto"/>
            <w:noWrap/>
            <w:vAlign w:val="bottom"/>
            <w:hideMark/>
          </w:tcPr>
          <w:p w14:paraId="4B46C211" w14:textId="77777777" w:rsidR="00C0400F" w:rsidRPr="00B46B2F" w:rsidRDefault="00C0400F" w:rsidP="002B2580">
            <w:pPr>
              <w:rPr>
                <w:sz w:val="20"/>
              </w:rPr>
            </w:pPr>
          </w:p>
        </w:tc>
        <w:tc>
          <w:tcPr>
            <w:tcW w:w="84" w:type="pct"/>
            <w:tcBorders>
              <w:top w:val="nil"/>
              <w:left w:val="nil"/>
              <w:bottom w:val="nil"/>
              <w:right w:val="nil"/>
            </w:tcBorders>
            <w:shd w:val="clear" w:color="auto" w:fill="auto"/>
            <w:noWrap/>
            <w:vAlign w:val="bottom"/>
            <w:hideMark/>
          </w:tcPr>
          <w:p w14:paraId="748FE914" w14:textId="77777777" w:rsidR="00C0400F" w:rsidRPr="00B46B2F" w:rsidRDefault="00C0400F" w:rsidP="002B2580">
            <w:pPr>
              <w:rPr>
                <w:sz w:val="20"/>
              </w:rPr>
            </w:pPr>
          </w:p>
        </w:tc>
        <w:tc>
          <w:tcPr>
            <w:tcW w:w="2855" w:type="pct"/>
            <w:tcBorders>
              <w:top w:val="nil"/>
              <w:left w:val="nil"/>
              <w:bottom w:val="nil"/>
              <w:right w:val="nil"/>
            </w:tcBorders>
            <w:shd w:val="clear" w:color="auto" w:fill="auto"/>
            <w:noWrap/>
            <w:vAlign w:val="bottom"/>
            <w:hideMark/>
          </w:tcPr>
          <w:p w14:paraId="4FED9B7A" w14:textId="77777777" w:rsidR="00C0400F" w:rsidRPr="00B46B2F" w:rsidRDefault="00C0400F" w:rsidP="002B2580">
            <w:pPr>
              <w:rPr>
                <w:sz w:val="20"/>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7270DB" w14:textId="77777777" w:rsidR="00C0400F" w:rsidRPr="00B46B2F" w:rsidRDefault="00C0400F" w:rsidP="002B2580">
            <w:pPr>
              <w:jc w:val="center"/>
              <w:rPr>
                <w:rFonts w:ascii="Arial CE" w:hAnsi="Arial CE" w:cs="Arial CE"/>
                <w:b/>
                <w:bCs/>
              </w:rPr>
            </w:pPr>
            <w:r w:rsidRPr="00B46B2F">
              <w:rPr>
                <w:rFonts w:ascii="Arial CE" w:hAnsi="Arial CE" w:cs="Arial CE"/>
                <w:b/>
                <w:bCs/>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66608415" w14:textId="77777777" w:rsidR="00C0400F" w:rsidRPr="00B46B2F" w:rsidRDefault="00C0400F" w:rsidP="002B2580">
            <w:pPr>
              <w:jc w:val="right"/>
              <w:rPr>
                <w:rFonts w:ascii="Arial CE" w:hAnsi="Arial CE" w:cs="Arial CE"/>
                <w:b/>
                <w:bCs/>
              </w:rPr>
            </w:pPr>
          </w:p>
        </w:tc>
      </w:tr>
    </w:tbl>
    <w:p w14:paraId="716B3896" w14:textId="77777777" w:rsidR="00C0400F" w:rsidRDefault="00C0400F" w:rsidP="00C0400F">
      <w:pPr>
        <w:pStyle w:val="F6-MenoFunkcia"/>
        <w:ind w:left="0"/>
        <w:jc w:val="left"/>
        <w:rPr>
          <w:szCs w:val="24"/>
        </w:rPr>
      </w:pPr>
    </w:p>
    <w:p w14:paraId="3966D2B2" w14:textId="77777777" w:rsidR="00C0400F" w:rsidRDefault="00C0400F" w:rsidP="00C0400F">
      <w:pPr>
        <w:pStyle w:val="F6-MenoFunkcia"/>
        <w:ind w:left="0"/>
        <w:jc w:val="left"/>
        <w:rPr>
          <w:szCs w:val="24"/>
        </w:rPr>
      </w:pPr>
    </w:p>
    <w:p w14:paraId="38ADC869" w14:textId="77777777" w:rsidR="00C0400F" w:rsidRDefault="00C0400F" w:rsidP="00C0400F">
      <w:pPr>
        <w:pStyle w:val="F6-MenoFunkcia"/>
        <w:ind w:left="0"/>
        <w:jc w:val="left"/>
        <w:rPr>
          <w:szCs w:val="24"/>
        </w:rPr>
      </w:pPr>
    </w:p>
    <w:p w14:paraId="7DEE4480" w14:textId="77777777" w:rsidR="00C0400F" w:rsidRDefault="00C0400F" w:rsidP="00C0400F">
      <w:pPr>
        <w:pStyle w:val="F6-MenoFunkcia"/>
        <w:ind w:left="0"/>
        <w:jc w:val="left"/>
        <w:rPr>
          <w:szCs w:val="24"/>
        </w:rPr>
      </w:pPr>
    </w:p>
    <w:p w14:paraId="38C6D2F8" w14:textId="77777777" w:rsidR="00C0400F" w:rsidRDefault="00C0400F" w:rsidP="00C0400F">
      <w:pPr>
        <w:pStyle w:val="F6-MenoFunkcia"/>
        <w:ind w:left="0"/>
        <w:jc w:val="left"/>
        <w:rPr>
          <w:szCs w:val="24"/>
        </w:rPr>
      </w:pPr>
    </w:p>
    <w:tbl>
      <w:tblPr>
        <w:tblW w:w="8856" w:type="dxa"/>
        <w:jc w:val="center"/>
        <w:tblCellMar>
          <w:left w:w="70" w:type="dxa"/>
          <w:right w:w="70" w:type="dxa"/>
        </w:tblCellMar>
        <w:tblLook w:val="04A0" w:firstRow="1" w:lastRow="0" w:firstColumn="1" w:lastColumn="0" w:noHBand="0" w:noVBand="1"/>
      </w:tblPr>
      <w:tblGrid>
        <w:gridCol w:w="536"/>
        <w:gridCol w:w="2920"/>
        <w:gridCol w:w="1120"/>
        <w:gridCol w:w="1252"/>
        <w:gridCol w:w="1500"/>
        <w:gridCol w:w="1600"/>
      </w:tblGrid>
      <w:tr w:rsidR="00C0400F" w:rsidRPr="002D25B8" w14:paraId="5734E86D"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3E98404C"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71E77308" w14:textId="77777777" w:rsidR="00C0400F" w:rsidRPr="002D25B8" w:rsidRDefault="00C0400F" w:rsidP="002B2580">
            <w:pPr>
              <w:widowControl/>
              <w:jc w:val="center"/>
              <w:rPr>
                <w:rFonts w:ascii="Arial CE" w:eastAsia="Times New Roman" w:hAnsi="Arial CE" w:cs="Arial CE"/>
                <w:b/>
                <w:bCs/>
                <w:color w:val="auto"/>
                <w:sz w:val="28"/>
                <w:szCs w:val="28"/>
                <w:lang w:bidi="ar-SA"/>
              </w:rPr>
            </w:pPr>
            <w:r w:rsidRPr="002D25B8">
              <w:rPr>
                <w:rFonts w:ascii="Arial CE" w:eastAsia="Times New Roman" w:hAnsi="Arial CE" w:cs="Arial CE"/>
                <w:b/>
                <w:bCs/>
                <w:color w:val="auto"/>
                <w:sz w:val="28"/>
                <w:szCs w:val="28"/>
                <w:lang w:bidi="ar-SA"/>
              </w:rPr>
              <w:t xml:space="preserve">Strojné zametanie </w:t>
            </w:r>
          </w:p>
        </w:tc>
      </w:tr>
      <w:tr w:rsidR="00C0400F" w:rsidRPr="002D25B8" w14:paraId="2D1B8BE0" w14:textId="77777777" w:rsidTr="002B2580">
        <w:trPr>
          <w:trHeight w:val="690"/>
          <w:jc w:val="center"/>
        </w:trPr>
        <w:tc>
          <w:tcPr>
            <w:tcW w:w="536" w:type="dxa"/>
            <w:tcBorders>
              <w:top w:val="single" w:sz="4" w:space="0" w:color="auto"/>
              <w:left w:val="single" w:sz="8" w:space="0" w:color="auto"/>
              <w:bottom w:val="nil"/>
              <w:right w:val="single" w:sz="4" w:space="0" w:color="auto"/>
            </w:tcBorders>
            <w:shd w:val="clear" w:color="000000" w:fill="C0C0C0"/>
            <w:noWrap/>
            <w:vAlign w:val="center"/>
            <w:hideMark/>
          </w:tcPr>
          <w:p w14:paraId="23C57471"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r.č.</w:t>
            </w:r>
          </w:p>
        </w:tc>
        <w:tc>
          <w:tcPr>
            <w:tcW w:w="2920" w:type="dxa"/>
            <w:tcBorders>
              <w:top w:val="nil"/>
              <w:left w:val="nil"/>
              <w:bottom w:val="nil"/>
              <w:right w:val="single" w:sz="4" w:space="0" w:color="auto"/>
            </w:tcBorders>
            <w:shd w:val="clear" w:color="000000" w:fill="C0C0C0"/>
            <w:noWrap/>
            <w:vAlign w:val="center"/>
            <w:hideMark/>
          </w:tcPr>
          <w:p w14:paraId="6910DA88"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9C782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výmera v m</w:t>
            </w:r>
          </w:p>
        </w:tc>
        <w:tc>
          <w:tcPr>
            <w:tcW w:w="1180" w:type="dxa"/>
            <w:tcBorders>
              <w:top w:val="nil"/>
              <w:left w:val="nil"/>
              <w:bottom w:val="nil"/>
              <w:right w:val="single" w:sz="4" w:space="0" w:color="auto"/>
            </w:tcBorders>
            <w:shd w:val="clear" w:color="000000" w:fill="C0C0C0"/>
            <w:noWrap/>
            <w:vAlign w:val="center"/>
            <w:hideMark/>
          </w:tcPr>
          <w:p w14:paraId="7BBB88AC"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jed. cena</w:t>
            </w: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4773A6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4D075382"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obrat v euro</w:t>
            </w:r>
          </w:p>
        </w:tc>
      </w:tr>
      <w:tr w:rsidR="00C0400F" w:rsidRPr="002D25B8" w14:paraId="0472F45C"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C0C0C0"/>
            <w:noWrap/>
            <w:vAlign w:val="center"/>
            <w:hideMark/>
          </w:tcPr>
          <w:p w14:paraId="14D1EE9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54B9CA27"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1120" w:type="dxa"/>
            <w:vMerge/>
            <w:tcBorders>
              <w:top w:val="nil"/>
              <w:left w:val="single" w:sz="4" w:space="0" w:color="auto"/>
              <w:bottom w:val="single" w:sz="4" w:space="0" w:color="000000"/>
              <w:right w:val="single" w:sz="4" w:space="0" w:color="auto"/>
            </w:tcBorders>
            <w:vAlign w:val="center"/>
            <w:hideMark/>
          </w:tcPr>
          <w:p w14:paraId="768D0AB6" w14:textId="77777777" w:rsidR="00C0400F" w:rsidRPr="002D25B8" w:rsidRDefault="00C0400F" w:rsidP="002B2580">
            <w:pPr>
              <w:widowControl/>
              <w:rPr>
                <w:rFonts w:ascii="Arial CE" w:eastAsia="Times New Roman" w:hAnsi="Arial CE" w:cs="Arial CE"/>
                <w:b/>
                <w:bCs/>
                <w:color w:val="auto"/>
                <w:sz w:val="20"/>
                <w:szCs w:val="20"/>
                <w:lang w:bidi="ar-SA"/>
              </w:rPr>
            </w:pPr>
          </w:p>
        </w:tc>
        <w:tc>
          <w:tcPr>
            <w:tcW w:w="1180" w:type="dxa"/>
            <w:tcBorders>
              <w:top w:val="nil"/>
              <w:left w:val="nil"/>
              <w:bottom w:val="single" w:sz="4" w:space="0" w:color="auto"/>
              <w:right w:val="single" w:sz="4" w:space="0" w:color="auto"/>
            </w:tcBorders>
            <w:shd w:val="clear" w:color="000000" w:fill="C0C0C0"/>
            <w:noWrap/>
            <w:vAlign w:val="center"/>
            <w:hideMark/>
          </w:tcPr>
          <w:p w14:paraId="1BE0F27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1500" w:type="dxa"/>
            <w:vMerge/>
            <w:tcBorders>
              <w:top w:val="nil"/>
              <w:left w:val="single" w:sz="4" w:space="0" w:color="auto"/>
              <w:bottom w:val="single" w:sz="4" w:space="0" w:color="000000"/>
              <w:right w:val="single" w:sz="4" w:space="0" w:color="auto"/>
            </w:tcBorders>
            <w:vAlign w:val="center"/>
            <w:hideMark/>
          </w:tcPr>
          <w:p w14:paraId="1FC17227" w14:textId="77777777" w:rsidR="00C0400F" w:rsidRPr="002D25B8" w:rsidRDefault="00C0400F" w:rsidP="002B2580">
            <w:pPr>
              <w:widowControl/>
              <w:rPr>
                <w:rFonts w:ascii="Arial CE" w:eastAsia="Times New Roman" w:hAnsi="Arial CE" w:cs="Arial CE"/>
                <w:b/>
                <w:bCs/>
                <w:color w:val="auto"/>
                <w:sz w:val="20"/>
                <w:szCs w:val="20"/>
                <w:lang w:bidi="ar-SA"/>
              </w:rPr>
            </w:pPr>
          </w:p>
        </w:tc>
        <w:tc>
          <w:tcPr>
            <w:tcW w:w="1600" w:type="dxa"/>
            <w:vMerge/>
            <w:tcBorders>
              <w:top w:val="nil"/>
              <w:left w:val="single" w:sz="4" w:space="0" w:color="auto"/>
              <w:bottom w:val="single" w:sz="4" w:space="0" w:color="000000"/>
              <w:right w:val="single" w:sz="8" w:space="0" w:color="auto"/>
            </w:tcBorders>
            <w:vAlign w:val="center"/>
            <w:hideMark/>
          </w:tcPr>
          <w:p w14:paraId="5B45163C" w14:textId="77777777" w:rsidR="00C0400F" w:rsidRPr="002D25B8" w:rsidRDefault="00C0400F" w:rsidP="002B2580">
            <w:pPr>
              <w:widowControl/>
              <w:rPr>
                <w:rFonts w:ascii="Arial CE" w:eastAsia="Times New Roman" w:hAnsi="Arial CE" w:cs="Arial CE"/>
                <w:b/>
                <w:bCs/>
                <w:color w:val="auto"/>
                <w:sz w:val="20"/>
                <w:szCs w:val="20"/>
                <w:lang w:bidi="ar-SA"/>
              </w:rPr>
            </w:pPr>
          </w:p>
        </w:tc>
      </w:tr>
      <w:tr w:rsidR="00C0400F" w:rsidRPr="002D25B8" w14:paraId="4AE3F340"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49152AD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w:t>
            </w:r>
          </w:p>
        </w:tc>
        <w:tc>
          <w:tcPr>
            <w:tcW w:w="2920" w:type="dxa"/>
            <w:tcBorders>
              <w:top w:val="nil"/>
              <w:left w:val="nil"/>
              <w:bottom w:val="single" w:sz="4" w:space="0" w:color="auto"/>
              <w:right w:val="single" w:sz="4" w:space="0" w:color="auto"/>
            </w:tcBorders>
            <w:shd w:val="clear" w:color="auto" w:fill="auto"/>
            <w:noWrap/>
            <w:vAlign w:val="bottom"/>
            <w:hideMark/>
          </w:tcPr>
          <w:p w14:paraId="4C1A3807"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24E432EC"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9 271</w:t>
            </w:r>
          </w:p>
        </w:tc>
        <w:tc>
          <w:tcPr>
            <w:tcW w:w="1180" w:type="dxa"/>
            <w:tcBorders>
              <w:top w:val="nil"/>
              <w:left w:val="nil"/>
              <w:bottom w:val="single" w:sz="4" w:space="0" w:color="auto"/>
              <w:right w:val="single" w:sz="4" w:space="0" w:color="auto"/>
            </w:tcBorders>
            <w:shd w:val="clear" w:color="000000" w:fill="FFFF00"/>
            <w:noWrap/>
            <w:vAlign w:val="bottom"/>
          </w:tcPr>
          <w:p w14:paraId="61823B0F"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5C20988C"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6989147D"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6CEB23F8"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25F7B10C"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2</w:t>
            </w:r>
          </w:p>
        </w:tc>
        <w:tc>
          <w:tcPr>
            <w:tcW w:w="2920" w:type="dxa"/>
            <w:tcBorders>
              <w:top w:val="nil"/>
              <w:left w:val="nil"/>
              <w:bottom w:val="single" w:sz="4" w:space="0" w:color="auto"/>
              <w:right w:val="single" w:sz="4" w:space="0" w:color="auto"/>
            </w:tcBorders>
            <w:shd w:val="clear" w:color="auto" w:fill="auto"/>
            <w:noWrap/>
            <w:vAlign w:val="bottom"/>
            <w:hideMark/>
          </w:tcPr>
          <w:p w14:paraId="2A4FE830"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568B3036"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24 790</w:t>
            </w:r>
          </w:p>
        </w:tc>
        <w:tc>
          <w:tcPr>
            <w:tcW w:w="1180" w:type="dxa"/>
            <w:tcBorders>
              <w:top w:val="nil"/>
              <w:left w:val="nil"/>
              <w:bottom w:val="single" w:sz="4" w:space="0" w:color="auto"/>
              <w:right w:val="single" w:sz="4" w:space="0" w:color="auto"/>
            </w:tcBorders>
            <w:shd w:val="clear" w:color="000000" w:fill="FFFF00"/>
            <w:noWrap/>
            <w:vAlign w:val="bottom"/>
          </w:tcPr>
          <w:p w14:paraId="34C558F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11F3C5CB"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4FF7B517"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20B48F05"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13CFE186"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2920" w:type="dxa"/>
            <w:tcBorders>
              <w:top w:val="nil"/>
              <w:left w:val="nil"/>
              <w:bottom w:val="single" w:sz="4" w:space="0" w:color="auto"/>
              <w:right w:val="single" w:sz="4" w:space="0" w:color="auto"/>
            </w:tcBorders>
            <w:shd w:val="clear" w:color="auto" w:fill="auto"/>
            <w:noWrap/>
            <w:vAlign w:val="bottom"/>
            <w:hideMark/>
          </w:tcPr>
          <w:p w14:paraId="290B920B"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3BEE8AF6"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12 176</w:t>
            </w:r>
          </w:p>
        </w:tc>
        <w:tc>
          <w:tcPr>
            <w:tcW w:w="1180" w:type="dxa"/>
            <w:tcBorders>
              <w:top w:val="nil"/>
              <w:left w:val="nil"/>
              <w:bottom w:val="single" w:sz="4" w:space="0" w:color="auto"/>
              <w:right w:val="single" w:sz="4" w:space="0" w:color="auto"/>
            </w:tcBorders>
            <w:shd w:val="clear" w:color="000000" w:fill="FFFF00"/>
            <w:noWrap/>
            <w:vAlign w:val="bottom"/>
          </w:tcPr>
          <w:p w14:paraId="4955C679"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AABF841"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325FCFD3"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39AFDBDB"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49DF8397"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4</w:t>
            </w:r>
          </w:p>
        </w:tc>
        <w:tc>
          <w:tcPr>
            <w:tcW w:w="2920" w:type="dxa"/>
            <w:tcBorders>
              <w:top w:val="nil"/>
              <w:left w:val="nil"/>
              <w:bottom w:val="single" w:sz="4" w:space="0" w:color="auto"/>
              <w:right w:val="single" w:sz="4" w:space="0" w:color="auto"/>
            </w:tcBorders>
            <w:shd w:val="clear" w:color="auto" w:fill="auto"/>
            <w:noWrap/>
            <w:vAlign w:val="bottom"/>
            <w:hideMark/>
          </w:tcPr>
          <w:p w14:paraId="1EC80A5B"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7B41F802"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10 810</w:t>
            </w:r>
          </w:p>
        </w:tc>
        <w:tc>
          <w:tcPr>
            <w:tcW w:w="1180" w:type="dxa"/>
            <w:tcBorders>
              <w:top w:val="nil"/>
              <w:left w:val="nil"/>
              <w:bottom w:val="single" w:sz="4" w:space="0" w:color="auto"/>
              <w:right w:val="single" w:sz="4" w:space="0" w:color="auto"/>
            </w:tcBorders>
            <w:shd w:val="clear" w:color="000000" w:fill="FFFF00"/>
            <w:noWrap/>
            <w:vAlign w:val="bottom"/>
          </w:tcPr>
          <w:p w14:paraId="2CD45259"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6867F047"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7679CCB9"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013CD82"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2A9223C5"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5</w:t>
            </w:r>
          </w:p>
        </w:tc>
        <w:tc>
          <w:tcPr>
            <w:tcW w:w="2920" w:type="dxa"/>
            <w:tcBorders>
              <w:top w:val="nil"/>
              <w:left w:val="nil"/>
              <w:bottom w:val="single" w:sz="4" w:space="0" w:color="auto"/>
              <w:right w:val="single" w:sz="4" w:space="0" w:color="auto"/>
            </w:tcBorders>
            <w:shd w:val="clear" w:color="auto" w:fill="auto"/>
            <w:noWrap/>
            <w:vAlign w:val="bottom"/>
            <w:hideMark/>
          </w:tcPr>
          <w:p w14:paraId="437313C8"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30CAC9FB"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10 872</w:t>
            </w:r>
          </w:p>
        </w:tc>
        <w:tc>
          <w:tcPr>
            <w:tcW w:w="1180" w:type="dxa"/>
            <w:tcBorders>
              <w:top w:val="nil"/>
              <w:left w:val="nil"/>
              <w:bottom w:val="single" w:sz="4" w:space="0" w:color="auto"/>
              <w:right w:val="single" w:sz="4" w:space="0" w:color="auto"/>
            </w:tcBorders>
            <w:shd w:val="clear" w:color="000000" w:fill="FFFF00"/>
            <w:noWrap/>
            <w:vAlign w:val="bottom"/>
          </w:tcPr>
          <w:p w14:paraId="6EB3725B"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536F488"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584FFFC3"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39B034A2"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62BFBCC1"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6</w:t>
            </w:r>
          </w:p>
        </w:tc>
        <w:tc>
          <w:tcPr>
            <w:tcW w:w="2920" w:type="dxa"/>
            <w:tcBorders>
              <w:top w:val="nil"/>
              <w:left w:val="nil"/>
              <w:bottom w:val="single" w:sz="4" w:space="0" w:color="auto"/>
              <w:right w:val="single" w:sz="4" w:space="0" w:color="auto"/>
            </w:tcBorders>
            <w:shd w:val="clear" w:color="auto" w:fill="auto"/>
            <w:noWrap/>
            <w:vAlign w:val="bottom"/>
            <w:hideMark/>
          </w:tcPr>
          <w:p w14:paraId="70B931B8"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0BB5587B"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7 072</w:t>
            </w:r>
          </w:p>
        </w:tc>
        <w:tc>
          <w:tcPr>
            <w:tcW w:w="1180" w:type="dxa"/>
            <w:tcBorders>
              <w:top w:val="nil"/>
              <w:left w:val="nil"/>
              <w:bottom w:val="single" w:sz="4" w:space="0" w:color="auto"/>
              <w:right w:val="single" w:sz="4" w:space="0" w:color="auto"/>
            </w:tcBorders>
            <w:shd w:val="clear" w:color="000000" w:fill="FFFF00"/>
            <w:noWrap/>
            <w:vAlign w:val="bottom"/>
          </w:tcPr>
          <w:p w14:paraId="47102B3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5257CB14"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0D16AB24"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0C263635"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37DFF94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15</w:t>
            </w:r>
          </w:p>
        </w:tc>
        <w:tc>
          <w:tcPr>
            <w:tcW w:w="2920" w:type="dxa"/>
            <w:tcBorders>
              <w:top w:val="nil"/>
              <w:left w:val="nil"/>
              <w:bottom w:val="single" w:sz="4" w:space="0" w:color="auto"/>
              <w:right w:val="single" w:sz="4" w:space="0" w:color="auto"/>
            </w:tcBorders>
            <w:shd w:val="clear" w:color="auto" w:fill="auto"/>
            <w:noWrap/>
            <w:vAlign w:val="bottom"/>
            <w:hideMark/>
          </w:tcPr>
          <w:p w14:paraId="266BDFA2"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36F0978"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15 788</w:t>
            </w:r>
          </w:p>
        </w:tc>
        <w:tc>
          <w:tcPr>
            <w:tcW w:w="1180" w:type="dxa"/>
            <w:tcBorders>
              <w:top w:val="nil"/>
              <w:left w:val="nil"/>
              <w:bottom w:val="single" w:sz="4" w:space="0" w:color="auto"/>
              <w:right w:val="single" w:sz="4" w:space="0" w:color="auto"/>
            </w:tcBorders>
            <w:shd w:val="clear" w:color="000000" w:fill="FFFF00"/>
            <w:noWrap/>
            <w:vAlign w:val="bottom"/>
          </w:tcPr>
          <w:p w14:paraId="25CAFC3D"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73B7A1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3FC88F17"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23AD2BE"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30FA425B"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16</w:t>
            </w:r>
          </w:p>
        </w:tc>
        <w:tc>
          <w:tcPr>
            <w:tcW w:w="2920" w:type="dxa"/>
            <w:tcBorders>
              <w:top w:val="nil"/>
              <w:left w:val="nil"/>
              <w:bottom w:val="single" w:sz="4" w:space="0" w:color="auto"/>
              <w:right w:val="single" w:sz="4" w:space="0" w:color="auto"/>
            </w:tcBorders>
            <w:shd w:val="clear" w:color="auto" w:fill="auto"/>
            <w:noWrap/>
            <w:vAlign w:val="bottom"/>
            <w:hideMark/>
          </w:tcPr>
          <w:p w14:paraId="0BD07241"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 L</w:t>
            </w:r>
          </w:p>
        </w:tc>
        <w:tc>
          <w:tcPr>
            <w:tcW w:w="1120" w:type="dxa"/>
            <w:tcBorders>
              <w:top w:val="nil"/>
              <w:left w:val="nil"/>
              <w:bottom w:val="single" w:sz="4" w:space="0" w:color="auto"/>
              <w:right w:val="single" w:sz="4" w:space="0" w:color="auto"/>
            </w:tcBorders>
            <w:shd w:val="clear" w:color="auto" w:fill="auto"/>
            <w:noWrap/>
            <w:vAlign w:val="bottom"/>
            <w:hideMark/>
          </w:tcPr>
          <w:p w14:paraId="56BBEF3E"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5 990</w:t>
            </w:r>
          </w:p>
        </w:tc>
        <w:tc>
          <w:tcPr>
            <w:tcW w:w="1180" w:type="dxa"/>
            <w:tcBorders>
              <w:top w:val="nil"/>
              <w:left w:val="nil"/>
              <w:bottom w:val="single" w:sz="4" w:space="0" w:color="auto"/>
              <w:right w:val="single" w:sz="4" w:space="0" w:color="auto"/>
            </w:tcBorders>
            <w:shd w:val="clear" w:color="000000" w:fill="FFFF00"/>
            <w:noWrap/>
            <w:vAlign w:val="bottom"/>
          </w:tcPr>
          <w:p w14:paraId="02D6103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6939D185"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6A27C198"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041F6AA"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75B3736D" w14:textId="77777777" w:rsidR="00C0400F" w:rsidRPr="002D25B8" w:rsidRDefault="00C0400F" w:rsidP="002B2580">
            <w:pPr>
              <w:widowControl/>
              <w:jc w:val="right"/>
              <w:rPr>
                <w:rFonts w:ascii="Arial CE" w:eastAsia="Times New Roman" w:hAnsi="Arial CE" w:cs="Arial CE"/>
                <w:color w:val="auto"/>
                <w:lang w:bidi="ar-SA"/>
              </w:rPr>
            </w:pPr>
          </w:p>
        </w:tc>
        <w:tc>
          <w:tcPr>
            <w:tcW w:w="2920" w:type="dxa"/>
            <w:tcBorders>
              <w:top w:val="nil"/>
              <w:left w:val="nil"/>
              <w:bottom w:val="nil"/>
              <w:right w:val="nil"/>
            </w:tcBorders>
            <w:shd w:val="clear" w:color="auto" w:fill="auto"/>
            <w:noWrap/>
            <w:vAlign w:val="bottom"/>
            <w:hideMark/>
          </w:tcPr>
          <w:p w14:paraId="0060037A"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20" w:type="dxa"/>
            <w:tcBorders>
              <w:top w:val="nil"/>
              <w:left w:val="single" w:sz="8" w:space="0" w:color="auto"/>
              <w:bottom w:val="single" w:sz="8" w:space="0" w:color="auto"/>
              <w:right w:val="single" w:sz="8" w:space="0" w:color="auto"/>
            </w:tcBorders>
            <w:shd w:val="clear" w:color="000000" w:fill="C0C0C0"/>
            <w:noWrap/>
            <w:vAlign w:val="center"/>
            <w:hideMark/>
          </w:tcPr>
          <w:p w14:paraId="7E7221EE" w14:textId="77777777" w:rsidR="00C0400F" w:rsidRPr="002D25B8" w:rsidRDefault="00C0400F" w:rsidP="002B2580">
            <w:pPr>
              <w:widowControl/>
              <w:jc w:val="center"/>
              <w:rPr>
                <w:rFonts w:ascii="Arial CE" w:eastAsia="Times New Roman" w:hAnsi="Arial CE" w:cs="Arial CE"/>
                <w:b/>
                <w:bCs/>
                <w:color w:val="auto"/>
                <w:lang w:bidi="ar-SA"/>
              </w:rPr>
            </w:pPr>
            <w:r w:rsidRPr="002D25B8">
              <w:rPr>
                <w:rFonts w:ascii="Arial CE" w:eastAsia="Times New Roman" w:hAnsi="Arial CE" w:cs="Arial CE"/>
                <w:b/>
                <w:bCs/>
                <w:color w:val="auto"/>
                <w:lang w:bidi="ar-SA"/>
              </w:rPr>
              <w:t>96 769</w:t>
            </w:r>
          </w:p>
        </w:tc>
        <w:tc>
          <w:tcPr>
            <w:tcW w:w="1180" w:type="dxa"/>
            <w:tcBorders>
              <w:top w:val="nil"/>
              <w:left w:val="nil"/>
              <w:bottom w:val="nil"/>
              <w:right w:val="nil"/>
            </w:tcBorders>
            <w:shd w:val="clear" w:color="auto" w:fill="auto"/>
            <w:noWrap/>
            <w:vAlign w:val="bottom"/>
            <w:hideMark/>
          </w:tcPr>
          <w:p w14:paraId="7B8C93A8" w14:textId="77777777" w:rsidR="00C0400F" w:rsidRPr="002D25B8" w:rsidRDefault="00C0400F" w:rsidP="002B2580">
            <w:pPr>
              <w:widowControl/>
              <w:jc w:val="center"/>
              <w:rPr>
                <w:rFonts w:ascii="Arial CE" w:eastAsia="Times New Roman" w:hAnsi="Arial CE" w:cs="Arial CE"/>
                <w:b/>
                <w:bCs/>
                <w:color w:val="auto"/>
                <w:lang w:bidi="ar-SA"/>
              </w:rPr>
            </w:pPr>
          </w:p>
        </w:tc>
        <w:tc>
          <w:tcPr>
            <w:tcW w:w="1500" w:type="dxa"/>
            <w:tcBorders>
              <w:top w:val="nil"/>
              <w:left w:val="nil"/>
              <w:bottom w:val="nil"/>
              <w:right w:val="nil"/>
            </w:tcBorders>
            <w:shd w:val="clear" w:color="auto" w:fill="auto"/>
            <w:noWrap/>
            <w:vAlign w:val="bottom"/>
            <w:hideMark/>
          </w:tcPr>
          <w:p w14:paraId="5B098758"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600" w:type="dxa"/>
            <w:tcBorders>
              <w:top w:val="nil"/>
              <w:left w:val="single" w:sz="8" w:space="0" w:color="auto"/>
              <w:bottom w:val="single" w:sz="8" w:space="0" w:color="auto"/>
              <w:right w:val="single" w:sz="8" w:space="0" w:color="auto"/>
            </w:tcBorders>
            <w:shd w:val="clear" w:color="000000" w:fill="C0C0C0"/>
            <w:noWrap/>
            <w:vAlign w:val="center"/>
          </w:tcPr>
          <w:p w14:paraId="179A29CA" w14:textId="77777777" w:rsidR="00C0400F" w:rsidRPr="002D25B8" w:rsidRDefault="00C0400F" w:rsidP="002B2580">
            <w:pPr>
              <w:widowControl/>
              <w:jc w:val="right"/>
              <w:rPr>
                <w:rFonts w:ascii="Arial CE" w:eastAsia="Times New Roman" w:hAnsi="Arial CE" w:cs="Arial CE"/>
                <w:b/>
                <w:bCs/>
                <w:color w:val="auto"/>
                <w:lang w:bidi="ar-SA"/>
              </w:rPr>
            </w:pPr>
          </w:p>
        </w:tc>
      </w:tr>
      <w:tr w:rsidR="00C0400F" w:rsidRPr="002D25B8" w14:paraId="3A12DA00"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4DA087C9" w14:textId="77777777" w:rsidR="00C0400F" w:rsidRPr="002D25B8" w:rsidRDefault="00C0400F" w:rsidP="002B2580">
            <w:pPr>
              <w:widowControl/>
              <w:jc w:val="right"/>
              <w:rPr>
                <w:rFonts w:ascii="Arial CE" w:eastAsia="Times New Roman" w:hAnsi="Arial CE" w:cs="Arial CE"/>
                <w:b/>
                <w:bCs/>
                <w:color w:val="auto"/>
                <w:lang w:bidi="ar-SA"/>
              </w:rPr>
            </w:pPr>
          </w:p>
        </w:tc>
        <w:tc>
          <w:tcPr>
            <w:tcW w:w="2920" w:type="dxa"/>
            <w:tcBorders>
              <w:top w:val="nil"/>
              <w:left w:val="nil"/>
              <w:bottom w:val="nil"/>
              <w:right w:val="nil"/>
            </w:tcBorders>
            <w:shd w:val="clear" w:color="auto" w:fill="auto"/>
            <w:noWrap/>
            <w:vAlign w:val="bottom"/>
            <w:hideMark/>
          </w:tcPr>
          <w:p w14:paraId="2286146B"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0CCA2404"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80" w:type="dxa"/>
            <w:tcBorders>
              <w:top w:val="nil"/>
              <w:left w:val="nil"/>
              <w:bottom w:val="nil"/>
              <w:right w:val="nil"/>
            </w:tcBorders>
            <w:shd w:val="clear" w:color="auto" w:fill="auto"/>
            <w:noWrap/>
            <w:vAlign w:val="bottom"/>
            <w:hideMark/>
          </w:tcPr>
          <w:p w14:paraId="41D46A72"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0D046BB6"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600" w:type="dxa"/>
            <w:tcBorders>
              <w:top w:val="nil"/>
              <w:left w:val="nil"/>
              <w:bottom w:val="nil"/>
              <w:right w:val="nil"/>
            </w:tcBorders>
            <w:shd w:val="clear" w:color="auto" w:fill="auto"/>
            <w:noWrap/>
            <w:vAlign w:val="bottom"/>
            <w:hideMark/>
          </w:tcPr>
          <w:p w14:paraId="7DA4E5DA" w14:textId="77777777" w:rsidR="00C0400F" w:rsidRPr="002D25B8" w:rsidRDefault="00C0400F" w:rsidP="002B2580">
            <w:pPr>
              <w:widowControl/>
              <w:jc w:val="center"/>
              <w:rPr>
                <w:rFonts w:ascii="Times New Roman" w:eastAsia="Times New Roman" w:hAnsi="Times New Roman" w:cs="Times New Roman"/>
                <w:color w:val="auto"/>
                <w:sz w:val="20"/>
                <w:szCs w:val="20"/>
                <w:lang w:bidi="ar-SA"/>
              </w:rPr>
            </w:pPr>
          </w:p>
        </w:tc>
      </w:tr>
      <w:tr w:rsidR="00C0400F" w:rsidRPr="002D25B8" w14:paraId="6A90CDE1" w14:textId="77777777" w:rsidTr="002B2580">
        <w:trPr>
          <w:trHeight w:val="1740"/>
          <w:jc w:val="center"/>
        </w:trPr>
        <w:tc>
          <w:tcPr>
            <w:tcW w:w="536" w:type="dxa"/>
            <w:tcBorders>
              <w:top w:val="nil"/>
              <w:left w:val="nil"/>
              <w:bottom w:val="nil"/>
              <w:right w:val="nil"/>
            </w:tcBorders>
            <w:shd w:val="clear" w:color="auto" w:fill="auto"/>
            <w:noWrap/>
            <w:vAlign w:val="bottom"/>
            <w:hideMark/>
          </w:tcPr>
          <w:p w14:paraId="00420AF2"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00AA8A55" w14:textId="77777777" w:rsidR="00C0400F" w:rsidRPr="002D25B8" w:rsidRDefault="00C0400F" w:rsidP="002B2580">
            <w:pPr>
              <w:widowControl/>
              <w:jc w:val="center"/>
              <w:rPr>
                <w:rFonts w:ascii="Arial CE" w:eastAsia="Times New Roman" w:hAnsi="Arial CE" w:cs="Arial CE"/>
                <w:b/>
                <w:bCs/>
                <w:color w:val="auto"/>
                <w:lang w:bidi="ar-SA"/>
              </w:rPr>
            </w:pPr>
            <w:r w:rsidRPr="002D25B8">
              <w:rPr>
                <w:rFonts w:ascii="Arial CE" w:eastAsia="Times New Roman" w:hAnsi="Arial CE" w:cs="Arial CE"/>
                <w:b/>
                <w:bCs/>
                <w:color w:val="auto"/>
                <w:lang w:bidi="ar-SA"/>
              </w:rPr>
              <w:t>Čistenie mesta mimo cykličnosti</w:t>
            </w:r>
            <w:r w:rsidRPr="002D25B8">
              <w:rPr>
                <w:rFonts w:ascii="Arial CE" w:eastAsia="Times New Roman" w:hAnsi="Arial CE" w:cs="Arial CE"/>
                <w:b/>
                <w:bCs/>
                <w:color w:val="auto"/>
                <w:lang w:bidi="ar-SA"/>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29899CF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Rozsah</w:t>
            </w:r>
          </w:p>
        </w:tc>
        <w:tc>
          <w:tcPr>
            <w:tcW w:w="1180" w:type="dxa"/>
            <w:tcBorders>
              <w:top w:val="single" w:sz="8" w:space="0" w:color="auto"/>
              <w:left w:val="nil"/>
              <w:bottom w:val="single" w:sz="8" w:space="0" w:color="auto"/>
              <w:right w:val="nil"/>
            </w:tcBorders>
            <w:shd w:val="clear" w:color="000000" w:fill="C0C0C0"/>
            <w:vAlign w:val="center"/>
            <w:hideMark/>
          </w:tcPr>
          <w:p w14:paraId="1F58BABE"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Jednotková cena</w:t>
            </w:r>
            <w:r w:rsidRPr="002D25B8">
              <w:rPr>
                <w:rFonts w:ascii="Arial CE" w:eastAsia="Times New Roman" w:hAnsi="Arial CE" w:cs="Arial CE"/>
                <w:b/>
                <w:bCs/>
                <w:color w:val="auto"/>
                <w:sz w:val="20"/>
                <w:szCs w:val="20"/>
                <w:lang w:bidi="ar-SA"/>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2A00CA7D"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Obrat</w:t>
            </w:r>
            <w:r w:rsidRPr="002D25B8">
              <w:rPr>
                <w:rFonts w:ascii="Arial CE" w:eastAsia="Times New Roman" w:hAnsi="Arial CE" w:cs="Arial CE"/>
                <w:b/>
                <w:bCs/>
                <w:color w:val="auto"/>
                <w:sz w:val="20"/>
                <w:szCs w:val="20"/>
                <w:lang w:bidi="ar-SA"/>
              </w:rPr>
              <w:br/>
              <w:t>( EUR bez DPH )</w:t>
            </w:r>
          </w:p>
        </w:tc>
        <w:tc>
          <w:tcPr>
            <w:tcW w:w="1600" w:type="dxa"/>
            <w:tcBorders>
              <w:top w:val="nil"/>
              <w:left w:val="nil"/>
              <w:bottom w:val="nil"/>
              <w:right w:val="nil"/>
            </w:tcBorders>
            <w:shd w:val="clear" w:color="auto" w:fill="auto"/>
            <w:noWrap/>
            <w:vAlign w:val="bottom"/>
            <w:hideMark/>
          </w:tcPr>
          <w:p w14:paraId="7B64F17A" w14:textId="77777777" w:rsidR="00C0400F" w:rsidRPr="002D25B8" w:rsidRDefault="00C0400F" w:rsidP="002B2580">
            <w:pPr>
              <w:widowControl/>
              <w:jc w:val="center"/>
              <w:rPr>
                <w:rFonts w:ascii="Arial CE" w:eastAsia="Times New Roman" w:hAnsi="Arial CE" w:cs="Arial CE"/>
                <w:b/>
                <w:bCs/>
                <w:color w:val="auto"/>
                <w:sz w:val="20"/>
                <w:szCs w:val="20"/>
                <w:lang w:bidi="ar-SA"/>
              </w:rPr>
            </w:pPr>
          </w:p>
        </w:tc>
      </w:tr>
      <w:tr w:rsidR="00C0400F" w:rsidRPr="002D25B8" w14:paraId="071E9F7E"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5037149E"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nil"/>
              <w:left w:val="single" w:sz="8" w:space="0" w:color="auto"/>
              <w:bottom w:val="single" w:sz="4" w:space="0" w:color="auto"/>
              <w:right w:val="nil"/>
            </w:tcBorders>
            <w:shd w:val="clear" w:color="auto" w:fill="auto"/>
            <w:noWrap/>
            <w:vAlign w:val="center"/>
            <w:hideMark/>
          </w:tcPr>
          <w:p w14:paraId="6C1ED01B" w14:textId="77777777" w:rsidR="00C0400F" w:rsidRPr="002D25B8" w:rsidRDefault="00C0400F" w:rsidP="002B2580">
            <w:pPr>
              <w:widowControl/>
              <w:rPr>
                <w:rFonts w:ascii="Arial CE" w:eastAsia="Times New Roman" w:hAnsi="Arial CE" w:cs="Arial CE"/>
                <w:color w:val="auto"/>
                <w:sz w:val="20"/>
                <w:szCs w:val="20"/>
                <w:lang w:bidi="ar-SA"/>
              </w:rPr>
            </w:pPr>
            <w:r w:rsidRPr="002D25B8">
              <w:rPr>
                <w:rFonts w:ascii="Arial CE" w:eastAsia="Times New Roman" w:hAnsi="Arial CE" w:cs="Arial CE"/>
                <w:color w:val="auto"/>
                <w:sz w:val="20"/>
                <w:szCs w:val="20"/>
                <w:lang w:bidi="ar-SA"/>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75228C6C"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915 000</w:t>
            </w:r>
          </w:p>
        </w:tc>
        <w:tc>
          <w:tcPr>
            <w:tcW w:w="1180" w:type="dxa"/>
            <w:tcBorders>
              <w:top w:val="nil"/>
              <w:left w:val="nil"/>
              <w:bottom w:val="single" w:sz="4" w:space="0" w:color="auto"/>
              <w:right w:val="nil"/>
            </w:tcBorders>
            <w:shd w:val="clear" w:color="auto" w:fill="FFFF00"/>
            <w:noWrap/>
            <w:vAlign w:val="center"/>
            <w:hideMark/>
          </w:tcPr>
          <w:p w14:paraId="49720BBC" w14:textId="77777777" w:rsidR="00C0400F" w:rsidRPr="002D25B8" w:rsidRDefault="00C0400F" w:rsidP="002B2580">
            <w:pPr>
              <w:widowControl/>
              <w:jc w:val="center"/>
              <w:rPr>
                <w:rFonts w:ascii="Arial CE" w:eastAsia="Times New Roman" w:hAnsi="Arial CE" w:cs="Arial CE"/>
                <w:color w:val="auto"/>
                <w:sz w:val="20"/>
                <w:szCs w:val="20"/>
                <w:lang w:bidi="ar-SA"/>
              </w:rPr>
            </w:pPr>
          </w:p>
        </w:tc>
        <w:tc>
          <w:tcPr>
            <w:tcW w:w="1500" w:type="dxa"/>
            <w:tcBorders>
              <w:top w:val="nil"/>
              <w:left w:val="single" w:sz="8" w:space="0" w:color="auto"/>
              <w:bottom w:val="single" w:sz="4" w:space="0" w:color="auto"/>
              <w:right w:val="single" w:sz="8" w:space="0" w:color="auto"/>
            </w:tcBorders>
            <w:shd w:val="clear" w:color="auto" w:fill="auto"/>
            <w:noWrap/>
            <w:vAlign w:val="center"/>
            <w:hideMark/>
          </w:tcPr>
          <w:p w14:paraId="373918EB"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c>
          <w:tcPr>
            <w:tcW w:w="1600" w:type="dxa"/>
            <w:tcBorders>
              <w:top w:val="nil"/>
              <w:left w:val="nil"/>
              <w:bottom w:val="nil"/>
              <w:right w:val="nil"/>
            </w:tcBorders>
            <w:shd w:val="clear" w:color="auto" w:fill="auto"/>
            <w:noWrap/>
            <w:vAlign w:val="bottom"/>
            <w:hideMark/>
          </w:tcPr>
          <w:p w14:paraId="247DBF3F"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r>
      <w:tr w:rsidR="00C0400F" w:rsidRPr="002D25B8" w14:paraId="5F071CAE"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3CD962D1"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7AB0AEA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672A69B5" w14:textId="77777777" w:rsidR="00C0400F" w:rsidRPr="002D25B8" w:rsidRDefault="00C0400F" w:rsidP="002B2580">
            <w:pPr>
              <w:widowControl/>
              <w:jc w:val="center"/>
              <w:rPr>
                <w:rFonts w:ascii="Arial CE" w:eastAsia="Times New Roman" w:hAnsi="Arial CE" w:cs="Arial CE"/>
                <w:b/>
                <w:bCs/>
                <w:i/>
                <w:iCs/>
                <w:color w:val="auto"/>
                <w:sz w:val="20"/>
                <w:szCs w:val="20"/>
                <w:lang w:bidi="ar-SA"/>
              </w:rPr>
            </w:pPr>
            <w:r w:rsidRPr="002D25B8">
              <w:rPr>
                <w:rFonts w:ascii="Arial CE" w:eastAsia="Times New Roman" w:hAnsi="Arial CE" w:cs="Arial CE"/>
                <w:b/>
                <w:bCs/>
                <w:i/>
                <w:iCs/>
                <w:color w:val="auto"/>
                <w:sz w:val="20"/>
                <w:szCs w:val="20"/>
                <w:lang w:bidi="ar-SA"/>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61262197" w14:textId="77777777" w:rsidR="00C0400F" w:rsidRPr="002D25B8" w:rsidRDefault="00C0400F" w:rsidP="002B2580">
            <w:pPr>
              <w:widowControl/>
              <w:jc w:val="center"/>
              <w:rPr>
                <w:rFonts w:ascii="Arial CE" w:eastAsia="Times New Roman" w:hAnsi="Arial CE" w:cs="Arial CE"/>
                <w:b/>
                <w:bCs/>
                <w:i/>
                <w:iCs/>
                <w:color w:val="auto"/>
                <w:sz w:val="20"/>
                <w:szCs w:val="20"/>
                <w:lang w:bidi="ar-SA"/>
              </w:rPr>
            </w:pPr>
            <w:r w:rsidRPr="002D25B8">
              <w:rPr>
                <w:rFonts w:ascii="Arial CE" w:eastAsia="Times New Roman" w:hAnsi="Arial CE" w:cs="Arial CE"/>
                <w:b/>
                <w:bCs/>
                <w:i/>
                <w:iCs/>
                <w:color w:val="auto"/>
                <w:sz w:val="20"/>
                <w:szCs w:val="20"/>
                <w:lang w:bidi="ar-SA"/>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EE379B9"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c>
          <w:tcPr>
            <w:tcW w:w="1600" w:type="dxa"/>
            <w:tcBorders>
              <w:top w:val="nil"/>
              <w:left w:val="nil"/>
              <w:bottom w:val="nil"/>
              <w:right w:val="nil"/>
            </w:tcBorders>
            <w:shd w:val="clear" w:color="auto" w:fill="auto"/>
            <w:noWrap/>
            <w:vAlign w:val="bottom"/>
            <w:hideMark/>
          </w:tcPr>
          <w:p w14:paraId="47C155D8"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r>
    </w:tbl>
    <w:p w14:paraId="2EE4178E" w14:textId="77777777" w:rsidR="00C0400F" w:rsidRDefault="00C0400F" w:rsidP="00C0400F">
      <w:pPr>
        <w:pStyle w:val="F6-MenoFunkcia"/>
        <w:ind w:left="0"/>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C0400F" w:rsidRPr="00B2374A" w14:paraId="0A3309CE" w14:textId="77777777" w:rsidTr="002B2580">
        <w:trPr>
          <w:trHeight w:val="72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7F685BFA"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center"/>
            <w:hideMark/>
          </w:tcPr>
          <w:p w14:paraId="619D8B44" w14:textId="77777777" w:rsidR="00C0400F" w:rsidRPr="00B2374A" w:rsidRDefault="00C0400F" w:rsidP="002B2580">
            <w:pPr>
              <w:jc w:val="center"/>
              <w:rPr>
                <w:rFonts w:ascii="Arial CE" w:hAnsi="Arial CE" w:cs="Arial CE"/>
                <w:b/>
                <w:bCs/>
              </w:rPr>
            </w:pPr>
            <w:r w:rsidRPr="00B2374A">
              <w:rPr>
                <w:rFonts w:ascii="Arial CE" w:hAnsi="Arial CE" w:cs="Arial CE"/>
                <w:b/>
                <w:bCs/>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73F49CDF" w14:textId="77777777" w:rsidR="00C0400F" w:rsidRPr="00B2374A" w:rsidRDefault="00C0400F" w:rsidP="002B2580">
            <w:pPr>
              <w:jc w:val="center"/>
              <w:rPr>
                <w:rFonts w:ascii="Arial CE" w:hAnsi="Arial CE" w:cs="Arial CE"/>
                <w:b/>
                <w:bCs/>
              </w:rPr>
            </w:pPr>
          </w:p>
        </w:tc>
      </w:tr>
      <w:tr w:rsidR="00C0400F" w:rsidRPr="00B2374A" w14:paraId="70534437"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630BE1CD" w14:textId="77777777" w:rsidR="00C0400F" w:rsidRPr="00B2374A" w:rsidRDefault="00C0400F" w:rsidP="002B2580">
            <w:pPr>
              <w:rPr>
                <w:rFonts w:ascii="Arial CE" w:hAnsi="Arial CE" w:cs="Arial CE"/>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9E257A1"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B489361"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A4ACC8E"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72960EAB"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01BDA0F9"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62D524D5"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obrat</w:t>
            </w:r>
          </w:p>
        </w:tc>
        <w:tc>
          <w:tcPr>
            <w:tcW w:w="1280" w:type="dxa"/>
            <w:tcBorders>
              <w:top w:val="nil"/>
              <w:left w:val="nil"/>
              <w:bottom w:val="nil"/>
              <w:right w:val="nil"/>
            </w:tcBorders>
            <w:shd w:val="clear" w:color="auto" w:fill="auto"/>
            <w:noWrap/>
            <w:vAlign w:val="center"/>
            <w:hideMark/>
          </w:tcPr>
          <w:p w14:paraId="25F2D7F3" w14:textId="77777777" w:rsidR="00C0400F" w:rsidRPr="00B2374A" w:rsidRDefault="00C0400F" w:rsidP="002B2580">
            <w:pPr>
              <w:jc w:val="center"/>
              <w:rPr>
                <w:rFonts w:ascii="Arial CE" w:hAnsi="Arial CE" w:cs="Arial CE"/>
                <w:b/>
                <w:bCs/>
                <w:sz w:val="20"/>
              </w:rPr>
            </w:pPr>
          </w:p>
        </w:tc>
      </w:tr>
      <w:tr w:rsidR="00C0400F" w:rsidRPr="00B2374A" w14:paraId="34B80A64"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456CE200" w14:textId="77777777" w:rsidR="00C0400F" w:rsidRPr="00B2374A" w:rsidRDefault="00C0400F" w:rsidP="002B2580">
            <w:pPr>
              <w:rPr>
                <w:rFonts w:ascii="Arial CE" w:hAnsi="Arial CE" w:cs="Arial CE"/>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7D26E2C1" w14:textId="77777777" w:rsidR="00C0400F" w:rsidRPr="00B2374A" w:rsidRDefault="00C0400F" w:rsidP="002B2580">
            <w:pPr>
              <w:rPr>
                <w:rFonts w:ascii="Arial CE" w:hAnsi="Arial CE" w:cs="Arial CE"/>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57D5EE43" w14:textId="77777777" w:rsidR="00C0400F" w:rsidRPr="00B2374A" w:rsidRDefault="00C0400F" w:rsidP="002B2580">
            <w:pPr>
              <w:rPr>
                <w:rFonts w:ascii="Arial CE" w:hAnsi="Arial CE" w:cs="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45226CC3" w14:textId="77777777" w:rsidR="00C0400F" w:rsidRPr="00B2374A" w:rsidRDefault="00C0400F" w:rsidP="002B2580">
            <w:pPr>
              <w:rPr>
                <w:rFonts w:ascii="Arial CE" w:hAnsi="Arial CE" w:cs="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54B3484F" w14:textId="77777777" w:rsidR="00C0400F" w:rsidRPr="00B2374A" w:rsidRDefault="00C0400F" w:rsidP="002B2580">
            <w:pPr>
              <w:rPr>
                <w:rFonts w:ascii="Arial CE" w:hAnsi="Arial CE" w:cs="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7CE9E5DF" w14:textId="77777777" w:rsidR="00C0400F" w:rsidRPr="00B2374A" w:rsidRDefault="00C0400F" w:rsidP="002B2580">
            <w:pPr>
              <w:rPr>
                <w:rFonts w:ascii="Arial CE" w:hAnsi="Arial CE" w:cs="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3424A0C9" w14:textId="77777777" w:rsidR="00C0400F" w:rsidRPr="00B2374A" w:rsidRDefault="00C0400F" w:rsidP="002B2580">
            <w:pPr>
              <w:rPr>
                <w:rFonts w:ascii="Arial CE" w:hAnsi="Arial CE" w:cs="Arial CE"/>
                <w:b/>
                <w:bCs/>
                <w:sz w:val="20"/>
              </w:rPr>
            </w:pPr>
          </w:p>
        </w:tc>
        <w:tc>
          <w:tcPr>
            <w:tcW w:w="1280" w:type="dxa"/>
            <w:tcBorders>
              <w:top w:val="nil"/>
              <w:left w:val="nil"/>
              <w:bottom w:val="nil"/>
              <w:right w:val="nil"/>
            </w:tcBorders>
            <w:shd w:val="clear" w:color="auto" w:fill="auto"/>
            <w:noWrap/>
            <w:vAlign w:val="center"/>
            <w:hideMark/>
          </w:tcPr>
          <w:p w14:paraId="7C3913C3" w14:textId="77777777" w:rsidR="00C0400F" w:rsidRPr="00B2374A" w:rsidRDefault="00C0400F" w:rsidP="002B2580">
            <w:pPr>
              <w:jc w:val="center"/>
              <w:rPr>
                <w:sz w:val="20"/>
              </w:rPr>
            </w:pPr>
          </w:p>
        </w:tc>
      </w:tr>
      <w:tr w:rsidR="00C0400F" w:rsidRPr="00B2374A" w14:paraId="5060581F"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3735D32"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4BCB09DA"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2380" w:type="dxa"/>
            <w:tcBorders>
              <w:top w:val="nil"/>
              <w:left w:val="nil"/>
              <w:bottom w:val="single" w:sz="4" w:space="0" w:color="auto"/>
              <w:right w:val="single" w:sz="4" w:space="0" w:color="auto"/>
            </w:tcBorders>
            <w:shd w:val="clear" w:color="auto" w:fill="auto"/>
            <w:noWrap/>
            <w:vAlign w:val="bottom"/>
            <w:hideMark/>
          </w:tcPr>
          <w:p w14:paraId="4745BCFF"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59706371" w14:textId="77777777" w:rsidR="00C0400F" w:rsidRPr="00B2374A" w:rsidRDefault="00C0400F" w:rsidP="002B2580">
            <w:pPr>
              <w:jc w:val="right"/>
              <w:rPr>
                <w:rFonts w:ascii="Arial CE" w:hAnsi="Arial CE" w:cs="Arial CE"/>
                <w:sz w:val="20"/>
              </w:rPr>
            </w:pPr>
            <w:r w:rsidRPr="00B2374A">
              <w:rPr>
                <w:rFonts w:ascii="Arial CE" w:hAnsi="Arial CE" w:cs="Arial CE"/>
                <w:sz w:val="20"/>
              </w:rPr>
              <w:t>75 278</w:t>
            </w:r>
          </w:p>
        </w:tc>
        <w:tc>
          <w:tcPr>
            <w:tcW w:w="1000" w:type="dxa"/>
            <w:tcBorders>
              <w:top w:val="nil"/>
              <w:left w:val="nil"/>
              <w:bottom w:val="single" w:sz="4" w:space="0" w:color="auto"/>
              <w:right w:val="single" w:sz="4" w:space="0" w:color="auto"/>
            </w:tcBorders>
            <w:shd w:val="clear" w:color="000000" w:fill="FFFF00"/>
            <w:noWrap/>
            <w:vAlign w:val="bottom"/>
          </w:tcPr>
          <w:p w14:paraId="47A3D9F7"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3EDB27E"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0E57CD8"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7EF321B0" w14:textId="77777777" w:rsidR="00C0400F" w:rsidRPr="00B2374A" w:rsidRDefault="00C0400F" w:rsidP="002B2580">
            <w:pPr>
              <w:jc w:val="right"/>
              <w:rPr>
                <w:rFonts w:ascii="Arial CE" w:hAnsi="Arial CE" w:cs="Arial CE"/>
                <w:sz w:val="20"/>
              </w:rPr>
            </w:pPr>
          </w:p>
        </w:tc>
      </w:tr>
      <w:tr w:rsidR="00C0400F" w:rsidRPr="00B2374A" w14:paraId="11C72B40"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B2173F5"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6D6A378C" w14:textId="77777777" w:rsidR="00C0400F" w:rsidRPr="00B2374A" w:rsidRDefault="00C0400F" w:rsidP="002B2580">
            <w:pPr>
              <w:jc w:val="center"/>
              <w:rPr>
                <w:rFonts w:ascii="Arial CE" w:hAnsi="Arial CE" w:cs="Arial CE"/>
                <w:sz w:val="20"/>
              </w:rPr>
            </w:pPr>
            <w:r w:rsidRPr="00B2374A">
              <w:rPr>
                <w:rFonts w:ascii="Arial CE" w:hAnsi="Arial CE" w:cs="Arial CE"/>
                <w:sz w:val="20"/>
              </w:rPr>
              <w:t>2</w:t>
            </w:r>
          </w:p>
        </w:tc>
        <w:tc>
          <w:tcPr>
            <w:tcW w:w="2380" w:type="dxa"/>
            <w:tcBorders>
              <w:top w:val="nil"/>
              <w:left w:val="nil"/>
              <w:bottom w:val="single" w:sz="4" w:space="0" w:color="auto"/>
              <w:right w:val="single" w:sz="4" w:space="0" w:color="auto"/>
            </w:tcBorders>
            <w:shd w:val="clear" w:color="auto" w:fill="auto"/>
            <w:noWrap/>
            <w:vAlign w:val="bottom"/>
            <w:hideMark/>
          </w:tcPr>
          <w:p w14:paraId="1EE1E2E2"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5AC9B6AA" w14:textId="77777777" w:rsidR="00C0400F" w:rsidRPr="00B2374A" w:rsidRDefault="00C0400F" w:rsidP="002B2580">
            <w:pPr>
              <w:jc w:val="right"/>
              <w:rPr>
                <w:rFonts w:ascii="Arial CE" w:hAnsi="Arial CE" w:cs="Arial CE"/>
                <w:sz w:val="20"/>
              </w:rPr>
            </w:pPr>
            <w:r w:rsidRPr="00B2374A">
              <w:rPr>
                <w:rFonts w:ascii="Arial CE" w:hAnsi="Arial CE" w:cs="Arial CE"/>
                <w:sz w:val="20"/>
              </w:rPr>
              <w:t>175 912</w:t>
            </w:r>
          </w:p>
        </w:tc>
        <w:tc>
          <w:tcPr>
            <w:tcW w:w="1000" w:type="dxa"/>
            <w:tcBorders>
              <w:top w:val="nil"/>
              <w:left w:val="nil"/>
              <w:bottom w:val="single" w:sz="4" w:space="0" w:color="auto"/>
              <w:right w:val="single" w:sz="4" w:space="0" w:color="auto"/>
            </w:tcBorders>
            <w:shd w:val="clear" w:color="000000" w:fill="FFFF00"/>
            <w:noWrap/>
            <w:vAlign w:val="bottom"/>
          </w:tcPr>
          <w:p w14:paraId="07718B4D"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9F9BFE6"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D43937F"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547E7123" w14:textId="77777777" w:rsidR="00C0400F" w:rsidRPr="00B2374A" w:rsidRDefault="00C0400F" w:rsidP="002B2580">
            <w:pPr>
              <w:jc w:val="right"/>
              <w:rPr>
                <w:rFonts w:ascii="Arial CE" w:hAnsi="Arial CE" w:cs="Arial CE"/>
                <w:sz w:val="20"/>
              </w:rPr>
            </w:pPr>
          </w:p>
        </w:tc>
      </w:tr>
      <w:tr w:rsidR="00C0400F" w:rsidRPr="00B2374A" w14:paraId="2582AF25"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0D3006E"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59C44F0E" w14:textId="77777777" w:rsidR="00C0400F" w:rsidRPr="00B2374A" w:rsidRDefault="00C0400F" w:rsidP="002B2580">
            <w:pPr>
              <w:jc w:val="center"/>
              <w:rPr>
                <w:rFonts w:ascii="Arial CE" w:hAnsi="Arial CE" w:cs="Arial CE"/>
                <w:sz w:val="20"/>
              </w:rPr>
            </w:pPr>
            <w:r w:rsidRPr="00B2374A">
              <w:rPr>
                <w:rFonts w:ascii="Arial CE" w:hAnsi="Arial CE" w:cs="Arial CE"/>
                <w:sz w:val="20"/>
              </w:rPr>
              <w:t>3</w:t>
            </w:r>
          </w:p>
        </w:tc>
        <w:tc>
          <w:tcPr>
            <w:tcW w:w="2380" w:type="dxa"/>
            <w:tcBorders>
              <w:top w:val="nil"/>
              <w:left w:val="nil"/>
              <w:bottom w:val="single" w:sz="4" w:space="0" w:color="auto"/>
              <w:right w:val="single" w:sz="4" w:space="0" w:color="auto"/>
            </w:tcBorders>
            <w:shd w:val="clear" w:color="auto" w:fill="auto"/>
            <w:noWrap/>
            <w:vAlign w:val="bottom"/>
            <w:hideMark/>
          </w:tcPr>
          <w:p w14:paraId="5B19B6C8"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048609AD" w14:textId="77777777" w:rsidR="00C0400F" w:rsidRPr="00B2374A" w:rsidRDefault="00C0400F" w:rsidP="002B2580">
            <w:pPr>
              <w:jc w:val="right"/>
              <w:rPr>
                <w:rFonts w:ascii="Arial CE" w:hAnsi="Arial CE" w:cs="Arial CE"/>
                <w:sz w:val="20"/>
              </w:rPr>
            </w:pPr>
            <w:r w:rsidRPr="00B2374A">
              <w:rPr>
                <w:rFonts w:ascii="Arial CE" w:hAnsi="Arial CE" w:cs="Arial CE"/>
                <w:sz w:val="20"/>
              </w:rPr>
              <w:t>108 776</w:t>
            </w:r>
          </w:p>
        </w:tc>
        <w:tc>
          <w:tcPr>
            <w:tcW w:w="1000" w:type="dxa"/>
            <w:tcBorders>
              <w:top w:val="nil"/>
              <w:left w:val="nil"/>
              <w:bottom w:val="single" w:sz="4" w:space="0" w:color="auto"/>
              <w:right w:val="single" w:sz="4" w:space="0" w:color="auto"/>
            </w:tcBorders>
            <w:shd w:val="clear" w:color="000000" w:fill="FFFF00"/>
            <w:noWrap/>
            <w:vAlign w:val="bottom"/>
          </w:tcPr>
          <w:p w14:paraId="252DDE5B"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BB81ED9"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11846A37"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1FEB6B5E" w14:textId="77777777" w:rsidR="00C0400F" w:rsidRPr="00B2374A" w:rsidRDefault="00C0400F" w:rsidP="002B2580">
            <w:pPr>
              <w:jc w:val="right"/>
              <w:rPr>
                <w:rFonts w:ascii="Arial CE" w:hAnsi="Arial CE" w:cs="Arial CE"/>
                <w:sz w:val="20"/>
              </w:rPr>
            </w:pPr>
          </w:p>
        </w:tc>
      </w:tr>
      <w:tr w:rsidR="00C0400F" w:rsidRPr="00B2374A" w14:paraId="1CE8785E"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185E88C"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29370EFD" w14:textId="77777777" w:rsidR="00C0400F" w:rsidRPr="00B2374A" w:rsidRDefault="00C0400F" w:rsidP="002B2580">
            <w:pPr>
              <w:jc w:val="center"/>
              <w:rPr>
                <w:rFonts w:ascii="Arial CE" w:hAnsi="Arial CE" w:cs="Arial CE"/>
                <w:sz w:val="20"/>
              </w:rPr>
            </w:pPr>
            <w:r w:rsidRPr="00B2374A">
              <w:rPr>
                <w:rFonts w:ascii="Arial CE" w:hAnsi="Arial CE" w:cs="Arial CE"/>
                <w:sz w:val="20"/>
              </w:rPr>
              <w:t>4</w:t>
            </w:r>
          </w:p>
        </w:tc>
        <w:tc>
          <w:tcPr>
            <w:tcW w:w="2380" w:type="dxa"/>
            <w:tcBorders>
              <w:top w:val="nil"/>
              <w:left w:val="nil"/>
              <w:bottom w:val="single" w:sz="4" w:space="0" w:color="auto"/>
              <w:right w:val="single" w:sz="4" w:space="0" w:color="auto"/>
            </w:tcBorders>
            <w:shd w:val="clear" w:color="auto" w:fill="auto"/>
            <w:noWrap/>
            <w:vAlign w:val="bottom"/>
            <w:hideMark/>
          </w:tcPr>
          <w:p w14:paraId="4046C85E"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76818A6C" w14:textId="77777777" w:rsidR="00C0400F" w:rsidRPr="00B2374A" w:rsidRDefault="00C0400F" w:rsidP="002B2580">
            <w:pPr>
              <w:jc w:val="right"/>
              <w:rPr>
                <w:rFonts w:ascii="Arial CE" w:hAnsi="Arial CE" w:cs="Arial CE"/>
                <w:sz w:val="20"/>
              </w:rPr>
            </w:pPr>
            <w:r w:rsidRPr="00B2374A">
              <w:rPr>
                <w:rFonts w:ascii="Arial CE" w:hAnsi="Arial CE" w:cs="Arial CE"/>
                <w:sz w:val="20"/>
              </w:rPr>
              <w:t>51 364</w:t>
            </w:r>
          </w:p>
        </w:tc>
        <w:tc>
          <w:tcPr>
            <w:tcW w:w="1000" w:type="dxa"/>
            <w:tcBorders>
              <w:top w:val="nil"/>
              <w:left w:val="nil"/>
              <w:bottom w:val="single" w:sz="4" w:space="0" w:color="auto"/>
              <w:right w:val="single" w:sz="4" w:space="0" w:color="auto"/>
            </w:tcBorders>
            <w:shd w:val="clear" w:color="000000" w:fill="FFFF00"/>
            <w:noWrap/>
            <w:vAlign w:val="bottom"/>
          </w:tcPr>
          <w:p w14:paraId="62A84DFD"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DC4CD61"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20806B6"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78F65359" w14:textId="77777777" w:rsidR="00C0400F" w:rsidRPr="00B2374A" w:rsidRDefault="00C0400F" w:rsidP="002B2580">
            <w:pPr>
              <w:jc w:val="right"/>
              <w:rPr>
                <w:rFonts w:ascii="Arial CE" w:hAnsi="Arial CE" w:cs="Arial CE"/>
                <w:sz w:val="20"/>
              </w:rPr>
            </w:pPr>
          </w:p>
        </w:tc>
      </w:tr>
      <w:tr w:rsidR="00C0400F" w:rsidRPr="00B2374A" w14:paraId="6CBE1FA8"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5E6B84"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4A4F77BA" w14:textId="77777777" w:rsidR="00C0400F" w:rsidRPr="00B2374A" w:rsidRDefault="00C0400F" w:rsidP="002B2580">
            <w:pPr>
              <w:jc w:val="center"/>
              <w:rPr>
                <w:rFonts w:ascii="Arial CE" w:hAnsi="Arial CE" w:cs="Arial CE"/>
                <w:sz w:val="20"/>
              </w:rPr>
            </w:pPr>
            <w:r w:rsidRPr="00B2374A">
              <w:rPr>
                <w:rFonts w:ascii="Arial CE" w:hAnsi="Arial CE" w:cs="Arial CE"/>
                <w:sz w:val="20"/>
              </w:rPr>
              <w:t>5</w:t>
            </w:r>
          </w:p>
        </w:tc>
        <w:tc>
          <w:tcPr>
            <w:tcW w:w="2380" w:type="dxa"/>
            <w:tcBorders>
              <w:top w:val="nil"/>
              <w:left w:val="nil"/>
              <w:bottom w:val="single" w:sz="4" w:space="0" w:color="auto"/>
              <w:right w:val="single" w:sz="4" w:space="0" w:color="auto"/>
            </w:tcBorders>
            <w:shd w:val="clear" w:color="auto" w:fill="auto"/>
            <w:noWrap/>
            <w:vAlign w:val="bottom"/>
            <w:hideMark/>
          </w:tcPr>
          <w:p w14:paraId="65B0ED10"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4F837E7D" w14:textId="77777777" w:rsidR="00C0400F" w:rsidRPr="00B2374A" w:rsidRDefault="00C0400F" w:rsidP="002B2580">
            <w:pPr>
              <w:jc w:val="right"/>
              <w:rPr>
                <w:rFonts w:ascii="Arial CE" w:hAnsi="Arial CE" w:cs="Arial CE"/>
                <w:sz w:val="20"/>
              </w:rPr>
            </w:pPr>
            <w:r w:rsidRPr="00B2374A">
              <w:rPr>
                <w:rFonts w:ascii="Arial CE" w:hAnsi="Arial CE" w:cs="Arial CE"/>
                <w:sz w:val="20"/>
              </w:rPr>
              <w:t>48 217</w:t>
            </w:r>
          </w:p>
        </w:tc>
        <w:tc>
          <w:tcPr>
            <w:tcW w:w="1000" w:type="dxa"/>
            <w:tcBorders>
              <w:top w:val="nil"/>
              <w:left w:val="nil"/>
              <w:bottom w:val="single" w:sz="4" w:space="0" w:color="auto"/>
              <w:right w:val="single" w:sz="4" w:space="0" w:color="auto"/>
            </w:tcBorders>
            <w:shd w:val="clear" w:color="000000" w:fill="FFFF00"/>
            <w:noWrap/>
            <w:vAlign w:val="bottom"/>
          </w:tcPr>
          <w:p w14:paraId="02986F09"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CE855C8"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82FA542"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06E3D063" w14:textId="77777777" w:rsidR="00C0400F" w:rsidRPr="00B2374A" w:rsidRDefault="00C0400F" w:rsidP="002B2580">
            <w:pPr>
              <w:jc w:val="right"/>
              <w:rPr>
                <w:rFonts w:ascii="Arial CE" w:hAnsi="Arial CE" w:cs="Arial CE"/>
                <w:sz w:val="20"/>
              </w:rPr>
            </w:pPr>
          </w:p>
        </w:tc>
      </w:tr>
      <w:tr w:rsidR="00C0400F" w:rsidRPr="00B2374A" w14:paraId="606C98A2"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4D16AFD"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0102489A" w14:textId="77777777" w:rsidR="00C0400F" w:rsidRPr="00B2374A" w:rsidRDefault="00C0400F" w:rsidP="002B2580">
            <w:pPr>
              <w:jc w:val="center"/>
              <w:rPr>
                <w:rFonts w:ascii="Arial CE" w:hAnsi="Arial CE" w:cs="Arial CE"/>
                <w:sz w:val="20"/>
              </w:rPr>
            </w:pPr>
            <w:r w:rsidRPr="00B2374A">
              <w:rPr>
                <w:rFonts w:ascii="Arial CE" w:hAnsi="Arial CE" w:cs="Arial CE"/>
                <w:sz w:val="20"/>
              </w:rPr>
              <w:t>6</w:t>
            </w:r>
          </w:p>
        </w:tc>
        <w:tc>
          <w:tcPr>
            <w:tcW w:w="2380" w:type="dxa"/>
            <w:tcBorders>
              <w:top w:val="nil"/>
              <w:left w:val="nil"/>
              <w:bottom w:val="single" w:sz="4" w:space="0" w:color="auto"/>
              <w:right w:val="single" w:sz="4" w:space="0" w:color="auto"/>
            </w:tcBorders>
            <w:shd w:val="clear" w:color="auto" w:fill="auto"/>
            <w:noWrap/>
            <w:vAlign w:val="bottom"/>
            <w:hideMark/>
          </w:tcPr>
          <w:p w14:paraId="4FA7E382"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76CFC878" w14:textId="77777777" w:rsidR="00C0400F" w:rsidRPr="00B2374A" w:rsidRDefault="00C0400F" w:rsidP="002B2580">
            <w:pPr>
              <w:jc w:val="right"/>
              <w:rPr>
                <w:rFonts w:ascii="Arial CE" w:hAnsi="Arial CE" w:cs="Arial CE"/>
                <w:sz w:val="20"/>
              </w:rPr>
            </w:pPr>
            <w:r w:rsidRPr="00B2374A">
              <w:rPr>
                <w:rFonts w:ascii="Arial CE" w:hAnsi="Arial CE" w:cs="Arial CE"/>
                <w:sz w:val="20"/>
              </w:rPr>
              <w:t>69 104</w:t>
            </w:r>
          </w:p>
        </w:tc>
        <w:tc>
          <w:tcPr>
            <w:tcW w:w="1000" w:type="dxa"/>
            <w:tcBorders>
              <w:top w:val="nil"/>
              <w:left w:val="nil"/>
              <w:bottom w:val="single" w:sz="4" w:space="0" w:color="auto"/>
              <w:right w:val="single" w:sz="4" w:space="0" w:color="auto"/>
            </w:tcBorders>
            <w:shd w:val="clear" w:color="000000" w:fill="FFFF00"/>
            <w:noWrap/>
            <w:vAlign w:val="bottom"/>
          </w:tcPr>
          <w:p w14:paraId="1C4A8B86"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2D744C1"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7759F57"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066EB6EF" w14:textId="77777777" w:rsidR="00C0400F" w:rsidRPr="00B2374A" w:rsidRDefault="00C0400F" w:rsidP="002B2580">
            <w:pPr>
              <w:jc w:val="right"/>
              <w:rPr>
                <w:rFonts w:ascii="Arial CE" w:hAnsi="Arial CE" w:cs="Arial CE"/>
                <w:sz w:val="20"/>
              </w:rPr>
            </w:pPr>
          </w:p>
        </w:tc>
      </w:tr>
      <w:tr w:rsidR="00C0400F" w:rsidRPr="00B2374A" w14:paraId="09D45A07"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1286654" w14:textId="77777777" w:rsidR="00C0400F" w:rsidRPr="00B2374A" w:rsidRDefault="00C0400F" w:rsidP="002B2580">
            <w:pPr>
              <w:rPr>
                <w:sz w:val="20"/>
              </w:rPr>
            </w:pPr>
          </w:p>
        </w:tc>
        <w:tc>
          <w:tcPr>
            <w:tcW w:w="420" w:type="dxa"/>
            <w:tcBorders>
              <w:top w:val="nil"/>
              <w:left w:val="nil"/>
              <w:bottom w:val="nil"/>
              <w:right w:val="nil"/>
            </w:tcBorders>
            <w:shd w:val="clear" w:color="auto" w:fill="auto"/>
            <w:noWrap/>
            <w:vAlign w:val="bottom"/>
            <w:hideMark/>
          </w:tcPr>
          <w:p w14:paraId="45EA786F" w14:textId="77777777" w:rsidR="00C0400F" w:rsidRPr="00B2374A" w:rsidRDefault="00C0400F" w:rsidP="002B2580">
            <w:pPr>
              <w:jc w:val="center"/>
              <w:rPr>
                <w:sz w:val="20"/>
              </w:rPr>
            </w:pPr>
          </w:p>
        </w:tc>
        <w:tc>
          <w:tcPr>
            <w:tcW w:w="2380" w:type="dxa"/>
            <w:tcBorders>
              <w:top w:val="nil"/>
              <w:left w:val="nil"/>
              <w:bottom w:val="nil"/>
              <w:right w:val="nil"/>
            </w:tcBorders>
            <w:shd w:val="clear" w:color="auto" w:fill="auto"/>
            <w:noWrap/>
            <w:vAlign w:val="bottom"/>
            <w:hideMark/>
          </w:tcPr>
          <w:p w14:paraId="4F1B24F2" w14:textId="77777777" w:rsidR="00C0400F" w:rsidRPr="00B2374A" w:rsidRDefault="00C0400F"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5F6543F6" w14:textId="77777777" w:rsidR="00C0400F" w:rsidRPr="00B2374A" w:rsidRDefault="00C0400F" w:rsidP="002B2580">
            <w:pPr>
              <w:jc w:val="right"/>
              <w:rPr>
                <w:rFonts w:ascii="Arial CE" w:hAnsi="Arial CE" w:cs="Arial CE"/>
                <w:b/>
                <w:bCs/>
                <w:sz w:val="20"/>
              </w:rPr>
            </w:pPr>
            <w:r w:rsidRPr="00B2374A">
              <w:rPr>
                <w:rFonts w:ascii="Arial CE" w:hAnsi="Arial CE" w:cs="Arial CE"/>
                <w:b/>
                <w:bCs/>
                <w:sz w:val="20"/>
              </w:rPr>
              <w:t>528 651</w:t>
            </w:r>
          </w:p>
        </w:tc>
        <w:tc>
          <w:tcPr>
            <w:tcW w:w="1000" w:type="dxa"/>
            <w:tcBorders>
              <w:top w:val="nil"/>
              <w:left w:val="nil"/>
              <w:bottom w:val="nil"/>
              <w:right w:val="nil"/>
            </w:tcBorders>
            <w:shd w:val="clear" w:color="auto" w:fill="auto"/>
            <w:noWrap/>
            <w:vAlign w:val="bottom"/>
            <w:hideMark/>
          </w:tcPr>
          <w:p w14:paraId="4AED0B5C" w14:textId="77777777" w:rsidR="00C0400F" w:rsidRPr="00B2374A" w:rsidRDefault="00C0400F" w:rsidP="002B2580">
            <w:pPr>
              <w:jc w:val="right"/>
              <w:rPr>
                <w:rFonts w:ascii="Arial CE" w:hAnsi="Arial CE" w:cs="Arial CE"/>
                <w:b/>
                <w:bCs/>
                <w:sz w:val="20"/>
              </w:rPr>
            </w:pPr>
          </w:p>
        </w:tc>
        <w:tc>
          <w:tcPr>
            <w:tcW w:w="1160" w:type="dxa"/>
            <w:tcBorders>
              <w:top w:val="nil"/>
              <w:left w:val="nil"/>
              <w:bottom w:val="nil"/>
              <w:right w:val="nil"/>
            </w:tcBorders>
            <w:shd w:val="clear" w:color="auto" w:fill="auto"/>
            <w:noWrap/>
            <w:vAlign w:val="bottom"/>
            <w:hideMark/>
          </w:tcPr>
          <w:p w14:paraId="02D99DD8" w14:textId="77777777" w:rsidR="00C0400F" w:rsidRPr="00B2374A" w:rsidRDefault="00C0400F"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71891DA4" w14:textId="77777777" w:rsidR="00C0400F" w:rsidRPr="00B2374A" w:rsidRDefault="00C0400F" w:rsidP="002B2580">
            <w:pPr>
              <w:jc w:val="right"/>
              <w:rPr>
                <w:rFonts w:ascii="Arial CE" w:hAnsi="Arial CE" w:cs="Arial CE"/>
                <w:b/>
                <w:bCs/>
                <w:sz w:val="20"/>
              </w:rPr>
            </w:pPr>
          </w:p>
        </w:tc>
        <w:tc>
          <w:tcPr>
            <w:tcW w:w="1280" w:type="dxa"/>
            <w:tcBorders>
              <w:top w:val="nil"/>
              <w:left w:val="nil"/>
              <w:bottom w:val="nil"/>
              <w:right w:val="nil"/>
            </w:tcBorders>
            <w:shd w:val="clear" w:color="auto" w:fill="auto"/>
            <w:noWrap/>
            <w:vAlign w:val="bottom"/>
            <w:hideMark/>
          </w:tcPr>
          <w:p w14:paraId="344302EF" w14:textId="77777777" w:rsidR="00C0400F" w:rsidRPr="00B2374A" w:rsidRDefault="00C0400F" w:rsidP="002B2580">
            <w:pPr>
              <w:jc w:val="right"/>
              <w:rPr>
                <w:rFonts w:ascii="Arial CE" w:hAnsi="Arial CE" w:cs="Arial CE"/>
                <w:b/>
                <w:bCs/>
                <w:sz w:val="20"/>
              </w:rPr>
            </w:pPr>
          </w:p>
        </w:tc>
      </w:tr>
      <w:tr w:rsidR="00C0400F" w:rsidRPr="00B2374A" w14:paraId="5F7B00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328E71CC" w14:textId="77777777" w:rsidR="00C0400F" w:rsidRPr="00B2374A" w:rsidRDefault="00C0400F" w:rsidP="002B2580">
            <w:pPr>
              <w:rPr>
                <w:sz w:val="20"/>
              </w:rPr>
            </w:pPr>
          </w:p>
        </w:tc>
        <w:tc>
          <w:tcPr>
            <w:tcW w:w="420" w:type="dxa"/>
            <w:tcBorders>
              <w:top w:val="nil"/>
              <w:left w:val="nil"/>
              <w:bottom w:val="nil"/>
              <w:right w:val="nil"/>
            </w:tcBorders>
            <w:shd w:val="clear" w:color="auto" w:fill="auto"/>
            <w:noWrap/>
            <w:vAlign w:val="bottom"/>
            <w:hideMark/>
          </w:tcPr>
          <w:p w14:paraId="1DB05BE1" w14:textId="77777777" w:rsidR="00C0400F" w:rsidRPr="00B2374A" w:rsidRDefault="00C0400F" w:rsidP="002B2580">
            <w:pPr>
              <w:jc w:val="center"/>
              <w:rPr>
                <w:sz w:val="20"/>
              </w:rPr>
            </w:pPr>
          </w:p>
        </w:tc>
        <w:tc>
          <w:tcPr>
            <w:tcW w:w="2380" w:type="dxa"/>
            <w:tcBorders>
              <w:top w:val="nil"/>
              <w:left w:val="nil"/>
              <w:bottom w:val="nil"/>
              <w:right w:val="nil"/>
            </w:tcBorders>
            <w:shd w:val="clear" w:color="auto" w:fill="auto"/>
            <w:noWrap/>
            <w:vAlign w:val="bottom"/>
            <w:hideMark/>
          </w:tcPr>
          <w:p w14:paraId="11C18621" w14:textId="77777777" w:rsidR="00C0400F" w:rsidRPr="00B2374A" w:rsidRDefault="00C0400F" w:rsidP="002B2580">
            <w:pPr>
              <w:rPr>
                <w:sz w:val="20"/>
              </w:rPr>
            </w:pPr>
          </w:p>
        </w:tc>
        <w:tc>
          <w:tcPr>
            <w:tcW w:w="1360" w:type="dxa"/>
            <w:tcBorders>
              <w:top w:val="nil"/>
              <w:left w:val="nil"/>
              <w:bottom w:val="nil"/>
              <w:right w:val="nil"/>
            </w:tcBorders>
            <w:shd w:val="clear" w:color="auto" w:fill="auto"/>
            <w:noWrap/>
            <w:vAlign w:val="bottom"/>
            <w:hideMark/>
          </w:tcPr>
          <w:p w14:paraId="48436D17" w14:textId="77777777" w:rsidR="00C0400F" w:rsidRPr="00B2374A" w:rsidRDefault="00C0400F" w:rsidP="002B2580">
            <w:pPr>
              <w:rPr>
                <w:sz w:val="20"/>
              </w:rPr>
            </w:pPr>
          </w:p>
        </w:tc>
        <w:tc>
          <w:tcPr>
            <w:tcW w:w="1000" w:type="dxa"/>
            <w:tcBorders>
              <w:top w:val="nil"/>
              <w:left w:val="nil"/>
              <w:bottom w:val="nil"/>
              <w:right w:val="nil"/>
            </w:tcBorders>
            <w:shd w:val="clear" w:color="auto" w:fill="auto"/>
            <w:noWrap/>
            <w:vAlign w:val="bottom"/>
            <w:hideMark/>
          </w:tcPr>
          <w:p w14:paraId="5DBCE1AC" w14:textId="77777777" w:rsidR="00C0400F" w:rsidRPr="00B2374A" w:rsidRDefault="00C0400F" w:rsidP="002B2580">
            <w:pPr>
              <w:rPr>
                <w:sz w:val="20"/>
              </w:rPr>
            </w:pPr>
          </w:p>
        </w:tc>
        <w:tc>
          <w:tcPr>
            <w:tcW w:w="1160" w:type="dxa"/>
            <w:tcBorders>
              <w:top w:val="nil"/>
              <w:left w:val="nil"/>
              <w:bottom w:val="nil"/>
              <w:right w:val="nil"/>
            </w:tcBorders>
            <w:shd w:val="clear" w:color="auto" w:fill="auto"/>
            <w:noWrap/>
            <w:vAlign w:val="bottom"/>
            <w:hideMark/>
          </w:tcPr>
          <w:p w14:paraId="322A66EA" w14:textId="77777777" w:rsidR="00C0400F" w:rsidRPr="00B2374A" w:rsidRDefault="00C0400F" w:rsidP="002B2580">
            <w:pPr>
              <w:rPr>
                <w:sz w:val="20"/>
              </w:rPr>
            </w:pPr>
          </w:p>
        </w:tc>
        <w:tc>
          <w:tcPr>
            <w:tcW w:w="900" w:type="dxa"/>
            <w:tcBorders>
              <w:top w:val="nil"/>
              <w:left w:val="nil"/>
              <w:bottom w:val="nil"/>
              <w:right w:val="nil"/>
            </w:tcBorders>
            <w:shd w:val="clear" w:color="000000" w:fill="FFFFFF"/>
            <w:noWrap/>
            <w:vAlign w:val="bottom"/>
            <w:hideMark/>
          </w:tcPr>
          <w:p w14:paraId="1FBAFA46" w14:textId="77777777" w:rsidR="00C0400F" w:rsidRPr="00B2374A" w:rsidRDefault="00C0400F" w:rsidP="002B2580">
            <w:pPr>
              <w:rPr>
                <w:rFonts w:ascii="Arial CE" w:hAnsi="Arial CE" w:cs="Arial CE"/>
                <w:b/>
                <w:bCs/>
                <w:sz w:val="20"/>
              </w:rPr>
            </w:pPr>
            <w:r w:rsidRPr="00B2374A">
              <w:rPr>
                <w:rFonts w:ascii="Arial CE" w:hAnsi="Arial CE" w:cs="Arial CE"/>
                <w:b/>
                <w:bCs/>
                <w:sz w:val="20"/>
              </w:rPr>
              <w:t> </w:t>
            </w:r>
          </w:p>
        </w:tc>
        <w:tc>
          <w:tcPr>
            <w:tcW w:w="1280" w:type="dxa"/>
            <w:tcBorders>
              <w:top w:val="nil"/>
              <w:left w:val="nil"/>
              <w:bottom w:val="nil"/>
              <w:right w:val="nil"/>
            </w:tcBorders>
            <w:shd w:val="clear" w:color="auto" w:fill="auto"/>
            <w:noWrap/>
            <w:vAlign w:val="bottom"/>
            <w:hideMark/>
          </w:tcPr>
          <w:p w14:paraId="63200C0B" w14:textId="77777777" w:rsidR="00C0400F" w:rsidRPr="00B2374A" w:rsidRDefault="00C0400F" w:rsidP="002B2580">
            <w:pPr>
              <w:rPr>
                <w:rFonts w:ascii="Arial CE" w:hAnsi="Arial CE" w:cs="Arial CE"/>
                <w:b/>
                <w:bCs/>
                <w:sz w:val="20"/>
              </w:rPr>
            </w:pPr>
          </w:p>
        </w:tc>
      </w:tr>
      <w:tr w:rsidR="00C0400F" w:rsidRPr="00B2374A" w14:paraId="1FA8C2DF"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0CC293B2" w14:textId="1C7DFD0E" w:rsidR="00C0400F" w:rsidRPr="00B2374A" w:rsidRDefault="00C0400F" w:rsidP="002B2580">
            <w:pPr>
              <w:jc w:val="center"/>
              <w:rPr>
                <w:rFonts w:ascii="Arial CE" w:hAnsi="Arial CE" w:cs="Arial CE"/>
                <w:b/>
                <w:bCs/>
                <w:sz w:val="20"/>
              </w:rPr>
            </w:pPr>
            <w:r w:rsidRPr="00B2374A">
              <w:rPr>
                <w:rFonts w:ascii="Arial CE" w:hAnsi="Arial CE" w:cs="Arial CE"/>
                <w:b/>
                <w:bCs/>
                <w:sz w:val="20"/>
              </w:rPr>
              <w:t>V prípade dažďa sa krop</w:t>
            </w:r>
            <w:r w:rsidR="00895F64">
              <w:rPr>
                <w:rFonts w:ascii="Arial CE" w:hAnsi="Arial CE" w:cs="Arial CE"/>
                <w:b/>
                <w:bCs/>
                <w:sz w:val="20"/>
              </w:rPr>
              <w:t>enie nevykonáva (odkladá sa</w:t>
            </w:r>
            <w:r w:rsidRPr="00B2374A">
              <w:rPr>
                <w:rFonts w:ascii="Arial CE" w:hAnsi="Arial CE" w:cs="Arial CE"/>
                <w:b/>
                <w:bCs/>
                <w:sz w:val="20"/>
              </w:rPr>
              <w:t xml:space="preserve"> na kropenie počas horúčav)</w:t>
            </w:r>
          </w:p>
        </w:tc>
      </w:tr>
    </w:tbl>
    <w:p w14:paraId="2848A920" w14:textId="77777777" w:rsidR="00C0400F" w:rsidRDefault="00C0400F" w:rsidP="00C0400F">
      <w:pPr>
        <w:pStyle w:val="F6-MenoFunkcia"/>
        <w:ind w:left="0"/>
        <w:rPr>
          <w:szCs w:val="24"/>
        </w:rPr>
      </w:pPr>
    </w:p>
    <w:p w14:paraId="068CE860" w14:textId="77777777" w:rsidR="00C0400F" w:rsidRDefault="00C0400F" w:rsidP="00C0400F">
      <w:pPr>
        <w:pStyle w:val="F6-MenoFunkcia"/>
        <w:ind w:left="0"/>
        <w:rPr>
          <w:szCs w:val="24"/>
        </w:rPr>
      </w:pPr>
    </w:p>
    <w:p w14:paraId="66BB63BE" w14:textId="77777777" w:rsidR="00C0400F" w:rsidRDefault="00C0400F" w:rsidP="00C0400F">
      <w:pPr>
        <w:pStyle w:val="F6-MenoFunkcia"/>
        <w:ind w:left="0"/>
        <w:rPr>
          <w:szCs w:val="24"/>
        </w:rPr>
      </w:pPr>
    </w:p>
    <w:p w14:paraId="3DEE6B0E" w14:textId="77777777" w:rsidR="00C0400F" w:rsidRDefault="00C0400F" w:rsidP="00C0400F">
      <w:pPr>
        <w:pStyle w:val="F6-MenoFunkcia"/>
        <w:ind w:left="0"/>
        <w:rPr>
          <w:szCs w:val="24"/>
        </w:rPr>
      </w:pPr>
    </w:p>
    <w:tbl>
      <w:tblPr>
        <w:tblW w:w="13916" w:type="dxa"/>
        <w:tblInd w:w="70" w:type="dxa"/>
        <w:tblCellMar>
          <w:left w:w="70" w:type="dxa"/>
          <w:right w:w="70" w:type="dxa"/>
        </w:tblCellMar>
        <w:tblLook w:val="04A0" w:firstRow="1" w:lastRow="0" w:firstColumn="1" w:lastColumn="0" w:noHBand="0" w:noVBand="1"/>
      </w:tblPr>
      <w:tblGrid>
        <w:gridCol w:w="1060"/>
        <w:gridCol w:w="937"/>
        <w:gridCol w:w="2986"/>
        <w:gridCol w:w="3353"/>
        <w:gridCol w:w="1620"/>
        <w:gridCol w:w="1180"/>
        <w:gridCol w:w="1400"/>
        <w:gridCol w:w="1380"/>
      </w:tblGrid>
      <w:tr w:rsidR="00C0400F" w:rsidRPr="00D945CD" w14:paraId="08D058DB" w14:textId="77777777" w:rsidTr="002B2580">
        <w:trPr>
          <w:trHeight w:val="330"/>
        </w:trPr>
        <w:tc>
          <w:tcPr>
            <w:tcW w:w="1060" w:type="dxa"/>
            <w:tcBorders>
              <w:top w:val="nil"/>
              <w:left w:val="nil"/>
              <w:bottom w:val="nil"/>
              <w:right w:val="nil"/>
            </w:tcBorders>
            <w:shd w:val="clear" w:color="auto" w:fill="auto"/>
            <w:noWrap/>
            <w:vAlign w:val="bottom"/>
            <w:hideMark/>
          </w:tcPr>
          <w:p w14:paraId="7E8DDBAA"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2330F1F6" w14:textId="77777777" w:rsidR="00C0400F" w:rsidRPr="00D945CD" w:rsidRDefault="00C0400F" w:rsidP="002B2580">
            <w:pPr>
              <w:jc w:val="center"/>
              <w:rPr>
                <w:sz w:val="20"/>
              </w:rPr>
            </w:pPr>
          </w:p>
        </w:tc>
        <w:tc>
          <w:tcPr>
            <w:tcW w:w="6339"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7BF1EBE" w14:textId="77777777" w:rsidR="00C0400F" w:rsidRPr="00D945CD" w:rsidRDefault="00C0400F" w:rsidP="002B2580">
            <w:pPr>
              <w:jc w:val="center"/>
              <w:rPr>
                <w:rFonts w:ascii="Arial CE" w:hAnsi="Arial CE" w:cs="Arial CE"/>
                <w:b/>
                <w:bCs/>
              </w:rPr>
            </w:pPr>
            <w:r w:rsidRPr="00D945CD">
              <w:rPr>
                <w:rFonts w:ascii="Arial CE" w:hAnsi="Arial CE" w:cs="Arial CE"/>
                <w:b/>
                <w:bCs/>
              </w:rPr>
              <w:t>Čistenia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6A0B3796"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1180" w:type="dxa"/>
            <w:tcBorders>
              <w:top w:val="nil"/>
              <w:left w:val="nil"/>
              <w:bottom w:val="nil"/>
              <w:right w:val="nil"/>
            </w:tcBorders>
            <w:shd w:val="clear" w:color="auto" w:fill="auto"/>
            <w:noWrap/>
            <w:vAlign w:val="bottom"/>
            <w:hideMark/>
          </w:tcPr>
          <w:p w14:paraId="4B606A28" w14:textId="77777777" w:rsidR="00C0400F" w:rsidRPr="00D945CD" w:rsidRDefault="00C0400F" w:rsidP="002B2580">
            <w:pP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4CD55340"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2EE7AC79" w14:textId="77777777" w:rsidR="00C0400F" w:rsidRPr="00D945CD" w:rsidRDefault="00C0400F" w:rsidP="002B2580">
            <w:pPr>
              <w:rPr>
                <w:sz w:val="20"/>
              </w:rPr>
            </w:pPr>
          </w:p>
        </w:tc>
      </w:tr>
      <w:tr w:rsidR="00C0400F" w:rsidRPr="00D945CD" w14:paraId="736D911E" w14:textId="77777777" w:rsidTr="002B2580">
        <w:trPr>
          <w:trHeight w:val="315"/>
        </w:trPr>
        <w:tc>
          <w:tcPr>
            <w:tcW w:w="1060" w:type="dxa"/>
            <w:tcBorders>
              <w:top w:val="nil"/>
              <w:left w:val="nil"/>
              <w:bottom w:val="nil"/>
              <w:right w:val="nil"/>
            </w:tcBorders>
            <w:shd w:val="clear" w:color="auto" w:fill="auto"/>
            <w:noWrap/>
            <w:vAlign w:val="bottom"/>
            <w:hideMark/>
          </w:tcPr>
          <w:p w14:paraId="3BED7432"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1F8F6334" w14:textId="77777777" w:rsidR="00C0400F" w:rsidRPr="00D945CD" w:rsidRDefault="00C0400F" w:rsidP="002B2580">
            <w:pPr>
              <w:jc w:val="center"/>
              <w:rPr>
                <w:sz w:val="20"/>
              </w:rPr>
            </w:pP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5ADD8ED7" w14:textId="77777777" w:rsidR="00C0400F" w:rsidRPr="00D945CD" w:rsidRDefault="00C0400F" w:rsidP="002B2580">
            <w:pPr>
              <w:jc w:val="center"/>
              <w:rPr>
                <w:rFonts w:ascii="Arial CE" w:hAnsi="Arial CE" w:cs="Arial CE"/>
                <w:b/>
                <w:bCs/>
              </w:rPr>
            </w:pPr>
            <w:r w:rsidRPr="00D945CD">
              <w:rPr>
                <w:rFonts w:ascii="Arial CE" w:hAnsi="Arial CE" w:cs="Arial CE"/>
                <w:b/>
                <w:bCs/>
              </w:rPr>
              <w:t> </w:t>
            </w:r>
          </w:p>
        </w:tc>
        <w:tc>
          <w:tcPr>
            <w:tcW w:w="3353" w:type="dxa"/>
            <w:tcBorders>
              <w:top w:val="nil"/>
              <w:left w:val="nil"/>
              <w:bottom w:val="single" w:sz="4" w:space="0" w:color="auto"/>
              <w:right w:val="single" w:sz="4" w:space="0" w:color="auto"/>
            </w:tcBorders>
            <w:shd w:val="clear" w:color="auto" w:fill="auto"/>
            <w:noWrap/>
            <w:vAlign w:val="bottom"/>
            <w:hideMark/>
          </w:tcPr>
          <w:p w14:paraId="00BDBCDB" w14:textId="77777777" w:rsidR="00C0400F" w:rsidRPr="00D945CD" w:rsidRDefault="00C0400F" w:rsidP="002B2580">
            <w:pPr>
              <w:jc w:val="center"/>
              <w:rPr>
                <w:rFonts w:ascii="Arial CE" w:hAnsi="Arial CE" w:cs="Arial CE"/>
                <w:b/>
                <w:bCs/>
              </w:rPr>
            </w:pPr>
            <w:r w:rsidRPr="00D945CD">
              <w:rPr>
                <w:rFonts w:ascii="Arial CE" w:hAnsi="Arial CE" w:cs="Arial CE"/>
                <w:b/>
                <w:bCs/>
              </w:rPr>
              <w:t>od</w:t>
            </w:r>
          </w:p>
        </w:tc>
        <w:tc>
          <w:tcPr>
            <w:tcW w:w="1620" w:type="dxa"/>
            <w:tcBorders>
              <w:top w:val="nil"/>
              <w:left w:val="nil"/>
              <w:bottom w:val="single" w:sz="4" w:space="0" w:color="auto"/>
              <w:right w:val="single" w:sz="8" w:space="0" w:color="auto"/>
            </w:tcBorders>
            <w:shd w:val="clear" w:color="auto" w:fill="auto"/>
            <w:noWrap/>
            <w:vAlign w:val="bottom"/>
            <w:hideMark/>
          </w:tcPr>
          <w:p w14:paraId="0A02BC82" w14:textId="77777777" w:rsidR="00C0400F" w:rsidRPr="00D945CD" w:rsidRDefault="00C0400F" w:rsidP="002B2580">
            <w:pPr>
              <w:jc w:val="center"/>
              <w:rPr>
                <w:rFonts w:ascii="Arial CE" w:hAnsi="Arial CE" w:cs="Arial CE"/>
                <w:b/>
                <w:bCs/>
              </w:rPr>
            </w:pPr>
            <w:r w:rsidRPr="00D945CD">
              <w:rPr>
                <w:rFonts w:ascii="Arial CE" w:hAnsi="Arial CE" w:cs="Arial CE"/>
                <w:b/>
                <w:bCs/>
              </w:rPr>
              <w:t>do</w:t>
            </w:r>
          </w:p>
        </w:tc>
        <w:tc>
          <w:tcPr>
            <w:tcW w:w="1180" w:type="dxa"/>
            <w:tcBorders>
              <w:top w:val="nil"/>
              <w:left w:val="nil"/>
              <w:bottom w:val="nil"/>
              <w:right w:val="nil"/>
            </w:tcBorders>
            <w:shd w:val="clear" w:color="auto" w:fill="auto"/>
            <w:noWrap/>
            <w:vAlign w:val="bottom"/>
            <w:hideMark/>
          </w:tcPr>
          <w:p w14:paraId="26067B61" w14:textId="77777777" w:rsidR="00C0400F" w:rsidRPr="00D945CD" w:rsidRDefault="00C0400F" w:rsidP="002B2580">
            <w:pPr>
              <w:jc w:val="cente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61B80766"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6C00BD5D" w14:textId="77777777" w:rsidR="00C0400F" w:rsidRPr="00D945CD" w:rsidRDefault="00C0400F" w:rsidP="002B2580">
            <w:pPr>
              <w:rPr>
                <w:sz w:val="20"/>
              </w:rPr>
            </w:pPr>
          </w:p>
        </w:tc>
      </w:tr>
      <w:tr w:rsidR="00C0400F" w:rsidRPr="00D945CD" w14:paraId="09B9DAD1" w14:textId="77777777" w:rsidTr="002B2580">
        <w:trPr>
          <w:trHeight w:val="315"/>
        </w:trPr>
        <w:tc>
          <w:tcPr>
            <w:tcW w:w="1060" w:type="dxa"/>
            <w:tcBorders>
              <w:top w:val="nil"/>
              <w:left w:val="nil"/>
              <w:bottom w:val="nil"/>
              <w:right w:val="nil"/>
            </w:tcBorders>
            <w:shd w:val="clear" w:color="auto" w:fill="auto"/>
            <w:noWrap/>
            <w:vAlign w:val="bottom"/>
            <w:hideMark/>
          </w:tcPr>
          <w:p w14:paraId="4D652150"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3BBBC5D1" w14:textId="77777777" w:rsidR="00C0400F" w:rsidRPr="00D945CD" w:rsidRDefault="00C0400F" w:rsidP="002B2580">
            <w:pPr>
              <w:jc w:val="center"/>
              <w:rPr>
                <w:sz w:val="20"/>
              </w:rPr>
            </w:pP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2DA0AEE8" w14:textId="77777777" w:rsidR="00C0400F" w:rsidRPr="00D945CD" w:rsidRDefault="00C0400F" w:rsidP="002B2580">
            <w:pPr>
              <w:rPr>
                <w:rFonts w:ascii="Arial CE" w:hAnsi="Arial CE" w:cs="Arial CE"/>
                <w:b/>
                <w:bCs/>
              </w:rPr>
            </w:pPr>
            <w:r w:rsidRPr="00D945CD">
              <w:rPr>
                <w:rFonts w:ascii="Arial CE" w:hAnsi="Arial CE" w:cs="Arial CE"/>
                <w:b/>
                <w:bCs/>
              </w:rPr>
              <w:t>1. smena</w:t>
            </w:r>
          </w:p>
        </w:tc>
        <w:tc>
          <w:tcPr>
            <w:tcW w:w="3353" w:type="dxa"/>
            <w:tcBorders>
              <w:top w:val="nil"/>
              <w:left w:val="nil"/>
              <w:bottom w:val="single" w:sz="4" w:space="0" w:color="auto"/>
              <w:right w:val="single" w:sz="4" w:space="0" w:color="auto"/>
            </w:tcBorders>
            <w:shd w:val="clear" w:color="auto" w:fill="auto"/>
            <w:noWrap/>
            <w:vAlign w:val="bottom"/>
            <w:hideMark/>
          </w:tcPr>
          <w:p w14:paraId="0862B4CE" w14:textId="77777777" w:rsidR="00C0400F" w:rsidRPr="00D945CD" w:rsidRDefault="00C0400F" w:rsidP="002B2580">
            <w:pPr>
              <w:jc w:val="center"/>
              <w:rPr>
                <w:rFonts w:ascii="Arial CE" w:hAnsi="Arial CE" w:cs="Arial CE"/>
                <w:b/>
                <w:bCs/>
              </w:rPr>
            </w:pPr>
            <w:r w:rsidRPr="00D945CD">
              <w:rPr>
                <w:rFonts w:ascii="Arial CE" w:hAnsi="Arial CE" w:cs="Arial CE"/>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DBEF0FE" w14:textId="77777777" w:rsidR="00C0400F" w:rsidRPr="00D945CD" w:rsidRDefault="00C0400F" w:rsidP="002B2580">
            <w:pPr>
              <w:jc w:val="center"/>
              <w:rPr>
                <w:rFonts w:ascii="Arial CE" w:hAnsi="Arial CE" w:cs="Arial CE"/>
                <w:b/>
                <w:bCs/>
              </w:rPr>
            </w:pPr>
            <w:r w:rsidRPr="00D945CD">
              <w:rPr>
                <w:rFonts w:ascii="Arial CE" w:hAnsi="Arial CE" w:cs="Arial CE"/>
                <w:b/>
                <w:bCs/>
              </w:rPr>
              <w:t>18:00</w:t>
            </w:r>
          </w:p>
        </w:tc>
        <w:tc>
          <w:tcPr>
            <w:tcW w:w="1180" w:type="dxa"/>
            <w:tcBorders>
              <w:top w:val="nil"/>
              <w:left w:val="nil"/>
              <w:bottom w:val="nil"/>
              <w:right w:val="nil"/>
            </w:tcBorders>
            <w:shd w:val="clear" w:color="auto" w:fill="auto"/>
            <w:noWrap/>
            <w:vAlign w:val="bottom"/>
            <w:hideMark/>
          </w:tcPr>
          <w:p w14:paraId="313015EB" w14:textId="77777777" w:rsidR="00C0400F" w:rsidRPr="00D945CD" w:rsidRDefault="00C0400F" w:rsidP="002B2580">
            <w:pPr>
              <w:jc w:val="cente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1CC5A374"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651C4CC4" w14:textId="77777777" w:rsidR="00C0400F" w:rsidRPr="00D945CD" w:rsidRDefault="00C0400F" w:rsidP="002B2580">
            <w:pPr>
              <w:jc w:val="center"/>
              <w:rPr>
                <w:sz w:val="20"/>
              </w:rPr>
            </w:pPr>
          </w:p>
        </w:tc>
      </w:tr>
      <w:tr w:rsidR="00C0400F" w:rsidRPr="00D945CD" w14:paraId="2741E6F0" w14:textId="77777777" w:rsidTr="002B2580">
        <w:trPr>
          <w:trHeight w:val="315"/>
        </w:trPr>
        <w:tc>
          <w:tcPr>
            <w:tcW w:w="1060" w:type="dxa"/>
            <w:tcBorders>
              <w:top w:val="nil"/>
              <w:left w:val="nil"/>
              <w:bottom w:val="nil"/>
              <w:right w:val="nil"/>
            </w:tcBorders>
            <w:shd w:val="clear" w:color="auto" w:fill="auto"/>
            <w:noWrap/>
            <w:vAlign w:val="bottom"/>
            <w:hideMark/>
          </w:tcPr>
          <w:p w14:paraId="3A0C2EB6" w14:textId="77777777" w:rsidR="00C0400F" w:rsidRPr="00D945CD" w:rsidRDefault="00C0400F" w:rsidP="002B2580">
            <w:pPr>
              <w:rPr>
                <w:sz w:val="20"/>
              </w:rPr>
            </w:pPr>
          </w:p>
        </w:tc>
        <w:tc>
          <w:tcPr>
            <w:tcW w:w="9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068CB19"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4F441C6D" w14:textId="77777777" w:rsidR="00C0400F" w:rsidRPr="00D945CD" w:rsidRDefault="00C0400F" w:rsidP="002B2580">
            <w:pPr>
              <w:rPr>
                <w:rFonts w:ascii="Arial CE" w:hAnsi="Arial CE" w:cs="Arial CE"/>
                <w:b/>
                <w:bCs/>
              </w:rPr>
            </w:pPr>
            <w:r w:rsidRPr="00D945CD">
              <w:rPr>
                <w:rFonts w:ascii="Arial CE" w:hAnsi="Arial CE" w:cs="Arial CE"/>
                <w:b/>
                <w:bCs/>
              </w:rPr>
              <w:t>2. smena</w:t>
            </w:r>
          </w:p>
        </w:tc>
        <w:tc>
          <w:tcPr>
            <w:tcW w:w="3353" w:type="dxa"/>
            <w:tcBorders>
              <w:top w:val="nil"/>
              <w:left w:val="nil"/>
              <w:bottom w:val="single" w:sz="4" w:space="0" w:color="auto"/>
              <w:right w:val="single" w:sz="4" w:space="0" w:color="auto"/>
            </w:tcBorders>
            <w:shd w:val="clear" w:color="auto" w:fill="auto"/>
            <w:noWrap/>
            <w:vAlign w:val="bottom"/>
            <w:hideMark/>
          </w:tcPr>
          <w:p w14:paraId="03037119" w14:textId="77777777" w:rsidR="00C0400F" w:rsidRPr="00D945CD" w:rsidRDefault="00C0400F" w:rsidP="002B2580">
            <w:pPr>
              <w:jc w:val="center"/>
              <w:rPr>
                <w:rFonts w:ascii="Arial CE" w:hAnsi="Arial CE" w:cs="Arial CE"/>
                <w:b/>
                <w:bCs/>
              </w:rPr>
            </w:pPr>
            <w:r w:rsidRPr="00D945CD">
              <w:rPr>
                <w:rFonts w:ascii="Arial CE" w:hAnsi="Arial CE" w:cs="Arial CE"/>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3616725F" w14:textId="77777777" w:rsidR="00C0400F" w:rsidRPr="00D945CD" w:rsidRDefault="00C0400F" w:rsidP="002B2580">
            <w:pPr>
              <w:jc w:val="center"/>
              <w:rPr>
                <w:rFonts w:ascii="Arial CE" w:hAnsi="Arial CE" w:cs="Arial CE"/>
                <w:b/>
                <w:bCs/>
              </w:rPr>
            </w:pPr>
            <w:r w:rsidRPr="00D945CD">
              <w:rPr>
                <w:rFonts w:ascii="Arial CE" w:hAnsi="Arial CE" w:cs="Arial CE"/>
                <w:b/>
                <w:bCs/>
              </w:rPr>
              <w:t>18:00</w:t>
            </w:r>
          </w:p>
        </w:tc>
        <w:tc>
          <w:tcPr>
            <w:tcW w:w="118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62E7963" w14:textId="77777777" w:rsidR="00C0400F" w:rsidRPr="00D945CD" w:rsidRDefault="00C0400F" w:rsidP="002B2580">
            <w:pPr>
              <w:jc w:val="center"/>
              <w:rPr>
                <w:rFonts w:ascii="Arial CE" w:hAnsi="Arial CE" w:cs="Arial CE"/>
                <w:b/>
                <w:bCs/>
                <w:sz w:val="20"/>
              </w:rPr>
            </w:pPr>
            <w:r w:rsidRPr="00D945CD">
              <w:rPr>
                <w:rFonts w:ascii="Arial CE" w:hAnsi="Arial CE" w:cs="Arial CE"/>
                <w:b/>
                <w:bCs/>
                <w:sz w:val="20"/>
              </w:rPr>
              <w:t>06:00</w:t>
            </w:r>
          </w:p>
        </w:tc>
        <w:tc>
          <w:tcPr>
            <w:tcW w:w="1400" w:type="dxa"/>
            <w:tcBorders>
              <w:top w:val="nil"/>
              <w:left w:val="nil"/>
              <w:bottom w:val="nil"/>
              <w:right w:val="nil"/>
            </w:tcBorders>
            <w:shd w:val="clear" w:color="auto" w:fill="auto"/>
            <w:noWrap/>
            <w:vAlign w:val="bottom"/>
            <w:hideMark/>
          </w:tcPr>
          <w:p w14:paraId="0FF39167" w14:textId="77777777" w:rsidR="00C0400F" w:rsidRPr="00D945CD" w:rsidRDefault="00C0400F" w:rsidP="002B2580">
            <w:pPr>
              <w:jc w:val="center"/>
              <w:rPr>
                <w:rFonts w:ascii="Arial CE" w:hAnsi="Arial CE" w:cs="Arial CE"/>
                <w:b/>
                <w:bCs/>
                <w:sz w:val="20"/>
              </w:rPr>
            </w:pPr>
          </w:p>
        </w:tc>
        <w:tc>
          <w:tcPr>
            <w:tcW w:w="1380" w:type="dxa"/>
            <w:tcBorders>
              <w:top w:val="nil"/>
              <w:left w:val="nil"/>
              <w:bottom w:val="nil"/>
              <w:right w:val="nil"/>
            </w:tcBorders>
            <w:shd w:val="clear" w:color="auto" w:fill="auto"/>
            <w:noWrap/>
            <w:vAlign w:val="bottom"/>
            <w:hideMark/>
          </w:tcPr>
          <w:p w14:paraId="0E1DC602" w14:textId="77777777" w:rsidR="00C0400F" w:rsidRPr="00D945CD" w:rsidRDefault="00C0400F" w:rsidP="002B2580">
            <w:pPr>
              <w:rPr>
                <w:sz w:val="20"/>
              </w:rPr>
            </w:pPr>
          </w:p>
        </w:tc>
      </w:tr>
      <w:tr w:rsidR="00C0400F" w:rsidRPr="00D945CD" w14:paraId="21811EF3" w14:textId="77777777" w:rsidTr="002B2580">
        <w:trPr>
          <w:trHeight w:val="405"/>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26453F1C" w14:textId="77777777" w:rsidR="00C0400F" w:rsidRPr="00D945CD" w:rsidRDefault="00C0400F" w:rsidP="002B2580">
            <w:pPr>
              <w:jc w:val="center"/>
              <w:rPr>
                <w:rFonts w:ascii="Arial CE" w:hAnsi="Arial CE" w:cs="Arial CE"/>
                <w:b/>
                <w:bCs/>
              </w:rPr>
            </w:pPr>
            <w:r w:rsidRPr="00D945CD">
              <w:rPr>
                <w:rFonts w:ascii="Arial CE" w:hAnsi="Arial CE" w:cs="Arial CE"/>
                <w:b/>
                <w:bCs/>
              </w:rPr>
              <w:t>Oblasť</w:t>
            </w:r>
          </w:p>
        </w:tc>
        <w:tc>
          <w:tcPr>
            <w:tcW w:w="12856"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4992D84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Čistenie parovisk, statickej dopravy a el. zastávok MHD</w:t>
            </w:r>
          </w:p>
        </w:tc>
      </w:tr>
      <w:tr w:rsidR="00C0400F" w:rsidRPr="00D945CD" w14:paraId="26DD935D"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718D185B" w14:textId="77777777" w:rsidR="00C0400F" w:rsidRPr="00D945CD" w:rsidRDefault="00C0400F" w:rsidP="002B2580">
            <w:pPr>
              <w:rPr>
                <w:rFonts w:ascii="Arial CE" w:hAnsi="Arial CE" w:cs="Arial CE"/>
                <w:b/>
                <w:bCs/>
              </w:rPr>
            </w:pPr>
          </w:p>
        </w:tc>
        <w:tc>
          <w:tcPr>
            <w:tcW w:w="937"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CEC5138" w14:textId="77777777" w:rsidR="00C0400F" w:rsidRPr="00D945CD" w:rsidRDefault="00C0400F" w:rsidP="002B2580">
            <w:pPr>
              <w:jc w:val="center"/>
              <w:rPr>
                <w:rFonts w:ascii="Arial CE" w:hAnsi="Arial CE" w:cs="Arial CE"/>
                <w:b/>
                <w:bCs/>
              </w:rPr>
            </w:pPr>
            <w:r w:rsidRPr="00D945CD">
              <w:rPr>
                <w:rFonts w:ascii="Arial CE" w:hAnsi="Arial CE" w:cs="Arial CE"/>
                <w:b/>
                <w:bCs/>
              </w:rPr>
              <w:t>r.č.</w:t>
            </w:r>
          </w:p>
        </w:tc>
        <w:tc>
          <w:tcPr>
            <w:tcW w:w="2986"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0F4BC6B" w14:textId="77777777" w:rsidR="00C0400F" w:rsidRPr="00D945CD" w:rsidRDefault="00C0400F" w:rsidP="002B2580">
            <w:pPr>
              <w:jc w:val="center"/>
              <w:rPr>
                <w:rFonts w:ascii="Arial CE" w:hAnsi="Arial CE" w:cs="Arial CE"/>
                <w:b/>
                <w:bCs/>
              </w:rPr>
            </w:pPr>
            <w:r w:rsidRPr="00D945CD">
              <w:rPr>
                <w:rFonts w:ascii="Arial CE" w:hAnsi="Arial CE" w:cs="Arial CE"/>
                <w:b/>
                <w:bCs/>
              </w:rPr>
              <w:t>m.č.</w:t>
            </w:r>
          </w:p>
        </w:tc>
        <w:tc>
          <w:tcPr>
            <w:tcW w:w="335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7ED1E00" w14:textId="77777777" w:rsidR="00C0400F" w:rsidRPr="00D945CD" w:rsidRDefault="00C0400F" w:rsidP="002B2580">
            <w:pPr>
              <w:jc w:val="center"/>
              <w:rPr>
                <w:rFonts w:ascii="Arial CE" w:hAnsi="Arial CE" w:cs="Arial CE"/>
                <w:b/>
                <w:bCs/>
              </w:rPr>
            </w:pPr>
            <w:r w:rsidRPr="00D945CD">
              <w:rPr>
                <w:rFonts w:ascii="Arial CE" w:hAnsi="Arial CE" w:cs="Arial CE"/>
                <w:b/>
                <w:bCs/>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0EA4CAA2" w14:textId="77777777" w:rsidR="00C0400F" w:rsidRPr="00D945CD" w:rsidRDefault="00C0400F" w:rsidP="002B2580">
            <w:pPr>
              <w:jc w:val="center"/>
              <w:rPr>
                <w:rFonts w:ascii="Arial CE" w:hAnsi="Arial CE" w:cs="Arial CE"/>
                <w:b/>
                <w:bCs/>
              </w:rPr>
            </w:pPr>
            <w:r w:rsidRPr="00D945CD">
              <w:rPr>
                <w:rFonts w:ascii="Arial CE" w:hAnsi="Arial CE" w:cs="Arial CE"/>
                <w:b/>
                <w:bCs/>
              </w:rPr>
              <w:t>výmera v m2</w:t>
            </w:r>
          </w:p>
        </w:tc>
        <w:tc>
          <w:tcPr>
            <w:tcW w:w="11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2FE5A27" w14:textId="77777777" w:rsidR="00C0400F" w:rsidRPr="00D945CD" w:rsidRDefault="00C0400F" w:rsidP="002B2580">
            <w:pPr>
              <w:jc w:val="center"/>
              <w:rPr>
                <w:rFonts w:ascii="Arial CE" w:hAnsi="Arial CE" w:cs="Arial CE"/>
                <w:b/>
                <w:bCs/>
              </w:rPr>
            </w:pPr>
            <w:r w:rsidRPr="00D945CD">
              <w:rPr>
                <w:rFonts w:ascii="Arial CE" w:hAnsi="Arial CE" w:cs="Arial CE"/>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2D577F0" w14:textId="77777777" w:rsidR="00C0400F" w:rsidRPr="00D945CD" w:rsidRDefault="00C0400F" w:rsidP="002B2580">
            <w:pPr>
              <w:jc w:val="center"/>
              <w:rPr>
                <w:rFonts w:ascii="Arial CE" w:hAnsi="Arial CE" w:cs="Arial CE"/>
                <w:b/>
                <w:bCs/>
              </w:rPr>
            </w:pPr>
            <w:r w:rsidRPr="00D945CD">
              <w:rPr>
                <w:rFonts w:ascii="Arial CE" w:hAnsi="Arial CE" w:cs="Arial CE"/>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62670FFF" w14:textId="77777777" w:rsidR="00C0400F" w:rsidRPr="00D945CD" w:rsidRDefault="00C0400F" w:rsidP="002B2580">
            <w:pPr>
              <w:jc w:val="center"/>
              <w:rPr>
                <w:rFonts w:ascii="Arial CE" w:hAnsi="Arial CE" w:cs="Arial CE"/>
                <w:b/>
                <w:bCs/>
              </w:rPr>
            </w:pPr>
            <w:r w:rsidRPr="00D945CD">
              <w:rPr>
                <w:rFonts w:ascii="Arial CE" w:hAnsi="Arial CE" w:cs="Arial CE"/>
                <w:b/>
                <w:bCs/>
              </w:rPr>
              <w:t>obrat</w:t>
            </w:r>
          </w:p>
        </w:tc>
      </w:tr>
      <w:tr w:rsidR="00C0400F" w:rsidRPr="00D945CD" w14:paraId="52BC2367"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1D6B1594" w14:textId="77777777" w:rsidR="00C0400F" w:rsidRPr="00D945CD" w:rsidRDefault="00C0400F" w:rsidP="002B2580">
            <w:pPr>
              <w:rPr>
                <w:rFonts w:ascii="Arial CE" w:hAnsi="Arial CE" w:cs="Arial CE"/>
                <w:b/>
                <w:bCs/>
              </w:rPr>
            </w:pPr>
          </w:p>
        </w:tc>
        <w:tc>
          <w:tcPr>
            <w:tcW w:w="937" w:type="dxa"/>
            <w:vMerge/>
            <w:tcBorders>
              <w:top w:val="nil"/>
              <w:left w:val="single" w:sz="4" w:space="0" w:color="auto"/>
              <w:bottom w:val="single" w:sz="4" w:space="0" w:color="000000"/>
              <w:right w:val="single" w:sz="4" w:space="0" w:color="auto"/>
            </w:tcBorders>
            <w:vAlign w:val="center"/>
            <w:hideMark/>
          </w:tcPr>
          <w:p w14:paraId="30278A7C" w14:textId="77777777" w:rsidR="00C0400F" w:rsidRPr="00D945CD" w:rsidRDefault="00C0400F" w:rsidP="002B2580">
            <w:pPr>
              <w:rPr>
                <w:rFonts w:ascii="Arial CE" w:hAnsi="Arial CE" w:cs="Arial CE"/>
                <w:b/>
                <w:bCs/>
              </w:rPr>
            </w:pPr>
          </w:p>
        </w:tc>
        <w:tc>
          <w:tcPr>
            <w:tcW w:w="2986" w:type="dxa"/>
            <w:vMerge/>
            <w:tcBorders>
              <w:top w:val="nil"/>
              <w:left w:val="single" w:sz="4" w:space="0" w:color="auto"/>
              <w:bottom w:val="single" w:sz="4" w:space="0" w:color="000000"/>
              <w:right w:val="single" w:sz="4" w:space="0" w:color="auto"/>
            </w:tcBorders>
            <w:vAlign w:val="center"/>
            <w:hideMark/>
          </w:tcPr>
          <w:p w14:paraId="77F887F7" w14:textId="77777777" w:rsidR="00C0400F" w:rsidRPr="00D945CD" w:rsidRDefault="00C0400F" w:rsidP="002B2580">
            <w:pPr>
              <w:rPr>
                <w:rFonts w:ascii="Arial CE" w:hAnsi="Arial CE" w:cs="Arial CE"/>
                <w:b/>
                <w:bCs/>
              </w:rPr>
            </w:pPr>
          </w:p>
        </w:tc>
        <w:tc>
          <w:tcPr>
            <w:tcW w:w="3353" w:type="dxa"/>
            <w:vMerge/>
            <w:tcBorders>
              <w:top w:val="nil"/>
              <w:left w:val="single" w:sz="4" w:space="0" w:color="auto"/>
              <w:bottom w:val="single" w:sz="4" w:space="0" w:color="000000"/>
              <w:right w:val="single" w:sz="4" w:space="0" w:color="auto"/>
            </w:tcBorders>
            <w:vAlign w:val="center"/>
            <w:hideMark/>
          </w:tcPr>
          <w:p w14:paraId="14851588" w14:textId="77777777" w:rsidR="00C0400F" w:rsidRPr="00D945CD" w:rsidRDefault="00C0400F" w:rsidP="002B2580">
            <w:pPr>
              <w:rPr>
                <w:rFonts w:ascii="Arial CE" w:hAnsi="Arial CE" w:cs="Arial CE"/>
                <w:b/>
                <w:bCs/>
              </w:rPr>
            </w:pPr>
          </w:p>
        </w:tc>
        <w:tc>
          <w:tcPr>
            <w:tcW w:w="1620" w:type="dxa"/>
            <w:vMerge/>
            <w:tcBorders>
              <w:top w:val="nil"/>
              <w:left w:val="single" w:sz="4" w:space="0" w:color="auto"/>
              <w:bottom w:val="single" w:sz="4" w:space="0" w:color="000000"/>
              <w:right w:val="single" w:sz="4" w:space="0" w:color="auto"/>
            </w:tcBorders>
            <w:vAlign w:val="center"/>
            <w:hideMark/>
          </w:tcPr>
          <w:p w14:paraId="5097AD31" w14:textId="77777777" w:rsidR="00C0400F" w:rsidRPr="00D945CD" w:rsidRDefault="00C0400F" w:rsidP="002B2580">
            <w:pPr>
              <w:rPr>
                <w:rFonts w:ascii="Arial CE" w:hAnsi="Arial CE" w:cs="Arial CE"/>
                <w:b/>
                <w:bCs/>
              </w:rPr>
            </w:pPr>
          </w:p>
        </w:tc>
        <w:tc>
          <w:tcPr>
            <w:tcW w:w="1180" w:type="dxa"/>
            <w:vMerge/>
            <w:tcBorders>
              <w:top w:val="nil"/>
              <w:left w:val="single" w:sz="4" w:space="0" w:color="auto"/>
              <w:bottom w:val="single" w:sz="4" w:space="0" w:color="000000"/>
              <w:right w:val="single" w:sz="4" w:space="0" w:color="auto"/>
            </w:tcBorders>
            <w:vAlign w:val="center"/>
            <w:hideMark/>
          </w:tcPr>
          <w:p w14:paraId="65DBFFC6" w14:textId="77777777" w:rsidR="00C0400F" w:rsidRPr="00D945CD" w:rsidRDefault="00C0400F" w:rsidP="002B2580">
            <w:pPr>
              <w:rPr>
                <w:rFonts w:ascii="Arial CE" w:hAnsi="Arial CE" w:cs="Arial CE"/>
                <w:b/>
                <w:bCs/>
              </w:rPr>
            </w:pPr>
          </w:p>
        </w:tc>
        <w:tc>
          <w:tcPr>
            <w:tcW w:w="1400" w:type="dxa"/>
            <w:vMerge/>
            <w:tcBorders>
              <w:top w:val="nil"/>
              <w:left w:val="single" w:sz="4" w:space="0" w:color="auto"/>
              <w:bottom w:val="single" w:sz="4" w:space="0" w:color="000000"/>
              <w:right w:val="single" w:sz="4" w:space="0" w:color="auto"/>
            </w:tcBorders>
            <w:vAlign w:val="center"/>
            <w:hideMark/>
          </w:tcPr>
          <w:p w14:paraId="43F03A01" w14:textId="77777777" w:rsidR="00C0400F" w:rsidRPr="00D945CD" w:rsidRDefault="00C0400F" w:rsidP="002B2580">
            <w:pPr>
              <w:rPr>
                <w:rFonts w:ascii="Arial CE" w:hAnsi="Arial CE" w:cs="Arial CE"/>
                <w:b/>
                <w:bCs/>
              </w:rPr>
            </w:pPr>
          </w:p>
        </w:tc>
        <w:tc>
          <w:tcPr>
            <w:tcW w:w="1380" w:type="dxa"/>
            <w:vMerge/>
            <w:tcBorders>
              <w:top w:val="nil"/>
              <w:left w:val="single" w:sz="4" w:space="0" w:color="auto"/>
              <w:bottom w:val="single" w:sz="4" w:space="0" w:color="auto"/>
              <w:right w:val="single" w:sz="4" w:space="0" w:color="auto"/>
            </w:tcBorders>
            <w:vAlign w:val="center"/>
            <w:hideMark/>
          </w:tcPr>
          <w:p w14:paraId="71EE017E" w14:textId="77777777" w:rsidR="00C0400F" w:rsidRPr="00D945CD" w:rsidRDefault="00C0400F" w:rsidP="002B2580">
            <w:pPr>
              <w:rPr>
                <w:rFonts w:ascii="Arial CE" w:hAnsi="Arial CE" w:cs="Arial CE"/>
                <w:b/>
                <w:bCs/>
              </w:rPr>
            </w:pPr>
          </w:p>
        </w:tc>
      </w:tr>
      <w:tr w:rsidR="00C0400F" w:rsidRPr="00D945CD" w14:paraId="5CA22F3E" w14:textId="77777777" w:rsidTr="002B2580">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6FE29"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1F713946" w14:textId="77777777" w:rsidR="00C0400F" w:rsidRPr="00D945CD" w:rsidRDefault="00C0400F" w:rsidP="002B2580">
            <w:pPr>
              <w:jc w:val="center"/>
              <w:rPr>
                <w:rFonts w:ascii="Arial CE" w:hAnsi="Arial CE" w:cs="Arial CE"/>
              </w:rPr>
            </w:pPr>
            <w:r w:rsidRPr="00D945CD">
              <w:rPr>
                <w:rFonts w:ascii="Arial CE" w:hAnsi="Arial CE" w:cs="Arial CE"/>
              </w:rPr>
              <w:t>201</w:t>
            </w:r>
          </w:p>
        </w:tc>
        <w:tc>
          <w:tcPr>
            <w:tcW w:w="2986" w:type="dxa"/>
            <w:tcBorders>
              <w:top w:val="nil"/>
              <w:left w:val="nil"/>
              <w:bottom w:val="single" w:sz="4" w:space="0" w:color="auto"/>
              <w:right w:val="single" w:sz="4" w:space="0" w:color="auto"/>
            </w:tcBorders>
            <w:shd w:val="clear" w:color="auto" w:fill="auto"/>
            <w:noWrap/>
            <w:vAlign w:val="bottom"/>
            <w:hideMark/>
          </w:tcPr>
          <w:p w14:paraId="55AEE5C1"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31B10737"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6F6E843F" w14:textId="77777777" w:rsidR="00C0400F" w:rsidRPr="00D945CD" w:rsidRDefault="00C0400F" w:rsidP="002B2580">
            <w:pPr>
              <w:jc w:val="right"/>
              <w:rPr>
                <w:rFonts w:ascii="Arial CE" w:hAnsi="Arial CE" w:cs="Arial CE"/>
              </w:rPr>
            </w:pPr>
            <w:r w:rsidRPr="00D945CD">
              <w:rPr>
                <w:rFonts w:ascii="Arial CE" w:hAnsi="Arial CE" w:cs="Arial CE"/>
              </w:rPr>
              <w:t>7 083</w:t>
            </w:r>
          </w:p>
        </w:tc>
        <w:tc>
          <w:tcPr>
            <w:tcW w:w="1180" w:type="dxa"/>
            <w:tcBorders>
              <w:top w:val="nil"/>
              <w:left w:val="nil"/>
              <w:bottom w:val="single" w:sz="4" w:space="0" w:color="auto"/>
              <w:right w:val="single" w:sz="4" w:space="0" w:color="auto"/>
            </w:tcBorders>
            <w:shd w:val="clear" w:color="000000" w:fill="FFFF00"/>
            <w:noWrap/>
            <w:vAlign w:val="bottom"/>
          </w:tcPr>
          <w:p w14:paraId="7DD458B9"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565CAA84"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3C0666CA" w14:textId="77777777" w:rsidR="00C0400F" w:rsidRPr="00D945CD" w:rsidRDefault="00C0400F" w:rsidP="002B2580">
            <w:pPr>
              <w:jc w:val="right"/>
              <w:rPr>
                <w:rFonts w:ascii="Arial CE" w:hAnsi="Arial CE" w:cs="Arial CE"/>
              </w:rPr>
            </w:pPr>
          </w:p>
        </w:tc>
      </w:tr>
      <w:tr w:rsidR="00C0400F" w:rsidRPr="00D945CD" w14:paraId="0989D259"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4FB51E3"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48814EAD" w14:textId="77777777" w:rsidR="00C0400F" w:rsidRPr="00D945CD" w:rsidRDefault="00C0400F" w:rsidP="002B2580">
            <w:pPr>
              <w:jc w:val="center"/>
              <w:rPr>
                <w:rFonts w:ascii="Arial CE" w:hAnsi="Arial CE" w:cs="Arial CE"/>
              </w:rPr>
            </w:pPr>
            <w:r w:rsidRPr="00D945CD">
              <w:rPr>
                <w:rFonts w:ascii="Arial CE" w:hAnsi="Arial CE" w:cs="Arial CE"/>
              </w:rPr>
              <w:t>205</w:t>
            </w:r>
          </w:p>
        </w:tc>
        <w:tc>
          <w:tcPr>
            <w:tcW w:w="2986" w:type="dxa"/>
            <w:tcBorders>
              <w:top w:val="nil"/>
              <w:left w:val="nil"/>
              <w:bottom w:val="single" w:sz="4" w:space="0" w:color="auto"/>
              <w:right w:val="single" w:sz="4" w:space="0" w:color="auto"/>
            </w:tcBorders>
            <w:shd w:val="clear" w:color="auto" w:fill="auto"/>
            <w:noWrap/>
            <w:vAlign w:val="bottom"/>
            <w:hideMark/>
          </w:tcPr>
          <w:p w14:paraId="23B41B31"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4F83E032"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13CBD40" w14:textId="77777777" w:rsidR="00C0400F" w:rsidRPr="00D945CD" w:rsidRDefault="00C0400F" w:rsidP="002B2580">
            <w:pPr>
              <w:jc w:val="right"/>
              <w:rPr>
                <w:rFonts w:ascii="Arial CE" w:hAnsi="Arial CE" w:cs="Arial CE"/>
              </w:rPr>
            </w:pPr>
            <w:r w:rsidRPr="00D945CD">
              <w:rPr>
                <w:rFonts w:ascii="Arial CE" w:hAnsi="Arial CE" w:cs="Arial CE"/>
              </w:rPr>
              <w:t>2 285</w:t>
            </w:r>
          </w:p>
        </w:tc>
        <w:tc>
          <w:tcPr>
            <w:tcW w:w="1180" w:type="dxa"/>
            <w:tcBorders>
              <w:top w:val="nil"/>
              <w:left w:val="nil"/>
              <w:bottom w:val="single" w:sz="4" w:space="0" w:color="auto"/>
              <w:right w:val="single" w:sz="4" w:space="0" w:color="auto"/>
            </w:tcBorders>
            <w:shd w:val="clear" w:color="000000" w:fill="FFFF00"/>
            <w:noWrap/>
            <w:vAlign w:val="bottom"/>
          </w:tcPr>
          <w:p w14:paraId="623506FB"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2759B702"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37CE89D0" w14:textId="77777777" w:rsidR="00C0400F" w:rsidRPr="00D945CD" w:rsidRDefault="00C0400F" w:rsidP="002B2580">
            <w:pPr>
              <w:jc w:val="right"/>
              <w:rPr>
                <w:rFonts w:ascii="Arial CE" w:hAnsi="Arial CE" w:cs="Arial CE"/>
              </w:rPr>
            </w:pPr>
          </w:p>
        </w:tc>
      </w:tr>
      <w:tr w:rsidR="00C0400F" w:rsidRPr="00D945CD" w14:paraId="6E42FB6F"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7575563"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3C735B28" w14:textId="77777777" w:rsidR="00C0400F" w:rsidRPr="00D945CD" w:rsidRDefault="00C0400F" w:rsidP="002B2580">
            <w:pPr>
              <w:jc w:val="center"/>
              <w:rPr>
                <w:rFonts w:ascii="Arial CE" w:hAnsi="Arial CE" w:cs="Arial CE"/>
              </w:rPr>
            </w:pPr>
            <w:r w:rsidRPr="00D945CD">
              <w:rPr>
                <w:rFonts w:ascii="Arial CE" w:hAnsi="Arial CE" w:cs="Arial CE"/>
              </w:rPr>
              <w:t>211</w:t>
            </w:r>
          </w:p>
        </w:tc>
        <w:tc>
          <w:tcPr>
            <w:tcW w:w="2986" w:type="dxa"/>
            <w:tcBorders>
              <w:top w:val="nil"/>
              <w:left w:val="nil"/>
              <w:bottom w:val="single" w:sz="4" w:space="0" w:color="auto"/>
              <w:right w:val="single" w:sz="4" w:space="0" w:color="auto"/>
            </w:tcBorders>
            <w:shd w:val="clear" w:color="auto" w:fill="auto"/>
            <w:noWrap/>
            <w:vAlign w:val="bottom"/>
            <w:hideMark/>
          </w:tcPr>
          <w:p w14:paraId="307CDD1B"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413B2AE7"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5E9AE72" w14:textId="77777777" w:rsidR="00C0400F" w:rsidRPr="00D945CD" w:rsidRDefault="00C0400F" w:rsidP="002B2580">
            <w:pPr>
              <w:jc w:val="right"/>
              <w:rPr>
                <w:rFonts w:ascii="Arial CE" w:hAnsi="Arial CE" w:cs="Arial CE"/>
              </w:rPr>
            </w:pPr>
            <w:r w:rsidRPr="00D945CD">
              <w:rPr>
                <w:rFonts w:ascii="Arial CE" w:hAnsi="Arial CE" w:cs="Arial CE"/>
              </w:rPr>
              <w:t>5 237</w:t>
            </w:r>
          </w:p>
        </w:tc>
        <w:tc>
          <w:tcPr>
            <w:tcW w:w="1180" w:type="dxa"/>
            <w:tcBorders>
              <w:top w:val="nil"/>
              <w:left w:val="nil"/>
              <w:bottom w:val="single" w:sz="4" w:space="0" w:color="auto"/>
              <w:right w:val="single" w:sz="4" w:space="0" w:color="auto"/>
            </w:tcBorders>
            <w:shd w:val="clear" w:color="000000" w:fill="FFFF00"/>
            <w:noWrap/>
            <w:vAlign w:val="bottom"/>
          </w:tcPr>
          <w:p w14:paraId="40D60CAD"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6EB12AB4"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1DC01DC6" w14:textId="77777777" w:rsidR="00C0400F" w:rsidRPr="00D945CD" w:rsidRDefault="00C0400F" w:rsidP="002B2580">
            <w:pPr>
              <w:jc w:val="right"/>
              <w:rPr>
                <w:rFonts w:ascii="Arial CE" w:hAnsi="Arial CE" w:cs="Arial CE"/>
              </w:rPr>
            </w:pPr>
          </w:p>
        </w:tc>
      </w:tr>
      <w:tr w:rsidR="00C0400F" w:rsidRPr="00D945CD" w14:paraId="4BF54794" w14:textId="77777777" w:rsidTr="002B2580">
        <w:trPr>
          <w:trHeight w:val="37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AB4CE9B"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2566DEC3" w14:textId="77777777" w:rsidR="00C0400F" w:rsidRPr="00D945CD" w:rsidRDefault="00C0400F" w:rsidP="002B2580">
            <w:pPr>
              <w:jc w:val="center"/>
              <w:rPr>
                <w:rFonts w:ascii="Arial CE" w:hAnsi="Arial CE" w:cs="Arial CE"/>
              </w:rPr>
            </w:pPr>
            <w:r w:rsidRPr="00D945CD">
              <w:rPr>
                <w:rFonts w:ascii="Arial CE" w:hAnsi="Arial CE" w:cs="Arial CE"/>
              </w:rPr>
              <w:t>212</w:t>
            </w:r>
          </w:p>
        </w:tc>
        <w:tc>
          <w:tcPr>
            <w:tcW w:w="2986" w:type="dxa"/>
            <w:tcBorders>
              <w:top w:val="nil"/>
              <w:left w:val="nil"/>
              <w:bottom w:val="single" w:sz="4" w:space="0" w:color="auto"/>
              <w:right w:val="single" w:sz="4" w:space="0" w:color="auto"/>
            </w:tcBorders>
            <w:shd w:val="clear" w:color="auto" w:fill="auto"/>
            <w:noWrap/>
            <w:vAlign w:val="bottom"/>
            <w:hideMark/>
          </w:tcPr>
          <w:p w14:paraId="767C9922"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250B9355"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481FDF99" w14:textId="77777777" w:rsidR="00C0400F" w:rsidRPr="00D945CD" w:rsidRDefault="00C0400F" w:rsidP="002B2580">
            <w:pPr>
              <w:jc w:val="right"/>
              <w:rPr>
                <w:rFonts w:ascii="Arial CE" w:hAnsi="Arial CE" w:cs="Arial CE"/>
              </w:rPr>
            </w:pPr>
            <w:r w:rsidRPr="00D945CD">
              <w:rPr>
                <w:rFonts w:ascii="Arial CE" w:hAnsi="Arial CE" w:cs="Arial CE"/>
              </w:rPr>
              <w:t>3 838</w:t>
            </w:r>
          </w:p>
        </w:tc>
        <w:tc>
          <w:tcPr>
            <w:tcW w:w="1180" w:type="dxa"/>
            <w:tcBorders>
              <w:top w:val="nil"/>
              <w:left w:val="nil"/>
              <w:bottom w:val="single" w:sz="4" w:space="0" w:color="auto"/>
              <w:right w:val="single" w:sz="4" w:space="0" w:color="auto"/>
            </w:tcBorders>
            <w:shd w:val="clear" w:color="000000" w:fill="FFFF00"/>
            <w:noWrap/>
            <w:vAlign w:val="bottom"/>
          </w:tcPr>
          <w:p w14:paraId="09D1C182"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4EF9524C"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4DD6FEAE" w14:textId="77777777" w:rsidR="00C0400F" w:rsidRPr="00D945CD" w:rsidRDefault="00C0400F" w:rsidP="002B2580">
            <w:pPr>
              <w:jc w:val="right"/>
              <w:rPr>
                <w:rFonts w:ascii="Arial CE" w:hAnsi="Arial CE" w:cs="Arial CE"/>
              </w:rPr>
            </w:pPr>
          </w:p>
        </w:tc>
      </w:tr>
      <w:tr w:rsidR="00C0400F" w:rsidRPr="00D945CD" w14:paraId="5B2BB097"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BC7E7F6"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FFE699"/>
            <w:noWrap/>
            <w:vAlign w:val="bottom"/>
            <w:hideMark/>
          </w:tcPr>
          <w:p w14:paraId="5F1A911F" w14:textId="77777777" w:rsidR="00C0400F" w:rsidRPr="00D945CD" w:rsidRDefault="00C0400F" w:rsidP="002B2580">
            <w:pPr>
              <w:jc w:val="center"/>
              <w:rPr>
                <w:rFonts w:ascii="Arial CE" w:hAnsi="Arial CE" w:cs="Arial CE"/>
              </w:rPr>
            </w:pPr>
            <w:r w:rsidRPr="00D945CD">
              <w:rPr>
                <w:rFonts w:ascii="Arial CE" w:hAnsi="Arial CE" w:cs="Arial CE"/>
              </w:rPr>
              <w:t>311</w:t>
            </w:r>
          </w:p>
        </w:tc>
        <w:tc>
          <w:tcPr>
            <w:tcW w:w="2986" w:type="dxa"/>
            <w:tcBorders>
              <w:top w:val="nil"/>
              <w:left w:val="nil"/>
              <w:bottom w:val="single" w:sz="4" w:space="0" w:color="auto"/>
              <w:right w:val="single" w:sz="4" w:space="0" w:color="auto"/>
            </w:tcBorders>
            <w:shd w:val="clear" w:color="000000" w:fill="FFFFFF"/>
            <w:noWrap/>
            <w:vAlign w:val="bottom"/>
            <w:hideMark/>
          </w:tcPr>
          <w:p w14:paraId="193E3A6A" w14:textId="77777777" w:rsidR="00C0400F" w:rsidRPr="00D945CD" w:rsidRDefault="00C0400F" w:rsidP="002B2580">
            <w:pPr>
              <w:rPr>
                <w:rFonts w:ascii="Arial CE" w:hAnsi="Arial CE" w:cs="Arial CE"/>
              </w:rPr>
            </w:pPr>
            <w:r w:rsidRPr="00D945CD">
              <w:rPr>
                <w:rFonts w:ascii="Arial CE" w:hAnsi="Arial CE" w:cs="Arial CE"/>
              </w:rPr>
              <w:t>El. zastávky</w:t>
            </w:r>
          </w:p>
        </w:tc>
        <w:tc>
          <w:tcPr>
            <w:tcW w:w="3353" w:type="dxa"/>
            <w:tcBorders>
              <w:top w:val="nil"/>
              <w:left w:val="nil"/>
              <w:bottom w:val="single" w:sz="4" w:space="0" w:color="auto"/>
              <w:right w:val="single" w:sz="4" w:space="0" w:color="auto"/>
            </w:tcBorders>
            <w:shd w:val="clear" w:color="000000" w:fill="FFFFFF"/>
            <w:noWrap/>
            <w:vAlign w:val="bottom"/>
            <w:hideMark/>
          </w:tcPr>
          <w:p w14:paraId="0353BA6C" w14:textId="77777777" w:rsidR="00C0400F" w:rsidRPr="00D945CD" w:rsidRDefault="00C0400F" w:rsidP="002B2580">
            <w:pPr>
              <w:jc w:val="center"/>
              <w:rPr>
                <w:rFonts w:ascii="Arial CE" w:hAnsi="Arial CE" w:cs="Arial CE"/>
              </w:rPr>
            </w:pPr>
            <w:r w:rsidRPr="00D945CD">
              <w:rPr>
                <w:rFonts w:ascii="Arial CE" w:hAnsi="Arial CE" w:cs="Arial CE"/>
              </w:rPr>
              <w:t>zastávky</w:t>
            </w:r>
          </w:p>
        </w:tc>
        <w:tc>
          <w:tcPr>
            <w:tcW w:w="1620" w:type="dxa"/>
            <w:tcBorders>
              <w:top w:val="nil"/>
              <w:left w:val="nil"/>
              <w:bottom w:val="single" w:sz="4" w:space="0" w:color="auto"/>
              <w:right w:val="single" w:sz="4" w:space="0" w:color="auto"/>
            </w:tcBorders>
            <w:shd w:val="clear" w:color="000000" w:fill="FFFFFF"/>
            <w:noWrap/>
            <w:vAlign w:val="bottom"/>
            <w:hideMark/>
          </w:tcPr>
          <w:p w14:paraId="3E236068" w14:textId="77777777" w:rsidR="00C0400F" w:rsidRPr="00D945CD" w:rsidRDefault="00C0400F" w:rsidP="002B2580">
            <w:pPr>
              <w:jc w:val="right"/>
              <w:rPr>
                <w:rFonts w:ascii="Arial CE" w:hAnsi="Arial CE" w:cs="Arial CE"/>
              </w:rPr>
            </w:pPr>
            <w:r w:rsidRPr="00D945CD">
              <w:rPr>
                <w:rFonts w:ascii="Arial CE" w:hAnsi="Arial CE" w:cs="Arial CE"/>
              </w:rPr>
              <w:t>3 324</w:t>
            </w:r>
          </w:p>
        </w:tc>
        <w:tc>
          <w:tcPr>
            <w:tcW w:w="1180" w:type="dxa"/>
            <w:tcBorders>
              <w:top w:val="nil"/>
              <w:left w:val="nil"/>
              <w:bottom w:val="single" w:sz="4" w:space="0" w:color="auto"/>
              <w:right w:val="single" w:sz="4" w:space="0" w:color="auto"/>
            </w:tcBorders>
            <w:shd w:val="clear" w:color="000000" w:fill="FFFF00"/>
            <w:noWrap/>
            <w:vAlign w:val="bottom"/>
          </w:tcPr>
          <w:p w14:paraId="6E363ED6"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000000" w:fill="FFFFFF"/>
            <w:noWrap/>
            <w:vAlign w:val="bottom"/>
            <w:hideMark/>
          </w:tcPr>
          <w:p w14:paraId="32158C68" w14:textId="77777777" w:rsidR="00C0400F" w:rsidRPr="00D945CD" w:rsidRDefault="00C0400F" w:rsidP="002B2580">
            <w:pPr>
              <w:jc w:val="center"/>
              <w:rPr>
                <w:rFonts w:ascii="Arial CE" w:hAnsi="Arial CE" w:cs="Arial CE"/>
              </w:rPr>
            </w:pPr>
            <w:r w:rsidRPr="00D945CD">
              <w:rPr>
                <w:rFonts w:ascii="Arial CE" w:hAnsi="Arial CE" w:cs="Arial CE"/>
              </w:rPr>
              <w:t>3</w:t>
            </w:r>
          </w:p>
        </w:tc>
        <w:tc>
          <w:tcPr>
            <w:tcW w:w="1380" w:type="dxa"/>
            <w:tcBorders>
              <w:top w:val="nil"/>
              <w:left w:val="nil"/>
              <w:bottom w:val="single" w:sz="4" w:space="0" w:color="auto"/>
              <w:right w:val="single" w:sz="4" w:space="0" w:color="auto"/>
            </w:tcBorders>
            <w:shd w:val="clear" w:color="000000" w:fill="FFFFFF"/>
            <w:noWrap/>
            <w:vAlign w:val="bottom"/>
          </w:tcPr>
          <w:p w14:paraId="7FB84493" w14:textId="77777777" w:rsidR="00C0400F" w:rsidRPr="00D945CD" w:rsidRDefault="00C0400F" w:rsidP="002B2580">
            <w:pPr>
              <w:jc w:val="right"/>
              <w:rPr>
                <w:rFonts w:ascii="Arial CE" w:hAnsi="Arial CE" w:cs="Arial CE"/>
              </w:rPr>
            </w:pPr>
          </w:p>
        </w:tc>
      </w:tr>
      <w:tr w:rsidR="00C0400F" w:rsidRPr="00D945CD" w14:paraId="2B6194A0" w14:textId="77777777" w:rsidTr="002B2580">
        <w:trPr>
          <w:trHeight w:val="315"/>
        </w:trPr>
        <w:tc>
          <w:tcPr>
            <w:tcW w:w="1060" w:type="dxa"/>
            <w:tcBorders>
              <w:top w:val="nil"/>
              <w:left w:val="nil"/>
              <w:bottom w:val="nil"/>
              <w:right w:val="nil"/>
            </w:tcBorders>
            <w:shd w:val="clear" w:color="auto" w:fill="auto"/>
            <w:noWrap/>
            <w:vAlign w:val="bottom"/>
            <w:hideMark/>
          </w:tcPr>
          <w:p w14:paraId="36226DFE" w14:textId="77777777" w:rsidR="00C0400F" w:rsidRPr="00D945CD" w:rsidRDefault="00C0400F" w:rsidP="002B2580">
            <w:pPr>
              <w:jc w:val="right"/>
              <w:rPr>
                <w:rFonts w:ascii="Arial CE" w:hAnsi="Arial CE" w:cs="Arial CE"/>
              </w:rPr>
            </w:pPr>
          </w:p>
        </w:tc>
        <w:tc>
          <w:tcPr>
            <w:tcW w:w="3923" w:type="dxa"/>
            <w:gridSpan w:val="2"/>
            <w:tcBorders>
              <w:top w:val="single" w:sz="4" w:space="0" w:color="auto"/>
              <w:left w:val="nil"/>
              <w:bottom w:val="nil"/>
              <w:right w:val="nil"/>
            </w:tcBorders>
            <w:shd w:val="clear" w:color="auto" w:fill="auto"/>
            <w:noWrap/>
            <w:vAlign w:val="bottom"/>
            <w:hideMark/>
          </w:tcPr>
          <w:p w14:paraId="61E27AA5"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3353" w:type="dxa"/>
            <w:tcBorders>
              <w:top w:val="nil"/>
              <w:left w:val="nil"/>
              <w:bottom w:val="nil"/>
              <w:right w:val="nil"/>
            </w:tcBorders>
            <w:shd w:val="clear" w:color="auto" w:fill="auto"/>
            <w:noWrap/>
            <w:vAlign w:val="bottom"/>
            <w:hideMark/>
          </w:tcPr>
          <w:p w14:paraId="4887EFD2" w14:textId="77777777" w:rsidR="00C0400F" w:rsidRPr="00D945CD" w:rsidRDefault="00C0400F" w:rsidP="002B2580">
            <w:pPr>
              <w:rPr>
                <w:rFonts w:ascii="Arial CE" w:hAnsi="Arial CE" w:cs="Arial CE"/>
                <w:b/>
                <w:bCs/>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22082A00" w14:textId="77777777" w:rsidR="00C0400F" w:rsidRPr="00D945CD" w:rsidRDefault="00C0400F" w:rsidP="002B2580">
            <w:pPr>
              <w:jc w:val="right"/>
              <w:rPr>
                <w:rFonts w:ascii="Arial CE" w:hAnsi="Arial CE" w:cs="Arial CE"/>
                <w:b/>
                <w:bCs/>
              </w:rPr>
            </w:pPr>
            <w:r w:rsidRPr="00D945CD">
              <w:rPr>
                <w:rFonts w:ascii="Arial CE" w:hAnsi="Arial CE" w:cs="Arial CE"/>
                <w:b/>
                <w:bCs/>
              </w:rPr>
              <w:t>21 767</w:t>
            </w:r>
          </w:p>
        </w:tc>
        <w:tc>
          <w:tcPr>
            <w:tcW w:w="1180" w:type="dxa"/>
            <w:tcBorders>
              <w:top w:val="nil"/>
              <w:left w:val="nil"/>
              <w:bottom w:val="nil"/>
              <w:right w:val="nil"/>
            </w:tcBorders>
            <w:shd w:val="clear" w:color="auto" w:fill="auto"/>
            <w:noWrap/>
            <w:vAlign w:val="bottom"/>
            <w:hideMark/>
          </w:tcPr>
          <w:p w14:paraId="2E400C41" w14:textId="77777777" w:rsidR="00C0400F" w:rsidRPr="00D945CD" w:rsidRDefault="00C0400F" w:rsidP="002B2580">
            <w:pPr>
              <w:jc w:val="right"/>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6A22F3AD" w14:textId="77777777" w:rsidR="00C0400F" w:rsidRPr="00D945CD" w:rsidRDefault="00C0400F" w:rsidP="002B2580">
            <w:pPr>
              <w:rPr>
                <w:sz w:val="20"/>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59EB1A6C" w14:textId="77777777" w:rsidR="00C0400F" w:rsidRPr="00D945CD" w:rsidRDefault="00C0400F" w:rsidP="002B2580">
            <w:pPr>
              <w:jc w:val="right"/>
              <w:rPr>
                <w:rFonts w:ascii="Arial CE" w:hAnsi="Arial CE" w:cs="Arial CE"/>
                <w:b/>
                <w:bCs/>
              </w:rPr>
            </w:pPr>
          </w:p>
        </w:tc>
      </w:tr>
      <w:tr w:rsidR="00C0400F" w:rsidRPr="00D945CD" w14:paraId="1D0955FA" w14:textId="77777777" w:rsidTr="002B2580">
        <w:trPr>
          <w:trHeight w:val="330"/>
        </w:trPr>
        <w:tc>
          <w:tcPr>
            <w:tcW w:w="1060" w:type="dxa"/>
            <w:tcBorders>
              <w:top w:val="nil"/>
              <w:left w:val="nil"/>
              <w:bottom w:val="nil"/>
              <w:right w:val="nil"/>
            </w:tcBorders>
            <w:shd w:val="clear" w:color="auto" w:fill="auto"/>
            <w:noWrap/>
            <w:vAlign w:val="bottom"/>
            <w:hideMark/>
          </w:tcPr>
          <w:p w14:paraId="598F8D79" w14:textId="77777777" w:rsidR="00C0400F" w:rsidRPr="00D945CD" w:rsidRDefault="00C0400F" w:rsidP="002B2580">
            <w:pPr>
              <w:jc w:val="right"/>
              <w:rPr>
                <w:rFonts w:ascii="Arial CE" w:hAnsi="Arial CE" w:cs="Arial CE"/>
                <w:b/>
                <w:bCs/>
              </w:rPr>
            </w:pPr>
          </w:p>
        </w:tc>
        <w:tc>
          <w:tcPr>
            <w:tcW w:w="937" w:type="dxa"/>
            <w:tcBorders>
              <w:top w:val="nil"/>
              <w:left w:val="nil"/>
              <w:bottom w:val="nil"/>
              <w:right w:val="nil"/>
            </w:tcBorders>
            <w:shd w:val="clear" w:color="auto" w:fill="auto"/>
            <w:noWrap/>
            <w:vAlign w:val="bottom"/>
            <w:hideMark/>
          </w:tcPr>
          <w:p w14:paraId="73334281" w14:textId="77777777" w:rsidR="00C0400F" w:rsidRPr="00D945CD" w:rsidRDefault="00C0400F" w:rsidP="002B2580">
            <w:pPr>
              <w:jc w:val="center"/>
              <w:rPr>
                <w:sz w:val="20"/>
              </w:rPr>
            </w:pPr>
          </w:p>
        </w:tc>
        <w:tc>
          <w:tcPr>
            <w:tcW w:w="2986" w:type="dxa"/>
            <w:tcBorders>
              <w:top w:val="nil"/>
              <w:left w:val="nil"/>
              <w:bottom w:val="nil"/>
              <w:right w:val="nil"/>
            </w:tcBorders>
            <w:shd w:val="clear" w:color="auto" w:fill="auto"/>
            <w:noWrap/>
            <w:vAlign w:val="bottom"/>
            <w:hideMark/>
          </w:tcPr>
          <w:p w14:paraId="108B501E" w14:textId="77777777" w:rsidR="00C0400F" w:rsidRPr="00D945CD" w:rsidRDefault="00C0400F" w:rsidP="002B2580">
            <w:pPr>
              <w:jc w:val="center"/>
              <w:rPr>
                <w:sz w:val="20"/>
              </w:rPr>
            </w:pPr>
          </w:p>
        </w:tc>
        <w:tc>
          <w:tcPr>
            <w:tcW w:w="3353" w:type="dxa"/>
            <w:tcBorders>
              <w:top w:val="nil"/>
              <w:left w:val="nil"/>
              <w:bottom w:val="nil"/>
              <w:right w:val="nil"/>
            </w:tcBorders>
            <w:shd w:val="clear" w:color="auto" w:fill="auto"/>
            <w:noWrap/>
            <w:vAlign w:val="bottom"/>
            <w:hideMark/>
          </w:tcPr>
          <w:p w14:paraId="4B8D4F1D" w14:textId="77777777" w:rsidR="00C0400F" w:rsidRPr="00D945CD" w:rsidRDefault="00C0400F" w:rsidP="002B2580">
            <w:pPr>
              <w:rPr>
                <w:sz w:val="20"/>
              </w:rPr>
            </w:pPr>
          </w:p>
        </w:tc>
        <w:tc>
          <w:tcPr>
            <w:tcW w:w="1620" w:type="dxa"/>
            <w:tcBorders>
              <w:top w:val="nil"/>
              <w:left w:val="nil"/>
              <w:bottom w:val="nil"/>
              <w:right w:val="nil"/>
            </w:tcBorders>
            <w:shd w:val="clear" w:color="auto" w:fill="auto"/>
            <w:noWrap/>
            <w:vAlign w:val="bottom"/>
            <w:hideMark/>
          </w:tcPr>
          <w:p w14:paraId="0720D891" w14:textId="77777777" w:rsidR="00C0400F" w:rsidRPr="00D945CD" w:rsidRDefault="00C0400F" w:rsidP="002B2580">
            <w:pPr>
              <w:jc w:val="center"/>
              <w:rPr>
                <w:sz w:val="20"/>
              </w:rPr>
            </w:pPr>
          </w:p>
        </w:tc>
        <w:tc>
          <w:tcPr>
            <w:tcW w:w="1180" w:type="dxa"/>
            <w:tcBorders>
              <w:top w:val="nil"/>
              <w:left w:val="nil"/>
              <w:bottom w:val="nil"/>
              <w:right w:val="nil"/>
            </w:tcBorders>
            <w:shd w:val="clear" w:color="auto" w:fill="auto"/>
            <w:noWrap/>
            <w:vAlign w:val="bottom"/>
            <w:hideMark/>
          </w:tcPr>
          <w:p w14:paraId="1220DBAA" w14:textId="77777777" w:rsidR="00C0400F" w:rsidRPr="00D945CD" w:rsidRDefault="00C0400F" w:rsidP="002B2580">
            <w:pPr>
              <w:jc w:val="right"/>
              <w:rPr>
                <w:sz w:val="20"/>
              </w:rPr>
            </w:pPr>
          </w:p>
        </w:tc>
        <w:tc>
          <w:tcPr>
            <w:tcW w:w="1400" w:type="dxa"/>
            <w:tcBorders>
              <w:top w:val="nil"/>
              <w:left w:val="nil"/>
              <w:bottom w:val="nil"/>
              <w:right w:val="nil"/>
            </w:tcBorders>
            <w:shd w:val="clear" w:color="auto" w:fill="auto"/>
            <w:noWrap/>
            <w:vAlign w:val="bottom"/>
            <w:hideMark/>
          </w:tcPr>
          <w:p w14:paraId="1197C9F3"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072B23CE" w14:textId="77777777" w:rsidR="00C0400F" w:rsidRPr="00D945CD" w:rsidRDefault="00C0400F" w:rsidP="002B2580">
            <w:pPr>
              <w:jc w:val="center"/>
              <w:rPr>
                <w:sz w:val="20"/>
              </w:rPr>
            </w:pPr>
          </w:p>
        </w:tc>
      </w:tr>
      <w:tr w:rsidR="00C0400F" w:rsidRPr="00D945CD" w14:paraId="07521B82" w14:textId="77777777" w:rsidTr="002B2580">
        <w:trPr>
          <w:trHeight w:val="420"/>
        </w:trPr>
        <w:tc>
          <w:tcPr>
            <w:tcW w:w="1060" w:type="dxa"/>
            <w:tcBorders>
              <w:top w:val="nil"/>
              <w:left w:val="nil"/>
              <w:bottom w:val="nil"/>
              <w:right w:val="nil"/>
            </w:tcBorders>
            <w:shd w:val="clear" w:color="auto" w:fill="auto"/>
            <w:noWrap/>
            <w:vAlign w:val="bottom"/>
            <w:hideMark/>
          </w:tcPr>
          <w:p w14:paraId="0A341DE2" w14:textId="77777777" w:rsidR="00C0400F" w:rsidRPr="00D945CD" w:rsidRDefault="00C0400F" w:rsidP="002B2580">
            <w:pPr>
              <w:rPr>
                <w:sz w:val="20"/>
              </w:rPr>
            </w:pPr>
          </w:p>
        </w:tc>
        <w:tc>
          <w:tcPr>
            <w:tcW w:w="3923"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0C6B1436" w14:textId="77777777" w:rsidR="00C0400F" w:rsidRPr="00D945CD" w:rsidRDefault="00C0400F" w:rsidP="002B2580">
            <w:pPr>
              <w:rPr>
                <w:rFonts w:ascii="Arial CE" w:hAnsi="Arial CE" w:cs="Arial CE"/>
                <w:b/>
                <w:bCs/>
                <w:sz w:val="32"/>
                <w:szCs w:val="32"/>
              </w:rPr>
            </w:pPr>
            <w:r w:rsidRPr="00D945CD">
              <w:rPr>
                <w:rFonts w:ascii="Arial CE" w:hAnsi="Arial CE" w:cs="Arial CE"/>
                <w:b/>
                <w:bCs/>
                <w:sz w:val="32"/>
                <w:szCs w:val="32"/>
              </w:rPr>
              <w:t>Spolu za ručné zametanie</w:t>
            </w:r>
          </w:p>
        </w:tc>
        <w:tc>
          <w:tcPr>
            <w:tcW w:w="3353" w:type="dxa"/>
            <w:tcBorders>
              <w:top w:val="single" w:sz="8" w:space="0" w:color="auto"/>
              <w:left w:val="nil"/>
              <w:bottom w:val="single" w:sz="8" w:space="0" w:color="auto"/>
              <w:right w:val="nil"/>
            </w:tcBorders>
            <w:shd w:val="clear" w:color="000000" w:fill="C0C0C0"/>
            <w:noWrap/>
            <w:vAlign w:val="bottom"/>
            <w:hideMark/>
          </w:tcPr>
          <w:p w14:paraId="02F31C6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620" w:type="dxa"/>
            <w:tcBorders>
              <w:top w:val="single" w:sz="8" w:space="0" w:color="auto"/>
              <w:left w:val="nil"/>
              <w:bottom w:val="single" w:sz="8" w:space="0" w:color="auto"/>
              <w:right w:val="nil"/>
            </w:tcBorders>
            <w:shd w:val="clear" w:color="000000" w:fill="C0C0C0"/>
            <w:noWrap/>
            <w:vAlign w:val="bottom"/>
            <w:hideMark/>
          </w:tcPr>
          <w:p w14:paraId="4396865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180" w:type="dxa"/>
            <w:tcBorders>
              <w:top w:val="single" w:sz="8" w:space="0" w:color="auto"/>
              <w:left w:val="nil"/>
              <w:bottom w:val="single" w:sz="8" w:space="0" w:color="auto"/>
              <w:right w:val="nil"/>
            </w:tcBorders>
            <w:shd w:val="clear" w:color="000000" w:fill="C0C0C0"/>
            <w:noWrap/>
            <w:vAlign w:val="bottom"/>
            <w:hideMark/>
          </w:tcPr>
          <w:p w14:paraId="00ADBF43"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400" w:type="dxa"/>
            <w:tcBorders>
              <w:top w:val="single" w:sz="8" w:space="0" w:color="auto"/>
              <w:left w:val="nil"/>
              <w:bottom w:val="single" w:sz="8" w:space="0" w:color="auto"/>
              <w:right w:val="nil"/>
            </w:tcBorders>
            <w:shd w:val="clear" w:color="000000" w:fill="C0C0C0"/>
            <w:noWrap/>
            <w:vAlign w:val="bottom"/>
            <w:hideMark/>
          </w:tcPr>
          <w:p w14:paraId="248F222B" w14:textId="77777777" w:rsidR="00C0400F" w:rsidRPr="00D945CD" w:rsidRDefault="00C0400F" w:rsidP="002B2580">
            <w:pPr>
              <w:jc w:val="center"/>
              <w:rPr>
                <w:rFonts w:ascii="Arial CE" w:hAnsi="Arial CE" w:cs="Arial CE"/>
                <w:b/>
                <w:bCs/>
              </w:rPr>
            </w:pPr>
            <w:r w:rsidRPr="00D945CD">
              <w:rPr>
                <w:rFonts w:ascii="Arial CE" w:hAnsi="Arial CE" w:cs="Arial CE"/>
                <w:b/>
                <w:bCs/>
              </w:rPr>
              <w:t> </w:t>
            </w:r>
          </w:p>
        </w:tc>
        <w:tc>
          <w:tcPr>
            <w:tcW w:w="138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221E8146" w14:textId="77777777" w:rsidR="00C0400F" w:rsidRPr="00D945CD" w:rsidRDefault="00C0400F" w:rsidP="002B2580">
            <w:pPr>
              <w:jc w:val="center"/>
              <w:rPr>
                <w:rFonts w:ascii="Arial CE" w:hAnsi="Arial CE" w:cs="Arial CE"/>
                <w:b/>
                <w:bCs/>
                <w:sz w:val="32"/>
                <w:szCs w:val="32"/>
              </w:rPr>
            </w:pPr>
          </w:p>
        </w:tc>
      </w:tr>
    </w:tbl>
    <w:p w14:paraId="73F6077A" w14:textId="77777777" w:rsidR="00C0400F" w:rsidRDefault="00C0400F" w:rsidP="00C0400F">
      <w:pPr>
        <w:pStyle w:val="F6-MenoFunkcia"/>
        <w:ind w:left="0"/>
      </w:pPr>
    </w:p>
    <w:p w14:paraId="4089D330" w14:textId="77777777" w:rsidR="00C0400F" w:rsidRDefault="00C0400F" w:rsidP="00C0400F">
      <w:pPr>
        <w:pStyle w:val="F6-MenoFunkcia"/>
        <w:ind w:left="0"/>
        <w:rPr>
          <w:szCs w:val="24"/>
        </w:rPr>
      </w:pPr>
    </w:p>
    <w:p w14:paraId="02779E0D" w14:textId="77777777" w:rsidR="00C0400F" w:rsidRDefault="00C0400F" w:rsidP="00C0400F">
      <w:pPr>
        <w:pStyle w:val="F6-MenoFunkcia"/>
        <w:ind w:left="0"/>
        <w:rPr>
          <w:szCs w:val="24"/>
        </w:rPr>
      </w:pPr>
    </w:p>
    <w:p w14:paraId="41F70262" w14:textId="77777777" w:rsidR="00C0400F" w:rsidRDefault="00C0400F" w:rsidP="00C0400F">
      <w:pPr>
        <w:pStyle w:val="F6-MenoFunkcia"/>
        <w:ind w:left="0"/>
        <w:rPr>
          <w:szCs w:val="24"/>
        </w:rPr>
      </w:pPr>
    </w:p>
    <w:p w14:paraId="3C234325" w14:textId="77777777" w:rsidR="00C0400F" w:rsidRDefault="00C0400F" w:rsidP="00C0400F">
      <w:pPr>
        <w:pStyle w:val="F6-MenoFunkcia"/>
        <w:ind w:left="0"/>
        <w:rPr>
          <w:szCs w:val="24"/>
        </w:rPr>
      </w:pPr>
    </w:p>
    <w:p w14:paraId="2FD3AF3F" w14:textId="77777777" w:rsidR="00C0400F" w:rsidRDefault="00C0400F" w:rsidP="00C0400F">
      <w:pPr>
        <w:pStyle w:val="F6-MenoFunkcia"/>
        <w:ind w:left="0"/>
        <w:rPr>
          <w:szCs w:val="24"/>
        </w:rPr>
      </w:pPr>
    </w:p>
    <w:p w14:paraId="66F6BE54" w14:textId="77777777" w:rsidR="00C0400F" w:rsidRDefault="00C0400F" w:rsidP="00C0400F">
      <w:pPr>
        <w:pStyle w:val="F6-MenoFunkcia"/>
        <w:ind w:left="0"/>
        <w:rPr>
          <w:szCs w:val="24"/>
        </w:rPr>
      </w:pPr>
    </w:p>
    <w:p w14:paraId="22F0906F" w14:textId="77777777" w:rsidR="00C0400F" w:rsidRDefault="00C0400F" w:rsidP="00C0400F">
      <w:pPr>
        <w:pStyle w:val="F6-MenoFunkcia"/>
        <w:ind w:left="0"/>
        <w:rPr>
          <w:szCs w:val="24"/>
        </w:rPr>
      </w:pPr>
    </w:p>
    <w:p w14:paraId="01E1A5BB" w14:textId="77777777" w:rsidR="00C0400F" w:rsidRDefault="00C0400F" w:rsidP="00C0400F">
      <w:pPr>
        <w:pStyle w:val="F6-MenoFunkcia"/>
        <w:ind w:left="0"/>
        <w:rPr>
          <w:szCs w:val="24"/>
        </w:rPr>
      </w:pPr>
    </w:p>
    <w:p w14:paraId="489F9B46" w14:textId="77777777" w:rsidR="00C0400F" w:rsidRDefault="00C0400F" w:rsidP="00C0400F">
      <w:pPr>
        <w:pStyle w:val="F6-MenoFunkcia"/>
        <w:ind w:left="0"/>
        <w:rPr>
          <w:szCs w:val="24"/>
        </w:rPr>
      </w:pPr>
    </w:p>
    <w:p w14:paraId="2E14A9F2" w14:textId="77777777" w:rsidR="00C0400F" w:rsidRDefault="00C0400F" w:rsidP="00C0400F">
      <w:pPr>
        <w:pStyle w:val="F6-MenoFunkcia"/>
        <w:ind w:left="0"/>
        <w:rPr>
          <w:szCs w:val="24"/>
        </w:rPr>
      </w:pPr>
    </w:p>
    <w:p w14:paraId="69C86767" w14:textId="77777777" w:rsidR="00C0400F" w:rsidRDefault="00C0400F" w:rsidP="00C0400F">
      <w:pPr>
        <w:pStyle w:val="F6-MenoFunkcia"/>
        <w:ind w:left="0"/>
        <w:rPr>
          <w:szCs w:val="24"/>
        </w:rPr>
      </w:pPr>
    </w:p>
    <w:tbl>
      <w:tblPr>
        <w:tblW w:w="14560" w:type="dxa"/>
        <w:tblInd w:w="75" w:type="dxa"/>
        <w:tblCellMar>
          <w:left w:w="70" w:type="dxa"/>
          <w:right w:w="70" w:type="dxa"/>
        </w:tblCellMar>
        <w:tblLook w:val="04A0" w:firstRow="1" w:lastRow="0" w:firstColumn="1" w:lastColumn="0" w:noHBand="0" w:noVBand="1"/>
      </w:tblPr>
      <w:tblGrid>
        <w:gridCol w:w="3780"/>
        <w:gridCol w:w="649"/>
        <w:gridCol w:w="1217"/>
        <w:gridCol w:w="1640"/>
        <w:gridCol w:w="1480"/>
        <w:gridCol w:w="2042"/>
        <w:gridCol w:w="1252"/>
        <w:gridCol w:w="1260"/>
        <w:gridCol w:w="1500"/>
      </w:tblGrid>
      <w:tr w:rsidR="00C0400F" w:rsidRPr="00161EDC" w14:paraId="3B1D3399"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833C6FD" w14:textId="77777777" w:rsidR="00C0400F" w:rsidRPr="00161EDC" w:rsidRDefault="00C0400F" w:rsidP="002B2580">
            <w:pPr>
              <w:rPr>
                <w:rFonts w:ascii="Arial CE" w:hAnsi="Arial CE" w:cs="Calibri"/>
                <w:b/>
                <w:bCs/>
                <w:sz w:val="20"/>
              </w:rPr>
            </w:pPr>
            <w:r w:rsidRPr="00161EDC">
              <w:rPr>
                <w:rFonts w:ascii="Arial CE" w:hAnsi="Arial CE" w:cs="Calibri"/>
                <w:b/>
                <w:bCs/>
                <w:sz w:val="20"/>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0565B952"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2A83375D"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do</w:t>
            </w:r>
          </w:p>
        </w:tc>
        <w:tc>
          <w:tcPr>
            <w:tcW w:w="1912" w:type="dxa"/>
            <w:tcBorders>
              <w:top w:val="nil"/>
              <w:left w:val="nil"/>
              <w:bottom w:val="nil"/>
              <w:right w:val="nil"/>
            </w:tcBorders>
            <w:shd w:val="clear" w:color="auto" w:fill="auto"/>
            <w:vAlign w:val="bottom"/>
            <w:hideMark/>
          </w:tcPr>
          <w:p w14:paraId="06EFA396"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326358D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2853A4B8"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2BE2E94F" w14:textId="77777777" w:rsidR="00C0400F" w:rsidRPr="00161EDC" w:rsidRDefault="00C0400F" w:rsidP="002B2580">
            <w:pPr>
              <w:rPr>
                <w:sz w:val="20"/>
              </w:rPr>
            </w:pPr>
          </w:p>
        </w:tc>
      </w:tr>
      <w:tr w:rsidR="00C0400F" w:rsidRPr="00161EDC" w14:paraId="32415DCC"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13B63" w14:textId="77777777" w:rsidR="00C0400F" w:rsidRPr="00161EDC" w:rsidRDefault="00C0400F" w:rsidP="002B2580">
            <w:pPr>
              <w:rPr>
                <w:rFonts w:ascii="Arial CE" w:hAnsi="Arial CE" w:cs="Calibri"/>
                <w:b/>
                <w:bCs/>
                <w:sz w:val="20"/>
              </w:rPr>
            </w:pPr>
            <w:r w:rsidRPr="00161EDC">
              <w:rPr>
                <w:rFonts w:ascii="Arial CE" w:hAnsi="Arial CE" w:cs="Calibri"/>
                <w:b/>
                <w:bCs/>
                <w:sz w:val="20"/>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496037C1"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0B47CB72"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18:00</w:t>
            </w:r>
          </w:p>
        </w:tc>
        <w:tc>
          <w:tcPr>
            <w:tcW w:w="1912" w:type="dxa"/>
            <w:tcBorders>
              <w:top w:val="nil"/>
              <w:left w:val="nil"/>
              <w:bottom w:val="nil"/>
              <w:right w:val="nil"/>
            </w:tcBorders>
            <w:shd w:val="clear" w:color="auto" w:fill="auto"/>
            <w:vAlign w:val="bottom"/>
            <w:hideMark/>
          </w:tcPr>
          <w:p w14:paraId="5C549035"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332D192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642A7CC0"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4D00C98F" w14:textId="77777777" w:rsidR="00C0400F" w:rsidRPr="00161EDC" w:rsidRDefault="00C0400F" w:rsidP="002B2580">
            <w:pPr>
              <w:rPr>
                <w:sz w:val="20"/>
              </w:rPr>
            </w:pPr>
          </w:p>
        </w:tc>
      </w:tr>
      <w:tr w:rsidR="00C0400F" w:rsidRPr="00161EDC" w14:paraId="64804392"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835B3" w14:textId="77777777" w:rsidR="00C0400F" w:rsidRPr="00161EDC" w:rsidRDefault="00C0400F" w:rsidP="002B2580">
            <w:pPr>
              <w:rPr>
                <w:rFonts w:ascii="Arial CE" w:hAnsi="Arial CE" w:cs="Calibri"/>
                <w:b/>
                <w:bCs/>
                <w:sz w:val="20"/>
              </w:rPr>
            </w:pPr>
            <w:r w:rsidRPr="00161EDC">
              <w:rPr>
                <w:rFonts w:ascii="Arial CE" w:hAnsi="Arial CE" w:cs="Calibri"/>
                <w:b/>
                <w:bCs/>
                <w:sz w:val="20"/>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05F0DEA9"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049AA994"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06:00</w:t>
            </w:r>
          </w:p>
        </w:tc>
        <w:tc>
          <w:tcPr>
            <w:tcW w:w="1912" w:type="dxa"/>
            <w:tcBorders>
              <w:top w:val="nil"/>
              <w:left w:val="nil"/>
              <w:bottom w:val="nil"/>
              <w:right w:val="nil"/>
            </w:tcBorders>
            <w:shd w:val="clear" w:color="auto" w:fill="auto"/>
            <w:vAlign w:val="bottom"/>
            <w:hideMark/>
          </w:tcPr>
          <w:p w14:paraId="3C683E60"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062DB7C7"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22F00B09"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6DE42585" w14:textId="77777777" w:rsidR="00C0400F" w:rsidRPr="00161EDC" w:rsidRDefault="00C0400F" w:rsidP="002B2580">
            <w:pPr>
              <w:rPr>
                <w:sz w:val="20"/>
              </w:rPr>
            </w:pPr>
          </w:p>
        </w:tc>
      </w:tr>
      <w:tr w:rsidR="00C0400F" w:rsidRPr="00161EDC" w14:paraId="6A6D4173" w14:textId="77777777" w:rsidTr="002B2580">
        <w:trPr>
          <w:trHeight w:val="315"/>
        </w:trPr>
        <w:tc>
          <w:tcPr>
            <w:tcW w:w="3780" w:type="dxa"/>
            <w:tcBorders>
              <w:top w:val="nil"/>
              <w:left w:val="nil"/>
              <w:bottom w:val="nil"/>
              <w:right w:val="nil"/>
            </w:tcBorders>
            <w:shd w:val="clear" w:color="auto" w:fill="auto"/>
            <w:noWrap/>
            <w:vAlign w:val="bottom"/>
            <w:hideMark/>
          </w:tcPr>
          <w:p w14:paraId="27AD1361" w14:textId="77777777" w:rsidR="00C0400F" w:rsidRPr="00161EDC" w:rsidRDefault="00C0400F" w:rsidP="002B2580">
            <w:pPr>
              <w:rPr>
                <w:sz w:val="20"/>
              </w:rPr>
            </w:pPr>
          </w:p>
        </w:tc>
        <w:tc>
          <w:tcPr>
            <w:tcW w:w="649" w:type="dxa"/>
            <w:tcBorders>
              <w:top w:val="nil"/>
              <w:left w:val="nil"/>
              <w:bottom w:val="nil"/>
              <w:right w:val="nil"/>
            </w:tcBorders>
            <w:shd w:val="clear" w:color="auto" w:fill="auto"/>
            <w:noWrap/>
            <w:vAlign w:val="bottom"/>
            <w:hideMark/>
          </w:tcPr>
          <w:p w14:paraId="35CD33D3"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1C49F95A" w14:textId="77777777" w:rsidR="00C0400F" w:rsidRPr="00161EDC" w:rsidRDefault="00C0400F" w:rsidP="002B2580">
            <w:pPr>
              <w:rPr>
                <w:sz w:val="20"/>
              </w:rPr>
            </w:pPr>
          </w:p>
        </w:tc>
        <w:tc>
          <w:tcPr>
            <w:tcW w:w="1640" w:type="dxa"/>
            <w:tcBorders>
              <w:top w:val="nil"/>
              <w:left w:val="nil"/>
              <w:bottom w:val="nil"/>
              <w:right w:val="nil"/>
            </w:tcBorders>
            <w:shd w:val="clear" w:color="auto" w:fill="auto"/>
            <w:noWrap/>
            <w:vAlign w:val="bottom"/>
            <w:hideMark/>
          </w:tcPr>
          <w:p w14:paraId="5CEFA10C" w14:textId="77777777" w:rsidR="00C0400F" w:rsidRPr="00161EDC" w:rsidRDefault="00C0400F" w:rsidP="002B2580">
            <w:pPr>
              <w:rPr>
                <w:sz w:val="20"/>
              </w:rPr>
            </w:pPr>
          </w:p>
        </w:tc>
        <w:tc>
          <w:tcPr>
            <w:tcW w:w="1480" w:type="dxa"/>
            <w:tcBorders>
              <w:top w:val="nil"/>
              <w:left w:val="nil"/>
              <w:bottom w:val="nil"/>
              <w:right w:val="nil"/>
            </w:tcBorders>
            <w:shd w:val="clear" w:color="auto" w:fill="auto"/>
            <w:noWrap/>
            <w:vAlign w:val="bottom"/>
            <w:hideMark/>
          </w:tcPr>
          <w:p w14:paraId="700241C4"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21A1F870" w14:textId="77777777" w:rsidR="00C0400F" w:rsidRPr="00161EDC" w:rsidRDefault="00C0400F" w:rsidP="002B2580">
            <w:pPr>
              <w:rPr>
                <w:sz w:val="20"/>
              </w:rPr>
            </w:pPr>
          </w:p>
        </w:tc>
        <w:tc>
          <w:tcPr>
            <w:tcW w:w="1122" w:type="dxa"/>
            <w:tcBorders>
              <w:top w:val="nil"/>
              <w:left w:val="nil"/>
              <w:bottom w:val="nil"/>
              <w:right w:val="nil"/>
            </w:tcBorders>
            <w:shd w:val="clear" w:color="auto" w:fill="auto"/>
            <w:noWrap/>
            <w:vAlign w:val="bottom"/>
            <w:hideMark/>
          </w:tcPr>
          <w:p w14:paraId="5DC49A7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5A665611"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2300A2AB" w14:textId="77777777" w:rsidR="00C0400F" w:rsidRPr="00161EDC" w:rsidRDefault="00C0400F" w:rsidP="002B2580">
            <w:pPr>
              <w:rPr>
                <w:sz w:val="20"/>
              </w:rPr>
            </w:pPr>
          </w:p>
        </w:tc>
      </w:tr>
      <w:tr w:rsidR="00C0400F" w:rsidRPr="00161EDC" w14:paraId="2941EC08" w14:textId="77777777" w:rsidTr="002B2580">
        <w:trPr>
          <w:trHeight w:val="420"/>
        </w:trPr>
        <w:tc>
          <w:tcPr>
            <w:tcW w:w="1456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C74D5FB" w14:textId="77777777" w:rsidR="00C0400F" w:rsidRPr="00161EDC" w:rsidRDefault="00C0400F" w:rsidP="002B2580">
            <w:pPr>
              <w:jc w:val="center"/>
              <w:rPr>
                <w:rFonts w:ascii="Arial CE" w:hAnsi="Arial CE" w:cs="Calibri"/>
                <w:b/>
                <w:bCs/>
                <w:sz w:val="32"/>
                <w:szCs w:val="32"/>
              </w:rPr>
            </w:pPr>
            <w:r w:rsidRPr="00161EDC">
              <w:rPr>
                <w:rFonts w:ascii="Arial CE" w:hAnsi="Arial CE" w:cs="Calibri"/>
                <w:b/>
                <w:bCs/>
                <w:sz w:val="32"/>
                <w:szCs w:val="32"/>
              </w:rPr>
              <w:t>Letné čistenie chodníkov</w:t>
            </w:r>
          </w:p>
        </w:tc>
      </w:tr>
      <w:tr w:rsidR="00C0400F" w:rsidRPr="00161EDC" w14:paraId="008804E4" w14:textId="77777777" w:rsidTr="002B2580">
        <w:trPr>
          <w:trHeight w:val="300"/>
        </w:trPr>
        <w:tc>
          <w:tcPr>
            <w:tcW w:w="3780" w:type="dxa"/>
            <w:tcBorders>
              <w:top w:val="nil"/>
              <w:left w:val="nil"/>
              <w:bottom w:val="nil"/>
              <w:right w:val="nil"/>
            </w:tcBorders>
            <w:shd w:val="clear" w:color="auto" w:fill="auto"/>
            <w:noWrap/>
            <w:vAlign w:val="bottom"/>
            <w:hideMark/>
          </w:tcPr>
          <w:p w14:paraId="6108AD78" w14:textId="77777777" w:rsidR="00C0400F" w:rsidRPr="00161EDC" w:rsidRDefault="00C0400F" w:rsidP="002B2580">
            <w:pPr>
              <w:jc w:val="center"/>
              <w:rPr>
                <w:rFonts w:ascii="Arial CE" w:hAnsi="Arial CE" w:cs="Calibri"/>
                <w:b/>
                <w:bCs/>
                <w:sz w:val="32"/>
                <w:szCs w:val="32"/>
              </w:rPr>
            </w:pPr>
          </w:p>
        </w:tc>
        <w:tc>
          <w:tcPr>
            <w:tcW w:w="649" w:type="dxa"/>
            <w:tcBorders>
              <w:top w:val="nil"/>
              <w:left w:val="nil"/>
              <w:bottom w:val="nil"/>
              <w:right w:val="nil"/>
            </w:tcBorders>
            <w:shd w:val="clear" w:color="auto" w:fill="auto"/>
            <w:noWrap/>
            <w:vAlign w:val="bottom"/>
            <w:hideMark/>
          </w:tcPr>
          <w:p w14:paraId="24F3C823"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37519DA3" w14:textId="77777777" w:rsidR="00C0400F" w:rsidRPr="00161EDC" w:rsidRDefault="00C0400F" w:rsidP="002B2580">
            <w:pPr>
              <w:jc w:val="center"/>
              <w:rPr>
                <w:sz w:val="20"/>
              </w:rPr>
            </w:pPr>
          </w:p>
        </w:tc>
        <w:tc>
          <w:tcPr>
            <w:tcW w:w="1640" w:type="dxa"/>
            <w:tcBorders>
              <w:top w:val="nil"/>
              <w:left w:val="nil"/>
              <w:bottom w:val="nil"/>
              <w:right w:val="nil"/>
            </w:tcBorders>
            <w:shd w:val="clear" w:color="auto" w:fill="auto"/>
            <w:noWrap/>
            <w:vAlign w:val="bottom"/>
            <w:hideMark/>
          </w:tcPr>
          <w:p w14:paraId="51195586" w14:textId="77777777" w:rsidR="00C0400F" w:rsidRPr="00161EDC" w:rsidRDefault="00C0400F" w:rsidP="002B2580">
            <w:pPr>
              <w:jc w:val="center"/>
              <w:rPr>
                <w:sz w:val="20"/>
              </w:rPr>
            </w:pPr>
          </w:p>
        </w:tc>
        <w:tc>
          <w:tcPr>
            <w:tcW w:w="1480" w:type="dxa"/>
            <w:tcBorders>
              <w:top w:val="nil"/>
              <w:left w:val="nil"/>
              <w:bottom w:val="nil"/>
              <w:right w:val="nil"/>
            </w:tcBorders>
            <w:shd w:val="clear" w:color="auto" w:fill="auto"/>
            <w:noWrap/>
            <w:vAlign w:val="bottom"/>
            <w:hideMark/>
          </w:tcPr>
          <w:p w14:paraId="53F2D151"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2554EFE3"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46839AAD"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41D1B610" w14:textId="77777777" w:rsidR="00C0400F" w:rsidRPr="00161EDC" w:rsidRDefault="00C0400F" w:rsidP="002B2580">
            <w:pPr>
              <w:jc w:val="center"/>
              <w:rPr>
                <w:sz w:val="20"/>
              </w:rPr>
            </w:pPr>
          </w:p>
        </w:tc>
        <w:tc>
          <w:tcPr>
            <w:tcW w:w="1500" w:type="dxa"/>
            <w:tcBorders>
              <w:top w:val="nil"/>
              <w:left w:val="nil"/>
              <w:bottom w:val="nil"/>
              <w:right w:val="nil"/>
            </w:tcBorders>
            <w:shd w:val="clear" w:color="auto" w:fill="auto"/>
            <w:noWrap/>
            <w:vAlign w:val="bottom"/>
            <w:hideMark/>
          </w:tcPr>
          <w:p w14:paraId="25426E23" w14:textId="77777777" w:rsidR="00C0400F" w:rsidRPr="00161EDC" w:rsidRDefault="00C0400F" w:rsidP="002B2580">
            <w:pPr>
              <w:jc w:val="center"/>
              <w:rPr>
                <w:sz w:val="20"/>
              </w:rPr>
            </w:pPr>
          </w:p>
        </w:tc>
      </w:tr>
      <w:tr w:rsidR="00C0400F" w:rsidRPr="00161EDC" w14:paraId="3566A356" w14:textId="77777777" w:rsidTr="002B2580">
        <w:trPr>
          <w:trHeight w:val="315"/>
        </w:trPr>
        <w:tc>
          <w:tcPr>
            <w:tcW w:w="3780" w:type="dxa"/>
            <w:tcBorders>
              <w:top w:val="nil"/>
              <w:left w:val="nil"/>
              <w:bottom w:val="nil"/>
              <w:right w:val="nil"/>
            </w:tcBorders>
            <w:shd w:val="clear" w:color="auto" w:fill="auto"/>
            <w:noWrap/>
            <w:vAlign w:val="bottom"/>
            <w:hideMark/>
          </w:tcPr>
          <w:p w14:paraId="7D305FF0" w14:textId="77777777" w:rsidR="00C0400F" w:rsidRPr="00161EDC" w:rsidRDefault="00C0400F" w:rsidP="002B2580">
            <w:pPr>
              <w:rPr>
                <w:sz w:val="20"/>
              </w:rPr>
            </w:pPr>
          </w:p>
        </w:tc>
        <w:tc>
          <w:tcPr>
            <w:tcW w:w="649" w:type="dxa"/>
            <w:tcBorders>
              <w:top w:val="nil"/>
              <w:left w:val="nil"/>
              <w:bottom w:val="nil"/>
              <w:right w:val="nil"/>
            </w:tcBorders>
            <w:shd w:val="clear" w:color="auto" w:fill="auto"/>
            <w:noWrap/>
            <w:vAlign w:val="bottom"/>
            <w:hideMark/>
          </w:tcPr>
          <w:p w14:paraId="43DD7479"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21CA15C2" w14:textId="77777777" w:rsidR="00C0400F" w:rsidRPr="00161EDC" w:rsidRDefault="00C0400F" w:rsidP="002B2580">
            <w:pPr>
              <w:jc w:val="center"/>
              <w:rPr>
                <w:sz w:val="20"/>
              </w:rPr>
            </w:pPr>
          </w:p>
        </w:tc>
        <w:tc>
          <w:tcPr>
            <w:tcW w:w="1640" w:type="dxa"/>
            <w:tcBorders>
              <w:top w:val="nil"/>
              <w:left w:val="nil"/>
              <w:bottom w:val="nil"/>
              <w:right w:val="nil"/>
            </w:tcBorders>
            <w:shd w:val="clear" w:color="auto" w:fill="auto"/>
            <w:noWrap/>
            <w:vAlign w:val="bottom"/>
            <w:hideMark/>
          </w:tcPr>
          <w:p w14:paraId="60B1781C" w14:textId="77777777" w:rsidR="00C0400F" w:rsidRPr="00161EDC" w:rsidRDefault="00C0400F" w:rsidP="002B2580">
            <w:pPr>
              <w:jc w:val="center"/>
              <w:rPr>
                <w:sz w:val="20"/>
              </w:rPr>
            </w:pPr>
          </w:p>
        </w:tc>
        <w:tc>
          <w:tcPr>
            <w:tcW w:w="1480" w:type="dxa"/>
            <w:tcBorders>
              <w:top w:val="nil"/>
              <w:left w:val="nil"/>
              <w:bottom w:val="nil"/>
              <w:right w:val="nil"/>
            </w:tcBorders>
            <w:shd w:val="clear" w:color="auto" w:fill="auto"/>
            <w:noWrap/>
            <w:vAlign w:val="bottom"/>
            <w:hideMark/>
          </w:tcPr>
          <w:p w14:paraId="1359B2B3"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73293F69"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10729CCD"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17F62F7B" w14:textId="77777777" w:rsidR="00C0400F" w:rsidRPr="00161EDC" w:rsidRDefault="00C0400F" w:rsidP="002B2580">
            <w:pPr>
              <w:jc w:val="center"/>
              <w:rPr>
                <w:sz w:val="20"/>
              </w:rPr>
            </w:pPr>
          </w:p>
        </w:tc>
        <w:tc>
          <w:tcPr>
            <w:tcW w:w="1500" w:type="dxa"/>
            <w:tcBorders>
              <w:top w:val="nil"/>
              <w:left w:val="nil"/>
              <w:bottom w:val="nil"/>
              <w:right w:val="nil"/>
            </w:tcBorders>
            <w:shd w:val="clear" w:color="auto" w:fill="auto"/>
            <w:noWrap/>
            <w:vAlign w:val="bottom"/>
            <w:hideMark/>
          </w:tcPr>
          <w:p w14:paraId="5A882E57" w14:textId="77777777" w:rsidR="00C0400F" w:rsidRPr="00161EDC" w:rsidRDefault="00C0400F" w:rsidP="002B2580">
            <w:pPr>
              <w:jc w:val="center"/>
              <w:rPr>
                <w:sz w:val="20"/>
              </w:rPr>
            </w:pPr>
          </w:p>
        </w:tc>
      </w:tr>
      <w:tr w:rsidR="00C0400F" w:rsidRPr="00161EDC" w14:paraId="6C0D83A7" w14:textId="77777777" w:rsidTr="002B2580">
        <w:trPr>
          <w:trHeight w:val="1530"/>
        </w:trPr>
        <w:tc>
          <w:tcPr>
            <w:tcW w:w="3780" w:type="dxa"/>
            <w:tcBorders>
              <w:top w:val="single" w:sz="4" w:space="0" w:color="auto"/>
              <w:left w:val="single" w:sz="4" w:space="0" w:color="auto"/>
              <w:bottom w:val="nil"/>
              <w:right w:val="single" w:sz="4" w:space="0" w:color="auto"/>
            </w:tcBorders>
            <w:shd w:val="clear" w:color="000000" w:fill="C0C0C0"/>
            <w:noWrap/>
            <w:vAlign w:val="center"/>
            <w:hideMark/>
          </w:tcPr>
          <w:p w14:paraId="3D94EB04" w14:textId="77777777" w:rsidR="00C0400F" w:rsidRPr="00161EDC" w:rsidRDefault="00C0400F" w:rsidP="002B2580">
            <w:pPr>
              <w:jc w:val="center"/>
              <w:rPr>
                <w:rFonts w:ascii="Arial" w:hAnsi="Arial" w:cs="Arial"/>
                <w:b/>
                <w:bCs/>
                <w:sz w:val="20"/>
              </w:rPr>
            </w:pPr>
            <w:r w:rsidRPr="00161EDC">
              <w:rPr>
                <w:rFonts w:ascii="Arial" w:hAnsi="Arial" w:cs="Arial"/>
                <w:b/>
                <w:bCs/>
                <w:sz w:val="20"/>
              </w:rPr>
              <w:t>Ulica</w:t>
            </w:r>
          </w:p>
        </w:tc>
        <w:tc>
          <w:tcPr>
            <w:tcW w:w="649" w:type="dxa"/>
            <w:tcBorders>
              <w:top w:val="single" w:sz="4" w:space="0" w:color="auto"/>
              <w:left w:val="nil"/>
              <w:bottom w:val="nil"/>
              <w:right w:val="single" w:sz="4" w:space="0" w:color="auto"/>
            </w:tcBorders>
            <w:shd w:val="clear" w:color="000000" w:fill="C0C0C0"/>
            <w:noWrap/>
            <w:vAlign w:val="center"/>
            <w:hideMark/>
          </w:tcPr>
          <w:p w14:paraId="1508CAF4" w14:textId="77777777" w:rsidR="00C0400F" w:rsidRPr="00161EDC" w:rsidRDefault="00C0400F" w:rsidP="002B2580">
            <w:pPr>
              <w:jc w:val="center"/>
              <w:rPr>
                <w:rFonts w:ascii="Arial" w:hAnsi="Arial" w:cs="Arial"/>
                <w:b/>
                <w:bCs/>
                <w:sz w:val="20"/>
              </w:rPr>
            </w:pPr>
            <w:r w:rsidRPr="00161EDC">
              <w:rPr>
                <w:rFonts w:ascii="Arial" w:hAnsi="Arial" w:cs="Arial"/>
                <w:b/>
                <w:bCs/>
                <w:sz w:val="20"/>
              </w:rPr>
              <w:t>Č. op</w:t>
            </w:r>
          </w:p>
        </w:tc>
        <w:tc>
          <w:tcPr>
            <w:tcW w:w="1217" w:type="dxa"/>
            <w:tcBorders>
              <w:top w:val="single" w:sz="4" w:space="0" w:color="auto"/>
              <w:left w:val="nil"/>
              <w:bottom w:val="nil"/>
              <w:right w:val="single" w:sz="4" w:space="0" w:color="auto"/>
            </w:tcBorders>
            <w:shd w:val="clear" w:color="000000" w:fill="C0C0C0"/>
            <w:noWrap/>
            <w:vAlign w:val="center"/>
            <w:hideMark/>
          </w:tcPr>
          <w:p w14:paraId="0D5EA598" w14:textId="77777777" w:rsidR="00C0400F" w:rsidRPr="00161EDC" w:rsidRDefault="00C0400F" w:rsidP="002B2580">
            <w:pPr>
              <w:jc w:val="center"/>
              <w:rPr>
                <w:rFonts w:ascii="Arial" w:hAnsi="Arial" w:cs="Arial"/>
                <w:b/>
                <w:bCs/>
                <w:sz w:val="20"/>
              </w:rPr>
            </w:pPr>
            <w:r w:rsidRPr="00161EDC">
              <w:rPr>
                <w:rFonts w:ascii="Arial" w:hAnsi="Arial" w:cs="Arial"/>
                <w:b/>
                <w:bCs/>
                <w:sz w:val="20"/>
              </w:rPr>
              <w:t>orientacia</w:t>
            </w:r>
          </w:p>
        </w:tc>
        <w:tc>
          <w:tcPr>
            <w:tcW w:w="1640" w:type="dxa"/>
            <w:tcBorders>
              <w:top w:val="single" w:sz="4" w:space="0" w:color="auto"/>
              <w:left w:val="nil"/>
              <w:bottom w:val="nil"/>
              <w:right w:val="single" w:sz="4" w:space="0" w:color="auto"/>
            </w:tcBorders>
            <w:shd w:val="clear" w:color="000000" w:fill="B4C6E7"/>
            <w:noWrap/>
            <w:vAlign w:val="center"/>
            <w:hideMark/>
          </w:tcPr>
          <w:p w14:paraId="03037F7B" w14:textId="77777777" w:rsidR="00C0400F" w:rsidRPr="00161EDC" w:rsidRDefault="00C0400F" w:rsidP="002B2580">
            <w:pPr>
              <w:jc w:val="center"/>
              <w:rPr>
                <w:rFonts w:ascii="Arial" w:hAnsi="Arial" w:cs="Arial"/>
                <w:b/>
                <w:bCs/>
                <w:sz w:val="20"/>
              </w:rPr>
            </w:pPr>
            <w:r w:rsidRPr="00161EDC">
              <w:rPr>
                <w:rFonts w:ascii="Arial" w:hAnsi="Arial" w:cs="Arial"/>
                <w:b/>
                <w:bCs/>
                <w:sz w:val="20"/>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383E3B32" w14:textId="77777777" w:rsidR="00C0400F" w:rsidRPr="00161EDC" w:rsidRDefault="00C0400F" w:rsidP="002B2580">
            <w:pPr>
              <w:jc w:val="center"/>
              <w:rPr>
                <w:rFonts w:ascii="Arial" w:hAnsi="Arial" w:cs="Arial"/>
                <w:b/>
                <w:bCs/>
                <w:sz w:val="20"/>
              </w:rPr>
            </w:pPr>
            <w:r w:rsidRPr="00161EDC">
              <w:rPr>
                <w:rFonts w:ascii="Arial" w:hAnsi="Arial" w:cs="Arial"/>
                <w:b/>
                <w:bCs/>
                <w:sz w:val="20"/>
              </w:rPr>
              <w:t>Mestská časť</w:t>
            </w:r>
          </w:p>
        </w:tc>
        <w:tc>
          <w:tcPr>
            <w:tcW w:w="1912" w:type="dxa"/>
            <w:tcBorders>
              <w:top w:val="single" w:sz="4" w:space="0" w:color="auto"/>
              <w:left w:val="nil"/>
              <w:bottom w:val="nil"/>
              <w:right w:val="single" w:sz="4" w:space="0" w:color="auto"/>
            </w:tcBorders>
            <w:shd w:val="clear" w:color="000000" w:fill="C0C0C0"/>
            <w:vAlign w:val="center"/>
            <w:hideMark/>
          </w:tcPr>
          <w:p w14:paraId="4671B8C5" w14:textId="77777777" w:rsidR="00C0400F" w:rsidRPr="00161EDC" w:rsidRDefault="00C0400F" w:rsidP="002B2580">
            <w:pPr>
              <w:jc w:val="center"/>
              <w:rPr>
                <w:rFonts w:ascii="Arial" w:hAnsi="Arial" w:cs="Arial"/>
                <w:b/>
                <w:bCs/>
                <w:sz w:val="20"/>
              </w:rPr>
            </w:pPr>
            <w:r w:rsidRPr="00161EDC">
              <w:rPr>
                <w:rFonts w:ascii="Arial" w:hAnsi="Arial" w:cs="Arial"/>
                <w:b/>
                <w:bCs/>
                <w:sz w:val="20"/>
              </w:rPr>
              <w:t>Úsek / Cesta</w:t>
            </w:r>
          </w:p>
        </w:tc>
        <w:tc>
          <w:tcPr>
            <w:tcW w:w="1122" w:type="dxa"/>
            <w:tcBorders>
              <w:top w:val="single" w:sz="8" w:space="0" w:color="auto"/>
              <w:left w:val="nil"/>
              <w:bottom w:val="nil"/>
              <w:right w:val="single" w:sz="4" w:space="0" w:color="auto"/>
            </w:tcBorders>
            <w:shd w:val="clear" w:color="000000" w:fill="C0C0C0"/>
            <w:vAlign w:val="center"/>
            <w:hideMark/>
          </w:tcPr>
          <w:p w14:paraId="13CA329D"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Jednotková cena</w:t>
            </w:r>
            <w:r w:rsidRPr="00161EDC">
              <w:rPr>
                <w:rFonts w:ascii="Arial CE" w:hAnsi="Arial CE" w:cs="Calibri"/>
                <w:b/>
                <w:bCs/>
                <w:sz w:val="20"/>
              </w:rPr>
              <w:br/>
              <w:t>( EUR bez DPH )</w:t>
            </w:r>
          </w:p>
        </w:tc>
        <w:tc>
          <w:tcPr>
            <w:tcW w:w="1260" w:type="dxa"/>
            <w:tcBorders>
              <w:top w:val="single" w:sz="8" w:space="0" w:color="auto"/>
              <w:left w:val="nil"/>
              <w:bottom w:val="nil"/>
              <w:right w:val="nil"/>
            </w:tcBorders>
            <w:shd w:val="clear" w:color="000000" w:fill="C0C0C0"/>
            <w:vAlign w:val="center"/>
            <w:hideMark/>
          </w:tcPr>
          <w:p w14:paraId="4F046ABB"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777F5C86"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Obrat</w:t>
            </w:r>
            <w:r w:rsidRPr="00161EDC">
              <w:rPr>
                <w:rFonts w:ascii="Arial CE" w:hAnsi="Arial CE" w:cs="Calibri"/>
                <w:b/>
                <w:bCs/>
                <w:sz w:val="20"/>
              </w:rPr>
              <w:br/>
              <w:t>( EUR bez DPH )</w:t>
            </w:r>
          </w:p>
        </w:tc>
      </w:tr>
      <w:tr w:rsidR="00C0400F" w:rsidRPr="00161EDC" w14:paraId="567C708E" w14:textId="77777777" w:rsidTr="002B2580">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08AFD" w14:textId="77777777" w:rsidR="00C0400F" w:rsidRPr="00161EDC" w:rsidRDefault="00C0400F" w:rsidP="002B2580">
            <w:pPr>
              <w:rPr>
                <w:rFonts w:ascii="Arial" w:hAnsi="Arial" w:cs="Arial"/>
                <w:b/>
                <w:bCs/>
                <w:sz w:val="20"/>
              </w:rPr>
            </w:pPr>
            <w:r w:rsidRPr="00161EDC">
              <w:rPr>
                <w:rFonts w:ascii="Arial" w:hAnsi="Arial" w:cs="Arial"/>
                <w:b/>
                <w:bCs/>
                <w:sz w:val="20"/>
              </w:rPr>
              <w:t>Cintorínska</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14:paraId="2760E65A"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4B71C76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66FAFFBF" w14:textId="77777777" w:rsidR="00C0400F" w:rsidRPr="00161EDC" w:rsidRDefault="00C0400F" w:rsidP="002B2580">
            <w:pPr>
              <w:jc w:val="right"/>
              <w:rPr>
                <w:rFonts w:ascii="Arial" w:hAnsi="Arial" w:cs="Arial"/>
                <w:sz w:val="20"/>
              </w:rPr>
            </w:pPr>
            <w:r w:rsidRPr="00161EDC">
              <w:rPr>
                <w:rFonts w:ascii="Arial" w:hAnsi="Arial" w:cs="Arial"/>
                <w:sz w:val="20"/>
              </w:rPr>
              <w:t>996,87</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63239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single" w:sz="4" w:space="0" w:color="auto"/>
              <w:left w:val="nil"/>
              <w:bottom w:val="single" w:sz="4" w:space="0" w:color="auto"/>
              <w:right w:val="single" w:sz="4" w:space="0" w:color="auto"/>
            </w:tcBorders>
            <w:shd w:val="clear" w:color="auto" w:fill="auto"/>
            <w:vAlign w:val="bottom"/>
            <w:hideMark/>
          </w:tcPr>
          <w:p w14:paraId="0FE6DB67" w14:textId="77777777" w:rsidR="00C0400F" w:rsidRPr="00161EDC" w:rsidRDefault="00C0400F" w:rsidP="002B2580">
            <w:pPr>
              <w:rPr>
                <w:rFonts w:ascii="Arial" w:hAnsi="Arial" w:cs="Arial"/>
                <w:sz w:val="20"/>
              </w:rPr>
            </w:pPr>
            <w:r w:rsidRPr="00161EDC">
              <w:rPr>
                <w:rFonts w:ascii="Arial" w:hAnsi="Arial" w:cs="Arial"/>
                <w:sz w:val="20"/>
              </w:rPr>
              <w:t>Cintorínska</w:t>
            </w:r>
          </w:p>
        </w:tc>
        <w:tc>
          <w:tcPr>
            <w:tcW w:w="1122" w:type="dxa"/>
            <w:tcBorders>
              <w:top w:val="single" w:sz="4" w:space="0" w:color="auto"/>
              <w:left w:val="nil"/>
              <w:bottom w:val="single" w:sz="4" w:space="0" w:color="auto"/>
              <w:right w:val="single" w:sz="4" w:space="0" w:color="auto"/>
            </w:tcBorders>
            <w:shd w:val="clear" w:color="auto" w:fill="FFFF00"/>
            <w:noWrap/>
            <w:vAlign w:val="bottom"/>
          </w:tcPr>
          <w:p w14:paraId="267BBF02" w14:textId="77777777" w:rsidR="00C0400F" w:rsidRPr="00161EDC" w:rsidRDefault="00C0400F" w:rsidP="002B2580">
            <w:pPr>
              <w:jc w:val="center"/>
              <w:rPr>
                <w:rFonts w:ascii="Arial" w:hAnsi="Arial" w:cs="Arial"/>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45B793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7446AD8A" w14:textId="77777777" w:rsidR="00C0400F" w:rsidRPr="00161EDC" w:rsidRDefault="00C0400F" w:rsidP="002B2580">
            <w:pPr>
              <w:jc w:val="right"/>
              <w:rPr>
                <w:rFonts w:ascii="Arial CE" w:hAnsi="Arial CE" w:cs="Calibri"/>
                <w:sz w:val="20"/>
              </w:rPr>
            </w:pPr>
          </w:p>
        </w:tc>
      </w:tr>
      <w:tr w:rsidR="00C0400F" w:rsidRPr="00161EDC" w14:paraId="0C3EE39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EF6E74D" w14:textId="77777777" w:rsidR="00C0400F" w:rsidRPr="00161EDC" w:rsidRDefault="00C0400F" w:rsidP="002B2580">
            <w:pPr>
              <w:rPr>
                <w:rFonts w:ascii="Arial" w:hAnsi="Arial" w:cs="Arial"/>
                <w:b/>
                <w:bCs/>
                <w:sz w:val="20"/>
              </w:rPr>
            </w:pPr>
            <w:r w:rsidRPr="00161EDC">
              <w:rPr>
                <w:rFonts w:ascii="Arial" w:hAnsi="Arial" w:cs="Arial"/>
                <w:b/>
                <w:bCs/>
                <w:sz w:val="20"/>
              </w:rPr>
              <w:t>Cintorínska</w:t>
            </w:r>
          </w:p>
        </w:tc>
        <w:tc>
          <w:tcPr>
            <w:tcW w:w="649" w:type="dxa"/>
            <w:tcBorders>
              <w:top w:val="nil"/>
              <w:left w:val="nil"/>
              <w:bottom w:val="single" w:sz="4" w:space="0" w:color="auto"/>
              <w:right w:val="single" w:sz="4" w:space="0" w:color="auto"/>
            </w:tcBorders>
            <w:shd w:val="clear" w:color="auto" w:fill="auto"/>
            <w:noWrap/>
            <w:vAlign w:val="bottom"/>
            <w:hideMark/>
          </w:tcPr>
          <w:p w14:paraId="61146E81"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7E03CA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84B5AE" w14:textId="77777777" w:rsidR="00C0400F" w:rsidRPr="00161EDC" w:rsidRDefault="00C0400F" w:rsidP="002B2580">
            <w:pPr>
              <w:jc w:val="right"/>
              <w:rPr>
                <w:rFonts w:ascii="Arial" w:hAnsi="Arial" w:cs="Arial"/>
                <w:sz w:val="20"/>
              </w:rPr>
            </w:pPr>
            <w:r w:rsidRPr="00161EDC">
              <w:rPr>
                <w:rFonts w:ascii="Arial" w:hAnsi="Arial" w:cs="Arial"/>
                <w:sz w:val="20"/>
              </w:rPr>
              <w:t>1 014,67</w:t>
            </w:r>
          </w:p>
        </w:tc>
        <w:tc>
          <w:tcPr>
            <w:tcW w:w="1480" w:type="dxa"/>
            <w:tcBorders>
              <w:top w:val="nil"/>
              <w:left w:val="nil"/>
              <w:bottom w:val="single" w:sz="4" w:space="0" w:color="auto"/>
              <w:right w:val="single" w:sz="4" w:space="0" w:color="auto"/>
            </w:tcBorders>
            <w:shd w:val="clear" w:color="auto" w:fill="auto"/>
            <w:noWrap/>
            <w:vAlign w:val="bottom"/>
            <w:hideMark/>
          </w:tcPr>
          <w:p w14:paraId="1E3A9F3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FAD400" w14:textId="77777777" w:rsidR="00C0400F" w:rsidRPr="00161EDC" w:rsidRDefault="00C0400F" w:rsidP="002B2580">
            <w:pPr>
              <w:rPr>
                <w:rFonts w:ascii="Arial" w:hAnsi="Arial" w:cs="Arial"/>
                <w:sz w:val="20"/>
              </w:rPr>
            </w:pPr>
            <w:r w:rsidRPr="00161EDC">
              <w:rPr>
                <w:rFonts w:ascii="Arial" w:hAnsi="Arial" w:cs="Arial"/>
                <w:sz w:val="20"/>
              </w:rPr>
              <w:t>Cintorínska</w:t>
            </w:r>
          </w:p>
        </w:tc>
        <w:tc>
          <w:tcPr>
            <w:tcW w:w="1122" w:type="dxa"/>
            <w:tcBorders>
              <w:top w:val="nil"/>
              <w:left w:val="nil"/>
              <w:bottom w:val="single" w:sz="4" w:space="0" w:color="auto"/>
              <w:right w:val="single" w:sz="4" w:space="0" w:color="auto"/>
            </w:tcBorders>
            <w:shd w:val="clear" w:color="auto" w:fill="FFFF00"/>
            <w:noWrap/>
            <w:vAlign w:val="bottom"/>
          </w:tcPr>
          <w:p w14:paraId="36A3E7B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FDC1B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FD0F40" w14:textId="77777777" w:rsidR="00C0400F" w:rsidRPr="00161EDC" w:rsidRDefault="00C0400F" w:rsidP="002B2580">
            <w:pPr>
              <w:jc w:val="right"/>
              <w:rPr>
                <w:rFonts w:ascii="Arial CE" w:hAnsi="Arial CE" w:cs="Calibri"/>
                <w:sz w:val="20"/>
              </w:rPr>
            </w:pPr>
          </w:p>
        </w:tc>
      </w:tr>
      <w:tr w:rsidR="00C0400F" w:rsidRPr="00161EDC" w14:paraId="5C48DE4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ACF8EE" w14:textId="77777777" w:rsidR="00C0400F" w:rsidRPr="00161EDC" w:rsidRDefault="00C0400F" w:rsidP="002B2580">
            <w:pPr>
              <w:rPr>
                <w:rFonts w:ascii="Arial" w:hAnsi="Arial" w:cs="Arial"/>
                <w:b/>
                <w:bCs/>
                <w:sz w:val="20"/>
              </w:rPr>
            </w:pPr>
            <w:r w:rsidRPr="00161EDC">
              <w:rPr>
                <w:rFonts w:ascii="Arial" w:hAnsi="Arial" w:cs="Arial"/>
                <w:b/>
                <w:bCs/>
                <w:sz w:val="20"/>
              </w:rPr>
              <w:t>Dunajská</w:t>
            </w:r>
          </w:p>
        </w:tc>
        <w:tc>
          <w:tcPr>
            <w:tcW w:w="649" w:type="dxa"/>
            <w:tcBorders>
              <w:top w:val="nil"/>
              <w:left w:val="nil"/>
              <w:bottom w:val="single" w:sz="4" w:space="0" w:color="auto"/>
              <w:right w:val="single" w:sz="4" w:space="0" w:color="auto"/>
            </w:tcBorders>
            <w:shd w:val="clear" w:color="auto" w:fill="auto"/>
            <w:noWrap/>
            <w:vAlign w:val="bottom"/>
            <w:hideMark/>
          </w:tcPr>
          <w:p w14:paraId="7DD6B8B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17876A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56BE2F7" w14:textId="77777777" w:rsidR="00C0400F" w:rsidRPr="00161EDC" w:rsidRDefault="00C0400F" w:rsidP="002B2580">
            <w:pPr>
              <w:jc w:val="right"/>
              <w:rPr>
                <w:rFonts w:ascii="Arial" w:hAnsi="Arial" w:cs="Arial"/>
                <w:sz w:val="20"/>
              </w:rPr>
            </w:pPr>
            <w:r w:rsidRPr="00161EDC">
              <w:rPr>
                <w:rFonts w:ascii="Arial" w:hAnsi="Arial" w:cs="Arial"/>
                <w:sz w:val="20"/>
              </w:rPr>
              <w:t>2 089,64</w:t>
            </w:r>
          </w:p>
        </w:tc>
        <w:tc>
          <w:tcPr>
            <w:tcW w:w="1480" w:type="dxa"/>
            <w:tcBorders>
              <w:top w:val="nil"/>
              <w:left w:val="nil"/>
              <w:bottom w:val="single" w:sz="4" w:space="0" w:color="auto"/>
              <w:right w:val="single" w:sz="4" w:space="0" w:color="auto"/>
            </w:tcBorders>
            <w:shd w:val="clear" w:color="auto" w:fill="auto"/>
            <w:noWrap/>
            <w:vAlign w:val="bottom"/>
            <w:hideMark/>
          </w:tcPr>
          <w:p w14:paraId="46EF0DD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BF2274D" w14:textId="77777777" w:rsidR="00C0400F" w:rsidRPr="00161EDC" w:rsidRDefault="00C0400F" w:rsidP="002B2580">
            <w:pPr>
              <w:rPr>
                <w:rFonts w:ascii="Arial" w:hAnsi="Arial" w:cs="Arial"/>
                <w:sz w:val="20"/>
              </w:rPr>
            </w:pPr>
            <w:r w:rsidRPr="00161EDC">
              <w:rPr>
                <w:rFonts w:ascii="Arial" w:hAnsi="Arial" w:cs="Arial"/>
                <w:sz w:val="20"/>
              </w:rPr>
              <w:t>Dunajská</w:t>
            </w:r>
          </w:p>
        </w:tc>
        <w:tc>
          <w:tcPr>
            <w:tcW w:w="1122" w:type="dxa"/>
            <w:tcBorders>
              <w:top w:val="nil"/>
              <w:left w:val="nil"/>
              <w:bottom w:val="single" w:sz="4" w:space="0" w:color="auto"/>
              <w:right w:val="single" w:sz="4" w:space="0" w:color="auto"/>
            </w:tcBorders>
            <w:shd w:val="clear" w:color="auto" w:fill="FFFF00"/>
            <w:noWrap/>
            <w:vAlign w:val="bottom"/>
          </w:tcPr>
          <w:p w14:paraId="73DA920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212DA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AE2078F" w14:textId="77777777" w:rsidR="00C0400F" w:rsidRPr="00161EDC" w:rsidRDefault="00C0400F" w:rsidP="002B2580">
            <w:pPr>
              <w:jc w:val="right"/>
              <w:rPr>
                <w:rFonts w:ascii="Arial CE" w:hAnsi="Arial CE" w:cs="Calibri"/>
                <w:sz w:val="20"/>
              </w:rPr>
            </w:pPr>
          </w:p>
        </w:tc>
      </w:tr>
      <w:tr w:rsidR="00C0400F" w:rsidRPr="00161EDC" w14:paraId="569D735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2832D44" w14:textId="77777777" w:rsidR="00C0400F" w:rsidRPr="00161EDC" w:rsidRDefault="00C0400F" w:rsidP="002B2580">
            <w:pPr>
              <w:rPr>
                <w:rFonts w:ascii="Arial" w:hAnsi="Arial" w:cs="Arial"/>
                <w:b/>
                <w:bCs/>
                <w:sz w:val="20"/>
              </w:rPr>
            </w:pPr>
            <w:r w:rsidRPr="00161EDC">
              <w:rPr>
                <w:rFonts w:ascii="Arial" w:hAnsi="Arial" w:cs="Arial"/>
                <w:b/>
                <w:bCs/>
                <w:sz w:val="20"/>
              </w:rPr>
              <w:t>Dunajská</w:t>
            </w:r>
          </w:p>
        </w:tc>
        <w:tc>
          <w:tcPr>
            <w:tcW w:w="649" w:type="dxa"/>
            <w:tcBorders>
              <w:top w:val="nil"/>
              <w:left w:val="nil"/>
              <w:bottom w:val="single" w:sz="4" w:space="0" w:color="auto"/>
              <w:right w:val="single" w:sz="4" w:space="0" w:color="auto"/>
            </w:tcBorders>
            <w:shd w:val="clear" w:color="auto" w:fill="auto"/>
            <w:noWrap/>
            <w:vAlign w:val="bottom"/>
            <w:hideMark/>
          </w:tcPr>
          <w:p w14:paraId="2D6C78C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56118B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8FE22CF" w14:textId="77777777" w:rsidR="00C0400F" w:rsidRPr="00161EDC" w:rsidRDefault="00C0400F" w:rsidP="002B2580">
            <w:pPr>
              <w:jc w:val="right"/>
              <w:rPr>
                <w:rFonts w:ascii="Arial" w:hAnsi="Arial" w:cs="Arial"/>
                <w:sz w:val="20"/>
              </w:rPr>
            </w:pPr>
            <w:r w:rsidRPr="00161EDC">
              <w:rPr>
                <w:rFonts w:ascii="Arial" w:hAnsi="Arial" w:cs="Arial"/>
                <w:sz w:val="20"/>
              </w:rPr>
              <w:t>1 722,45</w:t>
            </w:r>
          </w:p>
        </w:tc>
        <w:tc>
          <w:tcPr>
            <w:tcW w:w="1480" w:type="dxa"/>
            <w:tcBorders>
              <w:top w:val="nil"/>
              <w:left w:val="nil"/>
              <w:bottom w:val="single" w:sz="4" w:space="0" w:color="auto"/>
              <w:right w:val="single" w:sz="4" w:space="0" w:color="auto"/>
            </w:tcBorders>
            <w:shd w:val="clear" w:color="auto" w:fill="auto"/>
            <w:noWrap/>
            <w:vAlign w:val="bottom"/>
            <w:hideMark/>
          </w:tcPr>
          <w:p w14:paraId="788A427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B253602" w14:textId="77777777" w:rsidR="00C0400F" w:rsidRPr="00161EDC" w:rsidRDefault="00C0400F" w:rsidP="002B2580">
            <w:pPr>
              <w:rPr>
                <w:rFonts w:ascii="Arial" w:hAnsi="Arial" w:cs="Arial"/>
                <w:sz w:val="20"/>
              </w:rPr>
            </w:pPr>
            <w:r w:rsidRPr="00161EDC">
              <w:rPr>
                <w:rFonts w:ascii="Arial" w:hAnsi="Arial" w:cs="Arial"/>
                <w:sz w:val="20"/>
              </w:rPr>
              <w:t>Dunajská</w:t>
            </w:r>
          </w:p>
        </w:tc>
        <w:tc>
          <w:tcPr>
            <w:tcW w:w="1122" w:type="dxa"/>
            <w:tcBorders>
              <w:top w:val="nil"/>
              <w:left w:val="nil"/>
              <w:bottom w:val="single" w:sz="4" w:space="0" w:color="auto"/>
              <w:right w:val="single" w:sz="4" w:space="0" w:color="auto"/>
            </w:tcBorders>
            <w:shd w:val="clear" w:color="auto" w:fill="FFFF00"/>
            <w:noWrap/>
            <w:vAlign w:val="bottom"/>
          </w:tcPr>
          <w:p w14:paraId="0D95D5F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3DA26B"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F8CC639" w14:textId="77777777" w:rsidR="00C0400F" w:rsidRPr="00161EDC" w:rsidRDefault="00C0400F" w:rsidP="002B2580">
            <w:pPr>
              <w:jc w:val="right"/>
              <w:rPr>
                <w:rFonts w:ascii="Arial CE" w:hAnsi="Arial CE" w:cs="Calibri"/>
                <w:sz w:val="20"/>
              </w:rPr>
            </w:pPr>
          </w:p>
        </w:tc>
      </w:tr>
      <w:tr w:rsidR="00C0400F" w:rsidRPr="00161EDC" w14:paraId="006FDF9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5F9DF5" w14:textId="77777777" w:rsidR="00C0400F" w:rsidRPr="00161EDC" w:rsidRDefault="00C0400F" w:rsidP="002B2580">
            <w:pPr>
              <w:rPr>
                <w:rFonts w:ascii="Arial" w:hAnsi="Arial" w:cs="Arial"/>
                <w:b/>
                <w:bCs/>
                <w:sz w:val="20"/>
              </w:rPr>
            </w:pPr>
            <w:r w:rsidRPr="00161EDC">
              <w:rPr>
                <w:rFonts w:ascii="Arial" w:hAnsi="Arial" w:cs="Arial"/>
                <w:b/>
                <w:bCs/>
                <w:sz w:val="20"/>
              </w:rPr>
              <w:t>Imricha Karvaša</w:t>
            </w:r>
          </w:p>
        </w:tc>
        <w:tc>
          <w:tcPr>
            <w:tcW w:w="649" w:type="dxa"/>
            <w:tcBorders>
              <w:top w:val="nil"/>
              <w:left w:val="nil"/>
              <w:bottom w:val="single" w:sz="4" w:space="0" w:color="auto"/>
              <w:right w:val="single" w:sz="4" w:space="0" w:color="auto"/>
            </w:tcBorders>
            <w:shd w:val="clear" w:color="auto" w:fill="auto"/>
            <w:noWrap/>
            <w:vAlign w:val="bottom"/>
            <w:hideMark/>
          </w:tcPr>
          <w:p w14:paraId="7C3BC4C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BF8DB0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4F7D2E5" w14:textId="77777777" w:rsidR="00C0400F" w:rsidRPr="00161EDC" w:rsidRDefault="00C0400F" w:rsidP="002B2580">
            <w:pPr>
              <w:jc w:val="right"/>
              <w:rPr>
                <w:rFonts w:ascii="Arial" w:hAnsi="Arial" w:cs="Arial"/>
                <w:sz w:val="20"/>
              </w:rPr>
            </w:pPr>
            <w:r w:rsidRPr="00161EDC">
              <w:rPr>
                <w:rFonts w:ascii="Arial" w:hAnsi="Arial" w:cs="Arial"/>
                <w:sz w:val="20"/>
              </w:rPr>
              <w:t>556,59</w:t>
            </w:r>
          </w:p>
        </w:tc>
        <w:tc>
          <w:tcPr>
            <w:tcW w:w="1480" w:type="dxa"/>
            <w:tcBorders>
              <w:top w:val="nil"/>
              <w:left w:val="nil"/>
              <w:bottom w:val="single" w:sz="4" w:space="0" w:color="auto"/>
              <w:right w:val="single" w:sz="4" w:space="0" w:color="auto"/>
            </w:tcBorders>
            <w:shd w:val="clear" w:color="auto" w:fill="auto"/>
            <w:noWrap/>
            <w:vAlign w:val="bottom"/>
            <w:hideMark/>
          </w:tcPr>
          <w:p w14:paraId="226260E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32B485E" w14:textId="77777777" w:rsidR="00C0400F" w:rsidRPr="00161EDC" w:rsidRDefault="00C0400F" w:rsidP="002B2580">
            <w:pPr>
              <w:rPr>
                <w:rFonts w:ascii="Arial" w:hAnsi="Arial" w:cs="Arial"/>
                <w:sz w:val="20"/>
              </w:rPr>
            </w:pPr>
            <w:r w:rsidRPr="00161EDC">
              <w:rPr>
                <w:rFonts w:ascii="Arial" w:hAnsi="Arial" w:cs="Arial"/>
                <w:sz w:val="20"/>
              </w:rPr>
              <w:t>Imricha Karvaša</w:t>
            </w:r>
          </w:p>
        </w:tc>
        <w:tc>
          <w:tcPr>
            <w:tcW w:w="1122" w:type="dxa"/>
            <w:tcBorders>
              <w:top w:val="nil"/>
              <w:left w:val="nil"/>
              <w:bottom w:val="single" w:sz="4" w:space="0" w:color="auto"/>
              <w:right w:val="single" w:sz="4" w:space="0" w:color="auto"/>
            </w:tcBorders>
            <w:shd w:val="clear" w:color="auto" w:fill="FFFF00"/>
            <w:noWrap/>
            <w:vAlign w:val="bottom"/>
          </w:tcPr>
          <w:p w14:paraId="1E84139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EF7E3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DC9C3F8" w14:textId="77777777" w:rsidR="00C0400F" w:rsidRPr="00161EDC" w:rsidRDefault="00C0400F" w:rsidP="002B2580">
            <w:pPr>
              <w:jc w:val="right"/>
              <w:rPr>
                <w:rFonts w:ascii="Arial CE" w:hAnsi="Arial CE" w:cs="Calibri"/>
                <w:sz w:val="20"/>
              </w:rPr>
            </w:pPr>
          </w:p>
        </w:tc>
      </w:tr>
      <w:tr w:rsidR="00C0400F" w:rsidRPr="00161EDC" w14:paraId="65D767D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E10C7A" w14:textId="77777777" w:rsidR="00C0400F" w:rsidRPr="00161EDC" w:rsidRDefault="00C0400F" w:rsidP="002B2580">
            <w:pPr>
              <w:rPr>
                <w:rFonts w:ascii="Arial" w:hAnsi="Arial" w:cs="Arial"/>
                <w:b/>
                <w:bCs/>
                <w:sz w:val="20"/>
              </w:rPr>
            </w:pPr>
            <w:r w:rsidRPr="00161EDC">
              <w:rPr>
                <w:rFonts w:ascii="Arial" w:hAnsi="Arial" w:cs="Arial"/>
                <w:b/>
                <w:bCs/>
                <w:sz w:val="20"/>
              </w:rPr>
              <w:t>Imricha Karvaša</w:t>
            </w:r>
          </w:p>
        </w:tc>
        <w:tc>
          <w:tcPr>
            <w:tcW w:w="649" w:type="dxa"/>
            <w:tcBorders>
              <w:top w:val="nil"/>
              <w:left w:val="nil"/>
              <w:bottom w:val="single" w:sz="4" w:space="0" w:color="auto"/>
              <w:right w:val="single" w:sz="4" w:space="0" w:color="auto"/>
            </w:tcBorders>
            <w:shd w:val="clear" w:color="auto" w:fill="auto"/>
            <w:noWrap/>
            <w:vAlign w:val="bottom"/>
            <w:hideMark/>
          </w:tcPr>
          <w:p w14:paraId="7AA88AB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EDFB24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6C829FC" w14:textId="77777777" w:rsidR="00C0400F" w:rsidRPr="00161EDC" w:rsidRDefault="00C0400F" w:rsidP="002B2580">
            <w:pPr>
              <w:jc w:val="right"/>
              <w:rPr>
                <w:rFonts w:ascii="Arial" w:hAnsi="Arial" w:cs="Arial"/>
                <w:sz w:val="20"/>
              </w:rPr>
            </w:pPr>
            <w:r w:rsidRPr="00161EDC">
              <w:rPr>
                <w:rFonts w:ascii="Arial" w:hAnsi="Arial" w:cs="Arial"/>
                <w:sz w:val="20"/>
              </w:rPr>
              <w:t>149,52</w:t>
            </w:r>
          </w:p>
        </w:tc>
        <w:tc>
          <w:tcPr>
            <w:tcW w:w="1480" w:type="dxa"/>
            <w:tcBorders>
              <w:top w:val="nil"/>
              <w:left w:val="nil"/>
              <w:bottom w:val="single" w:sz="4" w:space="0" w:color="auto"/>
              <w:right w:val="single" w:sz="4" w:space="0" w:color="auto"/>
            </w:tcBorders>
            <w:shd w:val="clear" w:color="auto" w:fill="auto"/>
            <w:noWrap/>
            <w:vAlign w:val="bottom"/>
            <w:hideMark/>
          </w:tcPr>
          <w:p w14:paraId="57FF859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B57C14" w14:textId="77777777" w:rsidR="00C0400F" w:rsidRPr="00161EDC" w:rsidRDefault="00C0400F" w:rsidP="002B2580">
            <w:pPr>
              <w:rPr>
                <w:rFonts w:ascii="Arial" w:hAnsi="Arial" w:cs="Arial"/>
                <w:sz w:val="20"/>
              </w:rPr>
            </w:pPr>
            <w:r w:rsidRPr="00161EDC">
              <w:rPr>
                <w:rFonts w:ascii="Arial" w:hAnsi="Arial" w:cs="Arial"/>
                <w:sz w:val="20"/>
              </w:rPr>
              <w:t>Imricha Karvaša</w:t>
            </w:r>
          </w:p>
        </w:tc>
        <w:tc>
          <w:tcPr>
            <w:tcW w:w="1122" w:type="dxa"/>
            <w:tcBorders>
              <w:top w:val="nil"/>
              <w:left w:val="nil"/>
              <w:bottom w:val="single" w:sz="4" w:space="0" w:color="auto"/>
              <w:right w:val="single" w:sz="4" w:space="0" w:color="auto"/>
            </w:tcBorders>
            <w:shd w:val="clear" w:color="auto" w:fill="FFFF00"/>
            <w:noWrap/>
            <w:vAlign w:val="bottom"/>
          </w:tcPr>
          <w:p w14:paraId="4D65CCE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72984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47CEDB" w14:textId="77777777" w:rsidR="00C0400F" w:rsidRPr="00161EDC" w:rsidRDefault="00C0400F" w:rsidP="002B2580">
            <w:pPr>
              <w:jc w:val="right"/>
              <w:rPr>
                <w:rFonts w:ascii="Arial CE" w:hAnsi="Arial CE" w:cs="Calibri"/>
                <w:sz w:val="20"/>
              </w:rPr>
            </w:pPr>
          </w:p>
        </w:tc>
      </w:tr>
      <w:tr w:rsidR="00C0400F" w:rsidRPr="00161EDC" w14:paraId="3905A09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B7C3D4" w14:textId="77777777" w:rsidR="00C0400F" w:rsidRPr="00161EDC" w:rsidRDefault="00C0400F" w:rsidP="002B2580">
            <w:pPr>
              <w:rPr>
                <w:rFonts w:ascii="Arial" w:hAnsi="Arial" w:cs="Arial"/>
                <w:b/>
                <w:bCs/>
                <w:sz w:val="20"/>
              </w:rPr>
            </w:pPr>
            <w:r w:rsidRPr="00161EDC">
              <w:rPr>
                <w:rFonts w:ascii="Arial" w:hAnsi="Arial" w:cs="Arial"/>
                <w:b/>
                <w:bCs/>
                <w:sz w:val="20"/>
              </w:rPr>
              <w:t>Kapucínska</w:t>
            </w:r>
          </w:p>
        </w:tc>
        <w:tc>
          <w:tcPr>
            <w:tcW w:w="649" w:type="dxa"/>
            <w:tcBorders>
              <w:top w:val="nil"/>
              <w:left w:val="nil"/>
              <w:bottom w:val="single" w:sz="4" w:space="0" w:color="auto"/>
              <w:right w:val="single" w:sz="4" w:space="0" w:color="auto"/>
            </w:tcBorders>
            <w:shd w:val="clear" w:color="auto" w:fill="auto"/>
            <w:noWrap/>
            <w:vAlign w:val="bottom"/>
            <w:hideMark/>
          </w:tcPr>
          <w:p w14:paraId="0BE0673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AE59D7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D61C26" w14:textId="77777777" w:rsidR="00C0400F" w:rsidRPr="00161EDC" w:rsidRDefault="00C0400F" w:rsidP="002B2580">
            <w:pPr>
              <w:jc w:val="right"/>
              <w:rPr>
                <w:rFonts w:ascii="Arial" w:hAnsi="Arial" w:cs="Arial"/>
                <w:sz w:val="20"/>
              </w:rPr>
            </w:pPr>
            <w:r w:rsidRPr="00161EDC">
              <w:rPr>
                <w:rFonts w:ascii="Arial" w:hAnsi="Arial" w:cs="Arial"/>
                <w:sz w:val="20"/>
              </w:rPr>
              <w:t>220,12</w:t>
            </w:r>
          </w:p>
        </w:tc>
        <w:tc>
          <w:tcPr>
            <w:tcW w:w="1480" w:type="dxa"/>
            <w:tcBorders>
              <w:top w:val="nil"/>
              <w:left w:val="nil"/>
              <w:bottom w:val="single" w:sz="4" w:space="0" w:color="auto"/>
              <w:right w:val="single" w:sz="4" w:space="0" w:color="auto"/>
            </w:tcBorders>
            <w:shd w:val="clear" w:color="auto" w:fill="auto"/>
            <w:noWrap/>
            <w:vAlign w:val="bottom"/>
            <w:hideMark/>
          </w:tcPr>
          <w:p w14:paraId="5202895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5B9689"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42AAEDF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791C8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47B55D" w14:textId="77777777" w:rsidR="00C0400F" w:rsidRPr="00161EDC" w:rsidRDefault="00C0400F" w:rsidP="002B2580">
            <w:pPr>
              <w:jc w:val="right"/>
              <w:rPr>
                <w:rFonts w:ascii="Arial CE" w:hAnsi="Arial CE" w:cs="Calibri"/>
                <w:sz w:val="20"/>
              </w:rPr>
            </w:pPr>
          </w:p>
        </w:tc>
      </w:tr>
      <w:tr w:rsidR="00C0400F" w:rsidRPr="00161EDC" w14:paraId="0DA4F5B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EE27E8" w14:textId="77777777" w:rsidR="00C0400F" w:rsidRPr="00161EDC" w:rsidRDefault="00C0400F" w:rsidP="002B2580">
            <w:pPr>
              <w:rPr>
                <w:rFonts w:ascii="Arial" w:hAnsi="Arial" w:cs="Arial"/>
                <w:b/>
                <w:bCs/>
                <w:sz w:val="20"/>
              </w:rPr>
            </w:pPr>
            <w:r w:rsidRPr="00161EDC">
              <w:rPr>
                <w:rFonts w:ascii="Arial" w:hAnsi="Arial" w:cs="Arial"/>
                <w:b/>
                <w:bCs/>
                <w:sz w:val="20"/>
              </w:rPr>
              <w:t>Kapucínska</w:t>
            </w:r>
          </w:p>
        </w:tc>
        <w:tc>
          <w:tcPr>
            <w:tcW w:w="649" w:type="dxa"/>
            <w:tcBorders>
              <w:top w:val="nil"/>
              <w:left w:val="nil"/>
              <w:bottom w:val="single" w:sz="4" w:space="0" w:color="auto"/>
              <w:right w:val="single" w:sz="4" w:space="0" w:color="auto"/>
            </w:tcBorders>
            <w:shd w:val="clear" w:color="auto" w:fill="auto"/>
            <w:noWrap/>
            <w:vAlign w:val="bottom"/>
            <w:hideMark/>
          </w:tcPr>
          <w:p w14:paraId="767DB67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FCDBC2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B75A84" w14:textId="77777777" w:rsidR="00C0400F" w:rsidRPr="00161EDC" w:rsidRDefault="00C0400F" w:rsidP="002B2580">
            <w:pPr>
              <w:jc w:val="right"/>
              <w:rPr>
                <w:rFonts w:ascii="Arial" w:hAnsi="Arial" w:cs="Arial"/>
                <w:sz w:val="20"/>
              </w:rPr>
            </w:pPr>
            <w:r w:rsidRPr="00161EDC">
              <w:rPr>
                <w:rFonts w:ascii="Arial" w:hAnsi="Arial" w:cs="Arial"/>
                <w:sz w:val="20"/>
              </w:rPr>
              <w:t>937,59</w:t>
            </w:r>
          </w:p>
        </w:tc>
        <w:tc>
          <w:tcPr>
            <w:tcW w:w="1480" w:type="dxa"/>
            <w:tcBorders>
              <w:top w:val="nil"/>
              <w:left w:val="nil"/>
              <w:bottom w:val="single" w:sz="4" w:space="0" w:color="auto"/>
              <w:right w:val="single" w:sz="4" w:space="0" w:color="auto"/>
            </w:tcBorders>
            <w:shd w:val="clear" w:color="auto" w:fill="auto"/>
            <w:noWrap/>
            <w:vAlign w:val="bottom"/>
            <w:hideMark/>
          </w:tcPr>
          <w:p w14:paraId="6F183E9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025E905"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1969274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14AD0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1E3FB8E5" w14:textId="77777777" w:rsidR="00C0400F" w:rsidRPr="00161EDC" w:rsidRDefault="00C0400F" w:rsidP="002B2580">
            <w:pPr>
              <w:jc w:val="right"/>
              <w:rPr>
                <w:rFonts w:ascii="Arial CE" w:hAnsi="Arial CE" w:cs="Calibri"/>
                <w:sz w:val="20"/>
              </w:rPr>
            </w:pPr>
          </w:p>
        </w:tc>
      </w:tr>
      <w:tr w:rsidR="00C0400F" w:rsidRPr="00161EDC" w14:paraId="4BD3D7FD"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72729A" w14:textId="77777777" w:rsidR="00C0400F" w:rsidRPr="00161EDC" w:rsidRDefault="00C0400F" w:rsidP="002B2580">
            <w:pPr>
              <w:rPr>
                <w:rFonts w:ascii="Arial" w:hAnsi="Arial" w:cs="Arial"/>
                <w:b/>
                <w:bCs/>
                <w:sz w:val="20"/>
              </w:rPr>
            </w:pPr>
            <w:r w:rsidRPr="00161EDC">
              <w:rPr>
                <w:rFonts w:ascii="Arial" w:hAnsi="Arial" w:cs="Arial"/>
                <w:b/>
                <w:bCs/>
                <w:sz w:val="20"/>
              </w:rPr>
              <w:t>Námestie Franza Liszta</w:t>
            </w:r>
          </w:p>
        </w:tc>
        <w:tc>
          <w:tcPr>
            <w:tcW w:w="649" w:type="dxa"/>
            <w:tcBorders>
              <w:top w:val="nil"/>
              <w:left w:val="nil"/>
              <w:bottom w:val="single" w:sz="4" w:space="0" w:color="auto"/>
              <w:right w:val="single" w:sz="4" w:space="0" w:color="auto"/>
            </w:tcBorders>
            <w:shd w:val="clear" w:color="auto" w:fill="auto"/>
            <w:noWrap/>
            <w:vAlign w:val="bottom"/>
            <w:hideMark/>
          </w:tcPr>
          <w:p w14:paraId="1DA3359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94CC6A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6E408D" w14:textId="77777777" w:rsidR="00C0400F" w:rsidRPr="00161EDC" w:rsidRDefault="00C0400F" w:rsidP="002B2580">
            <w:pPr>
              <w:jc w:val="right"/>
              <w:rPr>
                <w:rFonts w:ascii="Arial" w:hAnsi="Arial" w:cs="Arial"/>
                <w:sz w:val="20"/>
              </w:rPr>
            </w:pPr>
            <w:r w:rsidRPr="00161EDC">
              <w:rPr>
                <w:rFonts w:ascii="Arial" w:hAnsi="Arial" w:cs="Arial"/>
                <w:sz w:val="20"/>
              </w:rPr>
              <w:t>946,88</w:t>
            </w:r>
          </w:p>
        </w:tc>
        <w:tc>
          <w:tcPr>
            <w:tcW w:w="1480" w:type="dxa"/>
            <w:tcBorders>
              <w:top w:val="nil"/>
              <w:left w:val="nil"/>
              <w:bottom w:val="single" w:sz="4" w:space="0" w:color="auto"/>
              <w:right w:val="single" w:sz="4" w:space="0" w:color="auto"/>
            </w:tcBorders>
            <w:shd w:val="clear" w:color="auto" w:fill="auto"/>
            <w:noWrap/>
            <w:vAlign w:val="bottom"/>
            <w:hideMark/>
          </w:tcPr>
          <w:p w14:paraId="6DAF1E1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2213888" w14:textId="77777777" w:rsidR="00C0400F" w:rsidRPr="00161EDC" w:rsidRDefault="00C0400F" w:rsidP="002B2580">
            <w:pPr>
              <w:rPr>
                <w:rFonts w:ascii="Arial" w:hAnsi="Arial" w:cs="Arial"/>
                <w:sz w:val="20"/>
              </w:rPr>
            </w:pPr>
            <w:r w:rsidRPr="00161EDC">
              <w:rPr>
                <w:rFonts w:ascii="Arial" w:hAnsi="Arial" w:cs="Arial"/>
                <w:sz w:val="20"/>
              </w:rPr>
              <w:t>Námestie Franza Liszta</w:t>
            </w:r>
          </w:p>
        </w:tc>
        <w:tc>
          <w:tcPr>
            <w:tcW w:w="1122" w:type="dxa"/>
            <w:tcBorders>
              <w:top w:val="nil"/>
              <w:left w:val="nil"/>
              <w:bottom w:val="single" w:sz="4" w:space="0" w:color="auto"/>
              <w:right w:val="single" w:sz="4" w:space="0" w:color="auto"/>
            </w:tcBorders>
            <w:shd w:val="clear" w:color="auto" w:fill="FFFF00"/>
            <w:noWrap/>
            <w:vAlign w:val="bottom"/>
          </w:tcPr>
          <w:p w14:paraId="7F82A8D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2938463"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004AACCD" w14:textId="77777777" w:rsidR="00C0400F" w:rsidRPr="00161EDC" w:rsidRDefault="00C0400F" w:rsidP="002B2580">
            <w:pPr>
              <w:jc w:val="right"/>
              <w:rPr>
                <w:rFonts w:ascii="Arial CE" w:hAnsi="Arial CE" w:cs="Calibri"/>
                <w:sz w:val="20"/>
              </w:rPr>
            </w:pPr>
          </w:p>
        </w:tc>
      </w:tr>
      <w:tr w:rsidR="00C0400F" w:rsidRPr="00161EDC" w14:paraId="1F3ACB46"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11E280" w14:textId="77777777" w:rsidR="00C0400F" w:rsidRPr="00161EDC" w:rsidRDefault="00C0400F" w:rsidP="002B2580">
            <w:pPr>
              <w:rPr>
                <w:rFonts w:ascii="Arial" w:hAnsi="Arial" w:cs="Arial"/>
                <w:b/>
                <w:bCs/>
                <w:sz w:val="20"/>
              </w:rPr>
            </w:pPr>
            <w:r w:rsidRPr="00161EDC">
              <w:rPr>
                <w:rFonts w:ascii="Arial" w:hAnsi="Arial" w:cs="Arial"/>
                <w:b/>
                <w:bCs/>
                <w:sz w:val="20"/>
              </w:rPr>
              <w:t>Námestie Franza Liszta</w:t>
            </w:r>
          </w:p>
        </w:tc>
        <w:tc>
          <w:tcPr>
            <w:tcW w:w="649" w:type="dxa"/>
            <w:tcBorders>
              <w:top w:val="nil"/>
              <w:left w:val="nil"/>
              <w:bottom w:val="single" w:sz="4" w:space="0" w:color="auto"/>
              <w:right w:val="single" w:sz="4" w:space="0" w:color="auto"/>
            </w:tcBorders>
            <w:shd w:val="clear" w:color="auto" w:fill="auto"/>
            <w:noWrap/>
            <w:vAlign w:val="bottom"/>
            <w:hideMark/>
          </w:tcPr>
          <w:p w14:paraId="5E2B0557"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378C75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B83AA7F" w14:textId="77777777" w:rsidR="00C0400F" w:rsidRPr="00161EDC" w:rsidRDefault="00C0400F" w:rsidP="002B2580">
            <w:pPr>
              <w:jc w:val="right"/>
              <w:rPr>
                <w:rFonts w:ascii="Arial" w:hAnsi="Arial" w:cs="Arial"/>
                <w:sz w:val="20"/>
              </w:rPr>
            </w:pPr>
            <w:r w:rsidRPr="00161EDC">
              <w:rPr>
                <w:rFonts w:ascii="Arial" w:hAnsi="Arial" w:cs="Arial"/>
                <w:sz w:val="20"/>
              </w:rPr>
              <w:t>562,72</w:t>
            </w:r>
          </w:p>
        </w:tc>
        <w:tc>
          <w:tcPr>
            <w:tcW w:w="1480" w:type="dxa"/>
            <w:tcBorders>
              <w:top w:val="nil"/>
              <w:left w:val="nil"/>
              <w:bottom w:val="single" w:sz="4" w:space="0" w:color="auto"/>
              <w:right w:val="single" w:sz="4" w:space="0" w:color="auto"/>
            </w:tcBorders>
            <w:shd w:val="clear" w:color="auto" w:fill="auto"/>
            <w:noWrap/>
            <w:vAlign w:val="bottom"/>
            <w:hideMark/>
          </w:tcPr>
          <w:p w14:paraId="4530A0D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596C4EC" w14:textId="77777777" w:rsidR="00C0400F" w:rsidRPr="00161EDC" w:rsidRDefault="00C0400F" w:rsidP="002B2580">
            <w:pPr>
              <w:rPr>
                <w:rFonts w:ascii="Arial" w:hAnsi="Arial" w:cs="Arial"/>
                <w:sz w:val="20"/>
              </w:rPr>
            </w:pPr>
            <w:r w:rsidRPr="00161EDC">
              <w:rPr>
                <w:rFonts w:ascii="Arial" w:hAnsi="Arial" w:cs="Arial"/>
                <w:sz w:val="20"/>
              </w:rPr>
              <w:t>Námestie Franza Liszta</w:t>
            </w:r>
          </w:p>
        </w:tc>
        <w:tc>
          <w:tcPr>
            <w:tcW w:w="1122" w:type="dxa"/>
            <w:tcBorders>
              <w:top w:val="nil"/>
              <w:left w:val="nil"/>
              <w:bottom w:val="single" w:sz="4" w:space="0" w:color="auto"/>
              <w:right w:val="single" w:sz="4" w:space="0" w:color="auto"/>
            </w:tcBorders>
            <w:shd w:val="clear" w:color="auto" w:fill="FFFF00"/>
            <w:noWrap/>
            <w:vAlign w:val="bottom"/>
          </w:tcPr>
          <w:p w14:paraId="340D7EC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4C4970C"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04E34E2D" w14:textId="77777777" w:rsidR="00C0400F" w:rsidRPr="00161EDC" w:rsidRDefault="00C0400F" w:rsidP="002B2580">
            <w:pPr>
              <w:jc w:val="right"/>
              <w:rPr>
                <w:rFonts w:ascii="Arial CE" w:hAnsi="Arial CE" w:cs="Calibri"/>
                <w:sz w:val="20"/>
              </w:rPr>
            </w:pPr>
          </w:p>
        </w:tc>
      </w:tr>
      <w:tr w:rsidR="00C0400F" w:rsidRPr="00161EDC" w14:paraId="7CEE87A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D94F560" w14:textId="77777777" w:rsidR="00C0400F" w:rsidRPr="00161EDC" w:rsidRDefault="00C0400F" w:rsidP="002B2580">
            <w:pPr>
              <w:rPr>
                <w:rFonts w:ascii="Arial" w:hAnsi="Arial" w:cs="Arial"/>
                <w:b/>
                <w:bCs/>
                <w:sz w:val="20"/>
              </w:rPr>
            </w:pPr>
            <w:r w:rsidRPr="00161EDC">
              <w:rPr>
                <w:rFonts w:ascii="Arial" w:hAnsi="Arial" w:cs="Arial"/>
                <w:b/>
                <w:bCs/>
                <w:sz w:val="20"/>
              </w:rPr>
              <w:t>Námestie SNP</w:t>
            </w:r>
          </w:p>
        </w:tc>
        <w:tc>
          <w:tcPr>
            <w:tcW w:w="649" w:type="dxa"/>
            <w:tcBorders>
              <w:top w:val="nil"/>
              <w:left w:val="nil"/>
              <w:bottom w:val="single" w:sz="4" w:space="0" w:color="auto"/>
              <w:right w:val="single" w:sz="4" w:space="0" w:color="auto"/>
            </w:tcBorders>
            <w:shd w:val="clear" w:color="auto" w:fill="auto"/>
            <w:noWrap/>
            <w:vAlign w:val="bottom"/>
            <w:hideMark/>
          </w:tcPr>
          <w:p w14:paraId="46963F8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0D0F640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7E09EF" w14:textId="77777777" w:rsidR="00C0400F" w:rsidRPr="00161EDC" w:rsidRDefault="00C0400F" w:rsidP="002B2580">
            <w:pPr>
              <w:jc w:val="right"/>
              <w:rPr>
                <w:rFonts w:ascii="Arial" w:hAnsi="Arial" w:cs="Arial"/>
                <w:sz w:val="20"/>
              </w:rPr>
            </w:pPr>
            <w:r w:rsidRPr="00161EDC">
              <w:rPr>
                <w:rFonts w:ascii="Arial" w:hAnsi="Arial" w:cs="Arial"/>
                <w:sz w:val="20"/>
              </w:rPr>
              <w:t>1 418,43</w:t>
            </w:r>
          </w:p>
        </w:tc>
        <w:tc>
          <w:tcPr>
            <w:tcW w:w="1480" w:type="dxa"/>
            <w:tcBorders>
              <w:top w:val="nil"/>
              <w:left w:val="nil"/>
              <w:bottom w:val="single" w:sz="4" w:space="0" w:color="auto"/>
              <w:right w:val="single" w:sz="4" w:space="0" w:color="auto"/>
            </w:tcBorders>
            <w:shd w:val="clear" w:color="auto" w:fill="auto"/>
            <w:noWrap/>
            <w:vAlign w:val="bottom"/>
            <w:hideMark/>
          </w:tcPr>
          <w:p w14:paraId="584FED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D4582F6" w14:textId="77777777" w:rsidR="00C0400F" w:rsidRPr="00161EDC" w:rsidRDefault="00C0400F" w:rsidP="002B2580">
            <w:pPr>
              <w:rPr>
                <w:rFonts w:ascii="Arial" w:hAnsi="Arial" w:cs="Arial"/>
                <w:sz w:val="20"/>
              </w:rPr>
            </w:pPr>
            <w:r w:rsidRPr="00161EDC">
              <w:rPr>
                <w:rFonts w:ascii="Arial" w:hAnsi="Arial" w:cs="Arial"/>
                <w:sz w:val="20"/>
              </w:rPr>
              <w:t>Námestie SNP</w:t>
            </w:r>
          </w:p>
        </w:tc>
        <w:tc>
          <w:tcPr>
            <w:tcW w:w="1122" w:type="dxa"/>
            <w:tcBorders>
              <w:top w:val="nil"/>
              <w:left w:val="nil"/>
              <w:bottom w:val="single" w:sz="4" w:space="0" w:color="auto"/>
              <w:right w:val="single" w:sz="4" w:space="0" w:color="auto"/>
            </w:tcBorders>
            <w:shd w:val="clear" w:color="auto" w:fill="FFFF00"/>
            <w:noWrap/>
            <w:vAlign w:val="bottom"/>
          </w:tcPr>
          <w:p w14:paraId="3EBDC12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A8C2D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546EC93" w14:textId="77777777" w:rsidR="00C0400F" w:rsidRPr="00161EDC" w:rsidRDefault="00C0400F" w:rsidP="002B2580">
            <w:pPr>
              <w:jc w:val="right"/>
              <w:rPr>
                <w:rFonts w:ascii="Arial CE" w:hAnsi="Arial CE" w:cs="Calibri"/>
                <w:sz w:val="20"/>
              </w:rPr>
            </w:pPr>
          </w:p>
        </w:tc>
      </w:tr>
      <w:tr w:rsidR="00C0400F" w:rsidRPr="00161EDC" w14:paraId="1635F9E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5D74A70" w14:textId="77777777" w:rsidR="00C0400F" w:rsidRPr="00161EDC" w:rsidRDefault="00C0400F" w:rsidP="002B2580">
            <w:pPr>
              <w:rPr>
                <w:rFonts w:ascii="Arial" w:hAnsi="Arial" w:cs="Arial"/>
                <w:b/>
                <w:bCs/>
                <w:sz w:val="20"/>
              </w:rPr>
            </w:pPr>
            <w:r w:rsidRPr="00161EDC">
              <w:rPr>
                <w:rFonts w:ascii="Arial" w:hAnsi="Arial" w:cs="Arial"/>
                <w:b/>
                <w:bCs/>
                <w:sz w:val="20"/>
              </w:rPr>
              <w:t>Námestie SNP</w:t>
            </w:r>
          </w:p>
        </w:tc>
        <w:tc>
          <w:tcPr>
            <w:tcW w:w="649" w:type="dxa"/>
            <w:tcBorders>
              <w:top w:val="nil"/>
              <w:left w:val="nil"/>
              <w:bottom w:val="single" w:sz="4" w:space="0" w:color="auto"/>
              <w:right w:val="single" w:sz="4" w:space="0" w:color="auto"/>
            </w:tcBorders>
            <w:shd w:val="clear" w:color="auto" w:fill="auto"/>
            <w:noWrap/>
            <w:vAlign w:val="bottom"/>
            <w:hideMark/>
          </w:tcPr>
          <w:p w14:paraId="0F4FA83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7DF4432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EC129D4" w14:textId="77777777" w:rsidR="00C0400F" w:rsidRPr="00161EDC" w:rsidRDefault="00C0400F" w:rsidP="002B2580">
            <w:pPr>
              <w:jc w:val="right"/>
              <w:rPr>
                <w:rFonts w:ascii="Arial" w:hAnsi="Arial" w:cs="Arial"/>
                <w:sz w:val="20"/>
              </w:rPr>
            </w:pPr>
            <w:r w:rsidRPr="00161EDC">
              <w:rPr>
                <w:rFonts w:ascii="Arial" w:hAnsi="Arial" w:cs="Arial"/>
                <w:sz w:val="20"/>
              </w:rPr>
              <w:t>5 113,75</w:t>
            </w:r>
          </w:p>
        </w:tc>
        <w:tc>
          <w:tcPr>
            <w:tcW w:w="1480" w:type="dxa"/>
            <w:tcBorders>
              <w:top w:val="nil"/>
              <w:left w:val="nil"/>
              <w:bottom w:val="single" w:sz="4" w:space="0" w:color="auto"/>
              <w:right w:val="single" w:sz="4" w:space="0" w:color="auto"/>
            </w:tcBorders>
            <w:shd w:val="clear" w:color="auto" w:fill="auto"/>
            <w:noWrap/>
            <w:vAlign w:val="bottom"/>
            <w:hideMark/>
          </w:tcPr>
          <w:p w14:paraId="736E6AD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05256C" w14:textId="77777777" w:rsidR="00C0400F" w:rsidRPr="00161EDC" w:rsidRDefault="00C0400F" w:rsidP="002B2580">
            <w:pPr>
              <w:rPr>
                <w:rFonts w:ascii="Arial" w:hAnsi="Arial" w:cs="Arial"/>
                <w:sz w:val="20"/>
              </w:rPr>
            </w:pPr>
            <w:r w:rsidRPr="00161EDC">
              <w:rPr>
                <w:rFonts w:ascii="Arial" w:hAnsi="Arial" w:cs="Arial"/>
                <w:sz w:val="20"/>
              </w:rPr>
              <w:t>Námestie SNP</w:t>
            </w:r>
          </w:p>
        </w:tc>
        <w:tc>
          <w:tcPr>
            <w:tcW w:w="1122" w:type="dxa"/>
            <w:tcBorders>
              <w:top w:val="nil"/>
              <w:left w:val="nil"/>
              <w:bottom w:val="single" w:sz="4" w:space="0" w:color="auto"/>
              <w:right w:val="single" w:sz="4" w:space="0" w:color="auto"/>
            </w:tcBorders>
            <w:shd w:val="clear" w:color="auto" w:fill="FFFF00"/>
            <w:noWrap/>
            <w:vAlign w:val="bottom"/>
          </w:tcPr>
          <w:p w14:paraId="56799B5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249433B"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1FA4F41F" w14:textId="77777777" w:rsidR="00C0400F" w:rsidRPr="00161EDC" w:rsidRDefault="00C0400F" w:rsidP="002B2580">
            <w:pPr>
              <w:jc w:val="right"/>
              <w:rPr>
                <w:rFonts w:ascii="Arial CE" w:hAnsi="Arial CE" w:cs="Calibri"/>
                <w:sz w:val="20"/>
              </w:rPr>
            </w:pPr>
          </w:p>
        </w:tc>
      </w:tr>
      <w:tr w:rsidR="00C0400F" w:rsidRPr="00161EDC" w14:paraId="1148252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C0753F"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Obchodná</w:t>
            </w:r>
          </w:p>
        </w:tc>
        <w:tc>
          <w:tcPr>
            <w:tcW w:w="649" w:type="dxa"/>
            <w:tcBorders>
              <w:top w:val="nil"/>
              <w:left w:val="nil"/>
              <w:bottom w:val="single" w:sz="4" w:space="0" w:color="auto"/>
              <w:right w:val="single" w:sz="4" w:space="0" w:color="auto"/>
            </w:tcBorders>
            <w:shd w:val="clear" w:color="auto" w:fill="auto"/>
            <w:noWrap/>
            <w:vAlign w:val="bottom"/>
            <w:hideMark/>
          </w:tcPr>
          <w:p w14:paraId="055ECE6D"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121EB9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57B7FA" w14:textId="77777777" w:rsidR="00C0400F" w:rsidRPr="00161EDC" w:rsidRDefault="00C0400F" w:rsidP="002B2580">
            <w:pPr>
              <w:jc w:val="right"/>
              <w:rPr>
                <w:rFonts w:ascii="Arial" w:hAnsi="Arial" w:cs="Arial"/>
                <w:sz w:val="20"/>
              </w:rPr>
            </w:pPr>
            <w:r w:rsidRPr="00161EDC">
              <w:rPr>
                <w:rFonts w:ascii="Arial" w:hAnsi="Arial" w:cs="Arial"/>
                <w:sz w:val="20"/>
              </w:rPr>
              <w:t>1 280,89</w:t>
            </w:r>
          </w:p>
        </w:tc>
        <w:tc>
          <w:tcPr>
            <w:tcW w:w="1480" w:type="dxa"/>
            <w:tcBorders>
              <w:top w:val="nil"/>
              <w:left w:val="nil"/>
              <w:bottom w:val="single" w:sz="4" w:space="0" w:color="auto"/>
              <w:right w:val="single" w:sz="4" w:space="0" w:color="auto"/>
            </w:tcBorders>
            <w:shd w:val="clear" w:color="auto" w:fill="auto"/>
            <w:noWrap/>
            <w:vAlign w:val="bottom"/>
            <w:hideMark/>
          </w:tcPr>
          <w:p w14:paraId="1939CD8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8EC0D5" w14:textId="77777777" w:rsidR="00C0400F" w:rsidRPr="00161EDC" w:rsidRDefault="00C0400F" w:rsidP="002B2580">
            <w:pPr>
              <w:rPr>
                <w:rFonts w:ascii="Arial" w:hAnsi="Arial" w:cs="Arial"/>
                <w:sz w:val="20"/>
              </w:rPr>
            </w:pPr>
            <w:r w:rsidRPr="00161EDC">
              <w:rPr>
                <w:rFonts w:ascii="Arial" w:hAnsi="Arial" w:cs="Arial"/>
                <w:sz w:val="20"/>
              </w:rPr>
              <w:t>Hurbanovo námestie</w:t>
            </w:r>
          </w:p>
        </w:tc>
        <w:tc>
          <w:tcPr>
            <w:tcW w:w="1122" w:type="dxa"/>
            <w:tcBorders>
              <w:top w:val="nil"/>
              <w:left w:val="nil"/>
              <w:bottom w:val="single" w:sz="4" w:space="0" w:color="auto"/>
              <w:right w:val="single" w:sz="4" w:space="0" w:color="auto"/>
            </w:tcBorders>
            <w:shd w:val="clear" w:color="auto" w:fill="FFFF00"/>
            <w:noWrap/>
            <w:vAlign w:val="bottom"/>
          </w:tcPr>
          <w:p w14:paraId="548890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2912F9"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0C99AE5" w14:textId="77777777" w:rsidR="00C0400F" w:rsidRPr="00161EDC" w:rsidRDefault="00C0400F" w:rsidP="002B2580">
            <w:pPr>
              <w:jc w:val="right"/>
              <w:rPr>
                <w:rFonts w:ascii="Arial CE" w:hAnsi="Arial CE" w:cs="Calibri"/>
                <w:sz w:val="20"/>
              </w:rPr>
            </w:pPr>
          </w:p>
        </w:tc>
      </w:tr>
      <w:tr w:rsidR="00C0400F" w:rsidRPr="00161EDC" w14:paraId="7273E66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7C4FF9D" w14:textId="77777777" w:rsidR="00C0400F" w:rsidRPr="00161EDC" w:rsidRDefault="00C0400F" w:rsidP="002B2580">
            <w:pPr>
              <w:rPr>
                <w:rFonts w:ascii="Arial" w:hAnsi="Arial" w:cs="Arial"/>
                <w:b/>
                <w:bCs/>
                <w:sz w:val="20"/>
              </w:rPr>
            </w:pPr>
            <w:r w:rsidRPr="00161EDC">
              <w:rPr>
                <w:rFonts w:ascii="Arial" w:hAnsi="Arial" w:cs="Arial"/>
                <w:b/>
                <w:bCs/>
                <w:sz w:val="20"/>
              </w:rPr>
              <w:t>Obchodná</w:t>
            </w:r>
          </w:p>
        </w:tc>
        <w:tc>
          <w:tcPr>
            <w:tcW w:w="649" w:type="dxa"/>
            <w:tcBorders>
              <w:top w:val="nil"/>
              <w:left w:val="nil"/>
              <w:bottom w:val="single" w:sz="4" w:space="0" w:color="auto"/>
              <w:right w:val="single" w:sz="4" w:space="0" w:color="auto"/>
            </w:tcBorders>
            <w:shd w:val="clear" w:color="auto" w:fill="auto"/>
            <w:noWrap/>
            <w:vAlign w:val="bottom"/>
            <w:hideMark/>
          </w:tcPr>
          <w:p w14:paraId="7B8EEC58"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50DE2A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BD1614" w14:textId="77777777" w:rsidR="00C0400F" w:rsidRPr="00161EDC" w:rsidRDefault="00C0400F" w:rsidP="002B2580">
            <w:pPr>
              <w:jc w:val="right"/>
              <w:rPr>
                <w:rFonts w:ascii="Arial" w:hAnsi="Arial" w:cs="Arial"/>
                <w:sz w:val="20"/>
              </w:rPr>
            </w:pPr>
            <w:r w:rsidRPr="00161EDC">
              <w:rPr>
                <w:rFonts w:ascii="Arial" w:hAnsi="Arial" w:cs="Arial"/>
                <w:sz w:val="20"/>
              </w:rPr>
              <w:t>1 414,93</w:t>
            </w:r>
          </w:p>
        </w:tc>
        <w:tc>
          <w:tcPr>
            <w:tcW w:w="1480" w:type="dxa"/>
            <w:tcBorders>
              <w:top w:val="nil"/>
              <w:left w:val="nil"/>
              <w:bottom w:val="single" w:sz="4" w:space="0" w:color="auto"/>
              <w:right w:val="single" w:sz="4" w:space="0" w:color="auto"/>
            </w:tcBorders>
            <w:shd w:val="clear" w:color="auto" w:fill="auto"/>
            <w:noWrap/>
            <w:vAlign w:val="bottom"/>
            <w:hideMark/>
          </w:tcPr>
          <w:p w14:paraId="2104EF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55D6EDB" w14:textId="77777777" w:rsidR="00C0400F" w:rsidRPr="00161EDC" w:rsidRDefault="00C0400F" w:rsidP="002B2580">
            <w:pPr>
              <w:rPr>
                <w:rFonts w:ascii="Arial" w:hAnsi="Arial" w:cs="Arial"/>
                <w:sz w:val="20"/>
              </w:rPr>
            </w:pPr>
            <w:r w:rsidRPr="00161EDC">
              <w:rPr>
                <w:rFonts w:ascii="Arial" w:hAnsi="Arial" w:cs="Arial"/>
                <w:sz w:val="20"/>
              </w:rPr>
              <w:t>Obchodná</w:t>
            </w:r>
          </w:p>
        </w:tc>
        <w:tc>
          <w:tcPr>
            <w:tcW w:w="1122" w:type="dxa"/>
            <w:tcBorders>
              <w:top w:val="nil"/>
              <w:left w:val="nil"/>
              <w:bottom w:val="single" w:sz="4" w:space="0" w:color="auto"/>
              <w:right w:val="single" w:sz="4" w:space="0" w:color="auto"/>
            </w:tcBorders>
            <w:shd w:val="clear" w:color="auto" w:fill="FFFF00"/>
            <w:noWrap/>
            <w:vAlign w:val="bottom"/>
          </w:tcPr>
          <w:p w14:paraId="7C72BA7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8698C67"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643C2568" w14:textId="77777777" w:rsidR="00C0400F" w:rsidRPr="00161EDC" w:rsidRDefault="00C0400F" w:rsidP="002B2580">
            <w:pPr>
              <w:jc w:val="right"/>
              <w:rPr>
                <w:rFonts w:ascii="Arial CE" w:hAnsi="Arial CE" w:cs="Calibri"/>
                <w:sz w:val="20"/>
              </w:rPr>
            </w:pPr>
          </w:p>
        </w:tc>
      </w:tr>
      <w:tr w:rsidR="00C0400F" w:rsidRPr="00161EDC" w14:paraId="1324D81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5A5B79" w14:textId="77777777" w:rsidR="00C0400F" w:rsidRPr="00161EDC" w:rsidRDefault="00C0400F" w:rsidP="002B2580">
            <w:pPr>
              <w:rPr>
                <w:rFonts w:ascii="Arial" w:hAnsi="Arial" w:cs="Arial"/>
                <w:b/>
                <w:bCs/>
                <w:sz w:val="20"/>
              </w:rPr>
            </w:pPr>
            <w:r w:rsidRPr="00161EDC">
              <w:rPr>
                <w:rFonts w:ascii="Arial" w:hAnsi="Arial" w:cs="Arial"/>
                <w:b/>
                <w:bCs/>
                <w:sz w:val="20"/>
              </w:rPr>
              <w:t>Rajská</w:t>
            </w:r>
          </w:p>
        </w:tc>
        <w:tc>
          <w:tcPr>
            <w:tcW w:w="649" w:type="dxa"/>
            <w:tcBorders>
              <w:top w:val="nil"/>
              <w:left w:val="nil"/>
              <w:bottom w:val="single" w:sz="4" w:space="0" w:color="auto"/>
              <w:right w:val="single" w:sz="4" w:space="0" w:color="auto"/>
            </w:tcBorders>
            <w:shd w:val="clear" w:color="auto" w:fill="auto"/>
            <w:noWrap/>
            <w:vAlign w:val="bottom"/>
            <w:hideMark/>
          </w:tcPr>
          <w:p w14:paraId="1C74265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EF0D63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55DACF" w14:textId="77777777" w:rsidR="00C0400F" w:rsidRPr="00161EDC" w:rsidRDefault="00C0400F" w:rsidP="002B2580">
            <w:pPr>
              <w:jc w:val="right"/>
              <w:rPr>
                <w:rFonts w:ascii="Arial" w:hAnsi="Arial" w:cs="Arial"/>
                <w:sz w:val="20"/>
              </w:rPr>
            </w:pPr>
            <w:r w:rsidRPr="00161EDC">
              <w:rPr>
                <w:rFonts w:ascii="Arial" w:hAnsi="Arial" w:cs="Arial"/>
                <w:sz w:val="20"/>
              </w:rPr>
              <w:t>465,29</w:t>
            </w:r>
          </w:p>
        </w:tc>
        <w:tc>
          <w:tcPr>
            <w:tcW w:w="1480" w:type="dxa"/>
            <w:tcBorders>
              <w:top w:val="nil"/>
              <w:left w:val="nil"/>
              <w:bottom w:val="single" w:sz="4" w:space="0" w:color="auto"/>
              <w:right w:val="single" w:sz="4" w:space="0" w:color="auto"/>
            </w:tcBorders>
            <w:shd w:val="clear" w:color="auto" w:fill="auto"/>
            <w:noWrap/>
            <w:vAlign w:val="bottom"/>
            <w:hideMark/>
          </w:tcPr>
          <w:p w14:paraId="40B81C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21ECB08" w14:textId="77777777" w:rsidR="00C0400F" w:rsidRPr="00161EDC" w:rsidRDefault="00C0400F" w:rsidP="002B2580">
            <w:pPr>
              <w:rPr>
                <w:rFonts w:ascii="Arial" w:hAnsi="Arial" w:cs="Arial"/>
                <w:sz w:val="20"/>
              </w:rPr>
            </w:pPr>
            <w:r w:rsidRPr="00161EDC">
              <w:rPr>
                <w:rFonts w:ascii="Arial" w:hAnsi="Arial" w:cs="Arial"/>
                <w:sz w:val="20"/>
              </w:rPr>
              <w:t>Rajská</w:t>
            </w:r>
          </w:p>
        </w:tc>
        <w:tc>
          <w:tcPr>
            <w:tcW w:w="1122" w:type="dxa"/>
            <w:tcBorders>
              <w:top w:val="nil"/>
              <w:left w:val="nil"/>
              <w:bottom w:val="single" w:sz="4" w:space="0" w:color="auto"/>
              <w:right w:val="single" w:sz="4" w:space="0" w:color="auto"/>
            </w:tcBorders>
            <w:shd w:val="clear" w:color="auto" w:fill="FFFF00"/>
            <w:noWrap/>
            <w:vAlign w:val="bottom"/>
          </w:tcPr>
          <w:p w14:paraId="225FF17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BE0F2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585795" w14:textId="77777777" w:rsidR="00C0400F" w:rsidRPr="00161EDC" w:rsidRDefault="00C0400F" w:rsidP="002B2580">
            <w:pPr>
              <w:jc w:val="right"/>
              <w:rPr>
                <w:rFonts w:ascii="Arial CE" w:hAnsi="Arial CE" w:cs="Calibri"/>
                <w:sz w:val="20"/>
              </w:rPr>
            </w:pPr>
          </w:p>
        </w:tc>
      </w:tr>
      <w:tr w:rsidR="00C0400F" w:rsidRPr="00161EDC" w14:paraId="4F1D285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78349B8" w14:textId="77777777" w:rsidR="00C0400F" w:rsidRPr="00161EDC" w:rsidRDefault="00C0400F" w:rsidP="002B2580">
            <w:pPr>
              <w:rPr>
                <w:rFonts w:ascii="Arial" w:hAnsi="Arial" w:cs="Arial"/>
                <w:b/>
                <w:bCs/>
                <w:sz w:val="20"/>
              </w:rPr>
            </w:pPr>
            <w:r w:rsidRPr="00161EDC">
              <w:rPr>
                <w:rFonts w:ascii="Arial" w:hAnsi="Arial" w:cs="Arial"/>
                <w:b/>
                <w:bCs/>
                <w:sz w:val="20"/>
              </w:rPr>
              <w:t>Rajská</w:t>
            </w:r>
          </w:p>
        </w:tc>
        <w:tc>
          <w:tcPr>
            <w:tcW w:w="649" w:type="dxa"/>
            <w:tcBorders>
              <w:top w:val="nil"/>
              <w:left w:val="nil"/>
              <w:bottom w:val="single" w:sz="4" w:space="0" w:color="auto"/>
              <w:right w:val="single" w:sz="4" w:space="0" w:color="auto"/>
            </w:tcBorders>
            <w:shd w:val="clear" w:color="auto" w:fill="auto"/>
            <w:noWrap/>
            <w:vAlign w:val="bottom"/>
            <w:hideMark/>
          </w:tcPr>
          <w:p w14:paraId="52AFDD6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FCC9B4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76E69E9" w14:textId="77777777" w:rsidR="00C0400F" w:rsidRPr="00161EDC" w:rsidRDefault="00C0400F" w:rsidP="002B2580">
            <w:pPr>
              <w:jc w:val="right"/>
              <w:rPr>
                <w:rFonts w:ascii="Arial" w:hAnsi="Arial" w:cs="Arial"/>
                <w:sz w:val="20"/>
              </w:rPr>
            </w:pPr>
            <w:r w:rsidRPr="00161EDC">
              <w:rPr>
                <w:rFonts w:ascii="Arial" w:hAnsi="Arial" w:cs="Arial"/>
                <w:sz w:val="20"/>
              </w:rPr>
              <w:t>225,12</w:t>
            </w:r>
          </w:p>
        </w:tc>
        <w:tc>
          <w:tcPr>
            <w:tcW w:w="1480" w:type="dxa"/>
            <w:tcBorders>
              <w:top w:val="nil"/>
              <w:left w:val="nil"/>
              <w:bottom w:val="single" w:sz="4" w:space="0" w:color="auto"/>
              <w:right w:val="single" w:sz="4" w:space="0" w:color="auto"/>
            </w:tcBorders>
            <w:shd w:val="clear" w:color="auto" w:fill="auto"/>
            <w:noWrap/>
            <w:vAlign w:val="bottom"/>
            <w:hideMark/>
          </w:tcPr>
          <w:p w14:paraId="51E1C51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520A92" w14:textId="77777777" w:rsidR="00C0400F" w:rsidRPr="00161EDC" w:rsidRDefault="00C0400F" w:rsidP="002B2580">
            <w:pPr>
              <w:rPr>
                <w:rFonts w:ascii="Arial" w:hAnsi="Arial" w:cs="Arial"/>
                <w:sz w:val="20"/>
              </w:rPr>
            </w:pPr>
            <w:r w:rsidRPr="00161EDC">
              <w:rPr>
                <w:rFonts w:ascii="Arial" w:hAnsi="Arial" w:cs="Arial"/>
                <w:sz w:val="20"/>
              </w:rPr>
              <w:t>Rajská</w:t>
            </w:r>
          </w:p>
        </w:tc>
        <w:tc>
          <w:tcPr>
            <w:tcW w:w="1122" w:type="dxa"/>
            <w:tcBorders>
              <w:top w:val="nil"/>
              <w:left w:val="nil"/>
              <w:bottom w:val="single" w:sz="4" w:space="0" w:color="auto"/>
              <w:right w:val="single" w:sz="4" w:space="0" w:color="auto"/>
            </w:tcBorders>
            <w:shd w:val="clear" w:color="auto" w:fill="FFFF00"/>
            <w:noWrap/>
            <w:vAlign w:val="bottom"/>
          </w:tcPr>
          <w:p w14:paraId="2F6C645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53687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DBF399" w14:textId="77777777" w:rsidR="00C0400F" w:rsidRPr="00161EDC" w:rsidRDefault="00C0400F" w:rsidP="002B2580">
            <w:pPr>
              <w:jc w:val="right"/>
              <w:rPr>
                <w:rFonts w:ascii="Arial CE" w:hAnsi="Arial CE" w:cs="Calibri"/>
                <w:sz w:val="20"/>
              </w:rPr>
            </w:pPr>
          </w:p>
        </w:tc>
      </w:tr>
      <w:tr w:rsidR="00C0400F" w:rsidRPr="00161EDC" w14:paraId="60AE9B5E"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A1AA29" w14:textId="77777777" w:rsidR="00C0400F" w:rsidRPr="00161EDC" w:rsidRDefault="00C0400F" w:rsidP="002B2580">
            <w:pPr>
              <w:rPr>
                <w:rFonts w:ascii="Arial" w:hAnsi="Arial" w:cs="Arial"/>
                <w:b/>
                <w:bCs/>
                <w:sz w:val="20"/>
              </w:rPr>
            </w:pPr>
            <w:r w:rsidRPr="00161EDC">
              <w:rPr>
                <w:rFonts w:ascii="Arial" w:hAnsi="Arial" w:cs="Arial"/>
                <w:b/>
                <w:bCs/>
                <w:sz w:val="20"/>
              </w:rPr>
              <w:t>Suché mýto</w:t>
            </w:r>
          </w:p>
        </w:tc>
        <w:tc>
          <w:tcPr>
            <w:tcW w:w="649" w:type="dxa"/>
            <w:tcBorders>
              <w:top w:val="nil"/>
              <w:left w:val="nil"/>
              <w:bottom w:val="single" w:sz="4" w:space="0" w:color="auto"/>
              <w:right w:val="single" w:sz="4" w:space="0" w:color="auto"/>
            </w:tcBorders>
            <w:shd w:val="clear" w:color="auto" w:fill="auto"/>
            <w:noWrap/>
            <w:vAlign w:val="bottom"/>
            <w:hideMark/>
          </w:tcPr>
          <w:p w14:paraId="5109B9D7"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7D2B49D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0BD9E8C" w14:textId="77777777" w:rsidR="00C0400F" w:rsidRPr="00161EDC" w:rsidRDefault="00C0400F" w:rsidP="002B2580">
            <w:pPr>
              <w:jc w:val="right"/>
              <w:rPr>
                <w:rFonts w:ascii="Arial" w:hAnsi="Arial" w:cs="Arial"/>
                <w:sz w:val="20"/>
              </w:rPr>
            </w:pPr>
            <w:r w:rsidRPr="00161EDC">
              <w:rPr>
                <w:rFonts w:ascii="Arial" w:hAnsi="Arial" w:cs="Arial"/>
                <w:sz w:val="20"/>
              </w:rPr>
              <w:t>828,93</w:t>
            </w:r>
          </w:p>
        </w:tc>
        <w:tc>
          <w:tcPr>
            <w:tcW w:w="1480" w:type="dxa"/>
            <w:tcBorders>
              <w:top w:val="nil"/>
              <w:left w:val="nil"/>
              <w:bottom w:val="single" w:sz="4" w:space="0" w:color="auto"/>
              <w:right w:val="single" w:sz="4" w:space="0" w:color="auto"/>
            </w:tcBorders>
            <w:shd w:val="clear" w:color="auto" w:fill="auto"/>
            <w:noWrap/>
            <w:vAlign w:val="bottom"/>
            <w:hideMark/>
          </w:tcPr>
          <w:p w14:paraId="05780CB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98BC61B" w14:textId="77777777" w:rsidR="00C0400F" w:rsidRPr="00161EDC" w:rsidRDefault="00C0400F" w:rsidP="002B2580">
            <w:pPr>
              <w:rPr>
                <w:rFonts w:ascii="Arial" w:hAnsi="Arial" w:cs="Arial"/>
                <w:sz w:val="20"/>
              </w:rPr>
            </w:pPr>
            <w:r w:rsidRPr="00161EDC">
              <w:rPr>
                <w:rFonts w:ascii="Arial" w:hAnsi="Arial" w:cs="Arial"/>
                <w:sz w:val="20"/>
              </w:rPr>
              <w:t>Hodžovo námestie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323BDD0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9BEAC7"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18AB0D5" w14:textId="77777777" w:rsidR="00C0400F" w:rsidRPr="00161EDC" w:rsidRDefault="00C0400F" w:rsidP="002B2580">
            <w:pPr>
              <w:jc w:val="right"/>
              <w:rPr>
                <w:rFonts w:ascii="Arial CE" w:hAnsi="Arial CE" w:cs="Calibri"/>
                <w:sz w:val="20"/>
              </w:rPr>
            </w:pPr>
          </w:p>
        </w:tc>
      </w:tr>
      <w:tr w:rsidR="00C0400F" w:rsidRPr="00161EDC" w14:paraId="1F90652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58B43A3" w14:textId="77777777" w:rsidR="00C0400F" w:rsidRPr="00161EDC" w:rsidRDefault="00C0400F" w:rsidP="002B2580">
            <w:pPr>
              <w:rPr>
                <w:rFonts w:ascii="Arial" w:hAnsi="Arial" w:cs="Arial"/>
                <w:b/>
                <w:bCs/>
                <w:sz w:val="20"/>
              </w:rPr>
            </w:pPr>
            <w:r w:rsidRPr="00161EDC">
              <w:rPr>
                <w:rFonts w:ascii="Arial" w:hAnsi="Arial" w:cs="Arial"/>
                <w:b/>
                <w:bCs/>
                <w:sz w:val="20"/>
              </w:rPr>
              <w:t>Suché mýto</w:t>
            </w:r>
          </w:p>
        </w:tc>
        <w:tc>
          <w:tcPr>
            <w:tcW w:w="649" w:type="dxa"/>
            <w:tcBorders>
              <w:top w:val="nil"/>
              <w:left w:val="nil"/>
              <w:bottom w:val="single" w:sz="4" w:space="0" w:color="auto"/>
              <w:right w:val="single" w:sz="4" w:space="0" w:color="auto"/>
            </w:tcBorders>
            <w:shd w:val="clear" w:color="auto" w:fill="auto"/>
            <w:noWrap/>
            <w:vAlign w:val="bottom"/>
            <w:hideMark/>
          </w:tcPr>
          <w:p w14:paraId="6AAE799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27A6FB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1D8B1C" w14:textId="77777777" w:rsidR="00C0400F" w:rsidRPr="00161EDC" w:rsidRDefault="00C0400F" w:rsidP="002B2580">
            <w:pPr>
              <w:jc w:val="right"/>
              <w:rPr>
                <w:rFonts w:ascii="Arial" w:hAnsi="Arial" w:cs="Arial"/>
                <w:sz w:val="20"/>
              </w:rPr>
            </w:pPr>
            <w:r w:rsidRPr="00161EDC">
              <w:rPr>
                <w:rFonts w:ascii="Arial" w:hAnsi="Arial" w:cs="Arial"/>
                <w:sz w:val="20"/>
              </w:rPr>
              <w:t>578,68</w:t>
            </w:r>
          </w:p>
        </w:tc>
        <w:tc>
          <w:tcPr>
            <w:tcW w:w="1480" w:type="dxa"/>
            <w:tcBorders>
              <w:top w:val="nil"/>
              <w:left w:val="nil"/>
              <w:bottom w:val="single" w:sz="4" w:space="0" w:color="auto"/>
              <w:right w:val="single" w:sz="4" w:space="0" w:color="auto"/>
            </w:tcBorders>
            <w:shd w:val="clear" w:color="auto" w:fill="auto"/>
            <w:noWrap/>
            <w:vAlign w:val="bottom"/>
            <w:hideMark/>
          </w:tcPr>
          <w:p w14:paraId="7E6EAF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414580" w14:textId="77777777" w:rsidR="00C0400F" w:rsidRPr="00161EDC" w:rsidRDefault="00C0400F" w:rsidP="002B2580">
            <w:pPr>
              <w:rPr>
                <w:rFonts w:ascii="Arial" w:hAnsi="Arial" w:cs="Arial"/>
                <w:sz w:val="20"/>
              </w:rPr>
            </w:pPr>
            <w:r w:rsidRPr="00161EDC">
              <w:rPr>
                <w:rFonts w:ascii="Arial" w:hAnsi="Arial" w:cs="Arial"/>
                <w:sz w:val="20"/>
              </w:rPr>
              <w:t>Suché mýto</w:t>
            </w:r>
          </w:p>
        </w:tc>
        <w:tc>
          <w:tcPr>
            <w:tcW w:w="1122" w:type="dxa"/>
            <w:tcBorders>
              <w:top w:val="nil"/>
              <w:left w:val="nil"/>
              <w:bottom w:val="single" w:sz="4" w:space="0" w:color="auto"/>
              <w:right w:val="single" w:sz="4" w:space="0" w:color="auto"/>
            </w:tcBorders>
            <w:shd w:val="clear" w:color="auto" w:fill="FFFF00"/>
            <w:noWrap/>
            <w:vAlign w:val="bottom"/>
          </w:tcPr>
          <w:p w14:paraId="1E14287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661963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68CD1AF7" w14:textId="77777777" w:rsidR="00C0400F" w:rsidRPr="00161EDC" w:rsidRDefault="00C0400F" w:rsidP="002B2580">
            <w:pPr>
              <w:jc w:val="right"/>
              <w:rPr>
                <w:rFonts w:ascii="Arial CE" w:hAnsi="Arial CE" w:cs="Calibri"/>
                <w:sz w:val="20"/>
              </w:rPr>
            </w:pPr>
          </w:p>
        </w:tc>
      </w:tr>
      <w:tr w:rsidR="00C0400F" w:rsidRPr="00161EDC" w14:paraId="67D811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854078" w14:textId="77777777" w:rsidR="00C0400F" w:rsidRPr="00161EDC" w:rsidRDefault="00C0400F" w:rsidP="002B2580">
            <w:pPr>
              <w:rPr>
                <w:rFonts w:ascii="Arial" w:hAnsi="Arial" w:cs="Arial"/>
                <w:b/>
                <w:bCs/>
                <w:sz w:val="20"/>
              </w:rPr>
            </w:pPr>
            <w:r w:rsidRPr="00161EDC">
              <w:rPr>
                <w:rFonts w:ascii="Arial" w:hAnsi="Arial" w:cs="Arial"/>
                <w:b/>
                <w:bCs/>
                <w:sz w:val="20"/>
              </w:rPr>
              <w:t>Šafárikovo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7006F104"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55913D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5B58B4" w14:textId="77777777" w:rsidR="00C0400F" w:rsidRPr="00161EDC" w:rsidRDefault="00C0400F" w:rsidP="002B2580">
            <w:pPr>
              <w:jc w:val="right"/>
              <w:rPr>
                <w:rFonts w:ascii="Arial" w:hAnsi="Arial" w:cs="Arial"/>
                <w:sz w:val="20"/>
              </w:rPr>
            </w:pPr>
            <w:r w:rsidRPr="00161EDC">
              <w:rPr>
                <w:rFonts w:ascii="Arial" w:hAnsi="Arial" w:cs="Arial"/>
                <w:sz w:val="20"/>
              </w:rPr>
              <w:t>865,47</w:t>
            </w:r>
          </w:p>
        </w:tc>
        <w:tc>
          <w:tcPr>
            <w:tcW w:w="1480" w:type="dxa"/>
            <w:tcBorders>
              <w:top w:val="nil"/>
              <w:left w:val="nil"/>
              <w:bottom w:val="single" w:sz="4" w:space="0" w:color="auto"/>
              <w:right w:val="single" w:sz="4" w:space="0" w:color="auto"/>
            </w:tcBorders>
            <w:shd w:val="clear" w:color="auto" w:fill="auto"/>
            <w:noWrap/>
            <w:vAlign w:val="bottom"/>
            <w:hideMark/>
          </w:tcPr>
          <w:p w14:paraId="2C66C8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E1F4D25"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11DF8B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F613FF"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669E737" w14:textId="77777777" w:rsidR="00C0400F" w:rsidRPr="00161EDC" w:rsidRDefault="00C0400F" w:rsidP="002B2580">
            <w:pPr>
              <w:jc w:val="right"/>
              <w:rPr>
                <w:rFonts w:ascii="Arial CE" w:hAnsi="Arial CE" w:cs="Calibri"/>
                <w:sz w:val="20"/>
              </w:rPr>
            </w:pPr>
          </w:p>
        </w:tc>
      </w:tr>
      <w:tr w:rsidR="00C0400F" w:rsidRPr="00161EDC" w14:paraId="3E42AC1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7132B63" w14:textId="77777777" w:rsidR="00C0400F" w:rsidRPr="00161EDC" w:rsidRDefault="00C0400F" w:rsidP="002B2580">
            <w:pPr>
              <w:rPr>
                <w:rFonts w:ascii="Arial" w:hAnsi="Arial" w:cs="Arial"/>
                <w:b/>
                <w:bCs/>
                <w:sz w:val="20"/>
              </w:rPr>
            </w:pPr>
            <w:r w:rsidRPr="00161EDC">
              <w:rPr>
                <w:rFonts w:ascii="Arial" w:hAnsi="Arial" w:cs="Arial"/>
                <w:b/>
                <w:bCs/>
                <w:sz w:val="20"/>
              </w:rPr>
              <w:t>Šafárikovo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657464F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D52E03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F70F241" w14:textId="77777777" w:rsidR="00C0400F" w:rsidRPr="00161EDC" w:rsidRDefault="00C0400F" w:rsidP="002B2580">
            <w:pPr>
              <w:jc w:val="right"/>
              <w:rPr>
                <w:rFonts w:ascii="Arial" w:hAnsi="Arial" w:cs="Arial"/>
                <w:sz w:val="20"/>
              </w:rPr>
            </w:pPr>
            <w:r w:rsidRPr="00161EDC">
              <w:rPr>
                <w:rFonts w:ascii="Arial" w:hAnsi="Arial" w:cs="Arial"/>
                <w:sz w:val="20"/>
              </w:rPr>
              <w:t>718,88</w:t>
            </w:r>
          </w:p>
        </w:tc>
        <w:tc>
          <w:tcPr>
            <w:tcW w:w="1480" w:type="dxa"/>
            <w:tcBorders>
              <w:top w:val="nil"/>
              <w:left w:val="nil"/>
              <w:bottom w:val="single" w:sz="4" w:space="0" w:color="auto"/>
              <w:right w:val="single" w:sz="4" w:space="0" w:color="auto"/>
            </w:tcBorders>
            <w:shd w:val="clear" w:color="auto" w:fill="auto"/>
            <w:noWrap/>
            <w:vAlign w:val="bottom"/>
            <w:hideMark/>
          </w:tcPr>
          <w:p w14:paraId="1B0A71A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B68C19"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48298E0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3A483A"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FF1E749" w14:textId="77777777" w:rsidR="00C0400F" w:rsidRPr="00161EDC" w:rsidRDefault="00C0400F" w:rsidP="002B2580">
            <w:pPr>
              <w:jc w:val="right"/>
              <w:rPr>
                <w:rFonts w:ascii="Arial CE" w:hAnsi="Arial CE" w:cs="Calibri"/>
                <w:sz w:val="20"/>
              </w:rPr>
            </w:pPr>
          </w:p>
        </w:tc>
      </w:tr>
      <w:tr w:rsidR="00C0400F" w:rsidRPr="00161EDC" w14:paraId="2DE6E4D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ECFEC22" w14:textId="77777777" w:rsidR="00C0400F" w:rsidRPr="00161EDC" w:rsidRDefault="00C0400F" w:rsidP="002B2580">
            <w:pPr>
              <w:rPr>
                <w:rFonts w:ascii="Arial" w:hAnsi="Arial" w:cs="Arial"/>
                <w:b/>
                <w:bCs/>
                <w:sz w:val="20"/>
              </w:rPr>
            </w:pPr>
            <w:r w:rsidRPr="00161EDC">
              <w:rPr>
                <w:rFonts w:ascii="Arial" w:hAnsi="Arial" w:cs="Arial"/>
                <w:b/>
                <w:bCs/>
                <w:sz w:val="20"/>
              </w:rPr>
              <w:t>Špitálska</w:t>
            </w:r>
          </w:p>
        </w:tc>
        <w:tc>
          <w:tcPr>
            <w:tcW w:w="649" w:type="dxa"/>
            <w:tcBorders>
              <w:top w:val="nil"/>
              <w:left w:val="nil"/>
              <w:bottom w:val="single" w:sz="4" w:space="0" w:color="auto"/>
              <w:right w:val="single" w:sz="4" w:space="0" w:color="auto"/>
            </w:tcBorders>
            <w:shd w:val="clear" w:color="auto" w:fill="auto"/>
            <w:noWrap/>
            <w:vAlign w:val="bottom"/>
            <w:hideMark/>
          </w:tcPr>
          <w:p w14:paraId="29A293A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D07CD4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5A110E" w14:textId="77777777" w:rsidR="00C0400F" w:rsidRPr="00161EDC" w:rsidRDefault="00C0400F" w:rsidP="002B2580">
            <w:pPr>
              <w:jc w:val="right"/>
              <w:rPr>
                <w:rFonts w:ascii="Arial" w:hAnsi="Arial" w:cs="Arial"/>
                <w:sz w:val="20"/>
              </w:rPr>
            </w:pPr>
            <w:r w:rsidRPr="00161EDC">
              <w:rPr>
                <w:rFonts w:ascii="Arial" w:hAnsi="Arial" w:cs="Arial"/>
                <w:sz w:val="20"/>
              </w:rPr>
              <w:t>2 185,92</w:t>
            </w:r>
          </w:p>
        </w:tc>
        <w:tc>
          <w:tcPr>
            <w:tcW w:w="1480" w:type="dxa"/>
            <w:tcBorders>
              <w:top w:val="nil"/>
              <w:left w:val="nil"/>
              <w:bottom w:val="single" w:sz="4" w:space="0" w:color="auto"/>
              <w:right w:val="single" w:sz="4" w:space="0" w:color="auto"/>
            </w:tcBorders>
            <w:shd w:val="clear" w:color="auto" w:fill="auto"/>
            <w:noWrap/>
            <w:vAlign w:val="bottom"/>
            <w:hideMark/>
          </w:tcPr>
          <w:p w14:paraId="0D4D02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E706B13"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19C8AF7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301245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DDC77A6" w14:textId="77777777" w:rsidR="00C0400F" w:rsidRPr="00161EDC" w:rsidRDefault="00C0400F" w:rsidP="002B2580">
            <w:pPr>
              <w:jc w:val="right"/>
              <w:rPr>
                <w:rFonts w:ascii="Arial CE" w:hAnsi="Arial CE" w:cs="Calibri"/>
                <w:sz w:val="20"/>
              </w:rPr>
            </w:pPr>
          </w:p>
        </w:tc>
      </w:tr>
      <w:tr w:rsidR="00C0400F" w:rsidRPr="00161EDC" w14:paraId="0A510A8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DE4BA4F" w14:textId="77777777" w:rsidR="00C0400F" w:rsidRPr="00161EDC" w:rsidRDefault="00C0400F" w:rsidP="002B2580">
            <w:pPr>
              <w:rPr>
                <w:rFonts w:ascii="Arial" w:hAnsi="Arial" w:cs="Arial"/>
                <w:b/>
                <w:bCs/>
                <w:sz w:val="20"/>
              </w:rPr>
            </w:pPr>
            <w:r w:rsidRPr="00161EDC">
              <w:rPr>
                <w:rFonts w:ascii="Arial" w:hAnsi="Arial" w:cs="Arial"/>
                <w:b/>
                <w:bCs/>
                <w:sz w:val="20"/>
              </w:rPr>
              <w:t>Špitálska</w:t>
            </w:r>
          </w:p>
        </w:tc>
        <w:tc>
          <w:tcPr>
            <w:tcW w:w="649" w:type="dxa"/>
            <w:tcBorders>
              <w:top w:val="nil"/>
              <w:left w:val="nil"/>
              <w:bottom w:val="single" w:sz="4" w:space="0" w:color="auto"/>
              <w:right w:val="single" w:sz="4" w:space="0" w:color="auto"/>
            </w:tcBorders>
            <w:shd w:val="clear" w:color="auto" w:fill="auto"/>
            <w:noWrap/>
            <w:vAlign w:val="bottom"/>
            <w:hideMark/>
          </w:tcPr>
          <w:p w14:paraId="1ACC2BC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5B7A11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ACEE78" w14:textId="77777777" w:rsidR="00C0400F" w:rsidRPr="00161EDC" w:rsidRDefault="00C0400F" w:rsidP="002B2580">
            <w:pPr>
              <w:jc w:val="right"/>
              <w:rPr>
                <w:rFonts w:ascii="Arial" w:hAnsi="Arial" w:cs="Arial"/>
                <w:sz w:val="20"/>
              </w:rPr>
            </w:pPr>
            <w:r w:rsidRPr="00161EDC">
              <w:rPr>
                <w:rFonts w:ascii="Arial" w:hAnsi="Arial" w:cs="Arial"/>
                <w:sz w:val="20"/>
              </w:rPr>
              <w:t>2 384,20</w:t>
            </w:r>
          </w:p>
        </w:tc>
        <w:tc>
          <w:tcPr>
            <w:tcW w:w="1480" w:type="dxa"/>
            <w:tcBorders>
              <w:top w:val="nil"/>
              <w:left w:val="nil"/>
              <w:bottom w:val="single" w:sz="4" w:space="0" w:color="auto"/>
              <w:right w:val="single" w:sz="4" w:space="0" w:color="auto"/>
            </w:tcBorders>
            <w:shd w:val="clear" w:color="auto" w:fill="auto"/>
            <w:noWrap/>
            <w:vAlign w:val="bottom"/>
            <w:hideMark/>
          </w:tcPr>
          <w:p w14:paraId="55451AA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71C6730"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77AF733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E378C5"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19CE02D" w14:textId="77777777" w:rsidR="00C0400F" w:rsidRPr="00161EDC" w:rsidRDefault="00C0400F" w:rsidP="002B2580">
            <w:pPr>
              <w:jc w:val="right"/>
              <w:rPr>
                <w:rFonts w:ascii="Arial CE" w:hAnsi="Arial CE" w:cs="Calibri"/>
                <w:sz w:val="20"/>
              </w:rPr>
            </w:pPr>
          </w:p>
        </w:tc>
      </w:tr>
      <w:tr w:rsidR="00C0400F" w:rsidRPr="00161EDC" w14:paraId="12593EE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20E5B6C" w14:textId="77777777" w:rsidR="00C0400F" w:rsidRPr="00161EDC" w:rsidRDefault="00C0400F" w:rsidP="002B2580">
            <w:pPr>
              <w:rPr>
                <w:rFonts w:ascii="Arial" w:hAnsi="Arial" w:cs="Arial"/>
                <w:b/>
                <w:bCs/>
                <w:sz w:val="20"/>
              </w:rPr>
            </w:pPr>
            <w:r w:rsidRPr="00161EDC">
              <w:rPr>
                <w:rFonts w:ascii="Arial" w:hAnsi="Arial" w:cs="Arial"/>
                <w:b/>
                <w:bCs/>
                <w:sz w:val="20"/>
              </w:rPr>
              <w:t>Štefánikova</w:t>
            </w:r>
          </w:p>
        </w:tc>
        <w:tc>
          <w:tcPr>
            <w:tcW w:w="649" w:type="dxa"/>
            <w:tcBorders>
              <w:top w:val="nil"/>
              <w:left w:val="nil"/>
              <w:bottom w:val="single" w:sz="4" w:space="0" w:color="auto"/>
              <w:right w:val="single" w:sz="4" w:space="0" w:color="auto"/>
            </w:tcBorders>
            <w:shd w:val="clear" w:color="auto" w:fill="auto"/>
            <w:noWrap/>
            <w:vAlign w:val="bottom"/>
            <w:hideMark/>
          </w:tcPr>
          <w:p w14:paraId="5BD631C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340563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385B4B" w14:textId="77777777" w:rsidR="00C0400F" w:rsidRPr="00161EDC" w:rsidRDefault="00C0400F" w:rsidP="002B2580">
            <w:pPr>
              <w:jc w:val="right"/>
              <w:rPr>
                <w:rFonts w:ascii="Arial" w:hAnsi="Arial" w:cs="Arial"/>
                <w:sz w:val="20"/>
              </w:rPr>
            </w:pPr>
            <w:r w:rsidRPr="00161EDC">
              <w:rPr>
                <w:rFonts w:ascii="Arial" w:hAnsi="Arial" w:cs="Arial"/>
                <w:sz w:val="20"/>
              </w:rPr>
              <w:t>1 840,16</w:t>
            </w:r>
          </w:p>
        </w:tc>
        <w:tc>
          <w:tcPr>
            <w:tcW w:w="1480" w:type="dxa"/>
            <w:tcBorders>
              <w:top w:val="nil"/>
              <w:left w:val="nil"/>
              <w:bottom w:val="single" w:sz="4" w:space="0" w:color="auto"/>
              <w:right w:val="single" w:sz="4" w:space="0" w:color="auto"/>
            </w:tcBorders>
            <w:shd w:val="clear" w:color="auto" w:fill="auto"/>
            <w:noWrap/>
            <w:vAlign w:val="bottom"/>
            <w:hideMark/>
          </w:tcPr>
          <w:p w14:paraId="0B13018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2E2AC6" w14:textId="77777777" w:rsidR="00C0400F" w:rsidRPr="00161EDC" w:rsidRDefault="00C0400F" w:rsidP="002B2580">
            <w:pPr>
              <w:rPr>
                <w:rFonts w:ascii="Arial" w:hAnsi="Arial" w:cs="Arial"/>
                <w:sz w:val="20"/>
              </w:rPr>
            </w:pPr>
            <w:r w:rsidRPr="00161EDC">
              <w:rPr>
                <w:rFonts w:ascii="Arial" w:hAnsi="Arial" w:cs="Arial"/>
                <w:sz w:val="20"/>
              </w:rPr>
              <w:t>Štefánikova</w:t>
            </w:r>
          </w:p>
        </w:tc>
        <w:tc>
          <w:tcPr>
            <w:tcW w:w="1122" w:type="dxa"/>
            <w:tcBorders>
              <w:top w:val="nil"/>
              <w:left w:val="nil"/>
              <w:bottom w:val="single" w:sz="4" w:space="0" w:color="auto"/>
              <w:right w:val="single" w:sz="4" w:space="0" w:color="auto"/>
            </w:tcBorders>
            <w:shd w:val="clear" w:color="auto" w:fill="FFFF00"/>
            <w:noWrap/>
            <w:vAlign w:val="bottom"/>
          </w:tcPr>
          <w:p w14:paraId="4D2BD7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5F7472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A719476" w14:textId="77777777" w:rsidR="00C0400F" w:rsidRPr="00161EDC" w:rsidRDefault="00C0400F" w:rsidP="002B2580">
            <w:pPr>
              <w:jc w:val="right"/>
              <w:rPr>
                <w:rFonts w:ascii="Arial CE" w:hAnsi="Arial CE" w:cs="Calibri"/>
                <w:sz w:val="20"/>
              </w:rPr>
            </w:pPr>
          </w:p>
        </w:tc>
      </w:tr>
      <w:tr w:rsidR="00C0400F" w:rsidRPr="00161EDC" w14:paraId="6BEFE72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4CFA53A" w14:textId="77777777" w:rsidR="00C0400F" w:rsidRPr="00161EDC" w:rsidRDefault="00C0400F" w:rsidP="002B2580">
            <w:pPr>
              <w:rPr>
                <w:rFonts w:ascii="Arial" w:hAnsi="Arial" w:cs="Arial"/>
                <w:b/>
                <w:bCs/>
                <w:sz w:val="20"/>
              </w:rPr>
            </w:pPr>
            <w:r w:rsidRPr="00161EDC">
              <w:rPr>
                <w:rFonts w:ascii="Arial" w:hAnsi="Arial" w:cs="Arial"/>
                <w:b/>
                <w:bCs/>
                <w:sz w:val="20"/>
              </w:rPr>
              <w:t>Štefánikova</w:t>
            </w:r>
          </w:p>
        </w:tc>
        <w:tc>
          <w:tcPr>
            <w:tcW w:w="649" w:type="dxa"/>
            <w:tcBorders>
              <w:top w:val="nil"/>
              <w:left w:val="nil"/>
              <w:bottom w:val="single" w:sz="4" w:space="0" w:color="auto"/>
              <w:right w:val="single" w:sz="4" w:space="0" w:color="auto"/>
            </w:tcBorders>
            <w:shd w:val="clear" w:color="auto" w:fill="auto"/>
            <w:noWrap/>
            <w:vAlign w:val="bottom"/>
            <w:hideMark/>
          </w:tcPr>
          <w:p w14:paraId="2D024C1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C2E7DD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9DF593" w14:textId="77777777" w:rsidR="00C0400F" w:rsidRPr="00161EDC" w:rsidRDefault="00C0400F" w:rsidP="002B2580">
            <w:pPr>
              <w:jc w:val="right"/>
              <w:rPr>
                <w:rFonts w:ascii="Arial" w:hAnsi="Arial" w:cs="Arial"/>
                <w:sz w:val="20"/>
              </w:rPr>
            </w:pPr>
            <w:r w:rsidRPr="00161EDC">
              <w:rPr>
                <w:rFonts w:ascii="Arial" w:hAnsi="Arial" w:cs="Arial"/>
                <w:sz w:val="20"/>
              </w:rPr>
              <w:t>2 000,54</w:t>
            </w:r>
          </w:p>
        </w:tc>
        <w:tc>
          <w:tcPr>
            <w:tcW w:w="1480" w:type="dxa"/>
            <w:tcBorders>
              <w:top w:val="nil"/>
              <w:left w:val="nil"/>
              <w:bottom w:val="single" w:sz="4" w:space="0" w:color="auto"/>
              <w:right w:val="single" w:sz="4" w:space="0" w:color="auto"/>
            </w:tcBorders>
            <w:shd w:val="clear" w:color="auto" w:fill="auto"/>
            <w:noWrap/>
            <w:vAlign w:val="bottom"/>
            <w:hideMark/>
          </w:tcPr>
          <w:p w14:paraId="7CE2CD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FD7981" w14:textId="77777777" w:rsidR="00C0400F" w:rsidRPr="00161EDC" w:rsidRDefault="00C0400F" w:rsidP="002B2580">
            <w:pPr>
              <w:rPr>
                <w:rFonts w:ascii="Arial" w:hAnsi="Arial" w:cs="Arial"/>
                <w:sz w:val="20"/>
              </w:rPr>
            </w:pPr>
            <w:r w:rsidRPr="00161EDC">
              <w:rPr>
                <w:rFonts w:ascii="Arial" w:hAnsi="Arial" w:cs="Arial"/>
                <w:sz w:val="20"/>
              </w:rPr>
              <w:t>Štefánikova</w:t>
            </w:r>
          </w:p>
        </w:tc>
        <w:tc>
          <w:tcPr>
            <w:tcW w:w="1122" w:type="dxa"/>
            <w:tcBorders>
              <w:top w:val="nil"/>
              <w:left w:val="nil"/>
              <w:bottom w:val="single" w:sz="4" w:space="0" w:color="auto"/>
              <w:right w:val="single" w:sz="4" w:space="0" w:color="auto"/>
            </w:tcBorders>
            <w:shd w:val="clear" w:color="auto" w:fill="FFFF00"/>
            <w:noWrap/>
            <w:vAlign w:val="bottom"/>
          </w:tcPr>
          <w:p w14:paraId="4E2B097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4176F5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16B378" w14:textId="77777777" w:rsidR="00C0400F" w:rsidRPr="00161EDC" w:rsidRDefault="00C0400F" w:rsidP="002B2580">
            <w:pPr>
              <w:jc w:val="right"/>
              <w:rPr>
                <w:rFonts w:ascii="Arial CE" w:hAnsi="Arial CE" w:cs="Calibri"/>
                <w:sz w:val="20"/>
              </w:rPr>
            </w:pPr>
          </w:p>
        </w:tc>
      </w:tr>
      <w:tr w:rsidR="00C0400F" w:rsidRPr="00161EDC" w14:paraId="1B0FE49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836DA6" w14:textId="77777777" w:rsidR="00C0400F" w:rsidRPr="00161EDC" w:rsidRDefault="00C0400F" w:rsidP="002B2580">
            <w:pPr>
              <w:rPr>
                <w:rFonts w:ascii="Arial" w:hAnsi="Arial" w:cs="Arial"/>
                <w:b/>
                <w:bCs/>
                <w:sz w:val="20"/>
              </w:rPr>
            </w:pPr>
            <w:r w:rsidRPr="00161EDC">
              <w:rPr>
                <w:rFonts w:ascii="Arial" w:hAnsi="Arial" w:cs="Arial"/>
                <w:b/>
                <w:bCs/>
                <w:sz w:val="20"/>
              </w:rPr>
              <w:t>Štúrova</w:t>
            </w:r>
          </w:p>
        </w:tc>
        <w:tc>
          <w:tcPr>
            <w:tcW w:w="649" w:type="dxa"/>
            <w:tcBorders>
              <w:top w:val="nil"/>
              <w:left w:val="nil"/>
              <w:bottom w:val="single" w:sz="4" w:space="0" w:color="auto"/>
              <w:right w:val="single" w:sz="4" w:space="0" w:color="auto"/>
            </w:tcBorders>
            <w:shd w:val="clear" w:color="auto" w:fill="auto"/>
            <w:noWrap/>
            <w:vAlign w:val="bottom"/>
            <w:hideMark/>
          </w:tcPr>
          <w:p w14:paraId="66127935"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DC0C27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F22641" w14:textId="77777777" w:rsidR="00C0400F" w:rsidRPr="00161EDC" w:rsidRDefault="00C0400F" w:rsidP="002B2580">
            <w:pPr>
              <w:jc w:val="right"/>
              <w:rPr>
                <w:rFonts w:ascii="Arial" w:hAnsi="Arial" w:cs="Arial"/>
                <w:sz w:val="20"/>
              </w:rPr>
            </w:pPr>
            <w:r w:rsidRPr="00161EDC">
              <w:rPr>
                <w:rFonts w:ascii="Arial" w:hAnsi="Arial" w:cs="Arial"/>
                <w:sz w:val="20"/>
              </w:rPr>
              <w:t>1 436,00</w:t>
            </w:r>
          </w:p>
        </w:tc>
        <w:tc>
          <w:tcPr>
            <w:tcW w:w="1480" w:type="dxa"/>
            <w:tcBorders>
              <w:top w:val="nil"/>
              <w:left w:val="nil"/>
              <w:bottom w:val="single" w:sz="4" w:space="0" w:color="auto"/>
              <w:right w:val="single" w:sz="4" w:space="0" w:color="auto"/>
            </w:tcBorders>
            <w:shd w:val="clear" w:color="auto" w:fill="auto"/>
            <w:noWrap/>
            <w:vAlign w:val="bottom"/>
            <w:hideMark/>
          </w:tcPr>
          <w:p w14:paraId="62B2545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5B824C"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47A289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19068B6"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5C0DDE24" w14:textId="77777777" w:rsidR="00C0400F" w:rsidRPr="00161EDC" w:rsidRDefault="00C0400F" w:rsidP="002B2580">
            <w:pPr>
              <w:jc w:val="right"/>
              <w:rPr>
                <w:rFonts w:ascii="Arial CE" w:hAnsi="Arial CE" w:cs="Calibri"/>
                <w:sz w:val="20"/>
              </w:rPr>
            </w:pPr>
          </w:p>
        </w:tc>
      </w:tr>
      <w:tr w:rsidR="00C0400F" w:rsidRPr="00161EDC" w14:paraId="22BC064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BC25D8F" w14:textId="77777777" w:rsidR="00C0400F" w:rsidRPr="00161EDC" w:rsidRDefault="00C0400F" w:rsidP="002B2580">
            <w:pPr>
              <w:rPr>
                <w:rFonts w:ascii="Arial" w:hAnsi="Arial" w:cs="Arial"/>
                <w:b/>
                <w:bCs/>
                <w:sz w:val="20"/>
              </w:rPr>
            </w:pPr>
            <w:r w:rsidRPr="00161EDC">
              <w:rPr>
                <w:rFonts w:ascii="Arial" w:hAnsi="Arial" w:cs="Arial"/>
                <w:b/>
                <w:bCs/>
                <w:sz w:val="20"/>
              </w:rPr>
              <w:t>Štúrova</w:t>
            </w:r>
          </w:p>
        </w:tc>
        <w:tc>
          <w:tcPr>
            <w:tcW w:w="649" w:type="dxa"/>
            <w:tcBorders>
              <w:top w:val="nil"/>
              <w:left w:val="nil"/>
              <w:bottom w:val="single" w:sz="4" w:space="0" w:color="auto"/>
              <w:right w:val="single" w:sz="4" w:space="0" w:color="auto"/>
            </w:tcBorders>
            <w:shd w:val="clear" w:color="auto" w:fill="auto"/>
            <w:noWrap/>
            <w:vAlign w:val="bottom"/>
            <w:hideMark/>
          </w:tcPr>
          <w:p w14:paraId="7A8C20D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CD40B6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C56214" w14:textId="77777777" w:rsidR="00C0400F" w:rsidRPr="00161EDC" w:rsidRDefault="00C0400F" w:rsidP="002B2580">
            <w:pPr>
              <w:jc w:val="right"/>
              <w:rPr>
                <w:rFonts w:ascii="Arial" w:hAnsi="Arial" w:cs="Arial"/>
                <w:sz w:val="20"/>
              </w:rPr>
            </w:pPr>
            <w:r w:rsidRPr="00161EDC">
              <w:rPr>
                <w:rFonts w:ascii="Arial" w:hAnsi="Arial" w:cs="Arial"/>
                <w:sz w:val="20"/>
              </w:rPr>
              <w:t>1 473,86</w:t>
            </w:r>
          </w:p>
        </w:tc>
        <w:tc>
          <w:tcPr>
            <w:tcW w:w="1480" w:type="dxa"/>
            <w:tcBorders>
              <w:top w:val="nil"/>
              <w:left w:val="nil"/>
              <w:bottom w:val="single" w:sz="4" w:space="0" w:color="auto"/>
              <w:right w:val="single" w:sz="4" w:space="0" w:color="auto"/>
            </w:tcBorders>
            <w:shd w:val="clear" w:color="auto" w:fill="auto"/>
            <w:noWrap/>
            <w:vAlign w:val="bottom"/>
            <w:hideMark/>
          </w:tcPr>
          <w:p w14:paraId="38506B0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263274"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546A2F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BBBD3C"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25575747" w14:textId="77777777" w:rsidR="00C0400F" w:rsidRPr="00161EDC" w:rsidRDefault="00C0400F" w:rsidP="002B2580">
            <w:pPr>
              <w:jc w:val="right"/>
              <w:rPr>
                <w:rFonts w:ascii="Arial CE" w:hAnsi="Arial CE" w:cs="Calibri"/>
                <w:sz w:val="20"/>
              </w:rPr>
            </w:pPr>
          </w:p>
        </w:tc>
      </w:tr>
      <w:tr w:rsidR="00C0400F" w:rsidRPr="00161EDC" w14:paraId="0C4BBCEF"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2499036"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7B2E26DA"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495851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1F7BA0" w14:textId="77777777" w:rsidR="00C0400F" w:rsidRPr="00161EDC" w:rsidRDefault="00C0400F" w:rsidP="002B2580">
            <w:pPr>
              <w:jc w:val="right"/>
              <w:rPr>
                <w:rFonts w:ascii="Arial" w:hAnsi="Arial" w:cs="Arial"/>
                <w:sz w:val="20"/>
              </w:rPr>
            </w:pPr>
            <w:r w:rsidRPr="00161EDC">
              <w:rPr>
                <w:rFonts w:ascii="Arial" w:hAnsi="Arial" w:cs="Arial"/>
                <w:sz w:val="20"/>
              </w:rPr>
              <w:t>1 752,07</w:t>
            </w:r>
          </w:p>
        </w:tc>
        <w:tc>
          <w:tcPr>
            <w:tcW w:w="1480" w:type="dxa"/>
            <w:tcBorders>
              <w:top w:val="nil"/>
              <w:left w:val="nil"/>
              <w:bottom w:val="single" w:sz="4" w:space="0" w:color="auto"/>
              <w:right w:val="single" w:sz="4" w:space="0" w:color="auto"/>
            </w:tcBorders>
            <w:shd w:val="clear" w:color="auto" w:fill="auto"/>
            <w:noWrap/>
            <w:vAlign w:val="bottom"/>
            <w:hideMark/>
          </w:tcPr>
          <w:p w14:paraId="3DD692C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BC9941D" w14:textId="77777777" w:rsidR="00C0400F" w:rsidRPr="00161EDC" w:rsidRDefault="00C0400F" w:rsidP="002B2580">
            <w:pPr>
              <w:rPr>
                <w:rFonts w:ascii="Arial" w:hAnsi="Arial" w:cs="Arial"/>
                <w:sz w:val="20"/>
              </w:rPr>
            </w:pPr>
            <w:r w:rsidRPr="00161EDC">
              <w:rPr>
                <w:rFonts w:ascii="Arial" w:hAnsi="Arial" w:cs="Arial"/>
                <w:sz w:val="20"/>
              </w:rPr>
              <w:t>Ulica 29.augusta (od Mickiewiczovej po Dunajskú)</w:t>
            </w:r>
          </w:p>
        </w:tc>
        <w:tc>
          <w:tcPr>
            <w:tcW w:w="1122" w:type="dxa"/>
            <w:tcBorders>
              <w:top w:val="nil"/>
              <w:left w:val="nil"/>
              <w:bottom w:val="single" w:sz="4" w:space="0" w:color="auto"/>
              <w:right w:val="single" w:sz="4" w:space="0" w:color="auto"/>
            </w:tcBorders>
            <w:shd w:val="clear" w:color="auto" w:fill="FFFF00"/>
            <w:noWrap/>
            <w:vAlign w:val="bottom"/>
          </w:tcPr>
          <w:p w14:paraId="2F4402B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29DD3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181E35" w14:textId="77777777" w:rsidR="00C0400F" w:rsidRPr="00161EDC" w:rsidRDefault="00C0400F" w:rsidP="002B2580">
            <w:pPr>
              <w:jc w:val="right"/>
              <w:rPr>
                <w:rFonts w:ascii="Arial CE" w:hAnsi="Arial CE" w:cs="Calibri"/>
                <w:sz w:val="20"/>
              </w:rPr>
            </w:pPr>
          </w:p>
        </w:tc>
      </w:tr>
      <w:tr w:rsidR="00C0400F" w:rsidRPr="00161EDC" w14:paraId="324F3E9E"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09BE2F5"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075EAB7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5E3F11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A57798" w14:textId="77777777" w:rsidR="00C0400F" w:rsidRPr="00161EDC" w:rsidRDefault="00C0400F" w:rsidP="002B2580">
            <w:pPr>
              <w:jc w:val="right"/>
              <w:rPr>
                <w:rFonts w:ascii="Arial" w:hAnsi="Arial" w:cs="Arial"/>
                <w:sz w:val="20"/>
              </w:rPr>
            </w:pPr>
            <w:r w:rsidRPr="00161EDC">
              <w:rPr>
                <w:rFonts w:ascii="Arial" w:hAnsi="Arial" w:cs="Arial"/>
                <w:sz w:val="20"/>
              </w:rPr>
              <w:t>1 924,38</w:t>
            </w:r>
          </w:p>
        </w:tc>
        <w:tc>
          <w:tcPr>
            <w:tcW w:w="1480" w:type="dxa"/>
            <w:tcBorders>
              <w:top w:val="nil"/>
              <w:left w:val="nil"/>
              <w:bottom w:val="single" w:sz="4" w:space="0" w:color="auto"/>
              <w:right w:val="single" w:sz="4" w:space="0" w:color="auto"/>
            </w:tcBorders>
            <w:shd w:val="clear" w:color="auto" w:fill="auto"/>
            <w:noWrap/>
            <w:vAlign w:val="bottom"/>
            <w:hideMark/>
          </w:tcPr>
          <w:p w14:paraId="7AE9D37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616BFE" w14:textId="77777777" w:rsidR="00C0400F" w:rsidRPr="00161EDC" w:rsidRDefault="00C0400F" w:rsidP="002B2580">
            <w:pPr>
              <w:rPr>
                <w:rFonts w:ascii="Arial" w:hAnsi="Arial" w:cs="Arial"/>
                <w:sz w:val="20"/>
              </w:rPr>
            </w:pPr>
            <w:r w:rsidRPr="00161EDC">
              <w:rPr>
                <w:rFonts w:ascii="Arial" w:hAnsi="Arial" w:cs="Arial"/>
                <w:sz w:val="20"/>
              </w:rPr>
              <w:t>Ulica 29.augusta (od Mickiewiczovej po Dunajskú)</w:t>
            </w:r>
          </w:p>
        </w:tc>
        <w:tc>
          <w:tcPr>
            <w:tcW w:w="1122" w:type="dxa"/>
            <w:tcBorders>
              <w:top w:val="nil"/>
              <w:left w:val="nil"/>
              <w:bottom w:val="single" w:sz="4" w:space="0" w:color="auto"/>
              <w:right w:val="single" w:sz="4" w:space="0" w:color="auto"/>
            </w:tcBorders>
            <w:shd w:val="clear" w:color="auto" w:fill="FFFF00"/>
            <w:noWrap/>
            <w:vAlign w:val="bottom"/>
          </w:tcPr>
          <w:p w14:paraId="6F78D64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C2188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6338A58" w14:textId="77777777" w:rsidR="00C0400F" w:rsidRPr="00161EDC" w:rsidRDefault="00C0400F" w:rsidP="002B2580">
            <w:pPr>
              <w:jc w:val="right"/>
              <w:rPr>
                <w:rFonts w:ascii="Arial CE" w:hAnsi="Arial CE" w:cs="Calibri"/>
                <w:sz w:val="20"/>
              </w:rPr>
            </w:pPr>
          </w:p>
        </w:tc>
      </w:tr>
      <w:tr w:rsidR="00C0400F" w:rsidRPr="00161EDC" w14:paraId="5F423DA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521F590" w14:textId="77777777" w:rsidR="00C0400F" w:rsidRPr="00161EDC" w:rsidRDefault="00C0400F" w:rsidP="002B2580">
            <w:pPr>
              <w:rPr>
                <w:rFonts w:ascii="Arial" w:hAnsi="Arial" w:cs="Arial"/>
                <w:b/>
                <w:bCs/>
                <w:sz w:val="20"/>
              </w:rPr>
            </w:pPr>
            <w:r w:rsidRPr="00161EDC">
              <w:rPr>
                <w:rFonts w:ascii="Arial" w:hAnsi="Arial" w:cs="Arial"/>
                <w:b/>
                <w:bCs/>
                <w:sz w:val="20"/>
              </w:rPr>
              <w:t>Klobučnícka</w:t>
            </w:r>
          </w:p>
        </w:tc>
        <w:tc>
          <w:tcPr>
            <w:tcW w:w="649" w:type="dxa"/>
            <w:tcBorders>
              <w:top w:val="nil"/>
              <w:left w:val="nil"/>
              <w:bottom w:val="single" w:sz="4" w:space="0" w:color="auto"/>
              <w:right w:val="single" w:sz="4" w:space="0" w:color="auto"/>
            </w:tcBorders>
            <w:shd w:val="clear" w:color="auto" w:fill="auto"/>
            <w:noWrap/>
            <w:vAlign w:val="bottom"/>
            <w:hideMark/>
          </w:tcPr>
          <w:p w14:paraId="22D657B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3EF455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4325B7" w14:textId="77777777" w:rsidR="00C0400F" w:rsidRPr="00161EDC" w:rsidRDefault="00C0400F" w:rsidP="002B2580">
            <w:pPr>
              <w:jc w:val="right"/>
              <w:rPr>
                <w:rFonts w:ascii="Arial" w:hAnsi="Arial" w:cs="Arial"/>
                <w:sz w:val="20"/>
              </w:rPr>
            </w:pPr>
            <w:r w:rsidRPr="00161EDC">
              <w:rPr>
                <w:rFonts w:ascii="Arial" w:hAnsi="Arial" w:cs="Arial"/>
                <w:sz w:val="20"/>
              </w:rPr>
              <w:t>269,30</w:t>
            </w:r>
          </w:p>
        </w:tc>
        <w:tc>
          <w:tcPr>
            <w:tcW w:w="1480" w:type="dxa"/>
            <w:tcBorders>
              <w:top w:val="nil"/>
              <w:left w:val="nil"/>
              <w:bottom w:val="single" w:sz="4" w:space="0" w:color="auto"/>
              <w:right w:val="single" w:sz="4" w:space="0" w:color="auto"/>
            </w:tcBorders>
            <w:shd w:val="clear" w:color="auto" w:fill="auto"/>
            <w:noWrap/>
            <w:vAlign w:val="bottom"/>
            <w:hideMark/>
          </w:tcPr>
          <w:p w14:paraId="740ACFE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D66C0A" w14:textId="77777777" w:rsidR="00C0400F" w:rsidRPr="00161EDC" w:rsidRDefault="00C0400F" w:rsidP="002B2580">
            <w:pPr>
              <w:rPr>
                <w:rFonts w:ascii="Arial" w:hAnsi="Arial" w:cs="Arial"/>
                <w:sz w:val="20"/>
              </w:rPr>
            </w:pPr>
            <w:r w:rsidRPr="00161EDC">
              <w:rPr>
                <w:rFonts w:ascii="Arial" w:hAnsi="Arial" w:cs="Arial"/>
                <w:sz w:val="20"/>
              </w:rPr>
              <w:t>Klobučnícka</w:t>
            </w:r>
          </w:p>
        </w:tc>
        <w:tc>
          <w:tcPr>
            <w:tcW w:w="1122" w:type="dxa"/>
            <w:tcBorders>
              <w:top w:val="nil"/>
              <w:left w:val="nil"/>
              <w:bottom w:val="single" w:sz="4" w:space="0" w:color="auto"/>
              <w:right w:val="single" w:sz="4" w:space="0" w:color="auto"/>
            </w:tcBorders>
            <w:shd w:val="clear" w:color="auto" w:fill="FFFF00"/>
            <w:noWrap/>
            <w:vAlign w:val="bottom"/>
          </w:tcPr>
          <w:p w14:paraId="05FBB28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FD627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AB6BB74" w14:textId="77777777" w:rsidR="00C0400F" w:rsidRPr="00161EDC" w:rsidRDefault="00C0400F" w:rsidP="002B2580">
            <w:pPr>
              <w:jc w:val="right"/>
              <w:rPr>
                <w:rFonts w:ascii="Arial CE" w:hAnsi="Arial CE" w:cs="Calibri"/>
                <w:sz w:val="20"/>
              </w:rPr>
            </w:pPr>
          </w:p>
        </w:tc>
      </w:tr>
      <w:tr w:rsidR="00C0400F" w:rsidRPr="00161EDC" w14:paraId="0EFDBBC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4370A8" w14:textId="77777777" w:rsidR="00C0400F" w:rsidRPr="00161EDC" w:rsidRDefault="00C0400F" w:rsidP="002B2580">
            <w:pPr>
              <w:rPr>
                <w:rFonts w:ascii="Arial" w:hAnsi="Arial" w:cs="Arial"/>
                <w:b/>
                <w:bCs/>
                <w:sz w:val="20"/>
              </w:rPr>
            </w:pPr>
            <w:r w:rsidRPr="00161EDC">
              <w:rPr>
                <w:rFonts w:ascii="Arial" w:hAnsi="Arial" w:cs="Arial"/>
                <w:b/>
                <w:bCs/>
                <w:sz w:val="20"/>
              </w:rPr>
              <w:t>Klobučnícka</w:t>
            </w:r>
          </w:p>
        </w:tc>
        <w:tc>
          <w:tcPr>
            <w:tcW w:w="649" w:type="dxa"/>
            <w:tcBorders>
              <w:top w:val="nil"/>
              <w:left w:val="nil"/>
              <w:bottom w:val="single" w:sz="4" w:space="0" w:color="auto"/>
              <w:right w:val="single" w:sz="4" w:space="0" w:color="auto"/>
            </w:tcBorders>
            <w:shd w:val="clear" w:color="auto" w:fill="auto"/>
            <w:noWrap/>
            <w:vAlign w:val="bottom"/>
            <w:hideMark/>
          </w:tcPr>
          <w:p w14:paraId="354599B9"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A272CF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F5DD7F" w14:textId="77777777" w:rsidR="00C0400F" w:rsidRPr="00161EDC" w:rsidRDefault="00C0400F" w:rsidP="002B2580">
            <w:pPr>
              <w:jc w:val="right"/>
              <w:rPr>
                <w:rFonts w:ascii="Arial" w:hAnsi="Arial" w:cs="Arial"/>
                <w:sz w:val="20"/>
              </w:rPr>
            </w:pPr>
            <w:r w:rsidRPr="00161EDC">
              <w:rPr>
                <w:rFonts w:ascii="Arial" w:hAnsi="Arial" w:cs="Arial"/>
                <w:sz w:val="20"/>
              </w:rPr>
              <w:t>332,46</w:t>
            </w:r>
          </w:p>
        </w:tc>
        <w:tc>
          <w:tcPr>
            <w:tcW w:w="1480" w:type="dxa"/>
            <w:tcBorders>
              <w:top w:val="nil"/>
              <w:left w:val="nil"/>
              <w:bottom w:val="single" w:sz="4" w:space="0" w:color="auto"/>
              <w:right w:val="single" w:sz="4" w:space="0" w:color="auto"/>
            </w:tcBorders>
            <w:shd w:val="clear" w:color="auto" w:fill="auto"/>
            <w:noWrap/>
            <w:vAlign w:val="bottom"/>
            <w:hideMark/>
          </w:tcPr>
          <w:p w14:paraId="023F271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BCB1137" w14:textId="77777777" w:rsidR="00C0400F" w:rsidRPr="00161EDC" w:rsidRDefault="00C0400F" w:rsidP="002B2580">
            <w:pPr>
              <w:rPr>
                <w:rFonts w:ascii="Arial" w:hAnsi="Arial" w:cs="Arial"/>
                <w:sz w:val="20"/>
              </w:rPr>
            </w:pPr>
            <w:r w:rsidRPr="00161EDC">
              <w:rPr>
                <w:rFonts w:ascii="Arial" w:hAnsi="Arial" w:cs="Arial"/>
                <w:sz w:val="20"/>
              </w:rPr>
              <w:t>Klobučnícka</w:t>
            </w:r>
          </w:p>
        </w:tc>
        <w:tc>
          <w:tcPr>
            <w:tcW w:w="1122" w:type="dxa"/>
            <w:tcBorders>
              <w:top w:val="nil"/>
              <w:left w:val="nil"/>
              <w:bottom w:val="single" w:sz="4" w:space="0" w:color="auto"/>
              <w:right w:val="single" w:sz="4" w:space="0" w:color="auto"/>
            </w:tcBorders>
            <w:shd w:val="clear" w:color="auto" w:fill="FFFF00"/>
            <w:noWrap/>
            <w:vAlign w:val="bottom"/>
          </w:tcPr>
          <w:p w14:paraId="48605A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8A2EF1"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5737B3E8" w14:textId="77777777" w:rsidR="00C0400F" w:rsidRPr="00161EDC" w:rsidRDefault="00C0400F" w:rsidP="002B2580">
            <w:pPr>
              <w:jc w:val="right"/>
              <w:rPr>
                <w:rFonts w:ascii="Arial CE" w:hAnsi="Arial CE" w:cs="Calibri"/>
                <w:sz w:val="20"/>
              </w:rPr>
            </w:pPr>
          </w:p>
        </w:tc>
      </w:tr>
      <w:tr w:rsidR="00C0400F" w:rsidRPr="00161EDC" w14:paraId="3866514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1880E1" w14:textId="77777777" w:rsidR="00C0400F" w:rsidRPr="00161EDC" w:rsidRDefault="00C0400F" w:rsidP="002B2580">
            <w:pPr>
              <w:rPr>
                <w:rFonts w:ascii="Arial" w:hAnsi="Arial" w:cs="Arial"/>
                <w:b/>
                <w:bCs/>
                <w:sz w:val="20"/>
              </w:rPr>
            </w:pPr>
            <w:r w:rsidRPr="00161EDC">
              <w:rPr>
                <w:rFonts w:ascii="Arial" w:hAnsi="Arial" w:cs="Arial"/>
                <w:b/>
                <w:bCs/>
                <w:sz w:val="20"/>
              </w:rPr>
              <w:t>Nedbalova</w:t>
            </w:r>
          </w:p>
        </w:tc>
        <w:tc>
          <w:tcPr>
            <w:tcW w:w="649" w:type="dxa"/>
            <w:tcBorders>
              <w:top w:val="nil"/>
              <w:left w:val="nil"/>
              <w:bottom w:val="single" w:sz="4" w:space="0" w:color="auto"/>
              <w:right w:val="single" w:sz="4" w:space="0" w:color="auto"/>
            </w:tcBorders>
            <w:shd w:val="clear" w:color="auto" w:fill="auto"/>
            <w:noWrap/>
            <w:vAlign w:val="bottom"/>
            <w:hideMark/>
          </w:tcPr>
          <w:p w14:paraId="4215003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AB54A7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F5A771" w14:textId="77777777" w:rsidR="00C0400F" w:rsidRPr="00161EDC" w:rsidRDefault="00C0400F" w:rsidP="002B2580">
            <w:pPr>
              <w:jc w:val="right"/>
              <w:rPr>
                <w:rFonts w:ascii="Arial" w:hAnsi="Arial" w:cs="Arial"/>
                <w:sz w:val="20"/>
              </w:rPr>
            </w:pPr>
            <w:r w:rsidRPr="00161EDC">
              <w:rPr>
                <w:rFonts w:ascii="Arial" w:hAnsi="Arial" w:cs="Arial"/>
                <w:sz w:val="20"/>
              </w:rPr>
              <w:t>79,52</w:t>
            </w:r>
          </w:p>
        </w:tc>
        <w:tc>
          <w:tcPr>
            <w:tcW w:w="1480" w:type="dxa"/>
            <w:tcBorders>
              <w:top w:val="nil"/>
              <w:left w:val="nil"/>
              <w:bottom w:val="single" w:sz="4" w:space="0" w:color="auto"/>
              <w:right w:val="single" w:sz="4" w:space="0" w:color="auto"/>
            </w:tcBorders>
            <w:shd w:val="clear" w:color="auto" w:fill="auto"/>
            <w:noWrap/>
            <w:vAlign w:val="bottom"/>
            <w:hideMark/>
          </w:tcPr>
          <w:p w14:paraId="0625847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85706EB" w14:textId="77777777" w:rsidR="00C0400F" w:rsidRPr="00161EDC" w:rsidRDefault="00C0400F" w:rsidP="002B2580">
            <w:pPr>
              <w:rPr>
                <w:rFonts w:ascii="Arial" w:hAnsi="Arial" w:cs="Arial"/>
                <w:sz w:val="20"/>
              </w:rPr>
            </w:pPr>
            <w:r w:rsidRPr="00161EDC">
              <w:rPr>
                <w:rFonts w:ascii="Arial" w:hAnsi="Arial" w:cs="Arial"/>
                <w:sz w:val="20"/>
              </w:rPr>
              <w:t>Nedbalova</w:t>
            </w:r>
          </w:p>
        </w:tc>
        <w:tc>
          <w:tcPr>
            <w:tcW w:w="1122" w:type="dxa"/>
            <w:tcBorders>
              <w:top w:val="nil"/>
              <w:left w:val="nil"/>
              <w:bottom w:val="single" w:sz="4" w:space="0" w:color="auto"/>
              <w:right w:val="single" w:sz="4" w:space="0" w:color="auto"/>
            </w:tcBorders>
            <w:shd w:val="clear" w:color="auto" w:fill="FFFF00"/>
            <w:noWrap/>
            <w:vAlign w:val="bottom"/>
          </w:tcPr>
          <w:p w14:paraId="6DB148B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3FDBDD"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DE29476" w14:textId="77777777" w:rsidR="00C0400F" w:rsidRPr="00161EDC" w:rsidRDefault="00C0400F" w:rsidP="002B2580">
            <w:pPr>
              <w:jc w:val="right"/>
              <w:rPr>
                <w:rFonts w:ascii="Arial CE" w:hAnsi="Arial CE" w:cs="Calibri"/>
                <w:sz w:val="20"/>
              </w:rPr>
            </w:pPr>
          </w:p>
        </w:tc>
      </w:tr>
      <w:tr w:rsidR="00C0400F" w:rsidRPr="00161EDC" w14:paraId="5F1CC57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848E589" w14:textId="77777777" w:rsidR="00C0400F" w:rsidRPr="00161EDC" w:rsidRDefault="00C0400F" w:rsidP="002B2580">
            <w:pPr>
              <w:rPr>
                <w:rFonts w:ascii="Arial" w:hAnsi="Arial" w:cs="Arial"/>
                <w:b/>
                <w:bCs/>
                <w:sz w:val="20"/>
              </w:rPr>
            </w:pPr>
            <w:r w:rsidRPr="00161EDC">
              <w:rPr>
                <w:rFonts w:ascii="Arial" w:hAnsi="Arial" w:cs="Arial"/>
                <w:b/>
                <w:bCs/>
                <w:sz w:val="20"/>
              </w:rPr>
              <w:t>Nedbalova</w:t>
            </w:r>
          </w:p>
        </w:tc>
        <w:tc>
          <w:tcPr>
            <w:tcW w:w="649" w:type="dxa"/>
            <w:tcBorders>
              <w:top w:val="nil"/>
              <w:left w:val="nil"/>
              <w:bottom w:val="single" w:sz="4" w:space="0" w:color="auto"/>
              <w:right w:val="single" w:sz="4" w:space="0" w:color="auto"/>
            </w:tcBorders>
            <w:shd w:val="clear" w:color="auto" w:fill="auto"/>
            <w:noWrap/>
            <w:vAlign w:val="bottom"/>
            <w:hideMark/>
          </w:tcPr>
          <w:p w14:paraId="2F9AA35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A783F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22912FA" w14:textId="77777777" w:rsidR="00C0400F" w:rsidRPr="00161EDC" w:rsidRDefault="00C0400F" w:rsidP="002B2580">
            <w:pPr>
              <w:jc w:val="right"/>
              <w:rPr>
                <w:rFonts w:ascii="Arial" w:hAnsi="Arial" w:cs="Arial"/>
                <w:sz w:val="20"/>
              </w:rPr>
            </w:pPr>
            <w:r w:rsidRPr="00161EDC">
              <w:rPr>
                <w:rFonts w:ascii="Arial" w:hAnsi="Arial" w:cs="Arial"/>
                <w:sz w:val="20"/>
              </w:rPr>
              <w:t>69,06</w:t>
            </w:r>
          </w:p>
        </w:tc>
        <w:tc>
          <w:tcPr>
            <w:tcW w:w="1480" w:type="dxa"/>
            <w:tcBorders>
              <w:top w:val="nil"/>
              <w:left w:val="nil"/>
              <w:bottom w:val="single" w:sz="4" w:space="0" w:color="auto"/>
              <w:right w:val="single" w:sz="4" w:space="0" w:color="auto"/>
            </w:tcBorders>
            <w:shd w:val="clear" w:color="auto" w:fill="auto"/>
            <w:noWrap/>
            <w:vAlign w:val="bottom"/>
            <w:hideMark/>
          </w:tcPr>
          <w:p w14:paraId="0CC9D5D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1E5F58" w14:textId="77777777" w:rsidR="00C0400F" w:rsidRPr="00161EDC" w:rsidRDefault="00C0400F" w:rsidP="002B2580">
            <w:pPr>
              <w:rPr>
                <w:rFonts w:ascii="Arial" w:hAnsi="Arial" w:cs="Arial"/>
                <w:sz w:val="20"/>
              </w:rPr>
            </w:pPr>
            <w:r w:rsidRPr="00161EDC">
              <w:rPr>
                <w:rFonts w:ascii="Arial" w:hAnsi="Arial" w:cs="Arial"/>
                <w:sz w:val="20"/>
              </w:rPr>
              <w:t>Nedbalova</w:t>
            </w:r>
          </w:p>
        </w:tc>
        <w:tc>
          <w:tcPr>
            <w:tcW w:w="1122" w:type="dxa"/>
            <w:tcBorders>
              <w:top w:val="nil"/>
              <w:left w:val="nil"/>
              <w:bottom w:val="single" w:sz="4" w:space="0" w:color="auto"/>
              <w:right w:val="single" w:sz="4" w:space="0" w:color="auto"/>
            </w:tcBorders>
            <w:shd w:val="clear" w:color="auto" w:fill="FFFF00"/>
            <w:noWrap/>
            <w:vAlign w:val="bottom"/>
          </w:tcPr>
          <w:p w14:paraId="463C879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B297BED"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183FA0F" w14:textId="77777777" w:rsidR="00C0400F" w:rsidRPr="00161EDC" w:rsidRDefault="00C0400F" w:rsidP="002B2580">
            <w:pPr>
              <w:jc w:val="right"/>
              <w:rPr>
                <w:rFonts w:ascii="Arial CE" w:hAnsi="Arial CE" w:cs="Calibri"/>
                <w:sz w:val="20"/>
              </w:rPr>
            </w:pPr>
          </w:p>
        </w:tc>
      </w:tr>
      <w:tr w:rsidR="00C0400F" w:rsidRPr="00161EDC" w14:paraId="187C818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CFA8DD"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Čulenova</w:t>
            </w:r>
          </w:p>
        </w:tc>
        <w:tc>
          <w:tcPr>
            <w:tcW w:w="649" w:type="dxa"/>
            <w:tcBorders>
              <w:top w:val="nil"/>
              <w:left w:val="nil"/>
              <w:bottom w:val="single" w:sz="4" w:space="0" w:color="auto"/>
              <w:right w:val="single" w:sz="4" w:space="0" w:color="auto"/>
            </w:tcBorders>
            <w:shd w:val="clear" w:color="auto" w:fill="auto"/>
            <w:noWrap/>
            <w:vAlign w:val="bottom"/>
            <w:hideMark/>
          </w:tcPr>
          <w:p w14:paraId="528E093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E036DA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9252C5" w14:textId="77777777" w:rsidR="00C0400F" w:rsidRPr="00161EDC" w:rsidRDefault="00C0400F" w:rsidP="002B2580">
            <w:pPr>
              <w:jc w:val="right"/>
              <w:rPr>
                <w:rFonts w:ascii="Arial" w:hAnsi="Arial" w:cs="Arial"/>
                <w:sz w:val="20"/>
              </w:rPr>
            </w:pPr>
            <w:r w:rsidRPr="00161EDC">
              <w:rPr>
                <w:rFonts w:ascii="Arial" w:hAnsi="Arial" w:cs="Arial"/>
                <w:sz w:val="20"/>
              </w:rPr>
              <w:t>355,29</w:t>
            </w:r>
          </w:p>
        </w:tc>
        <w:tc>
          <w:tcPr>
            <w:tcW w:w="1480" w:type="dxa"/>
            <w:tcBorders>
              <w:top w:val="nil"/>
              <w:left w:val="nil"/>
              <w:bottom w:val="single" w:sz="4" w:space="0" w:color="auto"/>
              <w:right w:val="single" w:sz="4" w:space="0" w:color="auto"/>
            </w:tcBorders>
            <w:shd w:val="clear" w:color="auto" w:fill="auto"/>
            <w:noWrap/>
            <w:vAlign w:val="bottom"/>
            <w:hideMark/>
          </w:tcPr>
          <w:p w14:paraId="0C7E24C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E551478"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00FF325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939DE0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C08CBBB" w14:textId="77777777" w:rsidR="00C0400F" w:rsidRPr="00161EDC" w:rsidRDefault="00C0400F" w:rsidP="002B2580">
            <w:pPr>
              <w:jc w:val="right"/>
              <w:rPr>
                <w:rFonts w:ascii="Arial CE" w:hAnsi="Arial CE" w:cs="Calibri"/>
                <w:sz w:val="20"/>
              </w:rPr>
            </w:pPr>
          </w:p>
        </w:tc>
      </w:tr>
      <w:tr w:rsidR="00C0400F" w:rsidRPr="00161EDC" w14:paraId="1B7D47F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B82D609" w14:textId="77777777" w:rsidR="00C0400F" w:rsidRPr="00161EDC" w:rsidRDefault="00C0400F" w:rsidP="002B2580">
            <w:pPr>
              <w:rPr>
                <w:rFonts w:ascii="Arial" w:hAnsi="Arial" w:cs="Arial"/>
                <w:b/>
                <w:bCs/>
                <w:sz w:val="20"/>
              </w:rPr>
            </w:pPr>
            <w:r w:rsidRPr="00161EDC">
              <w:rPr>
                <w:rFonts w:ascii="Arial" w:hAnsi="Arial" w:cs="Arial"/>
                <w:b/>
                <w:bCs/>
                <w:sz w:val="20"/>
              </w:rPr>
              <w:t>Čulenova</w:t>
            </w:r>
          </w:p>
        </w:tc>
        <w:tc>
          <w:tcPr>
            <w:tcW w:w="649" w:type="dxa"/>
            <w:tcBorders>
              <w:top w:val="nil"/>
              <w:left w:val="nil"/>
              <w:bottom w:val="single" w:sz="4" w:space="0" w:color="auto"/>
              <w:right w:val="single" w:sz="4" w:space="0" w:color="auto"/>
            </w:tcBorders>
            <w:shd w:val="clear" w:color="auto" w:fill="auto"/>
            <w:noWrap/>
            <w:vAlign w:val="bottom"/>
            <w:hideMark/>
          </w:tcPr>
          <w:p w14:paraId="655A12F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B96D67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AE5E4E" w14:textId="77777777" w:rsidR="00C0400F" w:rsidRPr="00161EDC" w:rsidRDefault="00C0400F" w:rsidP="002B2580">
            <w:pPr>
              <w:jc w:val="right"/>
              <w:rPr>
                <w:rFonts w:ascii="Arial" w:hAnsi="Arial" w:cs="Arial"/>
                <w:sz w:val="20"/>
              </w:rPr>
            </w:pPr>
            <w:r w:rsidRPr="00161EDC">
              <w:rPr>
                <w:rFonts w:ascii="Arial" w:hAnsi="Arial" w:cs="Arial"/>
                <w:sz w:val="20"/>
              </w:rPr>
              <w:t>393,83</w:t>
            </w:r>
          </w:p>
        </w:tc>
        <w:tc>
          <w:tcPr>
            <w:tcW w:w="1480" w:type="dxa"/>
            <w:tcBorders>
              <w:top w:val="nil"/>
              <w:left w:val="nil"/>
              <w:bottom w:val="single" w:sz="4" w:space="0" w:color="auto"/>
              <w:right w:val="single" w:sz="4" w:space="0" w:color="auto"/>
            </w:tcBorders>
            <w:shd w:val="clear" w:color="auto" w:fill="auto"/>
            <w:noWrap/>
            <w:vAlign w:val="bottom"/>
            <w:hideMark/>
          </w:tcPr>
          <w:p w14:paraId="6064D6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78CFDA0"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16EA94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5E469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BC6FA4D" w14:textId="77777777" w:rsidR="00C0400F" w:rsidRPr="00161EDC" w:rsidRDefault="00C0400F" w:rsidP="002B2580">
            <w:pPr>
              <w:jc w:val="right"/>
              <w:rPr>
                <w:rFonts w:ascii="Arial CE" w:hAnsi="Arial CE" w:cs="Calibri"/>
                <w:sz w:val="20"/>
              </w:rPr>
            </w:pPr>
          </w:p>
        </w:tc>
      </w:tr>
      <w:tr w:rsidR="00C0400F" w:rsidRPr="00161EDC" w14:paraId="413F270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03DDF04" w14:textId="77777777" w:rsidR="00C0400F" w:rsidRPr="00161EDC" w:rsidRDefault="00C0400F" w:rsidP="002B2580">
            <w:pPr>
              <w:rPr>
                <w:rFonts w:ascii="Arial" w:hAnsi="Arial" w:cs="Arial"/>
                <w:b/>
                <w:bCs/>
                <w:sz w:val="20"/>
              </w:rPr>
            </w:pPr>
            <w:r w:rsidRPr="00161EDC">
              <w:rPr>
                <w:rFonts w:ascii="Arial" w:hAnsi="Arial" w:cs="Arial"/>
                <w:b/>
                <w:bCs/>
                <w:sz w:val="20"/>
              </w:rPr>
              <w:t>Dostojevského rad</w:t>
            </w:r>
          </w:p>
        </w:tc>
        <w:tc>
          <w:tcPr>
            <w:tcW w:w="649" w:type="dxa"/>
            <w:tcBorders>
              <w:top w:val="nil"/>
              <w:left w:val="nil"/>
              <w:bottom w:val="single" w:sz="4" w:space="0" w:color="auto"/>
              <w:right w:val="single" w:sz="4" w:space="0" w:color="auto"/>
            </w:tcBorders>
            <w:shd w:val="clear" w:color="auto" w:fill="auto"/>
            <w:noWrap/>
            <w:vAlign w:val="bottom"/>
            <w:hideMark/>
          </w:tcPr>
          <w:p w14:paraId="50A1569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884039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8BD502" w14:textId="77777777" w:rsidR="00C0400F" w:rsidRPr="00161EDC" w:rsidRDefault="00C0400F" w:rsidP="002B2580">
            <w:pPr>
              <w:jc w:val="right"/>
              <w:rPr>
                <w:rFonts w:ascii="Arial" w:hAnsi="Arial" w:cs="Arial"/>
                <w:sz w:val="20"/>
              </w:rPr>
            </w:pPr>
            <w:r w:rsidRPr="00161EDC">
              <w:rPr>
                <w:rFonts w:ascii="Arial" w:hAnsi="Arial" w:cs="Arial"/>
                <w:sz w:val="20"/>
              </w:rPr>
              <w:t>1 896,36</w:t>
            </w:r>
          </w:p>
        </w:tc>
        <w:tc>
          <w:tcPr>
            <w:tcW w:w="1480" w:type="dxa"/>
            <w:tcBorders>
              <w:top w:val="nil"/>
              <w:left w:val="nil"/>
              <w:bottom w:val="single" w:sz="4" w:space="0" w:color="auto"/>
              <w:right w:val="single" w:sz="4" w:space="0" w:color="auto"/>
            </w:tcBorders>
            <w:shd w:val="clear" w:color="auto" w:fill="auto"/>
            <w:noWrap/>
            <w:vAlign w:val="bottom"/>
            <w:hideMark/>
          </w:tcPr>
          <w:p w14:paraId="1E779D4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DA31D7"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66B6FF0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620450"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C4C2BF4" w14:textId="77777777" w:rsidR="00C0400F" w:rsidRPr="00161EDC" w:rsidRDefault="00C0400F" w:rsidP="002B2580">
            <w:pPr>
              <w:jc w:val="right"/>
              <w:rPr>
                <w:rFonts w:ascii="Arial CE" w:hAnsi="Arial CE" w:cs="Calibri"/>
                <w:sz w:val="20"/>
              </w:rPr>
            </w:pPr>
          </w:p>
        </w:tc>
      </w:tr>
      <w:tr w:rsidR="00C0400F" w:rsidRPr="00161EDC" w14:paraId="13D8F5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C8127A" w14:textId="77777777" w:rsidR="00C0400F" w:rsidRPr="00161EDC" w:rsidRDefault="00C0400F" w:rsidP="002B2580">
            <w:pPr>
              <w:rPr>
                <w:rFonts w:ascii="Arial" w:hAnsi="Arial" w:cs="Arial"/>
                <w:b/>
                <w:bCs/>
                <w:sz w:val="20"/>
              </w:rPr>
            </w:pPr>
            <w:r w:rsidRPr="00161EDC">
              <w:rPr>
                <w:rFonts w:ascii="Arial" w:hAnsi="Arial" w:cs="Arial"/>
                <w:b/>
                <w:bCs/>
                <w:sz w:val="20"/>
              </w:rPr>
              <w:t>Dostojevského rad</w:t>
            </w:r>
          </w:p>
        </w:tc>
        <w:tc>
          <w:tcPr>
            <w:tcW w:w="649" w:type="dxa"/>
            <w:tcBorders>
              <w:top w:val="nil"/>
              <w:left w:val="nil"/>
              <w:bottom w:val="single" w:sz="4" w:space="0" w:color="auto"/>
              <w:right w:val="single" w:sz="4" w:space="0" w:color="auto"/>
            </w:tcBorders>
            <w:shd w:val="clear" w:color="auto" w:fill="auto"/>
            <w:noWrap/>
            <w:vAlign w:val="bottom"/>
            <w:hideMark/>
          </w:tcPr>
          <w:p w14:paraId="4C79A63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1EB5CC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D5350B3" w14:textId="77777777" w:rsidR="00C0400F" w:rsidRPr="00161EDC" w:rsidRDefault="00C0400F" w:rsidP="002B2580">
            <w:pPr>
              <w:jc w:val="right"/>
              <w:rPr>
                <w:rFonts w:ascii="Arial" w:hAnsi="Arial" w:cs="Arial"/>
                <w:sz w:val="20"/>
              </w:rPr>
            </w:pPr>
            <w:r w:rsidRPr="00161EDC">
              <w:rPr>
                <w:rFonts w:ascii="Arial" w:hAnsi="Arial" w:cs="Arial"/>
                <w:sz w:val="20"/>
              </w:rPr>
              <w:t>2 259,59</w:t>
            </w:r>
          </w:p>
        </w:tc>
        <w:tc>
          <w:tcPr>
            <w:tcW w:w="1480" w:type="dxa"/>
            <w:tcBorders>
              <w:top w:val="nil"/>
              <w:left w:val="nil"/>
              <w:bottom w:val="single" w:sz="4" w:space="0" w:color="auto"/>
              <w:right w:val="single" w:sz="4" w:space="0" w:color="auto"/>
            </w:tcBorders>
            <w:shd w:val="clear" w:color="auto" w:fill="auto"/>
            <w:noWrap/>
            <w:vAlign w:val="bottom"/>
            <w:hideMark/>
          </w:tcPr>
          <w:p w14:paraId="304BE08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9F1A4D5"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764D810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5AE659"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84395DC" w14:textId="77777777" w:rsidR="00C0400F" w:rsidRPr="00161EDC" w:rsidRDefault="00C0400F" w:rsidP="002B2580">
            <w:pPr>
              <w:jc w:val="right"/>
              <w:rPr>
                <w:rFonts w:ascii="Arial CE" w:hAnsi="Arial CE" w:cs="Calibri"/>
                <w:sz w:val="20"/>
              </w:rPr>
            </w:pPr>
          </w:p>
        </w:tc>
      </w:tr>
      <w:tr w:rsidR="00C0400F" w:rsidRPr="00161EDC" w14:paraId="0C15466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544D03F" w14:textId="77777777" w:rsidR="00C0400F" w:rsidRPr="00161EDC" w:rsidRDefault="00C0400F" w:rsidP="002B2580">
            <w:pPr>
              <w:rPr>
                <w:rFonts w:ascii="Arial" w:hAnsi="Arial" w:cs="Arial"/>
                <w:b/>
                <w:bCs/>
                <w:sz w:val="20"/>
              </w:rPr>
            </w:pPr>
            <w:r w:rsidRPr="00161EDC">
              <w:rPr>
                <w:rFonts w:ascii="Arial" w:hAnsi="Arial" w:cs="Arial"/>
                <w:b/>
                <w:bCs/>
                <w:sz w:val="20"/>
              </w:rPr>
              <w:t>Jesenského</w:t>
            </w:r>
          </w:p>
        </w:tc>
        <w:tc>
          <w:tcPr>
            <w:tcW w:w="649" w:type="dxa"/>
            <w:tcBorders>
              <w:top w:val="nil"/>
              <w:left w:val="nil"/>
              <w:bottom w:val="single" w:sz="4" w:space="0" w:color="auto"/>
              <w:right w:val="single" w:sz="4" w:space="0" w:color="auto"/>
            </w:tcBorders>
            <w:shd w:val="clear" w:color="auto" w:fill="auto"/>
            <w:noWrap/>
            <w:vAlign w:val="bottom"/>
            <w:hideMark/>
          </w:tcPr>
          <w:p w14:paraId="3BF5C55F"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EA1A81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BAB812" w14:textId="77777777" w:rsidR="00C0400F" w:rsidRPr="00161EDC" w:rsidRDefault="00C0400F" w:rsidP="002B2580">
            <w:pPr>
              <w:jc w:val="right"/>
              <w:rPr>
                <w:rFonts w:ascii="Arial" w:hAnsi="Arial" w:cs="Arial"/>
                <w:sz w:val="20"/>
              </w:rPr>
            </w:pPr>
            <w:r w:rsidRPr="00161EDC">
              <w:rPr>
                <w:rFonts w:ascii="Arial" w:hAnsi="Arial" w:cs="Arial"/>
                <w:sz w:val="20"/>
              </w:rPr>
              <w:t>401,37</w:t>
            </w:r>
          </w:p>
        </w:tc>
        <w:tc>
          <w:tcPr>
            <w:tcW w:w="1480" w:type="dxa"/>
            <w:tcBorders>
              <w:top w:val="nil"/>
              <w:left w:val="nil"/>
              <w:bottom w:val="single" w:sz="4" w:space="0" w:color="auto"/>
              <w:right w:val="single" w:sz="4" w:space="0" w:color="auto"/>
            </w:tcBorders>
            <w:shd w:val="clear" w:color="auto" w:fill="auto"/>
            <w:noWrap/>
            <w:vAlign w:val="bottom"/>
            <w:hideMark/>
          </w:tcPr>
          <w:p w14:paraId="6834877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23CF276" w14:textId="77777777" w:rsidR="00C0400F" w:rsidRPr="00161EDC" w:rsidRDefault="00C0400F" w:rsidP="002B2580">
            <w:pPr>
              <w:rPr>
                <w:rFonts w:ascii="Arial" w:hAnsi="Arial" w:cs="Arial"/>
                <w:sz w:val="20"/>
              </w:rPr>
            </w:pPr>
            <w:r w:rsidRPr="00161EDC">
              <w:rPr>
                <w:rFonts w:ascii="Arial" w:hAnsi="Arial" w:cs="Arial"/>
                <w:sz w:val="20"/>
              </w:rPr>
              <w:t>Jesenského</w:t>
            </w:r>
          </w:p>
        </w:tc>
        <w:tc>
          <w:tcPr>
            <w:tcW w:w="1122" w:type="dxa"/>
            <w:tcBorders>
              <w:top w:val="nil"/>
              <w:left w:val="nil"/>
              <w:bottom w:val="single" w:sz="4" w:space="0" w:color="auto"/>
              <w:right w:val="single" w:sz="4" w:space="0" w:color="auto"/>
            </w:tcBorders>
            <w:shd w:val="clear" w:color="auto" w:fill="FFFF00"/>
            <w:noWrap/>
            <w:vAlign w:val="bottom"/>
          </w:tcPr>
          <w:p w14:paraId="372E6EB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B5B0249"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D7351C8" w14:textId="77777777" w:rsidR="00C0400F" w:rsidRPr="00161EDC" w:rsidRDefault="00C0400F" w:rsidP="002B2580">
            <w:pPr>
              <w:jc w:val="right"/>
              <w:rPr>
                <w:rFonts w:ascii="Arial CE" w:hAnsi="Arial CE" w:cs="Calibri"/>
                <w:sz w:val="20"/>
              </w:rPr>
            </w:pPr>
          </w:p>
        </w:tc>
      </w:tr>
      <w:tr w:rsidR="00C0400F" w:rsidRPr="00161EDC" w14:paraId="0F7EBF5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3A30EA" w14:textId="77777777" w:rsidR="00C0400F" w:rsidRPr="00161EDC" w:rsidRDefault="00C0400F" w:rsidP="002B2580">
            <w:pPr>
              <w:rPr>
                <w:rFonts w:ascii="Arial" w:hAnsi="Arial" w:cs="Arial"/>
                <w:b/>
                <w:bCs/>
                <w:sz w:val="20"/>
              </w:rPr>
            </w:pPr>
            <w:r w:rsidRPr="00161EDC">
              <w:rPr>
                <w:rFonts w:ascii="Arial" w:hAnsi="Arial" w:cs="Arial"/>
                <w:b/>
                <w:bCs/>
                <w:sz w:val="20"/>
              </w:rPr>
              <w:t>Jesenského</w:t>
            </w:r>
          </w:p>
        </w:tc>
        <w:tc>
          <w:tcPr>
            <w:tcW w:w="649" w:type="dxa"/>
            <w:tcBorders>
              <w:top w:val="nil"/>
              <w:left w:val="nil"/>
              <w:bottom w:val="single" w:sz="4" w:space="0" w:color="auto"/>
              <w:right w:val="single" w:sz="4" w:space="0" w:color="auto"/>
            </w:tcBorders>
            <w:shd w:val="clear" w:color="auto" w:fill="auto"/>
            <w:noWrap/>
            <w:vAlign w:val="bottom"/>
            <w:hideMark/>
          </w:tcPr>
          <w:p w14:paraId="7E733887"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54C83B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66A455" w14:textId="77777777" w:rsidR="00C0400F" w:rsidRPr="00161EDC" w:rsidRDefault="00C0400F" w:rsidP="002B2580">
            <w:pPr>
              <w:jc w:val="right"/>
              <w:rPr>
                <w:rFonts w:ascii="Arial" w:hAnsi="Arial" w:cs="Arial"/>
                <w:sz w:val="20"/>
              </w:rPr>
            </w:pPr>
            <w:r w:rsidRPr="00161EDC">
              <w:rPr>
                <w:rFonts w:ascii="Arial" w:hAnsi="Arial" w:cs="Arial"/>
                <w:sz w:val="20"/>
              </w:rPr>
              <w:t>631,66</w:t>
            </w:r>
          </w:p>
        </w:tc>
        <w:tc>
          <w:tcPr>
            <w:tcW w:w="1480" w:type="dxa"/>
            <w:tcBorders>
              <w:top w:val="nil"/>
              <w:left w:val="nil"/>
              <w:bottom w:val="single" w:sz="4" w:space="0" w:color="auto"/>
              <w:right w:val="single" w:sz="4" w:space="0" w:color="auto"/>
            </w:tcBorders>
            <w:shd w:val="clear" w:color="auto" w:fill="auto"/>
            <w:noWrap/>
            <w:vAlign w:val="bottom"/>
            <w:hideMark/>
          </w:tcPr>
          <w:p w14:paraId="13BB0C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9ED79DD" w14:textId="77777777" w:rsidR="00C0400F" w:rsidRPr="00161EDC" w:rsidRDefault="00C0400F" w:rsidP="002B2580">
            <w:pPr>
              <w:rPr>
                <w:rFonts w:ascii="Arial" w:hAnsi="Arial" w:cs="Arial"/>
                <w:sz w:val="20"/>
              </w:rPr>
            </w:pPr>
            <w:r w:rsidRPr="00161EDC">
              <w:rPr>
                <w:rFonts w:ascii="Arial" w:hAnsi="Arial" w:cs="Arial"/>
                <w:sz w:val="20"/>
              </w:rPr>
              <w:t>Jesenského</w:t>
            </w:r>
          </w:p>
        </w:tc>
        <w:tc>
          <w:tcPr>
            <w:tcW w:w="1122" w:type="dxa"/>
            <w:tcBorders>
              <w:top w:val="nil"/>
              <w:left w:val="nil"/>
              <w:bottom w:val="single" w:sz="4" w:space="0" w:color="auto"/>
              <w:right w:val="single" w:sz="4" w:space="0" w:color="auto"/>
            </w:tcBorders>
            <w:shd w:val="clear" w:color="auto" w:fill="FFFF00"/>
            <w:noWrap/>
            <w:vAlign w:val="bottom"/>
          </w:tcPr>
          <w:p w14:paraId="7668B8B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8470B2"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5E43980" w14:textId="77777777" w:rsidR="00C0400F" w:rsidRPr="00161EDC" w:rsidRDefault="00C0400F" w:rsidP="002B2580">
            <w:pPr>
              <w:jc w:val="right"/>
              <w:rPr>
                <w:rFonts w:ascii="Arial CE" w:hAnsi="Arial CE" w:cs="Calibri"/>
                <w:sz w:val="20"/>
              </w:rPr>
            </w:pPr>
          </w:p>
        </w:tc>
      </w:tr>
      <w:tr w:rsidR="00C0400F" w:rsidRPr="00161EDC" w14:paraId="4B0BC334"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8020CA"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2A769C3B"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3545BC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519AAF" w14:textId="77777777" w:rsidR="00C0400F" w:rsidRPr="00161EDC" w:rsidRDefault="00C0400F" w:rsidP="002B2580">
            <w:pPr>
              <w:jc w:val="right"/>
              <w:rPr>
                <w:rFonts w:ascii="Arial" w:hAnsi="Arial" w:cs="Arial"/>
                <w:sz w:val="20"/>
              </w:rPr>
            </w:pPr>
            <w:r w:rsidRPr="00161EDC">
              <w:rPr>
                <w:rFonts w:ascii="Arial" w:hAnsi="Arial" w:cs="Arial"/>
                <w:sz w:val="20"/>
              </w:rPr>
              <w:t>463,64</w:t>
            </w:r>
          </w:p>
        </w:tc>
        <w:tc>
          <w:tcPr>
            <w:tcW w:w="1480" w:type="dxa"/>
            <w:tcBorders>
              <w:top w:val="nil"/>
              <w:left w:val="nil"/>
              <w:bottom w:val="single" w:sz="4" w:space="0" w:color="auto"/>
              <w:right w:val="single" w:sz="4" w:space="0" w:color="auto"/>
            </w:tcBorders>
            <w:shd w:val="clear" w:color="auto" w:fill="auto"/>
            <w:noWrap/>
            <w:vAlign w:val="bottom"/>
            <w:hideMark/>
          </w:tcPr>
          <w:p w14:paraId="33A831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6D79FC" w14:textId="77777777" w:rsidR="00C0400F" w:rsidRPr="00161EDC" w:rsidRDefault="00C0400F" w:rsidP="002B2580">
            <w:pPr>
              <w:rPr>
                <w:rFonts w:ascii="Arial" w:hAnsi="Arial" w:cs="Arial"/>
                <w:sz w:val="20"/>
              </w:rPr>
            </w:pPr>
            <w:r w:rsidRPr="00161EDC">
              <w:rPr>
                <w:rFonts w:ascii="Arial" w:hAnsi="Arial" w:cs="Arial"/>
                <w:sz w:val="20"/>
              </w:rPr>
              <w:t>Karadžičova (od Dostojevského radu po Mlynské nivy)</w:t>
            </w:r>
          </w:p>
        </w:tc>
        <w:tc>
          <w:tcPr>
            <w:tcW w:w="1122" w:type="dxa"/>
            <w:tcBorders>
              <w:top w:val="nil"/>
              <w:left w:val="nil"/>
              <w:bottom w:val="single" w:sz="4" w:space="0" w:color="auto"/>
              <w:right w:val="single" w:sz="4" w:space="0" w:color="auto"/>
            </w:tcBorders>
            <w:shd w:val="clear" w:color="auto" w:fill="FFFF00"/>
            <w:noWrap/>
            <w:vAlign w:val="bottom"/>
          </w:tcPr>
          <w:p w14:paraId="40EDAB5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D2E69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E45132" w14:textId="77777777" w:rsidR="00C0400F" w:rsidRPr="00161EDC" w:rsidRDefault="00C0400F" w:rsidP="002B2580">
            <w:pPr>
              <w:jc w:val="right"/>
              <w:rPr>
                <w:rFonts w:ascii="Arial CE" w:hAnsi="Arial CE" w:cs="Calibri"/>
                <w:sz w:val="20"/>
              </w:rPr>
            </w:pPr>
          </w:p>
        </w:tc>
      </w:tr>
      <w:tr w:rsidR="00C0400F" w:rsidRPr="00161EDC" w14:paraId="533EB319"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D4C8C24"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1CA90A4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1BFC57C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ABF5AA9" w14:textId="77777777" w:rsidR="00C0400F" w:rsidRPr="00161EDC" w:rsidRDefault="00C0400F" w:rsidP="002B2580">
            <w:pPr>
              <w:jc w:val="right"/>
              <w:rPr>
                <w:rFonts w:ascii="Arial" w:hAnsi="Arial" w:cs="Arial"/>
                <w:sz w:val="20"/>
              </w:rPr>
            </w:pPr>
            <w:r w:rsidRPr="00161EDC">
              <w:rPr>
                <w:rFonts w:ascii="Arial" w:hAnsi="Arial" w:cs="Arial"/>
                <w:sz w:val="20"/>
              </w:rPr>
              <w:t>474,13</w:t>
            </w:r>
          </w:p>
        </w:tc>
        <w:tc>
          <w:tcPr>
            <w:tcW w:w="1480" w:type="dxa"/>
            <w:tcBorders>
              <w:top w:val="nil"/>
              <w:left w:val="nil"/>
              <w:bottom w:val="single" w:sz="4" w:space="0" w:color="auto"/>
              <w:right w:val="single" w:sz="4" w:space="0" w:color="auto"/>
            </w:tcBorders>
            <w:shd w:val="clear" w:color="auto" w:fill="auto"/>
            <w:noWrap/>
            <w:vAlign w:val="bottom"/>
            <w:hideMark/>
          </w:tcPr>
          <w:p w14:paraId="5A05CD2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B9D11A3" w14:textId="77777777" w:rsidR="00C0400F" w:rsidRPr="00161EDC" w:rsidRDefault="00C0400F" w:rsidP="002B2580">
            <w:pPr>
              <w:rPr>
                <w:rFonts w:ascii="Arial" w:hAnsi="Arial" w:cs="Arial"/>
                <w:sz w:val="20"/>
              </w:rPr>
            </w:pPr>
            <w:r w:rsidRPr="00161EDC">
              <w:rPr>
                <w:rFonts w:ascii="Arial" w:hAnsi="Arial" w:cs="Arial"/>
                <w:sz w:val="20"/>
              </w:rPr>
              <w:t>Karadžičova (od Dostojevského radu po Mlynské nivy)</w:t>
            </w:r>
          </w:p>
        </w:tc>
        <w:tc>
          <w:tcPr>
            <w:tcW w:w="1122" w:type="dxa"/>
            <w:tcBorders>
              <w:top w:val="nil"/>
              <w:left w:val="nil"/>
              <w:bottom w:val="single" w:sz="4" w:space="0" w:color="auto"/>
              <w:right w:val="single" w:sz="4" w:space="0" w:color="auto"/>
            </w:tcBorders>
            <w:shd w:val="clear" w:color="auto" w:fill="FFFF00"/>
            <w:noWrap/>
            <w:vAlign w:val="bottom"/>
          </w:tcPr>
          <w:p w14:paraId="43BA6F5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24DF6E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05F2C1" w14:textId="77777777" w:rsidR="00C0400F" w:rsidRPr="00161EDC" w:rsidRDefault="00C0400F" w:rsidP="002B2580">
            <w:pPr>
              <w:jc w:val="right"/>
              <w:rPr>
                <w:rFonts w:ascii="Arial CE" w:hAnsi="Arial CE" w:cs="Calibri"/>
                <w:sz w:val="20"/>
              </w:rPr>
            </w:pPr>
          </w:p>
        </w:tc>
      </w:tr>
      <w:tr w:rsidR="00C0400F" w:rsidRPr="00161EDC" w14:paraId="1E10EF1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69AFE2" w14:textId="77777777" w:rsidR="00C0400F" w:rsidRPr="00161EDC" w:rsidRDefault="00C0400F" w:rsidP="002B2580">
            <w:pPr>
              <w:rPr>
                <w:rFonts w:ascii="Arial" w:hAnsi="Arial" w:cs="Arial"/>
                <w:b/>
                <w:bCs/>
                <w:sz w:val="20"/>
              </w:rPr>
            </w:pPr>
            <w:r w:rsidRPr="00161EDC">
              <w:rPr>
                <w:rFonts w:ascii="Arial" w:hAnsi="Arial" w:cs="Arial"/>
                <w:b/>
                <w:bCs/>
                <w:sz w:val="20"/>
              </w:rPr>
              <w:t>Krupkova</w:t>
            </w:r>
          </w:p>
        </w:tc>
        <w:tc>
          <w:tcPr>
            <w:tcW w:w="649" w:type="dxa"/>
            <w:tcBorders>
              <w:top w:val="nil"/>
              <w:left w:val="nil"/>
              <w:bottom w:val="single" w:sz="4" w:space="0" w:color="auto"/>
              <w:right w:val="single" w:sz="4" w:space="0" w:color="auto"/>
            </w:tcBorders>
            <w:shd w:val="clear" w:color="auto" w:fill="auto"/>
            <w:noWrap/>
            <w:vAlign w:val="bottom"/>
            <w:hideMark/>
          </w:tcPr>
          <w:p w14:paraId="1C8D36D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07E73E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307666" w14:textId="77777777" w:rsidR="00C0400F" w:rsidRPr="00161EDC" w:rsidRDefault="00C0400F" w:rsidP="002B2580">
            <w:pPr>
              <w:jc w:val="right"/>
              <w:rPr>
                <w:rFonts w:ascii="Arial" w:hAnsi="Arial" w:cs="Arial"/>
                <w:sz w:val="20"/>
              </w:rPr>
            </w:pPr>
            <w:r w:rsidRPr="00161EDC">
              <w:rPr>
                <w:rFonts w:ascii="Arial" w:hAnsi="Arial" w:cs="Arial"/>
                <w:sz w:val="20"/>
              </w:rPr>
              <w:t>231,64</w:t>
            </w:r>
          </w:p>
        </w:tc>
        <w:tc>
          <w:tcPr>
            <w:tcW w:w="1480" w:type="dxa"/>
            <w:tcBorders>
              <w:top w:val="nil"/>
              <w:left w:val="nil"/>
              <w:bottom w:val="single" w:sz="4" w:space="0" w:color="auto"/>
              <w:right w:val="single" w:sz="4" w:space="0" w:color="auto"/>
            </w:tcBorders>
            <w:shd w:val="clear" w:color="auto" w:fill="auto"/>
            <w:noWrap/>
            <w:vAlign w:val="bottom"/>
            <w:hideMark/>
          </w:tcPr>
          <w:p w14:paraId="643B04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16DD6E" w14:textId="77777777" w:rsidR="00C0400F" w:rsidRPr="00161EDC" w:rsidRDefault="00C0400F" w:rsidP="002B2580">
            <w:pPr>
              <w:rPr>
                <w:rFonts w:ascii="Arial" w:hAnsi="Arial" w:cs="Arial"/>
                <w:sz w:val="20"/>
              </w:rPr>
            </w:pPr>
            <w:r w:rsidRPr="00161EDC">
              <w:rPr>
                <w:rFonts w:ascii="Arial" w:hAnsi="Arial" w:cs="Arial"/>
                <w:sz w:val="20"/>
              </w:rPr>
              <w:t>Krupkova</w:t>
            </w:r>
          </w:p>
        </w:tc>
        <w:tc>
          <w:tcPr>
            <w:tcW w:w="1122" w:type="dxa"/>
            <w:tcBorders>
              <w:top w:val="nil"/>
              <w:left w:val="nil"/>
              <w:bottom w:val="single" w:sz="4" w:space="0" w:color="auto"/>
              <w:right w:val="single" w:sz="4" w:space="0" w:color="auto"/>
            </w:tcBorders>
            <w:shd w:val="clear" w:color="auto" w:fill="FFFF00"/>
            <w:noWrap/>
            <w:vAlign w:val="bottom"/>
          </w:tcPr>
          <w:p w14:paraId="5339B11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4B509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F5F8227" w14:textId="77777777" w:rsidR="00C0400F" w:rsidRPr="00161EDC" w:rsidRDefault="00C0400F" w:rsidP="002B2580">
            <w:pPr>
              <w:jc w:val="right"/>
              <w:rPr>
                <w:rFonts w:ascii="Arial CE" w:hAnsi="Arial CE" w:cs="Calibri"/>
                <w:sz w:val="20"/>
              </w:rPr>
            </w:pPr>
          </w:p>
        </w:tc>
      </w:tr>
      <w:tr w:rsidR="00C0400F" w:rsidRPr="00161EDC" w14:paraId="18033EE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B0B51A" w14:textId="77777777" w:rsidR="00C0400F" w:rsidRPr="00161EDC" w:rsidRDefault="00C0400F" w:rsidP="002B2580">
            <w:pPr>
              <w:rPr>
                <w:rFonts w:ascii="Arial" w:hAnsi="Arial" w:cs="Arial"/>
                <w:b/>
                <w:bCs/>
                <w:sz w:val="20"/>
              </w:rPr>
            </w:pPr>
            <w:r w:rsidRPr="00161EDC">
              <w:rPr>
                <w:rFonts w:ascii="Arial" w:hAnsi="Arial" w:cs="Arial"/>
                <w:b/>
                <w:bCs/>
                <w:sz w:val="20"/>
              </w:rPr>
              <w:t>Landererova</w:t>
            </w:r>
          </w:p>
        </w:tc>
        <w:tc>
          <w:tcPr>
            <w:tcW w:w="649" w:type="dxa"/>
            <w:tcBorders>
              <w:top w:val="nil"/>
              <w:left w:val="nil"/>
              <w:bottom w:val="single" w:sz="4" w:space="0" w:color="auto"/>
              <w:right w:val="single" w:sz="4" w:space="0" w:color="auto"/>
            </w:tcBorders>
            <w:shd w:val="clear" w:color="auto" w:fill="auto"/>
            <w:noWrap/>
            <w:vAlign w:val="bottom"/>
            <w:hideMark/>
          </w:tcPr>
          <w:p w14:paraId="382049F6"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9C23FF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1C4876" w14:textId="77777777" w:rsidR="00C0400F" w:rsidRPr="00161EDC" w:rsidRDefault="00C0400F" w:rsidP="002B2580">
            <w:pPr>
              <w:jc w:val="right"/>
              <w:rPr>
                <w:rFonts w:ascii="Arial" w:hAnsi="Arial" w:cs="Arial"/>
                <w:sz w:val="20"/>
              </w:rPr>
            </w:pPr>
            <w:r w:rsidRPr="00161EDC">
              <w:rPr>
                <w:rFonts w:ascii="Arial" w:hAnsi="Arial" w:cs="Arial"/>
                <w:sz w:val="20"/>
              </w:rPr>
              <w:t>1 698,30</w:t>
            </w:r>
          </w:p>
        </w:tc>
        <w:tc>
          <w:tcPr>
            <w:tcW w:w="1480" w:type="dxa"/>
            <w:tcBorders>
              <w:top w:val="nil"/>
              <w:left w:val="nil"/>
              <w:bottom w:val="single" w:sz="4" w:space="0" w:color="auto"/>
              <w:right w:val="single" w:sz="4" w:space="0" w:color="auto"/>
            </w:tcBorders>
            <w:shd w:val="clear" w:color="auto" w:fill="auto"/>
            <w:noWrap/>
            <w:vAlign w:val="bottom"/>
            <w:hideMark/>
          </w:tcPr>
          <w:p w14:paraId="2414A2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987AC6"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62AAD96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63AF6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4C8125" w14:textId="77777777" w:rsidR="00C0400F" w:rsidRPr="00161EDC" w:rsidRDefault="00C0400F" w:rsidP="002B2580">
            <w:pPr>
              <w:jc w:val="right"/>
              <w:rPr>
                <w:rFonts w:ascii="Arial CE" w:hAnsi="Arial CE" w:cs="Calibri"/>
                <w:sz w:val="20"/>
              </w:rPr>
            </w:pPr>
          </w:p>
        </w:tc>
      </w:tr>
      <w:tr w:rsidR="00C0400F" w:rsidRPr="00161EDC" w14:paraId="3C9D2D1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F913BA6" w14:textId="77777777" w:rsidR="00C0400F" w:rsidRPr="00161EDC" w:rsidRDefault="00C0400F" w:rsidP="002B2580">
            <w:pPr>
              <w:rPr>
                <w:rFonts w:ascii="Arial" w:hAnsi="Arial" w:cs="Arial"/>
                <w:b/>
                <w:bCs/>
                <w:sz w:val="20"/>
              </w:rPr>
            </w:pPr>
            <w:r w:rsidRPr="00161EDC">
              <w:rPr>
                <w:rFonts w:ascii="Arial" w:hAnsi="Arial" w:cs="Arial"/>
                <w:b/>
                <w:bCs/>
                <w:sz w:val="20"/>
              </w:rPr>
              <w:t>Landererova</w:t>
            </w:r>
          </w:p>
        </w:tc>
        <w:tc>
          <w:tcPr>
            <w:tcW w:w="649" w:type="dxa"/>
            <w:tcBorders>
              <w:top w:val="nil"/>
              <w:left w:val="nil"/>
              <w:bottom w:val="single" w:sz="4" w:space="0" w:color="auto"/>
              <w:right w:val="single" w:sz="4" w:space="0" w:color="auto"/>
            </w:tcBorders>
            <w:shd w:val="clear" w:color="auto" w:fill="auto"/>
            <w:noWrap/>
            <w:vAlign w:val="bottom"/>
            <w:hideMark/>
          </w:tcPr>
          <w:p w14:paraId="11AA225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6F3ADE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6287E1" w14:textId="77777777" w:rsidR="00C0400F" w:rsidRPr="00161EDC" w:rsidRDefault="00C0400F" w:rsidP="002B2580">
            <w:pPr>
              <w:jc w:val="right"/>
              <w:rPr>
                <w:rFonts w:ascii="Arial" w:hAnsi="Arial" w:cs="Arial"/>
                <w:sz w:val="20"/>
              </w:rPr>
            </w:pPr>
            <w:r w:rsidRPr="00161EDC">
              <w:rPr>
                <w:rFonts w:ascii="Arial" w:hAnsi="Arial" w:cs="Arial"/>
                <w:sz w:val="20"/>
              </w:rPr>
              <w:t>492,62</w:t>
            </w:r>
          </w:p>
        </w:tc>
        <w:tc>
          <w:tcPr>
            <w:tcW w:w="1480" w:type="dxa"/>
            <w:tcBorders>
              <w:top w:val="nil"/>
              <w:left w:val="nil"/>
              <w:bottom w:val="single" w:sz="4" w:space="0" w:color="auto"/>
              <w:right w:val="single" w:sz="4" w:space="0" w:color="auto"/>
            </w:tcBorders>
            <w:shd w:val="clear" w:color="auto" w:fill="auto"/>
            <w:noWrap/>
            <w:vAlign w:val="bottom"/>
            <w:hideMark/>
          </w:tcPr>
          <w:p w14:paraId="18036EE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C13A53" w14:textId="77777777" w:rsidR="00C0400F" w:rsidRPr="00161EDC" w:rsidRDefault="00C0400F" w:rsidP="002B2580">
            <w:pPr>
              <w:rPr>
                <w:rFonts w:ascii="Arial" w:hAnsi="Arial" w:cs="Arial"/>
                <w:sz w:val="20"/>
              </w:rPr>
            </w:pPr>
            <w:r w:rsidRPr="00161EDC">
              <w:rPr>
                <w:rFonts w:ascii="Arial" w:hAnsi="Arial" w:cs="Arial"/>
                <w:sz w:val="20"/>
              </w:rPr>
              <w:t>Landererova</w:t>
            </w:r>
          </w:p>
        </w:tc>
        <w:tc>
          <w:tcPr>
            <w:tcW w:w="1122" w:type="dxa"/>
            <w:tcBorders>
              <w:top w:val="nil"/>
              <w:left w:val="nil"/>
              <w:bottom w:val="single" w:sz="4" w:space="0" w:color="auto"/>
              <w:right w:val="single" w:sz="4" w:space="0" w:color="auto"/>
            </w:tcBorders>
            <w:shd w:val="clear" w:color="auto" w:fill="FFFF00"/>
            <w:noWrap/>
            <w:vAlign w:val="bottom"/>
          </w:tcPr>
          <w:p w14:paraId="4DE76FC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2B7CEC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0858071" w14:textId="77777777" w:rsidR="00C0400F" w:rsidRPr="00161EDC" w:rsidRDefault="00C0400F" w:rsidP="002B2580">
            <w:pPr>
              <w:jc w:val="right"/>
              <w:rPr>
                <w:rFonts w:ascii="Arial CE" w:hAnsi="Arial CE" w:cs="Calibri"/>
                <w:sz w:val="20"/>
              </w:rPr>
            </w:pPr>
          </w:p>
        </w:tc>
      </w:tr>
      <w:tr w:rsidR="00C0400F" w:rsidRPr="00161EDC" w14:paraId="0F6BF8FF"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4D7B47A" w14:textId="77777777" w:rsidR="00C0400F" w:rsidRPr="00161EDC" w:rsidRDefault="00C0400F" w:rsidP="002B2580">
            <w:pPr>
              <w:rPr>
                <w:rFonts w:ascii="Arial" w:hAnsi="Arial" w:cs="Arial"/>
                <w:b/>
                <w:bCs/>
                <w:sz w:val="20"/>
              </w:rPr>
            </w:pPr>
            <w:r w:rsidRPr="00161EDC">
              <w:rPr>
                <w:rFonts w:ascii="Arial" w:hAnsi="Arial" w:cs="Arial"/>
                <w:b/>
                <w:bCs/>
                <w:sz w:val="20"/>
              </w:rPr>
              <w:t>Mlynské nivy</w:t>
            </w:r>
          </w:p>
        </w:tc>
        <w:tc>
          <w:tcPr>
            <w:tcW w:w="649" w:type="dxa"/>
            <w:tcBorders>
              <w:top w:val="nil"/>
              <w:left w:val="nil"/>
              <w:bottom w:val="single" w:sz="4" w:space="0" w:color="auto"/>
              <w:right w:val="single" w:sz="4" w:space="0" w:color="auto"/>
            </w:tcBorders>
            <w:shd w:val="clear" w:color="auto" w:fill="auto"/>
            <w:noWrap/>
            <w:vAlign w:val="bottom"/>
            <w:hideMark/>
          </w:tcPr>
          <w:p w14:paraId="1233A675"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2858CF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7E2EAF" w14:textId="77777777" w:rsidR="00C0400F" w:rsidRPr="00161EDC" w:rsidRDefault="00C0400F" w:rsidP="002B2580">
            <w:pPr>
              <w:jc w:val="right"/>
              <w:rPr>
                <w:rFonts w:ascii="Arial" w:hAnsi="Arial" w:cs="Arial"/>
                <w:sz w:val="20"/>
              </w:rPr>
            </w:pPr>
            <w:r w:rsidRPr="00161EDC">
              <w:rPr>
                <w:rFonts w:ascii="Arial" w:hAnsi="Arial" w:cs="Arial"/>
                <w:sz w:val="20"/>
              </w:rPr>
              <w:t>1 857,41</w:t>
            </w:r>
          </w:p>
        </w:tc>
        <w:tc>
          <w:tcPr>
            <w:tcW w:w="1480" w:type="dxa"/>
            <w:tcBorders>
              <w:top w:val="nil"/>
              <w:left w:val="nil"/>
              <w:bottom w:val="single" w:sz="4" w:space="0" w:color="auto"/>
              <w:right w:val="single" w:sz="4" w:space="0" w:color="auto"/>
            </w:tcBorders>
            <w:shd w:val="clear" w:color="auto" w:fill="auto"/>
            <w:noWrap/>
            <w:vAlign w:val="bottom"/>
            <w:hideMark/>
          </w:tcPr>
          <w:p w14:paraId="5BD1BD9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8628D9E" w14:textId="77777777" w:rsidR="00C0400F" w:rsidRPr="00161EDC" w:rsidRDefault="00C0400F" w:rsidP="002B2580">
            <w:pPr>
              <w:rPr>
                <w:rFonts w:ascii="Arial" w:hAnsi="Arial" w:cs="Arial"/>
                <w:sz w:val="20"/>
              </w:rPr>
            </w:pPr>
            <w:r w:rsidRPr="00161EDC">
              <w:rPr>
                <w:rFonts w:ascii="Arial" w:hAnsi="Arial" w:cs="Arial"/>
                <w:sz w:val="20"/>
              </w:rPr>
              <w:t>Mlynské nivy (od 29.augusta po Košickú) - rekonštrukcia</w:t>
            </w:r>
          </w:p>
        </w:tc>
        <w:tc>
          <w:tcPr>
            <w:tcW w:w="1122" w:type="dxa"/>
            <w:tcBorders>
              <w:top w:val="nil"/>
              <w:left w:val="nil"/>
              <w:bottom w:val="single" w:sz="4" w:space="0" w:color="auto"/>
              <w:right w:val="single" w:sz="4" w:space="0" w:color="auto"/>
            </w:tcBorders>
            <w:shd w:val="clear" w:color="auto" w:fill="FFFF00"/>
            <w:noWrap/>
            <w:vAlign w:val="bottom"/>
          </w:tcPr>
          <w:p w14:paraId="17DF986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7E57AA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99E77F0" w14:textId="77777777" w:rsidR="00C0400F" w:rsidRPr="00161EDC" w:rsidRDefault="00C0400F" w:rsidP="002B2580">
            <w:pPr>
              <w:jc w:val="right"/>
              <w:rPr>
                <w:rFonts w:ascii="Arial CE" w:hAnsi="Arial CE" w:cs="Calibri"/>
                <w:sz w:val="20"/>
              </w:rPr>
            </w:pPr>
          </w:p>
        </w:tc>
      </w:tr>
      <w:tr w:rsidR="00C0400F" w:rsidRPr="00161EDC" w14:paraId="7F948F25"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C3C1B10" w14:textId="77777777" w:rsidR="00C0400F" w:rsidRPr="00161EDC" w:rsidRDefault="00C0400F" w:rsidP="002B2580">
            <w:pPr>
              <w:rPr>
                <w:rFonts w:ascii="Arial" w:hAnsi="Arial" w:cs="Arial"/>
                <w:b/>
                <w:bCs/>
                <w:sz w:val="20"/>
              </w:rPr>
            </w:pPr>
            <w:r w:rsidRPr="00161EDC">
              <w:rPr>
                <w:rFonts w:ascii="Arial" w:hAnsi="Arial" w:cs="Arial"/>
                <w:b/>
                <w:bCs/>
                <w:sz w:val="20"/>
              </w:rPr>
              <w:t>Mlynské nivy</w:t>
            </w:r>
          </w:p>
        </w:tc>
        <w:tc>
          <w:tcPr>
            <w:tcW w:w="649" w:type="dxa"/>
            <w:tcBorders>
              <w:top w:val="nil"/>
              <w:left w:val="nil"/>
              <w:bottom w:val="single" w:sz="4" w:space="0" w:color="auto"/>
              <w:right w:val="single" w:sz="4" w:space="0" w:color="auto"/>
            </w:tcBorders>
            <w:shd w:val="clear" w:color="auto" w:fill="auto"/>
            <w:noWrap/>
            <w:vAlign w:val="bottom"/>
            <w:hideMark/>
          </w:tcPr>
          <w:p w14:paraId="68E7192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4BC5C3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92B41B0" w14:textId="77777777" w:rsidR="00C0400F" w:rsidRPr="00161EDC" w:rsidRDefault="00C0400F" w:rsidP="002B2580">
            <w:pPr>
              <w:jc w:val="right"/>
              <w:rPr>
                <w:rFonts w:ascii="Arial" w:hAnsi="Arial" w:cs="Arial"/>
                <w:sz w:val="20"/>
              </w:rPr>
            </w:pPr>
            <w:r w:rsidRPr="00161EDC">
              <w:rPr>
                <w:rFonts w:ascii="Arial" w:hAnsi="Arial" w:cs="Arial"/>
                <w:sz w:val="20"/>
              </w:rPr>
              <w:t>1 355,87</w:t>
            </w:r>
          </w:p>
        </w:tc>
        <w:tc>
          <w:tcPr>
            <w:tcW w:w="1480" w:type="dxa"/>
            <w:tcBorders>
              <w:top w:val="nil"/>
              <w:left w:val="nil"/>
              <w:bottom w:val="single" w:sz="4" w:space="0" w:color="auto"/>
              <w:right w:val="single" w:sz="4" w:space="0" w:color="auto"/>
            </w:tcBorders>
            <w:shd w:val="clear" w:color="auto" w:fill="auto"/>
            <w:noWrap/>
            <w:vAlign w:val="bottom"/>
            <w:hideMark/>
          </w:tcPr>
          <w:p w14:paraId="1B83D94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C323DB3" w14:textId="77777777" w:rsidR="00C0400F" w:rsidRPr="00161EDC" w:rsidRDefault="00C0400F" w:rsidP="002B2580">
            <w:pPr>
              <w:rPr>
                <w:rFonts w:ascii="Arial" w:hAnsi="Arial" w:cs="Arial"/>
                <w:sz w:val="20"/>
              </w:rPr>
            </w:pPr>
            <w:r w:rsidRPr="00161EDC">
              <w:rPr>
                <w:rFonts w:ascii="Arial" w:hAnsi="Arial" w:cs="Arial"/>
                <w:sz w:val="20"/>
              </w:rPr>
              <w:t>Mlynské nivy (od 29.augusta po Košickú) - rekonštrukcia</w:t>
            </w:r>
          </w:p>
        </w:tc>
        <w:tc>
          <w:tcPr>
            <w:tcW w:w="1122" w:type="dxa"/>
            <w:tcBorders>
              <w:top w:val="nil"/>
              <w:left w:val="nil"/>
              <w:bottom w:val="single" w:sz="4" w:space="0" w:color="auto"/>
              <w:right w:val="single" w:sz="4" w:space="0" w:color="auto"/>
            </w:tcBorders>
            <w:shd w:val="clear" w:color="auto" w:fill="FFFF00"/>
            <w:noWrap/>
            <w:vAlign w:val="bottom"/>
          </w:tcPr>
          <w:p w14:paraId="1E75C08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6673C2E"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17C7B56" w14:textId="77777777" w:rsidR="00C0400F" w:rsidRPr="00161EDC" w:rsidRDefault="00C0400F" w:rsidP="002B2580">
            <w:pPr>
              <w:jc w:val="right"/>
              <w:rPr>
                <w:rFonts w:ascii="Arial CE" w:hAnsi="Arial CE" w:cs="Calibri"/>
                <w:sz w:val="20"/>
              </w:rPr>
            </w:pPr>
          </w:p>
        </w:tc>
      </w:tr>
      <w:tr w:rsidR="00C0400F" w:rsidRPr="00161EDC" w14:paraId="3333BFE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4476C8" w14:textId="77777777" w:rsidR="00C0400F" w:rsidRPr="00161EDC" w:rsidRDefault="00C0400F" w:rsidP="002B2580">
            <w:pPr>
              <w:rPr>
                <w:rFonts w:ascii="Arial" w:hAnsi="Arial" w:cs="Arial"/>
                <w:b/>
                <w:bCs/>
                <w:sz w:val="20"/>
              </w:rPr>
            </w:pPr>
            <w:r w:rsidRPr="00161EDC">
              <w:rPr>
                <w:rFonts w:ascii="Arial" w:hAnsi="Arial" w:cs="Arial"/>
                <w:b/>
                <w:bCs/>
                <w:sz w:val="20"/>
              </w:rPr>
              <w:t>Most SNP (konečná MHD)</w:t>
            </w:r>
          </w:p>
        </w:tc>
        <w:tc>
          <w:tcPr>
            <w:tcW w:w="649" w:type="dxa"/>
            <w:tcBorders>
              <w:top w:val="nil"/>
              <w:left w:val="nil"/>
              <w:bottom w:val="single" w:sz="4" w:space="0" w:color="auto"/>
              <w:right w:val="single" w:sz="4" w:space="0" w:color="auto"/>
            </w:tcBorders>
            <w:shd w:val="clear" w:color="auto" w:fill="auto"/>
            <w:noWrap/>
            <w:vAlign w:val="bottom"/>
            <w:hideMark/>
          </w:tcPr>
          <w:p w14:paraId="3A8D7F58"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15B1EA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B396C6" w14:textId="77777777" w:rsidR="00C0400F" w:rsidRPr="00161EDC" w:rsidRDefault="00C0400F" w:rsidP="002B2580">
            <w:pPr>
              <w:jc w:val="right"/>
              <w:rPr>
                <w:rFonts w:ascii="Arial" w:hAnsi="Arial" w:cs="Arial"/>
                <w:sz w:val="20"/>
              </w:rPr>
            </w:pPr>
            <w:r w:rsidRPr="00161EDC">
              <w:rPr>
                <w:rFonts w:ascii="Arial" w:hAnsi="Arial" w:cs="Arial"/>
                <w:sz w:val="20"/>
              </w:rPr>
              <w:t>917,17</w:t>
            </w:r>
          </w:p>
        </w:tc>
        <w:tc>
          <w:tcPr>
            <w:tcW w:w="1480" w:type="dxa"/>
            <w:tcBorders>
              <w:top w:val="nil"/>
              <w:left w:val="nil"/>
              <w:bottom w:val="single" w:sz="4" w:space="0" w:color="auto"/>
              <w:right w:val="single" w:sz="4" w:space="0" w:color="auto"/>
            </w:tcBorders>
            <w:shd w:val="clear" w:color="auto" w:fill="auto"/>
            <w:noWrap/>
            <w:vAlign w:val="bottom"/>
            <w:hideMark/>
          </w:tcPr>
          <w:p w14:paraId="27AC2D4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351E6AB" w14:textId="77777777" w:rsidR="00C0400F" w:rsidRPr="00161EDC" w:rsidRDefault="00C0400F" w:rsidP="002B2580">
            <w:pPr>
              <w:rPr>
                <w:rFonts w:ascii="Arial" w:hAnsi="Arial" w:cs="Arial"/>
                <w:sz w:val="20"/>
              </w:rPr>
            </w:pPr>
            <w:r w:rsidRPr="00161EDC">
              <w:rPr>
                <w:rFonts w:ascii="Arial" w:hAnsi="Arial" w:cs="Arial"/>
                <w:sz w:val="20"/>
              </w:rPr>
              <w:t>Most SNP</w:t>
            </w:r>
          </w:p>
        </w:tc>
        <w:tc>
          <w:tcPr>
            <w:tcW w:w="1122" w:type="dxa"/>
            <w:tcBorders>
              <w:top w:val="nil"/>
              <w:left w:val="nil"/>
              <w:bottom w:val="single" w:sz="4" w:space="0" w:color="auto"/>
              <w:right w:val="single" w:sz="4" w:space="0" w:color="auto"/>
            </w:tcBorders>
            <w:shd w:val="clear" w:color="auto" w:fill="FFFF00"/>
            <w:noWrap/>
            <w:vAlign w:val="bottom"/>
          </w:tcPr>
          <w:p w14:paraId="480AFAD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84630AB"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67C60827" w14:textId="77777777" w:rsidR="00C0400F" w:rsidRPr="00161EDC" w:rsidRDefault="00C0400F" w:rsidP="002B2580">
            <w:pPr>
              <w:jc w:val="right"/>
              <w:rPr>
                <w:rFonts w:ascii="Arial CE" w:hAnsi="Arial CE" w:cs="Calibri"/>
                <w:sz w:val="20"/>
              </w:rPr>
            </w:pPr>
          </w:p>
        </w:tc>
      </w:tr>
      <w:tr w:rsidR="00C0400F" w:rsidRPr="00161EDC" w14:paraId="243E02D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568EF5" w14:textId="77777777" w:rsidR="00C0400F" w:rsidRPr="00161EDC" w:rsidRDefault="00C0400F" w:rsidP="002B2580">
            <w:pPr>
              <w:rPr>
                <w:rFonts w:ascii="Arial" w:hAnsi="Arial" w:cs="Arial"/>
                <w:b/>
                <w:bCs/>
                <w:sz w:val="20"/>
              </w:rPr>
            </w:pPr>
            <w:r w:rsidRPr="00161EDC">
              <w:rPr>
                <w:rFonts w:ascii="Arial" w:hAnsi="Arial" w:cs="Arial"/>
                <w:b/>
                <w:bCs/>
                <w:sz w:val="20"/>
              </w:rPr>
              <w:t>Nábrežie arm. Gen. L. Svobodu</w:t>
            </w:r>
          </w:p>
        </w:tc>
        <w:tc>
          <w:tcPr>
            <w:tcW w:w="649" w:type="dxa"/>
            <w:tcBorders>
              <w:top w:val="nil"/>
              <w:left w:val="nil"/>
              <w:bottom w:val="single" w:sz="4" w:space="0" w:color="auto"/>
              <w:right w:val="single" w:sz="4" w:space="0" w:color="auto"/>
            </w:tcBorders>
            <w:shd w:val="clear" w:color="auto" w:fill="auto"/>
            <w:noWrap/>
            <w:vAlign w:val="bottom"/>
            <w:hideMark/>
          </w:tcPr>
          <w:p w14:paraId="0AB73F20"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2FD543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95890B" w14:textId="77777777" w:rsidR="00C0400F" w:rsidRPr="00161EDC" w:rsidRDefault="00C0400F" w:rsidP="002B2580">
            <w:pPr>
              <w:jc w:val="right"/>
              <w:rPr>
                <w:rFonts w:ascii="Arial" w:hAnsi="Arial" w:cs="Arial"/>
                <w:sz w:val="20"/>
              </w:rPr>
            </w:pPr>
            <w:r w:rsidRPr="00161EDC">
              <w:rPr>
                <w:rFonts w:ascii="Arial" w:hAnsi="Arial" w:cs="Arial"/>
                <w:sz w:val="20"/>
              </w:rPr>
              <w:t>2 181,57</w:t>
            </w:r>
          </w:p>
        </w:tc>
        <w:tc>
          <w:tcPr>
            <w:tcW w:w="1480" w:type="dxa"/>
            <w:tcBorders>
              <w:top w:val="nil"/>
              <w:left w:val="nil"/>
              <w:bottom w:val="single" w:sz="4" w:space="0" w:color="auto"/>
              <w:right w:val="single" w:sz="4" w:space="0" w:color="auto"/>
            </w:tcBorders>
            <w:shd w:val="clear" w:color="auto" w:fill="auto"/>
            <w:noWrap/>
            <w:vAlign w:val="bottom"/>
            <w:hideMark/>
          </w:tcPr>
          <w:p w14:paraId="72B73F8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0C8098"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29AE38B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BC3655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21329F9" w14:textId="77777777" w:rsidR="00C0400F" w:rsidRPr="00161EDC" w:rsidRDefault="00C0400F" w:rsidP="002B2580">
            <w:pPr>
              <w:jc w:val="right"/>
              <w:rPr>
                <w:rFonts w:ascii="Arial CE" w:hAnsi="Arial CE" w:cs="Calibri"/>
                <w:sz w:val="20"/>
              </w:rPr>
            </w:pPr>
          </w:p>
        </w:tc>
      </w:tr>
      <w:tr w:rsidR="00C0400F" w:rsidRPr="00161EDC" w14:paraId="66956B1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A007DBF" w14:textId="77777777" w:rsidR="00C0400F" w:rsidRPr="00161EDC" w:rsidRDefault="00C0400F" w:rsidP="002B2580">
            <w:pPr>
              <w:rPr>
                <w:rFonts w:ascii="Arial" w:hAnsi="Arial" w:cs="Arial"/>
                <w:b/>
                <w:bCs/>
                <w:sz w:val="20"/>
              </w:rPr>
            </w:pPr>
            <w:r w:rsidRPr="00161EDC">
              <w:rPr>
                <w:rFonts w:ascii="Arial" w:hAnsi="Arial" w:cs="Arial"/>
                <w:b/>
                <w:bCs/>
                <w:sz w:val="20"/>
              </w:rPr>
              <w:t>Nábrežie arm. Gen. L. Svobodu</w:t>
            </w:r>
          </w:p>
        </w:tc>
        <w:tc>
          <w:tcPr>
            <w:tcW w:w="649" w:type="dxa"/>
            <w:tcBorders>
              <w:top w:val="nil"/>
              <w:left w:val="nil"/>
              <w:bottom w:val="single" w:sz="4" w:space="0" w:color="auto"/>
              <w:right w:val="single" w:sz="4" w:space="0" w:color="auto"/>
            </w:tcBorders>
            <w:shd w:val="clear" w:color="auto" w:fill="auto"/>
            <w:noWrap/>
            <w:vAlign w:val="bottom"/>
            <w:hideMark/>
          </w:tcPr>
          <w:p w14:paraId="7FE501B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F7EE6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25D9871" w14:textId="77777777" w:rsidR="00C0400F" w:rsidRPr="00161EDC" w:rsidRDefault="00C0400F" w:rsidP="002B2580">
            <w:pPr>
              <w:jc w:val="right"/>
              <w:rPr>
                <w:rFonts w:ascii="Arial" w:hAnsi="Arial" w:cs="Arial"/>
                <w:sz w:val="20"/>
              </w:rPr>
            </w:pPr>
            <w:r w:rsidRPr="00161EDC">
              <w:rPr>
                <w:rFonts w:ascii="Arial" w:hAnsi="Arial" w:cs="Arial"/>
                <w:sz w:val="20"/>
              </w:rPr>
              <w:t>3 334,17</w:t>
            </w:r>
          </w:p>
        </w:tc>
        <w:tc>
          <w:tcPr>
            <w:tcW w:w="1480" w:type="dxa"/>
            <w:tcBorders>
              <w:top w:val="nil"/>
              <w:left w:val="nil"/>
              <w:bottom w:val="single" w:sz="4" w:space="0" w:color="auto"/>
              <w:right w:val="single" w:sz="4" w:space="0" w:color="auto"/>
            </w:tcBorders>
            <w:shd w:val="clear" w:color="auto" w:fill="auto"/>
            <w:noWrap/>
            <w:vAlign w:val="bottom"/>
            <w:hideMark/>
          </w:tcPr>
          <w:p w14:paraId="2BADD5A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EA671F"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2982E8F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E309B0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B958ED" w14:textId="77777777" w:rsidR="00C0400F" w:rsidRPr="00161EDC" w:rsidRDefault="00C0400F" w:rsidP="002B2580">
            <w:pPr>
              <w:jc w:val="right"/>
              <w:rPr>
                <w:rFonts w:ascii="Arial CE" w:hAnsi="Arial CE" w:cs="Calibri"/>
                <w:sz w:val="20"/>
              </w:rPr>
            </w:pPr>
          </w:p>
        </w:tc>
      </w:tr>
      <w:tr w:rsidR="00C0400F" w:rsidRPr="00161EDC" w14:paraId="7743F1F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D394565" w14:textId="77777777" w:rsidR="00C0400F" w:rsidRPr="00161EDC" w:rsidRDefault="00C0400F" w:rsidP="002B2580">
            <w:pPr>
              <w:rPr>
                <w:rFonts w:ascii="Arial" w:hAnsi="Arial" w:cs="Arial"/>
                <w:b/>
                <w:bCs/>
                <w:sz w:val="20"/>
              </w:rPr>
            </w:pPr>
            <w:r w:rsidRPr="00161EDC">
              <w:rPr>
                <w:rFonts w:ascii="Arial" w:hAnsi="Arial" w:cs="Arial"/>
                <w:b/>
                <w:bCs/>
                <w:sz w:val="20"/>
              </w:rPr>
              <w:t>Olejkárska</w:t>
            </w:r>
          </w:p>
        </w:tc>
        <w:tc>
          <w:tcPr>
            <w:tcW w:w="649" w:type="dxa"/>
            <w:tcBorders>
              <w:top w:val="nil"/>
              <w:left w:val="nil"/>
              <w:bottom w:val="single" w:sz="4" w:space="0" w:color="auto"/>
              <w:right w:val="single" w:sz="4" w:space="0" w:color="auto"/>
            </w:tcBorders>
            <w:shd w:val="clear" w:color="auto" w:fill="auto"/>
            <w:noWrap/>
            <w:vAlign w:val="bottom"/>
            <w:hideMark/>
          </w:tcPr>
          <w:p w14:paraId="6927DB7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91BC27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0045B0" w14:textId="77777777" w:rsidR="00C0400F" w:rsidRPr="00161EDC" w:rsidRDefault="00C0400F" w:rsidP="002B2580">
            <w:pPr>
              <w:jc w:val="right"/>
              <w:rPr>
                <w:rFonts w:ascii="Arial" w:hAnsi="Arial" w:cs="Arial"/>
                <w:sz w:val="20"/>
              </w:rPr>
            </w:pPr>
            <w:r w:rsidRPr="00161EDC">
              <w:rPr>
                <w:rFonts w:ascii="Arial" w:hAnsi="Arial" w:cs="Arial"/>
                <w:sz w:val="20"/>
              </w:rPr>
              <w:t>529,07</w:t>
            </w:r>
          </w:p>
        </w:tc>
        <w:tc>
          <w:tcPr>
            <w:tcW w:w="1480" w:type="dxa"/>
            <w:tcBorders>
              <w:top w:val="nil"/>
              <w:left w:val="nil"/>
              <w:bottom w:val="single" w:sz="4" w:space="0" w:color="auto"/>
              <w:right w:val="single" w:sz="4" w:space="0" w:color="auto"/>
            </w:tcBorders>
            <w:shd w:val="clear" w:color="auto" w:fill="auto"/>
            <w:noWrap/>
            <w:vAlign w:val="bottom"/>
            <w:hideMark/>
          </w:tcPr>
          <w:p w14:paraId="1A7E77D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C7183F" w14:textId="77777777" w:rsidR="00C0400F" w:rsidRPr="00161EDC" w:rsidRDefault="00C0400F" w:rsidP="002B2580">
            <w:pPr>
              <w:rPr>
                <w:rFonts w:ascii="Arial" w:hAnsi="Arial" w:cs="Arial"/>
                <w:sz w:val="20"/>
              </w:rPr>
            </w:pPr>
            <w:r w:rsidRPr="00161EDC">
              <w:rPr>
                <w:rFonts w:ascii="Arial" w:hAnsi="Arial" w:cs="Arial"/>
                <w:sz w:val="20"/>
              </w:rPr>
              <w:t>Olejkárska</w:t>
            </w:r>
          </w:p>
        </w:tc>
        <w:tc>
          <w:tcPr>
            <w:tcW w:w="1122" w:type="dxa"/>
            <w:tcBorders>
              <w:top w:val="nil"/>
              <w:left w:val="nil"/>
              <w:bottom w:val="single" w:sz="4" w:space="0" w:color="auto"/>
              <w:right w:val="single" w:sz="4" w:space="0" w:color="auto"/>
            </w:tcBorders>
            <w:shd w:val="clear" w:color="auto" w:fill="FFFF00"/>
            <w:noWrap/>
            <w:vAlign w:val="bottom"/>
          </w:tcPr>
          <w:p w14:paraId="70F9C66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3D735A"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057F148C" w14:textId="77777777" w:rsidR="00C0400F" w:rsidRPr="00161EDC" w:rsidRDefault="00C0400F" w:rsidP="002B2580">
            <w:pPr>
              <w:jc w:val="right"/>
              <w:rPr>
                <w:rFonts w:ascii="Arial CE" w:hAnsi="Arial CE" w:cs="Calibri"/>
                <w:sz w:val="20"/>
              </w:rPr>
            </w:pPr>
          </w:p>
        </w:tc>
      </w:tr>
      <w:tr w:rsidR="00C0400F" w:rsidRPr="00161EDC" w14:paraId="405BBDD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4A63F91" w14:textId="77777777" w:rsidR="00C0400F" w:rsidRPr="00161EDC" w:rsidRDefault="00C0400F" w:rsidP="002B2580">
            <w:pPr>
              <w:rPr>
                <w:rFonts w:ascii="Arial" w:hAnsi="Arial" w:cs="Arial"/>
                <w:b/>
                <w:bCs/>
                <w:sz w:val="20"/>
              </w:rPr>
            </w:pPr>
            <w:r w:rsidRPr="00161EDC">
              <w:rPr>
                <w:rFonts w:ascii="Arial" w:hAnsi="Arial" w:cs="Arial"/>
                <w:b/>
                <w:bCs/>
                <w:sz w:val="20"/>
              </w:rPr>
              <w:t>Olejkárska</w:t>
            </w:r>
          </w:p>
        </w:tc>
        <w:tc>
          <w:tcPr>
            <w:tcW w:w="649" w:type="dxa"/>
            <w:tcBorders>
              <w:top w:val="nil"/>
              <w:left w:val="nil"/>
              <w:bottom w:val="single" w:sz="4" w:space="0" w:color="auto"/>
              <w:right w:val="single" w:sz="4" w:space="0" w:color="auto"/>
            </w:tcBorders>
            <w:shd w:val="clear" w:color="auto" w:fill="auto"/>
            <w:noWrap/>
            <w:vAlign w:val="bottom"/>
            <w:hideMark/>
          </w:tcPr>
          <w:p w14:paraId="78E13F0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43B762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2FF5F5" w14:textId="77777777" w:rsidR="00C0400F" w:rsidRPr="00161EDC" w:rsidRDefault="00C0400F" w:rsidP="002B2580">
            <w:pPr>
              <w:jc w:val="right"/>
              <w:rPr>
                <w:rFonts w:ascii="Arial" w:hAnsi="Arial" w:cs="Arial"/>
                <w:sz w:val="20"/>
              </w:rPr>
            </w:pPr>
            <w:r w:rsidRPr="00161EDC">
              <w:rPr>
                <w:rFonts w:ascii="Arial" w:hAnsi="Arial" w:cs="Arial"/>
                <w:sz w:val="20"/>
              </w:rPr>
              <w:t>799,79</w:t>
            </w:r>
          </w:p>
        </w:tc>
        <w:tc>
          <w:tcPr>
            <w:tcW w:w="1480" w:type="dxa"/>
            <w:tcBorders>
              <w:top w:val="nil"/>
              <w:left w:val="nil"/>
              <w:bottom w:val="single" w:sz="4" w:space="0" w:color="auto"/>
              <w:right w:val="single" w:sz="4" w:space="0" w:color="auto"/>
            </w:tcBorders>
            <w:shd w:val="clear" w:color="auto" w:fill="auto"/>
            <w:noWrap/>
            <w:vAlign w:val="bottom"/>
            <w:hideMark/>
          </w:tcPr>
          <w:p w14:paraId="52FB785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45891D" w14:textId="77777777" w:rsidR="00C0400F" w:rsidRPr="00161EDC" w:rsidRDefault="00C0400F" w:rsidP="002B2580">
            <w:pPr>
              <w:rPr>
                <w:rFonts w:ascii="Arial" w:hAnsi="Arial" w:cs="Arial"/>
                <w:sz w:val="20"/>
              </w:rPr>
            </w:pPr>
            <w:r w:rsidRPr="00161EDC">
              <w:rPr>
                <w:rFonts w:ascii="Arial" w:hAnsi="Arial" w:cs="Arial"/>
                <w:sz w:val="20"/>
              </w:rPr>
              <w:t>Olejkárska</w:t>
            </w:r>
          </w:p>
        </w:tc>
        <w:tc>
          <w:tcPr>
            <w:tcW w:w="1122" w:type="dxa"/>
            <w:tcBorders>
              <w:top w:val="nil"/>
              <w:left w:val="nil"/>
              <w:bottom w:val="single" w:sz="4" w:space="0" w:color="auto"/>
              <w:right w:val="single" w:sz="4" w:space="0" w:color="auto"/>
            </w:tcBorders>
            <w:shd w:val="clear" w:color="auto" w:fill="FFFF00"/>
            <w:noWrap/>
            <w:vAlign w:val="bottom"/>
          </w:tcPr>
          <w:p w14:paraId="4AA9E4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B54FE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0C63E96" w14:textId="77777777" w:rsidR="00C0400F" w:rsidRPr="00161EDC" w:rsidRDefault="00C0400F" w:rsidP="002B2580">
            <w:pPr>
              <w:jc w:val="right"/>
              <w:rPr>
                <w:rFonts w:ascii="Arial CE" w:hAnsi="Arial CE" w:cs="Calibri"/>
                <w:sz w:val="20"/>
              </w:rPr>
            </w:pPr>
          </w:p>
        </w:tc>
      </w:tr>
      <w:tr w:rsidR="00C0400F" w:rsidRPr="00161EDC" w14:paraId="27CE688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A8F71B2"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Pribinova</w:t>
            </w:r>
          </w:p>
        </w:tc>
        <w:tc>
          <w:tcPr>
            <w:tcW w:w="649" w:type="dxa"/>
            <w:tcBorders>
              <w:top w:val="nil"/>
              <w:left w:val="nil"/>
              <w:bottom w:val="single" w:sz="4" w:space="0" w:color="auto"/>
              <w:right w:val="single" w:sz="4" w:space="0" w:color="auto"/>
            </w:tcBorders>
            <w:shd w:val="clear" w:color="auto" w:fill="auto"/>
            <w:noWrap/>
            <w:vAlign w:val="bottom"/>
            <w:hideMark/>
          </w:tcPr>
          <w:p w14:paraId="0C098C2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552DA3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68A10E0" w14:textId="77777777" w:rsidR="00C0400F" w:rsidRPr="00161EDC" w:rsidRDefault="00C0400F" w:rsidP="002B2580">
            <w:pPr>
              <w:jc w:val="right"/>
              <w:rPr>
                <w:rFonts w:ascii="Arial" w:hAnsi="Arial" w:cs="Arial"/>
                <w:sz w:val="20"/>
              </w:rPr>
            </w:pPr>
            <w:r w:rsidRPr="00161EDC">
              <w:rPr>
                <w:rFonts w:ascii="Arial" w:hAnsi="Arial" w:cs="Arial"/>
                <w:sz w:val="20"/>
              </w:rPr>
              <w:t>1 626,18</w:t>
            </w:r>
          </w:p>
        </w:tc>
        <w:tc>
          <w:tcPr>
            <w:tcW w:w="1480" w:type="dxa"/>
            <w:tcBorders>
              <w:top w:val="nil"/>
              <w:left w:val="nil"/>
              <w:bottom w:val="single" w:sz="4" w:space="0" w:color="auto"/>
              <w:right w:val="single" w:sz="4" w:space="0" w:color="auto"/>
            </w:tcBorders>
            <w:shd w:val="clear" w:color="auto" w:fill="auto"/>
            <w:noWrap/>
            <w:vAlign w:val="bottom"/>
            <w:hideMark/>
          </w:tcPr>
          <w:p w14:paraId="69B6313F" w14:textId="77777777" w:rsidR="00C0400F" w:rsidRPr="00161EDC" w:rsidRDefault="00C0400F" w:rsidP="002B2580">
            <w:pPr>
              <w:jc w:val="center"/>
              <w:rPr>
                <w:rFonts w:ascii="Arial" w:hAnsi="Arial" w:cs="Arial"/>
                <w:sz w:val="20"/>
              </w:rPr>
            </w:pPr>
            <w:r w:rsidRPr="00161EDC">
              <w:rPr>
                <w:rFonts w:ascii="Arial" w:hAnsi="Arial" w:cs="Arial"/>
                <w:sz w:val="20"/>
              </w:rPr>
              <w:t>Ružinov</w:t>
            </w:r>
          </w:p>
        </w:tc>
        <w:tc>
          <w:tcPr>
            <w:tcW w:w="1912" w:type="dxa"/>
            <w:tcBorders>
              <w:top w:val="nil"/>
              <w:left w:val="nil"/>
              <w:bottom w:val="single" w:sz="4" w:space="0" w:color="auto"/>
              <w:right w:val="single" w:sz="4" w:space="0" w:color="auto"/>
            </w:tcBorders>
            <w:shd w:val="clear" w:color="auto" w:fill="auto"/>
            <w:vAlign w:val="bottom"/>
            <w:hideMark/>
          </w:tcPr>
          <w:p w14:paraId="0D8C2FDB"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5614A2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AEB0B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8BDE385" w14:textId="77777777" w:rsidR="00C0400F" w:rsidRPr="00161EDC" w:rsidRDefault="00C0400F" w:rsidP="002B2580">
            <w:pPr>
              <w:jc w:val="right"/>
              <w:rPr>
                <w:rFonts w:ascii="Arial CE" w:hAnsi="Arial CE" w:cs="Calibri"/>
                <w:sz w:val="20"/>
              </w:rPr>
            </w:pPr>
          </w:p>
        </w:tc>
      </w:tr>
      <w:tr w:rsidR="00C0400F" w:rsidRPr="00161EDC" w14:paraId="26C84C0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48C6BE4" w14:textId="77777777" w:rsidR="00C0400F" w:rsidRPr="00161EDC" w:rsidRDefault="00C0400F" w:rsidP="002B2580">
            <w:pPr>
              <w:rPr>
                <w:rFonts w:ascii="Arial" w:hAnsi="Arial" w:cs="Arial"/>
                <w:b/>
                <w:bCs/>
                <w:sz w:val="20"/>
              </w:rPr>
            </w:pPr>
            <w:r w:rsidRPr="00161EDC">
              <w:rPr>
                <w:rFonts w:ascii="Arial" w:hAnsi="Arial" w:cs="Arial"/>
                <w:b/>
                <w:bCs/>
                <w:sz w:val="20"/>
              </w:rPr>
              <w:t>Pribinova</w:t>
            </w:r>
          </w:p>
        </w:tc>
        <w:tc>
          <w:tcPr>
            <w:tcW w:w="649" w:type="dxa"/>
            <w:tcBorders>
              <w:top w:val="nil"/>
              <w:left w:val="nil"/>
              <w:bottom w:val="single" w:sz="4" w:space="0" w:color="auto"/>
              <w:right w:val="single" w:sz="4" w:space="0" w:color="auto"/>
            </w:tcBorders>
            <w:shd w:val="clear" w:color="auto" w:fill="auto"/>
            <w:noWrap/>
            <w:vAlign w:val="bottom"/>
            <w:hideMark/>
          </w:tcPr>
          <w:p w14:paraId="0A13DEC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757113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3BAA3F" w14:textId="77777777" w:rsidR="00C0400F" w:rsidRPr="00161EDC" w:rsidRDefault="00C0400F" w:rsidP="002B2580">
            <w:pPr>
              <w:jc w:val="right"/>
              <w:rPr>
                <w:rFonts w:ascii="Arial" w:hAnsi="Arial" w:cs="Arial"/>
                <w:sz w:val="20"/>
              </w:rPr>
            </w:pPr>
            <w:r w:rsidRPr="00161EDC">
              <w:rPr>
                <w:rFonts w:ascii="Arial" w:hAnsi="Arial" w:cs="Arial"/>
                <w:sz w:val="20"/>
              </w:rPr>
              <w:t>1 586,37</w:t>
            </w:r>
          </w:p>
        </w:tc>
        <w:tc>
          <w:tcPr>
            <w:tcW w:w="1480" w:type="dxa"/>
            <w:tcBorders>
              <w:top w:val="nil"/>
              <w:left w:val="nil"/>
              <w:bottom w:val="single" w:sz="4" w:space="0" w:color="auto"/>
              <w:right w:val="single" w:sz="4" w:space="0" w:color="auto"/>
            </w:tcBorders>
            <w:shd w:val="clear" w:color="auto" w:fill="auto"/>
            <w:noWrap/>
            <w:vAlign w:val="bottom"/>
            <w:hideMark/>
          </w:tcPr>
          <w:p w14:paraId="65FEE8C2" w14:textId="77777777" w:rsidR="00C0400F" w:rsidRPr="00161EDC" w:rsidRDefault="00C0400F" w:rsidP="002B2580">
            <w:pPr>
              <w:jc w:val="center"/>
              <w:rPr>
                <w:rFonts w:ascii="Arial" w:hAnsi="Arial" w:cs="Arial"/>
                <w:sz w:val="20"/>
              </w:rPr>
            </w:pPr>
            <w:r w:rsidRPr="00161EDC">
              <w:rPr>
                <w:rFonts w:ascii="Arial" w:hAnsi="Arial" w:cs="Arial"/>
                <w:sz w:val="20"/>
              </w:rPr>
              <w:t>Ružinov</w:t>
            </w:r>
          </w:p>
        </w:tc>
        <w:tc>
          <w:tcPr>
            <w:tcW w:w="1912" w:type="dxa"/>
            <w:tcBorders>
              <w:top w:val="nil"/>
              <w:left w:val="nil"/>
              <w:bottom w:val="single" w:sz="4" w:space="0" w:color="auto"/>
              <w:right w:val="single" w:sz="4" w:space="0" w:color="auto"/>
            </w:tcBorders>
            <w:shd w:val="clear" w:color="auto" w:fill="auto"/>
            <w:vAlign w:val="bottom"/>
            <w:hideMark/>
          </w:tcPr>
          <w:p w14:paraId="7F344B51" w14:textId="77777777" w:rsidR="00C0400F" w:rsidRPr="00161EDC" w:rsidRDefault="00C0400F" w:rsidP="002B2580">
            <w:pPr>
              <w:rPr>
                <w:rFonts w:ascii="Arial" w:hAnsi="Arial" w:cs="Arial"/>
                <w:sz w:val="20"/>
              </w:rPr>
            </w:pPr>
            <w:r w:rsidRPr="00161EDC">
              <w:rPr>
                <w:rFonts w:ascii="Arial" w:hAnsi="Arial" w:cs="Arial"/>
                <w:sz w:val="20"/>
              </w:rPr>
              <w:t>Pribinova</w:t>
            </w:r>
          </w:p>
        </w:tc>
        <w:tc>
          <w:tcPr>
            <w:tcW w:w="1122" w:type="dxa"/>
            <w:tcBorders>
              <w:top w:val="nil"/>
              <w:left w:val="nil"/>
              <w:bottom w:val="single" w:sz="4" w:space="0" w:color="auto"/>
              <w:right w:val="single" w:sz="4" w:space="0" w:color="auto"/>
            </w:tcBorders>
            <w:shd w:val="clear" w:color="auto" w:fill="FFFF00"/>
            <w:noWrap/>
            <w:vAlign w:val="bottom"/>
          </w:tcPr>
          <w:p w14:paraId="143A516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C5169FC"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A5B974D" w14:textId="77777777" w:rsidR="00C0400F" w:rsidRPr="00161EDC" w:rsidRDefault="00C0400F" w:rsidP="002B2580">
            <w:pPr>
              <w:jc w:val="right"/>
              <w:rPr>
                <w:rFonts w:ascii="Arial CE" w:hAnsi="Arial CE" w:cs="Calibri"/>
                <w:sz w:val="20"/>
              </w:rPr>
            </w:pPr>
          </w:p>
        </w:tc>
      </w:tr>
      <w:tr w:rsidR="00C0400F" w:rsidRPr="00161EDC" w14:paraId="6F733F7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186C8C" w14:textId="77777777" w:rsidR="00C0400F" w:rsidRPr="00161EDC" w:rsidRDefault="00C0400F" w:rsidP="002B2580">
            <w:pPr>
              <w:rPr>
                <w:rFonts w:ascii="Arial" w:hAnsi="Arial" w:cs="Arial"/>
                <w:b/>
                <w:bCs/>
                <w:sz w:val="20"/>
              </w:rPr>
            </w:pPr>
            <w:r w:rsidRPr="00161EDC">
              <w:rPr>
                <w:rFonts w:ascii="Arial" w:hAnsi="Arial" w:cs="Arial"/>
                <w:b/>
                <w:bCs/>
                <w:sz w:val="20"/>
              </w:rPr>
              <w:t>Rázusovo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5D091AD0"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156836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FB6766" w14:textId="77777777" w:rsidR="00C0400F" w:rsidRPr="00161EDC" w:rsidRDefault="00C0400F" w:rsidP="002B2580">
            <w:pPr>
              <w:jc w:val="right"/>
              <w:rPr>
                <w:rFonts w:ascii="Arial" w:hAnsi="Arial" w:cs="Arial"/>
                <w:sz w:val="20"/>
              </w:rPr>
            </w:pPr>
            <w:r w:rsidRPr="00161EDC">
              <w:rPr>
                <w:rFonts w:ascii="Arial" w:hAnsi="Arial" w:cs="Arial"/>
                <w:sz w:val="20"/>
              </w:rPr>
              <w:t>1 395,17</w:t>
            </w:r>
          </w:p>
        </w:tc>
        <w:tc>
          <w:tcPr>
            <w:tcW w:w="1480" w:type="dxa"/>
            <w:tcBorders>
              <w:top w:val="nil"/>
              <w:left w:val="nil"/>
              <w:bottom w:val="single" w:sz="4" w:space="0" w:color="auto"/>
              <w:right w:val="single" w:sz="4" w:space="0" w:color="auto"/>
            </w:tcBorders>
            <w:shd w:val="clear" w:color="auto" w:fill="auto"/>
            <w:noWrap/>
            <w:vAlign w:val="bottom"/>
            <w:hideMark/>
          </w:tcPr>
          <w:p w14:paraId="7DBA863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BD290D"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2EDCD5D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903F47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7C659E3" w14:textId="77777777" w:rsidR="00C0400F" w:rsidRPr="00161EDC" w:rsidRDefault="00C0400F" w:rsidP="002B2580">
            <w:pPr>
              <w:jc w:val="right"/>
              <w:rPr>
                <w:rFonts w:ascii="Arial CE" w:hAnsi="Arial CE" w:cs="Calibri"/>
                <w:sz w:val="20"/>
              </w:rPr>
            </w:pPr>
          </w:p>
        </w:tc>
      </w:tr>
      <w:tr w:rsidR="00C0400F" w:rsidRPr="00161EDC" w14:paraId="698E3348"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355B40F" w14:textId="77777777" w:rsidR="00C0400F" w:rsidRPr="00161EDC" w:rsidRDefault="00C0400F" w:rsidP="002B2580">
            <w:pPr>
              <w:rPr>
                <w:rFonts w:ascii="Arial" w:hAnsi="Arial" w:cs="Arial"/>
                <w:b/>
                <w:bCs/>
                <w:sz w:val="20"/>
              </w:rPr>
            </w:pPr>
            <w:r w:rsidRPr="00161EDC">
              <w:rPr>
                <w:rFonts w:ascii="Arial" w:hAnsi="Arial" w:cs="Arial"/>
                <w:b/>
                <w:bCs/>
                <w:sz w:val="20"/>
              </w:rPr>
              <w:t>Rázusovo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79E96D66"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B16ECF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8DDD4F" w14:textId="77777777" w:rsidR="00C0400F" w:rsidRPr="00161EDC" w:rsidRDefault="00C0400F" w:rsidP="002B2580">
            <w:pPr>
              <w:jc w:val="right"/>
              <w:rPr>
                <w:rFonts w:ascii="Arial" w:hAnsi="Arial" w:cs="Arial"/>
                <w:sz w:val="20"/>
              </w:rPr>
            </w:pPr>
            <w:r w:rsidRPr="00161EDC">
              <w:rPr>
                <w:rFonts w:ascii="Arial" w:hAnsi="Arial" w:cs="Arial"/>
                <w:sz w:val="20"/>
              </w:rPr>
              <w:t>373,98</w:t>
            </w:r>
          </w:p>
        </w:tc>
        <w:tc>
          <w:tcPr>
            <w:tcW w:w="1480" w:type="dxa"/>
            <w:tcBorders>
              <w:top w:val="nil"/>
              <w:left w:val="nil"/>
              <w:bottom w:val="single" w:sz="4" w:space="0" w:color="auto"/>
              <w:right w:val="single" w:sz="4" w:space="0" w:color="auto"/>
            </w:tcBorders>
            <w:shd w:val="clear" w:color="auto" w:fill="auto"/>
            <w:noWrap/>
            <w:vAlign w:val="bottom"/>
            <w:hideMark/>
          </w:tcPr>
          <w:p w14:paraId="226FD2C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F6D7AB"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36BC82C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F0F276"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E929C97" w14:textId="77777777" w:rsidR="00C0400F" w:rsidRPr="00161EDC" w:rsidRDefault="00C0400F" w:rsidP="002B2580">
            <w:pPr>
              <w:jc w:val="right"/>
              <w:rPr>
                <w:rFonts w:ascii="Arial CE" w:hAnsi="Arial CE" w:cs="Calibri"/>
                <w:sz w:val="20"/>
              </w:rPr>
            </w:pPr>
          </w:p>
        </w:tc>
      </w:tr>
      <w:tr w:rsidR="00C0400F" w:rsidRPr="00161EDC" w14:paraId="0B5AD915"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F52369D" w14:textId="77777777" w:rsidR="00C0400F" w:rsidRPr="00161EDC" w:rsidRDefault="00C0400F" w:rsidP="002B2580">
            <w:pPr>
              <w:rPr>
                <w:rFonts w:ascii="Arial" w:hAnsi="Arial" w:cs="Arial"/>
                <w:b/>
                <w:bCs/>
                <w:sz w:val="20"/>
              </w:rPr>
            </w:pPr>
            <w:r w:rsidRPr="00161EDC">
              <w:rPr>
                <w:rFonts w:ascii="Arial" w:hAnsi="Arial" w:cs="Arial"/>
                <w:b/>
                <w:bCs/>
                <w:sz w:val="20"/>
              </w:rPr>
              <w:t>Staromestská</w:t>
            </w:r>
          </w:p>
        </w:tc>
        <w:tc>
          <w:tcPr>
            <w:tcW w:w="649" w:type="dxa"/>
            <w:tcBorders>
              <w:top w:val="nil"/>
              <w:left w:val="nil"/>
              <w:bottom w:val="single" w:sz="4" w:space="0" w:color="auto"/>
              <w:right w:val="single" w:sz="4" w:space="0" w:color="auto"/>
            </w:tcBorders>
            <w:shd w:val="clear" w:color="auto" w:fill="auto"/>
            <w:noWrap/>
            <w:vAlign w:val="bottom"/>
            <w:hideMark/>
          </w:tcPr>
          <w:p w14:paraId="6005D643"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AF9AF2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C0DA03" w14:textId="77777777" w:rsidR="00C0400F" w:rsidRPr="00161EDC" w:rsidRDefault="00C0400F" w:rsidP="002B2580">
            <w:pPr>
              <w:jc w:val="right"/>
              <w:rPr>
                <w:rFonts w:ascii="Arial" w:hAnsi="Arial" w:cs="Arial"/>
                <w:sz w:val="20"/>
              </w:rPr>
            </w:pPr>
            <w:r w:rsidRPr="00161EDC">
              <w:rPr>
                <w:rFonts w:ascii="Arial" w:hAnsi="Arial" w:cs="Arial"/>
                <w:sz w:val="20"/>
              </w:rPr>
              <w:t>720,37</w:t>
            </w:r>
          </w:p>
        </w:tc>
        <w:tc>
          <w:tcPr>
            <w:tcW w:w="1480" w:type="dxa"/>
            <w:tcBorders>
              <w:top w:val="nil"/>
              <w:left w:val="nil"/>
              <w:bottom w:val="single" w:sz="4" w:space="0" w:color="auto"/>
              <w:right w:val="single" w:sz="4" w:space="0" w:color="auto"/>
            </w:tcBorders>
            <w:shd w:val="clear" w:color="auto" w:fill="auto"/>
            <w:noWrap/>
            <w:vAlign w:val="bottom"/>
            <w:hideMark/>
          </w:tcPr>
          <w:p w14:paraId="7C78681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23D8994" w14:textId="77777777" w:rsidR="00C0400F" w:rsidRPr="00161EDC" w:rsidRDefault="00C0400F" w:rsidP="002B2580">
            <w:pPr>
              <w:rPr>
                <w:rFonts w:ascii="Arial" w:hAnsi="Arial" w:cs="Arial"/>
                <w:sz w:val="20"/>
              </w:rPr>
            </w:pPr>
            <w:r w:rsidRPr="00161EDC">
              <w:rPr>
                <w:rFonts w:ascii="Arial" w:hAnsi="Arial" w:cs="Arial"/>
                <w:sz w:val="20"/>
              </w:rPr>
              <w:t>Hodžovo námestie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7DD3C3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FF2F84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72B8359" w14:textId="77777777" w:rsidR="00C0400F" w:rsidRPr="00161EDC" w:rsidRDefault="00C0400F" w:rsidP="002B2580">
            <w:pPr>
              <w:jc w:val="right"/>
              <w:rPr>
                <w:rFonts w:ascii="Arial CE" w:hAnsi="Arial CE" w:cs="Calibri"/>
                <w:sz w:val="20"/>
              </w:rPr>
            </w:pPr>
          </w:p>
        </w:tc>
      </w:tr>
      <w:tr w:rsidR="00C0400F" w:rsidRPr="00161EDC" w14:paraId="6D444DC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46B5C0" w14:textId="77777777" w:rsidR="00C0400F" w:rsidRPr="00161EDC" w:rsidRDefault="00C0400F" w:rsidP="002B2580">
            <w:pPr>
              <w:rPr>
                <w:rFonts w:ascii="Arial" w:hAnsi="Arial" w:cs="Arial"/>
                <w:b/>
                <w:bCs/>
                <w:sz w:val="20"/>
              </w:rPr>
            </w:pPr>
            <w:r w:rsidRPr="00161EDC">
              <w:rPr>
                <w:rFonts w:ascii="Arial" w:hAnsi="Arial" w:cs="Arial"/>
                <w:b/>
                <w:bCs/>
                <w:sz w:val="20"/>
              </w:rPr>
              <w:t>Staromestská</w:t>
            </w:r>
          </w:p>
        </w:tc>
        <w:tc>
          <w:tcPr>
            <w:tcW w:w="649" w:type="dxa"/>
            <w:tcBorders>
              <w:top w:val="nil"/>
              <w:left w:val="nil"/>
              <w:bottom w:val="single" w:sz="4" w:space="0" w:color="auto"/>
              <w:right w:val="single" w:sz="4" w:space="0" w:color="auto"/>
            </w:tcBorders>
            <w:shd w:val="clear" w:color="auto" w:fill="auto"/>
            <w:noWrap/>
            <w:vAlign w:val="bottom"/>
            <w:hideMark/>
          </w:tcPr>
          <w:p w14:paraId="2EB7464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8105FE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73CAECF" w14:textId="77777777" w:rsidR="00C0400F" w:rsidRPr="00161EDC" w:rsidRDefault="00C0400F" w:rsidP="002B2580">
            <w:pPr>
              <w:jc w:val="right"/>
              <w:rPr>
                <w:rFonts w:ascii="Arial" w:hAnsi="Arial" w:cs="Arial"/>
                <w:sz w:val="20"/>
              </w:rPr>
            </w:pPr>
            <w:r w:rsidRPr="00161EDC">
              <w:rPr>
                <w:rFonts w:ascii="Arial" w:hAnsi="Arial" w:cs="Arial"/>
                <w:sz w:val="20"/>
              </w:rPr>
              <w:t>1 215,32</w:t>
            </w:r>
          </w:p>
        </w:tc>
        <w:tc>
          <w:tcPr>
            <w:tcW w:w="1480" w:type="dxa"/>
            <w:tcBorders>
              <w:top w:val="nil"/>
              <w:left w:val="nil"/>
              <w:bottom w:val="single" w:sz="4" w:space="0" w:color="auto"/>
              <w:right w:val="single" w:sz="4" w:space="0" w:color="auto"/>
            </w:tcBorders>
            <w:shd w:val="clear" w:color="auto" w:fill="auto"/>
            <w:noWrap/>
            <w:vAlign w:val="bottom"/>
            <w:hideMark/>
          </w:tcPr>
          <w:p w14:paraId="2E0B1F6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BFA074"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017B88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35B0D9"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5CE7AA7" w14:textId="77777777" w:rsidR="00C0400F" w:rsidRPr="00161EDC" w:rsidRDefault="00C0400F" w:rsidP="002B2580">
            <w:pPr>
              <w:jc w:val="right"/>
              <w:rPr>
                <w:rFonts w:ascii="Arial CE" w:hAnsi="Arial CE" w:cs="Calibri"/>
                <w:sz w:val="20"/>
              </w:rPr>
            </w:pPr>
          </w:p>
        </w:tc>
      </w:tr>
      <w:tr w:rsidR="00C0400F" w:rsidRPr="00161EDC" w14:paraId="089E2F12"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068C7D2" w14:textId="77777777" w:rsidR="00C0400F" w:rsidRPr="00161EDC" w:rsidRDefault="00C0400F" w:rsidP="002B2580">
            <w:pPr>
              <w:rPr>
                <w:rFonts w:ascii="Arial" w:hAnsi="Arial" w:cs="Arial"/>
                <w:b/>
                <w:bCs/>
                <w:sz w:val="20"/>
              </w:rPr>
            </w:pPr>
            <w:r w:rsidRPr="00161EDC">
              <w:rPr>
                <w:rFonts w:ascii="Arial" w:hAnsi="Arial" w:cs="Arial"/>
                <w:b/>
                <w:bCs/>
                <w:sz w:val="20"/>
              </w:rPr>
              <w:t>Vajanského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7EC6BF4B"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9A591C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D5C6DF" w14:textId="77777777" w:rsidR="00C0400F" w:rsidRPr="00161EDC" w:rsidRDefault="00C0400F" w:rsidP="002B2580">
            <w:pPr>
              <w:jc w:val="right"/>
              <w:rPr>
                <w:rFonts w:ascii="Arial" w:hAnsi="Arial" w:cs="Arial"/>
                <w:sz w:val="20"/>
              </w:rPr>
            </w:pPr>
            <w:r w:rsidRPr="00161EDC">
              <w:rPr>
                <w:rFonts w:ascii="Arial" w:hAnsi="Arial" w:cs="Arial"/>
                <w:sz w:val="20"/>
              </w:rPr>
              <w:t>910,62</w:t>
            </w:r>
          </w:p>
        </w:tc>
        <w:tc>
          <w:tcPr>
            <w:tcW w:w="1480" w:type="dxa"/>
            <w:tcBorders>
              <w:top w:val="nil"/>
              <w:left w:val="nil"/>
              <w:bottom w:val="single" w:sz="4" w:space="0" w:color="auto"/>
              <w:right w:val="single" w:sz="4" w:space="0" w:color="auto"/>
            </w:tcBorders>
            <w:shd w:val="clear" w:color="auto" w:fill="auto"/>
            <w:noWrap/>
            <w:vAlign w:val="bottom"/>
            <w:hideMark/>
          </w:tcPr>
          <w:p w14:paraId="573B3B7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66537FF"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4421FD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05912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B9F481C" w14:textId="77777777" w:rsidR="00C0400F" w:rsidRPr="00161EDC" w:rsidRDefault="00C0400F" w:rsidP="002B2580">
            <w:pPr>
              <w:jc w:val="right"/>
              <w:rPr>
                <w:rFonts w:ascii="Arial CE" w:hAnsi="Arial CE" w:cs="Calibri"/>
                <w:sz w:val="20"/>
              </w:rPr>
            </w:pPr>
          </w:p>
        </w:tc>
      </w:tr>
      <w:tr w:rsidR="00C0400F" w:rsidRPr="00161EDC" w14:paraId="7FBCD6F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80714C" w14:textId="77777777" w:rsidR="00C0400F" w:rsidRPr="00161EDC" w:rsidRDefault="00C0400F" w:rsidP="002B2580">
            <w:pPr>
              <w:rPr>
                <w:rFonts w:ascii="Arial" w:hAnsi="Arial" w:cs="Arial"/>
                <w:b/>
                <w:bCs/>
                <w:sz w:val="20"/>
              </w:rPr>
            </w:pPr>
            <w:r w:rsidRPr="00161EDC">
              <w:rPr>
                <w:rFonts w:ascii="Arial" w:hAnsi="Arial" w:cs="Arial"/>
                <w:b/>
                <w:bCs/>
                <w:sz w:val="20"/>
              </w:rPr>
              <w:t>Vajanského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55874D72"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2B2EA4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D273CB" w14:textId="77777777" w:rsidR="00C0400F" w:rsidRPr="00161EDC" w:rsidRDefault="00C0400F" w:rsidP="002B2580">
            <w:pPr>
              <w:jc w:val="right"/>
              <w:rPr>
                <w:rFonts w:ascii="Arial" w:hAnsi="Arial" w:cs="Arial"/>
                <w:sz w:val="20"/>
              </w:rPr>
            </w:pPr>
            <w:r w:rsidRPr="00161EDC">
              <w:rPr>
                <w:rFonts w:ascii="Arial" w:hAnsi="Arial" w:cs="Arial"/>
                <w:sz w:val="20"/>
              </w:rPr>
              <w:t>939,68</w:t>
            </w:r>
          </w:p>
        </w:tc>
        <w:tc>
          <w:tcPr>
            <w:tcW w:w="1480" w:type="dxa"/>
            <w:tcBorders>
              <w:top w:val="nil"/>
              <w:left w:val="nil"/>
              <w:bottom w:val="single" w:sz="4" w:space="0" w:color="auto"/>
              <w:right w:val="single" w:sz="4" w:space="0" w:color="auto"/>
            </w:tcBorders>
            <w:shd w:val="clear" w:color="auto" w:fill="auto"/>
            <w:noWrap/>
            <w:vAlign w:val="bottom"/>
            <w:hideMark/>
          </w:tcPr>
          <w:p w14:paraId="78B10FF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BE0258"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036CC9C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86A38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3C34A7" w14:textId="77777777" w:rsidR="00C0400F" w:rsidRPr="00161EDC" w:rsidRDefault="00C0400F" w:rsidP="002B2580">
            <w:pPr>
              <w:jc w:val="right"/>
              <w:rPr>
                <w:rFonts w:ascii="Arial CE" w:hAnsi="Arial CE" w:cs="Calibri"/>
                <w:sz w:val="20"/>
              </w:rPr>
            </w:pPr>
          </w:p>
        </w:tc>
      </w:tr>
      <w:tr w:rsidR="00C0400F" w:rsidRPr="00161EDC" w14:paraId="415C26F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8EA12A" w14:textId="77777777" w:rsidR="00C0400F" w:rsidRPr="00161EDC" w:rsidRDefault="00C0400F" w:rsidP="002B2580">
            <w:pPr>
              <w:rPr>
                <w:rFonts w:ascii="Arial" w:hAnsi="Arial" w:cs="Arial"/>
                <w:b/>
                <w:bCs/>
                <w:sz w:val="20"/>
              </w:rPr>
            </w:pPr>
            <w:r w:rsidRPr="00161EDC">
              <w:rPr>
                <w:rFonts w:ascii="Arial" w:hAnsi="Arial" w:cs="Arial"/>
                <w:b/>
                <w:bCs/>
                <w:sz w:val="20"/>
              </w:rPr>
              <w:t>Námestie Ľudovíta Štúra</w:t>
            </w:r>
          </w:p>
        </w:tc>
        <w:tc>
          <w:tcPr>
            <w:tcW w:w="649" w:type="dxa"/>
            <w:tcBorders>
              <w:top w:val="nil"/>
              <w:left w:val="nil"/>
              <w:bottom w:val="single" w:sz="4" w:space="0" w:color="auto"/>
              <w:right w:val="single" w:sz="4" w:space="0" w:color="auto"/>
            </w:tcBorders>
            <w:shd w:val="clear" w:color="auto" w:fill="auto"/>
            <w:noWrap/>
            <w:vAlign w:val="bottom"/>
            <w:hideMark/>
          </w:tcPr>
          <w:p w14:paraId="1CC971FF"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726FDC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E2B9B3" w14:textId="77777777" w:rsidR="00C0400F" w:rsidRPr="00161EDC" w:rsidRDefault="00C0400F" w:rsidP="002B2580">
            <w:pPr>
              <w:jc w:val="right"/>
              <w:rPr>
                <w:rFonts w:ascii="Arial" w:hAnsi="Arial" w:cs="Arial"/>
                <w:sz w:val="20"/>
              </w:rPr>
            </w:pPr>
            <w:r w:rsidRPr="00161EDC">
              <w:rPr>
                <w:rFonts w:ascii="Arial" w:hAnsi="Arial" w:cs="Arial"/>
                <w:sz w:val="20"/>
              </w:rPr>
              <w:t>192,51</w:t>
            </w:r>
          </w:p>
        </w:tc>
        <w:tc>
          <w:tcPr>
            <w:tcW w:w="1480" w:type="dxa"/>
            <w:tcBorders>
              <w:top w:val="nil"/>
              <w:left w:val="nil"/>
              <w:bottom w:val="single" w:sz="4" w:space="0" w:color="auto"/>
              <w:right w:val="single" w:sz="4" w:space="0" w:color="auto"/>
            </w:tcBorders>
            <w:shd w:val="clear" w:color="auto" w:fill="auto"/>
            <w:noWrap/>
            <w:vAlign w:val="bottom"/>
            <w:hideMark/>
          </w:tcPr>
          <w:p w14:paraId="6DFACBF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707915"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7AE2024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7D5978"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2DE3320" w14:textId="77777777" w:rsidR="00C0400F" w:rsidRPr="00161EDC" w:rsidRDefault="00C0400F" w:rsidP="002B2580">
            <w:pPr>
              <w:jc w:val="right"/>
              <w:rPr>
                <w:rFonts w:ascii="Arial CE" w:hAnsi="Arial CE" w:cs="Calibri"/>
                <w:sz w:val="20"/>
              </w:rPr>
            </w:pPr>
          </w:p>
        </w:tc>
      </w:tr>
      <w:tr w:rsidR="00C0400F" w:rsidRPr="00161EDC" w14:paraId="73AA1B3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750CC59" w14:textId="77777777" w:rsidR="00C0400F" w:rsidRPr="00161EDC" w:rsidRDefault="00C0400F" w:rsidP="002B2580">
            <w:pPr>
              <w:rPr>
                <w:rFonts w:ascii="Arial" w:hAnsi="Arial" w:cs="Arial"/>
                <w:b/>
                <w:bCs/>
                <w:sz w:val="20"/>
              </w:rPr>
            </w:pPr>
            <w:r w:rsidRPr="00161EDC">
              <w:rPr>
                <w:rFonts w:ascii="Arial" w:hAnsi="Arial" w:cs="Arial"/>
                <w:b/>
                <w:bCs/>
                <w:sz w:val="20"/>
              </w:rPr>
              <w:t>Mostová</w:t>
            </w:r>
          </w:p>
        </w:tc>
        <w:tc>
          <w:tcPr>
            <w:tcW w:w="649" w:type="dxa"/>
            <w:tcBorders>
              <w:top w:val="nil"/>
              <w:left w:val="nil"/>
              <w:bottom w:val="single" w:sz="4" w:space="0" w:color="auto"/>
              <w:right w:val="single" w:sz="4" w:space="0" w:color="auto"/>
            </w:tcBorders>
            <w:shd w:val="clear" w:color="auto" w:fill="auto"/>
            <w:noWrap/>
            <w:vAlign w:val="bottom"/>
            <w:hideMark/>
          </w:tcPr>
          <w:p w14:paraId="41BC1F4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909331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FB12EA" w14:textId="77777777" w:rsidR="00C0400F" w:rsidRPr="00161EDC" w:rsidRDefault="00C0400F" w:rsidP="002B2580">
            <w:pPr>
              <w:jc w:val="right"/>
              <w:rPr>
                <w:rFonts w:ascii="Arial" w:hAnsi="Arial" w:cs="Arial"/>
                <w:sz w:val="20"/>
              </w:rPr>
            </w:pPr>
            <w:r w:rsidRPr="00161EDC">
              <w:rPr>
                <w:rFonts w:ascii="Arial" w:hAnsi="Arial" w:cs="Arial"/>
                <w:sz w:val="20"/>
              </w:rPr>
              <w:t>414,29</w:t>
            </w:r>
          </w:p>
        </w:tc>
        <w:tc>
          <w:tcPr>
            <w:tcW w:w="1480" w:type="dxa"/>
            <w:tcBorders>
              <w:top w:val="nil"/>
              <w:left w:val="nil"/>
              <w:bottom w:val="single" w:sz="4" w:space="0" w:color="auto"/>
              <w:right w:val="single" w:sz="4" w:space="0" w:color="auto"/>
            </w:tcBorders>
            <w:shd w:val="clear" w:color="auto" w:fill="auto"/>
            <w:noWrap/>
            <w:vAlign w:val="bottom"/>
            <w:hideMark/>
          </w:tcPr>
          <w:p w14:paraId="5B116F0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DC4497" w14:textId="77777777" w:rsidR="00C0400F" w:rsidRPr="00161EDC" w:rsidRDefault="00C0400F" w:rsidP="002B2580">
            <w:pPr>
              <w:rPr>
                <w:rFonts w:ascii="Arial" w:hAnsi="Arial" w:cs="Arial"/>
                <w:sz w:val="20"/>
              </w:rPr>
            </w:pPr>
            <w:r w:rsidRPr="00161EDC">
              <w:rPr>
                <w:rFonts w:ascii="Arial" w:hAnsi="Arial" w:cs="Arial"/>
                <w:sz w:val="20"/>
              </w:rPr>
              <w:t>Mostová</w:t>
            </w:r>
          </w:p>
        </w:tc>
        <w:tc>
          <w:tcPr>
            <w:tcW w:w="1122" w:type="dxa"/>
            <w:tcBorders>
              <w:top w:val="nil"/>
              <w:left w:val="nil"/>
              <w:bottom w:val="single" w:sz="4" w:space="0" w:color="auto"/>
              <w:right w:val="single" w:sz="4" w:space="0" w:color="auto"/>
            </w:tcBorders>
            <w:shd w:val="clear" w:color="auto" w:fill="FFFF00"/>
            <w:noWrap/>
            <w:vAlign w:val="bottom"/>
          </w:tcPr>
          <w:p w14:paraId="0B403CC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689C06"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A366413" w14:textId="77777777" w:rsidR="00C0400F" w:rsidRPr="00161EDC" w:rsidRDefault="00C0400F" w:rsidP="002B2580">
            <w:pPr>
              <w:jc w:val="right"/>
              <w:rPr>
                <w:rFonts w:ascii="Arial CE" w:hAnsi="Arial CE" w:cs="Calibri"/>
                <w:sz w:val="20"/>
              </w:rPr>
            </w:pPr>
          </w:p>
        </w:tc>
      </w:tr>
      <w:tr w:rsidR="00C0400F" w:rsidRPr="00161EDC" w14:paraId="6AB8192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FE23563" w14:textId="77777777" w:rsidR="00C0400F" w:rsidRPr="00161EDC" w:rsidRDefault="00C0400F" w:rsidP="002B2580">
            <w:pPr>
              <w:rPr>
                <w:rFonts w:ascii="Arial" w:hAnsi="Arial" w:cs="Arial"/>
                <w:b/>
                <w:bCs/>
                <w:sz w:val="20"/>
              </w:rPr>
            </w:pPr>
            <w:r w:rsidRPr="00161EDC">
              <w:rPr>
                <w:rFonts w:ascii="Arial" w:hAnsi="Arial" w:cs="Arial"/>
                <w:b/>
                <w:bCs/>
                <w:sz w:val="20"/>
              </w:rPr>
              <w:t>Mostová</w:t>
            </w:r>
          </w:p>
        </w:tc>
        <w:tc>
          <w:tcPr>
            <w:tcW w:w="649" w:type="dxa"/>
            <w:tcBorders>
              <w:top w:val="nil"/>
              <w:left w:val="nil"/>
              <w:bottom w:val="single" w:sz="4" w:space="0" w:color="auto"/>
              <w:right w:val="single" w:sz="4" w:space="0" w:color="auto"/>
            </w:tcBorders>
            <w:shd w:val="clear" w:color="auto" w:fill="auto"/>
            <w:noWrap/>
            <w:vAlign w:val="bottom"/>
            <w:hideMark/>
          </w:tcPr>
          <w:p w14:paraId="04270A4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8C2348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D665770" w14:textId="77777777" w:rsidR="00C0400F" w:rsidRPr="00161EDC" w:rsidRDefault="00C0400F" w:rsidP="002B2580">
            <w:pPr>
              <w:jc w:val="right"/>
              <w:rPr>
                <w:rFonts w:ascii="Arial" w:hAnsi="Arial" w:cs="Arial"/>
                <w:sz w:val="20"/>
              </w:rPr>
            </w:pPr>
            <w:r w:rsidRPr="00161EDC">
              <w:rPr>
                <w:rFonts w:ascii="Arial" w:hAnsi="Arial" w:cs="Arial"/>
                <w:sz w:val="20"/>
              </w:rPr>
              <w:t>676,61</w:t>
            </w:r>
          </w:p>
        </w:tc>
        <w:tc>
          <w:tcPr>
            <w:tcW w:w="1480" w:type="dxa"/>
            <w:tcBorders>
              <w:top w:val="nil"/>
              <w:left w:val="nil"/>
              <w:bottom w:val="single" w:sz="4" w:space="0" w:color="auto"/>
              <w:right w:val="single" w:sz="4" w:space="0" w:color="auto"/>
            </w:tcBorders>
            <w:shd w:val="clear" w:color="auto" w:fill="auto"/>
            <w:noWrap/>
            <w:vAlign w:val="bottom"/>
            <w:hideMark/>
          </w:tcPr>
          <w:p w14:paraId="5A35649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D5FD256" w14:textId="77777777" w:rsidR="00C0400F" w:rsidRPr="00161EDC" w:rsidRDefault="00C0400F" w:rsidP="002B2580">
            <w:pPr>
              <w:rPr>
                <w:rFonts w:ascii="Arial" w:hAnsi="Arial" w:cs="Arial"/>
                <w:sz w:val="20"/>
              </w:rPr>
            </w:pPr>
            <w:r w:rsidRPr="00161EDC">
              <w:rPr>
                <w:rFonts w:ascii="Arial" w:hAnsi="Arial" w:cs="Arial"/>
                <w:sz w:val="20"/>
              </w:rPr>
              <w:t>Mostová</w:t>
            </w:r>
          </w:p>
        </w:tc>
        <w:tc>
          <w:tcPr>
            <w:tcW w:w="1122" w:type="dxa"/>
            <w:tcBorders>
              <w:top w:val="nil"/>
              <w:left w:val="nil"/>
              <w:bottom w:val="single" w:sz="4" w:space="0" w:color="auto"/>
              <w:right w:val="single" w:sz="4" w:space="0" w:color="auto"/>
            </w:tcBorders>
            <w:shd w:val="clear" w:color="auto" w:fill="FFFF00"/>
            <w:noWrap/>
            <w:vAlign w:val="bottom"/>
          </w:tcPr>
          <w:p w14:paraId="701507E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DD20E0"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4B432A3C" w14:textId="77777777" w:rsidR="00C0400F" w:rsidRPr="00161EDC" w:rsidRDefault="00C0400F" w:rsidP="002B2580">
            <w:pPr>
              <w:jc w:val="right"/>
              <w:rPr>
                <w:rFonts w:ascii="Arial CE" w:hAnsi="Arial CE" w:cs="Calibri"/>
                <w:sz w:val="20"/>
              </w:rPr>
            </w:pPr>
          </w:p>
        </w:tc>
      </w:tr>
      <w:tr w:rsidR="00C0400F" w:rsidRPr="00161EDC" w14:paraId="75A9460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3AB14AA" w14:textId="77777777" w:rsidR="00C0400F" w:rsidRPr="00161EDC" w:rsidRDefault="00C0400F" w:rsidP="002B2580">
            <w:pPr>
              <w:rPr>
                <w:rFonts w:ascii="Arial" w:hAnsi="Arial" w:cs="Arial"/>
                <w:b/>
                <w:bCs/>
                <w:sz w:val="20"/>
              </w:rPr>
            </w:pPr>
            <w:r w:rsidRPr="00161EDC">
              <w:rPr>
                <w:rFonts w:ascii="Arial" w:hAnsi="Arial" w:cs="Arial"/>
                <w:b/>
                <w:bCs/>
                <w:sz w:val="20"/>
              </w:rPr>
              <w:t>Starý most</w:t>
            </w:r>
          </w:p>
        </w:tc>
        <w:tc>
          <w:tcPr>
            <w:tcW w:w="649" w:type="dxa"/>
            <w:tcBorders>
              <w:top w:val="nil"/>
              <w:left w:val="nil"/>
              <w:bottom w:val="single" w:sz="4" w:space="0" w:color="auto"/>
              <w:right w:val="single" w:sz="4" w:space="0" w:color="auto"/>
            </w:tcBorders>
            <w:shd w:val="clear" w:color="auto" w:fill="auto"/>
            <w:noWrap/>
            <w:vAlign w:val="bottom"/>
            <w:hideMark/>
          </w:tcPr>
          <w:p w14:paraId="45448983"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15C329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0CC58E" w14:textId="77777777" w:rsidR="00C0400F" w:rsidRPr="00161EDC" w:rsidRDefault="00C0400F" w:rsidP="002B2580">
            <w:pPr>
              <w:jc w:val="right"/>
              <w:rPr>
                <w:rFonts w:ascii="Arial" w:hAnsi="Arial" w:cs="Arial"/>
                <w:sz w:val="20"/>
              </w:rPr>
            </w:pPr>
            <w:r w:rsidRPr="00161EDC">
              <w:rPr>
                <w:rFonts w:ascii="Arial" w:hAnsi="Arial" w:cs="Arial"/>
                <w:sz w:val="20"/>
              </w:rPr>
              <w:t>2 641,12</w:t>
            </w:r>
          </w:p>
        </w:tc>
        <w:tc>
          <w:tcPr>
            <w:tcW w:w="1480" w:type="dxa"/>
            <w:tcBorders>
              <w:top w:val="nil"/>
              <w:left w:val="nil"/>
              <w:bottom w:val="single" w:sz="4" w:space="0" w:color="auto"/>
              <w:right w:val="single" w:sz="4" w:space="0" w:color="auto"/>
            </w:tcBorders>
            <w:shd w:val="clear" w:color="auto" w:fill="auto"/>
            <w:noWrap/>
            <w:vAlign w:val="bottom"/>
            <w:hideMark/>
          </w:tcPr>
          <w:p w14:paraId="7A03D38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D7582E" w14:textId="77777777" w:rsidR="00C0400F" w:rsidRPr="00161EDC" w:rsidRDefault="00C0400F" w:rsidP="002B2580">
            <w:pPr>
              <w:rPr>
                <w:rFonts w:ascii="Arial" w:hAnsi="Arial" w:cs="Arial"/>
                <w:sz w:val="20"/>
              </w:rPr>
            </w:pPr>
            <w:r w:rsidRPr="00161EDC">
              <w:rPr>
                <w:rFonts w:ascii="Arial" w:hAnsi="Arial" w:cs="Arial"/>
                <w:sz w:val="20"/>
              </w:rPr>
              <w:t>Starý most</w:t>
            </w:r>
          </w:p>
        </w:tc>
        <w:tc>
          <w:tcPr>
            <w:tcW w:w="1122" w:type="dxa"/>
            <w:tcBorders>
              <w:top w:val="nil"/>
              <w:left w:val="nil"/>
              <w:bottom w:val="single" w:sz="4" w:space="0" w:color="auto"/>
              <w:right w:val="single" w:sz="4" w:space="0" w:color="auto"/>
            </w:tcBorders>
            <w:shd w:val="clear" w:color="auto" w:fill="FFFF00"/>
            <w:noWrap/>
            <w:vAlign w:val="bottom"/>
          </w:tcPr>
          <w:p w14:paraId="035ED11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87A330"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98C47BF" w14:textId="77777777" w:rsidR="00C0400F" w:rsidRPr="00161EDC" w:rsidRDefault="00C0400F" w:rsidP="002B2580">
            <w:pPr>
              <w:jc w:val="right"/>
              <w:rPr>
                <w:rFonts w:ascii="Arial CE" w:hAnsi="Arial CE" w:cs="Calibri"/>
                <w:sz w:val="20"/>
              </w:rPr>
            </w:pPr>
          </w:p>
        </w:tc>
      </w:tr>
      <w:tr w:rsidR="00C0400F" w:rsidRPr="00161EDC" w14:paraId="5A238F2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9F033A3" w14:textId="77777777" w:rsidR="00C0400F" w:rsidRPr="00161EDC" w:rsidRDefault="00C0400F" w:rsidP="002B2580">
            <w:pPr>
              <w:rPr>
                <w:rFonts w:ascii="Arial" w:hAnsi="Arial" w:cs="Arial"/>
                <w:b/>
                <w:bCs/>
                <w:sz w:val="20"/>
              </w:rPr>
            </w:pPr>
            <w:r w:rsidRPr="00161EDC">
              <w:rPr>
                <w:rFonts w:ascii="Arial" w:hAnsi="Arial" w:cs="Arial"/>
                <w:b/>
                <w:bCs/>
                <w:sz w:val="20"/>
              </w:rPr>
              <w:t>Starý most</w:t>
            </w:r>
          </w:p>
        </w:tc>
        <w:tc>
          <w:tcPr>
            <w:tcW w:w="649" w:type="dxa"/>
            <w:tcBorders>
              <w:top w:val="nil"/>
              <w:left w:val="nil"/>
              <w:bottom w:val="single" w:sz="4" w:space="0" w:color="auto"/>
              <w:right w:val="single" w:sz="4" w:space="0" w:color="auto"/>
            </w:tcBorders>
            <w:shd w:val="clear" w:color="auto" w:fill="auto"/>
            <w:noWrap/>
            <w:vAlign w:val="bottom"/>
            <w:hideMark/>
          </w:tcPr>
          <w:p w14:paraId="0EF9DDF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2C4256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9DC3C8E" w14:textId="77777777" w:rsidR="00C0400F" w:rsidRPr="00161EDC" w:rsidRDefault="00C0400F" w:rsidP="002B2580">
            <w:pPr>
              <w:jc w:val="right"/>
              <w:rPr>
                <w:rFonts w:ascii="Arial" w:hAnsi="Arial" w:cs="Arial"/>
                <w:sz w:val="20"/>
              </w:rPr>
            </w:pPr>
            <w:r w:rsidRPr="00161EDC">
              <w:rPr>
                <w:rFonts w:ascii="Arial" w:hAnsi="Arial" w:cs="Arial"/>
                <w:sz w:val="20"/>
              </w:rPr>
              <w:t>2 622,79</w:t>
            </w:r>
          </w:p>
        </w:tc>
        <w:tc>
          <w:tcPr>
            <w:tcW w:w="1480" w:type="dxa"/>
            <w:tcBorders>
              <w:top w:val="nil"/>
              <w:left w:val="nil"/>
              <w:bottom w:val="single" w:sz="4" w:space="0" w:color="auto"/>
              <w:right w:val="single" w:sz="4" w:space="0" w:color="auto"/>
            </w:tcBorders>
            <w:shd w:val="clear" w:color="auto" w:fill="auto"/>
            <w:noWrap/>
            <w:vAlign w:val="bottom"/>
            <w:hideMark/>
          </w:tcPr>
          <w:p w14:paraId="710C06C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56BD48E" w14:textId="77777777" w:rsidR="00C0400F" w:rsidRPr="00161EDC" w:rsidRDefault="00C0400F" w:rsidP="002B2580">
            <w:pPr>
              <w:rPr>
                <w:rFonts w:ascii="Arial" w:hAnsi="Arial" w:cs="Arial"/>
                <w:sz w:val="20"/>
              </w:rPr>
            </w:pPr>
            <w:r w:rsidRPr="00161EDC">
              <w:rPr>
                <w:rFonts w:ascii="Arial" w:hAnsi="Arial" w:cs="Arial"/>
                <w:sz w:val="20"/>
              </w:rPr>
              <w:t>Starý most</w:t>
            </w:r>
          </w:p>
        </w:tc>
        <w:tc>
          <w:tcPr>
            <w:tcW w:w="1122" w:type="dxa"/>
            <w:tcBorders>
              <w:top w:val="nil"/>
              <w:left w:val="nil"/>
              <w:bottom w:val="single" w:sz="4" w:space="0" w:color="auto"/>
              <w:right w:val="single" w:sz="4" w:space="0" w:color="auto"/>
            </w:tcBorders>
            <w:shd w:val="clear" w:color="auto" w:fill="FFFF00"/>
            <w:noWrap/>
            <w:vAlign w:val="bottom"/>
          </w:tcPr>
          <w:p w14:paraId="44C63F8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47EEB58"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4173A48" w14:textId="77777777" w:rsidR="00C0400F" w:rsidRPr="00161EDC" w:rsidRDefault="00C0400F" w:rsidP="002B2580">
            <w:pPr>
              <w:jc w:val="right"/>
              <w:rPr>
                <w:rFonts w:ascii="Arial CE" w:hAnsi="Arial CE" w:cs="Calibri"/>
                <w:sz w:val="20"/>
              </w:rPr>
            </w:pPr>
          </w:p>
        </w:tc>
      </w:tr>
      <w:tr w:rsidR="00C0400F" w:rsidRPr="00161EDC" w14:paraId="44D83473"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138CC4D" w14:textId="77777777" w:rsidR="00C0400F" w:rsidRPr="00161EDC" w:rsidRDefault="00C0400F" w:rsidP="002B2580">
            <w:pPr>
              <w:rPr>
                <w:rFonts w:ascii="Arial" w:hAnsi="Arial" w:cs="Arial"/>
                <w:b/>
                <w:bCs/>
                <w:sz w:val="20"/>
              </w:rPr>
            </w:pPr>
            <w:r w:rsidRPr="00161EDC">
              <w:rPr>
                <w:rFonts w:ascii="Arial" w:hAnsi="Arial" w:cs="Arial"/>
                <w:b/>
                <w:bCs/>
                <w:sz w:val="20"/>
              </w:rPr>
              <w:t>Námestie Ľudovíta Štúra</w:t>
            </w:r>
          </w:p>
        </w:tc>
        <w:tc>
          <w:tcPr>
            <w:tcW w:w="649" w:type="dxa"/>
            <w:tcBorders>
              <w:top w:val="nil"/>
              <w:left w:val="nil"/>
              <w:bottom w:val="single" w:sz="4" w:space="0" w:color="auto"/>
              <w:right w:val="single" w:sz="4" w:space="0" w:color="auto"/>
            </w:tcBorders>
            <w:shd w:val="clear" w:color="auto" w:fill="auto"/>
            <w:noWrap/>
            <w:vAlign w:val="bottom"/>
            <w:hideMark/>
          </w:tcPr>
          <w:p w14:paraId="1B0271B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7D1B88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A1B3BE" w14:textId="77777777" w:rsidR="00C0400F" w:rsidRPr="00161EDC" w:rsidRDefault="00C0400F" w:rsidP="002B2580">
            <w:pPr>
              <w:jc w:val="right"/>
              <w:rPr>
                <w:rFonts w:ascii="Arial" w:hAnsi="Arial" w:cs="Arial"/>
                <w:sz w:val="20"/>
              </w:rPr>
            </w:pPr>
            <w:r w:rsidRPr="00161EDC">
              <w:rPr>
                <w:rFonts w:ascii="Arial" w:hAnsi="Arial" w:cs="Arial"/>
                <w:sz w:val="20"/>
              </w:rPr>
              <w:t>275,71</w:t>
            </w:r>
          </w:p>
        </w:tc>
        <w:tc>
          <w:tcPr>
            <w:tcW w:w="1480" w:type="dxa"/>
            <w:tcBorders>
              <w:top w:val="nil"/>
              <w:left w:val="nil"/>
              <w:bottom w:val="single" w:sz="4" w:space="0" w:color="auto"/>
              <w:right w:val="single" w:sz="4" w:space="0" w:color="auto"/>
            </w:tcBorders>
            <w:shd w:val="clear" w:color="auto" w:fill="auto"/>
            <w:noWrap/>
            <w:vAlign w:val="bottom"/>
            <w:hideMark/>
          </w:tcPr>
          <w:p w14:paraId="7D79548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2AD2E24" w14:textId="77777777" w:rsidR="00C0400F" w:rsidRPr="00161EDC" w:rsidRDefault="00C0400F" w:rsidP="002B2580">
            <w:pPr>
              <w:rPr>
                <w:rFonts w:ascii="Arial" w:hAnsi="Arial" w:cs="Arial"/>
                <w:sz w:val="20"/>
              </w:rPr>
            </w:pPr>
            <w:r w:rsidRPr="00161EDC">
              <w:rPr>
                <w:rFonts w:ascii="Arial" w:hAnsi="Arial" w:cs="Arial"/>
                <w:sz w:val="20"/>
              </w:rPr>
              <w:t>Námestie Ľudovíta Štúra</w:t>
            </w:r>
          </w:p>
        </w:tc>
        <w:tc>
          <w:tcPr>
            <w:tcW w:w="1122" w:type="dxa"/>
            <w:tcBorders>
              <w:top w:val="nil"/>
              <w:left w:val="nil"/>
              <w:bottom w:val="single" w:sz="4" w:space="0" w:color="auto"/>
              <w:right w:val="single" w:sz="4" w:space="0" w:color="auto"/>
            </w:tcBorders>
            <w:shd w:val="clear" w:color="auto" w:fill="FFFF00"/>
            <w:noWrap/>
            <w:vAlign w:val="bottom"/>
          </w:tcPr>
          <w:p w14:paraId="38CFE63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C04665"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D5945D0" w14:textId="77777777" w:rsidR="00C0400F" w:rsidRPr="00161EDC" w:rsidRDefault="00C0400F" w:rsidP="002B2580">
            <w:pPr>
              <w:jc w:val="right"/>
              <w:rPr>
                <w:rFonts w:ascii="Arial CE" w:hAnsi="Arial CE" w:cs="Calibri"/>
                <w:sz w:val="20"/>
              </w:rPr>
            </w:pPr>
          </w:p>
        </w:tc>
      </w:tr>
      <w:tr w:rsidR="00C0400F" w:rsidRPr="00161EDC" w14:paraId="7A67F56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560EB3B" w14:textId="77777777" w:rsidR="00C0400F" w:rsidRPr="00161EDC" w:rsidRDefault="00C0400F" w:rsidP="002B2580">
            <w:pPr>
              <w:rPr>
                <w:rFonts w:ascii="Arial" w:hAnsi="Arial" w:cs="Arial"/>
                <w:b/>
                <w:bCs/>
                <w:sz w:val="20"/>
              </w:rPr>
            </w:pPr>
            <w:r w:rsidRPr="00161EDC">
              <w:rPr>
                <w:rFonts w:ascii="Arial" w:hAnsi="Arial" w:cs="Arial"/>
                <w:b/>
                <w:bCs/>
                <w:sz w:val="20"/>
              </w:rPr>
              <w:t>Americké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622D0CE6"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554C4E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1364C1" w14:textId="77777777" w:rsidR="00C0400F" w:rsidRPr="00161EDC" w:rsidRDefault="00C0400F" w:rsidP="002B2580">
            <w:pPr>
              <w:jc w:val="right"/>
              <w:rPr>
                <w:rFonts w:ascii="Arial" w:hAnsi="Arial" w:cs="Arial"/>
                <w:sz w:val="20"/>
              </w:rPr>
            </w:pPr>
            <w:r w:rsidRPr="00161EDC">
              <w:rPr>
                <w:rFonts w:ascii="Arial" w:hAnsi="Arial" w:cs="Arial"/>
                <w:sz w:val="20"/>
              </w:rPr>
              <w:t>605,82</w:t>
            </w:r>
          </w:p>
        </w:tc>
        <w:tc>
          <w:tcPr>
            <w:tcW w:w="1480" w:type="dxa"/>
            <w:tcBorders>
              <w:top w:val="nil"/>
              <w:left w:val="nil"/>
              <w:bottom w:val="single" w:sz="4" w:space="0" w:color="auto"/>
              <w:right w:val="single" w:sz="4" w:space="0" w:color="auto"/>
            </w:tcBorders>
            <w:shd w:val="clear" w:color="auto" w:fill="auto"/>
            <w:noWrap/>
            <w:vAlign w:val="bottom"/>
            <w:hideMark/>
          </w:tcPr>
          <w:p w14:paraId="130D23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24E63D"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74A1AB0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92AB83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76E9978D" w14:textId="77777777" w:rsidR="00C0400F" w:rsidRPr="00161EDC" w:rsidRDefault="00C0400F" w:rsidP="002B2580">
            <w:pPr>
              <w:jc w:val="right"/>
              <w:rPr>
                <w:rFonts w:ascii="Arial CE" w:hAnsi="Arial CE" w:cs="Calibri"/>
                <w:sz w:val="20"/>
              </w:rPr>
            </w:pPr>
          </w:p>
        </w:tc>
      </w:tr>
      <w:tr w:rsidR="00C0400F" w:rsidRPr="00161EDC" w14:paraId="5A1FA767"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3D7F81" w14:textId="77777777" w:rsidR="00C0400F" w:rsidRPr="00161EDC" w:rsidRDefault="00C0400F" w:rsidP="002B2580">
            <w:pPr>
              <w:rPr>
                <w:rFonts w:ascii="Arial" w:hAnsi="Arial" w:cs="Arial"/>
                <w:b/>
                <w:bCs/>
                <w:sz w:val="20"/>
              </w:rPr>
            </w:pPr>
            <w:r w:rsidRPr="00161EDC">
              <w:rPr>
                <w:rFonts w:ascii="Arial" w:hAnsi="Arial" w:cs="Arial"/>
                <w:b/>
                <w:bCs/>
                <w:sz w:val="20"/>
              </w:rPr>
              <w:t>Americké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2F5135AE"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985286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6CEF98" w14:textId="77777777" w:rsidR="00C0400F" w:rsidRPr="00161EDC" w:rsidRDefault="00C0400F" w:rsidP="002B2580">
            <w:pPr>
              <w:jc w:val="right"/>
              <w:rPr>
                <w:rFonts w:ascii="Arial" w:hAnsi="Arial" w:cs="Arial"/>
                <w:sz w:val="20"/>
              </w:rPr>
            </w:pPr>
            <w:r w:rsidRPr="00161EDC">
              <w:rPr>
                <w:rFonts w:ascii="Arial" w:hAnsi="Arial" w:cs="Arial"/>
                <w:sz w:val="20"/>
              </w:rPr>
              <w:t>885,00</w:t>
            </w:r>
          </w:p>
        </w:tc>
        <w:tc>
          <w:tcPr>
            <w:tcW w:w="1480" w:type="dxa"/>
            <w:tcBorders>
              <w:top w:val="nil"/>
              <w:left w:val="nil"/>
              <w:bottom w:val="single" w:sz="4" w:space="0" w:color="auto"/>
              <w:right w:val="single" w:sz="4" w:space="0" w:color="auto"/>
            </w:tcBorders>
            <w:shd w:val="clear" w:color="auto" w:fill="auto"/>
            <w:noWrap/>
            <w:vAlign w:val="bottom"/>
            <w:hideMark/>
          </w:tcPr>
          <w:p w14:paraId="4230847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A56B8CC"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4BFC55B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70D44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58D55C1" w14:textId="77777777" w:rsidR="00C0400F" w:rsidRPr="00161EDC" w:rsidRDefault="00C0400F" w:rsidP="002B2580">
            <w:pPr>
              <w:jc w:val="right"/>
              <w:rPr>
                <w:rFonts w:ascii="Arial CE" w:hAnsi="Arial CE" w:cs="Calibri"/>
                <w:sz w:val="20"/>
              </w:rPr>
            </w:pPr>
          </w:p>
        </w:tc>
      </w:tr>
      <w:tr w:rsidR="00C0400F" w:rsidRPr="00161EDC" w14:paraId="1F92B9E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65EF8A" w14:textId="77777777" w:rsidR="00C0400F" w:rsidRPr="00161EDC" w:rsidRDefault="00C0400F" w:rsidP="002B2580">
            <w:pPr>
              <w:rPr>
                <w:rFonts w:ascii="Arial" w:hAnsi="Arial" w:cs="Arial"/>
                <w:b/>
                <w:bCs/>
                <w:sz w:val="20"/>
              </w:rPr>
            </w:pPr>
            <w:r w:rsidRPr="00161EDC">
              <w:rPr>
                <w:rFonts w:ascii="Arial" w:hAnsi="Arial" w:cs="Arial"/>
                <w:b/>
                <w:bCs/>
                <w:sz w:val="20"/>
              </w:rPr>
              <w:t>Banskobystrická</w:t>
            </w:r>
          </w:p>
        </w:tc>
        <w:tc>
          <w:tcPr>
            <w:tcW w:w="649" w:type="dxa"/>
            <w:tcBorders>
              <w:top w:val="nil"/>
              <w:left w:val="nil"/>
              <w:bottom w:val="single" w:sz="4" w:space="0" w:color="auto"/>
              <w:right w:val="single" w:sz="4" w:space="0" w:color="auto"/>
            </w:tcBorders>
            <w:shd w:val="clear" w:color="auto" w:fill="auto"/>
            <w:noWrap/>
            <w:vAlign w:val="bottom"/>
            <w:hideMark/>
          </w:tcPr>
          <w:p w14:paraId="60A341C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21FFF9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9CD41D" w14:textId="77777777" w:rsidR="00C0400F" w:rsidRPr="00161EDC" w:rsidRDefault="00C0400F" w:rsidP="002B2580">
            <w:pPr>
              <w:jc w:val="right"/>
              <w:rPr>
                <w:rFonts w:ascii="Arial" w:hAnsi="Arial" w:cs="Arial"/>
                <w:sz w:val="20"/>
              </w:rPr>
            </w:pPr>
            <w:r w:rsidRPr="00161EDC">
              <w:rPr>
                <w:rFonts w:ascii="Arial" w:hAnsi="Arial" w:cs="Arial"/>
                <w:sz w:val="20"/>
              </w:rPr>
              <w:t>617,23</w:t>
            </w:r>
          </w:p>
        </w:tc>
        <w:tc>
          <w:tcPr>
            <w:tcW w:w="1480" w:type="dxa"/>
            <w:tcBorders>
              <w:top w:val="nil"/>
              <w:left w:val="nil"/>
              <w:bottom w:val="single" w:sz="4" w:space="0" w:color="auto"/>
              <w:right w:val="single" w:sz="4" w:space="0" w:color="auto"/>
            </w:tcBorders>
            <w:shd w:val="clear" w:color="auto" w:fill="auto"/>
            <w:noWrap/>
            <w:vAlign w:val="bottom"/>
            <w:hideMark/>
          </w:tcPr>
          <w:p w14:paraId="2B8246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FD3F6DF" w14:textId="77777777" w:rsidR="00C0400F" w:rsidRPr="00161EDC" w:rsidRDefault="00C0400F" w:rsidP="002B2580">
            <w:pPr>
              <w:rPr>
                <w:rFonts w:ascii="Arial" w:hAnsi="Arial" w:cs="Arial"/>
                <w:sz w:val="20"/>
              </w:rPr>
            </w:pPr>
            <w:r w:rsidRPr="00161EDC">
              <w:rPr>
                <w:rFonts w:ascii="Arial" w:hAnsi="Arial" w:cs="Arial"/>
                <w:sz w:val="20"/>
              </w:rPr>
              <w:t>Banskobytrická</w:t>
            </w:r>
          </w:p>
        </w:tc>
        <w:tc>
          <w:tcPr>
            <w:tcW w:w="1122" w:type="dxa"/>
            <w:tcBorders>
              <w:top w:val="nil"/>
              <w:left w:val="nil"/>
              <w:bottom w:val="single" w:sz="4" w:space="0" w:color="auto"/>
              <w:right w:val="single" w:sz="4" w:space="0" w:color="auto"/>
            </w:tcBorders>
            <w:shd w:val="clear" w:color="auto" w:fill="FFFF00"/>
            <w:noWrap/>
            <w:vAlign w:val="bottom"/>
          </w:tcPr>
          <w:p w14:paraId="41B2A2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1E56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0FF75C0B" w14:textId="77777777" w:rsidR="00C0400F" w:rsidRPr="00161EDC" w:rsidRDefault="00C0400F" w:rsidP="002B2580">
            <w:pPr>
              <w:jc w:val="right"/>
              <w:rPr>
                <w:rFonts w:ascii="Arial CE" w:hAnsi="Arial CE" w:cs="Calibri"/>
                <w:sz w:val="20"/>
              </w:rPr>
            </w:pPr>
          </w:p>
        </w:tc>
      </w:tr>
      <w:tr w:rsidR="00C0400F" w:rsidRPr="00161EDC" w14:paraId="27C96D4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AF3D88B" w14:textId="77777777" w:rsidR="00C0400F" w:rsidRPr="00161EDC" w:rsidRDefault="00C0400F" w:rsidP="002B2580">
            <w:pPr>
              <w:rPr>
                <w:rFonts w:ascii="Arial" w:hAnsi="Arial" w:cs="Arial"/>
                <w:b/>
                <w:bCs/>
                <w:sz w:val="20"/>
              </w:rPr>
            </w:pPr>
            <w:r w:rsidRPr="00161EDC">
              <w:rPr>
                <w:rFonts w:ascii="Arial" w:hAnsi="Arial" w:cs="Arial"/>
                <w:b/>
                <w:bCs/>
                <w:sz w:val="20"/>
              </w:rPr>
              <w:t>Banskobystrická</w:t>
            </w:r>
          </w:p>
        </w:tc>
        <w:tc>
          <w:tcPr>
            <w:tcW w:w="649" w:type="dxa"/>
            <w:tcBorders>
              <w:top w:val="nil"/>
              <w:left w:val="nil"/>
              <w:bottom w:val="single" w:sz="4" w:space="0" w:color="auto"/>
              <w:right w:val="single" w:sz="4" w:space="0" w:color="auto"/>
            </w:tcBorders>
            <w:shd w:val="clear" w:color="auto" w:fill="auto"/>
            <w:noWrap/>
            <w:vAlign w:val="bottom"/>
            <w:hideMark/>
          </w:tcPr>
          <w:p w14:paraId="57C73AB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11245FB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79A6A9" w14:textId="77777777" w:rsidR="00C0400F" w:rsidRPr="00161EDC" w:rsidRDefault="00C0400F" w:rsidP="002B2580">
            <w:pPr>
              <w:jc w:val="right"/>
              <w:rPr>
                <w:rFonts w:ascii="Arial" w:hAnsi="Arial" w:cs="Arial"/>
                <w:sz w:val="20"/>
              </w:rPr>
            </w:pPr>
            <w:r w:rsidRPr="00161EDC">
              <w:rPr>
                <w:rFonts w:ascii="Arial" w:hAnsi="Arial" w:cs="Arial"/>
                <w:sz w:val="20"/>
              </w:rPr>
              <w:t>362,35</w:t>
            </w:r>
          </w:p>
        </w:tc>
        <w:tc>
          <w:tcPr>
            <w:tcW w:w="1480" w:type="dxa"/>
            <w:tcBorders>
              <w:top w:val="nil"/>
              <w:left w:val="nil"/>
              <w:bottom w:val="single" w:sz="4" w:space="0" w:color="auto"/>
              <w:right w:val="single" w:sz="4" w:space="0" w:color="auto"/>
            </w:tcBorders>
            <w:shd w:val="clear" w:color="auto" w:fill="auto"/>
            <w:noWrap/>
            <w:vAlign w:val="bottom"/>
            <w:hideMark/>
          </w:tcPr>
          <w:p w14:paraId="44FB626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FC0946" w14:textId="77777777" w:rsidR="00C0400F" w:rsidRPr="00161EDC" w:rsidRDefault="00C0400F" w:rsidP="002B2580">
            <w:pPr>
              <w:rPr>
                <w:rFonts w:ascii="Arial" w:hAnsi="Arial" w:cs="Arial"/>
                <w:sz w:val="20"/>
              </w:rPr>
            </w:pPr>
            <w:r w:rsidRPr="00161EDC">
              <w:rPr>
                <w:rFonts w:ascii="Arial" w:hAnsi="Arial" w:cs="Arial"/>
                <w:sz w:val="20"/>
              </w:rPr>
              <w:t>Banskobystrická</w:t>
            </w:r>
          </w:p>
        </w:tc>
        <w:tc>
          <w:tcPr>
            <w:tcW w:w="1122" w:type="dxa"/>
            <w:tcBorders>
              <w:top w:val="nil"/>
              <w:left w:val="nil"/>
              <w:bottom w:val="single" w:sz="4" w:space="0" w:color="auto"/>
              <w:right w:val="single" w:sz="4" w:space="0" w:color="auto"/>
            </w:tcBorders>
            <w:shd w:val="clear" w:color="auto" w:fill="FFFF00"/>
            <w:noWrap/>
            <w:vAlign w:val="bottom"/>
          </w:tcPr>
          <w:p w14:paraId="31FCB12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625D0CE"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33C85749" w14:textId="77777777" w:rsidR="00C0400F" w:rsidRPr="00161EDC" w:rsidRDefault="00C0400F" w:rsidP="002B2580">
            <w:pPr>
              <w:jc w:val="right"/>
              <w:rPr>
                <w:rFonts w:ascii="Arial CE" w:hAnsi="Arial CE" w:cs="Calibri"/>
                <w:sz w:val="20"/>
              </w:rPr>
            </w:pPr>
          </w:p>
        </w:tc>
      </w:tr>
      <w:tr w:rsidR="00C0400F" w:rsidRPr="00161EDC" w14:paraId="5266B92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72FE62" w14:textId="77777777" w:rsidR="00C0400F" w:rsidRPr="00161EDC" w:rsidRDefault="00C0400F" w:rsidP="002B2580">
            <w:pPr>
              <w:rPr>
                <w:rFonts w:ascii="Arial" w:hAnsi="Arial" w:cs="Arial"/>
                <w:b/>
                <w:bCs/>
                <w:sz w:val="20"/>
              </w:rPr>
            </w:pPr>
            <w:r w:rsidRPr="00161EDC">
              <w:rPr>
                <w:rFonts w:ascii="Arial" w:hAnsi="Arial" w:cs="Arial"/>
                <w:b/>
                <w:bCs/>
                <w:sz w:val="20"/>
              </w:rPr>
              <w:t>Floriánske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5795E68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CB94BF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A41FCA" w14:textId="77777777" w:rsidR="00C0400F" w:rsidRPr="00161EDC" w:rsidRDefault="00C0400F" w:rsidP="002B2580">
            <w:pPr>
              <w:jc w:val="right"/>
              <w:rPr>
                <w:rFonts w:ascii="Arial" w:hAnsi="Arial" w:cs="Arial"/>
                <w:sz w:val="20"/>
              </w:rPr>
            </w:pPr>
            <w:r w:rsidRPr="00161EDC">
              <w:rPr>
                <w:rFonts w:ascii="Arial" w:hAnsi="Arial" w:cs="Arial"/>
                <w:sz w:val="20"/>
              </w:rPr>
              <w:t>551,93</w:t>
            </w:r>
          </w:p>
        </w:tc>
        <w:tc>
          <w:tcPr>
            <w:tcW w:w="1480" w:type="dxa"/>
            <w:tcBorders>
              <w:top w:val="nil"/>
              <w:left w:val="nil"/>
              <w:bottom w:val="single" w:sz="4" w:space="0" w:color="auto"/>
              <w:right w:val="single" w:sz="4" w:space="0" w:color="auto"/>
            </w:tcBorders>
            <w:shd w:val="clear" w:color="auto" w:fill="auto"/>
            <w:noWrap/>
            <w:vAlign w:val="bottom"/>
            <w:hideMark/>
          </w:tcPr>
          <w:p w14:paraId="4264792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888ECF"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48DB532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128CC3"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FAEDD25" w14:textId="77777777" w:rsidR="00C0400F" w:rsidRPr="00161EDC" w:rsidRDefault="00C0400F" w:rsidP="002B2580">
            <w:pPr>
              <w:jc w:val="right"/>
              <w:rPr>
                <w:rFonts w:ascii="Arial CE" w:hAnsi="Arial CE" w:cs="Calibri"/>
                <w:sz w:val="20"/>
              </w:rPr>
            </w:pPr>
          </w:p>
        </w:tc>
      </w:tr>
      <w:tr w:rsidR="00C0400F" w:rsidRPr="00161EDC" w14:paraId="4704885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D99F13" w14:textId="77777777" w:rsidR="00C0400F" w:rsidRPr="00161EDC" w:rsidRDefault="00C0400F" w:rsidP="002B2580">
            <w:pPr>
              <w:rPr>
                <w:rFonts w:ascii="Arial" w:hAnsi="Arial" w:cs="Arial"/>
                <w:b/>
                <w:bCs/>
                <w:sz w:val="20"/>
              </w:rPr>
            </w:pPr>
            <w:r w:rsidRPr="00161EDC">
              <w:rPr>
                <w:rFonts w:ascii="Arial" w:hAnsi="Arial" w:cs="Arial"/>
                <w:b/>
                <w:bCs/>
                <w:sz w:val="20"/>
              </w:rPr>
              <w:t>Floriánske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3CB8858D"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DE8506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4618BFC" w14:textId="77777777" w:rsidR="00C0400F" w:rsidRPr="00161EDC" w:rsidRDefault="00C0400F" w:rsidP="002B2580">
            <w:pPr>
              <w:jc w:val="right"/>
              <w:rPr>
                <w:rFonts w:ascii="Arial" w:hAnsi="Arial" w:cs="Arial"/>
                <w:sz w:val="20"/>
              </w:rPr>
            </w:pPr>
            <w:r w:rsidRPr="00161EDC">
              <w:rPr>
                <w:rFonts w:ascii="Arial" w:hAnsi="Arial" w:cs="Arial"/>
                <w:sz w:val="20"/>
              </w:rPr>
              <w:t>494,47</w:t>
            </w:r>
          </w:p>
        </w:tc>
        <w:tc>
          <w:tcPr>
            <w:tcW w:w="1480" w:type="dxa"/>
            <w:tcBorders>
              <w:top w:val="nil"/>
              <w:left w:val="nil"/>
              <w:bottom w:val="single" w:sz="4" w:space="0" w:color="auto"/>
              <w:right w:val="single" w:sz="4" w:space="0" w:color="auto"/>
            </w:tcBorders>
            <w:shd w:val="clear" w:color="auto" w:fill="auto"/>
            <w:noWrap/>
            <w:vAlign w:val="bottom"/>
            <w:hideMark/>
          </w:tcPr>
          <w:p w14:paraId="4D44131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9D63AC" w14:textId="77777777" w:rsidR="00C0400F" w:rsidRPr="00161EDC" w:rsidRDefault="00C0400F" w:rsidP="002B2580">
            <w:pPr>
              <w:rPr>
                <w:rFonts w:ascii="Arial" w:hAnsi="Arial" w:cs="Arial"/>
                <w:sz w:val="20"/>
              </w:rPr>
            </w:pPr>
            <w:r w:rsidRPr="00161EDC">
              <w:rPr>
                <w:rFonts w:ascii="Arial" w:hAnsi="Arial" w:cs="Arial"/>
                <w:sz w:val="20"/>
              </w:rPr>
              <w:t>Floriánske námestie</w:t>
            </w:r>
          </w:p>
        </w:tc>
        <w:tc>
          <w:tcPr>
            <w:tcW w:w="1122" w:type="dxa"/>
            <w:tcBorders>
              <w:top w:val="nil"/>
              <w:left w:val="nil"/>
              <w:bottom w:val="single" w:sz="4" w:space="0" w:color="auto"/>
              <w:right w:val="single" w:sz="4" w:space="0" w:color="auto"/>
            </w:tcBorders>
            <w:shd w:val="clear" w:color="auto" w:fill="FFFF00"/>
            <w:noWrap/>
            <w:vAlign w:val="bottom"/>
          </w:tcPr>
          <w:p w14:paraId="7C05A3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514863"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C52FEC4" w14:textId="77777777" w:rsidR="00C0400F" w:rsidRPr="00161EDC" w:rsidRDefault="00C0400F" w:rsidP="002B2580">
            <w:pPr>
              <w:jc w:val="right"/>
              <w:rPr>
                <w:rFonts w:ascii="Arial CE" w:hAnsi="Arial CE" w:cs="Calibri"/>
                <w:sz w:val="20"/>
              </w:rPr>
            </w:pPr>
          </w:p>
        </w:tc>
      </w:tr>
      <w:tr w:rsidR="00C0400F" w:rsidRPr="00161EDC" w14:paraId="1C9C2A7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EF0AB6"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547A95D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DD291D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3215A4" w14:textId="77777777" w:rsidR="00C0400F" w:rsidRPr="00161EDC" w:rsidRDefault="00C0400F" w:rsidP="002B2580">
            <w:pPr>
              <w:jc w:val="right"/>
              <w:rPr>
                <w:rFonts w:ascii="Arial" w:hAnsi="Arial" w:cs="Arial"/>
                <w:sz w:val="20"/>
              </w:rPr>
            </w:pPr>
            <w:r w:rsidRPr="00161EDC">
              <w:rPr>
                <w:rFonts w:ascii="Arial" w:hAnsi="Arial" w:cs="Arial"/>
                <w:sz w:val="20"/>
              </w:rPr>
              <w:t>2 891,55</w:t>
            </w:r>
          </w:p>
        </w:tc>
        <w:tc>
          <w:tcPr>
            <w:tcW w:w="1480" w:type="dxa"/>
            <w:tcBorders>
              <w:top w:val="nil"/>
              <w:left w:val="nil"/>
              <w:bottom w:val="single" w:sz="4" w:space="0" w:color="auto"/>
              <w:right w:val="single" w:sz="4" w:space="0" w:color="auto"/>
            </w:tcBorders>
            <w:shd w:val="clear" w:color="auto" w:fill="auto"/>
            <w:noWrap/>
            <w:vAlign w:val="bottom"/>
            <w:hideMark/>
          </w:tcPr>
          <w:p w14:paraId="2674E5F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A6B660" w14:textId="77777777" w:rsidR="00C0400F" w:rsidRPr="00161EDC" w:rsidRDefault="00C0400F" w:rsidP="002B2580">
            <w:pPr>
              <w:rPr>
                <w:rFonts w:ascii="Arial" w:hAnsi="Arial" w:cs="Arial"/>
                <w:sz w:val="20"/>
              </w:rPr>
            </w:pPr>
            <w:r w:rsidRPr="00161EDC">
              <w:rPr>
                <w:rFonts w:ascii="Arial" w:hAnsi="Arial" w:cs="Arial"/>
                <w:sz w:val="20"/>
              </w:rPr>
              <w:t>Karadžičova (od Mlynských nív po Krížnu)</w:t>
            </w:r>
          </w:p>
        </w:tc>
        <w:tc>
          <w:tcPr>
            <w:tcW w:w="1122" w:type="dxa"/>
            <w:tcBorders>
              <w:top w:val="nil"/>
              <w:left w:val="nil"/>
              <w:bottom w:val="single" w:sz="4" w:space="0" w:color="auto"/>
              <w:right w:val="single" w:sz="4" w:space="0" w:color="auto"/>
            </w:tcBorders>
            <w:shd w:val="clear" w:color="auto" w:fill="FFFF00"/>
            <w:noWrap/>
            <w:vAlign w:val="bottom"/>
          </w:tcPr>
          <w:p w14:paraId="2FAF80E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AF1EE4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E4EB5AB" w14:textId="77777777" w:rsidR="00C0400F" w:rsidRPr="00161EDC" w:rsidRDefault="00C0400F" w:rsidP="002B2580">
            <w:pPr>
              <w:jc w:val="right"/>
              <w:rPr>
                <w:rFonts w:ascii="Arial CE" w:hAnsi="Arial CE" w:cs="Calibri"/>
                <w:sz w:val="20"/>
              </w:rPr>
            </w:pPr>
          </w:p>
        </w:tc>
      </w:tr>
      <w:tr w:rsidR="00C0400F" w:rsidRPr="00161EDC" w14:paraId="109E7E63"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165D7E"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2B0D761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E77A5C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20565C" w14:textId="77777777" w:rsidR="00C0400F" w:rsidRPr="00161EDC" w:rsidRDefault="00C0400F" w:rsidP="002B2580">
            <w:pPr>
              <w:jc w:val="right"/>
              <w:rPr>
                <w:rFonts w:ascii="Arial" w:hAnsi="Arial" w:cs="Arial"/>
                <w:sz w:val="20"/>
              </w:rPr>
            </w:pPr>
            <w:r w:rsidRPr="00161EDC">
              <w:rPr>
                <w:rFonts w:ascii="Arial" w:hAnsi="Arial" w:cs="Arial"/>
                <w:sz w:val="20"/>
              </w:rPr>
              <w:t>1 775,10</w:t>
            </w:r>
          </w:p>
        </w:tc>
        <w:tc>
          <w:tcPr>
            <w:tcW w:w="1480" w:type="dxa"/>
            <w:tcBorders>
              <w:top w:val="nil"/>
              <w:left w:val="nil"/>
              <w:bottom w:val="single" w:sz="4" w:space="0" w:color="auto"/>
              <w:right w:val="single" w:sz="4" w:space="0" w:color="auto"/>
            </w:tcBorders>
            <w:shd w:val="clear" w:color="auto" w:fill="auto"/>
            <w:noWrap/>
            <w:vAlign w:val="bottom"/>
            <w:hideMark/>
          </w:tcPr>
          <w:p w14:paraId="669DB3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AF5884A" w14:textId="77777777" w:rsidR="00C0400F" w:rsidRPr="00161EDC" w:rsidRDefault="00C0400F" w:rsidP="002B2580">
            <w:pPr>
              <w:rPr>
                <w:rFonts w:ascii="Arial" w:hAnsi="Arial" w:cs="Arial"/>
                <w:sz w:val="20"/>
              </w:rPr>
            </w:pPr>
            <w:r w:rsidRPr="00161EDC">
              <w:rPr>
                <w:rFonts w:ascii="Arial" w:hAnsi="Arial" w:cs="Arial"/>
                <w:sz w:val="20"/>
              </w:rPr>
              <w:t>Karadžičova (od Mlynských nív po Krížnu)</w:t>
            </w:r>
          </w:p>
        </w:tc>
        <w:tc>
          <w:tcPr>
            <w:tcW w:w="1122" w:type="dxa"/>
            <w:tcBorders>
              <w:top w:val="nil"/>
              <w:left w:val="nil"/>
              <w:bottom w:val="single" w:sz="4" w:space="0" w:color="auto"/>
              <w:right w:val="single" w:sz="4" w:space="0" w:color="auto"/>
            </w:tcBorders>
            <w:shd w:val="clear" w:color="auto" w:fill="FFFF00"/>
            <w:noWrap/>
            <w:vAlign w:val="bottom"/>
          </w:tcPr>
          <w:p w14:paraId="487A52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7BBED9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F977634" w14:textId="77777777" w:rsidR="00C0400F" w:rsidRPr="00161EDC" w:rsidRDefault="00C0400F" w:rsidP="002B2580">
            <w:pPr>
              <w:jc w:val="right"/>
              <w:rPr>
                <w:rFonts w:ascii="Arial CE" w:hAnsi="Arial CE" w:cs="Calibri"/>
                <w:sz w:val="20"/>
              </w:rPr>
            </w:pPr>
          </w:p>
        </w:tc>
      </w:tr>
      <w:tr w:rsidR="00C0400F" w:rsidRPr="00161EDC" w14:paraId="0E2720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B63591C" w14:textId="77777777" w:rsidR="00C0400F" w:rsidRPr="00161EDC" w:rsidRDefault="00C0400F" w:rsidP="002B2580">
            <w:pPr>
              <w:rPr>
                <w:rFonts w:ascii="Arial" w:hAnsi="Arial" w:cs="Arial"/>
                <w:b/>
                <w:bCs/>
                <w:sz w:val="20"/>
              </w:rPr>
            </w:pPr>
            <w:r w:rsidRPr="00161EDC">
              <w:rPr>
                <w:rFonts w:ascii="Arial" w:hAnsi="Arial" w:cs="Arial"/>
                <w:b/>
                <w:bCs/>
                <w:sz w:val="20"/>
              </w:rPr>
              <w:t>Karpatská</w:t>
            </w:r>
          </w:p>
        </w:tc>
        <w:tc>
          <w:tcPr>
            <w:tcW w:w="649" w:type="dxa"/>
            <w:tcBorders>
              <w:top w:val="nil"/>
              <w:left w:val="nil"/>
              <w:bottom w:val="single" w:sz="4" w:space="0" w:color="auto"/>
              <w:right w:val="single" w:sz="4" w:space="0" w:color="auto"/>
            </w:tcBorders>
            <w:shd w:val="clear" w:color="auto" w:fill="auto"/>
            <w:noWrap/>
            <w:vAlign w:val="bottom"/>
            <w:hideMark/>
          </w:tcPr>
          <w:p w14:paraId="1D5E430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43EB57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C57AF7" w14:textId="77777777" w:rsidR="00C0400F" w:rsidRPr="00161EDC" w:rsidRDefault="00C0400F" w:rsidP="002B2580">
            <w:pPr>
              <w:jc w:val="right"/>
              <w:rPr>
                <w:rFonts w:ascii="Arial" w:hAnsi="Arial" w:cs="Arial"/>
                <w:sz w:val="20"/>
              </w:rPr>
            </w:pPr>
            <w:r w:rsidRPr="00161EDC">
              <w:rPr>
                <w:rFonts w:ascii="Arial" w:hAnsi="Arial" w:cs="Arial"/>
                <w:sz w:val="20"/>
              </w:rPr>
              <w:t>510,62</w:t>
            </w:r>
          </w:p>
        </w:tc>
        <w:tc>
          <w:tcPr>
            <w:tcW w:w="1480" w:type="dxa"/>
            <w:tcBorders>
              <w:top w:val="nil"/>
              <w:left w:val="nil"/>
              <w:bottom w:val="single" w:sz="4" w:space="0" w:color="auto"/>
              <w:right w:val="single" w:sz="4" w:space="0" w:color="auto"/>
            </w:tcBorders>
            <w:shd w:val="clear" w:color="auto" w:fill="auto"/>
            <w:noWrap/>
            <w:vAlign w:val="bottom"/>
            <w:hideMark/>
          </w:tcPr>
          <w:p w14:paraId="170B278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F9338D" w14:textId="77777777" w:rsidR="00C0400F" w:rsidRPr="00161EDC" w:rsidRDefault="00C0400F" w:rsidP="002B2580">
            <w:pPr>
              <w:rPr>
                <w:rFonts w:ascii="Arial" w:hAnsi="Arial" w:cs="Arial"/>
                <w:sz w:val="20"/>
              </w:rPr>
            </w:pPr>
            <w:r w:rsidRPr="00161EDC">
              <w:rPr>
                <w:rFonts w:ascii="Arial" w:hAnsi="Arial" w:cs="Arial"/>
                <w:sz w:val="20"/>
              </w:rPr>
              <w:t>Karpatská</w:t>
            </w:r>
          </w:p>
        </w:tc>
        <w:tc>
          <w:tcPr>
            <w:tcW w:w="1122" w:type="dxa"/>
            <w:tcBorders>
              <w:top w:val="nil"/>
              <w:left w:val="nil"/>
              <w:bottom w:val="single" w:sz="4" w:space="0" w:color="auto"/>
              <w:right w:val="single" w:sz="4" w:space="0" w:color="auto"/>
            </w:tcBorders>
            <w:shd w:val="clear" w:color="auto" w:fill="FFFF00"/>
            <w:noWrap/>
            <w:vAlign w:val="bottom"/>
          </w:tcPr>
          <w:p w14:paraId="703B6E3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FFB3C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69FDE7D" w14:textId="77777777" w:rsidR="00C0400F" w:rsidRPr="00161EDC" w:rsidRDefault="00C0400F" w:rsidP="002B2580">
            <w:pPr>
              <w:jc w:val="right"/>
              <w:rPr>
                <w:rFonts w:ascii="Arial CE" w:hAnsi="Arial CE" w:cs="Calibri"/>
                <w:sz w:val="20"/>
              </w:rPr>
            </w:pPr>
          </w:p>
        </w:tc>
      </w:tr>
      <w:tr w:rsidR="00C0400F" w:rsidRPr="00161EDC" w14:paraId="0CDB50E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E0566DF" w14:textId="77777777" w:rsidR="00C0400F" w:rsidRPr="00161EDC" w:rsidRDefault="00C0400F" w:rsidP="002B2580">
            <w:pPr>
              <w:rPr>
                <w:rFonts w:ascii="Arial" w:hAnsi="Arial" w:cs="Arial"/>
                <w:b/>
                <w:bCs/>
                <w:sz w:val="20"/>
              </w:rPr>
            </w:pPr>
            <w:r w:rsidRPr="00161EDC">
              <w:rPr>
                <w:rFonts w:ascii="Arial" w:hAnsi="Arial" w:cs="Arial"/>
                <w:b/>
                <w:bCs/>
                <w:sz w:val="20"/>
              </w:rPr>
              <w:t>Karpatská</w:t>
            </w:r>
          </w:p>
        </w:tc>
        <w:tc>
          <w:tcPr>
            <w:tcW w:w="649" w:type="dxa"/>
            <w:tcBorders>
              <w:top w:val="nil"/>
              <w:left w:val="nil"/>
              <w:bottom w:val="single" w:sz="4" w:space="0" w:color="auto"/>
              <w:right w:val="single" w:sz="4" w:space="0" w:color="auto"/>
            </w:tcBorders>
            <w:shd w:val="clear" w:color="auto" w:fill="auto"/>
            <w:noWrap/>
            <w:vAlign w:val="bottom"/>
            <w:hideMark/>
          </w:tcPr>
          <w:p w14:paraId="00482BD1"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BC5AA3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9210B02" w14:textId="77777777" w:rsidR="00C0400F" w:rsidRPr="00161EDC" w:rsidRDefault="00C0400F" w:rsidP="002B2580">
            <w:pPr>
              <w:jc w:val="right"/>
              <w:rPr>
                <w:rFonts w:ascii="Arial" w:hAnsi="Arial" w:cs="Arial"/>
                <w:sz w:val="20"/>
              </w:rPr>
            </w:pPr>
            <w:r w:rsidRPr="00161EDC">
              <w:rPr>
                <w:rFonts w:ascii="Arial" w:hAnsi="Arial" w:cs="Arial"/>
                <w:sz w:val="20"/>
              </w:rPr>
              <w:t>487,61</w:t>
            </w:r>
          </w:p>
        </w:tc>
        <w:tc>
          <w:tcPr>
            <w:tcW w:w="1480" w:type="dxa"/>
            <w:tcBorders>
              <w:top w:val="nil"/>
              <w:left w:val="nil"/>
              <w:bottom w:val="single" w:sz="4" w:space="0" w:color="auto"/>
              <w:right w:val="single" w:sz="4" w:space="0" w:color="auto"/>
            </w:tcBorders>
            <w:shd w:val="clear" w:color="auto" w:fill="auto"/>
            <w:noWrap/>
            <w:vAlign w:val="bottom"/>
            <w:hideMark/>
          </w:tcPr>
          <w:p w14:paraId="23AFFE9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1C74099" w14:textId="77777777" w:rsidR="00C0400F" w:rsidRPr="00161EDC" w:rsidRDefault="00C0400F" w:rsidP="002B2580">
            <w:pPr>
              <w:rPr>
                <w:rFonts w:ascii="Arial" w:hAnsi="Arial" w:cs="Arial"/>
                <w:sz w:val="20"/>
              </w:rPr>
            </w:pPr>
            <w:r w:rsidRPr="00161EDC">
              <w:rPr>
                <w:rFonts w:ascii="Arial" w:hAnsi="Arial" w:cs="Arial"/>
                <w:sz w:val="20"/>
              </w:rPr>
              <w:t>Karpatská</w:t>
            </w:r>
          </w:p>
        </w:tc>
        <w:tc>
          <w:tcPr>
            <w:tcW w:w="1122" w:type="dxa"/>
            <w:tcBorders>
              <w:top w:val="nil"/>
              <w:left w:val="nil"/>
              <w:bottom w:val="single" w:sz="4" w:space="0" w:color="auto"/>
              <w:right w:val="single" w:sz="4" w:space="0" w:color="auto"/>
            </w:tcBorders>
            <w:shd w:val="clear" w:color="auto" w:fill="FFFF00"/>
            <w:noWrap/>
            <w:vAlign w:val="bottom"/>
          </w:tcPr>
          <w:p w14:paraId="4406019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57755F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2AD933" w14:textId="77777777" w:rsidR="00C0400F" w:rsidRPr="00161EDC" w:rsidRDefault="00C0400F" w:rsidP="002B2580">
            <w:pPr>
              <w:jc w:val="right"/>
              <w:rPr>
                <w:rFonts w:ascii="Arial CE" w:hAnsi="Arial CE" w:cs="Calibri"/>
                <w:sz w:val="20"/>
              </w:rPr>
            </w:pPr>
          </w:p>
        </w:tc>
      </w:tr>
      <w:tr w:rsidR="00C0400F" w:rsidRPr="00161EDC" w14:paraId="7D8D148E"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4BB3316" w14:textId="77777777" w:rsidR="00C0400F" w:rsidRPr="00161EDC" w:rsidRDefault="00C0400F" w:rsidP="002B2580">
            <w:pPr>
              <w:rPr>
                <w:rFonts w:ascii="Arial" w:hAnsi="Arial" w:cs="Arial"/>
                <w:b/>
                <w:bCs/>
                <w:sz w:val="20"/>
              </w:rPr>
            </w:pPr>
            <w:r w:rsidRPr="00161EDC">
              <w:rPr>
                <w:rFonts w:ascii="Arial" w:hAnsi="Arial" w:cs="Arial"/>
                <w:b/>
                <w:bCs/>
                <w:sz w:val="20"/>
              </w:rPr>
              <w:t>Kollárovo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2CA3C14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13AF5B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DF26D43" w14:textId="77777777" w:rsidR="00C0400F" w:rsidRPr="00161EDC" w:rsidRDefault="00C0400F" w:rsidP="002B2580">
            <w:pPr>
              <w:jc w:val="right"/>
              <w:rPr>
                <w:rFonts w:ascii="Arial" w:hAnsi="Arial" w:cs="Arial"/>
                <w:sz w:val="20"/>
              </w:rPr>
            </w:pPr>
            <w:r w:rsidRPr="00161EDC">
              <w:rPr>
                <w:rFonts w:ascii="Arial" w:hAnsi="Arial" w:cs="Arial"/>
                <w:sz w:val="20"/>
              </w:rPr>
              <w:t>1 554,63</w:t>
            </w:r>
          </w:p>
        </w:tc>
        <w:tc>
          <w:tcPr>
            <w:tcW w:w="1480" w:type="dxa"/>
            <w:tcBorders>
              <w:top w:val="nil"/>
              <w:left w:val="nil"/>
              <w:bottom w:val="single" w:sz="4" w:space="0" w:color="auto"/>
              <w:right w:val="single" w:sz="4" w:space="0" w:color="auto"/>
            </w:tcBorders>
            <w:shd w:val="clear" w:color="auto" w:fill="auto"/>
            <w:noWrap/>
            <w:vAlign w:val="bottom"/>
            <w:hideMark/>
          </w:tcPr>
          <w:p w14:paraId="08568B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23C766" w14:textId="77777777" w:rsidR="00C0400F" w:rsidRPr="00161EDC" w:rsidRDefault="00C0400F" w:rsidP="002B2580">
            <w:pPr>
              <w:rPr>
                <w:rFonts w:ascii="Arial" w:hAnsi="Arial" w:cs="Arial"/>
                <w:sz w:val="20"/>
              </w:rPr>
            </w:pPr>
            <w:r w:rsidRPr="00161EDC">
              <w:rPr>
                <w:rFonts w:ascii="Arial" w:hAnsi="Arial" w:cs="Arial"/>
                <w:sz w:val="20"/>
              </w:rPr>
              <w:t>Kollárovo námestie</w:t>
            </w:r>
          </w:p>
        </w:tc>
        <w:tc>
          <w:tcPr>
            <w:tcW w:w="1122" w:type="dxa"/>
            <w:tcBorders>
              <w:top w:val="nil"/>
              <w:left w:val="nil"/>
              <w:bottom w:val="single" w:sz="4" w:space="0" w:color="auto"/>
              <w:right w:val="single" w:sz="4" w:space="0" w:color="auto"/>
            </w:tcBorders>
            <w:shd w:val="clear" w:color="auto" w:fill="FFFF00"/>
            <w:noWrap/>
            <w:vAlign w:val="bottom"/>
          </w:tcPr>
          <w:p w14:paraId="26A59B8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4C4D1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C36CE17" w14:textId="77777777" w:rsidR="00C0400F" w:rsidRPr="00161EDC" w:rsidRDefault="00C0400F" w:rsidP="002B2580">
            <w:pPr>
              <w:jc w:val="right"/>
              <w:rPr>
                <w:rFonts w:ascii="Arial CE" w:hAnsi="Arial CE" w:cs="Calibri"/>
                <w:sz w:val="20"/>
              </w:rPr>
            </w:pPr>
          </w:p>
        </w:tc>
      </w:tr>
      <w:tr w:rsidR="00C0400F" w:rsidRPr="00161EDC" w14:paraId="002D601A"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85A8160" w14:textId="77777777" w:rsidR="00C0400F" w:rsidRPr="00161EDC" w:rsidRDefault="00C0400F" w:rsidP="002B2580">
            <w:pPr>
              <w:rPr>
                <w:rFonts w:ascii="Arial" w:hAnsi="Arial" w:cs="Arial"/>
                <w:b/>
                <w:bCs/>
                <w:sz w:val="20"/>
              </w:rPr>
            </w:pPr>
            <w:r w:rsidRPr="00161EDC">
              <w:rPr>
                <w:rFonts w:ascii="Arial" w:hAnsi="Arial" w:cs="Arial"/>
                <w:b/>
                <w:bCs/>
                <w:sz w:val="20"/>
              </w:rPr>
              <w:t>Kollárovo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33220808"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B9AF1A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2363A5C" w14:textId="77777777" w:rsidR="00C0400F" w:rsidRPr="00161EDC" w:rsidRDefault="00C0400F" w:rsidP="002B2580">
            <w:pPr>
              <w:jc w:val="right"/>
              <w:rPr>
                <w:rFonts w:ascii="Arial" w:hAnsi="Arial" w:cs="Arial"/>
                <w:sz w:val="20"/>
              </w:rPr>
            </w:pPr>
            <w:r w:rsidRPr="00161EDC">
              <w:rPr>
                <w:rFonts w:ascii="Arial" w:hAnsi="Arial" w:cs="Arial"/>
                <w:sz w:val="20"/>
              </w:rPr>
              <w:t>1 067,23</w:t>
            </w:r>
          </w:p>
        </w:tc>
        <w:tc>
          <w:tcPr>
            <w:tcW w:w="1480" w:type="dxa"/>
            <w:tcBorders>
              <w:top w:val="nil"/>
              <w:left w:val="nil"/>
              <w:bottom w:val="single" w:sz="4" w:space="0" w:color="auto"/>
              <w:right w:val="single" w:sz="4" w:space="0" w:color="auto"/>
            </w:tcBorders>
            <w:shd w:val="clear" w:color="auto" w:fill="auto"/>
            <w:noWrap/>
            <w:vAlign w:val="bottom"/>
            <w:hideMark/>
          </w:tcPr>
          <w:p w14:paraId="3569C45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59D6305" w14:textId="77777777" w:rsidR="00C0400F" w:rsidRPr="00161EDC" w:rsidRDefault="00C0400F" w:rsidP="002B2580">
            <w:pPr>
              <w:rPr>
                <w:rFonts w:ascii="Arial" w:hAnsi="Arial" w:cs="Arial"/>
                <w:sz w:val="20"/>
              </w:rPr>
            </w:pPr>
            <w:r w:rsidRPr="00161EDC">
              <w:rPr>
                <w:rFonts w:ascii="Arial" w:hAnsi="Arial" w:cs="Arial"/>
                <w:sz w:val="20"/>
              </w:rPr>
              <w:t>Kollárovo námestie</w:t>
            </w:r>
          </w:p>
        </w:tc>
        <w:tc>
          <w:tcPr>
            <w:tcW w:w="1122" w:type="dxa"/>
            <w:tcBorders>
              <w:top w:val="nil"/>
              <w:left w:val="nil"/>
              <w:bottom w:val="single" w:sz="4" w:space="0" w:color="auto"/>
              <w:right w:val="single" w:sz="4" w:space="0" w:color="auto"/>
            </w:tcBorders>
            <w:shd w:val="clear" w:color="auto" w:fill="FFFF00"/>
            <w:noWrap/>
            <w:vAlign w:val="bottom"/>
          </w:tcPr>
          <w:p w14:paraId="71EC798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7FE16A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09B858A5" w14:textId="77777777" w:rsidR="00C0400F" w:rsidRPr="00161EDC" w:rsidRDefault="00C0400F" w:rsidP="002B2580">
            <w:pPr>
              <w:jc w:val="right"/>
              <w:rPr>
                <w:rFonts w:ascii="Arial CE" w:hAnsi="Arial CE" w:cs="Calibri"/>
                <w:sz w:val="20"/>
              </w:rPr>
            </w:pPr>
          </w:p>
        </w:tc>
      </w:tr>
      <w:tr w:rsidR="00C0400F" w:rsidRPr="00161EDC" w14:paraId="27927686"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7CC74B9" w14:textId="77777777" w:rsidR="00C0400F" w:rsidRPr="00161EDC" w:rsidRDefault="00C0400F" w:rsidP="002B2580">
            <w:pPr>
              <w:rPr>
                <w:rFonts w:ascii="Arial" w:hAnsi="Arial" w:cs="Arial"/>
                <w:b/>
                <w:bCs/>
                <w:sz w:val="20"/>
              </w:rPr>
            </w:pPr>
            <w:r w:rsidRPr="00161EDC">
              <w:rPr>
                <w:rFonts w:ascii="Arial" w:hAnsi="Arial" w:cs="Arial"/>
                <w:b/>
                <w:bCs/>
                <w:sz w:val="20"/>
              </w:rPr>
              <w:t>Krížna</w:t>
            </w:r>
          </w:p>
        </w:tc>
        <w:tc>
          <w:tcPr>
            <w:tcW w:w="649" w:type="dxa"/>
            <w:tcBorders>
              <w:top w:val="nil"/>
              <w:left w:val="nil"/>
              <w:bottom w:val="single" w:sz="4" w:space="0" w:color="auto"/>
              <w:right w:val="single" w:sz="4" w:space="0" w:color="auto"/>
            </w:tcBorders>
            <w:shd w:val="clear" w:color="auto" w:fill="auto"/>
            <w:noWrap/>
            <w:vAlign w:val="bottom"/>
            <w:hideMark/>
          </w:tcPr>
          <w:p w14:paraId="29A6CEA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F529EA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F9E5407" w14:textId="77777777" w:rsidR="00C0400F" w:rsidRPr="00161EDC" w:rsidRDefault="00C0400F" w:rsidP="002B2580">
            <w:pPr>
              <w:jc w:val="right"/>
              <w:rPr>
                <w:rFonts w:ascii="Arial" w:hAnsi="Arial" w:cs="Arial"/>
                <w:sz w:val="20"/>
              </w:rPr>
            </w:pPr>
            <w:r w:rsidRPr="00161EDC">
              <w:rPr>
                <w:rFonts w:ascii="Arial" w:hAnsi="Arial" w:cs="Arial"/>
                <w:sz w:val="20"/>
              </w:rPr>
              <w:t>2 390,07</w:t>
            </w:r>
          </w:p>
        </w:tc>
        <w:tc>
          <w:tcPr>
            <w:tcW w:w="1480" w:type="dxa"/>
            <w:tcBorders>
              <w:top w:val="nil"/>
              <w:left w:val="nil"/>
              <w:bottom w:val="single" w:sz="4" w:space="0" w:color="auto"/>
              <w:right w:val="single" w:sz="4" w:space="0" w:color="auto"/>
            </w:tcBorders>
            <w:shd w:val="clear" w:color="auto" w:fill="auto"/>
            <w:noWrap/>
            <w:vAlign w:val="bottom"/>
            <w:hideMark/>
          </w:tcPr>
          <w:p w14:paraId="180A49B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BABBA8" w14:textId="77777777" w:rsidR="00C0400F" w:rsidRPr="00161EDC" w:rsidRDefault="00C0400F" w:rsidP="002B2580">
            <w:pPr>
              <w:rPr>
                <w:rFonts w:ascii="Arial" w:hAnsi="Arial" w:cs="Arial"/>
                <w:sz w:val="20"/>
              </w:rPr>
            </w:pPr>
            <w:r w:rsidRPr="00161EDC">
              <w:rPr>
                <w:rFonts w:ascii="Arial" w:hAnsi="Arial" w:cs="Arial"/>
                <w:sz w:val="20"/>
              </w:rPr>
              <w:t>Krížna (od Amerického námestia po Legionársku)</w:t>
            </w:r>
          </w:p>
        </w:tc>
        <w:tc>
          <w:tcPr>
            <w:tcW w:w="1122" w:type="dxa"/>
            <w:tcBorders>
              <w:top w:val="nil"/>
              <w:left w:val="nil"/>
              <w:bottom w:val="single" w:sz="4" w:space="0" w:color="auto"/>
              <w:right w:val="single" w:sz="4" w:space="0" w:color="auto"/>
            </w:tcBorders>
            <w:shd w:val="clear" w:color="auto" w:fill="FFFF00"/>
            <w:noWrap/>
            <w:vAlign w:val="bottom"/>
          </w:tcPr>
          <w:p w14:paraId="5FBE157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4B471C"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4F3C9D3" w14:textId="77777777" w:rsidR="00C0400F" w:rsidRPr="00161EDC" w:rsidRDefault="00C0400F" w:rsidP="002B2580">
            <w:pPr>
              <w:jc w:val="right"/>
              <w:rPr>
                <w:rFonts w:ascii="Arial CE" w:hAnsi="Arial CE" w:cs="Calibri"/>
                <w:sz w:val="20"/>
              </w:rPr>
            </w:pPr>
          </w:p>
        </w:tc>
      </w:tr>
      <w:tr w:rsidR="00C0400F" w:rsidRPr="00161EDC" w14:paraId="6A4951C7"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8D9C879" w14:textId="77777777" w:rsidR="00C0400F" w:rsidRPr="00161EDC" w:rsidRDefault="00C0400F" w:rsidP="002B2580">
            <w:pPr>
              <w:rPr>
                <w:rFonts w:ascii="Arial" w:hAnsi="Arial" w:cs="Arial"/>
                <w:b/>
                <w:bCs/>
                <w:sz w:val="20"/>
              </w:rPr>
            </w:pPr>
            <w:r w:rsidRPr="00161EDC">
              <w:rPr>
                <w:rFonts w:ascii="Arial" w:hAnsi="Arial" w:cs="Arial"/>
                <w:b/>
                <w:bCs/>
                <w:sz w:val="20"/>
              </w:rPr>
              <w:t>Krížna</w:t>
            </w:r>
          </w:p>
        </w:tc>
        <w:tc>
          <w:tcPr>
            <w:tcW w:w="649" w:type="dxa"/>
            <w:tcBorders>
              <w:top w:val="nil"/>
              <w:left w:val="nil"/>
              <w:bottom w:val="single" w:sz="4" w:space="0" w:color="auto"/>
              <w:right w:val="single" w:sz="4" w:space="0" w:color="auto"/>
            </w:tcBorders>
            <w:shd w:val="clear" w:color="auto" w:fill="auto"/>
            <w:noWrap/>
            <w:vAlign w:val="bottom"/>
            <w:hideMark/>
          </w:tcPr>
          <w:p w14:paraId="15ECA2F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234FC3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BC3740" w14:textId="77777777" w:rsidR="00C0400F" w:rsidRPr="00161EDC" w:rsidRDefault="00C0400F" w:rsidP="002B2580">
            <w:pPr>
              <w:jc w:val="right"/>
              <w:rPr>
                <w:rFonts w:ascii="Arial" w:hAnsi="Arial" w:cs="Arial"/>
                <w:sz w:val="20"/>
              </w:rPr>
            </w:pPr>
            <w:r w:rsidRPr="00161EDC">
              <w:rPr>
                <w:rFonts w:ascii="Arial" w:hAnsi="Arial" w:cs="Arial"/>
                <w:sz w:val="20"/>
              </w:rPr>
              <w:t>2 241,84</w:t>
            </w:r>
          </w:p>
        </w:tc>
        <w:tc>
          <w:tcPr>
            <w:tcW w:w="1480" w:type="dxa"/>
            <w:tcBorders>
              <w:top w:val="nil"/>
              <w:left w:val="nil"/>
              <w:bottom w:val="single" w:sz="4" w:space="0" w:color="auto"/>
              <w:right w:val="single" w:sz="4" w:space="0" w:color="auto"/>
            </w:tcBorders>
            <w:shd w:val="clear" w:color="auto" w:fill="auto"/>
            <w:noWrap/>
            <w:vAlign w:val="bottom"/>
            <w:hideMark/>
          </w:tcPr>
          <w:p w14:paraId="10A05C5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03DB2F" w14:textId="77777777" w:rsidR="00C0400F" w:rsidRPr="00161EDC" w:rsidRDefault="00C0400F" w:rsidP="002B2580">
            <w:pPr>
              <w:rPr>
                <w:rFonts w:ascii="Arial" w:hAnsi="Arial" w:cs="Arial"/>
                <w:sz w:val="20"/>
              </w:rPr>
            </w:pPr>
            <w:r w:rsidRPr="00161EDC">
              <w:rPr>
                <w:rFonts w:ascii="Arial" w:hAnsi="Arial" w:cs="Arial"/>
                <w:sz w:val="20"/>
              </w:rPr>
              <w:t>Krížna (od Amerického námestia po Legionársku)</w:t>
            </w:r>
          </w:p>
        </w:tc>
        <w:tc>
          <w:tcPr>
            <w:tcW w:w="1122" w:type="dxa"/>
            <w:tcBorders>
              <w:top w:val="nil"/>
              <w:left w:val="nil"/>
              <w:bottom w:val="single" w:sz="4" w:space="0" w:color="auto"/>
              <w:right w:val="single" w:sz="4" w:space="0" w:color="auto"/>
            </w:tcBorders>
            <w:shd w:val="clear" w:color="auto" w:fill="FFFF00"/>
            <w:noWrap/>
            <w:vAlign w:val="bottom"/>
          </w:tcPr>
          <w:p w14:paraId="75FC88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41C858A"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053C02F0" w14:textId="77777777" w:rsidR="00C0400F" w:rsidRPr="00161EDC" w:rsidRDefault="00C0400F" w:rsidP="002B2580">
            <w:pPr>
              <w:jc w:val="right"/>
              <w:rPr>
                <w:rFonts w:ascii="Arial CE" w:hAnsi="Arial CE" w:cs="Calibri"/>
                <w:sz w:val="20"/>
              </w:rPr>
            </w:pPr>
          </w:p>
        </w:tc>
      </w:tr>
      <w:tr w:rsidR="00C0400F" w:rsidRPr="00161EDC" w14:paraId="22AE385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D34006" w14:textId="77777777" w:rsidR="00C0400F" w:rsidRPr="00161EDC" w:rsidRDefault="00C0400F" w:rsidP="002B2580">
            <w:pPr>
              <w:rPr>
                <w:rFonts w:ascii="Arial" w:hAnsi="Arial" w:cs="Arial"/>
                <w:b/>
                <w:bCs/>
                <w:sz w:val="20"/>
              </w:rPr>
            </w:pPr>
            <w:r w:rsidRPr="00161EDC">
              <w:rPr>
                <w:rFonts w:ascii="Arial" w:hAnsi="Arial" w:cs="Arial"/>
                <w:b/>
                <w:bCs/>
                <w:sz w:val="20"/>
              </w:rPr>
              <w:t>Legionárska</w:t>
            </w:r>
          </w:p>
        </w:tc>
        <w:tc>
          <w:tcPr>
            <w:tcW w:w="649" w:type="dxa"/>
            <w:tcBorders>
              <w:top w:val="nil"/>
              <w:left w:val="nil"/>
              <w:bottom w:val="single" w:sz="4" w:space="0" w:color="auto"/>
              <w:right w:val="single" w:sz="4" w:space="0" w:color="auto"/>
            </w:tcBorders>
            <w:shd w:val="clear" w:color="auto" w:fill="auto"/>
            <w:noWrap/>
            <w:vAlign w:val="bottom"/>
            <w:hideMark/>
          </w:tcPr>
          <w:p w14:paraId="584BDBE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1400FD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ABE280" w14:textId="77777777" w:rsidR="00C0400F" w:rsidRPr="00161EDC" w:rsidRDefault="00C0400F" w:rsidP="002B2580">
            <w:pPr>
              <w:jc w:val="right"/>
              <w:rPr>
                <w:rFonts w:ascii="Arial" w:hAnsi="Arial" w:cs="Arial"/>
                <w:sz w:val="20"/>
              </w:rPr>
            </w:pPr>
            <w:r w:rsidRPr="00161EDC">
              <w:rPr>
                <w:rFonts w:ascii="Arial" w:hAnsi="Arial" w:cs="Arial"/>
                <w:sz w:val="20"/>
              </w:rPr>
              <w:t>1 506,88</w:t>
            </w:r>
          </w:p>
        </w:tc>
        <w:tc>
          <w:tcPr>
            <w:tcW w:w="1480" w:type="dxa"/>
            <w:tcBorders>
              <w:top w:val="nil"/>
              <w:left w:val="nil"/>
              <w:bottom w:val="single" w:sz="4" w:space="0" w:color="auto"/>
              <w:right w:val="single" w:sz="4" w:space="0" w:color="auto"/>
            </w:tcBorders>
            <w:shd w:val="clear" w:color="auto" w:fill="auto"/>
            <w:noWrap/>
            <w:vAlign w:val="bottom"/>
            <w:hideMark/>
          </w:tcPr>
          <w:p w14:paraId="7A1D220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AAFB5CB"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51DE16C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1C5E3B"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57CF07" w14:textId="77777777" w:rsidR="00C0400F" w:rsidRPr="00161EDC" w:rsidRDefault="00C0400F" w:rsidP="002B2580">
            <w:pPr>
              <w:jc w:val="right"/>
              <w:rPr>
                <w:rFonts w:ascii="Arial CE" w:hAnsi="Arial CE" w:cs="Calibri"/>
                <w:sz w:val="20"/>
              </w:rPr>
            </w:pPr>
          </w:p>
        </w:tc>
      </w:tr>
      <w:tr w:rsidR="00C0400F" w:rsidRPr="00161EDC" w14:paraId="362A519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B3C0DD" w14:textId="77777777" w:rsidR="00C0400F" w:rsidRPr="00161EDC" w:rsidRDefault="00C0400F" w:rsidP="002B2580">
            <w:pPr>
              <w:rPr>
                <w:rFonts w:ascii="Arial" w:hAnsi="Arial" w:cs="Arial"/>
                <w:b/>
                <w:bCs/>
                <w:sz w:val="20"/>
              </w:rPr>
            </w:pPr>
            <w:r w:rsidRPr="00161EDC">
              <w:rPr>
                <w:rFonts w:ascii="Arial" w:hAnsi="Arial" w:cs="Arial"/>
                <w:b/>
                <w:bCs/>
                <w:sz w:val="20"/>
              </w:rPr>
              <w:t>Legionárska</w:t>
            </w:r>
          </w:p>
        </w:tc>
        <w:tc>
          <w:tcPr>
            <w:tcW w:w="649" w:type="dxa"/>
            <w:tcBorders>
              <w:top w:val="nil"/>
              <w:left w:val="nil"/>
              <w:bottom w:val="single" w:sz="4" w:space="0" w:color="auto"/>
              <w:right w:val="single" w:sz="4" w:space="0" w:color="auto"/>
            </w:tcBorders>
            <w:shd w:val="clear" w:color="auto" w:fill="auto"/>
            <w:noWrap/>
            <w:vAlign w:val="bottom"/>
            <w:hideMark/>
          </w:tcPr>
          <w:p w14:paraId="5AFAA9A9"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D4BAE4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68E91A" w14:textId="77777777" w:rsidR="00C0400F" w:rsidRPr="00161EDC" w:rsidRDefault="00C0400F" w:rsidP="002B2580">
            <w:pPr>
              <w:jc w:val="right"/>
              <w:rPr>
                <w:rFonts w:ascii="Arial" w:hAnsi="Arial" w:cs="Arial"/>
                <w:sz w:val="20"/>
              </w:rPr>
            </w:pPr>
            <w:r w:rsidRPr="00161EDC">
              <w:rPr>
                <w:rFonts w:ascii="Arial" w:hAnsi="Arial" w:cs="Arial"/>
                <w:sz w:val="20"/>
              </w:rPr>
              <w:t>1 217,30</w:t>
            </w:r>
          </w:p>
        </w:tc>
        <w:tc>
          <w:tcPr>
            <w:tcW w:w="1480" w:type="dxa"/>
            <w:tcBorders>
              <w:top w:val="nil"/>
              <w:left w:val="nil"/>
              <w:bottom w:val="single" w:sz="4" w:space="0" w:color="auto"/>
              <w:right w:val="single" w:sz="4" w:space="0" w:color="auto"/>
            </w:tcBorders>
            <w:shd w:val="clear" w:color="auto" w:fill="auto"/>
            <w:noWrap/>
            <w:vAlign w:val="bottom"/>
            <w:hideMark/>
          </w:tcPr>
          <w:p w14:paraId="42C35D1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BD7229B"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675779A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E4259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881C9DF" w14:textId="77777777" w:rsidR="00C0400F" w:rsidRPr="00161EDC" w:rsidRDefault="00C0400F" w:rsidP="002B2580">
            <w:pPr>
              <w:jc w:val="right"/>
              <w:rPr>
                <w:rFonts w:ascii="Arial CE" w:hAnsi="Arial CE" w:cs="Calibri"/>
                <w:sz w:val="20"/>
              </w:rPr>
            </w:pPr>
          </w:p>
        </w:tc>
      </w:tr>
      <w:tr w:rsidR="00C0400F" w:rsidRPr="00161EDC" w14:paraId="1B74BCC7"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88148D" w14:textId="77777777" w:rsidR="00C0400F" w:rsidRPr="00161EDC" w:rsidRDefault="00C0400F" w:rsidP="002B2580">
            <w:pPr>
              <w:rPr>
                <w:rFonts w:ascii="Arial" w:hAnsi="Arial" w:cs="Arial"/>
                <w:b/>
                <w:bCs/>
                <w:sz w:val="20"/>
              </w:rPr>
            </w:pPr>
            <w:r w:rsidRPr="00161EDC">
              <w:rPr>
                <w:rFonts w:ascii="Arial" w:hAnsi="Arial" w:cs="Arial"/>
                <w:b/>
                <w:bCs/>
                <w:sz w:val="20"/>
              </w:rPr>
              <w:t>Mickiewiczova</w:t>
            </w:r>
          </w:p>
        </w:tc>
        <w:tc>
          <w:tcPr>
            <w:tcW w:w="649" w:type="dxa"/>
            <w:tcBorders>
              <w:top w:val="nil"/>
              <w:left w:val="nil"/>
              <w:bottom w:val="single" w:sz="4" w:space="0" w:color="auto"/>
              <w:right w:val="single" w:sz="4" w:space="0" w:color="auto"/>
            </w:tcBorders>
            <w:shd w:val="clear" w:color="auto" w:fill="auto"/>
            <w:noWrap/>
            <w:vAlign w:val="bottom"/>
            <w:hideMark/>
          </w:tcPr>
          <w:p w14:paraId="4F8915C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91541B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87F6AF" w14:textId="77777777" w:rsidR="00C0400F" w:rsidRPr="00161EDC" w:rsidRDefault="00C0400F" w:rsidP="002B2580">
            <w:pPr>
              <w:jc w:val="right"/>
              <w:rPr>
                <w:rFonts w:ascii="Arial" w:hAnsi="Arial" w:cs="Arial"/>
                <w:sz w:val="20"/>
              </w:rPr>
            </w:pPr>
            <w:r w:rsidRPr="00161EDC">
              <w:rPr>
                <w:rFonts w:ascii="Arial" w:hAnsi="Arial" w:cs="Arial"/>
                <w:sz w:val="20"/>
              </w:rPr>
              <w:t>876,15</w:t>
            </w:r>
          </w:p>
        </w:tc>
        <w:tc>
          <w:tcPr>
            <w:tcW w:w="1480" w:type="dxa"/>
            <w:tcBorders>
              <w:top w:val="nil"/>
              <w:left w:val="nil"/>
              <w:bottom w:val="single" w:sz="4" w:space="0" w:color="auto"/>
              <w:right w:val="single" w:sz="4" w:space="0" w:color="auto"/>
            </w:tcBorders>
            <w:shd w:val="clear" w:color="auto" w:fill="auto"/>
            <w:noWrap/>
            <w:vAlign w:val="bottom"/>
            <w:hideMark/>
          </w:tcPr>
          <w:p w14:paraId="3E0F573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90AE71"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6281155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D1D9BC8"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3EDF8F6" w14:textId="77777777" w:rsidR="00C0400F" w:rsidRPr="00161EDC" w:rsidRDefault="00C0400F" w:rsidP="002B2580">
            <w:pPr>
              <w:jc w:val="right"/>
              <w:rPr>
                <w:rFonts w:ascii="Arial CE" w:hAnsi="Arial CE" w:cs="Calibri"/>
                <w:sz w:val="20"/>
              </w:rPr>
            </w:pPr>
          </w:p>
        </w:tc>
      </w:tr>
      <w:tr w:rsidR="00C0400F" w:rsidRPr="00161EDC" w14:paraId="3F5C0F1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87AD5BD" w14:textId="77777777" w:rsidR="00C0400F" w:rsidRPr="00161EDC" w:rsidRDefault="00C0400F" w:rsidP="002B2580">
            <w:pPr>
              <w:rPr>
                <w:rFonts w:ascii="Arial" w:hAnsi="Arial" w:cs="Arial"/>
                <w:b/>
                <w:bCs/>
                <w:sz w:val="20"/>
              </w:rPr>
            </w:pPr>
            <w:r w:rsidRPr="00161EDC">
              <w:rPr>
                <w:rFonts w:ascii="Arial" w:hAnsi="Arial" w:cs="Arial"/>
                <w:b/>
                <w:bCs/>
                <w:sz w:val="20"/>
              </w:rPr>
              <w:t>Mickiewiczova</w:t>
            </w:r>
          </w:p>
        </w:tc>
        <w:tc>
          <w:tcPr>
            <w:tcW w:w="649" w:type="dxa"/>
            <w:tcBorders>
              <w:top w:val="nil"/>
              <w:left w:val="nil"/>
              <w:bottom w:val="single" w:sz="4" w:space="0" w:color="auto"/>
              <w:right w:val="single" w:sz="4" w:space="0" w:color="auto"/>
            </w:tcBorders>
            <w:shd w:val="clear" w:color="auto" w:fill="auto"/>
            <w:noWrap/>
            <w:vAlign w:val="bottom"/>
            <w:hideMark/>
          </w:tcPr>
          <w:p w14:paraId="4B669D62"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AB09DC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A0D732" w14:textId="77777777" w:rsidR="00C0400F" w:rsidRPr="00161EDC" w:rsidRDefault="00C0400F" w:rsidP="002B2580">
            <w:pPr>
              <w:jc w:val="right"/>
              <w:rPr>
                <w:rFonts w:ascii="Arial" w:hAnsi="Arial" w:cs="Arial"/>
                <w:sz w:val="20"/>
              </w:rPr>
            </w:pPr>
            <w:r w:rsidRPr="00161EDC">
              <w:rPr>
                <w:rFonts w:ascii="Arial" w:hAnsi="Arial" w:cs="Arial"/>
                <w:sz w:val="20"/>
              </w:rPr>
              <w:t>908,75</w:t>
            </w:r>
          </w:p>
        </w:tc>
        <w:tc>
          <w:tcPr>
            <w:tcW w:w="1480" w:type="dxa"/>
            <w:tcBorders>
              <w:top w:val="nil"/>
              <w:left w:val="nil"/>
              <w:bottom w:val="single" w:sz="4" w:space="0" w:color="auto"/>
              <w:right w:val="single" w:sz="4" w:space="0" w:color="auto"/>
            </w:tcBorders>
            <w:shd w:val="clear" w:color="auto" w:fill="auto"/>
            <w:noWrap/>
            <w:vAlign w:val="bottom"/>
            <w:hideMark/>
          </w:tcPr>
          <w:p w14:paraId="496C6A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F2EAE6C" w14:textId="77777777" w:rsidR="00C0400F" w:rsidRPr="00161EDC" w:rsidRDefault="00C0400F" w:rsidP="002B2580">
            <w:pPr>
              <w:rPr>
                <w:rFonts w:ascii="Arial" w:hAnsi="Arial" w:cs="Arial"/>
                <w:sz w:val="20"/>
              </w:rPr>
            </w:pPr>
            <w:r w:rsidRPr="00161EDC">
              <w:rPr>
                <w:rFonts w:ascii="Arial" w:hAnsi="Arial" w:cs="Arial"/>
                <w:sz w:val="20"/>
              </w:rPr>
              <w:t>Mickiewiczova</w:t>
            </w:r>
          </w:p>
        </w:tc>
        <w:tc>
          <w:tcPr>
            <w:tcW w:w="1122" w:type="dxa"/>
            <w:tcBorders>
              <w:top w:val="nil"/>
              <w:left w:val="nil"/>
              <w:bottom w:val="single" w:sz="4" w:space="0" w:color="auto"/>
              <w:right w:val="single" w:sz="4" w:space="0" w:color="auto"/>
            </w:tcBorders>
            <w:shd w:val="clear" w:color="auto" w:fill="FFFF00"/>
            <w:noWrap/>
            <w:vAlign w:val="bottom"/>
          </w:tcPr>
          <w:p w14:paraId="1CE65CA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C7DFA7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17FF7C9B" w14:textId="77777777" w:rsidR="00C0400F" w:rsidRPr="00161EDC" w:rsidRDefault="00C0400F" w:rsidP="002B2580">
            <w:pPr>
              <w:jc w:val="right"/>
              <w:rPr>
                <w:rFonts w:ascii="Arial CE" w:hAnsi="Arial CE" w:cs="Calibri"/>
                <w:sz w:val="20"/>
              </w:rPr>
            </w:pPr>
          </w:p>
        </w:tc>
      </w:tr>
      <w:tr w:rsidR="00C0400F" w:rsidRPr="00161EDC" w14:paraId="22C5470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BAC0F6" w14:textId="77777777" w:rsidR="00C0400F" w:rsidRPr="00161EDC" w:rsidRDefault="00C0400F" w:rsidP="002B2580">
            <w:pPr>
              <w:rPr>
                <w:rFonts w:ascii="Arial" w:hAnsi="Arial" w:cs="Arial"/>
                <w:b/>
                <w:bCs/>
                <w:sz w:val="20"/>
              </w:rPr>
            </w:pPr>
            <w:r w:rsidRPr="00161EDC">
              <w:rPr>
                <w:rFonts w:ascii="Arial" w:hAnsi="Arial" w:cs="Arial"/>
                <w:b/>
                <w:bCs/>
                <w:sz w:val="20"/>
              </w:rPr>
              <w:t>Mýtna</w:t>
            </w:r>
          </w:p>
        </w:tc>
        <w:tc>
          <w:tcPr>
            <w:tcW w:w="649" w:type="dxa"/>
            <w:tcBorders>
              <w:top w:val="nil"/>
              <w:left w:val="nil"/>
              <w:bottom w:val="single" w:sz="4" w:space="0" w:color="auto"/>
              <w:right w:val="single" w:sz="4" w:space="0" w:color="auto"/>
            </w:tcBorders>
            <w:shd w:val="clear" w:color="auto" w:fill="auto"/>
            <w:noWrap/>
            <w:vAlign w:val="bottom"/>
            <w:hideMark/>
          </w:tcPr>
          <w:p w14:paraId="1C8989A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3721E1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FA0797" w14:textId="77777777" w:rsidR="00C0400F" w:rsidRPr="00161EDC" w:rsidRDefault="00C0400F" w:rsidP="002B2580">
            <w:pPr>
              <w:jc w:val="right"/>
              <w:rPr>
                <w:rFonts w:ascii="Arial" w:hAnsi="Arial" w:cs="Arial"/>
                <w:sz w:val="20"/>
              </w:rPr>
            </w:pPr>
            <w:r w:rsidRPr="00161EDC">
              <w:rPr>
                <w:rFonts w:ascii="Arial" w:hAnsi="Arial" w:cs="Arial"/>
                <w:sz w:val="20"/>
              </w:rPr>
              <w:t>1 686,45</w:t>
            </w:r>
          </w:p>
        </w:tc>
        <w:tc>
          <w:tcPr>
            <w:tcW w:w="1480" w:type="dxa"/>
            <w:tcBorders>
              <w:top w:val="nil"/>
              <w:left w:val="nil"/>
              <w:bottom w:val="single" w:sz="4" w:space="0" w:color="auto"/>
              <w:right w:val="single" w:sz="4" w:space="0" w:color="auto"/>
            </w:tcBorders>
            <w:shd w:val="clear" w:color="auto" w:fill="auto"/>
            <w:noWrap/>
            <w:vAlign w:val="bottom"/>
            <w:hideMark/>
          </w:tcPr>
          <w:p w14:paraId="3202098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333E8BE"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4974880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94626C"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5907AD6" w14:textId="77777777" w:rsidR="00C0400F" w:rsidRPr="00161EDC" w:rsidRDefault="00C0400F" w:rsidP="002B2580">
            <w:pPr>
              <w:jc w:val="right"/>
              <w:rPr>
                <w:rFonts w:ascii="Arial CE" w:hAnsi="Arial CE" w:cs="Calibri"/>
                <w:sz w:val="20"/>
              </w:rPr>
            </w:pPr>
          </w:p>
        </w:tc>
      </w:tr>
      <w:tr w:rsidR="00C0400F" w:rsidRPr="00161EDC" w14:paraId="00220DA2"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5427E82" w14:textId="77777777" w:rsidR="00C0400F" w:rsidRPr="00161EDC" w:rsidRDefault="00C0400F" w:rsidP="002B2580">
            <w:pPr>
              <w:rPr>
                <w:rFonts w:ascii="Arial" w:hAnsi="Arial" w:cs="Arial"/>
                <w:b/>
                <w:bCs/>
                <w:sz w:val="20"/>
              </w:rPr>
            </w:pPr>
            <w:r w:rsidRPr="00161EDC">
              <w:rPr>
                <w:rFonts w:ascii="Arial" w:hAnsi="Arial" w:cs="Arial"/>
                <w:b/>
                <w:bCs/>
                <w:sz w:val="20"/>
              </w:rPr>
              <w:t>Mýtna</w:t>
            </w:r>
          </w:p>
        </w:tc>
        <w:tc>
          <w:tcPr>
            <w:tcW w:w="649" w:type="dxa"/>
            <w:tcBorders>
              <w:top w:val="nil"/>
              <w:left w:val="nil"/>
              <w:bottom w:val="single" w:sz="4" w:space="0" w:color="auto"/>
              <w:right w:val="single" w:sz="4" w:space="0" w:color="auto"/>
            </w:tcBorders>
            <w:shd w:val="clear" w:color="auto" w:fill="auto"/>
            <w:noWrap/>
            <w:vAlign w:val="bottom"/>
            <w:hideMark/>
          </w:tcPr>
          <w:p w14:paraId="62FC061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982510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76C88D7" w14:textId="77777777" w:rsidR="00C0400F" w:rsidRPr="00161EDC" w:rsidRDefault="00C0400F" w:rsidP="002B2580">
            <w:pPr>
              <w:jc w:val="right"/>
              <w:rPr>
                <w:rFonts w:ascii="Arial" w:hAnsi="Arial" w:cs="Arial"/>
                <w:sz w:val="20"/>
              </w:rPr>
            </w:pPr>
            <w:r w:rsidRPr="00161EDC">
              <w:rPr>
                <w:rFonts w:ascii="Arial" w:hAnsi="Arial" w:cs="Arial"/>
                <w:sz w:val="20"/>
              </w:rPr>
              <w:t>1 494,21</w:t>
            </w:r>
          </w:p>
        </w:tc>
        <w:tc>
          <w:tcPr>
            <w:tcW w:w="1480" w:type="dxa"/>
            <w:tcBorders>
              <w:top w:val="nil"/>
              <w:left w:val="nil"/>
              <w:bottom w:val="single" w:sz="4" w:space="0" w:color="auto"/>
              <w:right w:val="single" w:sz="4" w:space="0" w:color="auto"/>
            </w:tcBorders>
            <w:shd w:val="clear" w:color="auto" w:fill="auto"/>
            <w:noWrap/>
            <w:vAlign w:val="bottom"/>
            <w:hideMark/>
          </w:tcPr>
          <w:p w14:paraId="39CA523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C18F21" w14:textId="77777777" w:rsidR="00C0400F" w:rsidRPr="00161EDC" w:rsidRDefault="00C0400F" w:rsidP="002B2580">
            <w:pPr>
              <w:rPr>
                <w:rFonts w:ascii="Arial" w:hAnsi="Arial" w:cs="Arial"/>
                <w:sz w:val="20"/>
              </w:rPr>
            </w:pPr>
            <w:r w:rsidRPr="00161EDC">
              <w:rPr>
                <w:rFonts w:ascii="Arial" w:hAnsi="Arial" w:cs="Arial"/>
                <w:sz w:val="20"/>
              </w:rPr>
              <w:t>Vazovova /od Mýtnej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199CBB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CDEA1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73F459B3" w14:textId="77777777" w:rsidR="00C0400F" w:rsidRPr="00161EDC" w:rsidRDefault="00C0400F" w:rsidP="002B2580">
            <w:pPr>
              <w:jc w:val="right"/>
              <w:rPr>
                <w:rFonts w:ascii="Arial CE" w:hAnsi="Arial CE" w:cs="Calibri"/>
                <w:sz w:val="20"/>
              </w:rPr>
            </w:pPr>
          </w:p>
        </w:tc>
      </w:tr>
      <w:tr w:rsidR="00C0400F" w:rsidRPr="00161EDC" w14:paraId="5D0BE77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571BF04" w14:textId="77777777" w:rsidR="00C0400F" w:rsidRPr="00161EDC" w:rsidRDefault="00C0400F" w:rsidP="002B2580">
            <w:pPr>
              <w:rPr>
                <w:rFonts w:ascii="Arial" w:hAnsi="Arial" w:cs="Arial"/>
                <w:b/>
                <w:bCs/>
                <w:sz w:val="20"/>
              </w:rPr>
            </w:pPr>
            <w:r w:rsidRPr="00161EDC">
              <w:rPr>
                <w:rFonts w:ascii="Arial" w:hAnsi="Arial" w:cs="Arial"/>
                <w:b/>
                <w:bCs/>
                <w:sz w:val="20"/>
              </w:rPr>
              <w:t>Námestie 1. mája</w:t>
            </w:r>
          </w:p>
        </w:tc>
        <w:tc>
          <w:tcPr>
            <w:tcW w:w="649" w:type="dxa"/>
            <w:tcBorders>
              <w:top w:val="nil"/>
              <w:left w:val="nil"/>
              <w:bottom w:val="single" w:sz="4" w:space="0" w:color="auto"/>
              <w:right w:val="single" w:sz="4" w:space="0" w:color="auto"/>
            </w:tcBorders>
            <w:shd w:val="clear" w:color="auto" w:fill="auto"/>
            <w:noWrap/>
            <w:vAlign w:val="bottom"/>
            <w:hideMark/>
          </w:tcPr>
          <w:p w14:paraId="67B9DB0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013F32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64230A" w14:textId="77777777" w:rsidR="00C0400F" w:rsidRPr="00161EDC" w:rsidRDefault="00C0400F" w:rsidP="002B2580">
            <w:pPr>
              <w:jc w:val="right"/>
              <w:rPr>
                <w:rFonts w:ascii="Arial" w:hAnsi="Arial" w:cs="Arial"/>
                <w:sz w:val="20"/>
              </w:rPr>
            </w:pPr>
            <w:r w:rsidRPr="00161EDC">
              <w:rPr>
                <w:rFonts w:ascii="Arial" w:hAnsi="Arial" w:cs="Arial"/>
                <w:sz w:val="20"/>
              </w:rPr>
              <w:t>773,81</w:t>
            </w:r>
          </w:p>
        </w:tc>
        <w:tc>
          <w:tcPr>
            <w:tcW w:w="1480" w:type="dxa"/>
            <w:tcBorders>
              <w:top w:val="nil"/>
              <w:left w:val="nil"/>
              <w:bottom w:val="single" w:sz="4" w:space="0" w:color="auto"/>
              <w:right w:val="single" w:sz="4" w:space="0" w:color="auto"/>
            </w:tcBorders>
            <w:shd w:val="clear" w:color="auto" w:fill="auto"/>
            <w:noWrap/>
            <w:vAlign w:val="bottom"/>
            <w:hideMark/>
          </w:tcPr>
          <w:p w14:paraId="34A12A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F5962F" w14:textId="77777777" w:rsidR="00C0400F" w:rsidRPr="00161EDC" w:rsidRDefault="00C0400F" w:rsidP="002B2580">
            <w:pPr>
              <w:rPr>
                <w:rFonts w:ascii="Arial" w:hAnsi="Arial" w:cs="Arial"/>
                <w:sz w:val="20"/>
              </w:rPr>
            </w:pPr>
            <w:r w:rsidRPr="00161EDC">
              <w:rPr>
                <w:rFonts w:ascii="Arial" w:hAnsi="Arial" w:cs="Arial"/>
                <w:sz w:val="20"/>
              </w:rPr>
              <w:t>Banskobytrická</w:t>
            </w:r>
          </w:p>
        </w:tc>
        <w:tc>
          <w:tcPr>
            <w:tcW w:w="1122" w:type="dxa"/>
            <w:tcBorders>
              <w:top w:val="nil"/>
              <w:left w:val="nil"/>
              <w:bottom w:val="single" w:sz="4" w:space="0" w:color="auto"/>
              <w:right w:val="single" w:sz="4" w:space="0" w:color="auto"/>
            </w:tcBorders>
            <w:shd w:val="clear" w:color="auto" w:fill="FFFF00"/>
            <w:noWrap/>
            <w:vAlign w:val="bottom"/>
          </w:tcPr>
          <w:p w14:paraId="598F4A4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920C73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987E293" w14:textId="77777777" w:rsidR="00C0400F" w:rsidRPr="00161EDC" w:rsidRDefault="00C0400F" w:rsidP="002B2580">
            <w:pPr>
              <w:jc w:val="right"/>
              <w:rPr>
                <w:rFonts w:ascii="Arial CE" w:hAnsi="Arial CE" w:cs="Calibri"/>
                <w:sz w:val="20"/>
              </w:rPr>
            </w:pPr>
          </w:p>
        </w:tc>
      </w:tr>
      <w:tr w:rsidR="00C0400F" w:rsidRPr="00161EDC" w14:paraId="77E567A4"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BB6D57" w14:textId="77777777" w:rsidR="00C0400F" w:rsidRPr="00161EDC" w:rsidRDefault="00C0400F" w:rsidP="002B2580">
            <w:pPr>
              <w:rPr>
                <w:rFonts w:ascii="Arial" w:hAnsi="Arial" w:cs="Arial"/>
                <w:b/>
                <w:bCs/>
                <w:sz w:val="20"/>
              </w:rPr>
            </w:pPr>
            <w:r w:rsidRPr="00161EDC">
              <w:rPr>
                <w:rFonts w:ascii="Arial" w:hAnsi="Arial" w:cs="Arial"/>
                <w:b/>
                <w:bCs/>
                <w:sz w:val="20"/>
              </w:rPr>
              <w:t>Námestie 1. mája</w:t>
            </w:r>
          </w:p>
        </w:tc>
        <w:tc>
          <w:tcPr>
            <w:tcW w:w="649" w:type="dxa"/>
            <w:tcBorders>
              <w:top w:val="nil"/>
              <w:left w:val="nil"/>
              <w:bottom w:val="single" w:sz="4" w:space="0" w:color="auto"/>
              <w:right w:val="single" w:sz="4" w:space="0" w:color="auto"/>
            </w:tcBorders>
            <w:shd w:val="clear" w:color="auto" w:fill="auto"/>
            <w:noWrap/>
            <w:vAlign w:val="bottom"/>
            <w:hideMark/>
          </w:tcPr>
          <w:p w14:paraId="2D5E636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1918DE4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1444E6" w14:textId="77777777" w:rsidR="00C0400F" w:rsidRPr="00161EDC" w:rsidRDefault="00C0400F" w:rsidP="002B2580">
            <w:pPr>
              <w:jc w:val="right"/>
              <w:rPr>
                <w:rFonts w:ascii="Arial" w:hAnsi="Arial" w:cs="Arial"/>
                <w:sz w:val="20"/>
              </w:rPr>
            </w:pPr>
            <w:r w:rsidRPr="00161EDC">
              <w:rPr>
                <w:rFonts w:ascii="Arial" w:hAnsi="Arial" w:cs="Arial"/>
                <w:sz w:val="20"/>
              </w:rPr>
              <w:t>643,41</w:t>
            </w:r>
          </w:p>
        </w:tc>
        <w:tc>
          <w:tcPr>
            <w:tcW w:w="1480" w:type="dxa"/>
            <w:tcBorders>
              <w:top w:val="nil"/>
              <w:left w:val="nil"/>
              <w:bottom w:val="single" w:sz="4" w:space="0" w:color="auto"/>
              <w:right w:val="single" w:sz="4" w:space="0" w:color="auto"/>
            </w:tcBorders>
            <w:shd w:val="clear" w:color="auto" w:fill="auto"/>
            <w:noWrap/>
            <w:vAlign w:val="bottom"/>
            <w:hideMark/>
          </w:tcPr>
          <w:p w14:paraId="26A4161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F0C885" w14:textId="77777777" w:rsidR="00C0400F" w:rsidRPr="00161EDC" w:rsidRDefault="00C0400F" w:rsidP="002B2580">
            <w:pPr>
              <w:rPr>
                <w:rFonts w:ascii="Arial" w:hAnsi="Arial" w:cs="Arial"/>
                <w:sz w:val="20"/>
              </w:rPr>
            </w:pPr>
            <w:r w:rsidRPr="00161EDC">
              <w:rPr>
                <w:rFonts w:ascii="Arial" w:hAnsi="Arial" w:cs="Arial"/>
                <w:sz w:val="20"/>
              </w:rPr>
              <w:t>Námestie 1. mája /310/</w:t>
            </w:r>
          </w:p>
        </w:tc>
        <w:tc>
          <w:tcPr>
            <w:tcW w:w="1122" w:type="dxa"/>
            <w:tcBorders>
              <w:top w:val="nil"/>
              <w:left w:val="nil"/>
              <w:bottom w:val="single" w:sz="4" w:space="0" w:color="auto"/>
              <w:right w:val="single" w:sz="4" w:space="0" w:color="auto"/>
            </w:tcBorders>
            <w:shd w:val="clear" w:color="auto" w:fill="FFFF00"/>
            <w:noWrap/>
            <w:vAlign w:val="bottom"/>
          </w:tcPr>
          <w:p w14:paraId="534997C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9511BC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47A3F471" w14:textId="77777777" w:rsidR="00C0400F" w:rsidRPr="00161EDC" w:rsidRDefault="00C0400F" w:rsidP="002B2580">
            <w:pPr>
              <w:jc w:val="right"/>
              <w:rPr>
                <w:rFonts w:ascii="Arial CE" w:hAnsi="Arial CE" w:cs="Calibri"/>
                <w:sz w:val="20"/>
              </w:rPr>
            </w:pPr>
          </w:p>
        </w:tc>
      </w:tr>
      <w:tr w:rsidR="00C0400F" w:rsidRPr="00161EDC" w14:paraId="0DC2746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6C6018E"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Námestie slobody</w:t>
            </w:r>
          </w:p>
        </w:tc>
        <w:tc>
          <w:tcPr>
            <w:tcW w:w="649" w:type="dxa"/>
            <w:tcBorders>
              <w:top w:val="nil"/>
              <w:left w:val="nil"/>
              <w:bottom w:val="single" w:sz="4" w:space="0" w:color="auto"/>
              <w:right w:val="single" w:sz="4" w:space="0" w:color="auto"/>
            </w:tcBorders>
            <w:shd w:val="clear" w:color="auto" w:fill="auto"/>
            <w:noWrap/>
            <w:vAlign w:val="bottom"/>
            <w:hideMark/>
          </w:tcPr>
          <w:p w14:paraId="65366B8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3C88DD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FF70D02" w14:textId="77777777" w:rsidR="00C0400F" w:rsidRPr="00161EDC" w:rsidRDefault="00C0400F" w:rsidP="002B2580">
            <w:pPr>
              <w:jc w:val="right"/>
              <w:rPr>
                <w:rFonts w:ascii="Arial" w:hAnsi="Arial" w:cs="Arial"/>
                <w:sz w:val="20"/>
              </w:rPr>
            </w:pPr>
            <w:r w:rsidRPr="00161EDC">
              <w:rPr>
                <w:rFonts w:ascii="Arial" w:hAnsi="Arial" w:cs="Arial"/>
                <w:sz w:val="20"/>
              </w:rPr>
              <w:t>2 785,06</w:t>
            </w:r>
          </w:p>
        </w:tc>
        <w:tc>
          <w:tcPr>
            <w:tcW w:w="1480" w:type="dxa"/>
            <w:tcBorders>
              <w:top w:val="nil"/>
              <w:left w:val="nil"/>
              <w:bottom w:val="single" w:sz="4" w:space="0" w:color="auto"/>
              <w:right w:val="single" w:sz="4" w:space="0" w:color="auto"/>
            </w:tcBorders>
            <w:shd w:val="clear" w:color="auto" w:fill="auto"/>
            <w:noWrap/>
            <w:vAlign w:val="bottom"/>
            <w:hideMark/>
          </w:tcPr>
          <w:p w14:paraId="73BAE8B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47E3FA5" w14:textId="77777777" w:rsidR="00C0400F" w:rsidRPr="00161EDC" w:rsidRDefault="00C0400F" w:rsidP="002B2580">
            <w:pPr>
              <w:rPr>
                <w:rFonts w:ascii="Arial" w:hAnsi="Arial" w:cs="Arial"/>
                <w:sz w:val="20"/>
              </w:rPr>
            </w:pPr>
            <w:r w:rsidRPr="00161EDC">
              <w:rPr>
                <w:rFonts w:ascii="Arial" w:hAnsi="Arial" w:cs="Arial"/>
                <w:sz w:val="20"/>
              </w:rPr>
              <w:t>Námestie slobody</w:t>
            </w:r>
          </w:p>
        </w:tc>
        <w:tc>
          <w:tcPr>
            <w:tcW w:w="1122" w:type="dxa"/>
            <w:tcBorders>
              <w:top w:val="nil"/>
              <w:left w:val="nil"/>
              <w:bottom w:val="single" w:sz="4" w:space="0" w:color="auto"/>
              <w:right w:val="single" w:sz="4" w:space="0" w:color="auto"/>
            </w:tcBorders>
            <w:shd w:val="clear" w:color="auto" w:fill="FFFF00"/>
            <w:noWrap/>
            <w:vAlign w:val="bottom"/>
          </w:tcPr>
          <w:p w14:paraId="5A5C795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8A763EF"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8B18830" w14:textId="77777777" w:rsidR="00C0400F" w:rsidRPr="00161EDC" w:rsidRDefault="00C0400F" w:rsidP="002B2580">
            <w:pPr>
              <w:jc w:val="right"/>
              <w:rPr>
                <w:rFonts w:ascii="Arial CE" w:hAnsi="Arial CE" w:cs="Calibri"/>
                <w:sz w:val="20"/>
              </w:rPr>
            </w:pPr>
          </w:p>
        </w:tc>
      </w:tr>
      <w:tr w:rsidR="00C0400F" w:rsidRPr="00161EDC" w14:paraId="13FB2F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7F85A86" w14:textId="77777777" w:rsidR="00C0400F" w:rsidRPr="00161EDC" w:rsidRDefault="00C0400F" w:rsidP="002B2580">
            <w:pPr>
              <w:rPr>
                <w:rFonts w:ascii="Arial" w:hAnsi="Arial" w:cs="Arial"/>
                <w:b/>
                <w:bCs/>
                <w:sz w:val="20"/>
              </w:rPr>
            </w:pPr>
            <w:r w:rsidRPr="00161EDC">
              <w:rPr>
                <w:rFonts w:ascii="Arial" w:hAnsi="Arial" w:cs="Arial"/>
                <w:b/>
                <w:bCs/>
                <w:sz w:val="20"/>
              </w:rPr>
              <w:t>Námestie slobody</w:t>
            </w:r>
          </w:p>
        </w:tc>
        <w:tc>
          <w:tcPr>
            <w:tcW w:w="649" w:type="dxa"/>
            <w:tcBorders>
              <w:top w:val="nil"/>
              <w:left w:val="nil"/>
              <w:bottom w:val="single" w:sz="4" w:space="0" w:color="auto"/>
              <w:right w:val="single" w:sz="4" w:space="0" w:color="auto"/>
            </w:tcBorders>
            <w:shd w:val="clear" w:color="auto" w:fill="auto"/>
            <w:noWrap/>
            <w:vAlign w:val="bottom"/>
            <w:hideMark/>
          </w:tcPr>
          <w:p w14:paraId="0DB5AEFC"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E06A70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0429B33" w14:textId="77777777" w:rsidR="00C0400F" w:rsidRPr="00161EDC" w:rsidRDefault="00C0400F" w:rsidP="002B2580">
            <w:pPr>
              <w:jc w:val="right"/>
              <w:rPr>
                <w:rFonts w:ascii="Arial" w:hAnsi="Arial" w:cs="Arial"/>
                <w:sz w:val="20"/>
              </w:rPr>
            </w:pPr>
            <w:r w:rsidRPr="00161EDC">
              <w:rPr>
                <w:rFonts w:ascii="Arial" w:hAnsi="Arial" w:cs="Arial"/>
                <w:sz w:val="20"/>
              </w:rPr>
              <w:t>3 146,94</w:t>
            </w:r>
          </w:p>
        </w:tc>
        <w:tc>
          <w:tcPr>
            <w:tcW w:w="1480" w:type="dxa"/>
            <w:tcBorders>
              <w:top w:val="nil"/>
              <w:left w:val="nil"/>
              <w:bottom w:val="single" w:sz="4" w:space="0" w:color="auto"/>
              <w:right w:val="single" w:sz="4" w:space="0" w:color="auto"/>
            </w:tcBorders>
            <w:shd w:val="clear" w:color="auto" w:fill="auto"/>
            <w:noWrap/>
            <w:vAlign w:val="bottom"/>
            <w:hideMark/>
          </w:tcPr>
          <w:p w14:paraId="0648BD5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F943C7F" w14:textId="77777777" w:rsidR="00C0400F" w:rsidRPr="00161EDC" w:rsidRDefault="00C0400F" w:rsidP="002B2580">
            <w:pPr>
              <w:rPr>
                <w:rFonts w:ascii="Arial" w:hAnsi="Arial" w:cs="Arial"/>
                <w:sz w:val="20"/>
              </w:rPr>
            </w:pPr>
            <w:r w:rsidRPr="00161EDC">
              <w:rPr>
                <w:rFonts w:ascii="Arial" w:hAnsi="Arial" w:cs="Arial"/>
                <w:sz w:val="20"/>
              </w:rPr>
              <w:t>Námestie slobody</w:t>
            </w:r>
          </w:p>
        </w:tc>
        <w:tc>
          <w:tcPr>
            <w:tcW w:w="1122" w:type="dxa"/>
            <w:tcBorders>
              <w:top w:val="nil"/>
              <w:left w:val="nil"/>
              <w:bottom w:val="single" w:sz="4" w:space="0" w:color="auto"/>
              <w:right w:val="single" w:sz="4" w:space="0" w:color="auto"/>
            </w:tcBorders>
            <w:shd w:val="clear" w:color="auto" w:fill="FFFF00"/>
            <w:noWrap/>
            <w:vAlign w:val="bottom"/>
          </w:tcPr>
          <w:p w14:paraId="64E1AD1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B9A30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CB0C17A" w14:textId="77777777" w:rsidR="00C0400F" w:rsidRPr="00161EDC" w:rsidRDefault="00C0400F" w:rsidP="002B2580">
            <w:pPr>
              <w:jc w:val="right"/>
              <w:rPr>
                <w:rFonts w:ascii="Arial CE" w:hAnsi="Arial CE" w:cs="Calibri"/>
                <w:sz w:val="20"/>
              </w:rPr>
            </w:pPr>
          </w:p>
        </w:tc>
      </w:tr>
      <w:tr w:rsidR="00C0400F" w:rsidRPr="00161EDC" w14:paraId="6EDC5D6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648D560" w14:textId="77777777" w:rsidR="00C0400F" w:rsidRPr="00161EDC" w:rsidRDefault="00C0400F" w:rsidP="002B2580">
            <w:pPr>
              <w:rPr>
                <w:rFonts w:ascii="Arial" w:hAnsi="Arial" w:cs="Arial"/>
                <w:b/>
                <w:bCs/>
                <w:sz w:val="20"/>
              </w:rPr>
            </w:pPr>
            <w:r w:rsidRPr="00161EDC">
              <w:rPr>
                <w:rFonts w:ascii="Arial" w:hAnsi="Arial" w:cs="Arial"/>
                <w:b/>
                <w:bCs/>
                <w:sz w:val="20"/>
              </w:rPr>
              <w:t>Radlinského</w:t>
            </w:r>
          </w:p>
        </w:tc>
        <w:tc>
          <w:tcPr>
            <w:tcW w:w="649" w:type="dxa"/>
            <w:tcBorders>
              <w:top w:val="nil"/>
              <w:left w:val="nil"/>
              <w:bottom w:val="single" w:sz="4" w:space="0" w:color="auto"/>
              <w:right w:val="single" w:sz="4" w:space="0" w:color="auto"/>
            </w:tcBorders>
            <w:shd w:val="clear" w:color="auto" w:fill="auto"/>
            <w:noWrap/>
            <w:vAlign w:val="bottom"/>
            <w:hideMark/>
          </w:tcPr>
          <w:p w14:paraId="532E7A92"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92123C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7677DD6" w14:textId="77777777" w:rsidR="00C0400F" w:rsidRPr="00161EDC" w:rsidRDefault="00C0400F" w:rsidP="002B2580">
            <w:pPr>
              <w:jc w:val="right"/>
              <w:rPr>
                <w:rFonts w:ascii="Arial" w:hAnsi="Arial" w:cs="Arial"/>
                <w:sz w:val="20"/>
              </w:rPr>
            </w:pPr>
            <w:r w:rsidRPr="00161EDC">
              <w:rPr>
                <w:rFonts w:ascii="Arial" w:hAnsi="Arial" w:cs="Arial"/>
                <w:sz w:val="20"/>
              </w:rPr>
              <w:t>2 448,26</w:t>
            </w:r>
          </w:p>
        </w:tc>
        <w:tc>
          <w:tcPr>
            <w:tcW w:w="1480" w:type="dxa"/>
            <w:tcBorders>
              <w:top w:val="nil"/>
              <w:left w:val="nil"/>
              <w:bottom w:val="single" w:sz="4" w:space="0" w:color="auto"/>
              <w:right w:val="single" w:sz="4" w:space="0" w:color="auto"/>
            </w:tcBorders>
            <w:shd w:val="clear" w:color="auto" w:fill="auto"/>
            <w:noWrap/>
            <w:vAlign w:val="bottom"/>
            <w:hideMark/>
          </w:tcPr>
          <w:p w14:paraId="6853591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08D220A" w14:textId="77777777" w:rsidR="00C0400F" w:rsidRPr="00161EDC" w:rsidRDefault="00C0400F" w:rsidP="002B2580">
            <w:pPr>
              <w:rPr>
                <w:rFonts w:ascii="Arial" w:hAnsi="Arial" w:cs="Arial"/>
                <w:sz w:val="20"/>
              </w:rPr>
            </w:pPr>
            <w:r w:rsidRPr="00161EDC">
              <w:rPr>
                <w:rFonts w:ascii="Arial" w:hAnsi="Arial" w:cs="Arial"/>
                <w:sz w:val="20"/>
              </w:rPr>
              <w:t>Vazovova /od Mýtnej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215FC84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9416AC"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636C97C" w14:textId="77777777" w:rsidR="00C0400F" w:rsidRPr="00161EDC" w:rsidRDefault="00C0400F" w:rsidP="002B2580">
            <w:pPr>
              <w:jc w:val="right"/>
              <w:rPr>
                <w:rFonts w:ascii="Arial CE" w:hAnsi="Arial CE" w:cs="Calibri"/>
                <w:sz w:val="20"/>
              </w:rPr>
            </w:pPr>
          </w:p>
        </w:tc>
      </w:tr>
      <w:tr w:rsidR="00C0400F" w:rsidRPr="00161EDC" w14:paraId="6EB119E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6F843F0" w14:textId="77777777" w:rsidR="00C0400F" w:rsidRPr="00161EDC" w:rsidRDefault="00C0400F" w:rsidP="002B2580">
            <w:pPr>
              <w:rPr>
                <w:rFonts w:ascii="Arial" w:hAnsi="Arial" w:cs="Arial"/>
                <w:b/>
                <w:bCs/>
                <w:sz w:val="20"/>
              </w:rPr>
            </w:pPr>
            <w:r w:rsidRPr="00161EDC">
              <w:rPr>
                <w:rFonts w:ascii="Arial" w:hAnsi="Arial" w:cs="Arial"/>
                <w:b/>
                <w:bCs/>
                <w:sz w:val="20"/>
              </w:rPr>
              <w:t>Radlinského</w:t>
            </w:r>
          </w:p>
        </w:tc>
        <w:tc>
          <w:tcPr>
            <w:tcW w:w="649" w:type="dxa"/>
            <w:tcBorders>
              <w:top w:val="nil"/>
              <w:left w:val="nil"/>
              <w:bottom w:val="single" w:sz="4" w:space="0" w:color="auto"/>
              <w:right w:val="single" w:sz="4" w:space="0" w:color="auto"/>
            </w:tcBorders>
            <w:shd w:val="clear" w:color="auto" w:fill="auto"/>
            <w:noWrap/>
            <w:vAlign w:val="bottom"/>
            <w:hideMark/>
          </w:tcPr>
          <w:p w14:paraId="4D530A0E"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5B599F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DFB11B" w14:textId="77777777" w:rsidR="00C0400F" w:rsidRPr="00161EDC" w:rsidRDefault="00C0400F" w:rsidP="002B2580">
            <w:pPr>
              <w:jc w:val="right"/>
              <w:rPr>
                <w:rFonts w:ascii="Arial" w:hAnsi="Arial" w:cs="Arial"/>
                <w:sz w:val="20"/>
              </w:rPr>
            </w:pPr>
            <w:r w:rsidRPr="00161EDC">
              <w:rPr>
                <w:rFonts w:ascii="Arial" w:hAnsi="Arial" w:cs="Arial"/>
                <w:sz w:val="20"/>
              </w:rPr>
              <w:t>3 329,64</w:t>
            </w:r>
          </w:p>
        </w:tc>
        <w:tc>
          <w:tcPr>
            <w:tcW w:w="1480" w:type="dxa"/>
            <w:tcBorders>
              <w:top w:val="nil"/>
              <w:left w:val="nil"/>
              <w:bottom w:val="single" w:sz="4" w:space="0" w:color="auto"/>
              <w:right w:val="single" w:sz="4" w:space="0" w:color="auto"/>
            </w:tcBorders>
            <w:shd w:val="clear" w:color="auto" w:fill="auto"/>
            <w:noWrap/>
            <w:vAlign w:val="bottom"/>
            <w:hideMark/>
          </w:tcPr>
          <w:p w14:paraId="7A9A2AA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76249D1" w14:textId="77777777" w:rsidR="00C0400F" w:rsidRPr="00161EDC" w:rsidRDefault="00C0400F" w:rsidP="002B2580">
            <w:pPr>
              <w:rPr>
                <w:rFonts w:ascii="Arial" w:hAnsi="Arial" w:cs="Arial"/>
                <w:sz w:val="20"/>
              </w:rPr>
            </w:pPr>
            <w:r w:rsidRPr="00161EDC">
              <w:rPr>
                <w:rFonts w:ascii="Arial" w:hAnsi="Arial" w:cs="Arial"/>
                <w:sz w:val="20"/>
              </w:rPr>
              <w:t>Radlinského</w:t>
            </w:r>
          </w:p>
        </w:tc>
        <w:tc>
          <w:tcPr>
            <w:tcW w:w="1122" w:type="dxa"/>
            <w:tcBorders>
              <w:top w:val="nil"/>
              <w:left w:val="nil"/>
              <w:bottom w:val="single" w:sz="4" w:space="0" w:color="auto"/>
              <w:right w:val="single" w:sz="4" w:space="0" w:color="auto"/>
            </w:tcBorders>
            <w:shd w:val="clear" w:color="auto" w:fill="FFFF00"/>
            <w:noWrap/>
            <w:vAlign w:val="bottom"/>
          </w:tcPr>
          <w:p w14:paraId="60B69CF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8B1430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364D7A2" w14:textId="77777777" w:rsidR="00C0400F" w:rsidRPr="00161EDC" w:rsidRDefault="00C0400F" w:rsidP="002B2580">
            <w:pPr>
              <w:jc w:val="right"/>
              <w:rPr>
                <w:rFonts w:ascii="Arial CE" w:hAnsi="Arial CE" w:cs="Calibri"/>
                <w:sz w:val="20"/>
              </w:rPr>
            </w:pPr>
          </w:p>
        </w:tc>
      </w:tr>
      <w:tr w:rsidR="00C0400F" w:rsidRPr="00161EDC" w14:paraId="034931A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B3B614D"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50108B3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5BA427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953FAC" w14:textId="77777777" w:rsidR="00C0400F" w:rsidRPr="00161EDC" w:rsidRDefault="00C0400F" w:rsidP="002B2580">
            <w:pPr>
              <w:jc w:val="right"/>
              <w:rPr>
                <w:rFonts w:ascii="Arial" w:hAnsi="Arial" w:cs="Arial"/>
                <w:sz w:val="20"/>
              </w:rPr>
            </w:pPr>
            <w:r w:rsidRPr="00161EDC">
              <w:rPr>
                <w:rFonts w:ascii="Arial" w:hAnsi="Arial" w:cs="Arial"/>
                <w:sz w:val="20"/>
              </w:rPr>
              <w:t>920,69</w:t>
            </w:r>
          </w:p>
        </w:tc>
        <w:tc>
          <w:tcPr>
            <w:tcW w:w="1480" w:type="dxa"/>
            <w:tcBorders>
              <w:top w:val="nil"/>
              <w:left w:val="nil"/>
              <w:bottom w:val="single" w:sz="4" w:space="0" w:color="auto"/>
              <w:right w:val="single" w:sz="4" w:space="0" w:color="auto"/>
            </w:tcBorders>
            <w:shd w:val="clear" w:color="auto" w:fill="auto"/>
            <w:noWrap/>
            <w:vAlign w:val="bottom"/>
            <w:hideMark/>
          </w:tcPr>
          <w:p w14:paraId="79B8A54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A8FE3D" w14:textId="77777777" w:rsidR="00C0400F" w:rsidRPr="00161EDC" w:rsidRDefault="00C0400F" w:rsidP="002B2580">
            <w:pPr>
              <w:rPr>
                <w:rFonts w:ascii="Arial" w:hAnsi="Arial" w:cs="Arial"/>
                <w:sz w:val="20"/>
              </w:rPr>
            </w:pPr>
            <w:r w:rsidRPr="00161EDC">
              <w:rPr>
                <w:rFonts w:ascii="Arial" w:hAnsi="Arial" w:cs="Arial"/>
                <w:sz w:val="20"/>
              </w:rPr>
              <w:t>Vazovova (od Radlinského po Mýtnu)</w:t>
            </w:r>
          </w:p>
        </w:tc>
        <w:tc>
          <w:tcPr>
            <w:tcW w:w="1122" w:type="dxa"/>
            <w:tcBorders>
              <w:top w:val="nil"/>
              <w:left w:val="nil"/>
              <w:bottom w:val="single" w:sz="4" w:space="0" w:color="auto"/>
              <w:right w:val="single" w:sz="4" w:space="0" w:color="auto"/>
            </w:tcBorders>
            <w:shd w:val="clear" w:color="auto" w:fill="FFFF00"/>
            <w:noWrap/>
            <w:vAlign w:val="bottom"/>
          </w:tcPr>
          <w:p w14:paraId="5D2E50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4D66FF2"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1916E81" w14:textId="77777777" w:rsidR="00C0400F" w:rsidRPr="00161EDC" w:rsidRDefault="00C0400F" w:rsidP="002B2580">
            <w:pPr>
              <w:jc w:val="right"/>
              <w:rPr>
                <w:rFonts w:ascii="Arial CE" w:hAnsi="Arial CE" w:cs="Calibri"/>
                <w:sz w:val="20"/>
              </w:rPr>
            </w:pPr>
          </w:p>
        </w:tc>
      </w:tr>
      <w:tr w:rsidR="00C0400F" w:rsidRPr="00161EDC" w14:paraId="6ADE5D2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A0328B1"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563CD14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635DD3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73B4CA" w14:textId="77777777" w:rsidR="00C0400F" w:rsidRPr="00161EDC" w:rsidRDefault="00C0400F" w:rsidP="002B2580">
            <w:pPr>
              <w:jc w:val="right"/>
              <w:rPr>
                <w:rFonts w:ascii="Arial" w:hAnsi="Arial" w:cs="Arial"/>
                <w:sz w:val="20"/>
              </w:rPr>
            </w:pPr>
            <w:r w:rsidRPr="00161EDC">
              <w:rPr>
                <w:rFonts w:ascii="Arial" w:hAnsi="Arial" w:cs="Arial"/>
                <w:sz w:val="20"/>
              </w:rPr>
              <w:t>713,89</w:t>
            </w:r>
          </w:p>
        </w:tc>
        <w:tc>
          <w:tcPr>
            <w:tcW w:w="1480" w:type="dxa"/>
            <w:tcBorders>
              <w:top w:val="nil"/>
              <w:left w:val="nil"/>
              <w:bottom w:val="single" w:sz="4" w:space="0" w:color="auto"/>
              <w:right w:val="single" w:sz="4" w:space="0" w:color="auto"/>
            </w:tcBorders>
            <w:shd w:val="clear" w:color="auto" w:fill="auto"/>
            <w:noWrap/>
            <w:vAlign w:val="bottom"/>
            <w:hideMark/>
          </w:tcPr>
          <w:p w14:paraId="70EB52F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EDAC6AB" w14:textId="77777777" w:rsidR="00C0400F" w:rsidRPr="00161EDC" w:rsidRDefault="00C0400F" w:rsidP="002B2580">
            <w:pPr>
              <w:rPr>
                <w:rFonts w:ascii="Arial" w:hAnsi="Arial" w:cs="Arial"/>
                <w:sz w:val="20"/>
              </w:rPr>
            </w:pPr>
            <w:r w:rsidRPr="00161EDC">
              <w:rPr>
                <w:rFonts w:ascii="Arial" w:hAnsi="Arial" w:cs="Arial"/>
                <w:sz w:val="20"/>
              </w:rPr>
              <w:t>Vazovova (od Radlinského po Mýtnu)</w:t>
            </w:r>
          </w:p>
        </w:tc>
        <w:tc>
          <w:tcPr>
            <w:tcW w:w="1122" w:type="dxa"/>
            <w:tcBorders>
              <w:top w:val="nil"/>
              <w:left w:val="nil"/>
              <w:bottom w:val="single" w:sz="4" w:space="0" w:color="auto"/>
              <w:right w:val="single" w:sz="4" w:space="0" w:color="auto"/>
            </w:tcBorders>
            <w:shd w:val="clear" w:color="auto" w:fill="FFFF00"/>
            <w:noWrap/>
            <w:vAlign w:val="bottom"/>
          </w:tcPr>
          <w:p w14:paraId="7A04483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15250E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1DF56989" w14:textId="77777777" w:rsidR="00C0400F" w:rsidRPr="00161EDC" w:rsidRDefault="00C0400F" w:rsidP="002B2580">
            <w:pPr>
              <w:jc w:val="right"/>
              <w:rPr>
                <w:rFonts w:ascii="Arial CE" w:hAnsi="Arial CE" w:cs="Calibri"/>
                <w:sz w:val="20"/>
              </w:rPr>
            </w:pPr>
          </w:p>
        </w:tc>
      </w:tr>
      <w:tr w:rsidR="00C0400F" w:rsidRPr="00161EDC" w14:paraId="11CFE326"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A947DC"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4C36ABE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86D5C76"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68106C4" w14:textId="77777777" w:rsidR="00C0400F" w:rsidRPr="00161EDC" w:rsidRDefault="00C0400F" w:rsidP="002B2580">
            <w:pPr>
              <w:jc w:val="right"/>
              <w:rPr>
                <w:rFonts w:ascii="Arial" w:hAnsi="Arial" w:cs="Arial"/>
                <w:sz w:val="20"/>
              </w:rPr>
            </w:pPr>
            <w:r w:rsidRPr="00161EDC">
              <w:rPr>
                <w:rFonts w:ascii="Arial" w:hAnsi="Arial" w:cs="Arial"/>
                <w:sz w:val="20"/>
              </w:rPr>
              <w:t>659,98</w:t>
            </w:r>
          </w:p>
        </w:tc>
        <w:tc>
          <w:tcPr>
            <w:tcW w:w="1480" w:type="dxa"/>
            <w:tcBorders>
              <w:top w:val="nil"/>
              <w:left w:val="nil"/>
              <w:bottom w:val="single" w:sz="4" w:space="0" w:color="auto"/>
              <w:right w:val="single" w:sz="4" w:space="0" w:color="auto"/>
            </w:tcBorders>
            <w:shd w:val="clear" w:color="auto" w:fill="auto"/>
            <w:noWrap/>
            <w:vAlign w:val="bottom"/>
            <w:hideMark/>
          </w:tcPr>
          <w:p w14:paraId="5EED564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212FFA3" w14:textId="77777777" w:rsidR="00C0400F" w:rsidRPr="00161EDC" w:rsidRDefault="00C0400F" w:rsidP="002B2580">
            <w:pPr>
              <w:rPr>
                <w:rFonts w:ascii="Arial" w:hAnsi="Arial" w:cs="Arial"/>
                <w:sz w:val="20"/>
              </w:rPr>
            </w:pPr>
            <w:r w:rsidRPr="00161EDC">
              <w:rPr>
                <w:rFonts w:ascii="Arial" w:hAnsi="Arial" w:cs="Arial"/>
                <w:sz w:val="20"/>
              </w:rPr>
              <w:t>Vazovova (od Krížnej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3DE5EC0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9BA96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6BE6906" w14:textId="77777777" w:rsidR="00C0400F" w:rsidRPr="00161EDC" w:rsidRDefault="00C0400F" w:rsidP="002B2580">
            <w:pPr>
              <w:jc w:val="right"/>
              <w:rPr>
                <w:rFonts w:ascii="Arial CE" w:hAnsi="Arial CE" w:cs="Calibri"/>
                <w:sz w:val="20"/>
              </w:rPr>
            </w:pPr>
          </w:p>
        </w:tc>
      </w:tr>
      <w:tr w:rsidR="00C0400F" w:rsidRPr="00161EDC" w14:paraId="005E446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49E5B8"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00FEB78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6D3C7A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9E428E" w14:textId="77777777" w:rsidR="00C0400F" w:rsidRPr="00161EDC" w:rsidRDefault="00C0400F" w:rsidP="002B2580">
            <w:pPr>
              <w:jc w:val="right"/>
              <w:rPr>
                <w:rFonts w:ascii="Arial" w:hAnsi="Arial" w:cs="Arial"/>
                <w:sz w:val="20"/>
              </w:rPr>
            </w:pPr>
            <w:r w:rsidRPr="00161EDC">
              <w:rPr>
                <w:rFonts w:ascii="Arial" w:hAnsi="Arial" w:cs="Arial"/>
                <w:sz w:val="20"/>
              </w:rPr>
              <w:t>653,55</w:t>
            </w:r>
          </w:p>
        </w:tc>
        <w:tc>
          <w:tcPr>
            <w:tcW w:w="1480" w:type="dxa"/>
            <w:tcBorders>
              <w:top w:val="nil"/>
              <w:left w:val="nil"/>
              <w:bottom w:val="single" w:sz="4" w:space="0" w:color="auto"/>
              <w:right w:val="single" w:sz="4" w:space="0" w:color="auto"/>
            </w:tcBorders>
            <w:shd w:val="clear" w:color="auto" w:fill="auto"/>
            <w:noWrap/>
            <w:vAlign w:val="bottom"/>
            <w:hideMark/>
          </w:tcPr>
          <w:p w14:paraId="636C296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7E7E16" w14:textId="77777777" w:rsidR="00C0400F" w:rsidRPr="00161EDC" w:rsidRDefault="00C0400F" w:rsidP="002B2580">
            <w:pPr>
              <w:rPr>
                <w:rFonts w:ascii="Arial" w:hAnsi="Arial" w:cs="Arial"/>
                <w:sz w:val="20"/>
              </w:rPr>
            </w:pPr>
            <w:r w:rsidRPr="00161EDC">
              <w:rPr>
                <w:rFonts w:ascii="Arial" w:hAnsi="Arial" w:cs="Arial"/>
                <w:sz w:val="20"/>
              </w:rPr>
              <w:t>Vazovova (od Krížnej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5AB7E80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C4C82A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E3CDFAF" w14:textId="77777777" w:rsidR="00C0400F" w:rsidRPr="00161EDC" w:rsidRDefault="00C0400F" w:rsidP="002B2580">
            <w:pPr>
              <w:jc w:val="right"/>
              <w:rPr>
                <w:rFonts w:ascii="Arial CE" w:hAnsi="Arial CE" w:cs="Calibri"/>
                <w:sz w:val="20"/>
              </w:rPr>
            </w:pPr>
          </w:p>
        </w:tc>
      </w:tr>
      <w:tr w:rsidR="00C0400F" w:rsidRPr="00161EDC" w14:paraId="5C3611C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B73A2D9" w14:textId="77777777" w:rsidR="00C0400F" w:rsidRPr="00161EDC" w:rsidRDefault="00C0400F" w:rsidP="002B2580">
            <w:pPr>
              <w:rPr>
                <w:rFonts w:ascii="Arial" w:hAnsi="Arial" w:cs="Arial"/>
                <w:b/>
                <w:bCs/>
                <w:sz w:val="20"/>
              </w:rPr>
            </w:pPr>
            <w:r w:rsidRPr="00161EDC">
              <w:rPr>
                <w:rFonts w:ascii="Arial" w:hAnsi="Arial" w:cs="Arial"/>
                <w:b/>
                <w:bCs/>
                <w:sz w:val="20"/>
              </w:rPr>
              <w:t>Záhradnícka</w:t>
            </w:r>
          </w:p>
        </w:tc>
        <w:tc>
          <w:tcPr>
            <w:tcW w:w="649" w:type="dxa"/>
            <w:tcBorders>
              <w:top w:val="nil"/>
              <w:left w:val="nil"/>
              <w:bottom w:val="single" w:sz="4" w:space="0" w:color="auto"/>
              <w:right w:val="single" w:sz="4" w:space="0" w:color="auto"/>
            </w:tcBorders>
            <w:shd w:val="clear" w:color="auto" w:fill="auto"/>
            <w:noWrap/>
            <w:vAlign w:val="bottom"/>
            <w:hideMark/>
          </w:tcPr>
          <w:p w14:paraId="5E3B40D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233507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A2052D" w14:textId="77777777" w:rsidR="00C0400F" w:rsidRPr="00161EDC" w:rsidRDefault="00C0400F" w:rsidP="002B2580">
            <w:pPr>
              <w:jc w:val="right"/>
              <w:rPr>
                <w:rFonts w:ascii="Arial" w:hAnsi="Arial" w:cs="Arial"/>
                <w:sz w:val="20"/>
              </w:rPr>
            </w:pPr>
            <w:r w:rsidRPr="00161EDC">
              <w:rPr>
                <w:rFonts w:ascii="Arial" w:hAnsi="Arial" w:cs="Arial"/>
                <w:sz w:val="20"/>
              </w:rPr>
              <w:t>1 262,08</w:t>
            </w:r>
          </w:p>
        </w:tc>
        <w:tc>
          <w:tcPr>
            <w:tcW w:w="1480" w:type="dxa"/>
            <w:tcBorders>
              <w:top w:val="nil"/>
              <w:left w:val="nil"/>
              <w:bottom w:val="single" w:sz="4" w:space="0" w:color="auto"/>
              <w:right w:val="single" w:sz="4" w:space="0" w:color="auto"/>
            </w:tcBorders>
            <w:shd w:val="clear" w:color="auto" w:fill="auto"/>
            <w:noWrap/>
            <w:vAlign w:val="bottom"/>
            <w:hideMark/>
          </w:tcPr>
          <w:p w14:paraId="53AD481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9B2A146" w14:textId="77777777" w:rsidR="00C0400F" w:rsidRPr="00161EDC" w:rsidRDefault="00C0400F" w:rsidP="002B2580">
            <w:pPr>
              <w:rPr>
                <w:rFonts w:ascii="Arial" w:hAnsi="Arial" w:cs="Arial"/>
                <w:sz w:val="20"/>
              </w:rPr>
            </w:pPr>
            <w:r w:rsidRPr="00161EDC">
              <w:rPr>
                <w:rFonts w:ascii="Arial" w:hAnsi="Arial" w:cs="Arial"/>
                <w:sz w:val="20"/>
              </w:rPr>
              <w:t>Zahradnícka /od Amerického nám. po Karadžičovu/</w:t>
            </w:r>
          </w:p>
        </w:tc>
        <w:tc>
          <w:tcPr>
            <w:tcW w:w="1122" w:type="dxa"/>
            <w:tcBorders>
              <w:top w:val="nil"/>
              <w:left w:val="nil"/>
              <w:bottom w:val="single" w:sz="4" w:space="0" w:color="auto"/>
              <w:right w:val="single" w:sz="4" w:space="0" w:color="auto"/>
            </w:tcBorders>
            <w:shd w:val="clear" w:color="auto" w:fill="FFFF00"/>
            <w:noWrap/>
            <w:vAlign w:val="bottom"/>
          </w:tcPr>
          <w:p w14:paraId="14E1BF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8B4FEA"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0285A5CB" w14:textId="77777777" w:rsidR="00C0400F" w:rsidRPr="00161EDC" w:rsidRDefault="00C0400F" w:rsidP="002B2580">
            <w:pPr>
              <w:jc w:val="right"/>
              <w:rPr>
                <w:rFonts w:ascii="Arial CE" w:hAnsi="Arial CE" w:cs="Calibri"/>
                <w:sz w:val="20"/>
              </w:rPr>
            </w:pPr>
          </w:p>
        </w:tc>
      </w:tr>
      <w:tr w:rsidR="00C0400F" w:rsidRPr="00161EDC" w14:paraId="397A70C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15589AB" w14:textId="77777777" w:rsidR="00C0400F" w:rsidRPr="00161EDC" w:rsidRDefault="00C0400F" w:rsidP="002B2580">
            <w:pPr>
              <w:rPr>
                <w:rFonts w:ascii="Arial" w:hAnsi="Arial" w:cs="Arial"/>
                <w:b/>
                <w:bCs/>
                <w:sz w:val="20"/>
              </w:rPr>
            </w:pPr>
            <w:r w:rsidRPr="00161EDC">
              <w:rPr>
                <w:rFonts w:ascii="Arial" w:hAnsi="Arial" w:cs="Arial"/>
                <w:b/>
                <w:bCs/>
                <w:sz w:val="20"/>
              </w:rPr>
              <w:t>Záhradnícka</w:t>
            </w:r>
          </w:p>
        </w:tc>
        <w:tc>
          <w:tcPr>
            <w:tcW w:w="649" w:type="dxa"/>
            <w:tcBorders>
              <w:top w:val="nil"/>
              <w:left w:val="nil"/>
              <w:bottom w:val="single" w:sz="4" w:space="0" w:color="auto"/>
              <w:right w:val="single" w:sz="4" w:space="0" w:color="auto"/>
            </w:tcBorders>
            <w:shd w:val="clear" w:color="auto" w:fill="auto"/>
            <w:noWrap/>
            <w:vAlign w:val="bottom"/>
            <w:hideMark/>
          </w:tcPr>
          <w:p w14:paraId="698F255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398214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41236A" w14:textId="77777777" w:rsidR="00C0400F" w:rsidRPr="00161EDC" w:rsidRDefault="00C0400F" w:rsidP="002B2580">
            <w:pPr>
              <w:jc w:val="right"/>
              <w:rPr>
                <w:rFonts w:ascii="Arial" w:hAnsi="Arial" w:cs="Arial"/>
                <w:sz w:val="20"/>
              </w:rPr>
            </w:pPr>
            <w:r w:rsidRPr="00161EDC">
              <w:rPr>
                <w:rFonts w:ascii="Arial" w:hAnsi="Arial" w:cs="Arial"/>
                <w:sz w:val="20"/>
              </w:rPr>
              <w:t>2 179,07</w:t>
            </w:r>
          </w:p>
        </w:tc>
        <w:tc>
          <w:tcPr>
            <w:tcW w:w="1480" w:type="dxa"/>
            <w:tcBorders>
              <w:top w:val="nil"/>
              <w:left w:val="nil"/>
              <w:bottom w:val="single" w:sz="4" w:space="0" w:color="auto"/>
              <w:right w:val="single" w:sz="4" w:space="0" w:color="auto"/>
            </w:tcBorders>
            <w:shd w:val="clear" w:color="auto" w:fill="auto"/>
            <w:noWrap/>
            <w:vAlign w:val="bottom"/>
            <w:hideMark/>
          </w:tcPr>
          <w:p w14:paraId="53F8810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7BF77C" w14:textId="77777777" w:rsidR="00C0400F" w:rsidRPr="00161EDC" w:rsidRDefault="00C0400F" w:rsidP="002B2580">
            <w:pPr>
              <w:rPr>
                <w:rFonts w:ascii="Arial" w:hAnsi="Arial" w:cs="Arial"/>
                <w:sz w:val="20"/>
              </w:rPr>
            </w:pPr>
            <w:r w:rsidRPr="00161EDC">
              <w:rPr>
                <w:rFonts w:ascii="Arial" w:hAnsi="Arial" w:cs="Arial"/>
                <w:sz w:val="20"/>
              </w:rPr>
              <w:t>Zahradnícka (od Krížnej oo Karadžičovu)</w:t>
            </w:r>
          </w:p>
        </w:tc>
        <w:tc>
          <w:tcPr>
            <w:tcW w:w="1122" w:type="dxa"/>
            <w:tcBorders>
              <w:top w:val="nil"/>
              <w:left w:val="nil"/>
              <w:bottom w:val="single" w:sz="4" w:space="0" w:color="auto"/>
              <w:right w:val="single" w:sz="4" w:space="0" w:color="auto"/>
            </w:tcBorders>
            <w:shd w:val="clear" w:color="auto" w:fill="FFFF00"/>
            <w:noWrap/>
            <w:vAlign w:val="bottom"/>
          </w:tcPr>
          <w:p w14:paraId="51D2447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9A2D6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7CB9E08" w14:textId="77777777" w:rsidR="00C0400F" w:rsidRPr="00161EDC" w:rsidRDefault="00C0400F" w:rsidP="002B2580">
            <w:pPr>
              <w:jc w:val="right"/>
              <w:rPr>
                <w:rFonts w:ascii="Arial CE" w:hAnsi="Arial CE" w:cs="Calibri"/>
                <w:sz w:val="20"/>
              </w:rPr>
            </w:pPr>
          </w:p>
        </w:tc>
      </w:tr>
      <w:tr w:rsidR="00C0400F" w:rsidRPr="00161EDC" w14:paraId="2C9ADA4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9461E6C" w14:textId="77777777" w:rsidR="00C0400F" w:rsidRPr="00161EDC" w:rsidRDefault="00C0400F" w:rsidP="002B2580">
            <w:pPr>
              <w:rPr>
                <w:rFonts w:ascii="Arial" w:hAnsi="Arial" w:cs="Arial"/>
                <w:b/>
                <w:bCs/>
                <w:sz w:val="20"/>
              </w:rPr>
            </w:pPr>
            <w:r w:rsidRPr="00161EDC">
              <w:rPr>
                <w:rFonts w:ascii="Arial" w:hAnsi="Arial" w:cs="Arial"/>
                <w:b/>
                <w:bCs/>
                <w:sz w:val="20"/>
              </w:rPr>
              <w:t>Žilinská</w:t>
            </w:r>
          </w:p>
        </w:tc>
        <w:tc>
          <w:tcPr>
            <w:tcW w:w="649" w:type="dxa"/>
            <w:tcBorders>
              <w:top w:val="nil"/>
              <w:left w:val="nil"/>
              <w:bottom w:val="single" w:sz="4" w:space="0" w:color="auto"/>
              <w:right w:val="single" w:sz="4" w:space="0" w:color="auto"/>
            </w:tcBorders>
            <w:shd w:val="clear" w:color="auto" w:fill="auto"/>
            <w:noWrap/>
            <w:vAlign w:val="bottom"/>
            <w:hideMark/>
          </w:tcPr>
          <w:p w14:paraId="0209E6AF"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0E38C0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480F60A" w14:textId="77777777" w:rsidR="00C0400F" w:rsidRPr="00161EDC" w:rsidRDefault="00C0400F" w:rsidP="002B2580">
            <w:pPr>
              <w:jc w:val="right"/>
              <w:rPr>
                <w:rFonts w:ascii="Arial" w:hAnsi="Arial" w:cs="Arial"/>
                <w:sz w:val="20"/>
              </w:rPr>
            </w:pPr>
            <w:r w:rsidRPr="00161EDC">
              <w:rPr>
                <w:rFonts w:ascii="Arial" w:hAnsi="Arial" w:cs="Arial"/>
                <w:sz w:val="20"/>
              </w:rPr>
              <w:t>619,92</w:t>
            </w:r>
          </w:p>
        </w:tc>
        <w:tc>
          <w:tcPr>
            <w:tcW w:w="1480" w:type="dxa"/>
            <w:tcBorders>
              <w:top w:val="nil"/>
              <w:left w:val="nil"/>
              <w:bottom w:val="single" w:sz="4" w:space="0" w:color="auto"/>
              <w:right w:val="single" w:sz="4" w:space="0" w:color="auto"/>
            </w:tcBorders>
            <w:shd w:val="clear" w:color="auto" w:fill="auto"/>
            <w:noWrap/>
            <w:vAlign w:val="bottom"/>
            <w:hideMark/>
          </w:tcPr>
          <w:p w14:paraId="226BBF4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A95612E" w14:textId="77777777" w:rsidR="00C0400F" w:rsidRPr="00161EDC" w:rsidRDefault="00C0400F" w:rsidP="002B2580">
            <w:pPr>
              <w:rPr>
                <w:rFonts w:ascii="Arial" w:hAnsi="Arial" w:cs="Arial"/>
                <w:sz w:val="20"/>
              </w:rPr>
            </w:pPr>
            <w:r w:rsidRPr="00161EDC">
              <w:rPr>
                <w:rFonts w:ascii="Arial" w:hAnsi="Arial" w:cs="Arial"/>
                <w:sz w:val="20"/>
              </w:rPr>
              <w:t>Žilinská</w:t>
            </w:r>
          </w:p>
        </w:tc>
        <w:tc>
          <w:tcPr>
            <w:tcW w:w="1122" w:type="dxa"/>
            <w:tcBorders>
              <w:top w:val="nil"/>
              <w:left w:val="nil"/>
              <w:bottom w:val="single" w:sz="4" w:space="0" w:color="auto"/>
              <w:right w:val="single" w:sz="4" w:space="0" w:color="auto"/>
            </w:tcBorders>
            <w:shd w:val="clear" w:color="auto" w:fill="FFFF00"/>
            <w:noWrap/>
            <w:vAlign w:val="bottom"/>
          </w:tcPr>
          <w:p w14:paraId="6FBDF4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559EE0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60E45DC" w14:textId="77777777" w:rsidR="00C0400F" w:rsidRPr="00161EDC" w:rsidRDefault="00C0400F" w:rsidP="002B2580">
            <w:pPr>
              <w:jc w:val="right"/>
              <w:rPr>
                <w:rFonts w:ascii="Arial CE" w:hAnsi="Arial CE" w:cs="Calibri"/>
                <w:sz w:val="20"/>
              </w:rPr>
            </w:pPr>
          </w:p>
        </w:tc>
      </w:tr>
      <w:tr w:rsidR="00C0400F" w:rsidRPr="00161EDC" w14:paraId="6F27F37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BB55320" w14:textId="77777777" w:rsidR="00C0400F" w:rsidRPr="00161EDC" w:rsidRDefault="00C0400F" w:rsidP="002B2580">
            <w:pPr>
              <w:rPr>
                <w:rFonts w:ascii="Arial" w:hAnsi="Arial" w:cs="Arial"/>
                <w:b/>
                <w:bCs/>
                <w:sz w:val="20"/>
              </w:rPr>
            </w:pPr>
            <w:r w:rsidRPr="00161EDC">
              <w:rPr>
                <w:rFonts w:ascii="Arial" w:hAnsi="Arial" w:cs="Arial"/>
                <w:b/>
                <w:bCs/>
                <w:sz w:val="20"/>
              </w:rPr>
              <w:t>Žilinská</w:t>
            </w:r>
          </w:p>
        </w:tc>
        <w:tc>
          <w:tcPr>
            <w:tcW w:w="649" w:type="dxa"/>
            <w:tcBorders>
              <w:top w:val="nil"/>
              <w:left w:val="nil"/>
              <w:bottom w:val="single" w:sz="4" w:space="0" w:color="auto"/>
              <w:right w:val="single" w:sz="4" w:space="0" w:color="auto"/>
            </w:tcBorders>
            <w:shd w:val="clear" w:color="auto" w:fill="auto"/>
            <w:noWrap/>
            <w:vAlign w:val="bottom"/>
            <w:hideMark/>
          </w:tcPr>
          <w:p w14:paraId="0642D15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C659A7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0E4D433" w14:textId="77777777" w:rsidR="00C0400F" w:rsidRPr="00161EDC" w:rsidRDefault="00C0400F" w:rsidP="002B2580">
            <w:pPr>
              <w:jc w:val="right"/>
              <w:rPr>
                <w:rFonts w:ascii="Arial" w:hAnsi="Arial" w:cs="Arial"/>
                <w:sz w:val="20"/>
              </w:rPr>
            </w:pPr>
            <w:r w:rsidRPr="00161EDC">
              <w:rPr>
                <w:rFonts w:ascii="Arial" w:hAnsi="Arial" w:cs="Arial"/>
                <w:sz w:val="20"/>
              </w:rPr>
              <w:t>595,88</w:t>
            </w:r>
          </w:p>
        </w:tc>
        <w:tc>
          <w:tcPr>
            <w:tcW w:w="1480" w:type="dxa"/>
            <w:tcBorders>
              <w:top w:val="nil"/>
              <w:left w:val="nil"/>
              <w:bottom w:val="single" w:sz="4" w:space="0" w:color="auto"/>
              <w:right w:val="single" w:sz="4" w:space="0" w:color="auto"/>
            </w:tcBorders>
            <w:shd w:val="clear" w:color="auto" w:fill="auto"/>
            <w:noWrap/>
            <w:vAlign w:val="bottom"/>
            <w:hideMark/>
          </w:tcPr>
          <w:p w14:paraId="15AD8F1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E57CBE9" w14:textId="77777777" w:rsidR="00C0400F" w:rsidRPr="00161EDC" w:rsidRDefault="00C0400F" w:rsidP="002B2580">
            <w:pPr>
              <w:rPr>
                <w:rFonts w:ascii="Arial" w:hAnsi="Arial" w:cs="Arial"/>
                <w:sz w:val="20"/>
              </w:rPr>
            </w:pPr>
            <w:r w:rsidRPr="00161EDC">
              <w:rPr>
                <w:rFonts w:ascii="Arial" w:hAnsi="Arial" w:cs="Arial"/>
                <w:sz w:val="20"/>
              </w:rPr>
              <w:t>Žilinská</w:t>
            </w:r>
          </w:p>
        </w:tc>
        <w:tc>
          <w:tcPr>
            <w:tcW w:w="1122" w:type="dxa"/>
            <w:tcBorders>
              <w:top w:val="nil"/>
              <w:left w:val="nil"/>
              <w:bottom w:val="single" w:sz="4" w:space="0" w:color="auto"/>
              <w:right w:val="single" w:sz="4" w:space="0" w:color="auto"/>
            </w:tcBorders>
            <w:shd w:val="clear" w:color="auto" w:fill="FFFF00"/>
            <w:noWrap/>
            <w:vAlign w:val="bottom"/>
          </w:tcPr>
          <w:p w14:paraId="49367FF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D7E3CC"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74AE45F" w14:textId="77777777" w:rsidR="00C0400F" w:rsidRPr="00161EDC" w:rsidRDefault="00C0400F" w:rsidP="002B2580">
            <w:pPr>
              <w:jc w:val="right"/>
              <w:rPr>
                <w:rFonts w:ascii="Arial CE" w:hAnsi="Arial CE" w:cs="Calibri"/>
                <w:sz w:val="20"/>
              </w:rPr>
            </w:pPr>
          </w:p>
        </w:tc>
      </w:tr>
      <w:tr w:rsidR="00C0400F" w:rsidRPr="00161EDC" w14:paraId="7A9A696E"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AB50096" w14:textId="77777777" w:rsidR="00C0400F" w:rsidRPr="00161EDC" w:rsidRDefault="00C0400F" w:rsidP="002B2580">
            <w:pPr>
              <w:rPr>
                <w:rFonts w:ascii="Arial" w:hAnsi="Arial" w:cs="Arial"/>
                <w:b/>
                <w:bCs/>
                <w:sz w:val="20"/>
              </w:rPr>
            </w:pPr>
            <w:r w:rsidRPr="00161EDC">
              <w:rPr>
                <w:rFonts w:ascii="Arial" w:hAnsi="Arial" w:cs="Arial"/>
                <w:b/>
                <w:bCs/>
                <w:sz w:val="20"/>
              </w:rPr>
              <w:t>Odborárske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3CE4763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397581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1B7B32" w14:textId="77777777" w:rsidR="00C0400F" w:rsidRPr="00161EDC" w:rsidRDefault="00C0400F" w:rsidP="002B2580">
            <w:pPr>
              <w:jc w:val="right"/>
              <w:rPr>
                <w:rFonts w:ascii="Arial" w:hAnsi="Arial" w:cs="Arial"/>
                <w:sz w:val="20"/>
              </w:rPr>
            </w:pPr>
            <w:r w:rsidRPr="00161EDC">
              <w:rPr>
                <w:rFonts w:ascii="Arial" w:hAnsi="Arial" w:cs="Arial"/>
                <w:sz w:val="20"/>
              </w:rPr>
              <w:t>200,33</w:t>
            </w:r>
          </w:p>
        </w:tc>
        <w:tc>
          <w:tcPr>
            <w:tcW w:w="1480" w:type="dxa"/>
            <w:tcBorders>
              <w:top w:val="nil"/>
              <w:left w:val="nil"/>
              <w:bottom w:val="single" w:sz="4" w:space="0" w:color="auto"/>
              <w:right w:val="single" w:sz="4" w:space="0" w:color="auto"/>
            </w:tcBorders>
            <w:shd w:val="clear" w:color="auto" w:fill="auto"/>
            <w:noWrap/>
            <w:vAlign w:val="bottom"/>
            <w:hideMark/>
          </w:tcPr>
          <w:p w14:paraId="3951E4E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5C79DE2" w14:textId="77777777" w:rsidR="00C0400F" w:rsidRPr="00161EDC" w:rsidRDefault="00C0400F" w:rsidP="002B2580">
            <w:pPr>
              <w:rPr>
                <w:rFonts w:ascii="Arial" w:hAnsi="Arial" w:cs="Arial"/>
                <w:sz w:val="20"/>
              </w:rPr>
            </w:pPr>
            <w:r w:rsidRPr="00161EDC">
              <w:rPr>
                <w:rFonts w:ascii="Arial" w:hAnsi="Arial" w:cs="Arial"/>
                <w:sz w:val="20"/>
              </w:rPr>
              <w:t>Odborárske námestie</w:t>
            </w:r>
          </w:p>
        </w:tc>
        <w:tc>
          <w:tcPr>
            <w:tcW w:w="1122" w:type="dxa"/>
            <w:tcBorders>
              <w:top w:val="nil"/>
              <w:left w:val="nil"/>
              <w:bottom w:val="single" w:sz="4" w:space="0" w:color="auto"/>
              <w:right w:val="single" w:sz="4" w:space="0" w:color="auto"/>
            </w:tcBorders>
            <w:shd w:val="clear" w:color="auto" w:fill="FFFF00"/>
            <w:noWrap/>
            <w:vAlign w:val="bottom"/>
          </w:tcPr>
          <w:p w14:paraId="2600A3C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988189"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2AE0FA1" w14:textId="77777777" w:rsidR="00C0400F" w:rsidRPr="00161EDC" w:rsidRDefault="00C0400F" w:rsidP="002B2580">
            <w:pPr>
              <w:jc w:val="right"/>
              <w:rPr>
                <w:rFonts w:ascii="Arial CE" w:hAnsi="Arial CE" w:cs="Calibri"/>
                <w:sz w:val="20"/>
              </w:rPr>
            </w:pPr>
          </w:p>
        </w:tc>
      </w:tr>
      <w:tr w:rsidR="00C0400F" w:rsidRPr="00161EDC" w14:paraId="3B88DD3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CB9361" w14:textId="77777777" w:rsidR="00C0400F" w:rsidRPr="00161EDC" w:rsidRDefault="00C0400F" w:rsidP="002B2580">
            <w:pPr>
              <w:rPr>
                <w:rFonts w:ascii="Arial" w:hAnsi="Arial" w:cs="Arial"/>
                <w:b/>
                <w:bCs/>
                <w:sz w:val="20"/>
              </w:rPr>
            </w:pPr>
            <w:r w:rsidRPr="00161EDC">
              <w:rPr>
                <w:rFonts w:ascii="Arial" w:hAnsi="Arial" w:cs="Arial"/>
                <w:b/>
                <w:bCs/>
                <w:sz w:val="20"/>
              </w:rPr>
              <w:t>Odborárske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6CE1B1CC"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96EDCD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1AF628" w14:textId="77777777" w:rsidR="00C0400F" w:rsidRPr="00161EDC" w:rsidRDefault="00C0400F" w:rsidP="002B2580">
            <w:pPr>
              <w:jc w:val="right"/>
              <w:rPr>
                <w:rFonts w:ascii="Arial" w:hAnsi="Arial" w:cs="Arial"/>
                <w:sz w:val="20"/>
              </w:rPr>
            </w:pPr>
            <w:r w:rsidRPr="00161EDC">
              <w:rPr>
                <w:rFonts w:ascii="Arial" w:hAnsi="Arial" w:cs="Arial"/>
                <w:sz w:val="20"/>
              </w:rPr>
              <w:t>312,17</w:t>
            </w:r>
          </w:p>
        </w:tc>
        <w:tc>
          <w:tcPr>
            <w:tcW w:w="1480" w:type="dxa"/>
            <w:tcBorders>
              <w:top w:val="nil"/>
              <w:left w:val="nil"/>
              <w:bottom w:val="single" w:sz="4" w:space="0" w:color="auto"/>
              <w:right w:val="single" w:sz="4" w:space="0" w:color="auto"/>
            </w:tcBorders>
            <w:shd w:val="clear" w:color="auto" w:fill="auto"/>
            <w:noWrap/>
            <w:vAlign w:val="bottom"/>
            <w:hideMark/>
          </w:tcPr>
          <w:p w14:paraId="2E620C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2749542" w14:textId="77777777" w:rsidR="00C0400F" w:rsidRPr="00161EDC" w:rsidRDefault="00C0400F" w:rsidP="002B2580">
            <w:pPr>
              <w:rPr>
                <w:rFonts w:ascii="Arial" w:hAnsi="Arial" w:cs="Arial"/>
                <w:sz w:val="20"/>
              </w:rPr>
            </w:pPr>
            <w:r w:rsidRPr="00161EDC">
              <w:rPr>
                <w:rFonts w:ascii="Arial" w:hAnsi="Arial" w:cs="Arial"/>
                <w:sz w:val="20"/>
              </w:rPr>
              <w:t>Odborárske námestie</w:t>
            </w:r>
          </w:p>
        </w:tc>
        <w:tc>
          <w:tcPr>
            <w:tcW w:w="1122" w:type="dxa"/>
            <w:tcBorders>
              <w:top w:val="nil"/>
              <w:left w:val="nil"/>
              <w:bottom w:val="single" w:sz="4" w:space="0" w:color="auto"/>
              <w:right w:val="single" w:sz="4" w:space="0" w:color="auto"/>
            </w:tcBorders>
            <w:shd w:val="clear" w:color="auto" w:fill="FFFF00"/>
            <w:noWrap/>
            <w:vAlign w:val="bottom"/>
          </w:tcPr>
          <w:p w14:paraId="4D8EAC3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57280E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4C7AEC7" w14:textId="77777777" w:rsidR="00C0400F" w:rsidRPr="00161EDC" w:rsidRDefault="00C0400F" w:rsidP="002B2580">
            <w:pPr>
              <w:jc w:val="right"/>
              <w:rPr>
                <w:rFonts w:ascii="Arial CE" w:hAnsi="Arial CE" w:cs="Calibri"/>
                <w:sz w:val="20"/>
              </w:rPr>
            </w:pPr>
          </w:p>
        </w:tc>
      </w:tr>
      <w:tr w:rsidR="00C0400F" w:rsidRPr="00161EDC" w14:paraId="2D615E6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9A4C90" w14:textId="77777777" w:rsidR="00C0400F" w:rsidRPr="00161EDC" w:rsidRDefault="00C0400F" w:rsidP="002B2580">
            <w:pPr>
              <w:rPr>
                <w:rFonts w:ascii="Arial" w:hAnsi="Arial" w:cs="Arial"/>
                <w:b/>
                <w:bCs/>
                <w:sz w:val="20"/>
              </w:rPr>
            </w:pPr>
            <w:r w:rsidRPr="00161EDC">
              <w:rPr>
                <w:rFonts w:ascii="Arial" w:hAnsi="Arial" w:cs="Arial"/>
                <w:b/>
                <w:bCs/>
                <w:sz w:val="20"/>
              </w:rPr>
              <w:t>Havlíčkova</w:t>
            </w:r>
          </w:p>
        </w:tc>
        <w:tc>
          <w:tcPr>
            <w:tcW w:w="649" w:type="dxa"/>
            <w:tcBorders>
              <w:top w:val="nil"/>
              <w:left w:val="nil"/>
              <w:bottom w:val="single" w:sz="4" w:space="0" w:color="auto"/>
              <w:right w:val="single" w:sz="4" w:space="0" w:color="auto"/>
            </w:tcBorders>
            <w:shd w:val="clear" w:color="auto" w:fill="auto"/>
            <w:noWrap/>
            <w:vAlign w:val="bottom"/>
            <w:hideMark/>
          </w:tcPr>
          <w:p w14:paraId="1677E6CA"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0DD88E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D9141B" w14:textId="77777777" w:rsidR="00C0400F" w:rsidRPr="00161EDC" w:rsidRDefault="00C0400F" w:rsidP="002B2580">
            <w:pPr>
              <w:jc w:val="right"/>
              <w:rPr>
                <w:rFonts w:ascii="Arial" w:hAnsi="Arial" w:cs="Arial"/>
                <w:sz w:val="20"/>
              </w:rPr>
            </w:pPr>
            <w:r w:rsidRPr="00161EDC">
              <w:rPr>
                <w:rFonts w:ascii="Arial" w:hAnsi="Arial" w:cs="Arial"/>
                <w:sz w:val="20"/>
              </w:rPr>
              <w:t>518,05</w:t>
            </w:r>
          </w:p>
        </w:tc>
        <w:tc>
          <w:tcPr>
            <w:tcW w:w="1480" w:type="dxa"/>
            <w:tcBorders>
              <w:top w:val="nil"/>
              <w:left w:val="nil"/>
              <w:bottom w:val="single" w:sz="4" w:space="0" w:color="auto"/>
              <w:right w:val="single" w:sz="4" w:space="0" w:color="auto"/>
            </w:tcBorders>
            <w:shd w:val="clear" w:color="auto" w:fill="auto"/>
            <w:noWrap/>
            <w:vAlign w:val="bottom"/>
            <w:hideMark/>
          </w:tcPr>
          <w:p w14:paraId="2BE506A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C3D3360"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22E8A34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1CC6D2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A8437E7" w14:textId="77777777" w:rsidR="00C0400F" w:rsidRPr="00161EDC" w:rsidRDefault="00C0400F" w:rsidP="002B2580">
            <w:pPr>
              <w:jc w:val="right"/>
              <w:rPr>
                <w:rFonts w:ascii="Arial CE" w:hAnsi="Arial CE" w:cs="Calibri"/>
                <w:sz w:val="20"/>
              </w:rPr>
            </w:pPr>
          </w:p>
        </w:tc>
      </w:tr>
      <w:tr w:rsidR="00C0400F" w:rsidRPr="00161EDC" w14:paraId="242AF0B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6E7154" w14:textId="77777777" w:rsidR="00C0400F" w:rsidRPr="00161EDC" w:rsidRDefault="00C0400F" w:rsidP="002B2580">
            <w:pPr>
              <w:rPr>
                <w:rFonts w:ascii="Arial" w:hAnsi="Arial" w:cs="Arial"/>
                <w:b/>
                <w:bCs/>
                <w:sz w:val="20"/>
              </w:rPr>
            </w:pPr>
            <w:r w:rsidRPr="00161EDC">
              <w:rPr>
                <w:rFonts w:ascii="Arial" w:hAnsi="Arial" w:cs="Arial"/>
                <w:b/>
                <w:bCs/>
                <w:sz w:val="20"/>
              </w:rPr>
              <w:t>Havlíčkova</w:t>
            </w:r>
          </w:p>
        </w:tc>
        <w:tc>
          <w:tcPr>
            <w:tcW w:w="649" w:type="dxa"/>
            <w:tcBorders>
              <w:top w:val="nil"/>
              <w:left w:val="nil"/>
              <w:bottom w:val="single" w:sz="4" w:space="0" w:color="auto"/>
              <w:right w:val="single" w:sz="4" w:space="0" w:color="auto"/>
            </w:tcBorders>
            <w:shd w:val="clear" w:color="auto" w:fill="auto"/>
            <w:noWrap/>
            <w:vAlign w:val="bottom"/>
            <w:hideMark/>
          </w:tcPr>
          <w:p w14:paraId="26FE5EF0"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078CD23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6A38B7" w14:textId="77777777" w:rsidR="00C0400F" w:rsidRPr="00161EDC" w:rsidRDefault="00C0400F" w:rsidP="002B2580">
            <w:pPr>
              <w:jc w:val="right"/>
              <w:rPr>
                <w:rFonts w:ascii="Arial" w:hAnsi="Arial" w:cs="Arial"/>
                <w:sz w:val="20"/>
              </w:rPr>
            </w:pPr>
            <w:r w:rsidRPr="00161EDC">
              <w:rPr>
                <w:rFonts w:ascii="Arial" w:hAnsi="Arial" w:cs="Arial"/>
                <w:sz w:val="20"/>
              </w:rPr>
              <w:t>620,12</w:t>
            </w:r>
          </w:p>
        </w:tc>
        <w:tc>
          <w:tcPr>
            <w:tcW w:w="1480" w:type="dxa"/>
            <w:tcBorders>
              <w:top w:val="nil"/>
              <w:left w:val="nil"/>
              <w:bottom w:val="single" w:sz="4" w:space="0" w:color="auto"/>
              <w:right w:val="single" w:sz="4" w:space="0" w:color="auto"/>
            </w:tcBorders>
            <w:shd w:val="clear" w:color="auto" w:fill="auto"/>
            <w:noWrap/>
            <w:vAlign w:val="bottom"/>
            <w:hideMark/>
          </w:tcPr>
          <w:p w14:paraId="460E940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852B32E"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57B0BA3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1E5776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234C17" w14:textId="77777777" w:rsidR="00C0400F" w:rsidRPr="00161EDC" w:rsidRDefault="00C0400F" w:rsidP="002B2580">
            <w:pPr>
              <w:jc w:val="right"/>
              <w:rPr>
                <w:rFonts w:ascii="Arial CE" w:hAnsi="Arial CE" w:cs="Calibri"/>
                <w:sz w:val="20"/>
              </w:rPr>
            </w:pPr>
          </w:p>
        </w:tc>
      </w:tr>
      <w:tr w:rsidR="00C0400F" w:rsidRPr="00161EDC" w14:paraId="7D31A00B"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E624918"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Jančova</w:t>
            </w:r>
          </w:p>
        </w:tc>
        <w:tc>
          <w:tcPr>
            <w:tcW w:w="649" w:type="dxa"/>
            <w:tcBorders>
              <w:top w:val="nil"/>
              <w:left w:val="nil"/>
              <w:bottom w:val="single" w:sz="4" w:space="0" w:color="auto"/>
              <w:right w:val="single" w:sz="4" w:space="0" w:color="auto"/>
            </w:tcBorders>
            <w:shd w:val="clear" w:color="auto" w:fill="auto"/>
            <w:noWrap/>
            <w:vAlign w:val="bottom"/>
            <w:hideMark/>
          </w:tcPr>
          <w:p w14:paraId="3B9AEDA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19C8BB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A7E596" w14:textId="77777777" w:rsidR="00C0400F" w:rsidRPr="00161EDC" w:rsidRDefault="00C0400F" w:rsidP="002B2580">
            <w:pPr>
              <w:jc w:val="right"/>
              <w:rPr>
                <w:rFonts w:ascii="Arial" w:hAnsi="Arial" w:cs="Arial"/>
                <w:sz w:val="20"/>
              </w:rPr>
            </w:pPr>
            <w:r w:rsidRPr="00161EDC">
              <w:rPr>
                <w:rFonts w:ascii="Arial" w:hAnsi="Arial" w:cs="Arial"/>
                <w:sz w:val="20"/>
              </w:rPr>
              <w:t>594,11</w:t>
            </w:r>
          </w:p>
        </w:tc>
        <w:tc>
          <w:tcPr>
            <w:tcW w:w="1480" w:type="dxa"/>
            <w:tcBorders>
              <w:top w:val="nil"/>
              <w:left w:val="nil"/>
              <w:bottom w:val="single" w:sz="4" w:space="0" w:color="auto"/>
              <w:right w:val="single" w:sz="4" w:space="0" w:color="auto"/>
            </w:tcBorders>
            <w:shd w:val="clear" w:color="auto" w:fill="auto"/>
            <w:noWrap/>
            <w:vAlign w:val="bottom"/>
            <w:hideMark/>
          </w:tcPr>
          <w:p w14:paraId="1D1F6EA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E3E6BC" w14:textId="77777777" w:rsidR="00C0400F" w:rsidRPr="00161EDC" w:rsidRDefault="00C0400F" w:rsidP="002B2580">
            <w:pPr>
              <w:rPr>
                <w:rFonts w:ascii="Arial" w:hAnsi="Arial" w:cs="Arial"/>
                <w:sz w:val="20"/>
              </w:rPr>
            </w:pPr>
            <w:r w:rsidRPr="00161EDC">
              <w:rPr>
                <w:rFonts w:ascii="Arial" w:hAnsi="Arial" w:cs="Arial"/>
                <w:sz w:val="20"/>
              </w:rPr>
              <w:t>Jančová po parkovisko Bôrik /103+238//1666+621/</w:t>
            </w:r>
          </w:p>
        </w:tc>
        <w:tc>
          <w:tcPr>
            <w:tcW w:w="1122" w:type="dxa"/>
            <w:tcBorders>
              <w:top w:val="nil"/>
              <w:left w:val="nil"/>
              <w:bottom w:val="single" w:sz="4" w:space="0" w:color="auto"/>
              <w:right w:val="single" w:sz="4" w:space="0" w:color="auto"/>
            </w:tcBorders>
            <w:shd w:val="clear" w:color="auto" w:fill="FFFF00"/>
            <w:noWrap/>
            <w:vAlign w:val="bottom"/>
          </w:tcPr>
          <w:p w14:paraId="1717A8B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B150D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76734A" w14:textId="77777777" w:rsidR="00C0400F" w:rsidRPr="00161EDC" w:rsidRDefault="00C0400F" w:rsidP="002B2580">
            <w:pPr>
              <w:jc w:val="right"/>
              <w:rPr>
                <w:rFonts w:ascii="Arial CE" w:hAnsi="Arial CE" w:cs="Calibri"/>
                <w:sz w:val="20"/>
              </w:rPr>
            </w:pPr>
          </w:p>
        </w:tc>
      </w:tr>
      <w:tr w:rsidR="00C0400F" w:rsidRPr="00161EDC" w14:paraId="5A5E7BBD"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3D5C5BD" w14:textId="77777777" w:rsidR="00C0400F" w:rsidRPr="00161EDC" w:rsidRDefault="00C0400F" w:rsidP="002B2580">
            <w:pPr>
              <w:rPr>
                <w:rFonts w:ascii="Arial" w:hAnsi="Arial" w:cs="Arial"/>
                <w:b/>
                <w:bCs/>
                <w:sz w:val="20"/>
              </w:rPr>
            </w:pPr>
            <w:r w:rsidRPr="00161EDC">
              <w:rPr>
                <w:rFonts w:ascii="Arial" w:hAnsi="Arial" w:cs="Arial"/>
                <w:b/>
                <w:bCs/>
                <w:sz w:val="20"/>
              </w:rPr>
              <w:t>Jančova</w:t>
            </w:r>
          </w:p>
        </w:tc>
        <w:tc>
          <w:tcPr>
            <w:tcW w:w="649" w:type="dxa"/>
            <w:tcBorders>
              <w:top w:val="nil"/>
              <w:left w:val="nil"/>
              <w:bottom w:val="single" w:sz="4" w:space="0" w:color="auto"/>
              <w:right w:val="single" w:sz="4" w:space="0" w:color="auto"/>
            </w:tcBorders>
            <w:shd w:val="clear" w:color="auto" w:fill="auto"/>
            <w:noWrap/>
            <w:vAlign w:val="bottom"/>
            <w:hideMark/>
          </w:tcPr>
          <w:p w14:paraId="6B0FC909"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57A0555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CF6697B" w14:textId="77777777" w:rsidR="00C0400F" w:rsidRPr="00161EDC" w:rsidRDefault="00C0400F" w:rsidP="002B2580">
            <w:pPr>
              <w:jc w:val="right"/>
              <w:rPr>
                <w:rFonts w:ascii="Arial" w:hAnsi="Arial" w:cs="Arial"/>
                <w:sz w:val="20"/>
              </w:rPr>
            </w:pPr>
            <w:r w:rsidRPr="00161EDC">
              <w:rPr>
                <w:rFonts w:ascii="Arial" w:hAnsi="Arial" w:cs="Arial"/>
                <w:sz w:val="20"/>
              </w:rPr>
              <w:t>748,65</w:t>
            </w:r>
          </w:p>
        </w:tc>
        <w:tc>
          <w:tcPr>
            <w:tcW w:w="1480" w:type="dxa"/>
            <w:tcBorders>
              <w:top w:val="nil"/>
              <w:left w:val="nil"/>
              <w:bottom w:val="single" w:sz="4" w:space="0" w:color="auto"/>
              <w:right w:val="single" w:sz="4" w:space="0" w:color="auto"/>
            </w:tcBorders>
            <w:shd w:val="clear" w:color="auto" w:fill="auto"/>
            <w:noWrap/>
            <w:vAlign w:val="bottom"/>
            <w:hideMark/>
          </w:tcPr>
          <w:p w14:paraId="543978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C0CD1E" w14:textId="77777777" w:rsidR="00C0400F" w:rsidRPr="00161EDC" w:rsidRDefault="00C0400F" w:rsidP="002B2580">
            <w:pPr>
              <w:rPr>
                <w:rFonts w:ascii="Arial" w:hAnsi="Arial" w:cs="Arial"/>
                <w:sz w:val="20"/>
              </w:rPr>
            </w:pPr>
            <w:r w:rsidRPr="00161EDC">
              <w:rPr>
                <w:rFonts w:ascii="Arial" w:hAnsi="Arial" w:cs="Arial"/>
                <w:sz w:val="20"/>
              </w:rPr>
              <w:t>Jančová po parkovisko Bôrik /103+238//1666+621/</w:t>
            </w:r>
          </w:p>
        </w:tc>
        <w:tc>
          <w:tcPr>
            <w:tcW w:w="1122" w:type="dxa"/>
            <w:tcBorders>
              <w:top w:val="nil"/>
              <w:left w:val="nil"/>
              <w:bottom w:val="single" w:sz="4" w:space="0" w:color="auto"/>
              <w:right w:val="single" w:sz="4" w:space="0" w:color="auto"/>
            </w:tcBorders>
            <w:shd w:val="clear" w:color="auto" w:fill="FFFF00"/>
            <w:noWrap/>
            <w:vAlign w:val="bottom"/>
          </w:tcPr>
          <w:p w14:paraId="6E89CBA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7573BC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9E4234" w14:textId="77777777" w:rsidR="00C0400F" w:rsidRPr="00161EDC" w:rsidRDefault="00C0400F" w:rsidP="002B2580">
            <w:pPr>
              <w:jc w:val="right"/>
              <w:rPr>
                <w:rFonts w:ascii="Arial CE" w:hAnsi="Arial CE" w:cs="Calibri"/>
                <w:sz w:val="20"/>
              </w:rPr>
            </w:pPr>
          </w:p>
        </w:tc>
      </w:tr>
      <w:tr w:rsidR="00C0400F" w:rsidRPr="00161EDC" w14:paraId="3D99E28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BDD9FF" w14:textId="77777777" w:rsidR="00C0400F" w:rsidRPr="00161EDC" w:rsidRDefault="00C0400F" w:rsidP="002B2580">
            <w:pPr>
              <w:rPr>
                <w:rFonts w:ascii="Arial" w:hAnsi="Arial" w:cs="Arial"/>
                <w:b/>
                <w:bCs/>
                <w:sz w:val="20"/>
              </w:rPr>
            </w:pPr>
            <w:r w:rsidRPr="00161EDC">
              <w:rPr>
                <w:rFonts w:ascii="Arial" w:hAnsi="Arial" w:cs="Arial"/>
                <w:b/>
                <w:bCs/>
                <w:sz w:val="20"/>
              </w:rPr>
              <w:t>Mišíkova</w:t>
            </w:r>
          </w:p>
        </w:tc>
        <w:tc>
          <w:tcPr>
            <w:tcW w:w="649" w:type="dxa"/>
            <w:tcBorders>
              <w:top w:val="nil"/>
              <w:left w:val="nil"/>
              <w:bottom w:val="single" w:sz="4" w:space="0" w:color="auto"/>
              <w:right w:val="single" w:sz="4" w:space="0" w:color="auto"/>
            </w:tcBorders>
            <w:shd w:val="clear" w:color="auto" w:fill="auto"/>
            <w:noWrap/>
            <w:vAlign w:val="bottom"/>
            <w:hideMark/>
          </w:tcPr>
          <w:p w14:paraId="0F6111C3"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9F31EB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EE00CA" w14:textId="77777777" w:rsidR="00C0400F" w:rsidRPr="00161EDC" w:rsidRDefault="00C0400F" w:rsidP="002B2580">
            <w:pPr>
              <w:jc w:val="right"/>
              <w:rPr>
                <w:rFonts w:ascii="Arial" w:hAnsi="Arial" w:cs="Arial"/>
                <w:sz w:val="20"/>
              </w:rPr>
            </w:pPr>
            <w:r w:rsidRPr="00161EDC">
              <w:rPr>
                <w:rFonts w:ascii="Arial" w:hAnsi="Arial" w:cs="Arial"/>
                <w:sz w:val="20"/>
              </w:rPr>
              <w:t>919,77</w:t>
            </w:r>
          </w:p>
        </w:tc>
        <w:tc>
          <w:tcPr>
            <w:tcW w:w="1480" w:type="dxa"/>
            <w:tcBorders>
              <w:top w:val="nil"/>
              <w:left w:val="nil"/>
              <w:bottom w:val="single" w:sz="4" w:space="0" w:color="auto"/>
              <w:right w:val="single" w:sz="4" w:space="0" w:color="auto"/>
            </w:tcBorders>
            <w:shd w:val="clear" w:color="auto" w:fill="auto"/>
            <w:noWrap/>
            <w:vAlign w:val="bottom"/>
            <w:hideMark/>
          </w:tcPr>
          <w:p w14:paraId="2BA1029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AED90C8" w14:textId="77777777" w:rsidR="00C0400F" w:rsidRPr="00161EDC" w:rsidRDefault="00C0400F" w:rsidP="002B2580">
            <w:pPr>
              <w:rPr>
                <w:rFonts w:ascii="Arial" w:hAnsi="Arial" w:cs="Arial"/>
                <w:sz w:val="20"/>
              </w:rPr>
            </w:pPr>
            <w:r w:rsidRPr="00161EDC">
              <w:rPr>
                <w:rFonts w:ascii="Arial" w:hAnsi="Arial" w:cs="Arial"/>
                <w:sz w:val="20"/>
              </w:rPr>
              <w:t>Mišíkova</w:t>
            </w:r>
          </w:p>
        </w:tc>
        <w:tc>
          <w:tcPr>
            <w:tcW w:w="1122" w:type="dxa"/>
            <w:tcBorders>
              <w:top w:val="nil"/>
              <w:left w:val="nil"/>
              <w:bottom w:val="single" w:sz="4" w:space="0" w:color="auto"/>
              <w:right w:val="single" w:sz="4" w:space="0" w:color="auto"/>
            </w:tcBorders>
            <w:shd w:val="clear" w:color="auto" w:fill="FFFF00"/>
            <w:noWrap/>
            <w:vAlign w:val="bottom"/>
          </w:tcPr>
          <w:p w14:paraId="66D8236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CD2B24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0D5C48" w14:textId="77777777" w:rsidR="00C0400F" w:rsidRPr="00161EDC" w:rsidRDefault="00C0400F" w:rsidP="002B2580">
            <w:pPr>
              <w:jc w:val="right"/>
              <w:rPr>
                <w:rFonts w:ascii="Arial CE" w:hAnsi="Arial CE" w:cs="Calibri"/>
                <w:sz w:val="20"/>
              </w:rPr>
            </w:pPr>
          </w:p>
        </w:tc>
      </w:tr>
      <w:tr w:rsidR="00C0400F" w:rsidRPr="00161EDC" w14:paraId="3A437D1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393A9CF" w14:textId="77777777" w:rsidR="00C0400F" w:rsidRPr="00161EDC" w:rsidRDefault="00C0400F" w:rsidP="002B2580">
            <w:pPr>
              <w:rPr>
                <w:rFonts w:ascii="Arial" w:hAnsi="Arial" w:cs="Arial"/>
                <w:b/>
                <w:bCs/>
                <w:sz w:val="20"/>
              </w:rPr>
            </w:pPr>
            <w:r w:rsidRPr="00161EDC">
              <w:rPr>
                <w:rFonts w:ascii="Arial" w:hAnsi="Arial" w:cs="Arial"/>
                <w:b/>
                <w:bCs/>
                <w:sz w:val="20"/>
              </w:rPr>
              <w:t>Mišíkova</w:t>
            </w:r>
          </w:p>
        </w:tc>
        <w:tc>
          <w:tcPr>
            <w:tcW w:w="649" w:type="dxa"/>
            <w:tcBorders>
              <w:top w:val="nil"/>
              <w:left w:val="nil"/>
              <w:bottom w:val="single" w:sz="4" w:space="0" w:color="auto"/>
              <w:right w:val="single" w:sz="4" w:space="0" w:color="auto"/>
            </w:tcBorders>
            <w:shd w:val="clear" w:color="auto" w:fill="auto"/>
            <w:noWrap/>
            <w:vAlign w:val="bottom"/>
            <w:hideMark/>
          </w:tcPr>
          <w:p w14:paraId="62E64B74"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E998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78C4DE7" w14:textId="77777777" w:rsidR="00C0400F" w:rsidRPr="00161EDC" w:rsidRDefault="00C0400F" w:rsidP="002B2580">
            <w:pPr>
              <w:jc w:val="right"/>
              <w:rPr>
                <w:rFonts w:ascii="Arial" w:hAnsi="Arial" w:cs="Arial"/>
                <w:sz w:val="20"/>
              </w:rPr>
            </w:pPr>
            <w:r w:rsidRPr="00161EDC">
              <w:rPr>
                <w:rFonts w:ascii="Arial" w:hAnsi="Arial" w:cs="Arial"/>
                <w:sz w:val="20"/>
              </w:rPr>
              <w:t>916,60</w:t>
            </w:r>
          </w:p>
        </w:tc>
        <w:tc>
          <w:tcPr>
            <w:tcW w:w="1480" w:type="dxa"/>
            <w:tcBorders>
              <w:top w:val="nil"/>
              <w:left w:val="nil"/>
              <w:bottom w:val="single" w:sz="4" w:space="0" w:color="auto"/>
              <w:right w:val="single" w:sz="4" w:space="0" w:color="auto"/>
            </w:tcBorders>
            <w:shd w:val="clear" w:color="auto" w:fill="auto"/>
            <w:noWrap/>
            <w:vAlign w:val="bottom"/>
            <w:hideMark/>
          </w:tcPr>
          <w:p w14:paraId="7C9563D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A252A65"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4ED82A2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D5DC4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86F8B66" w14:textId="77777777" w:rsidR="00C0400F" w:rsidRPr="00161EDC" w:rsidRDefault="00C0400F" w:rsidP="002B2580">
            <w:pPr>
              <w:jc w:val="right"/>
              <w:rPr>
                <w:rFonts w:ascii="Arial CE" w:hAnsi="Arial CE" w:cs="Calibri"/>
                <w:sz w:val="20"/>
              </w:rPr>
            </w:pPr>
          </w:p>
        </w:tc>
      </w:tr>
      <w:tr w:rsidR="00C0400F" w:rsidRPr="00161EDC" w14:paraId="18895AD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233F5D"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4542A25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285B798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518B7A" w14:textId="77777777" w:rsidR="00C0400F" w:rsidRPr="00161EDC" w:rsidRDefault="00C0400F" w:rsidP="002B2580">
            <w:pPr>
              <w:jc w:val="right"/>
              <w:rPr>
                <w:rFonts w:ascii="Arial" w:hAnsi="Arial" w:cs="Arial"/>
                <w:sz w:val="20"/>
              </w:rPr>
            </w:pPr>
            <w:r w:rsidRPr="00161EDC">
              <w:rPr>
                <w:rFonts w:ascii="Arial" w:hAnsi="Arial" w:cs="Arial"/>
                <w:sz w:val="20"/>
              </w:rPr>
              <w:t>5 278,56</w:t>
            </w:r>
          </w:p>
        </w:tc>
        <w:tc>
          <w:tcPr>
            <w:tcW w:w="1480" w:type="dxa"/>
            <w:tcBorders>
              <w:top w:val="nil"/>
              <w:left w:val="nil"/>
              <w:bottom w:val="single" w:sz="4" w:space="0" w:color="auto"/>
              <w:right w:val="single" w:sz="4" w:space="0" w:color="auto"/>
            </w:tcBorders>
            <w:shd w:val="clear" w:color="auto" w:fill="auto"/>
            <w:noWrap/>
            <w:vAlign w:val="bottom"/>
            <w:hideMark/>
          </w:tcPr>
          <w:p w14:paraId="4B60AEF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7245BC5" w14:textId="77777777" w:rsidR="00C0400F" w:rsidRPr="00161EDC" w:rsidRDefault="00C0400F" w:rsidP="002B2580">
            <w:pPr>
              <w:rPr>
                <w:rFonts w:ascii="Arial" w:hAnsi="Arial" w:cs="Arial"/>
                <w:sz w:val="20"/>
              </w:rPr>
            </w:pPr>
            <w:r w:rsidRPr="00161EDC">
              <w:rPr>
                <w:rFonts w:ascii="Arial" w:hAnsi="Arial" w:cs="Arial"/>
                <w:sz w:val="20"/>
              </w:rPr>
              <w:t>Mudroňova</w:t>
            </w:r>
          </w:p>
        </w:tc>
        <w:tc>
          <w:tcPr>
            <w:tcW w:w="1122" w:type="dxa"/>
            <w:tcBorders>
              <w:top w:val="nil"/>
              <w:left w:val="nil"/>
              <w:bottom w:val="single" w:sz="4" w:space="0" w:color="auto"/>
              <w:right w:val="single" w:sz="4" w:space="0" w:color="auto"/>
            </w:tcBorders>
            <w:shd w:val="clear" w:color="auto" w:fill="FFFF00"/>
            <w:noWrap/>
            <w:vAlign w:val="bottom"/>
          </w:tcPr>
          <w:p w14:paraId="28E176F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9D0EB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04A2C10" w14:textId="77777777" w:rsidR="00C0400F" w:rsidRPr="00161EDC" w:rsidRDefault="00C0400F" w:rsidP="002B2580">
            <w:pPr>
              <w:jc w:val="right"/>
              <w:rPr>
                <w:rFonts w:ascii="Arial CE" w:hAnsi="Arial CE" w:cs="Calibri"/>
                <w:sz w:val="20"/>
              </w:rPr>
            </w:pPr>
          </w:p>
        </w:tc>
      </w:tr>
      <w:tr w:rsidR="00C0400F" w:rsidRPr="00161EDC" w14:paraId="33713A1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86E118A"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61A3C082"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21D323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1C2C8B" w14:textId="77777777" w:rsidR="00C0400F" w:rsidRPr="00161EDC" w:rsidRDefault="00C0400F" w:rsidP="002B2580">
            <w:pPr>
              <w:jc w:val="right"/>
              <w:rPr>
                <w:rFonts w:ascii="Arial" w:hAnsi="Arial" w:cs="Arial"/>
                <w:sz w:val="20"/>
              </w:rPr>
            </w:pPr>
            <w:r w:rsidRPr="00161EDC">
              <w:rPr>
                <w:rFonts w:ascii="Arial" w:hAnsi="Arial" w:cs="Arial"/>
                <w:sz w:val="20"/>
              </w:rPr>
              <w:t>4 695,44</w:t>
            </w:r>
          </w:p>
        </w:tc>
        <w:tc>
          <w:tcPr>
            <w:tcW w:w="1480" w:type="dxa"/>
            <w:tcBorders>
              <w:top w:val="nil"/>
              <w:left w:val="nil"/>
              <w:bottom w:val="single" w:sz="4" w:space="0" w:color="auto"/>
              <w:right w:val="single" w:sz="4" w:space="0" w:color="auto"/>
            </w:tcBorders>
            <w:shd w:val="clear" w:color="auto" w:fill="auto"/>
            <w:noWrap/>
            <w:vAlign w:val="bottom"/>
            <w:hideMark/>
          </w:tcPr>
          <w:p w14:paraId="74E58B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2CCBCF" w14:textId="77777777" w:rsidR="00C0400F" w:rsidRPr="00161EDC" w:rsidRDefault="00C0400F" w:rsidP="002B2580">
            <w:pPr>
              <w:rPr>
                <w:rFonts w:ascii="Arial" w:hAnsi="Arial" w:cs="Arial"/>
                <w:sz w:val="20"/>
              </w:rPr>
            </w:pPr>
            <w:r w:rsidRPr="00161EDC">
              <w:rPr>
                <w:rFonts w:ascii="Arial" w:hAnsi="Arial" w:cs="Arial"/>
                <w:sz w:val="20"/>
              </w:rPr>
              <w:t>Mudroňova</w:t>
            </w:r>
          </w:p>
        </w:tc>
        <w:tc>
          <w:tcPr>
            <w:tcW w:w="1122" w:type="dxa"/>
            <w:tcBorders>
              <w:top w:val="nil"/>
              <w:left w:val="nil"/>
              <w:bottom w:val="single" w:sz="4" w:space="0" w:color="auto"/>
              <w:right w:val="single" w:sz="4" w:space="0" w:color="auto"/>
            </w:tcBorders>
            <w:shd w:val="clear" w:color="auto" w:fill="FFFF00"/>
            <w:noWrap/>
            <w:vAlign w:val="bottom"/>
          </w:tcPr>
          <w:p w14:paraId="42939B3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B57C3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6B4CE1" w14:textId="77777777" w:rsidR="00C0400F" w:rsidRPr="00161EDC" w:rsidRDefault="00C0400F" w:rsidP="002B2580">
            <w:pPr>
              <w:jc w:val="right"/>
              <w:rPr>
                <w:rFonts w:ascii="Arial CE" w:hAnsi="Arial CE" w:cs="Calibri"/>
                <w:sz w:val="20"/>
              </w:rPr>
            </w:pPr>
          </w:p>
        </w:tc>
      </w:tr>
      <w:tr w:rsidR="00C0400F" w:rsidRPr="00161EDC" w14:paraId="52B7486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CE62D8" w14:textId="77777777" w:rsidR="00C0400F" w:rsidRPr="00161EDC" w:rsidRDefault="00C0400F" w:rsidP="002B2580">
            <w:pPr>
              <w:rPr>
                <w:rFonts w:ascii="Arial" w:hAnsi="Arial" w:cs="Arial"/>
                <w:b/>
                <w:bCs/>
                <w:sz w:val="20"/>
              </w:rPr>
            </w:pPr>
            <w:r w:rsidRPr="00161EDC">
              <w:rPr>
                <w:rFonts w:ascii="Arial" w:hAnsi="Arial" w:cs="Arial"/>
                <w:b/>
                <w:bCs/>
                <w:sz w:val="20"/>
              </w:rPr>
              <w:t>Na Slavíne</w:t>
            </w:r>
          </w:p>
        </w:tc>
        <w:tc>
          <w:tcPr>
            <w:tcW w:w="649" w:type="dxa"/>
            <w:tcBorders>
              <w:top w:val="nil"/>
              <w:left w:val="nil"/>
              <w:bottom w:val="single" w:sz="4" w:space="0" w:color="auto"/>
              <w:right w:val="single" w:sz="4" w:space="0" w:color="auto"/>
            </w:tcBorders>
            <w:shd w:val="clear" w:color="auto" w:fill="auto"/>
            <w:noWrap/>
            <w:vAlign w:val="bottom"/>
            <w:hideMark/>
          </w:tcPr>
          <w:p w14:paraId="1DB2ADD2"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AC3115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7D8F26" w14:textId="77777777" w:rsidR="00C0400F" w:rsidRPr="00161EDC" w:rsidRDefault="00C0400F" w:rsidP="002B2580">
            <w:pPr>
              <w:jc w:val="right"/>
              <w:rPr>
                <w:rFonts w:ascii="Arial" w:hAnsi="Arial" w:cs="Arial"/>
                <w:sz w:val="20"/>
              </w:rPr>
            </w:pPr>
            <w:r w:rsidRPr="00161EDC">
              <w:rPr>
                <w:rFonts w:ascii="Arial" w:hAnsi="Arial" w:cs="Arial"/>
                <w:sz w:val="20"/>
              </w:rPr>
              <w:t>1 169,59</w:t>
            </w:r>
          </w:p>
        </w:tc>
        <w:tc>
          <w:tcPr>
            <w:tcW w:w="1480" w:type="dxa"/>
            <w:tcBorders>
              <w:top w:val="nil"/>
              <w:left w:val="nil"/>
              <w:bottom w:val="single" w:sz="4" w:space="0" w:color="auto"/>
              <w:right w:val="single" w:sz="4" w:space="0" w:color="auto"/>
            </w:tcBorders>
            <w:shd w:val="clear" w:color="auto" w:fill="auto"/>
            <w:noWrap/>
            <w:vAlign w:val="bottom"/>
            <w:hideMark/>
          </w:tcPr>
          <w:p w14:paraId="63E97C6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F56157F"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748364B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FBB36B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2FD97B" w14:textId="77777777" w:rsidR="00C0400F" w:rsidRPr="00161EDC" w:rsidRDefault="00C0400F" w:rsidP="002B2580">
            <w:pPr>
              <w:jc w:val="right"/>
              <w:rPr>
                <w:rFonts w:ascii="Arial CE" w:hAnsi="Arial CE" w:cs="Calibri"/>
                <w:sz w:val="20"/>
              </w:rPr>
            </w:pPr>
          </w:p>
        </w:tc>
      </w:tr>
      <w:tr w:rsidR="00C0400F" w:rsidRPr="00161EDC" w14:paraId="303A2DD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C60A573" w14:textId="77777777" w:rsidR="00C0400F" w:rsidRPr="00161EDC" w:rsidRDefault="00C0400F" w:rsidP="002B2580">
            <w:pPr>
              <w:rPr>
                <w:rFonts w:ascii="Arial" w:hAnsi="Arial" w:cs="Arial"/>
                <w:b/>
                <w:bCs/>
                <w:sz w:val="20"/>
              </w:rPr>
            </w:pPr>
            <w:r w:rsidRPr="00161EDC">
              <w:rPr>
                <w:rFonts w:ascii="Arial" w:hAnsi="Arial" w:cs="Arial"/>
                <w:b/>
                <w:bCs/>
                <w:sz w:val="20"/>
              </w:rPr>
              <w:t>Na Slavíne</w:t>
            </w:r>
          </w:p>
        </w:tc>
        <w:tc>
          <w:tcPr>
            <w:tcW w:w="649" w:type="dxa"/>
            <w:tcBorders>
              <w:top w:val="nil"/>
              <w:left w:val="nil"/>
              <w:bottom w:val="single" w:sz="4" w:space="0" w:color="auto"/>
              <w:right w:val="single" w:sz="4" w:space="0" w:color="auto"/>
            </w:tcBorders>
            <w:shd w:val="clear" w:color="auto" w:fill="auto"/>
            <w:noWrap/>
            <w:vAlign w:val="bottom"/>
            <w:hideMark/>
          </w:tcPr>
          <w:p w14:paraId="02B8226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D0D1D1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21DA5E" w14:textId="77777777" w:rsidR="00C0400F" w:rsidRPr="00161EDC" w:rsidRDefault="00C0400F" w:rsidP="002B2580">
            <w:pPr>
              <w:jc w:val="right"/>
              <w:rPr>
                <w:rFonts w:ascii="Arial" w:hAnsi="Arial" w:cs="Arial"/>
                <w:sz w:val="20"/>
              </w:rPr>
            </w:pPr>
            <w:r w:rsidRPr="00161EDC">
              <w:rPr>
                <w:rFonts w:ascii="Arial" w:hAnsi="Arial" w:cs="Arial"/>
                <w:sz w:val="20"/>
              </w:rPr>
              <w:t>1 326,65</w:t>
            </w:r>
          </w:p>
        </w:tc>
        <w:tc>
          <w:tcPr>
            <w:tcW w:w="1480" w:type="dxa"/>
            <w:tcBorders>
              <w:top w:val="nil"/>
              <w:left w:val="nil"/>
              <w:bottom w:val="single" w:sz="4" w:space="0" w:color="auto"/>
              <w:right w:val="single" w:sz="4" w:space="0" w:color="auto"/>
            </w:tcBorders>
            <w:shd w:val="clear" w:color="auto" w:fill="auto"/>
            <w:noWrap/>
            <w:vAlign w:val="bottom"/>
            <w:hideMark/>
          </w:tcPr>
          <w:p w14:paraId="4CC31EF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488BDC1"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3CE479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425058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B51125C" w14:textId="77777777" w:rsidR="00C0400F" w:rsidRPr="00161EDC" w:rsidRDefault="00C0400F" w:rsidP="002B2580">
            <w:pPr>
              <w:jc w:val="right"/>
              <w:rPr>
                <w:rFonts w:ascii="Arial CE" w:hAnsi="Arial CE" w:cs="Calibri"/>
                <w:sz w:val="20"/>
              </w:rPr>
            </w:pPr>
          </w:p>
        </w:tc>
      </w:tr>
      <w:tr w:rsidR="00C0400F" w:rsidRPr="00161EDC" w14:paraId="5BDC1C4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2FE33FA"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2D1CDC9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747F78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EFF25A" w14:textId="77777777" w:rsidR="00C0400F" w:rsidRPr="00161EDC" w:rsidRDefault="00C0400F" w:rsidP="002B2580">
            <w:pPr>
              <w:jc w:val="right"/>
              <w:rPr>
                <w:rFonts w:ascii="Arial" w:hAnsi="Arial" w:cs="Arial"/>
                <w:sz w:val="20"/>
              </w:rPr>
            </w:pPr>
            <w:r w:rsidRPr="00161EDC">
              <w:rPr>
                <w:rFonts w:ascii="Arial" w:hAnsi="Arial" w:cs="Arial"/>
                <w:sz w:val="20"/>
              </w:rPr>
              <w:t>2 703,01</w:t>
            </w:r>
          </w:p>
        </w:tc>
        <w:tc>
          <w:tcPr>
            <w:tcW w:w="1480" w:type="dxa"/>
            <w:tcBorders>
              <w:top w:val="nil"/>
              <w:left w:val="nil"/>
              <w:bottom w:val="single" w:sz="4" w:space="0" w:color="auto"/>
              <w:right w:val="single" w:sz="4" w:space="0" w:color="auto"/>
            </w:tcBorders>
            <w:shd w:val="clear" w:color="auto" w:fill="auto"/>
            <w:noWrap/>
            <w:vAlign w:val="bottom"/>
            <w:hideMark/>
          </w:tcPr>
          <w:p w14:paraId="4631274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BCE506" w14:textId="77777777" w:rsidR="00C0400F" w:rsidRPr="00161EDC" w:rsidRDefault="00C0400F" w:rsidP="002B2580">
            <w:pPr>
              <w:rPr>
                <w:rFonts w:ascii="Arial" w:hAnsi="Arial" w:cs="Arial"/>
                <w:sz w:val="20"/>
              </w:rPr>
            </w:pPr>
            <w:r w:rsidRPr="00161EDC">
              <w:rPr>
                <w:rFonts w:ascii="Arial" w:hAnsi="Arial" w:cs="Arial"/>
                <w:sz w:val="20"/>
              </w:rPr>
              <w:t>Palisády (od Štefánikovej)</w:t>
            </w:r>
          </w:p>
        </w:tc>
        <w:tc>
          <w:tcPr>
            <w:tcW w:w="1122" w:type="dxa"/>
            <w:tcBorders>
              <w:top w:val="nil"/>
              <w:left w:val="nil"/>
              <w:bottom w:val="single" w:sz="4" w:space="0" w:color="auto"/>
              <w:right w:val="single" w:sz="4" w:space="0" w:color="auto"/>
            </w:tcBorders>
            <w:shd w:val="clear" w:color="auto" w:fill="FFFF00"/>
            <w:noWrap/>
            <w:vAlign w:val="bottom"/>
          </w:tcPr>
          <w:p w14:paraId="77AAF84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503F1F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3659A45" w14:textId="77777777" w:rsidR="00C0400F" w:rsidRPr="00161EDC" w:rsidRDefault="00C0400F" w:rsidP="002B2580">
            <w:pPr>
              <w:jc w:val="right"/>
              <w:rPr>
                <w:rFonts w:ascii="Arial CE" w:hAnsi="Arial CE" w:cs="Calibri"/>
                <w:sz w:val="20"/>
              </w:rPr>
            </w:pPr>
          </w:p>
        </w:tc>
      </w:tr>
      <w:tr w:rsidR="00C0400F" w:rsidRPr="00161EDC" w14:paraId="246AEA3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636FB56"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2654D6A7"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FBB984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CE1DA1" w14:textId="77777777" w:rsidR="00C0400F" w:rsidRPr="00161EDC" w:rsidRDefault="00C0400F" w:rsidP="002B2580">
            <w:pPr>
              <w:jc w:val="right"/>
              <w:rPr>
                <w:rFonts w:ascii="Arial" w:hAnsi="Arial" w:cs="Arial"/>
                <w:sz w:val="20"/>
              </w:rPr>
            </w:pPr>
            <w:r w:rsidRPr="00161EDC">
              <w:rPr>
                <w:rFonts w:ascii="Arial" w:hAnsi="Arial" w:cs="Arial"/>
                <w:sz w:val="20"/>
              </w:rPr>
              <w:t>2 494,46</w:t>
            </w:r>
          </w:p>
        </w:tc>
        <w:tc>
          <w:tcPr>
            <w:tcW w:w="1480" w:type="dxa"/>
            <w:tcBorders>
              <w:top w:val="nil"/>
              <w:left w:val="nil"/>
              <w:bottom w:val="single" w:sz="4" w:space="0" w:color="auto"/>
              <w:right w:val="single" w:sz="4" w:space="0" w:color="auto"/>
            </w:tcBorders>
            <w:shd w:val="clear" w:color="auto" w:fill="auto"/>
            <w:noWrap/>
            <w:vAlign w:val="bottom"/>
            <w:hideMark/>
          </w:tcPr>
          <w:p w14:paraId="5053A60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414E376" w14:textId="77777777" w:rsidR="00C0400F" w:rsidRPr="00161EDC" w:rsidRDefault="00C0400F" w:rsidP="002B2580">
            <w:pPr>
              <w:rPr>
                <w:rFonts w:ascii="Arial" w:hAnsi="Arial" w:cs="Arial"/>
                <w:sz w:val="20"/>
              </w:rPr>
            </w:pPr>
            <w:r w:rsidRPr="00161EDC">
              <w:rPr>
                <w:rFonts w:ascii="Arial" w:hAnsi="Arial" w:cs="Arial"/>
                <w:sz w:val="20"/>
              </w:rPr>
              <w:t>Palisády (od Štefánikovej)</w:t>
            </w:r>
          </w:p>
        </w:tc>
        <w:tc>
          <w:tcPr>
            <w:tcW w:w="1122" w:type="dxa"/>
            <w:tcBorders>
              <w:top w:val="nil"/>
              <w:left w:val="nil"/>
              <w:bottom w:val="single" w:sz="4" w:space="0" w:color="auto"/>
              <w:right w:val="single" w:sz="4" w:space="0" w:color="auto"/>
            </w:tcBorders>
            <w:shd w:val="clear" w:color="auto" w:fill="FFFF00"/>
            <w:noWrap/>
            <w:vAlign w:val="bottom"/>
          </w:tcPr>
          <w:p w14:paraId="2066F0F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8364DE8"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6577687" w14:textId="77777777" w:rsidR="00C0400F" w:rsidRPr="00161EDC" w:rsidRDefault="00C0400F" w:rsidP="002B2580">
            <w:pPr>
              <w:jc w:val="right"/>
              <w:rPr>
                <w:rFonts w:ascii="Arial CE" w:hAnsi="Arial CE" w:cs="Calibri"/>
                <w:sz w:val="20"/>
              </w:rPr>
            </w:pPr>
          </w:p>
        </w:tc>
      </w:tr>
      <w:tr w:rsidR="00C0400F" w:rsidRPr="00161EDC" w14:paraId="51FBFAB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4A728C7" w14:textId="77777777" w:rsidR="00C0400F" w:rsidRPr="00161EDC" w:rsidRDefault="00C0400F" w:rsidP="002B2580">
            <w:pPr>
              <w:rPr>
                <w:rFonts w:ascii="Arial" w:hAnsi="Arial" w:cs="Arial"/>
                <w:b/>
                <w:bCs/>
                <w:sz w:val="20"/>
              </w:rPr>
            </w:pPr>
            <w:r w:rsidRPr="00161EDC">
              <w:rPr>
                <w:rFonts w:ascii="Arial" w:hAnsi="Arial" w:cs="Arial"/>
                <w:b/>
                <w:bCs/>
                <w:sz w:val="20"/>
              </w:rPr>
              <w:t>Stará vinárska</w:t>
            </w:r>
          </w:p>
        </w:tc>
        <w:tc>
          <w:tcPr>
            <w:tcW w:w="649" w:type="dxa"/>
            <w:tcBorders>
              <w:top w:val="nil"/>
              <w:left w:val="nil"/>
              <w:bottom w:val="single" w:sz="4" w:space="0" w:color="auto"/>
              <w:right w:val="single" w:sz="4" w:space="0" w:color="auto"/>
            </w:tcBorders>
            <w:shd w:val="clear" w:color="auto" w:fill="auto"/>
            <w:noWrap/>
            <w:vAlign w:val="bottom"/>
            <w:hideMark/>
          </w:tcPr>
          <w:p w14:paraId="0BD41F0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3B6327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FBBF067" w14:textId="77777777" w:rsidR="00C0400F" w:rsidRPr="00161EDC" w:rsidRDefault="00C0400F" w:rsidP="002B2580">
            <w:pPr>
              <w:jc w:val="right"/>
              <w:rPr>
                <w:rFonts w:ascii="Arial" w:hAnsi="Arial" w:cs="Arial"/>
                <w:sz w:val="20"/>
              </w:rPr>
            </w:pPr>
            <w:r w:rsidRPr="00161EDC">
              <w:rPr>
                <w:rFonts w:ascii="Arial" w:hAnsi="Arial" w:cs="Arial"/>
                <w:sz w:val="20"/>
              </w:rPr>
              <w:t>1 319,31</w:t>
            </w:r>
          </w:p>
        </w:tc>
        <w:tc>
          <w:tcPr>
            <w:tcW w:w="1480" w:type="dxa"/>
            <w:tcBorders>
              <w:top w:val="nil"/>
              <w:left w:val="nil"/>
              <w:bottom w:val="single" w:sz="4" w:space="0" w:color="auto"/>
              <w:right w:val="single" w:sz="4" w:space="0" w:color="auto"/>
            </w:tcBorders>
            <w:shd w:val="clear" w:color="auto" w:fill="auto"/>
            <w:noWrap/>
            <w:vAlign w:val="bottom"/>
            <w:hideMark/>
          </w:tcPr>
          <w:p w14:paraId="4802771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9F4E67" w14:textId="77777777" w:rsidR="00C0400F" w:rsidRPr="00161EDC" w:rsidRDefault="00C0400F" w:rsidP="002B2580">
            <w:pPr>
              <w:rPr>
                <w:rFonts w:ascii="Arial" w:hAnsi="Arial" w:cs="Arial"/>
                <w:sz w:val="20"/>
              </w:rPr>
            </w:pPr>
            <w:r w:rsidRPr="00161EDC">
              <w:rPr>
                <w:rFonts w:ascii="Arial" w:hAnsi="Arial" w:cs="Arial"/>
                <w:sz w:val="20"/>
              </w:rPr>
              <w:t>Stará vinárska</w:t>
            </w:r>
          </w:p>
        </w:tc>
        <w:tc>
          <w:tcPr>
            <w:tcW w:w="1122" w:type="dxa"/>
            <w:tcBorders>
              <w:top w:val="nil"/>
              <w:left w:val="nil"/>
              <w:bottom w:val="single" w:sz="4" w:space="0" w:color="auto"/>
              <w:right w:val="single" w:sz="4" w:space="0" w:color="auto"/>
            </w:tcBorders>
            <w:shd w:val="clear" w:color="auto" w:fill="FFFF00"/>
            <w:noWrap/>
            <w:vAlign w:val="bottom"/>
          </w:tcPr>
          <w:p w14:paraId="778F7CD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B6140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22A75F5" w14:textId="77777777" w:rsidR="00C0400F" w:rsidRPr="00161EDC" w:rsidRDefault="00C0400F" w:rsidP="002B2580">
            <w:pPr>
              <w:jc w:val="right"/>
              <w:rPr>
                <w:rFonts w:ascii="Arial CE" w:hAnsi="Arial CE" w:cs="Calibri"/>
                <w:sz w:val="20"/>
              </w:rPr>
            </w:pPr>
          </w:p>
        </w:tc>
      </w:tr>
      <w:tr w:rsidR="00C0400F" w:rsidRPr="00161EDC" w14:paraId="713C358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CD251A" w14:textId="77777777" w:rsidR="00C0400F" w:rsidRPr="00161EDC" w:rsidRDefault="00C0400F" w:rsidP="002B2580">
            <w:pPr>
              <w:rPr>
                <w:rFonts w:ascii="Arial" w:hAnsi="Arial" w:cs="Arial"/>
                <w:b/>
                <w:bCs/>
                <w:sz w:val="20"/>
              </w:rPr>
            </w:pPr>
            <w:r w:rsidRPr="00161EDC">
              <w:rPr>
                <w:rFonts w:ascii="Arial" w:hAnsi="Arial" w:cs="Arial"/>
                <w:b/>
                <w:bCs/>
                <w:sz w:val="20"/>
              </w:rPr>
              <w:t>Stará vinárska</w:t>
            </w:r>
          </w:p>
        </w:tc>
        <w:tc>
          <w:tcPr>
            <w:tcW w:w="649" w:type="dxa"/>
            <w:tcBorders>
              <w:top w:val="nil"/>
              <w:left w:val="nil"/>
              <w:bottom w:val="single" w:sz="4" w:space="0" w:color="auto"/>
              <w:right w:val="single" w:sz="4" w:space="0" w:color="auto"/>
            </w:tcBorders>
            <w:shd w:val="clear" w:color="auto" w:fill="auto"/>
            <w:noWrap/>
            <w:vAlign w:val="bottom"/>
            <w:hideMark/>
          </w:tcPr>
          <w:p w14:paraId="3B15374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F5862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28D305" w14:textId="77777777" w:rsidR="00C0400F" w:rsidRPr="00161EDC" w:rsidRDefault="00C0400F" w:rsidP="002B2580">
            <w:pPr>
              <w:jc w:val="right"/>
              <w:rPr>
                <w:rFonts w:ascii="Arial" w:hAnsi="Arial" w:cs="Arial"/>
                <w:sz w:val="20"/>
              </w:rPr>
            </w:pPr>
            <w:r w:rsidRPr="00161EDC">
              <w:rPr>
                <w:rFonts w:ascii="Arial" w:hAnsi="Arial" w:cs="Arial"/>
                <w:sz w:val="20"/>
              </w:rPr>
              <w:t>1 189,51</w:t>
            </w:r>
          </w:p>
        </w:tc>
        <w:tc>
          <w:tcPr>
            <w:tcW w:w="1480" w:type="dxa"/>
            <w:tcBorders>
              <w:top w:val="nil"/>
              <w:left w:val="nil"/>
              <w:bottom w:val="single" w:sz="4" w:space="0" w:color="auto"/>
              <w:right w:val="single" w:sz="4" w:space="0" w:color="auto"/>
            </w:tcBorders>
            <w:shd w:val="clear" w:color="auto" w:fill="auto"/>
            <w:noWrap/>
            <w:vAlign w:val="bottom"/>
            <w:hideMark/>
          </w:tcPr>
          <w:p w14:paraId="763457E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11C569D" w14:textId="77777777" w:rsidR="00C0400F" w:rsidRPr="00161EDC" w:rsidRDefault="00C0400F" w:rsidP="002B2580">
            <w:pPr>
              <w:rPr>
                <w:rFonts w:ascii="Arial" w:hAnsi="Arial" w:cs="Arial"/>
                <w:sz w:val="20"/>
              </w:rPr>
            </w:pPr>
            <w:r w:rsidRPr="00161EDC">
              <w:rPr>
                <w:rFonts w:ascii="Arial" w:hAnsi="Arial" w:cs="Arial"/>
                <w:sz w:val="20"/>
              </w:rPr>
              <w:t>Stará vinárska</w:t>
            </w:r>
          </w:p>
        </w:tc>
        <w:tc>
          <w:tcPr>
            <w:tcW w:w="1122" w:type="dxa"/>
            <w:tcBorders>
              <w:top w:val="nil"/>
              <w:left w:val="nil"/>
              <w:bottom w:val="single" w:sz="4" w:space="0" w:color="auto"/>
              <w:right w:val="single" w:sz="4" w:space="0" w:color="auto"/>
            </w:tcBorders>
            <w:shd w:val="clear" w:color="auto" w:fill="FFFF00"/>
            <w:noWrap/>
            <w:vAlign w:val="bottom"/>
          </w:tcPr>
          <w:p w14:paraId="473392E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96DDB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C57C3E" w14:textId="77777777" w:rsidR="00C0400F" w:rsidRPr="00161EDC" w:rsidRDefault="00C0400F" w:rsidP="002B2580">
            <w:pPr>
              <w:jc w:val="right"/>
              <w:rPr>
                <w:rFonts w:ascii="Arial CE" w:hAnsi="Arial CE" w:cs="Calibri"/>
                <w:sz w:val="20"/>
              </w:rPr>
            </w:pPr>
          </w:p>
        </w:tc>
      </w:tr>
      <w:tr w:rsidR="00C0400F" w:rsidRPr="00161EDC" w14:paraId="4BA74B34"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DDE8889" w14:textId="77777777" w:rsidR="00C0400F" w:rsidRPr="00161EDC" w:rsidRDefault="00C0400F" w:rsidP="002B2580">
            <w:pPr>
              <w:rPr>
                <w:rFonts w:ascii="Arial" w:hAnsi="Arial" w:cs="Arial"/>
                <w:b/>
                <w:bCs/>
                <w:sz w:val="20"/>
              </w:rPr>
            </w:pPr>
            <w:r w:rsidRPr="00161EDC">
              <w:rPr>
                <w:rFonts w:ascii="Arial" w:hAnsi="Arial" w:cs="Arial"/>
                <w:b/>
                <w:bCs/>
                <w:sz w:val="20"/>
              </w:rPr>
              <w:t>Šulekova</w:t>
            </w:r>
          </w:p>
        </w:tc>
        <w:tc>
          <w:tcPr>
            <w:tcW w:w="649" w:type="dxa"/>
            <w:tcBorders>
              <w:top w:val="nil"/>
              <w:left w:val="nil"/>
              <w:bottom w:val="single" w:sz="4" w:space="0" w:color="auto"/>
              <w:right w:val="single" w:sz="4" w:space="0" w:color="auto"/>
            </w:tcBorders>
            <w:shd w:val="clear" w:color="auto" w:fill="auto"/>
            <w:noWrap/>
            <w:vAlign w:val="bottom"/>
            <w:hideMark/>
          </w:tcPr>
          <w:p w14:paraId="4D28B96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2E5E534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ADABF9" w14:textId="77777777" w:rsidR="00C0400F" w:rsidRPr="00161EDC" w:rsidRDefault="00C0400F" w:rsidP="002B2580">
            <w:pPr>
              <w:jc w:val="right"/>
              <w:rPr>
                <w:rFonts w:ascii="Arial" w:hAnsi="Arial" w:cs="Arial"/>
                <w:sz w:val="20"/>
              </w:rPr>
            </w:pPr>
            <w:r w:rsidRPr="00161EDC">
              <w:rPr>
                <w:rFonts w:ascii="Arial" w:hAnsi="Arial" w:cs="Arial"/>
                <w:sz w:val="20"/>
              </w:rPr>
              <w:t>454,99</w:t>
            </w:r>
          </w:p>
        </w:tc>
        <w:tc>
          <w:tcPr>
            <w:tcW w:w="1480" w:type="dxa"/>
            <w:tcBorders>
              <w:top w:val="nil"/>
              <w:left w:val="nil"/>
              <w:bottom w:val="single" w:sz="4" w:space="0" w:color="auto"/>
              <w:right w:val="single" w:sz="4" w:space="0" w:color="auto"/>
            </w:tcBorders>
            <w:shd w:val="clear" w:color="auto" w:fill="auto"/>
            <w:noWrap/>
            <w:vAlign w:val="bottom"/>
            <w:hideMark/>
          </w:tcPr>
          <w:p w14:paraId="68AB5F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188F35B" w14:textId="77777777" w:rsidR="00C0400F" w:rsidRPr="00161EDC" w:rsidRDefault="00C0400F" w:rsidP="002B2580">
            <w:pPr>
              <w:rPr>
                <w:rFonts w:ascii="Arial" w:hAnsi="Arial" w:cs="Arial"/>
                <w:sz w:val="20"/>
              </w:rPr>
            </w:pPr>
            <w:r w:rsidRPr="00161EDC">
              <w:rPr>
                <w:rFonts w:ascii="Arial" w:hAnsi="Arial" w:cs="Arial"/>
                <w:sz w:val="20"/>
              </w:rPr>
              <w:t>Šulekova /310 + 591/</w:t>
            </w:r>
          </w:p>
        </w:tc>
        <w:tc>
          <w:tcPr>
            <w:tcW w:w="1122" w:type="dxa"/>
            <w:tcBorders>
              <w:top w:val="nil"/>
              <w:left w:val="nil"/>
              <w:bottom w:val="single" w:sz="4" w:space="0" w:color="auto"/>
              <w:right w:val="single" w:sz="4" w:space="0" w:color="auto"/>
            </w:tcBorders>
            <w:shd w:val="clear" w:color="auto" w:fill="FFFF00"/>
            <w:noWrap/>
            <w:vAlign w:val="bottom"/>
          </w:tcPr>
          <w:p w14:paraId="4DECB6A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D27571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945F3D0" w14:textId="77777777" w:rsidR="00C0400F" w:rsidRPr="00161EDC" w:rsidRDefault="00C0400F" w:rsidP="002B2580">
            <w:pPr>
              <w:jc w:val="right"/>
              <w:rPr>
                <w:rFonts w:ascii="Arial CE" w:hAnsi="Arial CE" w:cs="Calibri"/>
                <w:sz w:val="20"/>
              </w:rPr>
            </w:pPr>
          </w:p>
        </w:tc>
      </w:tr>
      <w:tr w:rsidR="00C0400F" w:rsidRPr="00161EDC" w14:paraId="07C982F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BFCDF28" w14:textId="77777777" w:rsidR="00C0400F" w:rsidRPr="00161EDC" w:rsidRDefault="00C0400F" w:rsidP="002B2580">
            <w:pPr>
              <w:rPr>
                <w:rFonts w:ascii="Arial" w:hAnsi="Arial" w:cs="Arial"/>
                <w:b/>
                <w:bCs/>
                <w:sz w:val="20"/>
              </w:rPr>
            </w:pPr>
            <w:r w:rsidRPr="00161EDC">
              <w:rPr>
                <w:rFonts w:ascii="Arial" w:hAnsi="Arial" w:cs="Arial"/>
                <w:b/>
                <w:bCs/>
                <w:sz w:val="20"/>
              </w:rPr>
              <w:t>Šulekova</w:t>
            </w:r>
          </w:p>
        </w:tc>
        <w:tc>
          <w:tcPr>
            <w:tcW w:w="649" w:type="dxa"/>
            <w:tcBorders>
              <w:top w:val="nil"/>
              <w:left w:val="nil"/>
              <w:bottom w:val="single" w:sz="4" w:space="0" w:color="auto"/>
              <w:right w:val="single" w:sz="4" w:space="0" w:color="auto"/>
            </w:tcBorders>
            <w:shd w:val="clear" w:color="auto" w:fill="auto"/>
            <w:noWrap/>
            <w:vAlign w:val="bottom"/>
            <w:hideMark/>
          </w:tcPr>
          <w:p w14:paraId="5F09F67E"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C422E7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FC89C1" w14:textId="77777777" w:rsidR="00C0400F" w:rsidRPr="00161EDC" w:rsidRDefault="00C0400F" w:rsidP="002B2580">
            <w:pPr>
              <w:jc w:val="right"/>
              <w:rPr>
                <w:rFonts w:ascii="Arial" w:hAnsi="Arial" w:cs="Arial"/>
                <w:sz w:val="20"/>
              </w:rPr>
            </w:pPr>
            <w:r w:rsidRPr="00161EDC">
              <w:rPr>
                <w:rFonts w:ascii="Arial" w:hAnsi="Arial" w:cs="Arial"/>
                <w:sz w:val="20"/>
              </w:rPr>
              <w:t>448,13</w:t>
            </w:r>
          </w:p>
        </w:tc>
        <w:tc>
          <w:tcPr>
            <w:tcW w:w="1480" w:type="dxa"/>
            <w:tcBorders>
              <w:top w:val="nil"/>
              <w:left w:val="nil"/>
              <w:bottom w:val="single" w:sz="4" w:space="0" w:color="auto"/>
              <w:right w:val="single" w:sz="4" w:space="0" w:color="auto"/>
            </w:tcBorders>
            <w:shd w:val="clear" w:color="auto" w:fill="auto"/>
            <w:noWrap/>
            <w:vAlign w:val="bottom"/>
            <w:hideMark/>
          </w:tcPr>
          <w:p w14:paraId="403D8FB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C07C0A" w14:textId="77777777" w:rsidR="00C0400F" w:rsidRPr="00161EDC" w:rsidRDefault="00C0400F" w:rsidP="002B2580">
            <w:pPr>
              <w:rPr>
                <w:rFonts w:ascii="Arial" w:hAnsi="Arial" w:cs="Arial"/>
                <w:sz w:val="20"/>
              </w:rPr>
            </w:pPr>
            <w:r w:rsidRPr="00161EDC">
              <w:rPr>
                <w:rFonts w:ascii="Arial" w:hAnsi="Arial" w:cs="Arial"/>
                <w:sz w:val="20"/>
              </w:rPr>
              <w:t>Šulekova</w:t>
            </w:r>
          </w:p>
        </w:tc>
        <w:tc>
          <w:tcPr>
            <w:tcW w:w="1122" w:type="dxa"/>
            <w:tcBorders>
              <w:top w:val="nil"/>
              <w:left w:val="nil"/>
              <w:bottom w:val="single" w:sz="4" w:space="0" w:color="auto"/>
              <w:right w:val="single" w:sz="4" w:space="0" w:color="auto"/>
            </w:tcBorders>
            <w:shd w:val="clear" w:color="auto" w:fill="FFFF00"/>
            <w:noWrap/>
            <w:vAlign w:val="bottom"/>
          </w:tcPr>
          <w:p w14:paraId="3763437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61F9F5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630C385" w14:textId="77777777" w:rsidR="00C0400F" w:rsidRPr="00161EDC" w:rsidRDefault="00C0400F" w:rsidP="002B2580">
            <w:pPr>
              <w:jc w:val="right"/>
              <w:rPr>
                <w:rFonts w:ascii="Arial CE" w:hAnsi="Arial CE" w:cs="Calibri"/>
                <w:sz w:val="20"/>
              </w:rPr>
            </w:pPr>
          </w:p>
        </w:tc>
      </w:tr>
      <w:tr w:rsidR="00C0400F" w:rsidRPr="00161EDC" w14:paraId="74C0AFC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8B2C3D4" w14:textId="77777777" w:rsidR="00C0400F" w:rsidRPr="00161EDC" w:rsidRDefault="00C0400F" w:rsidP="002B2580">
            <w:pPr>
              <w:rPr>
                <w:rFonts w:ascii="Arial" w:hAnsi="Arial" w:cs="Arial"/>
                <w:b/>
                <w:bCs/>
                <w:sz w:val="20"/>
              </w:rPr>
            </w:pPr>
            <w:r w:rsidRPr="00161EDC">
              <w:rPr>
                <w:rFonts w:ascii="Arial" w:hAnsi="Arial" w:cs="Arial"/>
                <w:b/>
                <w:bCs/>
                <w:sz w:val="20"/>
              </w:rPr>
              <w:t>Timravina</w:t>
            </w:r>
          </w:p>
        </w:tc>
        <w:tc>
          <w:tcPr>
            <w:tcW w:w="649" w:type="dxa"/>
            <w:tcBorders>
              <w:top w:val="nil"/>
              <w:left w:val="nil"/>
              <w:bottom w:val="single" w:sz="4" w:space="0" w:color="auto"/>
              <w:right w:val="single" w:sz="4" w:space="0" w:color="auto"/>
            </w:tcBorders>
            <w:shd w:val="clear" w:color="auto" w:fill="auto"/>
            <w:noWrap/>
            <w:vAlign w:val="bottom"/>
            <w:hideMark/>
          </w:tcPr>
          <w:p w14:paraId="5D0F8464"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56CB2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7BC039D" w14:textId="77777777" w:rsidR="00C0400F" w:rsidRPr="00161EDC" w:rsidRDefault="00C0400F" w:rsidP="002B2580">
            <w:pPr>
              <w:jc w:val="right"/>
              <w:rPr>
                <w:rFonts w:ascii="Arial" w:hAnsi="Arial" w:cs="Arial"/>
                <w:sz w:val="20"/>
              </w:rPr>
            </w:pPr>
            <w:r w:rsidRPr="00161EDC">
              <w:rPr>
                <w:rFonts w:ascii="Arial" w:hAnsi="Arial" w:cs="Arial"/>
                <w:sz w:val="20"/>
              </w:rPr>
              <w:t>406,76</w:t>
            </w:r>
          </w:p>
        </w:tc>
        <w:tc>
          <w:tcPr>
            <w:tcW w:w="1480" w:type="dxa"/>
            <w:tcBorders>
              <w:top w:val="nil"/>
              <w:left w:val="nil"/>
              <w:bottom w:val="single" w:sz="4" w:space="0" w:color="auto"/>
              <w:right w:val="single" w:sz="4" w:space="0" w:color="auto"/>
            </w:tcBorders>
            <w:shd w:val="clear" w:color="auto" w:fill="auto"/>
            <w:noWrap/>
            <w:vAlign w:val="bottom"/>
            <w:hideMark/>
          </w:tcPr>
          <w:p w14:paraId="22E3683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921D914"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729198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981899"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F47888" w14:textId="77777777" w:rsidR="00C0400F" w:rsidRPr="00161EDC" w:rsidRDefault="00C0400F" w:rsidP="002B2580">
            <w:pPr>
              <w:jc w:val="right"/>
              <w:rPr>
                <w:rFonts w:ascii="Arial CE" w:hAnsi="Arial CE" w:cs="Calibri"/>
                <w:sz w:val="20"/>
              </w:rPr>
            </w:pPr>
          </w:p>
        </w:tc>
      </w:tr>
      <w:tr w:rsidR="00C0400F" w:rsidRPr="00161EDC" w14:paraId="69242E9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F2546BB" w14:textId="77777777" w:rsidR="00C0400F" w:rsidRPr="00161EDC" w:rsidRDefault="00C0400F" w:rsidP="002B2580">
            <w:pPr>
              <w:rPr>
                <w:rFonts w:ascii="Arial" w:hAnsi="Arial" w:cs="Arial"/>
                <w:b/>
                <w:bCs/>
                <w:sz w:val="20"/>
              </w:rPr>
            </w:pPr>
            <w:r w:rsidRPr="00161EDC">
              <w:rPr>
                <w:rFonts w:ascii="Arial" w:hAnsi="Arial" w:cs="Arial"/>
                <w:b/>
                <w:bCs/>
                <w:sz w:val="20"/>
              </w:rPr>
              <w:t>Timravina</w:t>
            </w:r>
          </w:p>
        </w:tc>
        <w:tc>
          <w:tcPr>
            <w:tcW w:w="649" w:type="dxa"/>
            <w:tcBorders>
              <w:top w:val="nil"/>
              <w:left w:val="nil"/>
              <w:bottom w:val="single" w:sz="4" w:space="0" w:color="auto"/>
              <w:right w:val="single" w:sz="4" w:space="0" w:color="auto"/>
            </w:tcBorders>
            <w:shd w:val="clear" w:color="auto" w:fill="auto"/>
            <w:noWrap/>
            <w:vAlign w:val="bottom"/>
            <w:hideMark/>
          </w:tcPr>
          <w:p w14:paraId="7417462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BEA43C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5379A7D" w14:textId="77777777" w:rsidR="00C0400F" w:rsidRPr="00161EDC" w:rsidRDefault="00C0400F" w:rsidP="002B2580">
            <w:pPr>
              <w:jc w:val="right"/>
              <w:rPr>
                <w:rFonts w:ascii="Arial" w:hAnsi="Arial" w:cs="Arial"/>
                <w:sz w:val="20"/>
              </w:rPr>
            </w:pPr>
            <w:r w:rsidRPr="00161EDC">
              <w:rPr>
                <w:rFonts w:ascii="Arial" w:hAnsi="Arial" w:cs="Arial"/>
                <w:sz w:val="20"/>
              </w:rPr>
              <w:t>454,36</w:t>
            </w:r>
          </w:p>
        </w:tc>
        <w:tc>
          <w:tcPr>
            <w:tcW w:w="1480" w:type="dxa"/>
            <w:tcBorders>
              <w:top w:val="nil"/>
              <w:left w:val="nil"/>
              <w:bottom w:val="single" w:sz="4" w:space="0" w:color="auto"/>
              <w:right w:val="single" w:sz="4" w:space="0" w:color="auto"/>
            </w:tcBorders>
            <w:shd w:val="clear" w:color="auto" w:fill="auto"/>
            <w:noWrap/>
            <w:vAlign w:val="bottom"/>
            <w:hideMark/>
          </w:tcPr>
          <w:p w14:paraId="612E7BC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F4FA7B5"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3DE1B4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E3F0D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9AC27E" w14:textId="77777777" w:rsidR="00C0400F" w:rsidRPr="00161EDC" w:rsidRDefault="00C0400F" w:rsidP="002B2580">
            <w:pPr>
              <w:jc w:val="right"/>
              <w:rPr>
                <w:rFonts w:ascii="Arial CE" w:hAnsi="Arial CE" w:cs="Calibri"/>
                <w:sz w:val="20"/>
              </w:rPr>
            </w:pPr>
          </w:p>
        </w:tc>
      </w:tr>
      <w:tr w:rsidR="00C0400F" w:rsidRPr="00161EDC" w14:paraId="06BEA0A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1B65DD" w14:textId="77777777" w:rsidR="00C0400F" w:rsidRPr="00161EDC" w:rsidRDefault="00C0400F" w:rsidP="002B2580">
            <w:pPr>
              <w:rPr>
                <w:rFonts w:ascii="Arial" w:hAnsi="Arial" w:cs="Arial"/>
                <w:b/>
                <w:bCs/>
                <w:sz w:val="20"/>
              </w:rPr>
            </w:pPr>
            <w:r w:rsidRPr="00161EDC">
              <w:rPr>
                <w:rFonts w:ascii="Arial" w:hAnsi="Arial" w:cs="Arial"/>
                <w:b/>
                <w:bCs/>
                <w:sz w:val="20"/>
              </w:rPr>
              <w:t>Bôrik</w:t>
            </w:r>
          </w:p>
        </w:tc>
        <w:tc>
          <w:tcPr>
            <w:tcW w:w="649" w:type="dxa"/>
            <w:tcBorders>
              <w:top w:val="nil"/>
              <w:left w:val="nil"/>
              <w:bottom w:val="single" w:sz="4" w:space="0" w:color="auto"/>
              <w:right w:val="single" w:sz="4" w:space="0" w:color="auto"/>
            </w:tcBorders>
            <w:shd w:val="clear" w:color="auto" w:fill="auto"/>
            <w:noWrap/>
            <w:vAlign w:val="bottom"/>
            <w:hideMark/>
          </w:tcPr>
          <w:p w14:paraId="321FAC6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04267C9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872A30" w14:textId="77777777" w:rsidR="00C0400F" w:rsidRPr="00161EDC" w:rsidRDefault="00C0400F" w:rsidP="002B2580">
            <w:pPr>
              <w:jc w:val="right"/>
              <w:rPr>
                <w:rFonts w:ascii="Arial" w:hAnsi="Arial" w:cs="Arial"/>
                <w:sz w:val="20"/>
              </w:rPr>
            </w:pPr>
            <w:r w:rsidRPr="00161EDC">
              <w:rPr>
                <w:rFonts w:ascii="Arial" w:hAnsi="Arial" w:cs="Arial"/>
                <w:sz w:val="20"/>
              </w:rPr>
              <w:t>205,60</w:t>
            </w:r>
          </w:p>
        </w:tc>
        <w:tc>
          <w:tcPr>
            <w:tcW w:w="1480" w:type="dxa"/>
            <w:tcBorders>
              <w:top w:val="nil"/>
              <w:left w:val="nil"/>
              <w:bottom w:val="single" w:sz="4" w:space="0" w:color="auto"/>
              <w:right w:val="single" w:sz="4" w:space="0" w:color="auto"/>
            </w:tcBorders>
            <w:shd w:val="clear" w:color="auto" w:fill="auto"/>
            <w:noWrap/>
            <w:vAlign w:val="bottom"/>
            <w:hideMark/>
          </w:tcPr>
          <w:p w14:paraId="036A522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0DE4610" w14:textId="77777777" w:rsidR="00C0400F" w:rsidRPr="00161EDC" w:rsidRDefault="00C0400F" w:rsidP="002B2580">
            <w:pPr>
              <w:rPr>
                <w:rFonts w:ascii="Arial" w:hAnsi="Arial" w:cs="Arial"/>
                <w:sz w:val="20"/>
              </w:rPr>
            </w:pPr>
            <w:r w:rsidRPr="00161EDC">
              <w:rPr>
                <w:rFonts w:ascii="Arial" w:hAnsi="Arial" w:cs="Arial"/>
                <w:sz w:val="20"/>
              </w:rPr>
              <w:t>Bôrik</w:t>
            </w:r>
          </w:p>
        </w:tc>
        <w:tc>
          <w:tcPr>
            <w:tcW w:w="1122" w:type="dxa"/>
            <w:tcBorders>
              <w:top w:val="nil"/>
              <w:left w:val="nil"/>
              <w:bottom w:val="single" w:sz="4" w:space="0" w:color="auto"/>
              <w:right w:val="single" w:sz="4" w:space="0" w:color="auto"/>
            </w:tcBorders>
            <w:shd w:val="clear" w:color="auto" w:fill="FFFF00"/>
            <w:noWrap/>
            <w:vAlign w:val="bottom"/>
          </w:tcPr>
          <w:p w14:paraId="0A32878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85932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26BA5A6" w14:textId="77777777" w:rsidR="00C0400F" w:rsidRPr="00161EDC" w:rsidRDefault="00C0400F" w:rsidP="002B2580">
            <w:pPr>
              <w:jc w:val="right"/>
              <w:rPr>
                <w:rFonts w:ascii="Arial CE" w:hAnsi="Arial CE" w:cs="Calibri"/>
                <w:sz w:val="20"/>
              </w:rPr>
            </w:pPr>
          </w:p>
        </w:tc>
      </w:tr>
      <w:tr w:rsidR="00C0400F" w:rsidRPr="00161EDC" w14:paraId="141F316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A260E38" w14:textId="77777777" w:rsidR="00C0400F" w:rsidRPr="00161EDC" w:rsidRDefault="00C0400F" w:rsidP="002B2580">
            <w:pPr>
              <w:rPr>
                <w:rFonts w:ascii="Arial" w:hAnsi="Arial" w:cs="Arial"/>
                <w:b/>
                <w:bCs/>
                <w:sz w:val="20"/>
              </w:rPr>
            </w:pPr>
            <w:r w:rsidRPr="00161EDC">
              <w:rPr>
                <w:rFonts w:ascii="Arial" w:hAnsi="Arial" w:cs="Arial"/>
                <w:b/>
                <w:bCs/>
                <w:sz w:val="20"/>
              </w:rPr>
              <w:t>Kuzmányho</w:t>
            </w:r>
          </w:p>
        </w:tc>
        <w:tc>
          <w:tcPr>
            <w:tcW w:w="649" w:type="dxa"/>
            <w:tcBorders>
              <w:top w:val="nil"/>
              <w:left w:val="nil"/>
              <w:bottom w:val="single" w:sz="4" w:space="0" w:color="auto"/>
              <w:right w:val="single" w:sz="4" w:space="0" w:color="auto"/>
            </w:tcBorders>
            <w:shd w:val="clear" w:color="auto" w:fill="auto"/>
            <w:noWrap/>
            <w:vAlign w:val="bottom"/>
            <w:hideMark/>
          </w:tcPr>
          <w:p w14:paraId="00FC553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B5E9EE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042340" w14:textId="77777777" w:rsidR="00C0400F" w:rsidRPr="00161EDC" w:rsidRDefault="00C0400F" w:rsidP="002B2580">
            <w:pPr>
              <w:jc w:val="right"/>
              <w:rPr>
                <w:rFonts w:ascii="Arial" w:hAnsi="Arial" w:cs="Arial"/>
                <w:sz w:val="20"/>
              </w:rPr>
            </w:pPr>
            <w:r w:rsidRPr="00161EDC">
              <w:rPr>
                <w:rFonts w:ascii="Arial" w:hAnsi="Arial" w:cs="Arial"/>
                <w:sz w:val="20"/>
              </w:rPr>
              <w:t>160,45</w:t>
            </w:r>
          </w:p>
        </w:tc>
        <w:tc>
          <w:tcPr>
            <w:tcW w:w="1480" w:type="dxa"/>
            <w:tcBorders>
              <w:top w:val="nil"/>
              <w:left w:val="nil"/>
              <w:bottom w:val="single" w:sz="4" w:space="0" w:color="auto"/>
              <w:right w:val="single" w:sz="4" w:space="0" w:color="auto"/>
            </w:tcBorders>
            <w:shd w:val="clear" w:color="auto" w:fill="auto"/>
            <w:noWrap/>
            <w:vAlign w:val="bottom"/>
            <w:hideMark/>
          </w:tcPr>
          <w:p w14:paraId="41C906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1D4530" w14:textId="77777777" w:rsidR="00C0400F" w:rsidRPr="00161EDC" w:rsidRDefault="00C0400F" w:rsidP="002B2580">
            <w:pPr>
              <w:rPr>
                <w:rFonts w:ascii="Arial" w:hAnsi="Arial" w:cs="Arial"/>
                <w:sz w:val="20"/>
              </w:rPr>
            </w:pPr>
            <w:r w:rsidRPr="00161EDC">
              <w:rPr>
                <w:rFonts w:ascii="Arial" w:hAnsi="Arial" w:cs="Arial"/>
                <w:sz w:val="20"/>
              </w:rPr>
              <w:t>Kuzmányho</w:t>
            </w:r>
          </w:p>
        </w:tc>
        <w:tc>
          <w:tcPr>
            <w:tcW w:w="1122" w:type="dxa"/>
            <w:tcBorders>
              <w:top w:val="nil"/>
              <w:left w:val="nil"/>
              <w:bottom w:val="single" w:sz="4" w:space="0" w:color="auto"/>
              <w:right w:val="single" w:sz="4" w:space="0" w:color="auto"/>
            </w:tcBorders>
            <w:shd w:val="clear" w:color="auto" w:fill="FFFF00"/>
            <w:noWrap/>
            <w:vAlign w:val="bottom"/>
          </w:tcPr>
          <w:p w14:paraId="75F42E4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9F826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95B7188" w14:textId="77777777" w:rsidR="00C0400F" w:rsidRPr="00161EDC" w:rsidRDefault="00C0400F" w:rsidP="002B2580">
            <w:pPr>
              <w:jc w:val="right"/>
              <w:rPr>
                <w:rFonts w:ascii="Arial CE" w:hAnsi="Arial CE" w:cs="Calibri"/>
                <w:sz w:val="20"/>
              </w:rPr>
            </w:pPr>
          </w:p>
        </w:tc>
      </w:tr>
      <w:tr w:rsidR="00C0400F" w:rsidRPr="00161EDC" w14:paraId="045E4ED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B6B202" w14:textId="77777777" w:rsidR="00C0400F" w:rsidRPr="00161EDC" w:rsidRDefault="00C0400F" w:rsidP="002B2580">
            <w:pPr>
              <w:rPr>
                <w:rFonts w:ascii="Arial" w:hAnsi="Arial" w:cs="Arial"/>
                <w:b/>
                <w:bCs/>
                <w:sz w:val="20"/>
              </w:rPr>
            </w:pPr>
            <w:r w:rsidRPr="00161EDC">
              <w:rPr>
                <w:rFonts w:ascii="Arial" w:hAnsi="Arial" w:cs="Arial"/>
                <w:b/>
                <w:bCs/>
                <w:sz w:val="20"/>
              </w:rPr>
              <w:t>Kuzmányho</w:t>
            </w:r>
          </w:p>
        </w:tc>
        <w:tc>
          <w:tcPr>
            <w:tcW w:w="649" w:type="dxa"/>
            <w:tcBorders>
              <w:top w:val="nil"/>
              <w:left w:val="nil"/>
              <w:bottom w:val="single" w:sz="4" w:space="0" w:color="auto"/>
              <w:right w:val="single" w:sz="4" w:space="0" w:color="auto"/>
            </w:tcBorders>
            <w:shd w:val="clear" w:color="auto" w:fill="auto"/>
            <w:noWrap/>
            <w:vAlign w:val="bottom"/>
            <w:hideMark/>
          </w:tcPr>
          <w:p w14:paraId="7AD7A0AF"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D3C4EF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AF0BAA" w14:textId="77777777" w:rsidR="00C0400F" w:rsidRPr="00161EDC" w:rsidRDefault="00C0400F" w:rsidP="002B2580">
            <w:pPr>
              <w:jc w:val="right"/>
              <w:rPr>
                <w:rFonts w:ascii="Arial" w:hAnsi="Arial" w:cs="Arial"/>
                <w:sz w:val="20"/>
              </w:rPr>
            </w:pPr>
            <w:r w:rsidRPr="00161EDC">
              <w:rPr>
                <w:rFonts w:ascii="Arial" w:hAnsi="Arial" w:cs="Arial"/>
                <w:sz w:val="20"/>
              </w:rPr>
              <w:t>117,39</w:t>
            </w:r>
          </w:p>
        </w:tc>
        <w:tc>
          <w:tcPr>
            <w:tcW w:w="1480" w:type="dxa"/>
            <w:tcBorders>
              <w:top w:val="nil"/>
              <w:left w:val="nil"/>
              <w:bottom w:val="single" w:sz="4" w:space="0" w:color="auto"/>
              <w:right w:val="single" w:sz="4" w:space="0" w:color="auto"/>
            </w:tcBorders>
            <w:shd w:val="clear" w:color="auto" w:fill="auto"/>
            <w:noWrap/>
            <w:vAlign w:val="bottom"/>
            <w:hideMark/>
          </w:tcPr>
          <w:p w14:paraId="4F5F44B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DCC12F" w14:textId="77777777" w:rsidR="00C0400F" w:rsidRPr="00161EDC" w:rsidRDefault="00C0400F" w:rsidP="002B2580">
            <w:pPr>
              <w:rPr>
                <w:rFonts w:ascii="Arial" w:hAnsi="Arial" w:cs="Arial"/>
                <w:sz w:val="20"/>
              </w:rPr>
            </w:pPr>
            <w:r w:rsidRPr="00161EDC">
              <w:rPr>
                <w:rFonts w:ascii="Arial" w:hAnsi="Arial" w:cs="Arial"/>
                <w:sz w:val="20"/>
              </w:rPr>
              <w:t>Kuzmányho</w:t>
            </w:r>
          </w:p>
        </w:tc>
        <w:tc>
          <w:tcPr>
            <w:tcW w:w="1122" w:type="dxa"/>
            <w:tcBorders>
              <w:top w:val="nil"/>
              <w:left w:val="nil"/>
              <w:bottom w:val="single" w:sz="4" w:space="0" w:color="auto"/>
              <w:right w:val="single" w:sz="4" w:space="0" w:color="auto"/>
            </w:tcBorders>
            <w:shd w:val="clear" w:color="auto" w:fill="FFFF00"/>
            <w:noWrap/>
            <w:vAlign w:val="bottom"/>
          </w:tcPr>
          <w:p w14:paraId="73EBD63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866B1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4C6A96A" w14:textId="77777777" w:rsidR="00C0400F" w:rsidRPr="00161EDC" w:rsidRDefault="00C0400F" w:rsidP="002B2580">
            <w:pPr>
              <w:jc w:val="right"/>
              <w:rPr>
                <w:rFonts w:ascii="Arial CE" w:hAnsi="Arial CE" w:cs="Calibri"/>
                <w:sz w:val="20"/>
              </w:rPr>
            </w:pPr>
          </w:p>
        </w:tc>
      </w:tr>
      <w:tr w:rsidR="00C0400F" w:rsidRPr="00161EDC" w14:paraId="2DD6EE6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102F6A7" w14:textId="77777777" w:rsidR="00C0400F" w:rsidRPr="00161EDC" w:rsidRDefault="00C0400F" w:rsidP="002B2580">
            <w:pPr>
              <w:rPr>
                <w:rFonts w:ascii="Arial" w:hAnsi="Arial" w:cs="Arial"/>
                <w:b/>
                <w:bCs/>
                <w:sz w:val="20"/>
              </w:rPr>
            </w:pPr>
            <w:r w:rsidRPr="00161EDC">
              <w:rPr>
                <w:rFonts w:ascii="Arial" w:hAnsi="Arial" w:cs="Arial"/>
                <w:b/>
                <w:bCs/>
                <w:sz w:val="20"/>
              </w:rPr>
              <w:t>Údolná</w:t>
            </w:r>
          </w:p>
        </w:tc>
        <w:tc>
          <w:tcPr>
            <w:tcW w:w="649" w:type="dxa"/>
            <w:tcBorders>
              <w:top w:val="nil"/>
              <w:left w:val="nil"/>
              <w:bottom w:val="single" w:sz="4" w:space="0" w:color="auto"/>
              <w:right w:val="single" w:sz="4" w:space="0" w:color="auto"/>
            </w:tcBorders>
            <w:shd w:val="clear" w:color="auto" w:fill="auto"/>
            <w:noWrap/>
            <w:vAlign w:val="bottom"/>
            <w:hideMark/>
          </w:tcPr>
          <w:p w14:paraId="59BD4420"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CEB693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2FA0BE" w14:textId="77777777" w:rsidR="00C0400F" w:rsidRPr="00161EDC" w:rsidRDefault="00C0400F" w:rsidP="002B2580">
            <w:pPr>
              <w:jc w:val="right"/>
              <w:rPr>
                <w:rFonts w:ascii="Arial" w:hAnsi="Arial" w:cs="Arial"/>
                <w:sz w:val="20"/>
              </w:rPr>
            </w:pPr>
            <w:r w:rsidRPr="00161EDC">
              <w:rPr>
                <w:rFonts w:ascii="Arial" w:hAnsi="Arial" w:cs="Arial"/>
                <w:sz w:val="20"/>
              </w:rPr>
              <w:t>55,14</w:t>
            </w:r>
          </w:p>
        </w:tc>
        <w:tc>
          <w:tcPr>
            <w:tcW w:w="1480" w:type="dxa"/>
            <w:tcBorders>
              <w:top w:val="nil"/>
              <w:left w:val="nil"/>
              <w:bottom w:val="single" w:sz="4" w:space="0" w:color="auto"/>
              <w:right w:val="single" w:sz="4" w:space="0" w:color="auto"/>
            </w:tcBorders>
            <w:shd w:val="clear" w:color="auto" w:fill="auto"/>
            <w:noWrap/>
            <w:vAlign w:val="bottom"/>
            <w:hideMark/>
          </w:tcPr>
          <w:p w14:paraId="043683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A59BD95" w14:textId="77777777" w:rsidR="00C0400F" w:rsidRPr="00161EDC" w:rsidRDefault="00C0400F" w:rsidP="002B2580">
            <w:pPr>
              <w:rPr>
                <w:rFonts w:ascii="Arial" w:hAnsi="Arial" w:cs="Arial"/>
                <w:sz w:val="20"/>
              </w:rPr>
            </w:pPr>
            <w:r w:rsidRPr="00161EDC">
              <w:rPr>
                <w:rFonts w:ascii="Arial" w:hAnsi="Arial" w:cs="Arial"/>
                <w:sz w:val="20"/>
              </w:rPr>
              <w:t>Údolná</w:t>
            </w:r>
          </w:p>
        </w:tc>
        <w:tc>
          <w:tcPr>
            <w:tcW w:w="1122" w:type="dxa"/>
            <w:tcBorders>
              <w:top w:val="nil"/>
              <w:left w:val="nil"/>
              <w:bottom w:val="single" w:sz="4" w:space="0" w:color="auto"/>
              <w:right w:val="single" w:sz="4" w:space="0" w:color="auto"/>
            </w:tcBorders>
            <w:shd w:val="clear" w:color="auto" w:fill="FFFF00"/>
            <w:noWrap/>
            <w:vAlign w:val="bottom"/>
          </w:tcPr>
          <w:p w14:paraId="1FCAC53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FC786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0A46582" w14:textId="77777777" w:rsidR="00C0400F" w:rsidRPr="00161EDC" w:rsidRDefault="00C0400F" w:rsidP="002B2580">
            <w:pPr>
              <w:jc w:val="right"/>
              <w:rPr>
                <w:rFonts w:ascii="Arial CE" w:hAnsi="Arial CE" w:cs="Calibri"/>
                <w:sz w:val="20"/>
              </w:rPr>
            </w:pPr>
          </w:p>
        </w:tc>
      </w:tr>
      <w:tr w:rsidR="00C0400F" w:rsidRPr="00161EDC" w14:paraId="6AB34FC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98434B7" w14:textId="77777777" w:rsidR="00C0400F" w:rsidRPr="00161EDC" w:rsidRDefault="00C0400F" w:rsidP="002B2580">
            <w:pPr>
              <w:rPr>
                <w:rFonts w:ascii="Arial" w:hAnsi="Arial" w:cs="Arial"/>
                <w:b/>
                <w:bCs/>
                <w:sz w:val="20"/>
              </w:rPr>
            </w:pPr>
            <w:r w:rsidRPr="00161EDC">
              <w:rPr>
                <w:rFonts w:ascii="Arial" w:hAnsi="Arial" w:cs="Arial"/>
                <w:b/>
                <w:bCs/>
                <w:sz w:val="20"/>
              </w:rPr>
              <w:t>Údolná</w:t>
            </w:r>
          </w:p>
        </w:tc>
        <w:tc>
          <w:tcPr>
            <w:tcW w:w="649" w:type="dxa"/>
            <w:tcBorders>
              <w:top w:val="nil"/>
              <w:left w:val="nil"/>
              <w:bottom w:val="single" w:sz="4" w:space="0" w:color="auto"/>
              <w:right w:val="single" w:sz="4" w:space="0" w:color="auto"/>
            </w:tcBorders>
            <w:shd w:val="clear" w:color="auto" w:fill="auto"/>
            <w:noWrap/>
            <w:vAlign w:val="bottom"/>
            <w:hideMark/>
          </w:tcPr>
          <w:p w14:paraId="4FE727C5"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71EDA1D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46740F9" w14:textId="77777777" w:rsidR="00C0400F" w:rsidRPr="00161EDC" w:rsidRDefault="00C0400F" w:rsidP="002B2580">
            <w:pPr>
              <w:jc w:val="right"/>
              <w:rPr>
                <w:rFonts w:ascii="Arial" w:hAnsi="Arial" w:cs="Arial"/>
                <w:sz w:val="20"/>
              </w:rPr>
            </w:pPr>
            <w:r w:rsidRPr="00161EDC">
              <w:rPr>
                <w:rFonts w:ascii="Arial" w:hAnsi="Arial" w:cs="Arial"/>
                <w:sz w:val="20"/>
              </w:rPr>
              <w:t>30,08</w:t>
            </w:r>
          </w:p>
        </w:tc>
        <w:tc>
          <w:tcPr>
            <w:tcW w:w="1480" w:type="dxa"/>
            <w:tcBorders>
              <w:top w:val="nil"/>
              <w:left w:val="nil"/>
              <w:bottom w:val="single" w:sz="4" w:space="0" w:color="auto"/>
              <w:right w:val="single" w:sz="4" w:space="0" w:color="auto"/>
            </w:tcBorders>
            <w:shd w:val="clear" w:color="auto" w:fill="auto"/>
            <w:noWrap/>
            <w:vAlign w:val="bottom"/>
            <w:hideMark/>
          </w:tcPr>
          <w:p w14:paraId="4834786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FFB1EF8" w14:textId="77777777" w:rsidR="00C0400F" w:rsidRPr="00161EDC" w:rsidRDefault="00C0400F" w:rsidP="002B2580">
            <w:pPr>
              <w:rPr>
                <w:rFonts w:ascii="Arial" w:hAnsi="Arial" w:cs="Arial"/>
                <w:sz w:val="20"/>
              </w:rPr>
            </w:pPr>
            <w:r w:rsidRPr="00161EDC">
              <w:rPr>
                <w:rFonts w:ascii="Arial" w:hAnsi="Arial" w:cs="Arial"/>
                <w:sz w:val="20"/>
              </w:rPr>
              <w:t>Údolná</w:t>
            </w:r>
          </w:p>
        </w:tc>
        <w:tc>
          <w:tcPr>
            <w:tcW w:w="1122" w:type="dxa"/>
            <w:tcBorders>
              <w:top w:val="nil"/>
              <w:left w:val="nil"/>
              <w:bottom w:val="single" w:sz="4" w:space="0" w:color="auto"/>
              <w:right w:val="single" w:sz="4" w:space="0" w:color="auto"/>
            </w:tcBorders>
            <w:shd w:val="clear" w:color="auto" w:fill="FFFF00"/>
            <w:noWrap/>
            <w:vAlign w:val="bottom"/>
          </w:tcPr>
          <w:p w14:paraId="7FDFE1F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ED953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781D41E" w14:textId="77777777" w:rsidR="00C0400F" w:rsidRPr="00161EDC" w:rsidRDefault="00C0400F" w:rsidP="002B2580">
            <w:pPr>
              <w:jc w:val="right"/>
              <w:rPr>
                <w:rFonts w:ascii="Arial CE" w:hAnsi="Arial CE" w:cs="Calibri"/>
                <w:sz w:val="20"/>
              </w:rPr>
            </w:pPr>
          </w:p>
        </w:tc>
      </w:tr>
      <w:tr w:rsidR="00C0400F" w:rsidRPr="00161EDC" w14:paraId="7D06FF2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C0846B4" w14:textId="77777777" w:rsidR="00C0400F" w:rsidRPr="00161EDC" w:rsidRDefault="00C0400F" w:rsidP="002B2580">
            <w:pPr>
              <w:rPr>
                <w:rFonts w:ascii="Arial" w:hAnsi="Arial" w:cs="Arial"/>
                <w:b/>
                <w:bCs/>
                <w:sz w:val="20"/>
              </w:rPr>
            </w:pPr>
            <w:r w:rsidRPr="00161EDC">
              <w:rPr>
                <w:rFonts w:ascii="Arial" w:hAnsi="Arial" w:cs="Arial"/>
                <w:b/>
                <w:bCs/>
                <w:sz w:val="20"/>
              </w:rPr>
              <w:t>Búdková</w:t>
            </w:r>
          </w:p>
        </w:tc>
        <w:tc>
          <w:tcPr>
            <w:tcW w:w="649" w:type="dxa"/>
            <w:tcBorders>
              <w:top w:val="nil"/>
              <w:left w:val="nil"/>
              <w:bottom w:val="single" w:sz="4" w:space="0" w:color="auto"/>
              <w:right w:val="single" w:sz="4" w:space="0" w:color="auto"/>
            </w:tcBorders>
            <w:shd w:val="clear" w:color="auto" w:fill="auto"/>
            <w:noWrap/>
            <w:vAlign w:val="bottom"/>
            <w:hideMark/>
          </w:tcPr>
          <w:p w14:paraId="648D572F"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D56803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A81852A" w14:textId="77777777" w:rsidR="00C0400F" w:rsidRPr="00161EDC" w:rsidRDefault="00C0400F" w:rsidP="002B2580">
            <w:pPr>
              <w:jc w:val="right"/>
              <w:rPr>
                <w:rFonts w:ascii="Arial" w:hAnsi="Arial" w:cs="Arial"/>
                <w:sz w:val="20"/>
              </w:rPr>
            </w:pPr>
            <w:r w:rsidRPr="00161EDC">
              <w:rPr>
                <w:rFonts w:ascii="Arial" w:hAnsi="Arial" w:cs="Arial"/>
                <w:sz w:val="20"/>
              </w:rPr>
              <w:t>2 392,93</w:t>
            </w:r>
          </w:p>
        </w:tc>
        <w:tc>
          <w:tcPr>
            <w:tcW w:w="1480" w:type="dxa"/>
            <w:tcBorders>
              <w:top w:val="nil"/>
              <w:left w:val="nil"/>
              <w:bottom w:val="single" w:sz="4" w:space="0" w:color="auto"/>
              <w:right w:val="single" w:sz="4" w:space="0" w:color="auto"/>
            </w:tcBorders>
            <w:shd w:val="clear" w:color="auto" w:fill="auto"/>
            <w:noWrap/>
            <w:vAlign w:val="bottom"/>
            <w:hideMark/>
          </w:tcPr>
          <w:p w14:paraId="75DE652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FDBCBFB" w14:textId="77777777" w:rsidR="00C0400F" w:rsidRPr="00161EDC" w:rsidRDefault="00C0400F" w:rsidP="002B2580">
            <w:pPr>
              <w:rPr>
                <w:rFonts w:ascii="Arial" w:hAnsi="Arial" w:cs="Arial"/>
                <w:sz w:val="20"/>
              </w:rPr>
            </w:pPr>
            <w:r w:rsidRPr="00161EDC">
              <w:rPr>
                <w:rFonts w:ascii="Arial" w:hAnsi="Arial" w:cs="Arial"/>
                <w:sz w:val="20"/>
              </w:rPr>
              <w:t>Búdková</w:t>
            </w:r>
          </w:p>
        </w:tc>
        <w:tc>
          <w:tcPr>
            <w:tcW w:w="1122" w:type="dxa"/>
            <w:tcBorders>
              <w:top w:val="nil"/>
              <w:left w:val="nil"/>
              <w:bottom w:val="single" w:sz="4" w:space="0" w:color="auto"/>
              <w:right w:val="single" w:sz="4" w:space="0" w:color="auto"/>
            </w:tcBorders>
            <w:shd w:val="clear" w:color="auto" w:fill="FFFF00"/>
            <w:noWrap/>
            <w:vAlign w:val="bottom"/>
          </w:tcPr>
          <w:p w14:paraId="5E2D403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05445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A1B8696" w14:textId="77777777" w:rsidR="00C0400F" w:rsidRPr="00161EDC" w:rsidRDefault="00C0400F" w:rsidP="002B2580">
            <w:pPr>
              <w:jc w:val="right"/>
              <w:rPr>
                <w:rFonts w:ascii="Arial CE" w:hAnsi="Arial CE" w:cs="Calibri"/>
                <w:sz w:val="20"/>
              </w:rPr>
            </w:pPr>
          </w:p>
        </w:tc>
      </w:tr>
      <w:tr w:rsidR="00C0400F" w:rsidRPr="00161EDC" w14:paraId="78EED4B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788DFC"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Búdková</w:t>
            </w:r>
          </w:p>
        </w:tc>
        <w:tc>
          <w:tcPr>
            <w:tcW w:w="649" w:type="dxa"/>
            <w:tcBorders>
              <w:top w:val="nil"/>
              <w:left w:val="nil"/>
              <w:bottom w:val="single" w:sz="4" w:space="0" w:color="auto"/>
              <w:right w:val="single" w:sz="4" w:space="0" w:color="auto"/>
            </w:tcBorders>
            <w:shd w:val="clear" w:color="auto" w:fill="auto"/>
            <w:noWrap/>
            <w:vAlign w:val="bottom"/>
            <w:hideMark/>
          </w:tcPr>
          <w:p w14:paraId="7BEBC333"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EAC86B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BA13BE" w14:textId="77777777" w:rsidR="00C0400F" w:rsidRPr="00161EDC" w:rsidRDefault="00C0400F" w:rsidP="002B2580">
            <w:pPr>
              <w:jc w:val="right"/>
              <w:rPr>
                <w:rFonts w:ascii="Arial" w:hAnsi="Arial" w:cs="Arial"/>
                <w:sz w:val="20"/>
              </w:rPr>
            </w:pPr>
            <w:r w:rsidRPr="00161EDC">
              <w:rPr>
                <w:rFonts w:ascii="Arial" w:hAnsi="Arial" w:cs="Arial"/>
                <w:sz w:val="20"/>
              </w:rPr>
              <w:t>1 841,58</w:t>
            </w:r>
          </w:p>
        </w:tc>
        <w:tc>
          <w:tcPr>
            <w:tcW w:w="1480" w:type="dxa"/>
            <w:tcBorders>
              <w:top w:val="nil"/>
              <w:left w:val="nil"/>
              <w:bottom w:val="single" w:sz="4" w:space="0" w:color="auto"/>
              <w:right w:val="single" w:sz="4" w:space="0" w:color="auto"/>
            </w:tcBorders>
            <w:shd w:val="clear" w:color="auto" w:fill="auto"/>
            <w:noWrap/>
            <w:vAlign w:val="bottom"/>
            <w:hideMark/>
          </w:tcPr>
          <w:p w14:paraId="0C944F5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0B59FD7" w14:textId="77777777" w:rsidR="00C0400F" w:rsidRPr="00161EDC" w:rsidRDefault="00C0400F" w:rsidP="002B2580">
            <w:pPr>
              <w:rPr>
                <w:rFonts w:ascii="Arial" w:hAnsi="Arial" w:cs="Arial"/>
                <w:sz w:val="20"/>
              </w:rPr>
            </w:pPr>
            <w:r w:rsidRPr="00161EDC">
              <w:rPr>
                <w:rFonts w:ascii="Arial" w:hAnsi="Arial" w:cs="Arial"/>
                <w:sz w:val="20"/>
              </w:rPr>
              <w:t>Drotárska cesta</w:t>
            </w:r>
          </w:p>
        </w:tc>
        <w:tc>
          <w:tcPr>
            <w:tcW w:w="1122" w:type="dxa"/>
            <w:tcBorders>
              <w:top w:val="nil"/>
              <w:left w:val="nil"/>
              <w:bottom w:val="single" w:sz="4" w:space="0" w:color="auto"/>
              <w:right w:val="single" w:sz="4" w:space="0" w:color="auto"/>
            </w:tcBorders>
            <w:shd w:val="clear" w:color="auto" w:fill="FFFF00"/>
            <w:noWrap/>
            <w:vAlign w:val="bottom"/>
          </w:tcPr>
          <w:p w14:paraId="42C1DB0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FBEF1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910EA06" w14:textId="77777777" w:rsidR="00C0400F" w:rsidRPr="00161EDC" w:rsidRDefault="00C0400F" w:rsidP="002B2580">
            <w:pPr>
              <w:jc w:val="right"/>
              <w:rPr>
                <w:rFonts w:ascii="Arial CE" w:hAnsi="Arial CE" w:cs="Calibri"/>
                <w:sz w:val="20"/>
              </w:rPr>
            </w:pPr>
          </w:p>
        </w:tc>
      </w:tr>
      <w:tr w:rsidR="00C0400F" w:rsidRPr="00161EDC" w14:paraId="602EA03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D64AB27" w14:textId="77777777" w:rsidR="00C0400F" w:rsidRPr="00161EDC" w:rsidRDefault="00C0400F" w:rsidP="002B2580">
            <w:pPr>
              <w:rPr>
                <w:rFonts w:ascii="Arial" w:hAnsi="Arial" w:cs="Arial"/>
                <w:b/>
                <w:bCs/>
                <w:sz w:val="20"/>
              </w:rPr>
            </w:pPr>
            <w:r w:rsidRPr="00161EDC">
              <w:rPr>
                <w:rFonts w:ascii="Arial" w:hAnsi="Arial" w:cs="Arial"/>
                <w:b/>
                <w:bCs/>
                <w:sz w:val="20"/>
              </w:rPr>
              <w:t>Drotárska cesta</w:t>
            </w:r>
          </w:p>
        </w:tc>
        <w:tc>
          <w:tcPr>
            <w:tcW w:w="649" w:type="dxa"/>
            <w:tcBorders>
              <w:top w:val="nil"/>
              <w:left w:val="nil"/>
              <w:bottom w:val="single" w:sz="4" w:space="0" w:color="auto"/>
              <w:right w:val="single" w:sz="4" w:space="0" w:color="auto"/>
            </w:tcBorders>
            <w:shd w:val="clear" w:color="auto" w:fill="auto"/>
            <w:noWrap/>
            <w:vAlign w:val="bottom"/>
            <w:hideMark/>
          </w:tcPr>
          <w:p w14:paraId="1A06FC78"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910407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85E9E7" w14:textId="77777777" w:rsidR="00C0400F" w:rsidRPr="00161EDC" w:rsidRDefault="00C0400F" w:rsidP="002B2580">
            <w:pPr>
              <w:jc w:val="right"/>
              <w:rPr>
                <w:rFonts w:ascii="Arial" w:hAnsi="Arial" w:cs="Arial"/>
                <w:sz w:val="20"/>
              </w:rPr>
            </w:pPr>
            <w:r w:rsidRPr="00161EDC">
              <w:rPr>
                <w:rFonts w:ascii="Arial" w:hAnsi="Arial" w:cs="Arial"/>
                <w:sz w:val="20"/>
              </w:rPr>
              <w:t>2 461,99</w:t>
            </w:r>
          </w:p>
        </w:tc>
        <w:tc>
          <w:tcPr>
            <w:tcW w:w="1480" w:type="dxa"/>
            <w:tcBorders>
              <w:top w:val="nil"/>
              <w:left w:val="nil"/>
              <w:bottom w:val="single" w:sz="4" w:space="0" w:color="auto"/>
              <w:right w:val="single" w:sz="4" w:space="0" w:color="auto"/>
            </w:tcBorders>
            <w:shd w:val="clear" w:color="auto" w:fill="auto"/>
            <w:noWrap/>
            <w:vAlign w:val="bottom"/>
            <w:hideMark/>
          </w:tcPr>
          <w:p w14:paraId="6F6B002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6F1018C" w14:textId="77777777" w:rsidR="00C0400F" w:rsidRPr="00161EDC" w:rsidRDefault="00C0400F" w:rsidP="002B2580">
            <w:pPr>
              <w:rPr>
                <w:rFonts w:ascii="Arial" w:hAnsi="Arial" w:cs="Arial"/>
                <w:sz w:val="20"/>
              </w:rPr>
            </w:pPr>
            <w:r w:rsidRPr="00161EDC">
              <w:rPr>
                <w:rFonts w:ascii="Arial" w:hAnsi="Arial" w:cs="Arial"/>
                <w:sz w:val="20"/>
              </w:rPr>
              <w:t>Drotárska cesta (od Matúšovej)</w:t>
            </w:r>
          </w:p>
        </w:tc>
        <w:tc>
          <w:tcPr>
            <w:tcW w:w="1122" w:type="dxa"/>
            <w:tcBorders>
              <w:top w:val="nil"/>
              <w:left w:val="nil"/>
              <w:bottom w:val="single" w:sz="4" w:space="0" w:color="auto"/>
              <w:right w:val="single" w:sz="4" w:space="0" w:color="auto"/>
            </w:tcBorders>
            <w:shd w:val="clear" w:color="auto" w:fill="FFFF00"/>
            <w:noWrap/>
            <w:vAlign w:val="bottom"/>
          </w:tcPr>
          <w:p w14:paraId="16D558F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1C2AE0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49A57FE" w14:textId="77777777" w:rsidR="00C0400F" w:rsidRPr="00161EDC" w:rsidRDefault="00C0400F" w:rsidP="002B2580">
            <w:pPr>
              <w:jc w:val="right"/>
              <w:rPr>
                <w:rFonts w:ascii="Arial CE" w:hAnsi="Arial CE" w:cs="Calibri"/>
                <w:sz w:val="20"/>
              </w:rPr>
            </w:pPr>
          </w:p>
        </w:tc>
      </w:tr>
      <w:tr w:rsidR="00C0400F" w:rsidRPr="00161EDC" w14:paraId="3D0B5D3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7C60C76" w14:textId="77777777" w:rsidR="00C0400F" w:rsidRPr="00161EDC" w:rsidRDefault="00C0400F" w:rsidP="002B2580">
            <w:pPr>
              <w:rPr>
                <w:rFonts w:ascii="Arial" w:hAnsi="Arial" w:cs="Arial"/>
                <w:b/>
                <w:bCs/>
                <w:sz w:val="20"/>
              </w:rPr>
            </w:pPr>
            <w:r w:rsidRPr="00161EDC">
              <w:rPr>
                <w:rFonts w:ascii="Arial" w:hAnsi="Arial" w:cs="Arial"/>
                <w:b/>
                <w:bCs/>
                <w:sz w:val="20"/>
              </w:rPr>
              <w:t>Drotárska cesta</w:t>
            </w:r>
          </w:p>
        </w:tc>
        <w:tc>
          <w:tcPr>
            <w:tcW w:w="649" w:type="dxa"/>
            <w:tcBorders>
              <w:top w:val="nil"/>
              <w:left w:val="nil"/>
              <w:bottom w:val="single" w:sz="4" w:space="0" w:color="auto"/>
              <w:right w:val="single" w:sz="4" w:space="0" w:color="auto"/>
            </w:tcBorders>
            <w:shd w:val="clear" w:color="auto" w:fill="auto"/>
            <w:noWrap/>
            <w:vAlign w:val="bottom"/>
            <w:hideMark/>
          </w:tcPr>
          <w:p w14:paraId="03D915F0"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A2B5076"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BA8228" w14:textId="77777777" w:rsidR="00C0400F" w:rsidRPr="00161EDC" w:rsidRDefault="00C0400F" w:rsidP="002B2580">
            <w:pPr>
              <w:jc w:val="right"/>
              <w:rPr>
                <w:rFonts w:ascii="Arial" w:hAnsi="Arial" w:cs="Arial"/>
                <w:sz w:val="20"/>
              </w:rPr>
            </w:pPr>
            <w:r w:rsidRPr="00161EDC">
              <w:rPr>
                <w:rFonts w:ascii="Arial" w:hAnsi="Arial" w:cs="Arial"/>
                <w:sz w:val="20"/>
              </w:rPr>
              <w:t>3 397,98</w:t>
            </w:r>
          </w:p>
        </w:tc>
        <w:tc>
          <w:tcPr>
            <w:tcW w:w="1480" w:type="dxa"/>
            <w:tcBorders>
              <w:top w:val="nil"/>
              <w:left w:val="nil"/>
              <w:bottom w:val="single" w:sz="4" w:space="0" w:color="auto"/>
              <w:right w:val="single" w:sz="4" w:space="0" w:color="auto"/>
            </w:tcBorders>
            <w:shd w:val="clear" w:color="auto" w:fill="auto"/>
            <w:noWrap/>
            <w:vAlign w:val="bottom"/>
            <w:hideMark/>
          </w:tcPr>
          <w:p w14:paraId="501FF0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45492E5" w14:textId="77777777" w:rsidR="00C0400F" w:rsidRPr="00161EDC" w:rsidRDefault="00C0400F" w:rsidP="002B2580">
            <w:pPr>
              <w:rPr>
                <w:rFonts w:ascii="Arial" w:hAnsi="Arial" w:cs="Arial"/>
                <w:sz w:val="20"/>
              </w:rPr>
            </w:pPr>
            <w:r w:rsidRPr="00161EDC">
              <w:rPr>
                <w:rFonts w:ascii="Arial" w:hAnsi="Arial" w:cs="Arial"/>
                <w:sz w:val="20"/>
              </w:rPr>
              <w:t>Drotárska cesta (od Matúšovej)</w:t>
            </w:r>
          </w:p>
        </w:tc>
        <w:tc>
          <w:tcPr>
            <w:tcW w:w="1122" w:type="dxa"/>
            <w:tcBorders>
              <w:top w:val="nil"/>
              <w:left w:val="nil"/>
              <w:bottom w:val="single" w:sz="4" w:space="0" w:color="auto"/>
              <w:right w:val="single" w:sz="4" w:space="0" w:color="auto"/>
            </w:tcBorders>
            <w:shd w:val="clear" w:color="auto" w:fill="FFFF00"/>
            <w:noWrap/>
            <w:vAlign w:val="bottom"/>
          </w:tcPr>
          <w:p w14:paraId="6B94521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41E937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40C75AE" w14:textId="77777777" w:rsidR="00C0400F" w:rsidRPr="00161EDC" w:rsidRDefault="00C0400F" w:rsidP="002B2580">
            <w:pPr>
              <w:jc w:val="right"/>
              <w:rPr>
                <w:rFonts w:ascii="Arial CE" w:hAnsi="Arial CE" w:cs="Calibri"/>
                <w:sz w:val="20"/>
              </w:rPr>
            </w:pPr>
          </w:p>
        </w:tc>
      </w:tr>
      <w:tr w:rsidR="00C0400F" w:rsidRPr="00161EDC" w14:paraId="6E608AC9"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02F77D" w14:textId="77777777" w:rsidR="00C0400F" w:rsidRPr="00161EDC" w:rsidRDefault="00C0400F" w:rsidP="002B2580">
            <w:pPr>
              <w:rPr>
                <w:rFonts w:ascii="Arial" w:hAnsi="Arial" w:cs="Arial"/>
                <w:b/>
                <w:bCs/>
                <w:sz w:val="20"/>
              </w:rPr>
            </w:pPr>
            <w:r w:rsidRPr="00161EDC">
              <w:rPr>
                <w:rFonts w:ascii="Arial" w:hAnsi="Arial" w:cs="Arial"/>
                <w:b/>
                <w:bCs/>
                <w:sz w:val="20"/>
              </w:rPr>
              <w:t>Gaštanová</w:t>
            </w:r>
          </w:p>
        </w:tc>
        <w:tc>
          <w:tcPr>
            <w:tcW w:w="649" w:type="dxa"/>
            <w:tcBorders>
              <w:top w:val="nil"/>
              <w:left w:val="nil"/>
              <w:bottom w:val="single" w:sz="4" w:space="0" w:color="auto"/>
              <w:right w:val="single" w:sz="4" w:space="0" w:color="auto"/>
            </w:tcBorders>
            <w:shd w:val="clear" w:color="auto" w:fill="auto"/>
            <w:noWrap/>
            <w:vAlign w:val="bottom"/>
            <w:hideMark/>
          </w:tcPr>
          <w:p w14:paraId="24DD7CAF"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0050C3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B3184A" w14:textId="77777777" w:rsidR="00C0400F" w:rsidRPr="00161EDC" w:rsidRDefault="00C0400F" w:rsidP="002B2580">
            <w:pPr>
              <w:jc w:val="right"/>
              <w:rPr>
                <w:rFonts w:ascii="Arial" w:hAnsi="Arial" w:cs="Arial"/>
                <w:sz w:val="20"/>
              </w:rPr>
            </w:pPr>
            <w:r w:rsidRPr="00161EDC">
              <w:rPr>
                <w:rFonts w:ascii="Arial" w:hAnsi="Arial" w:cs="Arial"/>
                <w:sz w:val="20"/>
              </w:rPr>
              <w:t>500,78</w:t>
            </w:r>
          </w:p>
        </w:tc>
        <w:tc>
          <w:tcPr>
            <w:tcW w:w="1480" w:type="dxa"/>
            <w:tcBorders>
              <w:top w:val="nil"/>
              <w:left w:val="nil"/>
              <w:bottom w:val="single" w:sz="4" w:space="0" w:color="auto"/>
              <w:right w:val="single" w:sz="4" w:space="0" w:color="auto"/>
            </w:tcBorders>
            <w:shd w:val="clear" w:color="auto" w:fill="auto"/>
            <w:noWrap/>
            <w:vAlign w:val="bottom"/>
            <w:hideMark/>
          </w:tcPr>
          <w:p w14:paraId="3DB7951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DF74C3" w14:textId="77777777" w:rsidR="00C0400F" w:rsidRPr="00161EDC" w:rsidRDefault="00C0400F" w:rsidP="002B2580">
            <w:pPr>
              <w:rPr>
                <w:rFonts w:ascii="Arial" w:hAnsi="Arial" w:cs="Arial"/>
                <w:sz w:val="20"/>
              </w:rPr>
            </w:pPr>
            <w:r w:rsidRPr="00161EDC">
              <w:rPr>
                <w:rFonts w:ascii="Arial" w:hAnsi="Arial" w:cs="Arial"/>
                <w:sz w:val="20"/>
              </w:rPr>
              <w:t>Gaštanová (od Lovinského)</w:t>
            </w:r>
          </w:p>
        </w:tc>
        <w:tc>
          <w:tcPr>
            <w:tcW w:w="1122" w:type="dxa"/>
            <w:tcBorders>
              <w:top w:val="nil"/>
              <w:left w:val="nil"/>
              <w:bottom w:val="single" w:sz="4" w:space="0" w:color="auto"/>
              <w:right w:val="single" w:sz="4" w:space="0" w:color="auto"/>
            </w:tcBorders>
            <w:shd w:val="clear" w:color="auto" w:fill="FFFF00"/>
            <w:noWrap/>
            <w:vAlign w:val="bottom"/>
          </w:tcPr>
          <w:p w14:paraId="058F3BC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2F4FA1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B2B120E" w14:textId="77777777" w:rsidR="00C0400F" w:rsidRPr="00161EDC" w:rsidRDefault="00C0400F" w:rsidP="002B2580">
            <w:pPr>
              <w:jc w:val="right"/>
              <w:rPr>
                <w:rFonts w:ascii="Arial CE" w:hAnsi="Arial CE" w:cs="Calibri"/>
                <w:sz w:val="20"/>
              </w:rPr>
            </w:pPr>
          </w:p>
        </w:tc>
      </w:tr>
      <w:tr w:rsidR="00C0400F" w:rsidRPr="00161EDC" w14:paraId="3CFBB6FA"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8B929D9" w14:textId="77777777" w:rsidR="00C0400F" w:rsidRPr="00161EDC" w:rsidRDefault="00C0400F" w:rsidP="002B2580">
            <w:pPr>
              <w:rPr>
                <w:rFonts w:ascii="Arial" w:hAnsi="Arial" w:cs="Arial"/>
                <w:b/>
                <w:bCs/>
                <w:sz w:val="20"/>
              </w:rPr>
            </w:pPr>
            <w:r w:rsidRPr="00161EDC">
              <w:rPr>
                <w:rFonts w:ascii="Arial" w:hAnsi="Arial" w:cs="Arial"/>
                <w:b/>
                <w:bCs/>
                <w:sz w:val="20"/>
              </w:rPr>
              <w:t>Gaštanová</w:t>
            </w:r>
          </w:p>
        </w:tc>
        <w:tc>
          <w:tcPr>
            <w:tcW w:w="649" w:type="dxa"/>
            <w:tcBorders>
              <w:top w:val="nil"/>
              <w:left w:val="nil"/>
              <w:bottom w:val="single" w:sz="4" w:space="0" w:color="auto"/>
              <w:right w:val="single" w:sz="4" w:space="0" w:color="auto"/>
            </w:tcBorders>
            <w:shd w:val="clear" w:color="auto" w:fill="auto"/>
            <w:noWrap/>
            <w:vAlign w:val="bottom"/>
            <w:hideMark/>
          </w:tcPr>
          <w:p w14:paraId="428721C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528A99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FFB458" w14:textId="77777777" w:rsidR="00C0400F" w:rsidRPr="00161EDC" w:rsidRDefault="00C0400F" w:rsidP="002B2580">
            <w:pPr>
              <w:jc w:val="right"/>
              <w:rPr>
                <w:rFonts w:ascii="Arial" w:hAnsi="Arial" w:cs="Arial"/>
                <w:sz w:val="20"/>
              </w:rPr>
            </w:pPr>
            <w:r w:rsidRPr="00161EDC">
              <w:rPr>
                <w:rFonts w:ascii="Arial" w:hAnsi="Arial" w:cs="Arial"/>
                <w:sz w:val="20"/>
              </w:rPr>
              <w:t>586,38</w:t>
            </w:r>
          </w:p>
        </w:tc>
        <w:tc>
          <w:tcPr>
            <w:tcW w:w="1480" w:type="dxa"/>
            <w:tcBorders>
              <w:top w:val="nil"/>
              <w:left w:val="nil"/>
              <w:bottom w:val="single" w:sz="4" w:space="0" w:color="auto"/>
              <w:right w:val="single" w:sz="4" w:space="0" w:color="auto"/>
            </w:tcBorders>
            <w:shd w:val="clear" w:color="auto" w:fill="auto"/>
            <w:noWrap/>
            <w:vAlign w:val="bottom"/>
            <w:hideMark/>
          </w:tcPr>
          <w:p w14:paraId="53B652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807F56" w14:textId="77777777" w:rsidR="00C0400F" w:rsidRPr="00161EDC" w:rsidRDefault="00C0400F" w:rsidP="002B2580">
            <w:pPr>
              <w:rPr>
                <w:rFonts w:ascii="Arial" w:hAnsi="Arial" w:cs="Arial"/>
                <w:sz w:val="20"/>
              </w:rPr>
            </w:pPr>
            <w:r w:rsidRPr="00161EDC">
              <w:rPr>
                <w:rFonts w:ascii="Arial" w:hAnsi="Arial" w:cs="Arial"/>
                <w:sz w:val="20"/>
              </w:rPr>
              <w:t>Gaštanová (od Lovinského)</w:t>
            </w:r>
          </w:p>
        </w:tc>
        <w:tc>
          <w:tcPr>
            <w:tcW w:w="1122" w:type="dxa"/>
            <w:tcBorders>
              <w:top w:val="nil"/>
              <w:left w:val="nil"/>
              <w:bottom w:val="single" w:sz="4" w:space="0" w:color="auto"/>
              <w:right w:val="single" w:sz="4" w:space="0" w:color="auto"/>
            </w:tcBorders>
            <w:shd w:val="clear" w:color="auto" w:fill="FFFF00"/>
            <w:noWrap/>
            <w:vAlign w:val="bottom"/>
          </w:tcPr>
          <w:p w14:paraId="20A1C98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9BD1E3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73D7D45" w14:textId="77777777" w:rsidR="00C0400F" w:rsidRPr="00161EDC" w:rsidRDefault="00C0400F" w:rsidP="002B2580">
            <w:pPr>
              <w:jc w:val="right"/>
              <w:rPr>
                <w:rFonts w:ascii="Arial CE" w:hAnsi="Arial CE" w:cs="Calibri"/>
                <w:sz w:val="20"/>
              </w:rPr>
            </w:pPr>
          </w:p>
        </w:tc>
      </w:tr>
      <w:tr w:rsidR="00C0400F" w:rsidRPr="00161EDC" w14:paraId="567F896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FA778C7" w14:textId="77777777" w:rsidR="00C0400F" w:rsidRPr="00161EDC" w:rsidRDefault="00C0400F" w:rsidP="002B2580">
            <w:pPr>
              <w:rPr>
                <w:rFonts w:ascii="Arial" w:hAnsi="Arial" w:cs="Arial"/>
                <w:b/>
                <w:bCs/>
                <w:sz w:val="20"/>
              </w:rPr>
            </w:pPr>
            <w:r w:rsidRPr="00161EDC">
              <w:rPr>
                <w:rFonts w:ascii="Arial" w:hAnsi="Arial" w:cs="Arial"/>
                <w:b/>
                <w:bCs/>
                <w:sz w:val="20"/>
              </w:rPr>
              <w:t>Hroboňova</w:t>
            </w:r>
          </w:p>
        </w:tc>
        <w:tc>
          <w:tcPr>
            <w:tcW w:w="649" w:type="dxa"/>
            <w:tcBorders>
              <w:top w:val="nil"/>
              <w:left w:val="nil"/>
              <w:bottom w:val="single" w:sz="4" w:space="0" w:color="auto"/>
              <w:right w:val="single" w:sz="4" w:space="0" w:color="auto"/>
            </w:tcBorders>
            <w:shd w:val="clear" w:color="auto" w:fill="auto"/>
            <w:noWrap/>
            <w:vAlign w:val="bottom"/>
            <w:hideMark/>
          </w:tcPr>
          <w:p w14:paraId="76D1299B"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1360BC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6FB847" w14:textId="77777777" w:rsidR="00C0400F" w:rsidRPr="00161EDC" w:rsidRDefault="00C0400F" w:rsidP="002B2580">
            <w:pPr>
              <w:jc w:val="right"/>
              <w:rPr>
                <w:rFonts w:ascii="Arial" w:hAnsi="Arial" w:cs="Arial"/>
                <w:sz w:val="20"/>
              </w:rPr>
            </w:pPr>
            <w:r w:rsidRPr="00161EDC">
              <w:rPr>
                <w:rFonts w:ascii="Arial" w:hAnsi="Arial" w:cs="Arial"/>
                <w:sz w:val="20"/>
              </w:rPr>
              <w:t>1 155,33</w:t>
            </w:r>
          </w:p>
        </w:tc>
        <w:tc>
          <w:tcPr>
            <w:tcW w:w="1480" w:type="dxa"/>
            <w:tcBorders>
              <w:top w:val="nil"/>
              <w:left w:val="nil"/>
              <w:bottom w:val="single" w:sz="4" w:space="0" w:color="auto"/>
              <w:right w:val="single" w:sz="4" w:space="0" w:color="auto"/>
            </w:tcBorders>
            <w:shd w:val="clear" w:color="auto" w:fill="auto"/>
            <w:noWrap/>
            <w:vAlign w:val="bottom"/>
            <w:hideMark/>
          </w:tcPr>
          <w:p w14:paraId="55FD387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6CCBD4" w14:textId="77777777" w:rsidR="00C0400F" w:rsidRPr="00161EDC" w:rsidRDefault="00C0400F" w:rsidP="002B2580">
            <w:pPr>
              <w:rPr>
                <w:rFonts w:ascii="Arial" w:hAnsi="Arial" w:cs="Arial"/>
                <w:sz w:val="20"/>
              </w:rPr>
            </w:pPr>
            <w:r w:rsidRPr="00161EDC">
              <w:rPr>
                <w:rFonts w:ascii="Arial" w:hAnsi="Arial" w:cs="Arial"/>
                <w:sz w:val="20"/>
              </w:rPr>
              <w:t>Hroboňova</w:t>
            </w:r>
          </w:p>
        </w:tc>
        <w:tc>
          <w:tcPr>
            <w:tcW w:w="1122" w:type="dxa"/>
            <w:tcBorders>
              <w:top w:val="nil"/>
              <w:left w:val="nil"/>
              <w:bottom w:val="single" w:sz="4" w:space="0" w:color="auto"/>
              <w:right w:val="single" w:sz="4" w:space="0" w:color="auto"/>
            </w:tcBorders>
            <w:shd w:val="clear" w:color="auto" w:fill="FFFF00"/>
            <w:noWrap/>
            <w:vAlign w:val="bottom"/>
          </w:tcPr>
          <w:p w14:paraId="5ED47B9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9698E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74236A" w14:textId="77777777" w:rsidR="00C0400F" w:rsidRPr="00161EDC" w:rsidRDefault="00C0400F" w:rsidP="002B2580">
            <w:pPr>
              <w:jc w:val="right"/>
              <w:rPr>
                <w:rFonts w:ascii="Arial CE" w:hAnsi="Arial CE" w:cs="Calibri"/>
                <w:sz w:val="20"/>
              </w:rPr>
            </w:pPr>
          </w:p>
        </w:tc>
      </w:tr>
      <w:tr w:rsidR="00C0400F" w:rsidRPr="00161EDC" w14:paraId="3D4CB9D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C608FB" w14:textId="77777777" w:rsidR="00C0400F" w:rsidRPr="00161EDC" w:rsidRDefault="00C0400F" w:rsidP="002B2580">
            <w:pPr>
              <w:rPr>
                <w:rFonts w:ascii="Arial" w:hAnsi="Arial" w:cs="Arial"/>
                <w:b/>
                <w:bCs/>
                <w:sz w:val="20"/>
              </w:rPr>
            </w:pPr>
            <w:r w:rsidRPr="00161EDC">
              <w:rPr>
                <w:rFonts w:ascii="Arial" w:hAnsi="Arial" w:cs="Arial"/>
                <w:b/>
                <w:bCs/>
                <w:sz w:val="20"/>
              </w:rPr>
              <w:t>Hroboňova</w:t>
            </w:r>
          </w:p>
        </w:tc>
        <w:tc>
          <w:tcPr>
            <w:tcW w:w="649" w:type="dxa"/>
            <w:tcBorders>
              <w:top w:val="nil"/>
              <w:left w:val="nil"/>
              <w:bottom w:val="single" w:sz="4" w:space="0" w:color="auto"/>
              <w:right w:val="single" w:sz="4" w:space="0" w:color="auto"/>
            </w:tcBorders>
            <w:shd w:val="clear" w:color="auto" w:fill="auto"/>
            <w:noWrap/>
            <w:vAlign w:val="bottom"/>
            <w:hideMark/>
          </w:tcPr>
          <w:p w14:paraId="49536E9C"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20C7200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247FB7" w14:textId="77777777" w:rsidR="00C0400F" w:rsidRPr="00161EDC" w:rsidRDefault="00C0400F" w:rsidP="002B2580">
            <w:pPr>
              <w:jc w:val="right"/>
              <w:rPr>
                <w:rFonts w:ascii="Arial" w:hAnsi="Arial" w:cs="Arial"/>
                <w:sz w:val="20"/>
              </w:rPr>
            </w:pPr>
            <w:r w:rsidRPr="00161EDC">
              <w:rPr>
                <w:rFonts w:ascii="Arial" w:hAnsi="Arial" w:cs="Arial"/>
                <w:sz w:val="20"/>
              </w:rPr>
              <w:t>1 435,25</w:t>
            </w:r>
          </w:p>
        </w:tc>
        <w:tc>
          <w:tcPr>
            <w:tcW w:w="1480" w:type="dxa"/>
            <w:tcBorders>
              <w:top w:val="nil"/>
              <w:left w:val="nil"/>
              <w:bottom w:val="single" w:sz="4" w:space="0" w:color="auto"/>
              <w:right w:val="single" w:sz="4" w:space="0" w:color="auto"/>
            </w:tcBorders>
            <w:shd w:val="clear" w:color="auto" w:fill="auto"/>
            <w:noWrap/>
            <w:vAlign w:val="bottom"/>
            <w:hideMark/>
          </w:tcPr>
          <w:p w14:paraId="1D445AC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5B998C" w14:textId="77777777" w:rsidR="00C0400F" w:rsidRPr="00161EDC" w:rsidRDefault="00C0400F" w:rsidP="002B2580">
            <w:pPr>
              <w:rPr>
                <w:rFonts w:ascii="Arial" w:hAnsi="Arial" w:cs="Arial"/>
                <w:sz w:val="20"/>
              </w:rPr>
            </w:pPr>
            <w:r w:rsidRPr="00161EDC">
              <w:rPr>
                <w:rFonts w:ascii="Arial" w:hAnsi="Arial" w:cs="Arial"/>
                <w:sz w:val="20"/>
              </w:rPr>
              <w:t>Prokopa Veľkého</w:t>
            </w:r>
          </w:p>
        </w:tc>
        <w:tc>
          <w:tcPr>
            <w:tcW w:w="1122" w:type="dxa"/>
            <w:tcBorders>
              <w:top w:val="nil"/>
              <w:left w:val="nil"/>
              <w:bottom w:val="single" w:sz="4" w:space="0" w:color="auto"/>
              <w:right w:val="single" w:sz="4" w:space="0" w:color="auto"/>
            </w:tcBorders>
            <w:shd w:val="clear" w:color="auto" w:fill="FFFF00"/>
            <w:noWrap/>
            <w:vAlign w:val="bottom"/>
          </w:tcPr>
          <w:p w14:paraId="6F1E89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8C92D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8EB1336" w14:textId="77777777" w:rsidR="00C0400F" w:rsidRPr="00161EDC" w:rsidRDefault="00C0400F" w:rsidP="002B2580">
            <w:pPr>
              <w:jc w:val="right"/>
              <w:rPr>
                <w:rFonts w:ascii="Arial CE" w:hAnsi="Arial CE" w:cs="Calibri"/>
                <w:sz w:val="20"/>
              </w:rPr>
            </w:pPr>
          </w:p>
        </w:tc>
      </w:tr>
      <w:tr w:rsidR="00C0400F" w:rsidRPr="00161EDC" w14:paraId="46877C3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3813292" w14:textId="77777777" w:rsidR="00C0400F" w:rsidRPr="00161EDC" w:rsidRDefault="00C0400F" w:rsidP="002B2580">
            <w:pPr>
              <w:rPr>
                <w:rFonts w:ascii="Arial" w:hAnsi="Arial" w:cs="Arial"/>
                <w:b/>
                <w:bCs/>
                <w:sz w:val="20"/>
              </w:rPr>
            </w:pPr>
            <w:r w:rsidRPr="00161EDC">
              <w:rPr>
                <w:rFonts w:ascii="Arial" w:hAnsi="Arial" w:cs="Arial"/>
                <w:b/>
                <w:bCs/>
                <w:sz w:val="20"/>
              </w:rPr>
              <w:t>Hýrošova</w:t>
            </w:r>
          </w:p>
        </w:tc>
        <w:tc>
          <w:tcPr>
            <w:tcW w:w="649" w:type="dxa"/>
            <w:tcBorders>
              <w:top w:val="nil"/>
              <w:left w:val="nil"/>
              <w:bottom w:val="single" w:sz="4" w:space="0" w:color="auto"/>
              <w:right w:val="single" w:sz="4" w:space="0" w:color="auto"/>
            </w:tcBorders>
            <w:shd w:val="clear" w:color="auto" w:fill="auto"/>
            <w:noWrap/>
            <w:vAlign w:val="bottom"/>
            <w:hideMark/>
          </w:tcPr>
          <w:p w14:paraId="4E7DF0A4"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085A91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2B54F5F" w14:textId="77777777" w:rsidR="00C0400F" w:rsidRPr="00161EDC" w:rsidRDefault="00C0400F" w:rsidP="002B2580">
            <w:pPr>
              <w:jc w:val="right"/>
              <w:rPr>
                <w:rFonts w:ascii="Arial" w:hAnsi="Arial" w:cs="Arial"/>
                <w:sz w:val="20"/>
              </w:rPr>
            </w:pPr>
            <w:r w:rsidRPr="00161EDC">
              <w:rPr>
                <w:rFonts w:ascii="Arial" w:hAnsi="Arial" w:cs="Arial"/>
                <w:sz w:val="20"/>
              </w:rPr>
              <w:t>117,21</w:t>
            </w:r>
          </w:p>
        </w:tc>
        <w:tc>
          <w:tcPr>
            <w:tcW w:w="1480" w:type="dxa"/>
            <w:tcBorders>
              <w:top w:val="nil"/>
              <w:left w:val="nil"/>
              <w:bottom w:val="single" w:sz="4" w:space="0" w:color="auto"/>
              <w:right w:val="single" w:sz="4" w:space="0" w:color="auto"/>
            </w:tcBorders>
            <w:shd w:val="clear" w:color="auto" w:fill="auto"/>
            <w:noWrap/>
            <w:vAlign w:val="bottom"/>
            <w:hideMark/>
          </w:tcPr>
          <w:p w14:paraId="70B2ABD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176C653"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14A31D9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B40A7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026FCB" w14:textId="77777777" w:rsidR="00C0400F" w:rsidRPr="00161EDC" w:rsidRDefault="00C0400F" w:rsidP="002B2580">
            <w:pPr>
              <w:jc w:val="right"/>
              <w:rPr>
                <w:rFonts w:ascii="Arial CE" w:hAnsi="Arial CE" w:cs="Calibri"/>
                <w:sz w:val="20"/>
              </w:rPr>
            </w:pPr>
          </w:p>
        </w:tc>
      </w:tr>
      <w:tr w:rsidR="00C0400F" w:rsidRPr="00161EDC" w14:paraId="4A227D0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6B4152D" w14:textId="77777777" w:rsidR="00C0400F" w:rsidRPr="00161EDC" w:rsidRDefault="00C0400F" w:rsidP="002B2580">
            <w:pPr>
              <w:rPr>
                <w:rFonts w:ascii="Arial" w:hAnsi="Arial" w:cs="Arial"/>
                <w:b/>
                <w:bCs/>
                <w:sz w:val="20"/>
              </w:rPr>
            </w:pPr>
            <w:r w:rsidRPr="00161EDC">
              <w:rPr>
                <w:rFonts w:ascii="Arial" w:hAnsi="Arial" w:cs="Arial"/>
                <w:b/>
                <w:bCs/>
                <w:sz w:val="20"/>
              </w:rPr>
              <w:t>Hýrošova</w:t>
            </w:r>
          </w:p>
        </w:tc>
        <w:tc>
          <w:tcPr>
            <w:tcW w:w="649" w:type="dxa"/>
            <w:tcBorders>
              <w:top w:val="nil"/>
              <w:left w:val="nil"/>
              <w:bottom w:val="single" w:sz="4" w:space="0" w:color="auto"/>
              <w:right w:val="single" w:sz="4" w:space="0" w:color="auto"/>
            </w:tcBorders>
            <w:shd w:val="clear" w:color="auto" w:fill="auto"/>
            <w:noWrap/>
            <w:vAlign w:val="bottom"/>
            <w:hideMark/>
          </w:tcPr>
          <w:p w14:paraId="559D5416"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0FAFA9A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0D624F" w14:textId="77777777" w:rsidR="00C0400F" w:rsidRPr="00161EDC" w:rsidRDefault="00C0400F" w:rsidP="002B2580">
            <w:pPr>
              <w:jc w:val="right"/>
              <w:rPr>
                <w:rFonts w:ascii="Arial" w:hAnsi="Arial" w:cs="Arial"/>
                <w:sz w:val="20"/>
              </w:rPr>
            </w:pPr>
            <w:r w:rsidRPr="00161EDC">
              <w:rPr>
                <w:rFonts w:ascii="Arial" w:hAnsi="Arial" w:cs="Arial"/>
                <w:sz w:val="20"/>
              </w:rPr>
              <w:t>118,66</w:t>
            </w:r>
          </w:p>
        </w:tc>
        <w:tc>
          <w:tcPr>
            <w:tcW w:w="1480" w:type="dxa"/>
            <w:tcBorders>
              <w:top w:val="nil"/>
              <w:left w:val="nil"/>
              <w:bottom w:val="single" w:sz="4" w:space="0" w:color="auto"/>
              <w:right w:val="single" w:sz="4" w:space="0" w:color="auto"/>
            </w:tcBorders>
            <w:shd w:val="clear" w:color="auto" w:fill="auto"/>
            <w:noWrap/>
            <w:vAlign w:val="bottom"/>
            <w:hideMark/>
          </w:tcPr>
          <w:p w14:paraId="598152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140545B"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2BF0F9D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AE156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F772DBC" w14:textId="77777777" w:rsidR="00C0400F" w:rsidRPr="00161EDC" w:rsidRDefault="00C0400F" w:rsidP="002B2580">
            <w:pPr>
              <w:jc w:val="right"/>
              <w:rPr>
                <w:rFonts w:ascii="Arial CE" w:hAnsi="Arial CE" w:cs="Calibri"/>
                <w:sz w:val="20"/>
              </w:rPr>
            </w:pPr>
          </w:p>
        </w:tc>
      </w:tr>
      <w:tr w:rsidR="00C0400F" w:rsidRPr="00161EDC" w14:paraId="1F336FA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8237FF0" w14:textId="77777777" w:rsidR="00C0400F" w:rsidRPr="00161EDC" w:rsidRDefault="00C0400F" w:rsidP="002B2580">
            <w:pPr>
              <w:rPr>
                <w:rFonts w:ascii="Arial" w:hAnsi="Arial" w:cs="Arial"/>
                <w:b/>
                <w:bCs/>
                <w:sz w:val="20"/>
              </w:rPr>
            </w:pPr>
            <w:r w:rsidRPr="00161EDC">
              <w:rPr>
                <w:rFonts w:ascii="Arial" w:hAnsi="Arial" w:cs="Arial"/>
                <w:b/>
                <w:bCs/>
                <w:sz w:val="20"/>
              </w:rPr>
              <w:t>Lovinského</w:t>
            </w:r>
          </w:p>
        </w:tc>
        <w:tc>
          <w:tcPr>
            <w:tcW w:w="649" w:type="dxa"/>
            <w:tcBorders>
              <w:top w:val="nil"/>
              <w:left w:val="nil"/>
              <w:bottom w:val="single" w:sz="4" w:space="0" w:color="auto"/>
              <w:right w:val="single" w:sz="4" w:space="0" w:color="auto"/>
            </w:tcBorders>
            <w:shd w:val="clear" w:color="auto" w:fill="auto"/>
            <w:noWrap/>
            <w:vAlign w:val="bottom"/>
            <w:hideMark/>
          </w:tcPr>
          <w:p w14:paraId="74EFE078"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18343F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D35BFC" w14:textId="77777777" w:rsidR="00C0400F" w:rsidRPr="00161EDC" w:rsidRDefault="00C0400F" w:rsidP="002B2580">
            <w:pPr>
              <w:jc w:val="right"/>
              <w:rPr>
                <w:rFonts w:ascii="Arial" w:hAnsi="Arial" w:cs="Arial"/>
                <w:sz w:val="20"/>
              </w:rPr>
            </w:pPr>
            <w:r w:rsidRPr="00161EDC">
              <w:rPr>
                <w:rFonts w:ascii="Arial" w:hAnsi="Arial" w:cs="Arial"/>
                <w:sz w:val="20"/>
              </w:rPr>
              <w:t>742,86</w:t>
            </w:r>
          </w:p>
        </w:tc>
        <w:tc>
          <w:tcPr>
            <w:tcW w:w="1480" w:type="dxa"/>
            <w:tcBorders>
              <w:top w:val="nil"/>
              <w:left w:val="nil"/>
              <w:bottom w:val="single" w:sz="4" w:space="0" w:color="auto"/>
              <w:right w:val="single" w:sz="4" w:space="0" w:color="auto"/>
            </w:tcBorders>
            <w:shd w:val="clear" w:color="auto" w:fill="auto"/>
            <w:noWrap/>
            <w:vAlign w:val="bottom"/>
            <w:hideMark/>
          </w:tcPr>
          <w:p w14:paraId="2E7C92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C142FFE" w14:textId="77777777" w:rsidR="00C0400F" w:rsidRPr="00161EDC" w:rsidRDefault="00C0400F" w:rsidP="002B2580">
            <w:pPr>
              <w:rPr>
                <w:rFonts w:ascii="Arial" w:hAnsi="Arial" w:cs="Arial"/>
                <w:sz w:val="20"/>
              </w:rPr>
            </w:pPr>
            <w:r w:rsidRPr="00161EDC">
              <w:rPr>
                <w:rFonts w:ascii="Arial" w:hAnsi="Arial" w:cs="Arial"/>
                <w:sz w:val="20"/>
              </w:rPr>
              <w:t>Lovinského</w:t>
            </w:r>
          </w:p>
        </w:tc>
        <w:tc>
          <w:tcPr>
            <w:tcW w:w="1122" w:type="dxa"/>
            <w:tcBorders>
              <w:top w:val="nil"/>
              <w:left w:val="nil"/>
              <w:bottom w:val="single" w:sz="4" w:space="0" w:color="auto"/>
              <w:right w:val="single" w:sz="4" w:space="0" w:color="auto"/>
            </w:tcBorders>
            <w:shd w:val="clear" w:color="auto" w:fill="FFFF00"/>
            <w:noWrap/>
            <w:vAlign w:val="bottom"/>
          </w:tcPr>
          <w:p w14:paraId="2D821D1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A37C2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1DE10B2" w14:textId="77777777" w:rsidR="00C0400F" w:rsidRPr="00161EDC" w:rsidRDefault="00C0400F" w:rsidP="002B2580">
            <w:pPr>
              <w:jc w:val="right"/>
              <w:rPr>
                <w:rFonts w:ascii="Arial CE" w:hAnsi="Arial CE" w:cs="Calibri"/>
                <w:sz w:val="20"/>
              </w:rPr>
            </w:pPr>
          </w:p>
        </w:tc>
      </w:tr>
      <w:tr w:rsidR="00C0400F" w:rsidRPr="00161EDC" w14:paraId="6ACB0AC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503916" w14:textId="77777777" w:rsidR="00C0400F" w:rsidRPr="00161EDC" w:rsidRDefault="00C0400F" w:rsidP="002B2580">
            <w:pPr>
              <w:rPr>
                <w:rFonts w:ascii="Arial" w:hAnsi="Arial" w:cs="Arial"/>
                <w:b/>
                <w:bCs/>
                <w:sz w:val="20"/>
              </w:rPr>
            </w:pPr>
            <w:r w:rsidRPr="00161EDC">
              <w:rPr>
                <w:rFonts w:ascii="Arial" w:hAnsi="Arial" w:cs="Arial"/>
                <w:b/>
                <w:bCs/>
                <w:sz w:val="20"/>
              </w:rPr>
              <w:t>Lovinského</w:t>
            </w:r>
          </w:p>
        </w:tc>
        <w:tc>
          <w:tcPr>
            <w:tcW w:w="649" w:type="dxa"/>
            <w:tcBorders>
              <w:top w:val="nil"/>
              <w:left w:val="nil"/>
              <w:bottom w:val="single" w:sz="4" w:space="0" w:color="auto"/>
              <w:right w:val="single" w:sz="4" w:space="0" w:color="auto"/>
            </w:tcBorders>
            <w:shd w:val="clear" w:color="auto" w:fill="auto"/>
            <w:noWrap/>
            <w:vAlign w:val="bottom"/>
            <w:hideMark/>
          </w:tcPr>
          <w:p w14:paraId="07AAB06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A3EF84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C68100" w14:textId="77777777" w:rsidR="00C0400F" w:rsidRPr="00161EDC" w:rsidRDefault="00C0400F" w:rsidP="002B2580">
            <w:pPr>
              <w:jc w:val="right"/>
              <w:rPr>
                <w:rFonts w:ascii="Arial" w:hAnsi="Arial" w:cs="Arial"/>
                <w:sz w:val="20"/>
              </w:rPr>
            </w:pPr>
            <w:r w:rsidRPr="00161EDC">
              <w:rPr>
                <w:rFonts w:ascii="Arial" w:hAnsi="Arial" w:cs="Arial"/>
                <w:sz w:val="20"/>
              </w:rPr>
              <w:t>921,71</w:t>
            </w:r>
          </w:p>
        </w:tc>
        <w:tc>
          <w:tcPr>
            <w:tcW w:w="1480" w:type="dxa"/>
            <w:tcBorders>
              <w:top w:val="nil"/>
              <w:left w:val="nil"/>
              <w:bottom w:val="single" w:sz="4" w:space="0" w:color="auto"/>
              <w:right w:val="single" w:sz="4" w:space="0" w:color="auto"/>
            </w:tcBorders>
            <w:shd w:val="clear" w:color="auto" w:fill="auto"/>
            <w:noWrap/>
            <w:vAlign w:val="bottom"/>
            <w:hideMark/>
          </w:tcPr>
          <w:p w14:paraId="064F970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607EBE" w14:textId="77777777" w:rsidR="00C0400F" w:rsidRPr="00161EDC" w:rsidRDefault="00C0400F" w:rsidP="002B2580">
            <w:pPr>
              <w:rPr>
                <w:rFonts w:ascii="Arial" w:hAnsi="Arial" w:cs="Arial"/>
                <w:sz w:val="20"/>
              </w:rPr>
            </w:pPr>
            <w:r w:rsidRPr="00161EDC">
              <w:rPr>
                <w:rFonts w:ascii="Arial" w:hAnsi="Arial" w:cs="Arial"/>
                <w:sz w:val="20"/>
              </w:rPr>
              <w:t>Lovinského</w:t>
            </w:r>
          </w:p>
        </w:tc>
        <w:tc>
          <w:tcPr>
            <w:tcW w:w="1122" w:type="dxa"/>
            <w:tcBorders>
              <w:top w:val="nil"/>
              <w:left w:val="nil"/>
              <w:bottom w:val="single" w:sz="4" w:space="0" w:color="auto"/>
              <w:right w:val="single" w:sz="4" w:space="0" w:color="auto"/>
            </w:tcBorders>
            <w:shd w:val="clear" w:color="auto" w:fill="FFFF00"/>
            <w:noWrap/>
            <w:vAlign w:val="bottom"/>
          </w:tcPr>
          <w:p w14:paraId="2EEB0B2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179FA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7538967" w14:textId="77777777" w:rsidR="00C0400F" w:rsidRPr="00161EDC" w:rsidRDefault="00C0400F" w:rsidP="002B2580">
            <w:pPr>
              <w:jc w:val="right"/>
              <w:rPr>
                <w:rFonts w:ascii="Arial CE" w:hAnsi="Arial CE" w:cs="Calibri"/>
                <w:sz w:val="20"/>
              </w:rPr>
            </w:pPr>
          </w:p>
        </w:tc>
      </w:tr>
      <w:tr w:rsidR="00C0400F" w:rsidRPr="00161EDC" w14:paraId="5EFA7F5A"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6A919A" w14:textId="77777777" w:rsidR="00C0400F" w:rsidRPr="00161EDC" w:rsidRDefault="00C0400F" w:rsidP="002B2580">
            <w:pPr>
              <w:rPr>
                <w:rFonts w:ascii="Arial" w:hAnsi="Arial" w:cs="Arial"/>
                <w:b/>
                <w:bCs/>
                <w:sz w:val="20"/>
              </w:rPr>
            </w:pPr>
            <w:r w:rsidRPr="00161EDC">
              <w:rPr>
                <w:rFonts w:ascii="Arial" w:hAnsi="Arial" w:cs="Arial"/>
                <w:b/>
                <w:bCs/>
                <w:sz w:val="20"/>
              </w:rPr>
              <w:t>Matúšova</w:t>
            </w:r>
          </w:p>
        </w:tc>
        <w:tc>
          <w:tcPr>
            <w:tcW w:w="649" w:type="dxa"/>
            <w:tcBorders>
              <w:top w:val="nil"/>
              <w:left w:val="nil"/>
              <w:bottom w:val="single" w:sz="4" w:space="0" w:color="auto"/>
              <w:right w:val="single" w:sz="4" w:space="0" w:color="auto"/>
            </w:tcBorders>
            <w:shd w:val="clear" w:color="auto" w:fill="auto"/>
            <w:noWrap/>
            <w:vAlign w:val="bottom"/>
            <w:hideMark/>
          </w:tcPr>
          <w:p w14:paraId="356071B9"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FF7A99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B30CD9B" w14:textId="77777777" w:rsidR="00C0400F" w:rsidRPr="00161EDC" w:rsidRDefault="00C0400F" w:rsidP="002B2580">
            <w:pPr>
              <w:jc w:val="right"/>
              <w:rPr>
                <w:rFonts w:ascii="Arial" w:hAnsi="Arial" w:cs="Arial"/>
                <w:sz w:val="20"/>
              </w:rPr>
            </w:pPr>
            <w:r w:rsidRPr="00161EDC">
              <w:rPr>
                <w:rFonts w:ascii="Arial" w:hAnsi="Arial" w:cs="Arial"/>
                <w:sz w:val="20"/>
              </w:rPr>
              <w:t>1 143,31</w:t>
            </w:r>
          </w:p>
        </w:tc>
        <w:tc>
          <w:tcPr>
            <w:tcW w:w="1480" w:type="dxa"/>
            <w:tcBorders>
              <w:top w:val="nil"/>
              <w:left w:val="nil"/>
              <w:bottom w:val="single" w:sz="4" w:space="0" w:color="auto"/>
              <w:right w:val="single" w:sz="4" w:space="0" w:color="auto"/>
            </w:tcBorders>
            <w:shd w:val="clear" w:color="auto" w:fill="auto"/>
            <w:noWrap/>
            <w:vAlign w:val="bottom"/>
            <w:hideMark/>
          </w:tcPr>
          <w:p w14:paraId="4A4C9A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CC8595" w14:textId="77777777" w:rsidR="00C0400F" w:rsidRPr="00161EDC" w:rsidRDefault="00C0400F" w:rsidP="002B2580">
            <w:pPr>
              <w:rPr>
                <w:rFonts w:ascii="Arial" w:hAnsi="Arial" w:cs="Arial"/>
                <w:sz w:val="20"/>
              </w:rPr>
            </w:pPr>
            <w:r w:rsidRPr="00161EDC">
              <w:rPr>
                <w:rFonts w:ascii="Arial" w:hAnsi="Arial" w:cs="Arial"/>
                <w:sz w:val="20"/>
              </w:rPr>
              <w:t>Matúšova</w:t>
            </w:r>
          </w:p>
        </w:tc>
        <w:tc>
          <w:tcPr>
            <w:tcW w:w="1122" w:type="dxa"/>
            <w:tcBorders>
              <w:top w:val="nil"/>
              <w:left w:val="nil"/>
              <w:bottom w:val="single" w:sz="4" w:space="0" w:color="auto"/>
              <w:right w:val="single" w:sz="4" w:space="0" w:color="auto"/>
            </w:tcBorders>
            <w:shd w:val="clear" w:color="auto" w:fill="FFFF00"/>
            <w:noWrap/>
            <w:vAlign w:val="bottom"/>
          </w:tcPr>
          <w:p w14:paraId="7C2DA45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E07216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987CD9" w14:textId="77777777" w:rsidR="00C0400F" w:rsidRPr="00161EDC" w:rsidRDefault="00C0400F" w:rsidP="002B2580">
            <w:pPr>
              <w:jc w:val="right"/>
              <w:rPr>
                <w:rFonts w:ascii="Arial CE" w:hAnsi="Arial CE" w:cs="Calibri"/>
                <w:sz w:val="20"/>
              </w:rPr>
            </w:pPr>
          </w:p>
        </w:tc>
      </w:tr>
      <w:tr w:rsidR="00C0400F" w:rsidRPr="00161EDC" w14:paraId="3C8AB20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F47689" w14:textId="77777777" w:rsidR="00C0400F" w:rsidRPr="00161EDC" w:rsidRDefault="00C0400F" w:rsidP="002B2580">
            <w:pPr>
              <w:rPr>
                <w:rFonts w:ascii="Arial" w:hAnsi="Arial" w:cs="Arial"/>
                <w:b/>
                <w:bCs/>
                <w:sz w:val="20"/>
              </w:rPr>
            </w:pPr>
            <w:r w:rsidRPr="00161EDC">
              <w:rPr>
                <w:rFonts w:ascii="Arial" w:hAnsi="Arial" w:cs="Arial"/>
                <w:b/>
                <w:bCs/>
                <w:sz w:val="20"/>
              </w:rPr>
              <w:t>Matúšova</w:t>
            </w:r>
          </w:p>
        </w:tc>
        <w:tc>
          <w:tcPr>
            <w:tcW w:w="649" w:type="dxa"/>
            <w:tcBorders>
              <w:top w:val="nil"/>
              <w:left w:val="nil"/>
              <w:bottom w:val="single" w:sz="4" w:space="0" w:color="auto"/>
              <w:right w:val="single" w:sz="4" w:space="0" w:color="auto"/>
            </w:tcBorders>
            <w:shd w:val="clear" w:color="auto" w:fill="auto"/>
            <w:noWrap/>
            <w:vAlign w:val="bottom"/>
            <w:hideMark/>
          </w:tcPr>
          <w:p w14:paraId="1F74539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CB892D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FE51B2A" w14:textId="77777777" w:rsidR="00C0400F" w:rsidRPr="00161EDC" w:rsidRDefault="00C0400F" w:rsidP="002B2580">
            <w:pPr>
              <w:jc w:val="right"/>
              <w:rPr>
                <w:rFonts w:ascii="Arial" w:hAnsi="Arial" w:cs="Arial"/>
                <w:sz w:val="20"/>
              </w:rPr>
            </w:pPr>
            <w:r w:rsidRPr="00161EDC">
              <w:rPr>
                <w:rFonts w:ascii="Arial" w:hAnsi="Arial" w:cs="Arial"/>
                <w:sz w:val="20"/>
              </w:rPr>
              <w:t>1 075,51</w:t>
            </w:r>
          </w:p>
        </w:tc>
        <w:tc>
          <w:tcPr>
            <w:tcW w:w="1480" w:type="dxa"/>
            <w:tcBorders>
              <w:top w:val="nil"/>
              <w:left w:val="nil"/>
              <w:bottom w:val="single" w:sz="4" w:space="0" w:color="auto"/>
              <w:right w:val="single" w:sz="4" w:space="0" w:color="auto"/>
            </w:tcBorders>
            <w:shd w:val="clear" w:color="auto" w:fill="auto"/>
            <w:noWrap/>
            <w:vAlign w:val="bottom"/>
            <w:hideMark/>
          </w:tcPr>
          <w:p w14:paraId="734FFF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F14A094" w14:textId="77777777" w:rsidR="00C0400F" w:rsidRPr="00161EDC" w:rsidRDefault="00C0400F" w:rsidP="002B2580">
            <w:pPr>
              <w:rPr>
                <w:rFonts w:ascii="Arial" w:hAnsi="Arial" w:cs="Arial"/>
                <w:sz w:val="20"/>
              </w:rPr>
            </w:pPr>
            <w:r w:rsidRPr="00161EDC">
              <w:rPr>
                <w:rFonts w:ascii="Arial" w:hAnsi="Arial" w:cs="Arial"/>
                <w:sz w:val="20"/>
              </w:rPr>
              <w:t>Matúšova</w:t>
            </w:r>
          </w:p>
        </w:tc>
        <w:tc>
          <w:tcPr>
            <w:tcW w:w="1122" w:type="dxa"/>
            <w:tcBorders>
              <w:top w:val="nil"/>
              <w:left w:val="nil"/>
              <w:bottom w:val="single" w:sz="4" w:space="0" w:color="auto"/>
              <w:right w:val="single" w:sz="4" w:space="0" w:color="auto"/>
            </w:tcBorders>
            <w:shd w:val="clear" w:color="auto" w:fill="FFFF00"/>
            <w:noWrap/>
            <w:vAlign w:val="bottom"/>
          </w:tcPr>
          <w:p w14:paraId="356130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92277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00B774" w14:textId="77777777" w:rsidR="00C0400F" w:rsidRPr="00161EDC" w:rsidRDefault="00C0400F" w:rsidP="002B2580">
            <w:pPr>
              <w:jc w:val="right"/>
              <w:rPr>
                <w:rFonts w:ascii="Arial CE" w:hAnsi="Arial CE" w:cs="Calibri"/>
                <w:sz w:val="20"/>
              </w:rPr>
            </w:pPr>
          </w:p>
        </w:tc>
      </w:tr>
      <w:tr w:rsidR="00C0400F" w:rsidRPr="00161EDC" w14:paraId="5406864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DCD564" w14:textId="77777777" w:rsidR="00C0400F" w:rsidRPr="00161EDC" w:rsidRDefault="00C0400F" w:rsidP="002B2580">
            <w:pPr>
              <w:rPr>
                <w:rFonts w:ascii="Arial" w:hAnsi="Arial" w:cs="Arial"/>
                <w:b/>
                <w:bCs/>
                <w:sz w:val="20"/>
              </w:rPr>
            </w:pPr>
            <w:r w:rsidRPr="00161EDC">
              <w:rPr>
                <w:rFonts w:ascii="Arial" w:hAnsi="Arial" w:cs="Arial"/>
                <w:b/>
                <w:bCs/>
                <w:sz w:val="20"/>
              </w:rPr>
              <w:t>Pri Habánskom mlyne</w:t>
            </w:r>
          </w:p>
        </w:tc>
        <w:tc>
          <w:tcPr>
            <w:tcW w:w="649" w:type="dxa"/>
            <w:tcBorders>
              <w:top w:val="nil"/>
              <w:left w:val="nil"/>
              <w:bottom w:val="single" w:sz="4" w:space="0" w:color="auto"/>
              <w:right w:val="single" w:sz="4" w:space="0" w:color="auto"/>
            </w:tcBorders>
            <w:shd w:val="clear" w:color="auto" w:fill="auto"/>
            <w:noWrap/>
            <w:vAlign w:val="bottom"/>
            <w:hideMark/>
          </w:tcPr>
          <w:p w14:paraId="45F33A2A"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F0B391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9B2844" w14:textId="77777777" w:rsidR="00C0400F" w:rsidRPr="00161EDC" w:rsidRDefault="00C0400F" w:rsidP="002B2580">
            <w:pPr>
              <w:jc w:val="right"/>
              <w:rPr>
                <w:rFonts w:ascii="Arial" w:hAnsi="Arial" w:cs="Arial"/>
                <w:sz w:val="20"/>
              </w:rPr>
            </w:pPr>
            <w:r w:rsidRPr="00161EDC">
              <w:rPr>
                <w:rFonts w:ascii="Arial" w:hAnsi="Arial" w:cs="Arial"/>
                <w:sz w:val="20"/>
              </w:rPr>
              <w:t>307,37</w:t>
            </w:r>
          </w:p>
        </w:tc>
        <w:tc>
          <w:tcPr>
            <w:tcW w:w="1480" w:type="dxa"/>
            <w:tcBorders>
              <w:top w:val="nil"/>
              <w:left w:val="nil"/>
              <w:bottom w:val="single" w:sz="4" w:space="0" w:color="auto"/>
              <w:right w:val="single" w:sz="4" w:space="0" w:color="auto"/>
            </w:tcBorders>
            <w:shd w:val="clear" w:color="auto" w:fill="auto"/>
            <w:noWrap/>
            <w:vAlign w:val="bottom"/>
            <w:hideMark/>
          </w:tcPr>
          <w:p w14:paraId="37646F8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184C91" w14:textId="77777777" w:rsidR="00C0400F" w:rsidRPr="00161EDC" w:rsidRDefault="00C0400F" w:rsidP="002B2580">
            <w:pPr>
              <w:rPr>
                <w:rFonts w:ascii="Arial" w:hAnsi="Arial" w:cs="Arial"/>
                <w:sz w:val="20"/>
              </w:rPr>
            </w:pPr>
            <w:r w:rsidRPr="00161EDC">
              <w:rPr>
                <w:rFonts w:ascii="Arial" w:hAnsi="Arial" w:cs="Arial"/>
                <w:sz w:val="20"/>
              </w:rPr>
              <w:t>Pri Habánskom mlyne</w:t>
            </w:r>
          </w:p>
        </w:tc>
        <w:tc>
          <w:tcPr>
            <w:tcW w:w="1122" w:type="dxa"/>
            <w:tcBorders>
              <w:top w:val="nil"/>
              <w:left w:val="nil"/>
              <w:bottom w:val="single" w:sz="4" w:space="0" w:color="auto"/>
              <w:right w:val="single" w:sz="4" w:space="0" w:color="auto"/>
            </w:tcBorders>
            <w:shd w:val="clear" w:color="auto" w:fill="FFFF00"/>
            <w:noWrap/>
            <w:vAlign w:val="bottom"/>
          </w:tcPr>
          <w:p w14:paraId="763E101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FB619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7DCFDEE" w14:textId="77777777" w:rsidR="00C0400F" w:rsidRPr="00161EDC" w:rsidRDefault="00C0400F" w:rsidP="002B2580">
            <w:pPr>
              <w:jc w:val="right"/>
              <w:rPr>
                <w:rFonts w:ascii="Arial CE" w:hAnsi="Arial CE" w:cs="Calibri"/>
                <w:sz w:val="20"/>
              </w:rPr>
            </w:pPr>
          </w:p>
        </w:tc>
      </w:tr>
      <w:tr w:rsidR="00C0400F" w:rsidRPr="00161EDC" w14:paraId="6229D4D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592995" w14:textId="77777777" w:rsidR="00C0400F" w:rsidRPr="00161EDC" w:rsidRDefault="00C0400F" w:rsidP="002B2580">
            <w:pPr>
              <w:rPr>
                <w:rFonts w:ascii="Arial" w:hAnsi="Arial" w:cs="Arial"/>
                <w:b/>
                <w:bCs/>
                <w:sz w:val="20"/>
              </w:rPr>
            </w:pPr>
            <w:r w:rsidRPr="00161EDC">
              <w:rPr>
                <w:rFonts w:ascii="Arial" w:hAnsi="Arial" w:cs="Arial"/>
                <w:b/>
                <w:bCs/>
                <w:sz w:val="20"/>
              </w:rPr>
              <w:t>Pri Habánskom mlyne</w:t>
            </w:r>
          </w:p>
        </w:tc>
        <w:tc>
          <w:tcPr>
            <w:tcW w:w="649" w:type="dxa"/>
            <w:tcBorders>
              <w:top w:val="nil"/>
              <w:left w:val="nil"/>
              <w:bottom w:val="single" w:sz="4" w:space="0" w:color="auto"/>
              <w:right w:val="single" w:sz="4" w:space="0" w:color="auto"/>
            </w:tcBorders>
            <w:shd w:val="clear" w:color="auto" w:fill="auto"/>
            <w:noWrap/>
            <w:vAlign w:val="bottom"/>
            <w:hideMark/>
          </w:tcPr>
          <w:p w14:paraId="0C9CF4E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7C6CD99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E5AB6F" w14:textId="77777777" w:rsidR="00C0400F" w:rsidRPr="00161EDC" w:rsidRDefault="00C0400F" w:rsidP="002B2580">
            <w:pPr>
              <w:jc w:val="right"/>
              <w:rPr>
                <w:rFonts w:ascii="Arial" w:hAnsi="Arial" w:cs="Arial"/>
                <w:sz w:val="20"/>
              </w:rPr>
            </w:pPr>
            <w:r w:rsidRPr="00161EDC">
              <w:rPr>
                <w:rFonts w:ascii="Arial" w:hAnsi="Arial" w:cs="Arial"/>
                <w:sz w:val="20"/>
              </w:rPr>
              <w:t>304,41</w:t>
            </w:r>
          </w:p>
        </w:tc>
        <w:tc>
          <w:tcPr>
            <w:tcW w:w="1480" w:type="dxa"/>
            <w:tcBorders>
              <w:top w:val="nil"/>
              <w:left w:val="nil"/>
              <w:bottom w:val="single" w:sz="4" w:space="0" w:color="auto"/>
              <w:right w:val="single" w:sz="4" w:space="0" w:color="auto"/>
            </w:tcBorders>
            <w:shd w:val="clear" w:color="auto" w:fill="auto"/>
            <w:noWrap/>
            <w:vAlign w:val="bottom"/>
            <w:hideMark/>
          </w:tcPr>
          <w:p w14:paraId="63EEB92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413846" w14:textId="77777777" w:rsidR="00C0400F" w:rsidRPr="00161EDC" w:rsidRDefault="00C0400F" w:rsidP="002B2580">
            <w:pPr>
              <w:rPr>
                <w:rFonts w:ascii="Arial" w:hAnsi="Arial" w:cs="Arial"/>
                <w:sz w:val="20"/>
              </w:rPr>
            </w:pPr>
            <w:r w:rsidRPr="00161EDC">
              <w:rPr>
                <w:rFonts w:ascii="Arial" w:hAnsi="Arial" w:cs="Arial"/>
                <w:sz w:val="20"/>
              </w:rPr>
              <w:t>Pri Habánskom mlyne</w:t>
            </w:r>
          </w:p>
        </w:tc>
        <w:tc>
          <w:tcPr>
            <w:tcW w:w="1122" w:type="dxa"/>
            <w:tcBorders>
              <w:top w:val="nil"/>
              <w:left w:val="nil"/>
              <w:bottom w:val="single" w:sz="4" w:space="0" w:color="auto"/>
              <w:right w:val="single" w:sz="4" w:space="0" w:color="auto"/>
            </w:tcBorders>
            <w:shd w:val="clear" w:color="auto" w:fill="FFFF00"/>
            <w:noWrap/>
            <w:vAlign w:val="bottom"/>
          </w:tcPr>
          <w:p w14:paraId="5918B6F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430CE6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F6BB5C9" w14:textId="77777777" w:rsidR="00C0400F" w:rsidRPr="00161EDC" w:rsidRDefault="00C0400F" w:rsidP="002B2580">
            <w:pPr>
              <w:jc w:val="right"/>
              <w:rPr>
                <w:rFonts w:ascii="Arial CE" w:hAnsi="Arial CE" w:cs="Calibri"/>
                <w:sz w:val="20"/>
              </w:rPr>
            </w:pPr>
          </w:p>
        </w:tc>
      </w:tr>
      <w:tr w:rsidR="00C0400F" w:rsidRPr="00161EDC" w14:paraId="330F9A4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9D6D01C" w14:textId="77777777" w:rsidR="00C0400F" w:rsidRPr="00161EDC" w:rsidRDefault="00C0400F" w:rsidP="002B2580">
            <w:pPr>
              <w:rPr>
                <w:rFonts w:ascii="Arial" w:hAnsi="Arial" w:cs="Arial"/>
                <w:b/>
                <w:bCs/>
                <w:sz w:val="20"/>
              </w:rPr>
            </w:pPr>
            <w:r w:rsidRPr="00161EDC">
              <w:rPr>
                <w:rFonts w:ascii="Arial" w:hAnsi="Arial" w:cs="Arial"/>
                <w:b/>
                <w:bCs/>
                <w:sz w:val="20"/>
              </w:rPr>
              <w:t>Prokopa Veľkého</w:t>
            </w:r>
          </w:p>
        </w:tc>
        <w:tc>
          <w:tcPr>
            <w:tcW w:w="649" w:type="dxa"/>
            <w:tcBorders>
              <w:top w:val="nil"/>
              <w:left w:val="nil"/>
              <w:bottom w:val="single" w:sz="4" w:space="0" w:color="auto"/>
              <w:right w:val="single" w:sz="4" w:space="0" w:color="auto"/>
            </w:tcBorders>
            <w:shd w:val="clear" w:color="auto" w:fill="auto"/>
            <w:noWrap/>
            <w:vAlign w:val="bottom"/>
            <w:hideMark/>
          </w:tcPr>
          <w:p w14:paraId="40FAAF1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C1CEFE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2D7C17" w14:textId="77777777" w:rsidR="00C0400F" w:rsidRPr="00161EDC" w:rsidRDefault="00C0400F" w:rsidP="002B2580">
            <w:pPr>
              <w:jc w:val="right"/>
              <w:rPr>
                <w:rFonts w:ascii="Arial" w:hAnsi="Arial" w:cs="Arial"/>
                <w:sz w:val="20"/>
              </w:rPr>
            </w:pPr>
            <w:r w:rsidRPr="00161EDC">
              <w:rPr>
                <w:rFonts w:ascii="Arial" w:hAnsi="Arial" w:cs="Arial"/>
                <w:sz w:val="20"/>
              </w:rPr>
              <w:t>1 575,13</w:t>
            </w:r>
          </w:p>
        </w:tc>
        <w:tc>
          <w:tcPr>
            <w:tcW w:w="1480" w:type="dxa"/>
            <w:tcBorders>
              <w:top w:val="nil"/>
              <w:left w:val="nil"/>
              <w:bottom w:val="single" w:sz="4" w:space="0" w:color="auto"/>
              <w:right w:val="single" w:sz="4" w:space="0" w:color="auto"/>
            </w:tcBorders>
            <w:shd w:val="clear" w:color="auto" w:fill="auto"/>
            <w:noWrap/>
            <w:vAlign w:val="bottom"/>
            <w:hideMark/>
          </w:tcPr>
          <w:p w14:paraId="44FE574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C67C963" w14:textId="77777777" w:rsidR="00C0400F" w:rsidRPr="00161EDC" w:rsidRDefault="00C0400F" w:rsidP="002B2580">
            <w:pPr>
              <w:rPr>
                <w:rFonts w:ascii="Arial" w:hAnsi="Arial" w:cs="Arial"/>
                <w:sz w:val="20"/>
              </w:rPr>
            </w:pPr>
            <w:r w:rsidRPr="00161EDC">
              <w:rPr>
                <w:rFonts w:ascii="Arial" w:hAnsi="Arial" w:cs="Arial"/>
                <w:sz w:val="20"/>
              </w:rPr>
              <w:t>Hroboňova</w:t>
            </w:r>
          </w:p>
        </w:tc>
        <w:tc>
          <w:tcPr>
            <w:tcW w:w="1122" w:type="dxa"/>
            <w:tcBorders>
              <w:top w:val="nil"/>
              <w:left w:val="nil"/>
              <w:bottom w:val="single" w:sz="4" w:space="0" w:color="auto"/>
              <w:right w:val="single" w:sz="4" w:space="0" w:color="auto"/>
            </w:tcBorders>
            <w:shd w:val="clear" w:color="auto" w:fill="FFFF00"/>
            <w:noWrap/>
            <w:vAlign w:val="bottom"/>
          </w:tcPr>
          <w:p w14:paraId="64A5BF7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AE423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2F34F6" w14:textId="77777777" w:rsidR="00C0400F" w:rsidRPr="00161EDC" w:rsidRDefault="00C0400F" w:rsidP="002B2580">
            <w:pPr>
              <w:jc w:val="right"/>
              <w:rPr>
                <w:rFonts w:ascii="Arial CE" w:hAnsi="Arial CE" w:cs="Calibri"/>
                <w:sz w:val="20"/>
              </w:rPr>
            </w:pPr>
          </w:p>
        </w:tc>
      </w:tr>
      <w:tr w:rsidR="00C0400F" w:rsidRPr="00161EDC" w14:paraId="0BC60D3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9F9379" w14:textId="77777777" w:rsidR="00C0400F" w:rsidRPr="00161EDC" w:rsidRDefault="00C0400F" w:rsidP="002B2580">
            <w:pPr>
              <w:rPr>
                <w:rFonts w:ascii="Arial" w:hAnsi="Arial" w:cs="Arial"/>
                <w:b/>
                <w:bCs/>
                <w:sz w:val="20"/>
              </w:rPr>
            </w:pPr>
            <w:r w:rsidRPr="00161EDC">
              <w:rPr>
                <w:rFonts w:ascii="Arial" w:hAnsi="Arial" w:cs="Arial"/>
                <w:b/>
                <w:bCs/>
                <w:sz w:val="20"/>
              </w:rPr>
              <w:t>Prokopa Veľkého</w:t>
            </w:r>
          </w:p>
        </w:tc>
        <w:tc>
          <w:tcPr>
            <w:tcW w:w="649" w:type="dxa"/>
            <w:tcBorders>
              <w:top w:val="nil"/>
              <w:left w:val="nil"/>
              <w:bottom w:val="single" w:sz="4" w:space="0" w:color="auto"/>
              <w:right w:val="single" w:sz="4" w:space="0" w:color="auto"/>
            </w:tcBorders>
            <w:shd w:val="clear" w:color="auto" w:fill="auto"/>
            <w:noWrap/>
            <w:vAlign w:val="bottom"/>
            <w:hideMark/>
          </w:tcPr>
          <w:p w14:paraId="1CE993C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7D7E94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1D1F69" w14:textId="77777777" w:rsidR="00C0400F" w:rsidRPr="00161EDC" w:rsidRDefault="00C0400F" w:rsidP="002B2580">
            <w:pPr>
              <w:jc w:val="right"/>
              <w:rPr>
                <w:rFonts w:ascii="Arial" w:hAnsi="Arial" w:cs="Arial"/>
                <w:sz w:val="20"/>
              </w:rPr>
            </w:pPr>
            <w:r w:rsidRPr="00161EDC">
              <w:rPr>
                <w:rFonts w:ascii="Arial" w:hAnsi="Arial" w:cs="Arial"/>
                <w:sz w:val="20"/>
              </w:rPr>
              <w:t>2 725,38</w:t>
            </w:r>
          </w:p>
        </w:tc>
        <w:tc>
          <w:tcPr>
            <w:tcW w:w="1480" w:type="dxa"/>
            <w:tcBorders>
              <w:top w:val="nil"/>
              <w:left w:val="nil"/>
              <w:bottom w:val="single" w:sz="4" w:space="0" w:color="auto"/>
              <w:right w:val="single" w:sz="4" w:space="0" w:color="auto"/>
            </w:tcBorders>
            <w:shd w:val="clear" w:color="auto" w:fill="auto"/>
            <w:noWrap/>
            <w:vAlign w:val="bottom"/>
            <w:hideMark/>
          </w:tcPr>
          <w:p w14:paraId="154AD8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508EC5" w14:textId="77777777" w:rsidR="00C0400F" w:rsidRPr="00161EDC" w:rsidRDefault="00C0400F" w:rsidP="002B2580">
            <w:pPr>
              <w:rPr>
                <w:rFonts w:ascii="Arial" w:hAnsi="Arial" w:cs="Arial"/>
                <w:sz w:val="20"/>
              </w:rPr>
            </w:pPr>
            <w:r w:rsidRPr="00161EDC">
              <w:rPr>
                <w:rFonts w:ascii="Arial" w:hAnsi="Arial" w:cs="Arial"/>
                <w:sz w:val="20"/>
              </w:rPr>
              <w:t>Prokopa Veľkého</w:t>
            </w:r>
          </w:p>
        </w:tc>
        <w:tc>
          <w:tcPr>
            <w:tcW w:w="1122" w:type="dxa"/>
            <w:tcBorders>
              <w:top w:val="nil"/>
              <w:left w:val="nil"/>
              <w:bottom w:val="single" w:sz="4" w:space="0" w:color="auto"/>
              <w:right w:val="single" w:sz="4" w:space="0" w:color="auto"/>
            </w:tcBorders>
            <w:shd w:val="clear" w:color="auto" w:fill="FFFF00"/>
            <w:noWrap/>
            <w:vAlign w:val="bottom"/>
          </w:tcPr>
          <w:p w14:paraId="7482000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48962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DB59FF4" w14:textId="77777777" w:rsidR="00C0400F" w:rsidRPr="00161EDC" w:rsidRDefault="00C0400F" w:rsidP="002B2580">
            <w:pPr>
              <w:jc w:val="right"/>
              <w:rPr>
                <w:rFonts w:ascii="Arial CE" w:hAnsi="Arial CE" w:cs="Calibri"/>
                <w:sz w:val="20"/>
              </w:rPr>
            </w:pPr>
          </w:p>
        </w:tc>
      </w:tr>
      <w:tr w:rsidR="00C0400F" w:rsidRPr="00161EDC" w14:paraId="3CACD9A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7F4B118" w14:textId="77777777" w:rsidR="00C0400F" w:rsidRPr="00161EDC" w:rsidRDefault="00C0400F" w:rsidP="002B2580">
            <w:pPr>
              <w:rPr>
                <w:rFonts w:ascii="Arial" w:hAnsi="Arial" w:cs="Arial"/>
                <w:b/>
                <w:bCs/>
                <w:sz w:val="20"/>
              </w:rPr>
            </w:pPr>
            <w:r w:rsidRPr="00161EDC">
              <w:rPr>
                <w:rFonts w:ascii="Arial" w:hAnsi="Arial" w:cs="Arial"/>
                <w:b/>
                <w:bCs/>
                <w:sz w:val="20"/>
              </w:rPr>
              <w:t>Stará Brnianska</w:t>
            </w:r>
          </w:p>
        </w:tc>
        <w:tc>
          <w:tcPr>
            <w:tcW w:w="649" w:type="dxa"/>
            <w:tcBorders>
              <w:top w:val="nil"/>
              <w:left w:val="nil"/>
              <w:bottom w:val="single" w:sz="4" w:space="0" w:color="auto"/>
              <w:right w:val="single" w:sz="4" w:space="0" w:color="auto"/>
            </w:tcBorders>
            <w:shd w:val="clear" w:color="auto" w:fill="auto"/>
            <w:noWrap/>
            <w:vAlign w:val="bottom"/>
            <w:hideMark/>
          </w:tcPr>
          <w:p w14:paraId="113ACA93"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77A2F9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815514" w14:textId="77777777" w:rsidR="00C0400F" w:rsidRPr="00161EDC" w:rsidRDefault="00C0400F" w:rsidP="002B2580">
            <w:pPr>
              <w:jc w:val="right"/>
              <w:rPr>
                <w:rFonts w:ascii="Arial" w:hAnsi="Arial" w:cs="Arial"/>
                <w:sz w:val="20"/>
              </w:rPr>
            </w:pPr>
            <w:r w:rsidRPr="00161EDC">
              <w:rPr>
                <w:rFonts w:ascii="Arial" w:hAnsi="Arial" w:cs="Arial"/>
                <w:sz w:val="20"/>
              </w:rPr>
              <w:t>1 278,49</w:t>
            </w:r>
          </w:p>
        </w:tc>
        <w:tc>
          <w:tcPr>
            <w:tcW w:w="1480" w:type="dxa"/>
            <w:tcBorders>
              <w:top w:val="nil"/>
              <w:left w:val="nil"/>
              <w:bottom w:val="single" w:sz="4" w:space="0" w:color="auto"/>
              <w:right w:val="single" w:sz="4" w:space="0" w:color="auto"/>
            </w:tcBorders>
            <w:shd w:val="clear" w:color="auto" w:fill="auto"/>
            <w:noWrap/>
            <w:vAlign w:val="bottom"/>
            <w:hideMark/>
          </w:tcPr>
          <w:p w14:paraId="0DA9BF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418E6B0" w14:textId="77777777" w:rsidR="00C0400F" w:rsidRPr="00161EDC" w:rsidRDefault="00C0400F" w:rsidP="002B2580">
            <w:pPr>
              <w:rPr>
                <w:rFonts w:ascii="Arial" w:hAnsi="Arial" w:cs="Arial"/>
                <w:sz w:val="20"/>
              </w:rPr>
            </w:pPr>
            <w:r w:rsidRPr="00161EDC">
              <w:rPr>
                <w:rFonts w:ascii="Arial" w:hAnsi="Arial" w:cs="Arial"/>
                <w:sz w:val="20"/>
              </w:rPr>
              <w:t>Stará Brnianska</w:t>
            </w:r>
          </w:p>
        </w:tc>
        <w:tc>
          <w:tcPr>
            <w:tcW w:w="1122" w:type="dxa"/>
            <w:tcBorders>
              <w:top w:val="nil"/>
              <w:left w:val="nil"/>
              <w:bottom w:val="single" w:sz="4" w:space="0" w:color="auto"/>
              <w:right w:val="single" w:sz="4" w:space="0" w:color="auto"/>
            </w:tcBorders>
            <w:shd w:val="clear" w:color="auto" w:fill="FFFF00"/>
            <w:noWrap/>
            <w:vAlign w:val="bottom"/>
          </w:tcPr>
          <w:p w14:paraId="0A56BB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C6943E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5F50D5" w14:textId="77777777" w:rsidR="00C0400F" w:rsidRPr="00161EDC" w:rsidRDefault="00C0400F" w:rsidP="002B2580">
            <w:pPr>
              <w:jc w:val="right"/>
              <w:rPr>
                <w:rFonts w:ascii="Arial CE" w:hAnsi="Arial CE" w:cs="Calibri"/>
                <w:sz w:val="20"/>
              </w:rPr>
            </w:pPr>
          </w:p>
        </w:tc>
      </w:tr>
      <w:tr w:rsidR="00C0400F" w:rsidRPr="00161EDC" w14:paraId="78006A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E262F63" w14:textId="77777777" w:rsidR="00C0400F" w:rsidRPr="00161EDC" w:rsidRDefault="00C0400F" w:rsidP="002B2580">
            <w:pPr>
              <w:rPr>
                <w:rFonts w:ascii="Arial" w:hAnsi="Arial" w:cs="Arial"/>
                <w:b/>
                <w:bCs/>
                <w:sz w:val="20"/>
              </w:rPr>
            </w:pPr>
            <w:r w:rsidRPr="00161EDC">
              <w:rPr>
                <w:rFonts w:ascii="Arial" w:hAnsi="Arial" w:cs="Arial"/>
                <w:b/>
                <w:bCs/>
                <w:sz w:val="20"/>
              </w:rPr>
              <w:t>Valašská</w:t>
            </w:r>
          </w:p>
        </w:tc>
        <w:tc>
          <w:tcPr>
            <w:tcW w:w="649" w:type="dxa"/>
            <w:tcBorders>
              <w:top w:val="nil"/>
              <w:left w:val="nil"/>
              <w:bottom w:val="single" w:sz="4" w:space="0" w:color="auto"/>
              <w:right w:val="single" w:sz="4" w:space="0" w:color="auto"/>
            </w:tcBorders>
            <w:shd w:val="clear" w:color="auto" w:fill="auto"/>
            <w:noWrap/>
            <w:vAlign w:val="bottom"/>
            <w:hideMark/>
          </w:tcPr>
          <w:p w14:paraId="29F4B565"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2BDFA1A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498C30" w14:textId="77777777" w:rsidR="00C0400F" w:rsidRPr="00161EDC" w:rsidRDefault="00C0400F" w:rsidP="002B2580">
            <w:pPr>
              <w:jc w:val="right"/>
              <w:rPr>
                <w:rFonts w:ascii="Arial" w:hAnsi="Arial" w:cs="Arial"/>
                <w:sz w:val="20"/>
              </w:rPr>
            </w:pPr>
            <w:r w:rsidRPr="00161EDC">
              <w:rPr>
                <w:rFonts w:ascii="Arial" w:hAnsi="Arial" w:cs="Arial"/>
                <w:sz w:val="20"/>
              </w:rPr>
              <w:t>442,29</w:t>
            </w:r>
          </w:p>
        </w:tc>
        <w:tc>
          <w:tcPr>
            <w:tcW w:w="1480" w:type="dxa"/>
            <w:tcBorders>
              <w:top w:val="nil"/>
              <w:left w:val="nil"/>
              <w:bottom w:val="single" w:sz="4" w:space="0" w:color="auto"/>
              <w:right w:val="single" w:sz="4" w:space="0" w:color="auto"/>
            </w:tcBorders>
            <w:shd w:val="clear" w:color="auto" w:fill="auto"/>
            <w:noWrap/>
            <w:vAlign w:val="bottom"/>
            <w:hideMark/>
          </w:tcPr>
          <w:p w14:paraId="4993E5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D1A3D4" w14:textId="77777777" w:rsidR="00C0400F" w:rsidRPr="00161EDC" w:rsidRDefault="00C0400F" w:rsidP="002B2580">
            <w:pPr>
              <w:rPr>
                <w:rFonts w:ascii="Arial" w:hAnsi="Arial" w:cs="Arial"/>
                <w:sz w:val="20"/>
              </w:rPr>
            </w:pPr>
            <w:r w:rsidRPr="00161EDC">
              <w:rPr>
                <w:rFonts w:ascii="Arial" w:hAnsi="Arial" w:cs="Arial"/>
                <w:sz w:val="20"/>
              </w:rPr>
              <w:t>Gaštanová</w:t>
            </w:r>
          </w:p>
        </w:tc>
        <w:tc>
          <w:tcPr>
            <w:tcW w:w="1122" w:type="dxa"/>
            <w:tcBorders>
              <w:top w:val="nil"/>
              <w:left w:val="nil"/>
              <w:bottom w:val="single" w:sz="4" w:space="0" w:color="auto"/>
              <w:right w:val="single" w:sz="4" w:space="0" w:color="auto"/>
            </w:tcBorders>
            <w:shd w:val="clear" w:color="auto" w:fill="FFFF00"/>
            <w:noWrap/>
            <w:vAlign w:val="bottom"/>
          </w:tcPr>
          <w:p w14:paraId="0A86CD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8512B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2BD112" w14:textId="77777777" w:rsidR="00C0400F" w:rsidRPr="00161EDC" w:rsidRDefault="00C0400F" w:rsidP="002B2580">
            <w:pPr>
              <w:jc w:val="right"/>
              <w:rPr>
                <w:rFonts w:ascii="Arial CE" w:hAnsi="Arial CE" w:cs="Calibri"/>
                <w:sz w:val="20"/>
              </w:rPr>
            </w:pPr>
          </w:p>
        </w:tc>
      </w:tr>
      <w:tr w:rsidR="00C0400F" w:rsidRPr="00161EDC" w14:paraId="76A419A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2F8AA09" w14:textId="77777777" w:rsidR="00C0400F" w:rsidRPr="00161EDC" w:rsidRDefault="00C0400F" w:rsidP="002B2580">
            <w:pPr>
              <w:rPr>
                <w:rFonts w:ascii="Arial" w:hAnsi="Arial" w:cs="Arial"/>
                <w:b/>
                <w:bCs/>
                <w:sz w:val="20"/>
              </w:rPr>
            </w:pPr>
            <w:r w:rsidRPr="00161EDC">
              <w:rPr>
                <w:rFonts w:ascii="Arial" w:hAnsi="Arial" w:cs="Arial"/>
                <w:b/>
                <w:bCs/>
                <w:sz w:val="20"/>
              </w:rPr>
              <w:t>Valašská</w:t>
            </w:r>
          </w:p>
        </w:tc>
        <w:tc>
          <w:tcPr>
            <w:tcW w:w="649" w:type="dxa"/>
            <w:tcBorders>
              <w:top w:val="nil"/>
              <w:left w:val="nil"/>
              <w:bottom w:val="single" w:sz="4" w:space="0" w:color="auto"/>
              <w:right w:val="single" w:sz="4" w:space="0" w:color="auto"/>
            </w:tcBorders>
            <w:shd w:val="clear" w:color="auto" w:fill="auto"/>
            <w:noWrap/>
            <w:vAlign w:val="bottom"/>
            <w:hideMark/>
          </w:tcPr>
          <w:p w14:paraId="589FE91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09BF198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437D5B" w14:textId="77777777" w:rsidR="00C0400F" w:rsidRPr="00161EDC" w:rsidRDefault="00C0400F" w:rsidP="002B2580">
            <w:pPr>
              <w:jc w:val="right"/>
              <w:rPr>
                <w:rFonts w:ascii="Arial" w:hAnsi="Arial" w:cs="Arial"/>
                <w:sz w:val="20"/>
              </w:rPr>
            </w:pPr>
            <w:r w:rsidRPr="00161EDC">
              <w:rPr>
                <w:rFonts w:ascii="Arial" w:hAnsi="Arial" w:cs="Arial"/>
                <w:sz w:val="20"/>
              </w:rPr>
              <w:t>230,45</w:t>
            </w:r>
          </w:p>
        </w:tc>
        <w:tc>
          <w:tcPr>
            <w:tcW w:w="1480" w:type="dxa"/>
            <w:tcBorders>
              <w:top w:val="nil"/>
              <w:left w:val="nil"/>
              <w:bottom w:val="single" w:sz="4" w:space="0" w:color="auto"/>
              <w:right w:val="single" w:sz="4" w:space="0" w:color="auto"/>
            </w:tcBorders>
            <w:shd w:val="clear" w:color="auto" w:fill="auto"/>
            <w:noWrap/>
            <w:vAlign w:val="bottom"/>
            <w:hideMark/>
          </w:tcPr>
          <w:p w14:paraId="4F2CC4B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831386" w14:textId="77777777" w:rsidR="00C0400F" w:rsidRPr="00161EDC" w:rsidRDefault="00C0400F" w:rsidP="002B2580">
            <w:pPr>
              <w:rPr>
                <w:rFonts w:ascii="Arial" w:hAnsi="Arial" w:cs="Arial"/>
                <w:sz w:val="20"/>
              </w:rPr>
            </w:pPr>
            <w:r w:rsidRPr="00161EDC">
              <w:rPr>
                <w:rFonts w:ascii="Arial" w:hAnsi="Arial" w:cs="Arial"/>
                <w:sz w:val="20"/>
              </w:rPr>
              <w:t>Valašská /125/</w:t>
            </w:r>
          </w:p>
        </w:tc>
        <w:tc>
          <w:tcPr>
            <w:tcW w:w="1122" w:type="dxa"/>
            <w:tcBorders>
              <w:top w:val="nil"/>
              <w:left w:val="nil"/>
              <w:bottom w:val="single" w:sz="4" w:space="0" w:color="auto"/>
              <w:right w:val="single" w:sz="4" w:space="0" w:color="auto"/>
            </w:tcBorders>
            <w:shd w:val="clear" w:color="auto" w:fill="FFFF00"/>
            <w:noWrap/>
            <w:vAlign w:val="bottom"/>
          </w:tcPr>
          <w:p w14:paraId="5690B5E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9F179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A57D570" w14:textId="77777777" w:rsidR="00C0400F" w:rsidRPr="00161EDC" w:rsidRDefault="00C0400F" w:rsidP="002B2580">
            <w:pPr>
              <w:jc w:val="right"/>
              <w:rPr>
                <w:rFonts w:ascii="Arial CE" w:hAnsi="Arial CE" w:cs="Calibri"/>
                <w:sz w:val="20"/>
              </w:rPr>
            </w:pPr>
          </w:p>
        </w:tc>
      </w:tr>
      <w:tr w:rsidR="00C0400F" w:rsidRPr="00161EDC" w14:paraId="12F258D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781D91" w14:textId="77777777" w:rsidR="00C0400F" w:rsidRPr="00161EDC" w:rsidRDefault="00C0400F" w:rsidP="002B2580">
            <w:pPr>
              <w:rPr>
                <w:rFonts w:ascii="Arial" w:hAnsi="Arial" w:cs="Arial"/>
                <w:b/>
                <w:bCs/>
                <w:sz w:val="20"/>
              </w:rPr>
            </w:pPr>
            <w:r w:rsidRPr="00161EDC">
              <w:rPr>
                <w:rFonts w:ascii="Arial" w:hAnsi="Arial" w:cs="Arial"/>
                <w:b/>
                <w:bCs/>
                <w:sz w:val="20"/>
              </w:rPr>
              <w:t>Západný rad</w:t>
            </w:r>
          </w:p>
        </w:tc>
        <w:tc>
          <w:tcPr>
            <w:tcW w:w="649" w:type="dxa"/>
            <w:tcBorders>
              <w:top w:val="nil"/>
              <w:left w:val="nil"/>
              <w:bottom w:val="single" w:sz="4" w:space="0" w:color="auto"/>
              <w:right w:val="single" w:sz="4" w:space="0" w:color="auto"/>
            </w:tcBorders>
            <w:shd w:val="clear" w:color="auto" w:fill="auto"/>
            <w:noWrap/>
            <w:vAlign w:val="bottom"/>
            <w:hideMark/>
          </w:tcPr>
          <w:p w14:paraId="6B1302B0"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35B10E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A518A8" w14:textId="77777777" w:rsidR="00C0400F" w:rsidRPr="00161EDC" w:rsidRDefault="00C0400F" w:rsidP="002B2580">
            <w:pPr>
              <w:jc w:val="right"/>
              <w:rPr>
                <w:rFonts w:ascii="Arial" w:hAnsi="Arial" w:cs="Arial"/>
                <w:sz w:val="20"/>
              </w:rPr>
            </w:pPr>
            <w:r w:rsidRPr="00161EDC">
              <w:rPr>
                <w:rFonts w:ascii="Arial" w:hAnsi="Arial" w:cs="Arial"/>
                <w:sz w:val="20"/>
              </w:rPr>
              <w:t>98,79</w:t>
            </w:r>
          </w:p>
        </w:tc>
        <w:tc>
          <w:tcPr>
            <w:tcW w:w="1480" w:type="dxa"/>
            <w:tcBorders>
              <w:top w:val="nil"/>
              <w:left w:val="nil"/>
              <w:bottom w:val="single" w:sz="4" w:space="0" w:color="auto"/>
              <w:right w:val="single" w:sz="4" w:space="0" w:color="auto"/>
            </w:tcBorders>
            <w:shd w:val="clear" w:color="auto" w:fill="auto"/>
            <w:noWrap/>
            <w:vAlign w:val="bottom"/>
            <w:hideMark/>
          </w:tcPr>
          <w:p w14:paraId="43AFC69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62555D"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5C71A7B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F3B72D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6B182C3" w14:textId="77777777" w:rsidR="00C0400F" w:rsidRPr="00161EDC" w:rsidRDefault="00C0400F" w:rsidP="002B2580">
            <w:pPr>
              <w:jc w:val="right"/>
              <w:rPr>
                <w:rFonts w:ascii="Arial CE" w:hAnsi="Arial CE" w:cs="Calibri"/>
                <w:sz w:val="20"/>
              </w:rPr>
            </w:pPr>
          </w:p>
        </w:tc>
      </w:tr>
      <w:tr w:rsidR="00C0400F" w:rsidRPr="00161EDC" w14:paraId="691F81E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6462C01" w14:textId="77777777" w:rsidR="00C0400F" w:rsidRPr="00161EDC" w:rsidRDefault="00C0400F" w:rsidP="002B2580">
            <w:pPr>
              <w:rPr>
                <w:rFonts w:ascii="Arial" w:hAnsi="Arial" w:cs="Arial"/>
                <w:b/>
                <w:bCs/>
                <w:sz w:val="20"/>
              </w:rPr>
            </w:pPr>
            <w:r w:rsidRPr="00161EDC">
              <w:rPr>
                <w:rFonts w:ascii="Arial" w:hAnsi="Arial" w:cs="Arial"/>
                <w:b/>
                <w:bCs/>
                <w:sz w:val="20"/>
              </w:rPr>
              <w:t>Západný rad</w:t>
            </w:r>
          </w:p>
        </w:tc>
        <w:tc>
          <w:tcPr>
            <w:tcW w:w="649" w:type="dxa"/>
            <w:tcBorders>
              <w:top w:val="nil"/>
              <w:left w:val="nil"/>
              <w:bottom w:val="single" w:sz="4" w:space="0" w:color="auto"/>
              <w:right w:val="single" w:sz="4" w:space="0" w:color="auto"/>
            </w:tcBorders>
            <w:shd w:val="clear" w:color="auto" w:fill="auto"/>
            <w:noWrap/>
            <w:vAlign w:val="bottom"/>
            <w:hideMark/>
          </w:tcPr>
          <w:p w14:paraId="7D1319A5"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0CBD5B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D384D0" w14:textId="77777777" w:rsidR="00C0400F" w:rsidRPr="00161EDC" w:rsidRDefault="00C0400F" w:rsidP="002B2580">
            <w:pPr>
              <w:jc w:val="right"/>
              <w:rPr>
                <w:rFonts w:ascii="Arial" w:hAnsi="Arial" w:cs="Arial"/>
                <w:sz w:val="20"/>
              </w:rPr>
            </w:pPr>
            <w:r w:rsidRPr="00161EDC">
              <w:rPr>
                <w:rFonts w:ascii="Arial" w:hAnsi="Arial" w:cs="Arial"/>
                <w:sz w:val="20"/>
              </w:rPr>
              <w:t>129,63</w:t>
            </w:r>
          </w:p>
        </w:tc>
        <w:tc>
          <w:tcPr>
            <w:tcW w:w="1480" w:type="dxa"/>
            <w:tcBorders>
              <w:top w:val="nil"/>
              <w:left w:val="nil"/>
              <w:bottom w:val="single" w:sz="4" w:space="0" w:color="auto"/>
              <w:right w:val="single" w:sz="4" w:space="0" w:color="auto"/>
            </w:tcBorders>
            <w:shd w:val="clear" w:color="auto" w:fill="auto"/>
            <w:noWrap/>
            <w:vAlign w:val="bottom"/>
            <w:hideMark/>
          </w:tcPr>
          <w:p w14:paraId="7B9AC82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FE2B0E" w14:textId="77777777" w:rsidR="00C0400F" w:rsidRPr="00161EDC" w:rsidRDefault="00C0400F" w:rsidP="002B2580">
            <w:pPr>
              <w:rPr>
                <w:rFonts w:ascii="Arial" w:hAnsi="Arial" w:cs="Arial"/>
                <w:sz w:val="20"/>
              </w:rPr>
            </w:pPr>
            <w:r w:rsidRPr="00161EDC">
              <w:rPr>
                <w:rFonts w:ascii="Arial" w:hAnsi="Arial" w:cs="Arial"/>
                <w:sz w:val="20"/>
              </w:rPr>
              <w:t>Západný rad</w:t>
            </w:r>
          </w:p>
        </w:tc>
        <w:tc>
          <w:tcPr>
            <w:tcW w:w="1122" w:type="dxa"/>
            <w:tcBorders>
              <w:top w:val="nil"/>
              <w:left w:val="nil"/>
              <w:bottom w:val="single" w:sz="4" w:space="0" w:color="auto"/>
              <w:right w:val="single" w:sz="4" w:space="0" w:color="auto"/>
            </w:tcBorders>
            <w:shd w:val="clear" w:color="auto" w:fill="FFFF00"/>
            <w:noWrap/>
            <w:vAlign w:val="bottom"/>
          </w:tcPr>
          <w:p w14:paraId="60C6A7A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1A9D5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812ED1E" w14:textId="77777777" w:rsidR="00C0400F" w:rsidRPr="00161EDC" w:rsidRDefault="00C0400F" w:rsidP="002B2580">
            <w:pPr>
              <w:jc w:val="right"/>
              <w:rPr>
                <w:rFonts w:ascii="Arial CE" w:hAnsi="Arial CE" w:cs="Calibri"/>
                <w:sz w:val="20"/>
              </w:rPr>
            </w:pPr>
          </w:p>
        </w:tc>
      </w:tr>
      <w:tr w:rsidR="00C0400F" w:rsidRPr="00161EDC" w14:paraId="5BBAF5F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C81565" w14:textId="77777777" w:rsidR="00C0400F" w:rsidRPr="00161EDC" w:rsidRDefault="00C0400F" w:rsidP="002B2580">
            <w:pPr>
              <w:rPr>
                <w:rFonts w:ascii="Arial" w:hAnsi="Arial" w:cs="Arial"/>
                <w:b/>
                <w:bCs/>
                <w:sz w:val="20"/>
              </w:rPr>
            </w:pPr>
            <w:r w:rsidRPr="00161EDC">
              <w:rPr>
                <w:rFonts w:ascii="Arial" w:hAnsi="Arial" w:cs="Arial"/>
                <w:b/>
                <w:bCs/>
                <w:sz w:val="20"/>
              </w:rPr>
              <w:t>Brnianska</w:t>
            </w:r>
          </w:p>
        </w:tc>
        <w:tc>
          <w:tcPr>
            <w:tcW w:w="649" w:type="dxa"/>
            <w:tcBorders>
              <w:top w:val="nil"/>
              <w:left w:val="nil"/>
              <w:bottom w:val="single" w:sz="4" w:space="0" w:color="auto"/>
              <w:right w:val="single" w:sz="4" w:space="0" w:color="auto"/>
            </w:tcBorders>
            <w:shd w:val="clear" w:color="auto" w:fill="auto"/>
            <w:noWrap/>
            <w:vAlign w:val="bottom"/>
            <w:hideMark/>
          </w:tcPr>
          <w:p w14:paraId="2EE9BBA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7D0C82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9BCC92" w14:textId="77777777" w:rsidR="00C0400F" w:rsidRPr="00161EDC" w:rsidRDefault="00C0400F" w:rsidP="002B2580">
            <w:pPr>
              <w:jc w:val="right"/>
              <w:rPr>
                <w:rFonts w:ascii="Arial" w:hAnsi="Arial" w:cs="Arial"/>
                <w:sz w:val="20"/>
              </w:rPr>
            </w:pPr>
            <w:r w:rsidRPr="00161EDC">
              <w:rPr>
                <w:rFonts w:ascii="Arial" w:hAnsi="Arial" w:cs="Arial"/>
                <w:sz w:val="20"/>
              </w:rPr>
              <w:t>1 117,25</w:t>
            </w:r>
          </w:p>
        </w:tc>
        <w:tc>
          <w:tcPr>
            <w:tcW w:w="1480" w:type="dxa"/>
            <w:tcBorders>
              <w:top w:val="nil"/>
              <w:left w:val="nil"/>
              <w:bottom w:val="single" w:sz="4" w:space="0" w:color="auto"/>
              <w:right w:val="single" w:sz="4" w:space="0" w:color="auto"/>
            </w:tcBorders>
            <w:shd w:val="clear" w:color="auto" w:fill="auto"/>
            <w:noWrap/>
            <w:vAlign w:val="bottom"/>
            <w:hideMark/>
          </w:tcPr>
          <w:p w14:paraId="1703EAA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C4E2559" w14:textId="77777777" w:rsidR="00C0400F" w:rsidRPr="00161EDC" w:rsidRDefault="00C0400F" w:rsidP="002B2580">
            <w:pPr>
              <w:rPr>
                <w:rFonts w:ascii="Arial" w:hAnsi="Arial" w:cs="Arial"/>
                <w:sz w:val="20"/>
              </w:rPr>
            </w:pPr>
            <w:r w:rsidRPr="00161EDC">
              <w:rPr>
                <w:rFonts w:ascii="Arial" w:hAnsi="Arial" w:cs="Arial"/>
                <w:sz w:val="20"/>
              </w:rPr>
              <w:t>Stará Brnianska</w:t>
            </w:r>
          </w:p>
        </w:tc>
        <w:tc>
          <w:tcPr>
            <w:tcW w:w="1122" w:type="dxa"/>
            <w:tcBorders>
              <w:top w:val="nil"/>
              <w:left w:val="nil"/>
              <w:bottom w:val="single" w:sz="4" w:space="0" w:color="auto"/>
              <w:right w:val="single" w:sz="4" w:space="0" w:color="auto"/>
            </w:tcBorders>
            <w:shd w:val="clear" w:color="auto" w:fill="FFFF00"/>
            <w:noWrap/>
            <w:vAlign w:val="bottom"/>
          </w:tcPr>
          <w:p w14:paraId="2CFB738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8C556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3B5AD02" w14:textId="77777777" w:rsidR="00C0400F" w:rsidRPr="00161EDC" w:rsidRDefault="00C0400F" w:rsidP="002B2580">
            <w:pPr>
              <w:jc w:val="right"/>
              <w:rPr>
                <w:rFonts w:ascii="Arial CE" w:hAnsi="Arial CE" w:cs="Calibri"/>
                <w:sz w:val="20"/>
              </w:rPr>
            </w:pPr>
          </w:p>
        </w:tc>
      </w:tr>
      <w:tr w:rsidR="00C0400F" w:rsidRPr="00161EDC" w14:paraId="3B3A85C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7B3FE7" w14:textId="77777777" w:rsidR="00C0400F" w:rsidRPr="00161EDC" w:rsidRDefault="00C0400F" w:rsidP="002B2580">
            <w:pPr>
              <w:rPr>
                <w:rFonts w:ascii="Arial" w:hAnsi="Arial" w:cs="Arial"/>
                <w:b/>
                <w:bCs/>
                <w:sz w:val="20"/>
              </w:rPr>
            </w:pPr>
            <w:r w:rsidRPr="00161EDC">
              <w:rPr>
                <w:rFonts w:ascii="Arial" w:hAnsi="Arial" w:cs="Arial"/>
                <w:b/>
                <w:bCs/>
                <w:sz w:val="20"/>
              </w:rPr>
              <w:t>Brnianska</w:t>
            </w:r>
          </w:p>
        </w:tc>
        <w:tc>
          <w:tcPr>
            <w:tcW w:w="649" w:type="dxa"/>
            <w:tcBorders>
              <w:top w:val="nil"/>
              <w:left w:val="nil"/>
              <w:bottom w:val="single" w:sz="4" w:space="0" w:color="auto"/>
              <w:right w:val="single" w:sz="4" w:space="0" w:color="auto"/>
            </w:tcBorders>
            <w:shd w:val="clear" w:color="auto" w:fill="auto"/>
            <w:noWrap/>
            <w:vAlign w:val="bottom"/>
            <w:hideMark/>
          </w:tcPr>
          <w:p w14:paraId="494F50B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02D8677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3069BD8" w14:textId="77777777" w:rsidR="00C0400F" w:rsidRPr="00161EDC" w:rsidRDefault="00C0400F" w:rsidP="002B2580">
            <w:pPr>
              <w:jc w:val="right"/>
              <w:rPr>
                <w:rFonts w:ascii="Arial" w:hAnsi="Arial" w:cs="Arial"/>
                <w:sz w:val="20"/>
              </w:rPr>
            </w:pPr>
            <w:r w:rsidRPr="00161EDC">
              <w:rPr>
                <w:rFonts w:ascii="Arial" w:hAnsi="Arial" w:cs="Arial"/>
                <w:sz w:val="20"/>
              </w:rPr>
              <w:t>1 795,38</w:t>
            </w:r>
          </w:p>
        </w:tc>
        <w:tc>
          <w:tcPr>
            <w:tcW w:w="1480" w:type="dxa"/>
            <w:tcBorders>
              <w:top w:val="nil"/>
              <w:left w:val="nil"/>
              <w:bottom w:val="single" w:sz="4" w:space="0" w:color="auto"/>
              <w:right w:val="single" w:sz="4" w:space="0" w:color="auto"/>
            </w:tcBorders>
            <w:shd w:val="clear" w:color="auto" w:fill="auto"/>
            <w:noWrap/>
            <w:vAlign w:val="bottom"/>
            <w:hideMark/>
          </w:tcPr>
          <w:p w14:paraId="6F95963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B0D0A3" w14:textId="77777777" w:rsidR="00C0400F" w:rsidRPr="00161EDC" w:rsidRDefault="00C0400F" w:rsidP="002B2580">
            <w:pPr>
              <w:rPr>
                <w:rFonts w:ascii="Arial" w:hAnsi="Arial" w:cs="Arial"/>
                <w:sz w:val="20"/>
              </w:rPr>
            </w:pPr>
            <w:r w:rsidRPr="00161EDC">
              <w:rPr>
                <w:rFonts w:ascii="Arial" w:hAnsi="Arial" w:cs="Arial"/>
                <w:sz w:val="20"/>
              </w:rPr>
              <w:t>Brnianska</w:t>
            </w:r>
          </w:p>
        </w:tc>
        <w:tc>
          <w:tcPr>
            <w:tcW w:w="1122" w:type="dxa"/>
            <w:tcBorders>
              <w:top w:val="nil"/>
              <w:left w:val="nil"/>
              <w:bottom w:val="single" w:sz="4" w:space="0" w:color="auto"/>
              <w:right w:val="single" w:sz="4" w:space="0" w:color="auto"/>
            </w:tcBorders>
            <w:shd w:val="clear" w:color="auto" w:fill="FFFF00"/>
            <w:noWrap/>
            <w:vAlign w:val="bottom"/>
          </w:tcPr>
          <w:p w14:paraId="1240E57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EAEECE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C427DF" w14:textId="77777777" w:rsidR="00C0400F" w:rsidRPr="00161EDC" w:rsidRDefault="00C0400F" w:rsidP="002B2580">
            <w:pPr>
              <w:jc w:val="right"/>
              <w:rPr>
                <w:rFonts w:ascii="Arial CE" w:hAnsi="Arial CE" w:cs="Calibri"/>
                <w:sz w:val="20"/>
              </w:rPr>
            </w:pPr>
          </w:p>
        </w:tc>
      </w:tr>
      <w:tr w:rsidR="00C0400F" w:rsidRPr="00161EDC" w14:paraId="439FAF4A"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F2C09F9"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Cesta na Červený most</w:t>
            </w:r>
          </w:p>
        </w:tc>
        <w:tc>
          <w:tcPr>
            <w:tcW w:w="649" w:type="dxa"/>
            <w:tcBorders>
              <w:top w:val="nil"/>
              <w:left w:val="nil"/>
              <w:bottom w:val="single" w:sz="4" w:space="0" w:color="auto"/>
              <w:right w:val="single" w:sz="4" w:space="0" w:color="auto"/>
            </w:tcBorders>
            <w:shd w:val="clear" w:color="auto" w:fill="auto"/>
            <w:noWrap/>
            <w:vAlign w:val="bottom"/>
            <w:hideMark/>
          </w:tcPr>
          <w:p w14:paraId="67878300"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4B9864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60D4CA" w14:textId="77777777" w:rsidR="00C0400F" w:rsidRPr="00161EDC" w:rsidRDefault="00C0400F" w:rsidP="002B2580">
            <w:pPr>
              <w:jc w:val="right"/>
              <w:rPr>
                <w:rFonts w:ascii="Arial" w:hAnsi="Arial" w:cs="Arial"/>
                <w:sz w:val="20"/>
              </w:rPr>
            </w:pPr>
            <w:r w:rsidRPr="00161EDC">
              <w:rPr>
                <w:rFonts w:ascii="Arial" w:hAnsi="Arial" w:cs="Arial"/>
                <w:sz w:val="20"/>
              </w:rPr>
              <w:t>719,89</w:t>
            </w:r>
          </w:p>
        </w:tc>
        <w:tc>
          <w:tcPr>
            <w:tcW w:w="1480" w:type="dxa"/>
            <w:tcBorders>
              <w:top w:val="nil"/>
              <w:left w:val="nil"/>
              <w:bottom w:val="single" w:sz="4" w:space="0" w:color="auto"/>
              <w:right w:val="single" w:sz="4" w:space="0" w:color="auto"/>
            </w:tcBorders>
            <w:shd w:val="clear" w:color="auto" w:fill="auto"/>
            <w:noWrap/>
            <w:vAlign w:val="bottom"/>
            <w:hideMark/>
          </w:tcPr>
          <w:p w14:paraId="59D02D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26B01DE" w14:textId="77777777" w:rsidR="00C0400F" w:rsidRPr="00161EDC" w:rsidRDefault="00C0400F" w:rsidP="002B2580">
            <w:pPr>
              <w:rPr>
                <w:rFonts w:ascii="Arial" w:hAnsi="Arial" w:cs="Arial"/>
                <w:sz w:val="20"/>
              </w:rPr>
            </w:pPr>
            <w:r w:rsidRPr="00161EDC">
              <w:rPr>
                <w:rFonts w:ascii="Arial" w:hAnsi="Arial" w:cs="Arial"/>
                <w:sz w:val="20"/>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7E336AA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8E792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5CBB9B2" w14:textId="77777777" w:rsidR="00C0400F" w:rsidRPr="00161EDC" w:rsidRDefault="00C0400F" w:rsidP="002B2580">
            <w:pPr>
              <w:jc w:val="right"/>
              <w:rPr>
                <w:rFonts w:ascii="Arial CE" w:hAnsi="Arial CE" w:cs="Calibri"/>
                <w:sz w:val="20"/>
              </w:rPr>
            </w:pPr>
          </w:p>
        </w:tc>
      </w:tr>
      <w:tr w:rsidR="00C0400F" w:rsidRPr="00161EDC" w14:paraId="4E08F9B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0148A9D" w14:textId="77777777" w:rsidR="00C0400F" w:rsidRPr="00161EDC" w:rsidRDefault="00C0400F" w:rsidP="002B2580">
            <w:pPr>
              <w:rPr>
                <w:rFonts w:ascii="Arial" w:hAnsi="Arial" w:cs="Arial"/>
                <w:b/>
                <w:bCs/>
                <w:sz w:val="20"/>
              </w:rPr>
            </w:pPr>
            <w:r w:rsidRPr="00161EDC">
              <w:rPr>
                <w:rFonts w:ascii="Arial" w:hAnsi="Arial" w:cs="Arial"/>
                <w:b/>
                <w:bCs/>
                <w:sz w:val="20"/>
              </w:rPr>
              <w:t>Cesta na Červený most</w:t>
            </w:r>
          </w:p>
        </w:tc>
        <w:tc>
          <w:tcPr>
            <w:tcW w:w="649" w:type="dxa"/>
            <w:tcBorders>
              <w:top w:val="nil"/>
              <w:left w:val="nil"/>
              <w:bottom w:val="single" w:sz="4" w:space="0" w:color="auto"/>
              <w:right w:val="single" w:sz="4" w:space="0" w:color="auto"/>
            </w:tcBorders>
            <w:shd w:val="clear" w:color="auto" w:fill="auto"/>
            <w:noWrap/>
            <w:vAlign w:val="bottom"/>
            <w:hideMark/>
          </w:tcPr>
          <w:p w14:paraId="0F1695FC"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70849C1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A6428DF" w14:textId="77777777" w:rsidR="00C0400F" w:rsidRPr="00161EDC" w:rsidRDefault="00C0400F" w:rsidP="002B2580">
            <w:pPr>
              <w:jc w:val="right"/>
              <w:rPr>
                <w:rFonts w:ascii="Arial" w:hAnsi="Arial" w:cs="Arial"/>
                <w:sz w:val="20"/>
              </w:rPr>
            </w:pPr>
            <w:r w:rsidRPr="00161EDC">
              <w:rPr>
                <w:rFonts w:ascii="Arial" w:hAnsi="Arial" w:cs="Arial"/>
                <w:sz w:val="20"/>
              </w:rPr>
              <w:t>371,61</w:t>
            </w:r>
          </w:p>
        </w:tc>
        <w:tc>
          <w:tcPr>
            <w:tcW w:w="1480" w:type="dxa"/>
            <w:tcBorders>
              <w:top w:val="nil"/>
              <w:left w:val="nil"/>
              <w:bottom w:val="single" w:sz="4" w:space="0" w:color="auto"/>
              <w:right w:val="single" w:sz="4" w:space="0" w:color="auto"/>
            </w:tcBorders>
            <w:shd w:val="clear" w:color="auto" w:fill="auto"/>
            <w:noWrap/>
            <w:vAlign w:val="bottom"/>
            <w:hideMark/>
          </w:tcPr>
          <w:p w14:paraId="5F80ADA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93CEAA" w14:textId="77777777" w:rsidR="00C0400F" w:rsidRPr="00161EDC" w:rsidRDefault="00C0400F" w:rsidP="002B2580">
            <w:pPr>
              <w:rPr>
                <w:rFonts w:ascii="Arial" w:hAnsi="Arial" w:cs="Arial"/>
                <w:sz w:val="20"/>
              </w:rPr>
            </w:pPr>
            <w:r w:rsidRPr="00161EDC">
              <w:rPr>
                <w:rFonts w:ascii="Arial" w:hAnsi="Arial" w:cs="Arial"/>
                <w:sz w:val="20"/>
              </w:rPr>
              <w:t>Cesta na Červený most</w:t>
            </w:r>
          </w:p>
        </w:tc>
        <w:tc>
          <w:tcPr>
            <w:tcW w:w="1122" w:type="dxa"/>
            <w:tcBorders>
              <w:top w:val="nil"/>
              <w:left w:val="nil"/>
              <w:bottom w:val="single" w:sz="4" w:space="0" w:color="auto"/>
              <w:right w:val="single" w:sz="4" w:space="0" w:color="auto"/>
            </w:tcBorders>
            <w:shd w:val="clear" w:color="auto" w:fill="FFFF00"/>
            <w:noWrap/>
            <w:vAlign w:val="bottom"/>
          </w:tcPr>
          <w:p w14:paraId="4F6C438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67378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DC9492D" w14:textId="77777777" w:rsidR="00C0400F" w:rsidRPr="00161EDC" w:rsidRDefault="00C0400F" w:rsidP="002B2580">
            <w:pPr>
              <w:jc w:val="right"/>
              <w:rPr>
                <w:rFonts w:ascii="Arial CE" w:hAnsi="Arial CE" w:cs="Calibri"/>
                <w:sz w:val="20"/>
              </w:rPr>
            </w:pPr>
          </w:p>
        </w:tc>
      </w:tr>
      <w:tr w:rsidR="00C0400F" w:rsidRPr="00161EDC" w14:paraId="425636F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61E948" w14:textId="77777777" w:rsidR="00C0400F" w:rsidRPr="00161EDC" w:rsidRDefault="00C0400F" w:rsidP="002B2580">
            <w:pPr>
              <w:rPr>
                <w:rFonts w:ascii="Arial" w:hAnsi="Arial" w:cs="Arial"/>
                <w:b/>
                <w:bCs/>
                <w:sz w:val="20"/>
              </w:rPr>
            </w:pPr>
            <w:r w:rsidRPr="00161EDC">
              <w:rPr>
                <w:rFonts w:ascii="Arial" w:hAnsi="Arial" w:cs="Arial"/>
                <w:b/>
                <w:bCs/>
                <w:sz w:val="20"/>
              </w:rPr>
              <w:t>Pražská</w:t>
            </w:r>
          </w:p>
        </w:tc>
        <w:tc>
          <w:tcPr>
            <w:tcW w:w="649" w:type="dxa"/>
            <w:tcBorders>
              <w:top w:val="nil"/>
              <w:left w:val="nil"/>
              <w:bottom w:val="single" w:sz="4" w:space="0" w:color="auto"/>
              <w:right w:val="single" w:sz="4" w:space="0" w:color="auto"/>
            </w:tcBorders>
            <w:shd w:val="clear" w:color="auto" w:fill="auto"/>
            <w:noWrap/>
            <w:vAlign w:val="bottom"/>
            <w:hideMark/>
          </w:tcPr>
          <w:p w14:paraId="4C3F414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31B81DA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F558559" w14:textId="77777777" w:rsidR="00C0400F" w:rsidRPr="00161EDC" w:rsidRDefault="00C0400F" w:rsidP="002B2580">
            <w:pPr>
              <w:jc w:val="right"/>
              <w:rPr>
                <w:rFonts w:ascii="Arial" w:hAnsi="Arial" w:cs="Arial"/>
                <w:sz w:val="20"/>
              </w:rPr>
            </w:pPr>
            <w:r w:rsidRPr="00161EDC">
              <w:rPr>
                <w:rFonts w:ascii="Arial" w:hAnsi="Arial" w:cs="Arial"/>
                <w:sz w:val="20"/>
              </w:rPr>
              <w:t>863,32</w:t>
            </w:r>
          </w:p>
        </w:tc>
        <w:tc>
          <w:tcPr>
            <w:tcW w:w="1480" w:type="dxa"/>
            <w:tcBorders>
              <w:top w:val="nil"/>
              <w:left w:val="nil"/>
              <w:bottom w:val="single" w:sz="4" w:space="0" w:color="auto"/>
              <w:right w:val="single" w:sz="4" w:space="0" w:color="auto"/>
            </w:tcBorders>
            <w:shd w:val="clear" w:color="auto" w:fill="auto"/>
            <w:noWrap/>
            <w:vAlign w:val="bottom"/>
            <w:hideMark/>
          </w:tcPr>
          <w:p w14:paraId="0EE99BB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306D8F3" w14:textId="77777777" w:rsidR="00C0400F" w:rsidRPr="00161EDC" w:rsidRDefault="00C0400F" w:rsidP="002B2580">
            <w:pPr>
              <w:rPr>
                <w:rFonts w:ascii="Arial" w:hAnsi="Arial" w:cs="Arial"/>
                <w:sz w:val="20"/>
              </w:rPr>
            </w:pPr>
            <w:r w:rsidRPr="00161EDC">
              <w:rPr>
                <w:rFonts w:ascii="Arial" w:hAnsi="Arial" w:cs="Arial"/>
                <w:sz w:val="20"/>
              </w:rPr>
              <w:t>Pražská</w:t>
            </w:r>
          </w:p>
        </w:tc>
        <w:tc>
          <w:tcPr>
            <w:tcW w:w="1122" w:type="dxa"/>
            <w:tcBorders>
              <w:top w:val="nil"/>
              <w:left w:val="nil"/>
              <w:bottom w:val="single" w:sz="4" w:space="0" w:color="auto"/>
              <w:right w:val="single" w:sz="4" w:space="0" w:color="auto"/>
            </w:tcBorders>
            <w:shd w:val="clear" w:color="auto" w:fill="FFFF00"/>
            <w:noWrap/>
            <w:vAlign w:val="bottom"/>
          </w:tcPr>
          <w:p w14:paraId="28BDC1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2B8732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259872" w14:textId="77777777" w:rsidR="00C0400F" w:rsidRPr="00161EDC" w:rsidRDefault="00C0400F" w:rsidP="002B2580">
            <w:pPr>
              <w:jc w:val="right"/>
              <w:rPr>
                <w:rFonts w:ascii="Arial CE" w:hAnsi="Arial CE" w:cs="Calibri"/>
                <w:sz w:val="20"/>
              </w:rPr>
            </w:pPr>
          </w:p>
        </w:tc>
      </w:tr>
      <w:tr w:rsidR="00C0400F" w:rsidRPr="00161EDC" w14:paraId="2DD21F9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0885F22" w14:textId="77777777" w:rsidR="00C0400F" w:rsidRPr="00161EDC" w:rsidRDefault="00C0400F" w:rsidP="002B2580">
            <w:pPr>
              <w:rPr>
                <w:rFonts w:ascii="Arial" w:hAnsi="Arial" w:cs="Arial"/>
                <w:b/>
                <w:bCs/>
                <w:sz w:val="20"/>
              </w:rPr>
            </w:pPr>
            <w:r w:rsidRPr="00161EDC">
              <w:rPr>
                <w:rFonts w:ascii="Arial" w:hAnsi="Arial" w:cs="Arial"/>
                <w:b/>
                <w:bCs/>
                <w:sz w:val="20"/>
              </w:rPr>
              <w:t>Pražská</w:t>
            </w:r>
          </w:p>
        </w:tc>
        <w:tc>
          <w:tcPr>
            <w:tcW w:w="649" w:type="dxa"/>
            <w:tcBorders>
              <w:top w:val="nil"/>
              <w:left w:val="nil"/>
              <w:bottom w:val="single" w:sz="4" w:space="0" w:color="auto"/>
              <w:right w:val="single" w:sz="4" w:space="0" w:color="auto"/>
            </w:tcBorders>
            <w:shd w:val="clear" w:color="auto" w:fill="auto"/>
            <w:noWrap/>
            <w:vAlign w:val="bottom"/>
            <w:hideMark/>
          </w:tcPr>
          <w:p w14:paraId="0AB638F4"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0BB3927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0638C2" w14:textId="77777777" w:rsidR="00C0400F" w:rsidRPr="00161EDC" w:rsidRDefault="00C0400F" w:rsidP="002B2580">
            <w:pPr>
              <w:jc w:val="right"/>
              <w:rPr>
                <w:rFonts w:ascii="Arial" w:hAnsi="Arial" w:cs="Arial"/>
                <w:sz w:val="20"/>
              </w:rPr>
            </w:pPr>
            <w:r w:rsidRPr="00161EDC">
              <w:rPr>
                <w:rFonts w:ascii="Arial" w:hAnsi="Arial" w:cs="Arial"/>
                <w:sz w:val="20"/>
              </w:rPr>
              <w:t>2 463,57</w:t>
            </w:r>
          </w:p>
        </w:tc>
        <w:tc>
          <w:tcPr>
            <w:tcW w:w="1480" w:type="dxa"/>
            <w:tcBorders>
              <w:top w:val="nil"/>
              <w:left w:val="nil"/>
              <w:bottom w:val="single" w:sz="4" w:space="0" w:color="auto"/>
              <w:right w:val="single" w:sz="4" w:space="0" w:color="auto"/>
            </w:tcBorders>
            <w:shd w:val="clear" w:color="auto" w:fill="auto"/>
            <w:noWrap/>
            <w:vAlign w:val="bottom"/>
            <w:hideMark/>
          </w:tcPr>
          <w:p w14:paraId="20BC26A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24CC3F" w14:textId="77777777" w:rsidR="00C0400F" w:rsidRPr="00161EDC" w:rsidRDefault="00C0400F" w:rsidP="002B2580">
            <w:pPr>
              <w:rPr>
                <w:rFonts w:ascii="Arial" w:hAnsi="Arial" w:cs="Arial"/>
                <w:sz w:val="20"/>
              </w:rPr>
            </w:pPr>
            <w:r w:rsidRPr="00161EDC">
              <w:rPr>
                <w:rFonts w:ascii="Arial" w:hAnsi="Arial" w:cs="Arial"/>
                <w:sz w:val="20"/>
              </w:rPr>
              <w:t>Pražská</w:t>
            </w:r>
          </w:p>
        </w:tc>
        <w:tc>
          <w:tcPr>
            <w:tcW w:w="1122" w:type="dxa"/>
            <w:tcBorders>
              <w:top w:val="nil"/>
              <w:left w:val="nil"/>
              <w:bottom w:val="single" w:sz="4" w:space="0" w:color="auto"/>
              <w:right w:val="single" w:sz="4" w:space="0" w:color="auto"/>
            </w:tcBorders>
            <w:shd w:val="clear" w:color="auto" w:fill="FFFF00"/>
            <w:noWrap/>
            <w:vAlign w:val="bottom"/>
          </w:tcPr>
          <w:p w14:paraId="37BC7CB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09696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51D3DA0" w14:textId="77777777" w:rsidR="00C0400F" w:rsidRPr="00161EDC" w:rsidRDefault="00C0400F" w:rsidP="002B2580">
            <w:pPr>
              <w:jc w:val="right"/>
              <w:rPr>
                <w:rFonts w:ascii="Arial CE" w:hAnsi="Arial CE" w:cs="Calibri"/>
                <w:sz w:val="20"/>
              </w:rPr>
            </w:pPr>
          </w:p>
        </w:tc>
      </w:tr>
      <w:tr w:rsidR="00C0400F" w:rsidRPr="00161EDC" w14:paraId="484A8EA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1265A7" w14:textId="77777777" w:rsidR="00C0400F" w:rsidRPr="00161EDC" w:rsidRDefault="00C0400F" w:rsidP="002B2580">
            <w:pPr>
              <w:rPr>
                <w:rFonts w:ascii="Arial" w:hAnsi="Arial" w:cs="Arial"/>
                <w:b/>
                <w:bCs/>
                <w:sz w:val="20"/>
              </w:rPr>
            </w:pPr>
            <w:r w:rsidRPr="00161EDC">
              <w:rPr>
                <w:rFonts w:ascii="Arial" w:hAnsi="Arial" w:cs="Arial"/>
                <w:b/>
                <w:bCs/>
                <w:sz w:val="20"/>
              </w:rPr>
              <w:t>Pri Suchom mlyne</w:t>
            </w:r>
          </w:p>
        </w:tc>
        <w:tc>
          <w:tcPr>
            <w:tcW w:w="649" w:type="dxa"/>
            <w:tcBorders>
              <w:top w:val="nil"/>
              <w:left w:val="nil"/>
              <w:bottom w:val="single" w:sz="4" w:space="0" w:color="auto"/>
              <w:right w:val="single" w:sz="4" w:space="0" w:color="auto"/>
            </w:tcBorders>
            <w:shd w:val="clear" w:color="auto" w:fill="auto"/>
            <w:noWrap/>
            <w:vAlign w:val="bottom"/>
            <w:hideMark/>
          </w:tcPr>
          <w:p w14:paraId="69D29F4B"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035E22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E32C1B3" w14:textId="77777777" w:rsidR="00C0400F" w:rsidRPr="00161EDC" w:rsidRDefault="00C0400F" w:rsidP="002B2580">
            <w:pPr>
              <w:jc w:val="right"/>
              <w:rPr>
                <w:rFonts w:ascii="Arial" w:hAnsi="Arial" w:cs="Arial"/>
                <w:sz w:val="20"/>
              </w:rPr>
            </w:pPr>
            <w:r w:rsidRPr="00161EDC">
              <w:rPr>
                <w:rFonts w:ascii="Arial" w:hAnsi="Arial" w:cs="Arial"/>
                <w:sz w:val="20"/>
              </w:rPr>
              <w:t>2 259,75</w:t>
            </w:r>
          </w:p>
        </w:tc>
        <w:tc>
          <w:tcPr>
            <w:tcW w:w="1480" w:type="dxa"/>
            <w:tcBorders>
              <w:top w:val="nil"/>
              <w:left w:val="nil"/>
              <w:bottom w:val="single" w:sz="4" w:space="0" w:color="auto"/>
              <w:right w:val="single" w:sz="4" w:space="0" w:color="auto"/>
            </w:tcBorders>
            <w:shd w:val="clear" w:color="auto" w:fill="auto"/>
            <w:noWrap/>
            <w:vAlign w:val="bottom"/>
            <w:hideMark/>
          </w:tcPr>
          <w:p w14:paraId="3C3DB25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EF83EE" w14:textId="77777777" w:rsidR="00C0400F" w:rsidRPr="00161EDC" w:rsidRDefault="00C0400F" w:rsidP="002B2580">
            <w:pPr>
              <w:rPr>
                <w:rFonts w:ascii="Arial" w:hAnsi="Arial" w:cs="Arial"/>
                <w:sz w:val="20"/>
              </w:rPr>
            </w:pPr>
            <w:r w:rsidRPr="00161EDC">
              <w:rPr>
                <w:rFonts w:ascii="Arial" w:hAnsi="Arial" w:cs="Arial"/>
                <w:sz w:val="20"/>
              </w:rPr>
              <w:t>Pri Suchom mlyne</w:t>
            </w:r>
          </w:p>
        </w:tc>
        <w:tc>
          <w:tcPr>
            <w:tcW w:w="1122" w:type="dxa"/>
            <w:tcBorders>
              <w:top w:val="nil"/>
              <w:left w:val="nil"/>
              <w:bottom w:val="single" w:sz="4" w:space="0" w:color="auto"/>
              <w:right w:val="single" w:sz="4" w:space="0" w:color="auto"/>
            </w:tcBorders>
            <w:shd w:val="clear" w:color="auto" w:fill="FFFF00"/>
            <w:noWrap/>
            <w:vAlign w:val="bottom"/>
          </w:tcPr>
          <w:p w14:paraId="70A5108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773D4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476453B" w14:textId="77777777" w:rsidR="00C0400F" w:rsidRPr="00161EDC" w:rsidRDefault="00C0400F" w:rsidP="002B2580">
            <w:pPr>
              <w:jc w:val="right"/>
              <w:rPr>
                <w:rFonts w:ascii="Arial CE" w:hAnsi="Arial CE" w:cs="Calibri"/>
                <w:sz w:val="20"/>
              </w:rPr>
            </w:pPr>
          </w:p>
        </w:tc>
      </w:tr>
      <w:tr w:rsidR="00C0400F" w:rsidRPr="00161EDC" w14:paraId="4A59485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4F4234" w14:textId="77777777" w:rsidR="00C0400F" w:rsidRPr="00161EDC" w:rsidRDefault="00C0400F" w:rsidP="002B2580">
            <w:pPr>
              <w:rPr>
                <w:rFonts w:ascii="Arial" w:hAnsi="Arial" w:cs="Arial"/>
                <w:b/>
                <w:bCs/>
                <w:sz w:val="20"/>
              </w:rPr>
            </w:pPr>
            <w:r w:rsidRPr="00161EDC">
              <w:rPr>
                <w:rFonts w:ascii="Arial" w:hAnsi="Arial" w:cs="Arial"/>
                <w:b/>
                <w:bCs/>
                <w:sz w:val="20"/>
              </w:rPr>
              <w:t>Šancová</w:t>
            </w:r>
          </w:p>
        </w:tc>
        <w:tc>
          <w:tcPr>
            <w:tcW w:w="649" w:type="dxa"/>
            <w:tcBorders>
              <w:top w:val="nil"/>
              <w:left w:val="nil"/>
              <w:bottom w:val="single" w:sz="4" w:space="0" w:color="auto"/>
              <w:right w:val="single" w:sz="4" w:space="0" w:color="auto"/>
            </w:tcBorders>
            <w:shd w:val="clear" w:color="auto" w:fill="auto"/>
            <w:noWrap/>
            <w:vAlign w:val="bottom"/>
            <w:hideMark/>
          </w:tcPr>
          <w:p w14:paraId="4EABC52B"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2EB7DB4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E636E9B" w14:textId="77777777" w:rsidR="00C0400F" w:rsidRPr="00161EDC" w:rsidRDefault="00C0400F" w:rsidP="002B2580">
            <w:pPr>
              <w:jc w:val="right"/>
              <w:rPr>
                <w:rFonts w:ascii="Arial" w:hAnsi="Arial" w:cs="Arial"/>
                <w:sz w:val="20"/>
              </w:rPr>
            </w:pPr>
            <w:r w:rsidRPr="00161EDC">
              <w:rPr>
                <w:rFonts w:ascii="Arial" w:hAnsi="Arial" w:cs="Arial"/>
                <w:sz w:val="20"/>
              </w:rPr>
              <w:t>4 278,99</w:t>
            </w:r>
          </w:p>
        </w:tc>
        <w:tc>
          <w:tcPr>
            <w:tcW w:w="1480" w:type="dxa"/>
            <w:tcBorders>
              <w:top w:val="nil"/>
              <w:left w:val="nil"/>
              <w:bottom w:val="single" w:sz="4" w:space="0" w:color="auto"/>
              <w:right w:val="single" w:sz="4" w:space="0" w:color="auto"/>
            </w:tcBorders>
            <w:shd w:val="clear" w:color="auto" w:fill="auto"/>
            <w:noWrap/>
            <w:vAlign w:val="bottom"/>
            <w:hideMark/>
          </w:tcPr>
          <w:p w14:paraId="2797254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C7DB6A8" w14:textId="77777777" w:rsidR="00C0400F" w:rsidRPr="00161EDC" w:rsidRDefault="00C0400F" w:rsidP="002B2580">
            <w:pPr>
              <w:rPr>
                <w:rFonts w:ascii="Arial" w:hAnsi="Arial" w:cs="Arial"/>
                <w:sz w:val="20"/>
              </w:rPr>
            </w:pPr>
            <w:r w:rsidRPr="00161EDC">
              <w:rPr>
                <w:rFonts w:ascii="Arial" w:hAnsi="Arial" w:cs="Arial"/>
                <w:sz w:val="20"/>
              </w:rPr>
              <w:t>Šancová (od Pražskej po Račianske mýto)</w:t>
            </w:r>
          </w:p>
        </w:tc>
        <w:tc>
          <w:tcPr>
            <w:tcW w:w="1122" w:type="dxa"/>
            <w:tcBorders>
              <w:top w:val="nil"/>
              <w:left w:val="nil"/>
              <w:bottom w:val="single" w:sz="4" w:space="0" w:color="auto"/>
              <w:right w:val="single" w:sz="4" w:space="0" w:color="auto"/>
            </w:tcBorders>
            <w:shd w:val="clear" w:color="auto" w:fill="FFFF00"/>
            <w:noWrap/>
            <w:vAlign w:val="bottom"/>
          </w:tcPr>
          <w:p w14:paraId="2DD54F2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4987D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EEC4D2A" w14:textId="77777777" w:rsidR="00C0400F" w:rsidRPr="00161EDC" w:rsidRDefault="00C0400F" w:rsidP="002B2580">
            <w:pPr>
              <w:jc w:val="right"/>
              <w:rPr>
                <w:rFonts w:ascii="Arial CE" w:hAnsi="Arial CE" w:cs="Calibri"/>
                <w:sz w:val="20"/>
              </w:rPr>
            </w:pPr>
          </w:p>
        </w:tc>
      </w:tr>
      <w:tr w:rsidR="00C0400F" w:rsidRPr="00161EDC" w14:paraId="3B83699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39ADE3" w14:textId="77777777" w:rsidR="00C0400F" w:rsidRPr="00161EDC" w:rsidRDefault="00C0400F" w:rsidP="002B2580">
            <w:pPr>
              <w:rPr>
                <w:rFonts w:ascii="Arial" w:hAnsi="Arial" w:cs="Arial"/>
                <w:b/>
                <w:bCs/>
                <w:sz w:val="20"/>
              </w:rPr>
            </w:pPr>
            <w:r w:rsidRPr="00161EDC">
              <w:rPr>
                <w:rFonts w:ascii="Arial" w:hAnsi="Arial" w:cs="Arial"/>
                <w:b/>
                <w:bCs/>
                <w:sz w:val="20"/>
              </w:rPr>
              <w:t>Šancová</w:t>
            </w:r>
          </w:p>
        </w:tc>
        <w:tc>
          <w:tcPr>
            <w:tcW w:w="649" w:type="dxa"/>
            <w:tcBorders>
              <w:top w:val="nil"/>
              <w:left w:val="nil"/>
              <w:bottom w:val="single" w:sz="4" w:space="0" w:color="auto"/>
              <w:right w:val="single" w:sz="4" w:space="0" w:color="auto"/>
            </w:tcBorders>
            <w:shd w:val="clear" w:color="auto" w:fill="auto"/>
            <w:noWrap/>
            <w:vAlign w:val="bottom"/>
            <w:hideMark/>
          </w:tcPr>
          <w:p w14:paraId="65D0CDB5"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1670765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378BC6C" w14:textId="77777777" w:rsidR="00C0400F" w:rsidRPr="00161EDC" w:rsidRDefault="00C0400F" w:rsidP="002B2580">
            <w:pPr>
              <w:jc w:val="right"/>
              <w:rPr>
                <w:rFonts w:ascii="Arial" w:hAnsi="Arial" w:cs="Arial"/>
                <w:sz w:val="20"/>
              </w:rPr>
            </w:pPr>
            <w:r w:rsidRPr="00161EDC">
              <w:rPr>
                <w:rFonts w:ascii="Arial" w:hAnsi="Arial" w:cs="Arial"/>
                <w:sz w:val="20"/>
              </w:rPr>
              <w:t>2 783,03</w:t>
            </w:r>
          </w:p>
        </w:tc>
        <w:tc>
          <w:tcPr>
            <w:tcW w:w="1480" w:type="dxa"/>
            <w:tcBorders>
              <w:top w:val="nil"/>
              <w:left w:val="nil"/>
              <w:bottom w:val="single" w:sz="4" w:space="0" w:color="auto"/>
              <w:right w:val="single" w:sz="4" w:space="0" w:color="auto"/>
            </w:tcBorders>
            <w:shd w:val="clear" w:color="auto" w:fill="auto"/>
            <w:noWrap/>
            <w:vAlign w:val="bottom"/>
            <w:hideMark/>
          </w:tcPr>
          <w:p w14:paraId="79E16CB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15E2C8" w14:textId="77777777" w:rsidR="00C0400F" w:rsidRPr="00161EDC" w:rsidRDefault="00C0400F" w:rsidP="002B2580">
            <w:pPr>
              <w:rPr>
                <w:rFonts w:ascii="Arial" w:hAnsi="Arial" w:cs="Arial"/>
                <w:sz w:val="20"/>
              </w:rPr>
            </w:pPr>
            <w:r w:rsidRPr="00161EDC">
              <w:rPr>
                <w:rFonts w:ascii="Arial" w:hAnsi="Arial" w:cs="Arial"/>
                <w:sz w:val="20"/>
              </w:rPr>
              <w:t>Šancová (od Pražskej po Račianske mýto)</w:t>
            </w:r>
          </w:p>
        </w:tc>
        <w:tc>
          <w:tcPr>
            <w:tcW w:w="1122" w:type="dxa"/>
            <w:tcBorders>
              <w:top w:val="nil"/>
              <w:left w:val="nil"/>
              <w:bottom w:val="single" w:sz="4" w:space="0" w:color="auto"/>
              <w:right w:val="single" w:sz="4" w:space="0" w:color="auto"/>
            </w:tcBorders>
            <w:shd w:val="clear" w:color="auto" w:fill="FFFF00"/>
            <w:noWrap/>
            <w:vAlign w:val="bottom"/>
          </w:tcPr>
          <w:p w14:paraId="5AA9F53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3006C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E81FAE7" w14:textId="77777777" w:rsidR="00C0400F" w:rsidRPr="00161EDC" w:rsidRDefault="00C0400F" w:rsidP="002B2580">
            <w:pPr>
              <w:jc w:val="right"/>
              <w:rPr>
                <w:rFonts w:ascii="Arial CE" w:hAnsi="Arial CE" w:cs="Calibri"/>
                <w:sz w:val="20"/>
              </w:rPr>
            </w:pPr>
          </w:p>
        </w:tc>
      </w:tr>
      <w:tr w:rsidR="00C0400F" w:rsidRPr="00161EDC" w14:paraId="7887156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B77122F"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62017BB9"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DF4629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761FE7" w14:textId="77777777" w:rsidR="00C0400F" w:rsidRPr="00161EDC" w:rsidRDefault="00C0400F" w:rsidP="002B2580">
            <w:pPr>
              <w:jc w:val="right"/>
              <w:rPr>
                <w:rFonts w:ascii="Arial" w:hAnsi="Arial" w:cs="Arial"/>
                <w:sz w:val="20"/>
              </w:rPr>
            </w:pPr>
            <w:r w:rsidRPr="00161EDC">
              <w:rPr>
                <w:rFonts w:ascii="Arial" w:hAnsi="Arial" w:cs="Arial"/>
                <w:sz w:val="20"/>
              </w:rPr>
              <w:t>101,90</w:t>
            </w:r>
          </w:p>
        </w:tc>
        <w:tc>
          <w:tcPr>
            <w:tcW w:w="1480" w:type="dxa"/>
            <w:tcBorders>
              <w:top w:val="nil"/>
              <w:left w:val="nil"/>
              <w:bottom w:val="single" w:sz="4" w:space="0" w:color="auto"/>
              <w:right w:val="single" w:sz="4" w:space="0" w:color="auto"/>
            </w:tcBorders>
            <w:shd w:val="clear" w:color="auto" w:fill="auto"/>
            <w:noWrap/>
            <w:vAlign w:val="bottom"/>
            <w:hideMark/>
          </w:tcPr>
          <w:p w14:paraId="75B2C8D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CFDDD5" w14:textId="77777777" w:rsidR="00C0400F" w:rsidRPr="00161EDC" w:rsidRDefault="00C0400F" w:rsidP="002B2580">
            <w:pPr>
              <w:rPr>
                <w:rFonts w:ascii="Arial" w:hAnsi="Arial" w:cs="Arial"/>
                <w:sz w:val="20"/>
              </w:rPr>
            </w:pPr>
            <w:r w:rsidRPr="00161EDC">
              <w:rPr>
                <w:rFonts w:ascii="Arial" w:hAnsi="Arial" w:cs="Arial"/>
                <w:sz w:val="20"/>
              </w:rPr>
              <w:t>Mudroňova - parčík na Radvanskej ul.</w:t>
            </w:r>
          </w:p>
        </w:tc>
        <w:tc>
          <w:tcPr>
            <w:tcW w:w="1122" w:type="dxa"/>
            <w:tcBorders>
              <w:top w:val="nil"/>
              <w:left w:val="nil"/>
              <w:bottom w:val="single" w:sz="4" w:space="0" w:color="auto"/>
              <w:right w:val="single" w:sz="4" w:space="0" w:color="auto"/>
            </w:tcBorders>
            <w:shd w:val="clear" w:color="auto" w:fill="FFFF00"/>
            <w:noWrap/>
            <w:vAlign w:val="bottom"/>
          </w:tcPr>
          <w:p w14:paraId="4F7E2CC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6891740"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44DD23C" w14:textId="77777777" w:rsidR="00C0400F" w:rsidRPr="00161EDC" w:rsidRDefault="00C0400F" w:rsidP="002B2580">
            <w:pPr>
              <w:jc w:val="right"/>
              <w:rPr>
                <w:rFonts w:ascii="Arial CE" w:hAnsi="Arial CE" w:cs="Calibri"/>
                <w:sz w:val="20"/>
              </w:rPr>
            </w:pPr>
          </w:p>
        </w:tc>
      </w:tr>
      <w:tr w:rsidR="00C0400F" w:rsidRPr="00161EDC" w14:paraId="7C80B67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4DB0F7"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4C8AE0C0"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06DD0AA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8EF8263" w14:textId="77777777" w:rsidR="00C0400F" w:rsidRPr="00161EDC" w:rsidRDefault="00C0400F" w:rsidP="002B2580">
            <w:pPr>
              <w:jc w:val="right"/>
              <w:rPr>
                <w:rFonts w:ascii="Arial" w:hAnsi="Arial" w:cs="Arial"/>
                <w:sz w:val="20"/>
              </w:rPr>
            </w:pPr>
            <w:r w:rsidRPr="00161EDC">
              <w:rPr>
                <w:rFonts w:ascii="Arial" w:hAnsi="Arial" w:cs="Arial"/>
                <w:sz w:val="20"/>
              </w:rPr>
              <w:t>245,75</w:t>
            </w:r>
          </w:p>
        </w:tc>
        <w:tc>
          <w:tcPr>
            <w:tcW w:w="1480" w:type="dxa"/>
            <w:tcBorders>
              <w:top w:val="nil"/>
              <w:left w:val="nil"/>
              <w:bottom w:val="single" w:sz="4" w:space="0" w:color="auto"/>
              <w:right w:val="single" w:sz="4" w:space="0" w:color="auto"/>
            </w:tcBorders>
            <w:shd w:val="clear" w:color="auto" w:fill="auto"/>
            <w:noWrap/>
            <w:vAlign w:val="bottom"/>
            <w:hideMark/>
          </w:tcPr>
          <w:p w14:paraId="4769ED4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5BF8F8F" w14:textId="77777777" w:rsidR="00C0400F" w:rsidRPr="00161EDC" w:rsidRDefault="00C0400F" w:rsidP="002B2580">
            <w:pPr>
              <w:rPr>
                <w:rFonts w:ascii="Arial" w:hAnsi="Arial" w:cs="Arial"/>
                <w:sz w:val="20"/>
              </w:rPr>
            </w:pPr>
            <w:r w:rsidRPr="00161EDC">
              <w:rPr>
                <w:rFonts w:ascii="Arial" w:hAnsi="Arial" w:cs="Arial"/>
                <w:sz w:val="20"/>
              </w:rPr>
              <w:t>Palisády nad tunelom</w:t>
            </w:r>
          </w:p>
        </w:tc>
        <w:tc>
          <w:tcPr>
            <w:tcW w:w="1122" w:type="dxa"/>
            <w:tcBorders>
              <w:top w:val="nil"/>
              <w:left w:val="nil"/>
              <w:bottom w:val="single" w:sz="4" w:space="0" w:color="auto"/>
              <w:right w:val="single" w:sz="4" w:space="0" w:color="auto"/>
            </w:tcBorders>
            <w:shd w:val="clear" w:color="auto" w:fill="FFFF00"/>
            <w:noWrap/>
            <w:vAlign w:val="bottom"/>
          </w:tcPr>
          <w:p w14:paraId="60F33C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E6825F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C84C4DA" w14:textId="77777777" w:rsidR="00C0400F" w:rsidRPr="00161EDC" w:rsidRDefault="00C0400F" w:rsidP="002B2580">
            <w:pPr>
              <w:jc w:val="right"/>
              <w:rPr>
                <w:rFonts w:ascii="Arial CE" w:hAnsi="Arial CE" w:cs="Calibri"/>
                <w:sz w:val="20"/>
              </w:rPr>
            </w:pPr>
          </w:p>
        </w:tc>
      </w:tr>
      <w:tr w:rsidR="00C0400F" w:rsidRPr="00161EDC" w14:paraId="7FA895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0E5A456" w14:textId="77777777" w:rsidR="00C0400F" w:rsidRPr="00161EDC" w:rsidRDefault="00C0400F" w:rsidP="002B2580">
            <w:pPr>
              <w:rPr>
                <w:rFonts w:ascii="Arial" w:hAnsi="Arial" w:cs="Arial"/>
                <w:b/>
                <w:bCs/>
                <w:sz w:val="20"/>
              </w:rPr>
            </w:pPr>
            <w:r w:rsidRPr="00161EDC">
              <w:rPr>
                <w:rFonts w:ascii="Arial" w:hAnsi="Arial" w:cs="Arial"/>
                <w:b/>
                <w:bCs/>
                <w:sz w:val="20"/>
              </w:rPr>
              <w:t>Spojná</w:t>
            </w:r>
          </w:p>
        </w:tc>
        <w:tc>
          <w:tcPr>
            <w:tcW w:w="649" w:type="dxa"/>
            <w:tcBorders>
              <w:top w:val="nil"/>
              <w:left w:val="nil"/>
              <w:bottom w:val="single" w:sz="4" w:space="0" w:color="auto"/>
              <w:right w:val="single" w:sz="4" w:space="0" w:color="auto"/>
            </w:tcBorders>
            <w:shd w:val="clear" w:color="auto" w:fill="auto"/>
            <w:noWrap/>
            <w:vAlign w:val="bottom"/>
            <w:hideMark/>
          </w:tcPr>
          <w:p w14:paraId="34DE69A9"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538839F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24435F" w14:textId="77777777" w:rsidR="00C0400F" w:rsidRPr="00161EDC" w:rsidRDefault="00C0400F" w:rsidP="002B2580">
            <w:pPr>
              <w:jc w:val="right"/>
              <w:rPr>
                <w:rFonts w:ascii="Arial" w:hAnsi="Arial" w:cs="Arial"/>
                <w:sz w:val="20"/>
              </w:rPr>
            </w:pPr>
            <w:r w:rsidRPr="00161EDC">
              <w:rPr>
                <w:rFonts w:ascii="Arial" w:hAnsi="Arial" w:cs="Arial"/>
                <w:sz w:val="20"/>
              </w:rPr>
              <w:t>587,71</w:t>
            </w:r>
          </w:p>
        </w:tc>
        <w:tc>
          <w:tcPr>
            <w:tcW w:w="1480" w:type="dxa"/>
            <w:tcBorders>
              <w:top w:val="nil"/>
              <w:left w:val="nil"/>
              <w:bottom w:val="single" w:sz="4" w:space="0" w:color="auto"/>
              <w:right w:val="single" w:sz="4" w:space="0" w:color="auto"/>
            </w:tcBorders>
            <w:shd w:val="clear" w:color="auto" w:fill="auto"/>
            <w:noWrap/>
            <w:vAlign w:val="bottom"/>
            <w:hideMark/>
          </w:tcPr>
          <w:p w14:paraId="0639656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F43513" w14:textId="77777777" w:rsidR="00C0400F" w:rsidRPr="00161EDC" w:rsidRDefault="00C0400F" w:rsidP="002B2580">
            <w:pPr>
              <w:rPr>
                <w:rFonts w:ascii="Arial" w:hAnsi="Arial" w:cs="Arial"/>
                <w:sz w:val="20"/>
              </w:rPr>
            </w:pPr>
            <w:r w:rsidRPr="00161EDC">
              <w:rPr>
                <w:rFonts w:ascii="Arial" w:hAnsi="Arial" w:cs="Arial"/>
                <w:sz w:val="20"/>
              </w:rPr>
              <w:t>Spojná</w:t>
            </w:r>
          </w:p>
        </w:tc>
        <w:tc>
          <w:tcPr>
            <w:tcW w:w="1122" w:type="dxa"/>
            <w:tcBorders>
              <w:top w:val="nil"/>
              <w:left w:val="nil"/>
              <w:bottom w:val="single" w:sz="4" w:space="0" w:color="auto"/>
              <w:right w:val="single" w:sz="4" w:space="0" w:color="auto"/>
            </w:tcBorders>
            <w:shd w:val="clear" w:color="auto" w:fill="FFFF00"/>
            <w:noWrap/>
            <w:vAlign w:val="bottom"/>
          </w:tcPr>
          <w:p w14:paraId="4DA5022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4F78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DC9E0F" w14:textId="77777777" w:rsidR="00C0400F" w:rsidRPr="00161EDC" w:rsidRDefault="00C0400F" w:rsidP="002B2580">
            <w:pPr>
              <w:jc w:val="right"/>
              <w:rPr>
                <w:rFonts w:ascii="Arial CE" w:hAnsi="Arial CE" w:cs="Calibri"/>
                <w:sz w:val="20"/>
              </w:rPr>
            </w:pPr>
          </w:p>
        </w:tc>
      </w:tr>
      <w:tr w:rsidR="00C0400F" w:rsidRPr="00161EDC" w14:paraId="2B8832E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7245AB" w14:textId="77777777" w:rsidR="00C0400F" w:rsidRPr="00161EDC" w:rsidRDefault="00C0400F" w:rsidP="002B2580">
            <w:pPr>
              <w:rPr>
                <w:rFonts w:ascii="Arial" w:hAnsi="Arial" w:cs="Arial"/>
                <w:b/>
                <w:bCs/>
                <w:sz w:val="20"/>
              </w:rPr>
            </w:pPr>
            <w:r w:rsidRPr="00161EDC">
              <w:rPr>
                <w:rFonts w:ascii="Arial" w:hAnsi="Arial" w:cs="Arial"/>
                <w:b/>
                <w:bCs/>
                <w:sz w:val="20"/>
              </w:rPr>
              <w:t>Spojná</w:t>
            </w:r>
          </w:p>
        </w:tc>
        <w:tc>
          <w:tcPr>
            <w:tcW w:w="649" w:type="dxa"/>
            <w:tcBorders>
              <w:top w:val="nil"/>
              <w:left w:val="nil"/>
              <w:bottom w:val="single" w:sz="4" w:space="0" w:color="auto"/>
              <w:right w:val="single" w:sz="4" w:space="0" w:color="auto"/>
            </w:tcBorders>
            <w:shd w:val="clear" w:color="auto" w:fill="auto"/>
            <w:noWrap/>
            <w:vAlign w:val="bottom"/>
            <w:hideMark/>
          </w:tcPr>
          <w:p w14:paraId="17E75204"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2042335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B7F49F" w14:textId="77777777" w:rsidR="00C0400F" w:rsidRPr="00161EDC" w:rsidRDefault="00C0400F" w:rsidP="002B2580">
            <w:pPr>
              <w:jc w:val="right"/>
              <w:rPr>
                <w:rFonts w:ascii="Arial" w:hAnsi="Arial" w:cs="Arial"/>
                <w:sz w:val="20"/>
              </w:rPr>
            </w:pPr>
            <w:r w:rsidRPr="00161EDC">
              <w:rPr>
                <w:rFonts w:ascii="Arial" w:hAnsi="Arial" w:cs="Arial"/>
                <w:sz w:val="20"/>
              </w:rPr>
              <w:t>420,74</w:t>
            </w:r>
          </w:p>
        </w:tc>
        <w:tc>
          <w:tcPr>
            <w:tcW w:w="1480" w:type="dxa"/>
            <w:tcBorders>
              <w:top w:val="nil"/>
              <w:left w:val="nil"/>
              <w:bottom w:val="single" w:sz="4" w:space="0" w:color="auto"/>
              <w:right w:val="single" w:sz="4" w:space="0" w:color="auto"/>
            </w:tcBorders>
            <w:shd w:val="clear" w:color="auto" w:fill="auto"/>
            <w:noWrap/>
            <w:vAlign w:val="bottom"/>
            <w:hideMark/>
          </w:tcPr>
          <w:p w14:paraId="7A30447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8BED951" w14:textId="77777777" w:rsidR="00C0400F" w:rsidRPr="00161EDC" w:rsidRDefault="00C0400F" w:rsidP="002B2580">
            <w:pPr>
              <w:rPr>
                <w:rFonts w:ascii="Arial" w:hAnsi="Arial" w:cs="Arial"/>
                <w:sz w:val="20"/>
              </w:rPr>
            </w:pPr>
            <w:r w:rsidRPr="00161EDC">
              <w:rPr>
                <w:rFonts w:ascii="Arial" w:hAnsi="Arial" w:cs="Arial"/>
                <w:sz w:val="20"/>
              </w:rPr>
              <w:t>Spojná</w:t>
            </w:r>
          </w:p>
        </w:tc>
        <w:tc>
          <w:tcPr>
            <w:tcW w:w="1122" w:type="dxa"/>
            <w:tcBorders>
              <w:top w:val="nil"/>
              <w:left w:val="nil"/>
              <w:bottom w:val="single" w:sz="4" w:space="0" w:color="auto"/>
              <w:right w:val="single" w:sz="4" w:space="0" w:color="auto"/>
            </w:tcBorders>
            <w:shd w:val="clear" w:color="auto" w:fill="FFFF00"/>
            <w:noWrap/>
            <w:vAlign w:val="bottom"/>
          </w:tcPr>
          <w:p w14:paraId="3CA3B91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0077D3"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D01DD00" w14:textId="77777777" w:rsidR="00C0400F" w:rsidRPr="00161EDC" w:rsidRDefault="00C0400F" w:rsidP="002B2580">
            <w:pPr>
              <w:jc w:val="right"/>
              <w:rPr>
                <w:rFonts w:ascii="Arial CE" w:hAnsi="Arial CE" w:cs="Calibri"/>
                <w:sz w:val="20"/>
              </w:rPr>
            </w:pPr>
          </w:p>
        </w:tc>
      </w:tr>
      <w:tr w:rsidR="00C0400F" w:rsidRPr="00161EDC" w14:paraId="196C618A"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314881B" w14:textId="77777777" w:rsidR="00C0400F" w:rsidRPr="00161EDC" w:rsidRDefault="00C0400F" w:rsidP="002B2580">
            <w:pPr>
              <w:rPr>
                <w:rFonts w:ascii="Arial" w:hAnsi="Arial" w:cs="Arial"/>
                <w:b/>
                <w:bCs/>
                <w:sz w:val="20"/>
              </w:rPr>
            </w:pPr>
            <w:r w:rsidRPr="00161EDC">
              <w:rPr>
                <w:rFonts w:ascii="Arial" w:hAnsi="Arial" w:cs="Arial"/>
                <w:b/>
                <w:bCs/>
                <w:sz w:val="20"/>
              </w:rPr>
              <w:t>Štefanovičova</w:t>
            </w:r>
          </w:p>
        </w:tc>
        <w:tc>
          <w:tcPr>
            <w:tcW w:w="649" w:type="dxa"/>
            <w:tcBorders>
              <w:top w:val="nil"/>
              <w:left w:val="nil"/>
              <w:bottom w:val="single" w:sz="4" w:space="0" w:color="auto"/>
              <w:right w:val="single" w:sz="4" w:space="0" w:color="auto"/>
            </w:tcBorders>
            <w:shd w:val="clear" w:color="auto" w:fill="auto"/>
            <w:noWrap/>
            <w:vAlign w:val="bottom"/>
            <w:hideMark/>
          </w:tcPr>
          <w:p w14:paraId="65B62748"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180DED3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514A30" w14:textId="77777777" w:rsidR="00C0400F" w:rsidRPr="00161EDC" w:rsidRDefault="00C0400F" w:rsidP="002B2580">
            <w:pPr>
              <w:jc w:val="right"/>
              <w:rPr>
                <w:rFonts w:ascii="Arial" w:hAnsi="Arial" w:cs="Arial"/>
                <w:sz w:val="20"/>
              </w:rPr>
            </w:pPr>
            <w:r w:rsidRPr="00161EDC">
              <w:rPr>
                <w:rFonts w:ascii="Arial" w:hAnsi="Arial" w:cs="Arial"/>
                <w:sz w:val="20"/>
              </w:rPr>
              <w:t>748,04</w:t>
            </w:r>
          </w:p>
        </w:tc>
        <w:tc>
          <w:tcPr>
            <w:tcW w:w="1480" w:type="dxa"/>
            <w:tcBorders>
              <w:top w:val="nil"/>
              <w:left w:val="nil"/>
              <w:bottom w:val="single" w:sz="4" w:space="0" w:color="auto"/>
              <w:right w:val="single" w:sz="4" w:space="0" w:color="auto"/>
            </w:tcBorders>
            <w:shd w:val="clear" w:color="auto" w:fill="auto"/>
            <w:noWrap/>
            <w:vAlign w:val="bottom"/>
            <w:hideMark/>
          </w:tcPr>
          <w:p w14:paraId="6E9808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78C04B" w14:textId="77777777" w:rsidR="00C0400F" w:rsidRPr="00161EDC" w:rsidRDefault="00C0400F" w:rsidP="002B2580">
            <w:pPr>
              <w:rPr>
                <w:rFonts w:ascii="Arial" w:hAnsi="Arial" w:cs="Arial"/>
                <w:sz w:val="20"/>
              </w:rPr>
            </w:pPr>
            <w:r w:rsidRPr="00161EDC">
              <w:rPr>
                <w:rFonts w:ascii="Arial" w:hAnsi="Arial" w:cs="Arial"/>
                <w:sz w:val="20"/>
              </w:rPr>
              <w:t>Štefanovičova</w:t>
            </w:r>
          </w:p>
        </w:tc>
        <w:tc>
          <w:tcPr>
            <w:tcW w:w="1122" w:type="dxa"/>
            <w:tcBorders>
              <w:top w:val="nil"/>
              <w:left w:val="nil"/>
              <w:bottom w:val="single" w:sz="4" w:space="0" w:color="auto"/>
              <w:right w:val="single" w:sz="4" w:space="0" w:color="auto"/>
            </w:tcBorders>
            <w:shd w:val="clear" w:color="auto" w:fill="FFFF00"/>
            <w:noWrap/>
            <w:vAlign w:val="bottom"/>
          </w:tcPr>
          <w:p w14:paraId="0875EFA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780E3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BC75749" w14:textId="77777777" w:rsidR="00C0400F" w:rsidRPr="00161EDC" w:rsidRDefault="00C0400F" w:rsidP="002B2580">
            <w:pPr>
              <w:jc w:val="right"/>
              <w:rPr>
                <w:rFonts w:ascii="Arial CE" w:hAnsi="Arial CE" w:cs="Calibri"/>
                <w:sz w:val="20"/>
              </w:rPr>
            </w:pPr>
          </w:p>
        </w:tc>
      </w:tr>
      <w:tr w:rsidR="00C0400F" w:rsidRPr="00161EDC" w14:paraId="67D3D02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E6B2B0" w14:textId="77777777" w:rsidR="00C0400F" w:rsidRPr="00161EDC" w:rsidRDefault="00C0400F" w:rsidP="002B2580">
            <w:pPr>
              <w:rPr>
                <w:rFonts w:ascii="Arial" w:hAnsi="Arial" w:cs="Arial"/>
                <w:b/>
                <w:bCs/>
                <w:sz w:val="20"/>
              </w:rPr>
            </w:pPr>
            <w:r w:rsidRPr="00161EDC">
              <w:rPr>
                <w:rFonts w:ascii="Arial" w:hAnsi="Arial" w:cs="Arial"/>
                <w:b/>
                <w:bCs/>
                <w:sz w:val="20"/>
              </w:rPr>
              <w:t>Štefanovičova</w:t>
            </w:r>
          </w:p>
        </w:tc>
        <w:tc>
          <w:tcPr>
            <w:tcW w:w="649" w:type="dxa"/>
            <w:tcBorders>
              <w:top w:val="nil"/>
              <w:left w:val="nil"/>
              <w:bottom w:val="single" w:sz="4" w:space="0" w:color="auto"/>
              <w:right w:val="single" w:sz="4" w:space="0" w:color="auto"/>
            </w:tcBorders>
            <w:shd w:val="clear" w:color="auto" w:fill="auto"/>
            <w:noWrap/>
            <w:vAlign w:val="bottom"/>
            <w:hideMark/>
          </w:tcPr>
          <w:p w14:paraId="4661F5AF"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371B1C3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15EABB" w14:textId="77777777" w:rsidR="00C0400F" w:rsidRPr="00161EDC" w:rsidRDefault="00C0400F" w:rsidP="002B2580">
            <w:pPr>
              <w:jc w:val="right"/>
              <w:rPr>
                <w:rFonts w:ascii="Arial" w:hAnsi="Arial" w:cs="Arial"/>
                <w:sz w:val="20"/>
              </w:rPr>
            </w:pPr>
            <w:r w:rsidRPr="00161EDC">
              <w:rPr>
                <w:rFonts w:ascii="Arial" w:hAnsi="Arial" w:cs="Arial"/>
                <w:sz w:val="20"/>
              </w:rPr>
              <w:t>575,04</w:t>
            </w:r>
          </w:p>
        </w:tc>
        <w:tc>
          <w:tcPr>
            <w:tcW w:w="1480" w:type="dxa"/>
            <w:tcBorders>
              <w:top w:val="nil"/>
              <w:left w:val="nil"/>
              <w:bottom w:val="single" w:sz="4" w:space="0" w:color="auto"/>
              <w:right w:val="single" w:sz="4" w:space="0" w:color="auto"/>
            </w:tcBorders>
            <w:shd w:val="clear" w:color="auto" w:fill="auto"/>
            <w:noWrap/>
            <w:vAlign w:val="bottom"/>
            <w:hideMark/>
          </w:tcPr>
          <w:p w14:paraId="31DADAB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40606C2" w14:textId="77777777" w:rsidR="00C0400F" w:rsidRPr="00161EDC" w:rsidRDefault="00C0400F" w:rsidP="002B2580">
            <w:pPr>
              <w:rPr>
                <w:rFonts w:ascii="Arial" w:hAnsi="Arial" w:cs="Arial"/>
                <w:sz w:val="20"/>
              </w:rPr>
            </w:pPr>
            <w:r w:rsidRPr="00161EDC">
              <w:rPr>
                <w:rFonts w:ascii="Arial" w:hAnsi="Arial" w:cs="Arial"/>
                <w:sz w:val="20"/>
              </w:rPr>
              <w:t>Štefanovičova</w:t>
            </w:r>
          </w:p>
        </w:tc>
        <w:tc>
          <w:tcPr>
            <w:tcW w:w="1122" w:type="dxa"/>
            <w:tcBorders>
              <w:top w:val="nil"/>
              <w:left w:val="nil"/>
              <w:bottom w:val="single" w:sz="4" w:space="0" w:color="auto"/>
              <w:right w:val="single" w:sz="4" w:space="0" w:color="auto"/>
            </w:tcBorders>
            <w:shd w:val="clear" w:color="auto" w:fill="FFFF00"/>
            <w:noWrap/>
            <w:vAlign w:val="bottom"/>
          </w:tcPr>
          <w:p w14:paraId="663E1D9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02E16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18E36AA" w14:textId="77777777" w:rsidR="00C0400F" w:rsidRPr="00161EDC" w:rsidRDefault="00C0400F" w:rsidP="002B2580">
            <w:pPr>
              <w:jc w:val="right"/>
              <w:rPr>
                <w:rFonts w:ascii="Arial CE" w:hAnsi="Arial CE" w:cs="Calibri"/>
                <w:sz w:val="20"/>
              </w:rPr>
            </w:pPr>
          </w:p>
        </w:tc>
      </w:tr>
      <w:tr w:rsidR="00C0400F" w:rsidRPr="00161EDC" w14:paraId="16139403"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3E645EF"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7415B7C4"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0037C12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F9E52F" w14:textId="77777777" w:rsidR="00C0400F" w:rsidRPr="00161EDC" w:rsidRDefault="00C0400F" w:rsidP="002B2580">
            <w:pPr>
              <w:jc w:val="right"/>
              <w:rPr>
                <w:rFonts w:ascii="Arial" w:hAnsi="Arial" w:cs="Arial"/>
                <w:sz w:val="20"/>
              </w:rPr>
            </w:pPr>
            <w:r w:rsidRPr="00161EDC">
              <w:rPr>
                <w:rFonts w:ascii="Arial" w:hAnsi="Arial" w:cs="Arial"/>
                <w:sz w:val="20"/>
              </w:rPr>
              <w:t>252,97</w:t>
            </w:r>
          </w:p>
        </w:tc>
        <w:tc>
          <w:tcPr>
            <w:tcW w:w="1480" w:type="dxa"/>
            <w:tcBorders>
              <w:top w:val="nil"/>
              <w:left w:val="nil"/>
              <w:bottom w:val="single" w:sz="4" w:space="0" w:color="auto"/>
              <w:right w:val="single" w:sz="4" w:space="0" w:color="auto"/>
            </w:tcBorders>
            <w:shd w:val="clear" w:color="auto" w:fill="auto"/>
            <w:noWrap/>
            <w:vAlign w:val="bottom"/>
            <w:hideMark/>
          </w:tcPr>
          <w:p w14:paraId="0EDA2B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B50D77" w14:textId="77777777" w:rsidR="00C0400F" w:rsidRPr="00161EDC" w:rsidRDefault="00C0400F" w:rsidP="002B2580">
            <w:pPr>
              <w:rPr>
                <w:rFonts w:ascii="Arial" w:hAnsi="Arial" w:cs="Arial"/>
                <w:sz w:val="20"/>
              </w:rPr>
            </w:pPr>
            <w:r w:rsidRPr="00161EDC">
              <w:rPr>
                <w:rFonts w:ascii="Arial" w:hAnsi="Arial" w:cs="Arial"/>
                <w:sz w:val="20"/>
              </w:rPr>
              <w:t>Ulica 29.augusta (od Dunajskej po Karadžičovu)</w:t>
            </w:r>
          </w:p>
        </w:tc>
        <w:tc>
          <w:tcPr>
            <w:tcW w:w="1122" w:type="dxa"/>
            <w:tcBorders>
              <w:top w:val="nil"/>
              <w:left w:val="nil"/>
              <w:bottom w:val="single" w:sz="4" w:space="0" w:color="auto"/>
              <w:right w:val="single" w:sz="4" w:space="0" w:color="auto"/>
            </w:tcBorders>
            <w:shd w:val="clear" w:color="auto" w:fill="FFFF00"/>
            <w:noWrap/>
            <w:vAlign w:val="bottom"/>
          </w:tcPr>
          <w:p w14:paraId="56D279D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3988D8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E7B9517" w14:textId="77777777" w:rsidR="00C0400F" w:rsidRPr="00161EDC" w:rsidRDefault="00C0400F" w:rsidP="002B2580">
            <w:pPr>
              <w:jc w:val="right"/>
              <w:rPr>
                <w:rFonts w:ascii="Arial CE" w:hAnsi="Arial CE" w:cs="Calibri"/>
                <w:sz w:val="20"/>
              </w:rPr>
            </w:pPr>
          </w:p>
        </w:tc>
      </w:tr>
      <w:tr w:rsidR="00C0400F" w:rsidRPr="00161EDC" w14:paraId="7D06FDA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821E5EC"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177E565E"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4C4208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1FABDC" w14:textId="77777777" w:rsidR="00C0400F" w:rsidRPr="00161EDC" w:rsidRDefault="00C0400F" w:rsidP="002B2580">
            <w:pPr>
              <w:jc w:val="right"/>
              <w:rPr>
                <w:rFonts w:ascii="Arial" w:hAnsi="Arial" w:cs="Arial"/>
                <w:sz w:val="20"/>
              </w:rPr>
            </w:pPr>
            <w:r w:rsidRPr="00161EDC">
              <w:rPr>
                <w:rFonts w:ascii="Arial" w:hAnsi="Arial" w:cs="Arial"/>
                <w:sz w:val="20"/>
              </w:rPr>
              <w:t>716,26</w:t>
            </w:r>
          </w:p>
        </w:tc>
        <w:tc>
          <w:tcPr>
            <w:tcW w:w="1480" w:type="dxa"/>
            <w:tcBorders>
              <w:top w:val="nil"/>
              <w:left w:val="nil"/>
              <w:bottom w:val="single" w:sz="4" w:space="0" w:color="auto"/>
              <w:right w:val="single" w:sz="4" w:space="0" w:color="auto"/>
            </w:tcBorders>
            <w:shd w:val="clear" w:color="auto" w:fill="auto"/>
            <w:noWrap/>
            <w:vAlign w:val="bottom"/>
            <w:hideMark/>
          </w:tcPr>
          <w:p w14:paraId="0110FD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CE650C" w14:textId="77777777" w:rsidR="00C0400F" w:rsidRPr="00161EDC" w:rsidRDefault="00C0400F" w:rsidP="002B2580">
            <w:pPr>
              <w:rPr>
                <w:rFonts w:ascii="Arial" w:hAnsi="Arial" w:cs="Arial"/>
                <w:sz w:val="20"/>
              </w:rPr>
            </w:pPr>
            <w:r w:rsidRPr="00161EDC">
              <w:rPr>
                <w:rFonts w:ascii="Arial" w:hAnsi="Arial" w:cs="Arial"/>
                <w:sz w:val="20"/>
              </w:rPr>
              <w:t>Ulica 29.augusta (od Dunajskej po Karadžičovu)</w:t>
            </w:r>
          </w:p>
        </w:tc>
        <w:tc>
          <w:tcPr>
            <w:tcW w:w="1122" w:type="dxa"/>
            <w:tcBorders>
              <w:top w:val="nil"/>
              <w:left w:val="nil"/>
              <w:bottom w:val="single" w:sz="4" w:space="0" w:color="auto"/>
              <w:right w:val="single" w:sz="4" w:space="0" w:color="auto"/>
            </w:tcBorders>
            <w:shd w:val="clear" w:color="auto" w:fill="FFFF00"/>
            <w:noWrap/>
            <w:vAlign w:val="bottom"/>
          </w:tcPr>
          <w:p w14:paraId="200736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CF549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FEC084B" w14:textId="77777777" w:rsidR="00C0400F" w:rsidRPr="00161EDC" w:rsidRDefault="00C0400F" w:rsidP="002B2580">
            <w:pPr>
              <w:jc w:val="right"/>
              <w:rPr>
                <w:rFonts w:ascii="Arial CE" w:hAnsi="Arial CE" w:cs="Calibri"/>
                <w:sz w:val="20"/>
              </w:rPr>
            </w:pPr>
          </w:p>
        </w:tc>
      </w:tr>
      <w:tr w:rsidR="00C0400F" w:rsidRPr="00161EDC" w14:paraId="2AB333E7"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3E2320" w14:textId="77777777" w:rsidR="00C0400F" w:rsidRPr="00161EDC" w:rsidRDefault="00C0400F" w:rsidP="002B2580">
            <w:pPr>
              <w:rPr>
                <w:rFonts w:ascii="Arial" w:hAnsi="Arial" w:cs="Arial"/>
                <w:b/>
                <w:bCs/>
                <w:sz w:val="20"/>
              </w:rPr>
            </w:pPr>
            <w:r w:rsidRPr="00161EDC">
              <w:rPr>
                <w:rFonts w:ascii="Arial" w:hAnsi="Arial" w:cs="Arial"/>
                <w:b/>
                <w:bCs/>
                <w:sz w:val="20"/>
              </w:rPr>
              <w:t>Zámocká</w:t>
            </w:r>
          </w:p>
        </w:tc>
        <w:tc>
          <w:tcPr>
            <w:tcW w:w="649" w:type="dxa"/>
            <w:tcBorders>
              <w:top w:val="nil"/>
              <w:left w:val="nil"/>
              <w:bottom w:val="single" w:sz="4" w:space="0" w:color="auto"/>
              <w:right w:val="single" w:sz="4" w:space="0" w:color="auto"/>
            </w:tcBorders>
            <w:shd w:val="clear" w:color="auto" w:fill="auto"/>
            <w:noWrap/>
            <w:vAlign w:val="bottom"/>
            <w:hideMark/>
          </w:tcPr>
          <w:p w14:paraId="3AD6374D"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4714530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1C2D789" w14:textId="77777777" w:rsidR="00C0400F" w:rsidRPr="00161EDC" w:rsidRDefault="00C0400F" w:rsidP="002B2580">
            <w:pPr>
              <w:jc w:val="right"/>
              <w:rPr>
                <w:rFonts w:ascii="Arial" w:hAnsi="Arial" w:cs="Arial"/>
                <w:sz w:val="20"/>
              </w:rPr>
            </w:pPr>
            <w:r w:rsidRPr="00161EDC">
              <w:rPr>
                <w:rFonts w:ascii="Arial" w:hAnsi="Arial" w:cs="Arial"/>
                <w:sz w:val="20"/>
              </w:rPr>
              <w:t>1 059,06</w:t>
            </w:r>
          </w:p>
        </w:tc>
        <w:tc>
          <w:tcPr>
            <w:tcW w:w="1480" w:type="dxa"/>
            <w:tcBorders>
              <w:top w:val="nil"/>
              <w:left w:val="nil"/>
              <w:bottom w:val="single" w:sz="4" w:space="0" w:color="auto"/>
              <w:right w:val="single" w:sz="4" w:space="0" w:color="auto"/>
            </w:tcBorders>
            <w:shd w:val="clear" w:color="auto" w:fill="auto"/>
            <w:noWrap/>
            <w:vAlign w:val="bottom"/>
            <w:hideMark/>
          </w:tcPr>
          <w:p w14:paraId="5AD39D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4865D5" w14:textId="77777777" w:rsidR="00C0400F" w:rsidRPr="00161EDC" w:rsidRDefault="00C0400F" w:rsidP="002B2580">
            <w:pPr>
              <w:rPr>
                <w:rFonts w:ascii="Arial" w:hAnsi="Arial" w:cs="Arial"/>
                <w:sz w:val="20"/>
              </w:rPr>
            </w:pPr>
            <w:r w:rsidRPr="00161EDC">
              <w:rPr>
                <w:rFonts w:ascii="Arial" w:hAnsi="Arial" w:cs="Arial"/>
                <w:sz w:val="20"/>
              </w:rPr>
              <w:t>Zámocká +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0B77519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817341"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302F894E" w14:textId="77777777" w:rsidR="00C0400F" w:rsidRPr="00161EDC" w:rsidRDefault="00C0400F" w:rsidP="002B2580">
            <w:pPr>
              <w:jc w:val="right"/>
              <w:rPr>
                <w:rFonts w:ascii="Arial CE" w:hAnsi="Arial CE" w:cs="Calibri"/>
                <w:sz w:val="20"/>
              </w:rPr>
            </w:pPr>
          </w:p>
        </w:tc>
      </w:tr>
      <w:tr w:rsidR="00C0400F" w:rsidRPr="00161EDC" w14:paraId="4D72300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DAF218"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Zámocká</w:t>
            </w:r>
          </w:p>
        </w:tc>
        <w:tc>
          <w:tcPr>
            <w:tcW w:w="649" w:type="dxa"/>
            <w:tcBorders>
              <w:top w:val="nil"/>
              <w:left w:val="nil"/>
              <w:bottom w:val="single" w:sz="4" w:space="0" w:color="auto"/>
              <w:right w:val="single" w:sz="4" w:space="0" w:color="auto"/>
            </w:tcBorders>
            <w:shd w:val="clear" w:color="auto" w:fill="auto"/>
            <w:noWrap/>
            <w:vAlign w:val="bottom"/>
            <w:hideMark/>
          </w:tcPr>
          <w:p w14:paraId="65866001"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F1DE5A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00D31F" w14:textId="77777777" w:rsidR="00C0400F" w:rsidRPr="00161EDC" w:rsidRDefault="00C0400F" w:rsidP="002B2580">
            <w:pPr>
              <w:jc w:val="right"/>
              <w:rPr>
                <w:rFonts w:ascii="Arial" w:hAnsi="Arial" w:cs="Arial"/>
                <w:sz w:val="20"/>
              </w:rPr>
            </w:pPr>
            <w:r w:rsidRPr="00161EDC">
              <w:rPr>
                <w:rFonts w:ascii="Arial" w:hAnsi="Arial" w:cs="Arial"/>
                <w:sz w:val="20"/>
              </w:rPr>
              <w:t>1 005,01</w:t>
            </w:r>
          </w:p>
        </w:tc>
        <w:tc>
          <w:tcPr>
            <w:tcW w:w="1480" w:type="dxa"/>
            <w:tcBorders>
              <w:top w:val="nil"/>
              <w:left w:val="nil"/>
              <w:bottom w:val="single" w:sz="4" w:space="0" w:color="auto"/>
              <w:right w:val="single" w:sz="4" w:space="0" w:color="auto"/>
            </w:tcBorders>
            <w:shd w:val="clear" w:color="auto" w:fill="auto"/>
            <w:noWrap/>
            <w:vAlign w:val="bottom"/>
            <w:hideMark/>
          </w:tcPr>
          <w:p w14:paraId="5FB02BC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48CFB4B" w14:textId="77777777" w:rsidR="00C0400F" w:rsidRPr="00161EDC" w:rsidRDefault="00C0400F" w:rsidP="002B2580">
            <w:pPr>
              <w:rPr>
                <w:rFonts w:ascii="Arial" w:hAnsi="Arial" w:cs="Arial"/>
                <w:sz w:val="20"/>
              </w:rPr>
            </w:pPr>
            <w:r w:rsidRPr="00161EDC">
              <w:rPr>
                <w:rFonts w:ascii="Arial" w:hAnsi="Arial" w:cs="Arial"/>
                <w:sz w:val="20"/>
              </w:rPr>
              <w:t>Zámocká +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2F9118F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78198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677CFF8" w14:textId="77777777" w:rsidR="00C0400F" w:rsidRPr="00161EDC" w:rsidRDefault="00C0400F" w:rsidP="002B2580">
            <w:pPr>
              <w:jc w:val="right"/>
              <w:rPr>
                <w:rFonts w:ascii="Arial CE" w:hAnsi="Arial CE" w:cs="Calibri"/>
                <w:sz w:val="20"/>
              </w:rPr>
            </w:pPr>
          </w:p>
        </w:tc>
      </w:tr>
      <w:tr w:rsidR="00C0400F" w:rsidRPr="00161EDC" w14:paraId="6E61038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0A9CC65" w14:textId="77777777" w:rsidR="00C0400F" w:rsidRPr="00161EDC" w:rsidRDefault="00C0400F" w:rsidP="002B2580">
            <w:pPr>
              <w:rPr>
                <w:rFonts w:ascii="Arial" w:hAnsi="Arial" w:cs="Arial"/>
                <w:b/>
                <w:bCs/>
                <w:sz w:val="20"/>
              </w:rPr>
            </w:pPr>
            <w:r w:rsidRPr="00161EDC">
              <w:rPr>
                <w:rFonts w:ascii="Arial" w:hAnsi="Arial" w:cs="Arial"/>
                <w:b/>
                <w:bCs/>
                <w:sz w:val="20"/>
              </w:rPr>
              <w:t>Župné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7D131395"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5FE3339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3FEADF" w14:textId="77777777" w:rsidR="00C0400F" w:rsidRPr="00161EDC" w:rsidRDefault="00C0400F" w:rsidP="002B2580">
            <w:pPr>
              <w:jc w:val="right"/>
              <w:rPr>
                <w:rFonts w:ascii="Arial" w:hAnsi="Arial" w:cs="Arial"/>
                <w:sz w:val="20"/>
              </w:rPr>
            </w:pPr>
            <w:r w:rsidRPr="00161EDC">
              <w:rPr>
                <w:rFonts w:ascii="Arial" w:hAnsi="Arial" w:cs="Arial"/>
                <w:sz w:val="20"/>
              </w:rPr>
              <w:t>166,82</w:t>
            </w:r>
          </w:p>
        </w:tc>
        <w:tc>
          <w:tcPr>
            <w:tcW w:w="1480" w:type="dxa"/>
            <w:tcBorders>
              <w:top w:val="nil"/>
              <w:left w:val="nil"/>
              <w:bottom w:val="single" w:sz="4" w:space="0" w:color="auto"/>
              <w:right w:val="single" w:sz="4" w:space="0" w:color="auto"/>
            </w:tcBorders>
            <w:shd w:val="clear" w:color="auto" w:fill="auto"/>
            <w:noWrap/>
            <w:vAlign w:val="bottom"/>
            <w:hideMark/>
          </w:tcPr>
          <w:p w14:paraId="712248D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B528760" w14:textId="77777777" w:rsidR="00C0400F" w:rsidRPr="00161EDC" w:rsidRDefault="00C0400F" w:rsidP="002B2580">
            <w:pPr>
              <w:rPr>
                <w:rFonts w:ascii="Arial" w:hAnsi="Arial" w:cs="Arial"/>
                <w:sz w:val="20"/>
              </w:rPr>
            </w:pPr>
            <w:r w:rsidRPr="00161EDC">
              <w:rPr>
                <w:rFonts w:ascii="Arial" w:hAnsi="Arial" w:cs="Arial"/>
                <w:sz w:val="20"/>
              </w:rPr>
              <w:t>Župné námestie</w:t>
            </w:r>
          </w:p>
        </w:tc>
        <w:tc>
          <w:tcPr>
            <w:tcW w:w="1122" w:type="dxa"/>
            <w:tcBorders>
              <w:top w:val="nil"/>
              <w:left w:val="nil"/>
              <w:bottom w:val="single" w:sz="4" w:space="0" w:color="auto"/>
              <w:right w:val="single" w:sz="4" w:space="0" w:color="auto"/>
            </w:tcBorders>
            <w:shd w:val="clear" w:color="auto" w:fill="FFFF00"/>
            <w:noWrap/>
            <w:vAlign w:val="bottom"/>
          </w:tcPr>
          <w:p w14:paraId="38204B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9F0433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214EFD88" w14:textId="77777777" w:rsidR="00C0400F" w:rsidRPr="00161EDC" w:rsidRDefault="00C0400F" w:rsidP="002B2580">
            <w:pPr>
              <w:jc w:val="right"/>
              <w:rPr>
                <w:rFonts w:ascii="Arial CE" w:hAnsi="Arial CE" w:cs="Calibri"/>
                <w:sz w:val="20"/>
              </w:rPr>
            </w:pPr>
          </w:p>
        </w:tc>
      </w:tr>
      <w:tr w:rsidR="00C0400F" w:rsidRPr="00161EDC" w14:paraId="1089630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AD02F14" w14:textId="77777777" w:rsidR="00C0400F" w:rsidRPr="00161EDC" w:rsidRDefault="00C0400F" w:rsidP="002B2580">
            <w:pPr>
              <w:rPr>
                <w:rFonts w:ascii="Arial" w:hAnsi="Arial" w:cs="Arial"/>
                <w:b/>
                <w:bCs/>
                <w:sz w:val="20"/>
              </w:rPr>
            </w:pPr>
            <w:r w:rsidRPr="00161EDC">
              <w:rPr>
                <w:rFonts w:ascii="Arial" w:hAnsi="Arial" w:cs="Arial"/>
                <w:b/>
                <w:bCs/>
                <w:sz w:val="20"/>
              </w:rPr>
              <w:t>Župné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3FAAC332"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150F201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4F04C6" w14:textId="77777777" w:rsidR="00C0400F" w:rsidRPr="00161EDC" w:rsidRDefault="00C0400F" w:rsidP="002B2580">
            <w:pPr>
              <w:jc w:val="right"/>
              <w:rPr>
                <w:rFonts w:ascii="Arial" w:hAnsi="Arial" w:cs="Arial"/>
                <w:sz w:val="20"/>
              </w:rPr>
            </w:pPr>
            <w:r w:rsidRPr="00161EDC">
              <w:rPr>
                <w:rFonts w:ascii="Arial" w:hAnsi="Arial" w:cs="Arial"/>
                <w:sz w:val="20"/>
              </w:rPr>
              <w:t>180,59</w:t>
            </w:r>
          </w:p>
        </w:tc>
        <w:tc>
          <w:tcPr>
            <w:tcW w:w="1480" w:type="dxa"/>
            <w:tcBorders>
              <w:top w:val="nil"/>
              <w:left w:val="nil"/>
              <w:bottom w:val="single" w:sz="4" w:space="0" w:color="auto"/>
              <w:right w:val="single" w:sz="4" w:space="0" w:color="auto"/>
            </w:tcBorders>
            <w:shd w:val="clear" w:color="auto" w:fill="auto"/>
            <w:noWrap/>
            <w:vAlign w:val="bottom"/>
            <w:hideMark/>
          </w:tcPr>
          <w:p w14:paraId="7276E16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5B29645" w14:textId="77777777" w:rsidR="00C0400F" w:rsidRPr="00161EDC" w:rsidRDefault="00C0400F" w:rsidP="002B2580">
            <w:pPr>
              <w:rPr>
                <w:rFonts w:ascii="Arial" w:hAnsi="Arial" w:cs="Arial"/>
                <w:sz w:val="20"/>
              </w:rPr>
            </w:pPr>
            <w:r w:rsidRPr="00161EDC">
              <w:rPr>
                <w:rFonts w:ascii="Arial" w:hAnsi="Arial" w:cs="Arial"/>
                <w:sz w:val="20"/>
              </w:rPr>
              <w:t>Župné námestie</w:t>
            </w:r>
          </w:p>
        </w:tc>
        <w:tc>
          <w:tcPr>
            <w:tcW w:w="1122" w:type="dxa"/>
            <w:tcBorders>
              <w:top w:val="nil"/>
              <w:left w:val="nil"/>
              <w:bottom w:val="single" w:sz="4" w:space="0" w:color="auto"/>
              <w:right w:val="single" w:sz="4" w:space="0" w:color="auto"/>
            </w:tcBorders>
            <w:shd w:val="clear" w:color="auto" w:fill="FFFF00"/>
            <w:noWrap/>
            <w:vAlign w:val="bottom"/>
          </w:tcPr>
          <w:p w14:paraId="3F3BB98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49F996"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DF8E581" w14:textId="77777777" w:rsidR="00C0400F" w:rsidRPr="00161EDC" w:rsidRDefault="00C0400F" w:rsidP="002B2580">
            <w:pPr>
              <w:jc w:val="right"/>
              <w:rPr>
                <w:rFonts w:ascii="Arial CE" w:hAnsi="Arial CE" w:cs="Calibri"/>
                <w:sz w:val="20"/>
              </w:rPr>
            </w:pPr>
          </w:p>
        </w:tc>
      </w:tr>
      <w:tr w:rsidR="00C0400F" w:rsidRPr="00161EDC" w14:paraId="37AB0D19" w14:textId="77777777" w:rsidTr="002B2580">
        <w:trPr>
          <w:trHeight w:val="51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A7C860" w14:textId="77777777" w:rsidR="00C0400F" w:rsidRPr="00161EDC" w:rsidRDefault="00C0400F" w:rsidP="002B2580">
            <w:pPr>
              <w:rPr>
                <w:rFonts w:ascii="Arial" w:hAnsi="Arial" w:cs="Arial"/>
                <w:b/>
                <w:bCs/>
                <w:sz w:val="20"/>
              </w:rPr>
            </w:pPr>
            <w:r w:rsidRPr="00161EDC">
              <w:rPr>
                <w:rFonts w:ascii="Arial" w:hAnsi="Arial" w:cs="Arial"/>
                <w:b/>
                <w:bCs/>
                <w:sz w:val="20"/>
              </w:rPr>
              <w:t>Most SNP</w:t>
            </w:r>
          </w:p>
        </w:tc>
        <w:tc>
          <w:tcPr>
            <w:tcW w:w="649" w:type="dxa"/>
            <w:tcBorders>
              <w:top w:val="nil"/>
              <w:left w:val="nil"/>
              <w:bottom w:val="single" w:sz="4" w:space="0" w:color="auto"/>
              <w:right w:val="single" w:sz="4" w:space="0" w:color="auto"/>
            </w:tcBorders>
            <w:shd w:val="clear" w:color="auto" w:fill="auto"/>
            <w:noWrap/>
            <w:vAlign w:val="bottom"/>
            <w:hideMark/>
          </w:tcPr>
          <w:p w14:paraId="1CBEC865" w14:textId="77777777" w:rsidR="00C0400F" w:rsidRPr="00161EDC" w:rsidRDefault="00C0400F" w:rsidP="002B2580">
            <w:pPr>
              <w:jc w:val="center"/>
              <w:rPr>
                <w:rFonts w:ascii="Arial" w:hAnsi="Arial" w:cs="Arial"/>
                <w:sz w:val="20"/>
              </w:rPr>
            </w:pPr>
            <w:r w:rsidRPr="00161EDC">
              <w:rPr>
                <w:rFonts w:ascii="Arial" w:hAnsi="Arial" w:cs="Arial"/>
                <w:sz w:val="20"/>
              </w:rPr>
              <w:t>512</w:t>
            </w:r>
          </w:p>
        </w:tc>
        <w:tc>
          <w:tcPr>
            <w:tcW w:w="1217" w:type="dxa"/>
            <w:tcBorders>
              <w:top w:val="nil"/>
              <w:left w:val="nil"/>
              <w:bottom w:val="single" w:sz="4" w:space="0" w:color="auto"/>
              <w:right w:val="single" w:sz="4" w:space="0" w:color="auto"/>
            </w:tcBorders>
            <w:shd w:val="clear" w:color="auto" w:fill="auto"/>
            <w:noWrap/>
            <w:vAlign w:val="bottom"/>
            <w:hideMark/>
          </w:tcPr>
          <w:p w14:paraId="5E1A830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21EC64" w14:textId="77777777" w:rsidR="00C0400F" w:rsidRPr="00161EDC" w:rsidRDefault="00C0400F" w:rsidP="002B2580">
            <w:pPr>
              <w:jc w:val="right"/>
              <w:rPr>
                <w:rFonts w:ascii="Arial" w:hAnsi="Arial" w:cs="Arial"/>
                <w:sz w:val="20"/>
              </w:rPr>
            </w:pPr>
            <w:r w:rsidRPr="00161EDC">
              <w:rPr>
                <w:rFonts w:ascii="Arial" w:hAnsi="Arial" w:cs="Arial"/>
                <w:sz w:val="20"/>
              </w:rPr>
              <w:t>1 990,57</w:t>
            </w:r>
          </w:p>
        </w:tc>
        <w:tc>
          <w:tcPr>
            <w:tcW w:w="1480" w:type="dxa"/>
            <w:tcBorders>
              <w:top w:val="nil"/>
              <w:left w:val="nil"/>
              <w:bottom w:val="single" w:sz="4" w:space="0" w:color="auto"/>
              <w:right w:val="single" w:sz="4" w:space="0" w:color="auto"/>
            </w:tcBorders>
            <w:shd w:val="clear" w:color="auto" w:fill="auto"/>
            <w:noWrap/>
            <w:vAlign w:val="bottom"/>
            <w:hideMark/>
          </w:tcPr>
          <w:p w14:paraId="42767AB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4E95C5"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1FD497D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D29EFA"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60299E4E" w14:textId="77777777" w:rsidR="00C0400F" w:rsidRPr="00161EDC" w:rsidRDefault="00C0400F" w:rsidP="002B2580">
            <w:pPr>
              <w:jc w:val="right"/>
              <w:rPr>
                <w:rFonts w:ascii="Arial CE" w:hAnsi="Arial CE" w:cs="Calibri"/>
                <w:sz w:val="20"/>
              </w:rPr>
            </w:pPr>
          </w:p>
        </w:tc>
      </w:tr>
      <w:tr w:rsidR="00C0400F" w:rsidRPr="00161EDC" w14:paraId="47C0FEF2" w14:textId="77777777" w:rsidTr="002B2580">
        <w:trPr>
          <w:trHeight w:val="51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8224E1A" w14:textId="77777777" w:rsidR="00C0400F" w:rsidRPr="00161EDC" w:rsidRDefault="00C0400F" w:rsidP="002B2580">
            <w:pPr>
              <w:rPr>
                <w:rFonts w:ascii="Arial" w:hAnsi="Arial" w:cs="Arial"/>
                <w:b/>
                <w:bCs/>
                <w:sz w:val="20"/>
              </w:rPr>
            </w:pPr>
            <w:r w:rsidRPr="00161EDC">
              <w:rPr>
                <w:rFonts w:ascii="Arial" w:hAnsi="Arial" w:cs="Arial"/>
                <w:b/>
                <w:bCs/>
                <w:sz w:val="20"/>
              </w:rPr>
              <w:t>Most SNP</w:t>
            </w:r>
          </w:p>
        </w:tc>
        <w:tc>
          <w:tcPr>
            <w:tcW w:w="649" w:type="dxa"/>
            <w:tcBorders>
              <w:top w:val="nil"/>
              <w:left w:val="nil"/>
              <w:bottom w:val="single" w:sz="4" w:space="0" w:color="auto"/>
              <w:right w:val="single" w:sz="4" w:space="0" w:color="auto"/>
            </w:tcBorders>
            <w:shd w:val="clear" w:color="auto" w:fill="auto"/>
            <w:noWrap/>
            <w:vAlign w:val="bottom"/>
            <w:hideMark/>
          </w:tcPr>
          <w:p w14:paraId="171B0301" w14:textId="77777777" w:rsidR="00C0400F" w:rsidRPr="00161EDC" w:rsidRDefault="00C0400F" w:rsidP="002B2580">
            <w:pPr>
              <w:jc w:val="center"/>
              <w:rPr>
                <w:rFonts w:ascii="Arial" w:hAnsi="Arial" w:cs="Arial"/>
                <w:sz w:val="20"/>
              </w:rPr>
            </w:pPr>
            <w:r w:rsidRPr="00161EDC">
              <w:rPr>
                <w:rFonts w:ascii="Arial" w:hAnsi="Arial" w:cs="Arial"/>
                <w:sz w:val="20"/>
              </w:rPr>
              <w:t>512</w:t>
            </w:r>
          </w:p>
        </w:tc>
        <w:tc>
          <w:tcPr>
            <w:tcW w:w="1217" w:type="dxa"/>
            <w:tcBorders>
              <w:top w:val="nil"/>
              <w:left w:val="nil"/>
              <w:bottom w:val="single" w:sz="4" w:space="0" w:color="auto"/>
              <w:right w:val="single" w:sz="4" w:space="0" w:color="auto"/>
            </w:tcBorders>
            <w:shd w:val="clear" w:color="auto" w:fill="auto"/>
            <w:noWrap/>
            <w:vAlign w:val="bottom"/>
            <w:hideMark/>
          </w:tcPr>
          <w:p w14:paraId="024F02C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293ADF" w14:textId="77777777" w:rsidR="00C0400F" w:rsidRPr="00161EDC" w:rsidRDefault="00C0400F" w:rsidP="002B2580">
            <w:pPr>
              <w:jc w:val="right"/>
              <w:rPr>
                <w:rFonts w:ascii="Arial" w:hAnsi="Arial" w:cs="Arial"/>
                <w:sz w:val="20"/>
              </w:rPr>
            </w:pPr>
            <w:r w:rsidRPr="00161EDC">
              <w:rPr>
                <w:rFonts w:ascii="Arial" w:hAnsi="Arial" w:cs="Arial"/>
                <w:sz w:val="20"/>
              </w:rPr>
              <w:t>1 664,54</w:t>
            </w:r>
          </w:p>
        </w:tc>
        <w:tc>
          <w:tcPr>
            <w:tcW w:w="1480" w:type="dxa"/>
            <w:tcBorders>
              <w:top w:val="nil"/>
              <w:left w:val="nil"/>
              <w:bottom w:val="single" w:sz="4" w:space="0" w:color="auto"/>
              <w:right w:val="single" w:sz="4" w:space="0" w:color="auto"/>
            </w:tcBorders>
            <w:shd w:val="clear" w:color="auto" w:fill="auto"/>
            <w:noWrap/>
            <w:vAlign w:val="bottom"/>
            <w:hideMark/>
          </w:tcPr>
          <w:p w14:paraId="44C43C8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753DF44"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27A8F8B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5A4320"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CDD068" w14:textId="77777777" w:rsidR="00C0400F" w:rsidRPr="00161EDC" w:rsidRDefault="00C0400F" w:rsidP="002B2580">
            <w:pPr>
              <w:jc w:val="right"/>
              <w:rPr>
                <w:rFonts w:ascii="Arial CE" w:hAnsi="Arial CE" w:cs="Calibri"/>
                <w:sz w:val="20"/>
              </w:rPr>
            </w:pPr>
          </w:p>
        </w:tc>
      </w:tr>
      <w:tr w:rsidR="00C0400F" w:rsidRPr="00161EDC" w14:paraId="0C0FAEBE" w14:textId="77777777" w:rsidTr="002B2580">
        <w:trPr>
          <w:trHeight w:val="76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2016999"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1B3CEAB3"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0B049FE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B76662F" w14:textId="77777777" w:rsidR="00C0400F" w:rsidRPr="00161EDC" w:rsidRDefault="00C0400F" w:rsidP="002B2580">
            <w:pPr>
              <w:jc w:val="right"/>
              <w:rPr>
                <w:rFonts w:ascii="Arial" w:hAnsi="Arial" w:cs="Arial"/>
                <w:sz w:val="20"/>
              </w:rPr>
            </w:pPr>
            <w:r w:rsidRPr="00161EDC">
              <w:rPr>
                <w:rFonts w:ascii="Arial" w:hAnsi="Arial" w:cs="Arial"/>
                <w:sz w:val="20"/>
              </w:rPr>
              <w:t>2 266,84</w:t>
            </w:r>
          </w:p>
        </w:tc>
        <w:tc>
          <w:tcPr>
            <w:tcW w:w="1480" w:type="dxa"/>
            <w:tcBorders>
              <w:top w:val="nil"/>
              <w:left w:val="nil"/>
              <w:bottom w:val="single" w:sz="4" w:space="0" w:color="auto"/>
              <w:right w:val="single" w:sz="4" w:space="0" w:color="auto"/>
            </w:tcBorders>
            <w:shd w:val="clear" w:color="auto" w:fill="auto"/>
            <w:noWrap/>
            <w:vAlign w:val="bottom"/>
            <w:hideMark/>
          </w:tcPr>
          <w:p w14:paraId="183B050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B3D6D62" w14:textId="77777777" w:rsidR="00C0400F" w:rsidRPr="00161EDC" w:rsidRDefault="00C0400F" w:rsidP="002B2580">
            <w:pPr>
              <w:rPr>
                <w:rFonts w:ascii="Arial" w:hAnsi="Arial" w:cs="Arial"/>
                <w:sz w:val="20"/>
              </w:rPr>
            </w:pPr>
            <w:r w:rsidRPr="00161EDC">
              <w:rPr>
                <w:rFonts w:ascii="Arial" w:hAnsi="Arial" w:cs="Arial"/>
                <w:sz w:val="20"/>
              </w:rPr>
              <w:t>Košická (od Apolla po Prievozskú)</w:t>
            </w:r>
          </w:p>
        </w:tc>
        <w:tc>
          <w:tcPr>
            <w:tcW w:w="1122" w:type="dxa"/>
            <w:tcBorders>
              <w:top w:val="nil"/>
              <w:left w:val="nil"/>
              <w:bottom w:val="single" w:sz="4" w:space="0" w:color="auto"/>
              <w:right w:val="single" w:sz="4" w:space="0" w:color="auto"/>
            </w:tcBorders>
            <w:shd w:val="clear" w:color="auto" w:fill="FFFF00"/>
            <w:noWrap/>
            <w:vAlign w:val="bottom"/>
          </w:tcPr>
          <w:p w14:paraId="6E9A222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1C9B3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7C5D30" w14:textId="77777777" w:rsidR="00C0400F" w:rsidRPr="00161EDC" w:rsidRDefault="00C0400F" w:rsidP="002B2580">
            <w:pPr>
              <w:jc w:val="right"/>
              <w:rPr>
                <w:rFonts w:ascii="Arial CE" w:hAnsi="Arial CE" w:cs="Calibri"/>
                <w:sz w:val="20"/>
              </w:rPr>
            </w:pPr>
          </w:p>
        </w:tc>
      </w:tr>
      <w:tr w:rsidR="00C0400F" w:rsidRPr="00161EDC" w14:paraId="64605109" w14:textId="77777777" w:rsidTr="002B2580">
        <w:trPr>
          <w:trHeight w:val="76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0AF5A42"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72266865"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467FE36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343B1DF" w14:textId="77777777" w:rsidR="00C0400F" w:rsidRPr="00161EDC" w:rsidRDefault="00C0400F" w:rsidP="002B2580">
            <w:pPr>
              <w:jc w:val="right"/>
              <w:rPr>
                <w:rFonts w:ascii="Arial" w:hAnsi="Arial" w:cs="Arial"/>
                <w:sz w:val="20"/>
              </w:rPr>
            </w:pPr>
            <w:r w:rsidRPr="00161EDC">
              <w:rPr>
                <w:rFonts w:ascii="Arial" w:hAnsi="Arial" w:cs="Arial"/>
                <w:sz w:val="20"/>
              </w:rPr>
              <w:t>1 689,22</w:t>
            </w:r>
          </w:p>
        </w:tc>
        <w:tc>
          <w:tcPr>
            <w:tcW w:w="1480" w:type="dxa"/>
            <w:tcBorders>
              <w:top w:val="nil"/>
              <w:left w:val="nil"/>
              <w:bottom w:val="single" w:sz="4" w:space="0" w:color="auto"/>
              <w:right w:val="single" w:sz="4" w:space="0" w:color="auto"/>
            </w:tcBorders>
            <w:shd w:val="clear" w:color="auto" w:fill="auto"/>
            <w:noWrap/>
            <w:vAlign w:val="bottom"/>
            <w:hideMark/>
          </w:tcPr>
          <w:p w14:paraId="470B8E7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65CFB0" w14:textId="77777777" w:rsidR="00C0400F" w:rsidRPr="00161EDC" w:rsidRDefault="00C0400F" w:rsidP="002B2580">
            <w:pPr>
              <w:rPr>
                <w:rFonts w:ascii="Arial" w:hAnsi="Arial" w:cs="Arial"/>
                <w:sz w:val="20"/>
              </w:rPr>
            </w:pPr>
            <w:r w:rsidRPr="00161EDC">
              <w:rPr>
                <w:rFonts w:ascii="Arial" w:hAnsi="Arial" w:cs="Arial"/>
                <w:sz w:val="20"/>
              </w:rPr>
              <w:t>Košická (od Apolla po Prievozskú)</w:t>
            </w:r>
          </w:p>
        </w:tc>
        <w:tc>
          <w:tcPr>
            <w:tcW w:w="1122" w:type="dxa"/>
            <w:tcBorders>
              <w:top w:val="nil"/>
              <w:left w:val="nil"/>
              <w:bottom w:val="single" w:sz="4" w:space="0" w:color="auto"/>
              <w:right w:val="single" w:sz="4" w:space="0" w:color="auto"/>
            </w:tcBorders>
            <w:shd w:val="clear" w:color="auto" w:fill="FFFF00"/>
            <w:noWrap/>
            <w:vAlign w:val="bottom"/>
          </w:tcPr>
          <w:p w14:paraId="59DD65F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D9D4BBC"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66F3C12" w14:textId="77777777" w:rsidR="00C0400F" w:rsidRPr="00161EDC" w:rsidRDefault="00C0400F" w:rsidP="002B2580">
            <w:pPr>
              <w:jc w:val="right"/>
              <w:rPr>
                <w:rFonts w:ascii="Arial CE" w:hAnsi="Arial CE" w:cs="Calibri"/>
                <w:sz w:val="20"/>
              </w:rPr>
            </w:pPr>
          </w:p>
        </w:tc>
      </w:tr>
      <w:tr w:rsidR="00C0400F" w:rsidRPr="00161EDC" w14:paraId="4AFB8B05" w14:textId="77777777" w:rsidTr="002B2580">
        <w:trPr>
          <w:trHeight w:val="25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119F95" w14:textId="77777777" w:rsidR="00C0400F" w:rsidRPr="00161EDC" w:rsidRDefault="00C0400F" w:rsidP="002B2580">
            <w:pPr>
              <w:rPr>
                <w:rFonts w:ascii="Arial" w:hAnsi="Arial" w:cs="Arial"/>
                <w:b/>
                <w:bCs/>
                <w:sz w:val="20"/>
              </w:rPr>
            </w:pPr>
            <w:r w:rsidRPr="00161EDC">
              <w:rPr>
                <w:rFonts w:ascii="Arial" w:hAnsi="Arial" w:cs="Arial"/>
                <w:b/>
                <w:bCs/>
                <w:sz w:val="20"/>
              </w:rPr>
              <w:t>Most Apollo</w:t>
            </w:r>
          </w:p>
        </w:tc>
        <w:tc>
          <w:tcPr>
            <w:tcW w:w="649" w:type="dxa"/>
            <w:tcBorders>
              <w:top w:val="nil"/>
              <w:left w:val="nil"/>
              <w:bottom w:val="single" w:sz="4" w:space="0" w:color="auto"/>
              <w:right w:val="single" w:sz="4" w:space="0" w:color="auto"/>
            </w:tcBorders>
            <w:shd w:val="clear" w:color="auto" w:fill="auto"/>
            <w:noWrap/>
            <w:vAlign w:val="bottom"/>
            <w:hideMark/>
          </w:tcPr>
          <w:p w14:paraId="652404BF"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31D709A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990ABB" w14:textId="77777777" w:rsidR="00C0400F" w:rsidRPr="00161EDC" w:rsidRDefault="00C0400F" w:rsidP="002B2580">
            <w:pPr>
              <w:jc w:val="right"/>
              <w:rPr>
                <w:rFonts w:ascii="Arial" w:hAnsi="Arial" w:cs="Arial"/>
                <w:sz w:val="20"/>
              </w:rPr>
            </w:pPr>
            <w:r w:rsidRPr="00161EDC">
              <w:rPr>
                <w:rFonts w:ascii="Arial" w:hAnsi="Arial" w:cs="Arial"/>
                <w:sz w:val="20"/>
              </w:rPr>
              <w:t>3 436,29</w:t>
            </w:r>
          </w:p>
        </w:tc>
        <w:tc>
          <w:tcPr>
            <w:tcW w:w="1480" w:type="dxa"/>
            <w:tcBorders>
              <w:top w:val="nil"/>
              <w:left w:val="nil"/>
              <w:bottom w:val="single" w:sz="4" w:space="0" w:color="auto"/>
              <w:right w:val="single" w:sz="4" w:space="0" w:color="auto"/>
            </w:tcBorders>
            <w:shd w:val="clear" w:color="auto" w:fill="auto"/>
            <w:noWrap/>
            <w:vAlign w:val="bottom"/>
            <w:hideMark/>
          </w:tcPr>
          <w:p w14:paraId="073D65F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7DEA95" w14:textId="77777777" w:rsidR="00C0400F" w:rsidRPr="00161EDC" w:rsidRDefault="00C0400F" w:rsidP="002B2580">
            <w:pPr>
              <w:rPr>
                <w:rFonts w:ascii="Arial" w:hAnsi="Arial" w:cs="Arial"/>
                <w:sz w:val="20"/>
              </w:rPr>
            </w:pPr>
            <w:r w:rsidRPr="00161EDC">
              <w:rPr>
                <w:rFonts w:ascii="Arial" w:hAnsi="Arial" w:cs="Arial"/>
                <w:sz w:val="20"/>
              </w:rPr>
              <w:t>Most Apollo</w:t>
            </w:r>
          </w:p>
        </w:tc>
        <w:tc>
          <w:tcPr>
            <w:tcW w:w="1122" w:type="dxa"/>
            <w:tcBorders>
              <w:top w:val="nil"/>
              <w:left w:val="nil"/>
              <w:bottom w:val="single" w:sz="4" w:space="0" w:color="auto"/>
              <w:right w:val="single" w:sz="4" w:space="0" w:color="auto"/>
            </w:tcBorders>
            <w:shd w:val="clear" w:color="auto" w:fill="FFFF00"/>
            <w:noWrap/>
            <w:vAlign w:val="bottom"/>
          </w:tcPr>
          <w:p w14:paraId="4E9D29E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E5D393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69CD73" w14:textId="77777777" w:rsidR="00C0400F" w:rsidRPr="00161EDC" w:rsidRDefault="00C0400F" w:rsidP="002B2580">
            <w:pPr>
              <w:jc w:val="right"/>
              <w:rPr>
                <w:rFonts w:ascii="Arial CE" w:hAnsi="Arial CE" w:cs="Calibri"/>
                <w:sz w:val="20"/>
              </w:rPr>
            </w:pPr>
          </w:p>
        </w:tc>
      </w:tr>
      <w:tr w:rsidR="00C0400F" w:rsidRPr="00161EDC" w14:paraId="2FAC63A0" w14:textId="77777777" w:rsidTr="002B2580">
        <w:trPr>
          <w:trHeight w:val="25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111B47" w14:textId="77777777" w:rsidR="00C0400F" w:rsidRPr="00161EDC" w:rsidRDefault="00C0400F" w:rsidP="002B2580">
            <w:pPr>
              <w:rPr>
                <w:rFonts w:ascii="Arial" w:hAnsi="Arial" w:cs="Arial"/>
                <w:b/>
                <w:bCs/>
                <w:sz w:val="20"/>
              </w:rPr>
            </w:pPr>
            <w:r w:rsidRPr="00161EDC">
              <w:rPr>
                <w:rFonts w:ascii="Arial" w:hAnsi="Arial" w:cs="Arial"/>
                <w:b/>
                <w:bCs/>
                <w:sz w:val="20"/>
              </w:rPr>
              <w:t>Most Apollo</w:t>
            </w:r>
          </w:p>
        </w:tc>
        <w:tc>
          <w:tcPr>
            <w:tcW w:w="649" w:type="dxa"/>
            <w:tcBorders>
              <w:top w:val="nil"/>
              <w:left w:val="nil"/>
              <w:bottom w:val="single" w:sz="4" w:space="0" w:color="auto"/>
              <w:right w:val="single" w:sz="4" w:space="0" w:color="auto"/>
            </w:tcBorders>
            <w:shd w:val="clear" w:color="auto" w:fill="auto"/>
            <w:noWrap/>
            <w:vAlign w:val="bottom"/>
            <w:hideMark/>
          </w:tcPr>
          <w:p w14:paraId="3E50522D"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2A6D6AF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2ACEDFA" w14:textId="77777777" w:rsidR="00C0400F" w:rsidRPr="00161EDC" w:rsidRDefault="00C0400F" w:rsidP="002B2580">
            <w:pPr>
              <w:jc w:val="right"/>
              <w:rPr>
                <w:rFonts w:ascii="Arial" w:hAnsi="Arial" w:cs="Arial"/>
                <w:sz w:val="20"/>
              </w:rPr>
            </w:pPr>
            <w:r w:rsidRPr="00161EDC">
              <w:rPr>
                <w:rFonts w:ascii="Arial" w:hAnsi="Arial" w:cs="Arial"/>
                <w:sz w:val="20"/>
              </w:rPr>
              <w:t>3 718,67</w:t>
            </w:r>
          </w:p>
        </w:tc>
        <w:tc>
          <w:tcPr>
            <w:tcW w:w="1480" w:type="dxa"/>
            <w:tcBorders>
              <w:top w:val="nil"/>
              <w:left w:val="nil"/>
              <w:bottom w:val="single" w:sz="4" w:space="0" w:color="auto"/>
              <w:right w:val="single" w:sz="4" w:space="0" w:color="auto"/>
            </w:tcBorders>
            <w:shd w:val="clear" w:color="auto" w:fill="auto"/>
            <w:noWrap/>
            <w:vAlign w:val="bottom"/>
            <w:hideMark/>
          </w:tcPr>
          <w:p w14:paraId="7F3279C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E764E43" w14:textId="77777777" w:rsidR="00C0400F" w:rsidRPr="00161EDC" w:rsidRDefault="00C0400F" w:rsidP="002B2580">
            <w:pPr>
              <w:rPr>
                <w:rFonts w:ascii="Arial" w:hAnsi="Arial" w:cs="Arial"/>
                <w:sz w:val="20"/>
              </w:rPr>
            </w:pPr>
            <w:r w:rsidRPr="00161EDC">
              <w:rPr>
                <w:rFonts w:ascii="Arial" w:hAnsi="Arial" w:cs="Arial"/>
                <w:sz w:val="20"/>
              </w:rPr>
              <w:t>Most Apollo</w:t>
            </w:r>
          </w:p>
        </w:tc>
        <w:tc>
          <w:tcPr>
            <w:tcW w:w="1122" w:type="dxa"/>
            <w:tcBorders>
              <w:top w:val="nil"/>
              <w:left w:val="nil"/>
              <w:bottom w:val="single" w:sz="4" w:space="0" w:color="auto"/>
              <w:right w:val="single" w:sz="4" w:space="0" w:color="auto"/>
            </w:tcBorders>
            <w:shd w:val="clear" w:color="auto" w:fill="FFFF00"/>
            <w:noWrap/>
            <w:vAlign w:val="bottom"/>
          </w:tcPr>
          <w:p w14:paraId="2BA5362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1A8F5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21FADAE6" w14:textId="77777777" w:rsidR="00C0400F" w:rsidRPr="00161EDC" w:rsidRDefault="00C0400F" w:rsidP="002B2580">
            <w:pPr>
              <w:jc w:val="right"/>
              <w:rPr>
                <w:rFonts w:ascii="Arial CE" w:hAnsi="Arial CE" w:cs="Calibri"/>
                <w:sz w:val="20"/>
              </w:rPr>
            </w:pPr>
          </w:p>
        </w:tc>
      </w:tr>
      <w:tr w:rsidR="00C0400F" w:rsidRPr="00161EDC" w14:paraId="750AA3A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376C234"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7E04E688" w14:textId="77777777" w:rsidR="00C0400F" w:rsidRPr="00161EDC" w:rsidRDefault="00C0400F" w:rsidP="002B2580">
            <w:pPr>
              <w:jc w:val="center"/>
              <w:rPr>
                <w:rFonts w:ascii="Arial" w:hAnsi="Arial" w:cs="Arial"/>
                <w:sz w:val="20"/>
              </w:rPr>
            </w:pPr>
            <w:r w:rsidRPr="00161EDC">
              <w:rPr>
                <w:rFonts w:ascii="Arial" w:hAnsi="Arial" w:cs="Arial"/>
                <w:sz w:val="20"/>
              </w:rPr>
              <w:t>522</w:t>
            </w:r>
          </w:p>
        </w:tc>
        <w:tc>
          <w:tcPr>
            <w:tcW w:w="1217" w:type="dxa"/>
            <w:tcBorders>
              <w:top w:val="nil"/>
              <w:left w:val="nil"/>
              <w:bottom w:val="single" w:sz="4" w:space="0" w:color="auto"/>
              <w:right w:val="single" w:sz="4" w:space="0" w:color="auto"/>
            </w:tcBorders>
            <w:shd w:val="clear" w:color="auto" w:fill="auto"/>
            <w:noWrap/>
            <w:vAlign w:val="bottom"/>
            <w:hideMark/>
          </w:tcPr>
          <w:p w14:paraId="1D0CDE9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1C482B4" w14:textId="77777777" w:rsidR="00C0400F" w:rsidRPr="00161EDC" w:rsidRDefault="00C0400F" w:rsidP="002B2580">
            <w:pPr>
              <w:jc w:val="right"/>
              <w:rPr>
                <w:rFonts w:ascii="Arial" w:hAnsi="Arial" w:cs="Arial"/>
                <w:sz w:val="20"/>
              </w:rPr>
            </w:pPr>
            <w:r w:rsidRPr="00161EDC">
              <w:rPr>
                <w:rFonts w:ascii="Arial" w:hAnsi="Arial" w:cs="Arial"/>
                <w:sz w:val="20"/>
              </w:rPr>
              <w:t>2 833,47</w:t>
            </w:r>
          </w:p>
        </w:tc>
        <w:tc>
          <w:tcPr>
            <w:tcW w:w="1480" w:type="dxa"/>
            <w:tcBorders>
              <w:top w:val="nil"/>
              <w:left w:val="nil"/>
              <w:bottom w:val="single" w:sz="4" w:space="0" w:color="auto"/>
              <w:right w:val="single" w:sz="4" w:space="0" w:color="auto"/>
            </w:tcBorders>
            <w:shd w:val="clear" w:color="auto" w:fill="auto"/>
            <w:noWrap/>
            <w:vAlign w:val="bottom"/>
            <w:hideMark/>
          </w:tcPr>
          <w:p w14:paraId="3AD6F52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388AB9E" w14:textId="77777777" w:rsidR="00C0400F" w:rsidRPr="00161EDC" w:rsidRDefault="00C0400F" w:rsidP="002B2580">
            <w:pPr>
              <w:rPr>
                <w:rFonts w:ascii="Arial" w:hAnsi="Arial" w:cs="Arial"/>
                <w:sz w:val="20"/>
              </w:rPr>
            </w:pPr>
            <w:r w:rsidRPr="00161EDC">
              <w:rPr>
                <w:rFonts w:ascii="Arial" w:hAnsi="Arial" w:cs="Arial"/>
                <w:sz w:val="20"/>
              </w:rPr>
              <w:t>Košická (od Prievozskej po Miletičovu)</w:t>
            </w:r>
          </w:p>
        </w:tc>
        <w:tc>
          <w:tcPr>
            <w:tcW w:w="1122" w:type="dxa"/>
            <w:tcBorders>
              <w:top w:val="nil"/>
              <w:left w:val="nil"/>
              <w:bottom w:val="single" w:sz="4" w:space="0" w:color="auto"/>
              <w:right w:val="single" w:sz="4" w:space="0" w:color="auto"/>
            </w:tcBorders>
            <w:shd w:val="clear" w:color="auto" w:fill="FFFF00"/>
            <w:noWrap/>
            <w:vAlign w:val="bottom"/>
          </w:tcPr>
          <w:p w14:paraId="0D2CB84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A704A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6ACB6B" w14:textId="77777777" w:rsidR="00C0400F" w:rsidRPr="00161EDC" w:rsidRDefault="00C0400F" w:rsidP="002B2580">
            <w:pPr>
              <w:jc w:val="right"/>
              <w:rPr>
                <w:rFonts w:ascii="Arial CE" w:hAnsi="Arial CE" w:cs="Calibri"/>
                <w:sz w:val="20"/>
              </w:rPr>
            </w:pPr>
          </w:p>
        </w:tc>
      </w:tr>
      <w:tr w:rsidR="00C0400F" w:rsidRPr="00161EDC" w14:paraId="2429D91C" w14:textId="77777777" w:rsidTr="002B2580">
        <w:trPr>
          <w:trHeight w:val="270"/>
        </w:trPr>
        <w:tc>
          <w:tcPr>
            <w:tcW w:w="3780" w:type="dxa"/>
            <w:tcBorders>
              <w:top w:val="nil"/>
              <w:left w:val="nil"/>
              <w:bottom w:val="nil"/>
              <w:right w:val="nil"/>
            </w:tcBorders>
            <w:shd w:val="clear" w:color="auto" w:fill="auto"/>
            <w:noWrap/>
            <w:vAlign w:val="bottom"/>
            <w:hideMark/>
          </w:tcPr>
          <w:p w14:paraId="3435516D" w14:textId="77777777" w:rsidR="00C0400F" w:rsidRPr="00161EDC" w:rsidRDefault="00C0400F" w:rsidP="002B2580">
            <w:pPr>
              <w:jc w:val="right"/>
              <w:rPr>
                <w:rFonts w:ascii="Arial CE" w:hAnsi="Arial CE" w:cs="Calibri"/>
                <w:sz w:val="20"/>
              </w:rPr>
            </w:pPr>
          </w:p>
        </w:tc>
        <w:tc>
          <w:tcPr>
            <w:tcW w:w="649" w:type="dxa"/>
            <w:tcBorders>
              <w:top w:val="nil"/>
              <w:left w:val="nil"/>
              <w:bottom w:val="nil"/>
              <w:right w:val="nil"/>
            </w:tcBorders>
            <w:shd w:val="clear" w:color="auto" w:fill="auto"/>
            <w:noWrap/>
            <w:vAlign w:val="bottom"/>
            <w:hideMark/>
          </w:tcPr>
          <w:p w14:paraId="7C81A3ED" w14:textId="77777777" w:rsidR="00C0400F" w:rsidRPr="00161EDC" w:rsidRDefault="00C0400F" w:rsidP="002B2580">
            <w:pPr>
              <w:rPr>
                <w:sz w:val="20"/>
              </w:rPr>
            </w:pPr>
          </w:p>
        </w:tc>
        <w:tc>
          <w:tcPr>
            <w:tcW w:w="1217"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147AB96E" w14:textId="77777777" w:rsidR="00C0400F" w:rsidRPr="00161EDC" w:rsidRDefault="00C0400F" w:rsidP="002B2580">
            <w:pPr>
              <w:jc w:val="center"/>
              <w:rPr>
                <w:rFonts w:ascii="Arial" w:hAnsi="Arial" w:cs="Arial"/>
                <w:b/>
                <w:bCs/>
                <w:sz w:val="20"/>
              </w:rPr>
            </w:pPr>
            <w:r w:rsidRPr="00161EDC">
              <w:rPr>
                <w:rFonts w:ascii="Arial" w:hAnsi="Arial" w:cs="Arial"/>
                <w:b/>
                <w:bCs/>
                <w:sz w:val="20"/>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43286E07" w14:textId="77777777" w:rsidR="00C0400F" w:rsidRPr="00161EDC" w:rsidRDefault="00C0400F" w:rsidP="002B2580">
            <w:pPr>
              <w:jc w:val="right"/>
              <w:rPr>
                <w:rFonts w:ascii="Arial" w:hAnsi="Arial" w:cs="Arial"/>
                <w:b/>
                <w:bCs/>
                <w:sz w:val="20"/>
              </w:rPr>
            </w:pPr>
            <w:r w:rsidRPr="00161EDC">
              <w:rPr>
                <w:rFonts w:ascii="Arial" w:hAnsi="Arial" w:cs="Arial"/>
                <w:b/>
                <w:bCs/>
                <w:sz w:val="20"/>
              </w:rPr>
              <w:t>211 211,40</w:t>
            </w:r>
          </w:p>
        </w:tc>
        <w:tc>
          <w:tcPr>
            <w:tcW w:w="1480" w:type="dxa"/>
            <w:tcBorders>
              <w:top w:val="nil"/>
              <w:left w:val="nil"/>
              <w:bottom w:val="nil"/>
              <w:right w:val="nil"/>
            </w:tcBorders>
            <w:shd w:val="clear" w:color="auto" w:fill="auto"/>
            <w:noWrap/>
            <w:vAlign w:val="bottom"/>
            <w:hideMark/>
          </w:tcPr>
          <w:p w14:paraId="0111DDCF" w14:textId="77777777" w:rsidR="00C0400F" w:rsidRPr="00161EDC" w:rsidRDefault="00C0400F" w:rsidP="002B2580">
            <w:pPr>
              <w:jc w:val="right"/>
              <w:rPr>
                <w:rFonts w:ascii="Arial" w:hAnsi="Arial" w:cs="Arial"/>
                <w:b/>
                <w:bCs/>
                <w:sz w:val="20"/>
              </w:rPr>
            </w:pPr>
          </w:p>
        </w:tc>
        <w:tc>
          <w:tcPr>
            <w:tcW w:w="1912" w:type="dxa"/>
            <w:tcBorders>
              <w:top w:val="nil"/>
              <w:left w:val="nil"/>
              <w:bottom w:val="nil"/>
              <w:right w:val="nil"/>
            </w:tcBorders>
            <w:shd w:val="clear" w:color="auto" w:fill="auto"/>
            <w:vAlign w:val="bottom"/>
            <w:hideMark/>
          </w:tcPr>
          <w:p w14:paraId="25770AD1"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62E6CBBE" w14:textId="77777777" w:rsidR="00C0400F" w:rsidRPr="00161EDC" w:rsidRDefault="00C0400F" w:rsidP="002B2580">
            <w:pPr>
              <w:rPr>
                <w:sz w:val="20"/>
              </w:rPr>
            </w:pPr>
          </w:p>
        </w:tc>
        <w:tc>
          <w:tcPr>
            <w:tcW w:w="126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4B2318DE" w14:textId="77777777" w:rsidR="00C0400F" w:rsidRPr="00161EDC" w:rsidRDefault="00C0400F" w:rsidP="002B2580">
            <w:pPr>
              <w:jc w:val="center"/>
              <w:rPr>
                <w:rFonts w:ascii="Arial" w:hAnsi="Arial" w:cs="Arial"/>
                <w:b/>
                <w:bCs/>
                <w:sz w:val="20"/>
              </w:rPr>
            </w:pPr>
            <w:r w:rsidRPr="00161EDC">
              <w:rPr>
                <w:rFonts w:ascii="Arial" w:hAnsi="Arial" w:cs="Arial"/>
                <w:b/>
                <w:bCs/>
                <w:sz w:val="20"/>
              </w:rPr>
              <w:t> </w:t>
            </w:r>
          </w:p>
        </w:tc>
        <w:tc>
          <w:tcPr>
            <w:tcW w:w="1500" w:type="dxa"/>
            <w:tcBorders>
              <w:top w:val="single" w:sz="8" w:space="0" w:color="auto"/>
              <w:left w:val="nil"/>
              <w:bottom w:val="single" w:sz="8" w:space="0" w:color="auto"/>
              <w:right w:val="single" w:sz="8" w:space="0" w:color="auto"/>
            </w:tcBorders>
            <w:shd w:val="clear" w:color="000000" w:fill="AEAAAA"/>
            <w:noWrap/>
            <w:vAlign w:val="bottom"/>
          </w:tcPr>
          <w:p w14:paraId="1C7DE0E8" w14:textId="77777777" w:rsidR="00C0400F" w:rsidRPr="00161EDC" w:rsidRDefault="00C0400F" w:rsidP="002B2580">
            <w:pPr>
              <w:jc w:val="right"/>
              <w:rPr>
                <w:rFonts w:ascii="Arial" w:hAnsi="Arial" w:cs="Arial"/>
                <w:b/>
                <w:bCs/>
                <w:sz w:val="20"/>
              </w:rPr>
            </w:pPr>
          </w:p>
        </w:tc>
      </w:tr>
    </w:tbl>
    <w:p w14:paraId="747ABCD1" w14:textId="77777777" w:rsidR="00C0400F" w:rsidRDefault="00C0400F" w:rsidP="00C0400F">
      <w:pPr>
        <w:pStyle w:val="F6-MenoFunkcia"/>
        <w:ind w:left="0"/>
        <w:rPr>
          <w:szCs w:val="24"/>
        </w:rPr>
      </w:pPr>
    </w:p>
    <w:p w14:paraId="23AAA03A" w14:textId="77777777" w:rsidR="00C0400F" w:rsidRDefault="00C0400F" w:rsidP="00C0400F">
      <w:pPr>
        <w:pStyle w:val="F6-MenoFunkcia"/>
        <w:ind w:left="0"/>
        <w:rPr>
          <w:szCs w:val="24"/>
        </w:rPr>
      </w:pPr>
    </w:p>
    <w:p w14:paraId="63D1A61D" w14:textId="77777777" w:rsidR="00C0400F" w:rsidRDefault="00C0400F" w:rsidP="00C0400F">
      <w:pPr>
        <w:pStyle w:val="F6-MenoFunkcia"/>
        <w:ind w:left="0"/>
        <w:rPr>
          <w:szCs w:val="24"/>
        </w:rPr>
      </w:pPr>
    </w:p>
    <w:p w14:paraId="7CDE8697" w14:textId="77777777" w:rsidR="00C0400F" w:rsidRDefault="00C0400F" w:rsidP="00C0400F">
      <w:pPr>
        <w:pStyle w:val="F6-MenoFunkcia"/>
        <w:ind w:left="0"/>
        <w:rPr>
          <w:szCs w:val="24"/>
        </w:rPr>
      </w:pPr>
    </w:p>
    <w:p w14:paraId="7FDE49CF" w14:textId="77777777" w:rsidR="00C0400F" w:rsidRDefault="00C0400F" w:rsidP="00C0400F">
      <w:pPr>
        <w:pStyle w:val="F6-MenoFunkcia"/>
        <w:ind w:left="0"/>
        <w:rPr>
          <w:szCs w:val="24"/>
        </w:rPr>
      </w:pPr>
    </w:p>
    <w:p w14:paraId="0DC28D41" w14:textId="77777777" w:rsidR="00C0400F" w:rsidRDefault="00C0400F" w:rsidP="00C0400F">
      <w:pPr>
        <w:pStyle w:val="F6-MenoFunkcia"/>
        <w:ind w:left="0"/>
        <w:rPr>
          <w:szCs w:val="24"/>
        </w:rPr>
      </w:pPr>
    </w:p>
    <w:p w14:paraId="7BB19E3F" w14:textId="77777777" w:rsidR="00C0400F" w:rsidRDefault="00C0400F" w:rsidP="00C0400F">
      <w:pPr>
        <w:pStyle w:val="F6-MenoFunkcia"/>
        <w:ind w:left="0"/>
        <w:rPr>
          <w:szCs w:val="24"/>
        </w:rPr>
      </w:pPr>
    </w:p>
    <w:p w14:paraId="6810DA75" w14:textId="77777777" w:rsidR="00C0400F" w:rsidRDefault="00C0400F" w:rsidP="00C0400F">
      <w:pPr>
        <w:pStyle w:val="F6-MenoFunkcia"/>
        <w:ind w:left="0"/>
        <w:rPr>
          <w:szCs w:val="24"/>
        </w:rPr>
      </w:pPr>
    </w:p>
    <w:p w14:paraId="6999B935" w14:textId="77777777" w:rsidR="00C0400F" w:rsidRDefault="00C0400F" w:rsidP="00C0400F">
      <w:pPr>
        <w:pStyle w:val="F6-MenoFunkcia"/>
        <w:ind w:left="0"/>
        <w:rPr>
          <w:szCs w:val="24"/>
        </w:rPr>
      </w:pPr>
    </w:p>
    <w:p w14:paraId="49630603" w14:textId="77777777" w:rsidR="00C0400F" w:rsidRDefault="00C0400F" w:rsidP="00C0400F">
      <w:pPr>
        <w:pStyle w:val="F6-MenoFunkcia"/>
        <w:ind w:left="0"/>
        <w:rPr>
          <w:szCs w:val="24"/>
        </w:rPr>
      </w:pPr>
    </w:p>
    <w:p w14:paraId="76EA802C" w14:textId="77777777" w:rsidR="00C0400F" w:rsidRDefault="00C0400F" w:rsidP="00C0400F">
      <w:pPr>
        <w:pStyle w:val="F6-MenoFunkcia"/>
        <w:ind w:left="0"/>
        <w:rPr>
          <w:szCs w:val="24"/>
        </w:rPr>
      </w:pPr>
    </w:p>
    <w:p w14:paraId="1D440515" w14:textId="77777777" w:rsidR="00C0400F" w:rsidRDefault="00C0400F" w:rsidP="00C0400F">
      <w:pPr>
        <w:pStyle w:val="F6-MenoFunkcia"/>
        <w:ind w:left="0"/>
        <w:rPr>
          <w:szCs w:val="24"/>
        </w:rPr>
      </w:pPr>
    </w:p>
    <w:tbl>
      <w:tblPr>
        <w:tblW w:w="12620" w:type="dxa"/>
        <w:jc w:val="center"/>
        <w:tblCellMar>
          <w:left w:w="70" w:type="dxa"/>
          <w:right w:w="70" w:type="dxa"/>
        </w:tblCellMar>
        <w:tblLook w:val="04A0" w:firstRow="1" w:lastRow="0" w:firstColumn="1" w:lastColumn="0" w:noHBand="0" w:noVBand="1"/>
      </w:tblPr>
      <w:tblGrid>
        <w:gridCol w:w="960"/>
        <w:gridCol w:w="1966"/>
        <w:gridCol w:w="928"/>
        <w:gridCol w:w="931"/>
        <w:gridCol w:w="2680"/>
        <w:gridCol w:w="2040"/>
        <w:gridCol w:w="1252"/>
        <w:gridCol w:w="1148"/>
        <w:gridCol w:w="960"/>
      </w:tblGrid>
      <w:tr w:rsidR="00C0400F" w:rsidRPr="00260D54" w14:paraId="7CE17077"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583BC16"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39D38071" w14:textId="77777777" w:rsidR="00C0400F" w:rsidRPr="00260D54" w:rsidRDefault="00C0400F" w:rsidP="002B2580">
            <w:pPr>
              <w:rPr>
                <w:rFonts w:ascii="Arial CE" w:hAnsi="Arial CE" w:cs="Arial CE"/>
                <w:b/>
                <w:bCs/>
                <w:sz w:val="20"/>
              </w:rPr>
            </w:pPr>
            <w:r w:rsidRPr="00260D54">
              <w:rPr>
                <w:rFonts w:ascii="Arial CE" w:hAnsi="Arial CE" w:cs="Arial CE"/>
                <w:b/>
                <w:bCs/>
                <w:sz w:val="20"/>
              </w:rPr>
              <w:t>Čistenia pešej zóny sa bude vykonávať v čase</w:t>
            </w:r>
          </w:p>
        </w:tc>
        <w:tc>
          <w:tcPr>
            <w:tcW w:w="2680" w:type="dxa"/>
            <w:tcBorders>
              <w:top w:val="single" w:sz="8" w:space="0" w:color="auto"/>
              <w:left w:val="nil"/>
              <w:bottom w:val="single" w:sz="4" w:space="0" w:color="auto"/>
              <w:right w:val="single" w:sz="4" w:space="0" w:color="auto"/>
            </w:tcBorders>
            <w:shd w:val="clear" w:color="000000" w:fill="C0C0C0"/>
            <w:noWrap/>
            <w:vAlign w:val="center"/>
            <w:hideMark/>
          </w:tcPr>
          <w:p w14:paraId="01F350D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w:t>
            </w:r>
          </w:p>
        </w:tc>
        <w:tc>
          <w:tcPr>
            <w:tcW w:w="2040" w:type="dxa"/>
            <w:tcBorders>
              <w:top w:val="single" w:sz="8" w:space="0" w:color="auto"/>
              <w:left w:val="nil"/>
              <w:bottom w:val="single" w:sz="4" w:space="0" w:color="auto"/>
              <w:right w:val="single" w:sz="8" w:space="0" w:color="auto"/>
            </w:tcBorders>
            <w:shd w:val="clear" w:color="000000" w:fill="C0C0C0"/>
            <w:noWrap/>
            <w:vAlign w:val="center"/>
            <w:hideMark/>
          </w:tcPr>
          <w:p w14:paraId="6E70D6C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do</w:t>
            </w:r>
          </w:p>
        </w:tc>
        <w:tc>
          <w:tcPr>
            <w:tcW w:w="1132" w:type="dxa"/>
            <w:tcBorders>
              <w:top w:val="nil"/>
              <w:left w:val="nil"/>
              <w:bottom w:val="nil"/>
              <w:right w:val="nil"/>
            </w:tcBorders>
            <w:shd w:val="clear" w:color="auto" w:fill="auto"/>
            <w:noWrap/>
            <w:vAlign w:val="bottom"/>
            <w:hideMark/>
          </w:tcPr>
          <w:p w14:paraId="79ECF44D"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1265148D"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4AD23253" w14:textId="77777777" w:rsidR="00C0400F" w:rsidRPr="00260D54" w:rsidRDefault="00C0400F" w:rsidP="002B2580">
            <w:pPr>
              <w:rPr>
                <w:sz w:val="20"/>
              </w:rPr>
            </w:pPr>
          </w:p>
        </w:tc>
      </w:tr>
      <w:tr w:rsidR="00C0400F" w:rsidRPr="00260D54" w14:paraId="116DD9B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6FA48F05"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FB485" w14:textId="77777777" w:rsidR="00C0400F" w:rsidRPr="00260D54" w:rsidRDefault="00C0400F" w:rsidP="002B2580">
            <w:pPr>
              <w:rPr>
                <w:rFonts w:ascii="Arial CE" w:hAnsi="Arial CE" w:cs="Arial CE"/>
                <w:b/>
                <w:bCs/>
                <w:sz w:val="20"/>
              </w:rPr>
            </w:pPr>
            <w:r w:rsidRPr="00260D54">
              <w:rPr>
                <w:rFonts w:ascii="Arial CE" w:hAnsi="Arial CE" w:cs="Arial CE"/>
                <w:b/>
                <w:bCs/>
                <w:sz w:val="20"/>
              </w:rPr>
              <w:t>1. smena</w:t>
            </w:r>
          </w:p>
        </w:tc>
        <w:tc>
          <w:tcPr>
            <w:tcW w:w="2680" w:type="dxa"/>
            <w:tcBorders>
              <w:top w:val="nil"/>
              <w:left w:val="nil"/>
              <w:bottom w:val="single" w:sz="4" w:space="0" w:color="auto"/>
              <w:right w:val="single" w:sz="4" w:space="0" w:color="auto"/>
            </w:tcBorders>
            <w:shd w:val="clear" w:color="auto" w:fill="auto"/>
            <w:noWrap/>
            <w:vAlign w:val="center"/>
            <w:hideMark/>
          </w:tcPr>
          <w:p w14:paraId="508D15F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2040" w:type="dxa"/>
            <w:tcBorders>
              <w:top w:val="nil"/>
              <w:left w:val="nil"/>
              <w:bottom w:val="single" w:sz="4" w:space="0" w:color="auto"/>
              <w:right w:val="single" w:sz="8" w:space="0" w:color="auto"/>
            </w:tcBorders>
            <w:shd w:val="clear" w:color="auto" w:fill="auto"/>
            <w:noWrap/>
            <w:vAlign w:val="center"/>
            <w:hideMark/>
          </w:tcPr>
          <w:p w14:paraId="4F90F27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132" w:type="dxa"/>
            <w:tcBorders>
              <w:top w:val="nil"/>
              <w:left w:val="nil"/>
              <w:bottom w:val="nil"/>
              <w:right w:val="nil"/>
            </w:tcBorders>
            <w:shd w:val="clear" w:color="auto" w:fill="auto"/>
            <w:noWrap/>
            <w:vAlign w:val="bottom"/>
            <w:hideMark/>
          </w:tcPr>
          <w:p w14:paraId="06B350A6"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28299C5D"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5F606E21" w14:textId="77777777" w:rsidR="00C0400F" w:rsidRPr="00260D54" w:rsidRDefault="00C0400F" w:rsidP="002B2580">
            <w:pPr>
              <w:rPr>
                <w:sz w:val="20"/>
              </w:rPr>
            </w:pPr>
          </w:p>
        </w:tc>
      </w:tr>
      <w:tr w:rsidR="00C0400F" w:rsidRPr="00260D54" w14:paraId="6A12E442"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3E46AA6F"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53373" w14:textId="77777777" w:rsidR="00C0400F" w:rsidRPr="00260D54" w:rsidRDefault="00C0400F" w:rsidP="002B2580">
            <w:pPr>
              <w:rPr>
                <w:rFonts w:ascii="Arial CE" w:hAnsi="Arial CE" w:cs="Arial CE"/>
                <w:b/>
                <w:bCs/>
                <w:sz w:val="20"/>
              </w:rPr>
            </w:pPr>
            <w:r w:rsidRPr="00260D54">
              <w:rPr>
                <w:rFonts w:ascii="Arial CE" w:hAnsi="Arial CE" w:cs="Arial CE"/>
                <w:b/>
                <w:bCs/>
                <w:sz w:val="20"/>
              </w:rPr>
              <w:t>2. smena</w:t>
            </w:r>
          </w:p>
        </w:tc>
        <w:tc>
          <w:tcPr>
            <w:tcW w:w="2680" w:type="dxa"/>
            <w:tcBorders>
              <w:top w:val="nil"/>
              <w:left w:val="nil"/>
              <w:bottom w:val="single" w:sz="4" w:space="0" w:color="auto"/>
              <w:right w:val="single" w:sz="4" w:space="0" w:color="auto"/>
            </w:tcBorders>
            <w:shd w:val="clear" w:color="auto" w:fill="auto"/>
            <w:noWrap/>
            <w:vAlign w:val="center"/>
            <w:hideMark/>
          </w:tcPr>
          <w:p w14:paraId="3A93956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2040" w:type="dxa"/>
            <w:tcBorders>
              <w:top w:val="nil"/>
              <w:left w:val="nil"/>
              <w:bottom w:val="single" w:sz="4" w:space="0" w:color="auto"/>
              <w:right w:val="single" w:sz="8" w:space="0" w:color="auto"/>
            </w:tcBorders>
            <w:shd w:val="clear" w:color="auto" w:fill="auto"/>
            <w:noWrap/>
            <w:vAlign w:val="center"/>
            <w:hideMark/>
          </w:tcPr>
          <w:p w14:paraId="4AD8377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132" w:type="dxa"/>
            <w:tcBorders>
              <w:top w:val="nil"/>
              <w:left w:val="nil"/>
              <w:bottom w:val="nil"/>
              <w:right w:val="nil"/>
            </w:tcBorders>
            <w:shd w:val="clear" w:color="auto" w:fill="auto"/>
            <w:noWrap/>
            <w:vAlign w:val="bottom"/>
            <w:hideMark/>
          </w:tcPr>
          <w:p w14:paraId="63D5756C"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0F06A739"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0D49FA45" w14:textId="77777777" w:rsidR="00C0400F" w:rsidRPr="00260D54" w:rsidRDefault="00C0400F" w:rsidP="002B2580">
            <w:pPr>
              <w:rPr>
                <w:sz w:val="20"/>
              </w:rPr>
            </w:pPr>
          </w:p>
        </w:tc>
      </w:tr>
      <w:tr w:rsidR="00C0400F" w:rsidRPr="00260D54" w14:paraId="5AE8807B"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71CBA4D8" w14:textId="77777777" w:rsidR="00C0400F" w:rsidRPr="00260D54" w:rsidRDefault="00C0400F" w:rsidP="002B2580">
            <w:pPr>
              <w:rPr>
                <w:sz w:val="20"/>
              </w:rPr>
            </w:pPr>
          </w:p>
        </w:tc>
        <w:tc>
          <w:tcPr>
            <w:tcW w:w="1966" w:type="dxa"/>
            <w:tcBorders>
              <w:top w:val="nil"/>
              <w:left w:val="nil"/>
              <w:bottom w:val="nil"/>
              <w:right w:val="nil"/>
            </w:tcBorders>
            <w:shd w:val="clear" w:color="auto" w:fill="auto"/>
            <w:noWrap/>
            <w:vAlign w:val="bottom"/>
            <w:hideMark/>
          </w:tcPr>
          <w:p w14:paraId="2C7FEFC0" w14:textId="77777777" w:rsidR="00C0400F" w:rsidRPr="00260D54" w:rsidRDefault="00C0400F" w:rsidP="002B2580">
            <w:pPr>
              <w:rPr>
                <w:sz w:val="20"/>
              </w:rPr>
            </w:pPr>
          </w:p>
        </w:tc>
        <w:tc>
          <w:tcPr>
            <w:tcW w:w="928" w:type="dxa"/>
            <w:tcBorders>
              <w:top w:val="nil"/>
              <w:left w:val="nil"/>
              <w:bottom w:val="nil"/>
              <w:right w:val="nil"/>
            </w:tcBorders>
            <w:shd w:val="clear" w:color="auto" w:fill="auto"/>
            <w:noWrap/>
            <w:vAlign w:val="bottom"/>
            <w:hideMark/>
          </w:tcPr>
          <w:p w14:paraId="431D6733" w14:textId="77777777" w:rsidR="00C0400F" w:rsidRPr="00260D54" w:rsidRDefault="00C0400F" w:rsidP="002B2580">
            <w:pPr>
              <w:rPr>
                <w:sz w:val="20"/>
              </w:rPr>
            </w:pPr>
          </w:p>
        </w:tc>
        <w:tc>
          <w:tcPr>
            <w:tcW w:w="931" w:type="dxa"/>
            <w:tcBorders>
              <w:top w:val="nil"/>
              <w:left w:val="nil"/>
              <w:bottom w:val="nil"/>
              <w:right w:val="nil"/>
            </w:tcBorders>
            <w:shd w:val="clear" w:color="auto" w:fill="auto"/>
            <w:noWrap/>
            <w:vAlign w:val="bottom"/>
            <w:hideMark/>
          </w:tcPr>
          <w:p w14:paraId="5A0CF02F" w14:textId="77777777" w:rsidR="00C0400F" w:rsidRPr="00260D54" w:rsidRDefault="00C0400F" w:rsidP="002B2580">
            <w:pPr>
              <w:rPr>
                <w:sz w:val="20"/>
              </w:rPr>
            </w:pPr>
          </w:p>
        </w:tc>
        <w:tc>
          <w:tcPr>
            <w:tcW w:w="2680" w:type="dxa"/>
            <w:tcBorders>
              <w:top w:val="nil"/>
              <w:left w:val="nil"/>
              <w:bottom w:val="nil"/>
              <w:right w:val="nil"/>
            </w:tcBorders>
            <w:shd w:val="clear" w:color="auto" w:fill="auto"/>
            <w:noWrap/>
            <w:vAlign w:val="bottom"/>
            <w:hideMark/>
          </w:tcPr>
          <w:p w14:paraId="3D67210D" w14:textId="77777777" w:rsidR="00C0400F" w:rsidRPr="00260D54" w:rsidRDefault="00C0400F" w:rsidP="002B2580">
            <w:pPr>
              <w:rPr>
                <w:sz w:val="20"/>
              </w:rPr>
            </w:pPr>
          </w:p>
        </w:tc>
        <w:tc>
          <w:tcPr>
            <w:tcW w:w="2040" w:type="dxa"/>
            <w:tcBorders>
              <w:top w:val="nil"/>
              <w:left w:val="nil"/>
              <w:bottom w:val="nil"/>
              <w:right w:val="nil"/>
            </w:tcBorders>
            <w:shd w:val="clear" w:color="auto" w:fill="auto"/>
            <w:noWrap/>
            <w:vAlign w:val="bottom"/>
            <w:hideMark/>
          </w:tcPr>
          <w:p w14:paraId="386BD1BB" w14:textId="77777777" w:rsidR="00C0400F" w:rsidRPr="00260D54" w:rsidRDefault="00C0400F" w:rsidP="002B2580">
            <w:pPr>
              <w:rPr>
                <w:sz w:val="20"/>
              </w:rPr>
            </w:pPr>
          </w:p>
        </w:tc>
        <w:tc>
          <w:tcPr>
            <w:tcW w:w="1132" w:type="dxa"/>
            <w:tcBorders>
              <w:top w:val="nil"/>
              <w:left w:val="nil"/>
              <w:bottom w:val="nil"/>
              <w:right w:val="nil"/>
            </w:tcBorders>
            <w:shd w:val="clear" w:color="auto" w:fill="auto"/>
            <w:noWrap/>
            <w:vAlign w:val="bottom"/>
            <w:hideMark/>
          </w:tcPr>
          <w:p w14:paraId="1B59BCE4" w14:textId="77777777" w:rsidR="00C0400F" w:rsidRPr="00260D54" w:rsidRDefault="00C0400F" w:rsidP="002B2580">
            <w:pPr>
              <w:rPr>
                <w:sz w:val="20"/>
              </w:rPr>
            </w:pPr>
          </w:p>
        </w:tc>
        <w:tc>
          <w:tcPr>
            <w:tcW w:w="1023" w:type="dxa"/>
            <w:tcBorders>
              <w:top w:val="nil"/>
              <w:left w:val="nil"/>
              <w:bottom w:val="nil"/>
              <w:right w:val="nil"/>
            </w:tcBorders>
            <w:shd w:val="clear" w:color="auto" w:fill="auto"/>
            <w:noWrap/>
            <w:vAlign w:val="bottom"/>
            <w:hideMark/>
          </w:tcPr>
          <w:p w14:paraId="5CB03504"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6EEED183" w14:textId="77777777" w:rsidR="00C0400F" w:rsidRPr="00260D54" w:rsidRDefault="00C0400F" w:rsidP="002B2580">
            <w:pPr>
              <w:rPr>
                <w:sz w:val="20"/>
              </w:rPr>
            </w:pPr>
          </w:p>
        </w:tc>
      </w:tr>
      <w:tr w:rsidR="00C0400F" w:rsidRPr="00260D54" w14:paraId="0BA7C6D7"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2495CC1F" w14:textId="77777777" w:rsidR="00C0400F" w:rsidRPr="00260D54" w:rsidRDefault="00C0400F" w:rsidP="002B2580">
            <w:pPr>
              <w:rPr>
                <w:sz w:val="20"/>
              </w:rPr>
            </w:pPr>
          </w:p>
        </w:tc>
        <w:tc>
          <w:tcPr>
            <w:tcW w:w="11660"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21C48825"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Letné čistenie lávok</w:t>
            </w:r>
          </w:p>
        </w:tc>
      </w:tr>
      <w:tr w:rsidR="00C0400F" w:rsidRPr="00260D54" w14:paraId="1BD1EED8"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3E83DFF3"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1966" w:type="dxa"/>
            <w:tcBorders>
              <w:top w:val="nil"/>
              <w:left w:val="nil"/>
              <w:bottom w:val="nil"/>
              <w:right w:val="single" w:sz="4" w:space="0" w:color="auto"/>
            </w:tcBorders>
            <w:shd w:val="clear" w:color="000000" w:fill="C0C0C0"/>
            <w:vAlign w:val="center"/>
            <w:hideMark/>
          </w:tcPr>
          <w:p w14:paraId="64334FC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Ulica</w:t>
            </w:r>
          </w:p>
        </w:tc>
        <w:tc>
          <w:tcPr>
            <w:tcW w:w="928" w:type="dxa"/>
            <w:tcBorders>
              <w:top w:val="nil"/>
              <w:left w:val="nil"/>
              <w:bottom w:val="nil"/>
              <w:right w:val="single" w:sz="4" w:space="0" w:color="auto"/>
            </w:tcBorders>
            <w:shd w:val="clear" w:color="000000" w:fill="C0C0C0"/>
            <w:vAlign w:val="center"/>
            <w:hideMark/>
          </w:tcPr>
          <w:p w14:paraId="1F898C9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Č. op</w:t>
            </w:r>
          </w:p>
        </w:tc>
        <w:tc>
          <w:tcPr>
            <w:tcW w:w="931" w:type="dxa"/>
            <w:tcBorders>
              <w:top w:val="nil"/>
              <w:left w:val="nil"/>
              <w:bottom w:val="nil"/>
              <w:right w:val="nil"/>
            </w:tcBorders>
            <w:shd w:val="clear" w:color="000000" w:fill="C0C0C0"/>
            <w:vAlign w:val="center"/>
            <w:hideMark/>
          </w:tcPr>
          <w:p w14:paraId="7AE284B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plocha (m2)</w:t>
            </w:r>
          </w:p>
        </w:tc>
        <w:tc>
          <w:tcPr>
            <w:tcW w:w="2680" w:type="dxa"/>
            <w:tcBorders>
              <w:top w:val="nil"/>
              <w:left w:val="nil"/>
              <w:bottom w:val="nil"/>
              <w:right w:val="single" w:sz="4" w:space="0" w:color="auto"/>
            </w:tcBorders>
            <w:shd w:val="clear" w:color="000000" w:fill="C0C0C0"/>
            <w:vAlign w:val="center"/>
            <w:hideMark/>
          </w:tcPr>
          <w:p w14:paraId="5F0B66B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2040" w:type="dxa"/>
            <w:tcBorders>
              <w:top w:val="nil"/>
              <w:left w:val="nil"/>
              <w:bottom w:val="nil"/>
              <w:right w:val="nil"/>
            </w:tcBorders>
            <w:shd w:val="clear" w:color="000000" w:fill="C0C0C0"/>
            <w:vAlign w:val="center"/>
            <w:hideMark/>
          </w:tcPr>
          <w:p w14:paraId="537006F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Úsek / Cesta</w:t>
            </w:r>
          </w:p>
        </w:tc>
        <w:tc>
          <w:tcPr>
            <w:tcW w:w="1132" w:type="dxa"/>
            <w:tcBorders>
              <w:top w:val="nil"/>
              <w:left w:val="single" w:sz="8" w:space="0" w:color="auto"/>
              <w:bottom w:val="nil"/>
              <w:right w:val="single" w:sz="8" w:space="0" w:color="auto"/>
            </w:tcBorders>
            <w:shd w:val="clear" w:color="000000" w:fill="C0C0C0"/>
            <w:vAlign w:val="center"/>
            <w:hideMark/>
          </w:tcPr>
          <w:p w14:paraId="0BC924E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023" w:type="dxa"/>
            <w:tcBorders>
              <w:top w:val="nil"/>
              <w:left w:val="nil"/>
              <w:bottom w:val="nil"/>
              <w:right w:val="single" w:sz="4" w:space="0" w:color="auto"/>
            </w:tcBorders>
            <w:shd w:val="clear" w:color="000000" w:fill="C0C0C0"/>
            <w:vAlign w:val="center"/>
            <w:hideMark/>
          </w:tcPr>
          <w:p w14:paraId="3E9A6C1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45319FF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315D0A27"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4857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966" w:type="dxa"/>
            <w:tcBorders>
              <w:top w:val="single" w:sz="4" w:space="0" w:color="auto"/>
              <w:left w:val="nil"/>
              <w:bottom w:val="single" w:sz="4" w:space="0" w:color="auto"/>
              <w:right w:val="single" w:sz="4" w:space="0" w:color="auto"/>
            </w:tcBorders>
            <w:shd w:val="clear" w:color="auto" w:fill="auto"/>
            <w:noWrap/>
            <w:vAlign w:val="bottom"/>
            <w:hideMark/>
          </w:tcPr>
          <w:p w14:paraId="114144DB" w14:textId="77777777" w:rsidR="00C0400F" w:rsidRPr="00260D54" w:rsidRDefault="00C0400F" w:rsidP="002B2580">
            <w:pPr>
              <w:rPr>
                <w:rFonts w:ascii="Arial" w:hAnsi="Arial" w:cs="Arial"/>
                <w:b/>
                <w:bCs/>
                <w:sz w:val="20"/>
              </w:rPr>
            </w:pPr>
            <w:r w:rsidRPr="00260D54">
              <w:rPr>
                <w:rFonts w:ascii="Arial" w:hAnsi="Arial" w:cs="Arial"/>
                <w:b/>
                <w:bCs/>
                <w:sz w:val="20"/>
              </w:rPr>
              <w:t>Štefánikova</w:t>
            </w:r>
          </w:p>
        </w:tc>
        <w:tc>
          <w:tcPr>
            <w:tcW w:w="928" w:type="dxa"/>
            <w:tcBorders>
              <w:top w:val="single" w:sz="4" w:space="0" w:color="auto"/>
              <w:left w:val="nil"/>
              <w:bottom w:val="single" w:sz="4" w:space="0" w:color="auto"/>
              <w:right w:val="single" w:sz="4" w:space="0" w:color="auto"/>
            </w:tcBorders>
            <w:shd w:val="clear" w:color="auto" w:fill="auto"/>
            <w:noWrap/>
            <w:vAlign w:val="bottom"/>
            <w:hideMark/>
          </w:tcPr>
          <w:p w14:paraId="0FFB4D7E"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14:paraId="36D89CA3" w14:textId="77777777" w:rsidR="00C0400F" w:rsidRPr="00260D54" w:rsidRDefault="00C0400F" w:rsidP="002B2580">
            <w:pPr>
              <w:jc w:val="right"/>
              <w:rPr>
                <w:rFonts w:ascii="Arial" w:hAnsi="Arial" w:cs="Arial"/>
                <w:sz w:val="20"/>
              </w:rPr>
            </w:pPr>
            <w:r w:rsidRPr="00260D54">
              <w:rPr>
                <w:rFonts w:ascii="Arial" w:hAnsi="Arial" w:cs="Arial"/>
                <w:sz w:val="20"/>
              </w:rPr>
              <w:t>1 623,0</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2EFDE618"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2040" w:type="dxa"/>
            <w:tcBorders>
              <w:top w:val="single" w:sz="4" w:space="0" w:color="auto"/>
              <w:left w:val="nil"/>
              <w:bottom w:val="single" w:sz="4" w:space="0" w:color="auto"/>
              <w:right w:val="single" w:sz="4" w:space="0" w:color="auto"/>
            </w:tcBorders>
            <w:shd w:val="clear" w:color="auto" w:fill="auto"/>
            <w:noWrap/>
            <w:vAlign w:val="bottom"/>
            <w:hideMark/>
          </w:tcPr>
          <w:p w14:paraId="5D70E821" w14:textId="77777777" w:rsidR="00C0400F" w:rsidRPr="00260D54" w:rsidRDefault="00C0400F" w:rsidP="002B2580">
            <w:pPr>
              <w:rPr>
                <w:rFonts w:ascii="Arial" w:hAnsi="Arial" w:cs="Arial"/>
                <w:sz w:val="20"/>
              </w:rPr>
            </w:pPr>
            <w:r w:rsidRPr="00260D54">
              <w:rPr>
                <w:rFonts w:ascii="Arial" w:hAnsi="Arial" w:cs="Arial"/>
                <w:sz w:val="20"/>
              </w:rPr>
              <w:t>Štefánikova</w:t>
            </w:r>
          </w:p>
        </w:tc>
        <w:tc>
          <w:tcPr>
            <w:tcW w:w="1132" w:type="dxa"/>
            <w:tcBorders>
              <w:top w:val="single" w:sz="4" w:space="0" w:color="auto"/>
              <w:left w:val="nil"/>
              <w:bottom w:val="single" w:sz="4" w:space="0" w:color="auto"/>
              <w:right w:val="single" w:sz="4" w:space="0" w:color="auto"/>
            </w:tcBorders>
            <w:shd w:val="clear" w:color="000000" w:fill="FFFF00"/>
            <w:noWrap/>
            <w:vAlign w:val="bottom"/>
          </w:tcPr>
          <w:p w14:paraId="4F8629C8" w14:textId="77777777" w:rsidR="00C0400F" w:rsidRPr="00260D54" w:rsidRDefault="00C0400F" w:rsidP="002B2580">
            <w:pPr>
              <w:jc w:val="center"/>
              <w:rPr>
                <w:rFonts w:ascii="Arial CE" w:hAnsi="Arial CE" w:cs="Arial CE"/>
                <w:sz w:val="20"/>
              </w:rPr>
            </w:pPr>
          </w:p>
        </w:tc>
        <w:tc>
          <w:tcPr>
            <w:tcW w:w="1023" w:type="dxa"/>
            <w:tcBorders>
              <w:top w:val="single" w:sz="4" w:space="0" w:color="auto"/>
              <w:left w:val="nil"/>
              <w:bottom w:val="single" w:sz="4" w:space="0" w:color="auto"/>
              <w:right w:val="single" w:sz="4" w:space="0" w:color="auto"/>
            </w:tcBorders>
            <w:shd w:val="clear" w:color="auto" w:fill="auto"/>
            <w:noWrap/>
            <w:vAlign w:val="bottom"/>
            <w:hideMark/>
          </w:tcPr>
          <w:p w14:paraId="68FDB7CB"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880D44A" w14:textId="77777777" w:rsidR="00C0400F" w:rsidRPr="00260D54" w:rsidRDefault="00C0400F" w:rsidP="002B2580">
            <w:pPr>
              <w:jc w:val="right"/>
              <w:rPr>
                <w:rFonts w:ascii="Arial CE" w:hAnsi="Arial CE" w:cs="Arial CE"/>
                <w:sz w:val="20"/>
              </w:rPr>
            </w:pPr>
          </w:p>
        </w:tc>
      </w:tr>
      <w:tr w:rsidR="00C0400F" w:rsidRPr="00260D54" w14:paraId="78AAF860"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5B49E4"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966" w:type="dxa"/>
            <w:tcBorders>
              <w:top w:val="nil"/>
              <w:left w:val="nil"/>
              <w:bottom w:val="single" w:sz="4" w:space="0" w:color="auto"/>
              <w:right w:val="single" w:sz="4" w:space="0" w:color="auto"/>
            </w:tcBorders>
            <w:shd w:val="clear" w:color="auto" w:fill="auto"/>
            <w:noWrap/>
            <w:vAlign w:val="bottom"/>
            <w:hideMark/>
          </w:tcPr>
          <w:p w14:paraId="1E2E93DC" w14:textId="77777777" w:rsidR="00C0400F" w:rsidRPr="00260D54" w:rsidRDefault="00C0400F" w:rsidP="002B2580">
            <w:pPr>
              <w:rPr>
                <w:rFonts w:ascii="Arial" w:hAnsi="Arial" w:cs="Arial"/>
                <w:b/>
                <w:bCs/>
                <w:sz w:val="20"/>
              </w:rPr>
            </w:pPr>
            <w:r w:rsidRPr="00260D54">
              <w:rPr>
                <w:rFonts w:ascii="Arial" w:hAnsi="Arial" w:cs="Arial"/>
                <w:b/>
                <w:bCs/>
                <w:sz w:val="20"/>
              </w:rPr>
              <w:t>Pražská</w:t>
            </w:r>
          </w:p>
        </w:tc>
        <w:tc>
          <w:tcPr>
            <w:tcW w:w="928" w:type="dxa"/>
            <w:tcBorders>
              <w:top w:val="nil"/>
              <w:left w:val="nil"/>
              <w:bottom w:val="single" w:sz="4" w:space="0" w:color="auto"/>
              <w:right w:val="single" w:sz="4" w:space="0" w:color="auto"/>
            </w:tcBorders>
            <w:shd w:val="clear" w:color="auto" w:fill="auto"/>
            <w:noWrap/>
            <w:vAlign w:val="bottom"/>
            <w:hideMark/>
          </w:tcPr>
          <w:p w14:paraId="7BEB2534" w14:textId="77777777" w:rsidR="00C0400F" w:rsidRPr="00260D54" w:rsidRDefault="00C0400F" w:rsidP="002B2580">
            <w:pPr>
              <w:jc w:val="center"/>
              <w:rPr>
                <w:rFonts w:ascii="Arial" w:hAnsi="Arial" w:cs="Arial"/>
                <w:sz w:val="20"/>
              </w:rPr>
            </w:pPr>
            <w:r w:rsidRPr="00260D54">
              <w:rPr>
                <w:rFonts w:ascii="Arial" w:hAnsi="Arial" w:cs="Arial"/>
                <w:sz w:val="20"/>
              </w:rPr>
              <w:t>506</w:t>
            </w:r>
          </w:p>
        </w:tc>
        <w:tc>
          <w:tcPr>
            <w:tcW w:w="931" w:type="dxa"/>
            <w:tcBorders>
              <w:top w:val="nil"/>
              <w:left w:val="nil"/>
              <w:bottom w:val="single" w:sz="4" w:space="0" w:color="auto"/>
              <w:right w:val="single" w:sz="4" w:space="0" w:color="auto"/>
            </w:tcBorders>
            <w:shd w:val="clear" w:color="auto" w:fill="auto"/>
            <w:noWrap/>
            <w:vAlign w:val="bottom"/>
            <w:hideMark/>
          </w:tcPr>
          <w:p w14:paraId="06FF2445" w14:textId="77777777" w:rsidR="00C0400F" w:rsidRPr="00260D54" w:rsidRDefault="00C0400F" w:rsidP="002B2580">
            <w:pPr>
              <w:jc w:val="right"/>
              <w:rPr>
                <w:rFonts w:ascii="Arial" w:hAnsi="Arial" w:cs="Arial"/>
                <w:sz w:val="20"/>
              </w:rPr>
            </w:pPr>
            <w:r w:rsidRPr="00260D54">
              <w:rPr>
                <w:rFonts w:ascii="Arial" w:hAnsi="Arial" w:cs="Arial"/>
                <w:sz w:val="20"/>
              </w:rPr>
              <w:t>672,9</w:t>
            </w:r>
          </w:p>
        </w:tc>
        <w:tc>
          <w:tcPr>
            <w:tcW w:w="2680" w:type="dxa"/>
            <w:tcBorders>
              <w:top w:val="nil"/>
              <w:left w:val="nil"/>
              <w:bottom w:val="single" w:sz="4" w:space="0" w:color="auto"/>
              <w:right w:val="single" w:sz="4" w:space="0" w:color="auto"/>
            </w:tcBorders>
            <w:shd w:val="clear" w:color="auto" w:fill="auto"/>
            <w:noWrap/>
            <w:vAlign w:val="bottom"/>
            <w:hideMark/>
          </w:tcPr>
          <w:p w14:paraId="051F1F98"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2040" w:type="dxa"/>
            <w:tcBorders>
              <w:top w:val="nil"/>
              <w:left w:val="nil"/>
              <w:bottom w:val="single" w:sz="4" w:space="0" w:color="auto"/>
              <w:right w:val="single" w:sz="4" w:space="0" w:color="auto"/>
            </w:tcBorders>
            <w:shd w:val="clear" w:color="auto" w:fill="auto"/>
            <w:noWrap/>
            <w:vAlign w:val="bottom"/>
            <w:hideMark/>
          </w:tcPr>
          <w:p w14:paraId="160BCA5C" w14:textId="77777777" w:rsidR="00C0400F" w:rsidRPr="00260D54" w:rsidRDefault="00C0400F" w:rsidP="002B2580">
            <w:pPr>
              <w:rPr>
                <w:rFonts w:ascii="Arial" w:hAnsi="Arial" w:cs="Arial"/>
                <w:sz w:val="20"/>
              </w:rPr>
            </w:pPr>
            <w:r w:rsidRPr="00260D54">
              <w:rPr>
                <w:rFonts w:ascii="Arial" w:hAnsi="Arial" w:cs="Arial"/>
                <w:sz w:val="20"/>
              </w:rPr>
              <w:t>Pražská</w:t>
            </w:r>
          </w:p>
        </w:tc>
        <w:tc>
          <w:tcPr>
            <w:tcW w:w="1132" w:type="dxa"/>
            <w:tcBorders>
              <w:top w:val="nil"/>
              <w:left w:val="nil"/>
              <w:bottom w:val="single" w:sz="4" w:space="0" w:color="auto"/>
              <w:right w:val="single" w:sz="4" w:space="0" w:color="auto"/>
            </w:tcBorders>
            <w:shd w:val="clear" w:color="000000" w:fill="FFFF00"/>
            <w:noWrap/>
            <w:vAlign w:val="bottom"/>
          </w:tcPr>
          <w:p w14:paraId="5D5EF17A" w14:textId="77777777" w:rsidR="00C0400F" w:rsidRPr="00260D54" w:rsidRDefault="00C0400F" w:rsidP="002B2580">
            <w:pPr>
              <w:jc w:val="center"/>
              <w:rPr>
                <w:rFonts w:ascii="Arial CE" w:hAnsi="Arial CE" w:cs="Arial CE"/>
                <w:sz w:val="20"/>
              </w:rPr>
            </w:pPr>
          </w:p>
        </w:tc>
        <w:tc>
          <w:tcPr>
            <w:tcW w:w="1023" w:type="dxa"/>
            <w:tcBorders>
              <w:top w:val="nil"/>
              <w:left w:val="nil"/>
              <w:bottom w:val="single" w:sz="4" w:space="0" w:color="auto"/>
              <w:right w:val="single" w:sz="4" w:space="0" w:color="auto"/>
            </w:tcBorders>
            <w:shd w:val="clear" w:color="auto" w:fill="auto"/>
            <w:noWrap/>
            <w:vAlign w:val="bottom"/>
            <w:hideMark/>
          </w:tcPr>
          <w:p w14:paraId="1E62CF28"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960" w:type="dxa"/>
            <w:tcBorders>
              <w:top w:val="nil"/>
              <w:left w:val="nil"/>
              <w:bottom w:val="single" w:sz="4" w:space="0" w:color="auto"/>
              <w:right w:val="single" w:sz="4" w:space="0" w:color="auto"/>
            </w:tcBorders>
            <w:shd w:val="clear" w:color="auto" w:fill="auto"/>
            <w:noWrap/>
            <w:vAlign w:val="bottom"/>
          </w:tcPr>
          <w:p w14:paraId="4FB1F258" w14:textId="77777777" w:rsidR="00C0400F" w:rsidRPr="00260D54" w:rsidRDefault="00C0400F" w:rsidP="002B2580">
            <w:pPr>
              <w:jc w:val="right"/>
              <w:rPr>
                <w:rFonts w:ascii="Arial CE" w:hAnsi="Arial CE" w:cs="Arial CE"/>
                <w:sz w:val="20"/>
              </w:rPr>
            </w:pPr>
          </w:p>
        </w:tc>
      </w:tr>
      <w:tr w:rsidR="00C0400F" w:rsidRPr="00260D54" w14:paraId="1E521F31"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520775FB" w14:textId="77777777" w:rsidR="00C0400F" w:rsidRPr="00260D54" w:rsidRDefault="00C0400F" w:rsidP="002B2580">
            <w:pPr>
              <w:jc w:val="right"/>
              <w:rPr>
                <w:rFonts w:ascii="Arial CE" w:hAnsi="Arial CE" w:cs="Arial CE"/>
                <w:sz w:val="20"/>
              </w:rPr>
            </w:pPr>
          </w:p>
        </w:tc>
        <w:tc>
          <w:tcPr>
            <w:tcW w:w="1966" w:type="dxa"/>
            <w:tcBorders>
              <w:top w:val="nil"/>
              <w:left w:val="nil"/>
              <w:bottom w:val="nil"/>
              <w:right w:val="nil"/>
            </w:tcBorders>
            <w:shd w:val="clear" w:color="auto" w:fill="auto"/>
            <w:noWrap/>
            <w:vAlign w:val="bottom"/>
            <w:hideMark/>
          </w:tcPr>
          <w:p w14:paraId="034608D0" w14:textId="77777777" w:rsidR="00C0400F" w:rsidRPr="00260D54" w:rsidRDefault="00C0400F" w:rsidP="002B2580">
            <w:pPr>
              <w:rPr>
                <w:sz w:val="20"/>
              </w:rPr>
            </w:pPr>
          </w:p>
        </w:tc>
        <w:tc>
          <w:tcPr>
            <w:tcW w:w="928"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30CCB2E2" w14:textId="77777777" w:rsidR="00C0400F" w:rsidRPr="00260D54" w:rsidRDefault="00C0400F" w:rsidP="002B2580">
            <w:pPr>
              <w:jc w:val="center"/>
              <w:rPr>
                <w:rFonts w:ascii="Arial" w:hAnsi="Arial" w:cs="Arial"/>
                <w:b/>
                <w:bCs/>
                <w:sz w:val="20"/>
              </w:rPr>
            </w:pPr>
            <w:r w:rsidRPr="00260D54">
              <w:rPr>
                <w:rFonts w:ascii="Arial" w:hAnsi="Arial" w:cs="Arial"/>
                <w:b/>
                <w:bCs/>
                <w:sz w:val="20"/>
              </w:rPr>
              <w:t xml:space="preserve">SPOLU: </w:t>
            </w:r>
          </w:p>
        </w:tc>
        <w:tc>
          <w:tcPr>
            <w:tcW w:w="931"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37F75F19" w14:textId="77777777" w:rsidR="00C0400F" w:rsidRPr="00260D54" w:rsidRDefault="00C0400F" w:rsidP="002B2580">
            <w:pPr>
              <w:jc w:val="center"/>
              <w:rPr>
                <w:rFonts w:ascii="Arial" w:hAnsi="Arial" w:cs="Arial"/>
                <w:b/>
                <w:bCs/>
                <w:sz w:val="20"/>
              </w:rPr>
            </w:pPr>
            <w:r w:rsidRPr="00260D54">
              <w:rPr>
                <w:rFonts w:ascii="Arial" w:hAnsi="Arial" w:cs="Arial"/>
                <w:b/>
                <w:bCs/>
                <w:sz w:val="20"/>
              </w:rPr>
              <w:t>2 295,90</w:t>
            </w:r>
          </w:p>
        </w:tc>
        <w:tc>
          <w:tcPr>
            <w:tcW w:w="2680" w:type="dxa"/>
            <w:tcBorders>
              <w:top w:val="nil"/>
              <w:left w:val="nil"/>
              <w:bottom w:val="nil"/>
              <w:right w:val="nil"/>
            </w:tcBorders>
            <w:shd w:val="clear" w:color="auto" w:fill="auto"/>
            <w:noWrap/>
            <w:vAlign w:val="bottom"/>
            <w:hideMark/>
          </w:tcPr>
          <w:p w14:paraId="28080824" w14:textId="77777777" w:rsidR="00C0400F" w:rsidRPr="00260D54" w:rsidRDefault="00C0400F" w:rsidP="002B2580">
            <w:pPr>
              <w:jc w:val="center"/>
              <w:rPr>
                <w:rFonts w:ascii="Arial" w:hAnsi="Arial" w:cs="Arial"/>
                <w:b/>
                <w:bCs/>
                <w:sz w:val="20"/>
              </w:rPr>
            </w:pPr>
          </w:p>
        </w:tc>
        <w:tc>
          <w:tcPr>
            <w:tcW w:w="2040" w:type="dxa"/>
            <w:tcBorders>
              <w:top w:val="nil"/>
              <w:left w:val="nil"/>
              <w:bottom w:val="nil"/>
              <w:right w:val="nil"/>
            </w:tcBorders>
            <w:shd w:val="clear" w:color="auto" w:fill="auto"/>
            <w:noWrap/>
            <w:vAlign w:val="bottom"/>
            <w:hideMark/>
          </w:tcPr>
          <w:p w14:paraId="572D208C" w14:textId="77777777" w:rsidR="00C0400F" w:rsidRPr="00260D54" w:rsidRDefault="00C0400F" w:rsidP="002B2580">
            <w:pPr>
              <w:rPr>
                <w:sz w:val="20"/>
              </w:rPr>
            </w:pPr>
          </w:p>
        </w:tc>
        <w:tc>
          <w:tcPr>
            <w:tcW w:w="1132" w:type="dxa"/>
            <w:tcBorders>
              <w:top w:val="nil"/>
              <w:left w:val="nil"/>
              <w:bottom w:val="nil"/>
              <w:right w:val="nil"/>
            </w:tcBorders>
            <w:shd w:val="clear" w:color="auto" w:fill="auto"/>
            <w:noWrap/>
            <w:vAlign w:val="bottom"/>
            <w:hideMark/>
          </w:tcPr>
          <w:p w14:paraId="79468208" w14:textId="77777777" w:rsidR="00C0400F" w:rsidRPr="00260D54" w:rsidRDefault="00C0400F" w:rsidP="002B2580">
            <w:pPr>
              <w:rPr>
                <w:sz w:val="20"/>
              </w:rPr>
            </w:pPr>
          </w:p>
        </w:tc>
        <w:tc>
          <w:tcPr>
            <w:tcW w:w="1023"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20F771AE" w14:textId="77777777" w:rsidR="00C0400F" w:rsidRPr="00260D54" w:rsidRDefault="00C0400F" w:rsidP="002B2580">
            <w:pPr>
              <w:jc w:val="center"/>
              <w:rPr>
                <w:rFonts w:ascii="Arial" w:hAnsi="Arial" w:cs="Arial"/>
                <w:b/>
                <w:bCs/>
                <w:sz w:val="20"/>
              </w:rPr>
            </w:pPr>
            <w:r w:rsidRPr="00260D54">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AEAAAA"/>
            <w:noWrap/>
            <w:vAlign w:val="bottom"/>
          </w:tcPr>
          <w:p w14:paraId="4FD0F4F4" w14:textId="77777777" w:rsidR="00C0400F" w:rsidRPr="00260D54" w:rsidRDefault="00C0400F" w:rsidP="002B2580">
            <w:pPr>
              <w:jc w:val="center"/>
              <w:rPr>
                <w:rFonts w:ascii="Arial" w:hAnsi="Arial" w:cs="Arial"/>
                <w:b/>
                <w:bCs/>
                <w:sz w:val="20"/>
              </w:rPr>
            </w:pPr>
          </w:p>
        </w:tc>
      </w:tr>
    </w:tbl>
    <w:p w14:paraId="4F835984" w14:textId="77777777" w:rsidR="00C0400F" w:rsidRDefault="00C0400F" w:rsidP="00C0400F">
      <w:pPr>
        <w:pStyle w:val="F6-MenoFunkcia"/>
        <w:ind w:left="0"/>
        <w:rPr>
          <w:szCs w:val="24"/>
        </w:rPr>
      </w:pPr>
    </w:p>
    <w:p w14:paraId="7D0DF810" w14:textId="77777777" w:rsidR="00C0400F" w:rsidRDefault="00C0400F" w:rsidP="00C0400F">
      <w:pPr>
        <w:pStyle w:val="F6-MenoFunkcia"/>
        <w:ind w:left="0"/>
        <w:rPr>
          <w:szCs w:val="24"/>
        </w:rPr>
      </w:pPr>
    </w:p>
    <w:tbl>
      <w:tblPr>
        <w:tblW w:w="11360" w:type="dxa"/>
        <w:jc w:val="center"/>
        <w:tblCellMar>
          <w:left w:w="70" w:type="dxa"/>
          <w:right w:w="70" w:type="dxa"/>
        </w:tblCellMar>
        <w:tblLook w:val="04A0" w:firstRow="1" w:lastRow="0" w:firstColumn="1" w:lastColumn="0" w:noHBand="0" w:noVBand="1"/>
      </w:tblPr>
      <w:tblGrid>
        <w:gridCol w:w="960"/>
        <w:gridCol w:w="3046"/>
        <w:gridCol w:w="923"/>
        <w:gridCol w:w="949"/>
        <w:gridCol w:w="1480"/>
        <w:gridCol w:w="1252"/>
        <w:gridCol w:w="1400"/>
        <w:gridCol w:w="1480"/>
      </w:tblGrid>
      <w:tr w:rsidR="00C0400F" w:rsidRPr="00260D54" w14:paraId="182ECFB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1BF27939"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021397A" w14:textId="77777777" w:rsidR="00C0400F" w:rsidRPr="00260D54" w:rsidRDefault="00C0400F" w:rsidP="002B2580">
            <w:pPr>
              <w:rPr>
                <w:rFonts w:ascii="Arial CE" w:hAnsi="Arial CE" w:cs="Arial CE"/>
                <w:b/>
                <w:bCs/>
                <w:sz w:val="20"/>
              </w:rPr>
            </w:pPr>
            <w:r w:rsidRPr="00260D54">
              <w:rPr>
                <w:rFonts w:ascii="Arial CE" w:hAnsi="Arial CE" w:cs="Arial CE"/>
                <w:b/>
                <w:bCs/>
                <w:sz w:val="20"/>
              </w:rPr>
              <w:t>Čistenia pešej zóny sa bude vykonávať v čase</w:t>
            </w:r>
          </w:p>
        </w:tc>
        <w:tc>
          <w:tcPr>
            <w:tcW w:w="1480" w:type="dxa"/>
            <w:tcBorders>
              <w:top w:val="single" w:sz="8" w:space="0" w:color="auto"/>
              <w:left w:val="nil"/>
              <w:bottom w:val="single" w:sz="4" w:space="0" w:color="auto"/>
              <w:right w:val="single" w:sz="4" w:space="0" w:color="auto"/>
            </w:tcBorders>
            <w:shd w:val="clear" w:color="000000" w:fill="C0C0C0"/>
            <w:noWrap/>
            <w:vAlign w:val="center"/>
            <w:hideMark/>
          </w:tcPr>
          <w:p w14:paraId="55A6D8E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w:t>
            </w:r>
          </w:p>
        </w:tc>
        <w:tc>
          <w:tcPr>
            <w:tcW w:w="1122" w:type="dxa"/>
            <w:tcBorders>
              <w:top w:val="single" w:sz="8" w:space="0" w:color="auto"/>
              <w:left w:val="nil"/>
              <w:bottom w:val="single" w:sz="4" w:space="0" w:color="auto"/>
              <w:right w:val="single" w:sz="8" w:space="0" w:color="auto"/>
            </w:tcBorders>
            <w:shd w:val="clear" w:color="000000" w:fill="C0C0C0"/>
            <w:noWrap/>
            <w:vAlign w:val="center"/>
            <w:hideMark/>
          </w:tcPr>
          <w:p w14:paraId="7CDB2E9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do</w:t>
            </w:r>
          </w:p>
        </w:tc>
        <w:tc>
          <w:tcPr>
            <w:tcW w:w="1400" w:type="dxa"/>
            <w:tcBorders>
              <w:top w:val="nil"/>
              <w:left w:val="nil"/>
              <w:bottom w:val="nil"/>
              <w:right w:val="nil"/>
            </w:tcBorders>
            <w:shd w:val="clear" w:color="auto" w:fill="auto"/>
            <w:noWrap/>
            <w:vAlign w:val="bottom"/>
            <w:hideMark/>
          </w:tcPr>
          <w:p w14:paraId="7F97448C"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92DAC10" w14:textId="77777777" w:rsidR="00C0400F" w:rsidRPr="00260D54" w:rsidRDefault="00C0400F" w:rsidP="002B2580">
            <w:pPr>
              <w:rPr>
                <w:sz w:val="20"/>
              </w:rPr>
            </w:pPr>
          </w:p>
        </w:tc>
      </w:tr>
      <w:tr w:rsidR="00C0400F" w:rsidRPr="00260D54" w14:paraId="6897227F"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6E424AE"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008B2" w14:textId="77777777" w:rsidR="00C0400F" w:rsidRPr="00260D54" w:rsidRDefault="00C0400F" w:rsidP="002B2580">
            <w:pPr>
              <w:rPr>
                <w:rFonts w:ascii="Arial CE" w:hAnsi="Arial CE" w:cs="Arial CE"/>
                <w:b/>
                <w:bCs/>
                <w:sz w:val="20"/>
              </w:rPr>
            </w:pPr>
            <w:r w:rsidRPr="00260D54">
              <w:rPr>
                <w:rFonts w:ascii="Arial CE" w:hAnsi="Arial CE" w:cs="Arial CE"/>
                <w:b/>
                <w:bCs/>
                <w:sz w:val="20"/>
              </w:rPr>
              <w:t>1. smena</w:t>
            </w:r>
          </w:p>
        </w:tc>
        <w:tc>
          <w:tcPr>
            <w:tcW w:w="1480" w:type="dxa"/>
            <w:tcBorders>
              <w:top w:val="nil"/>
              <w:left w:val="nil"/>
              <w:bottom w:val="single" w:sz="4" w:space="0" w:color="auto"/>
              <w:right w:val="single" w:sz="4" w:space="0" w:color="auto"/>
            </w:tcBorders>
            <w:shd w:val="clear" w:color="auto" w:fill="auto"/>
            <w:noWrap/>
            <w:vAlign w:val="center"/>
            <w:hideMark/>
          </w:tcPr>
          <w:p w14:paraId="443A543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122" w:type="dxa"/>
            <w:tcBorders>
              <w:top w:val="nil"/>
              <w:left w:val="nil"/>
              <w:bottom w:val="single" w:sz="4" w:space="0" w:color="auto"/>
              <w:right w:val="single" w:sz="8" w:space="0" w:color="auto"/>
            </w:tcBorders>
            <w:shd w:val="clear" w:color="auto" w:fill="auto"/>
            <w:noWrap/>
            <w:vAlign w:val="center"/>
            <w:hideMark/>
          </w:tcPr>
          <w:p w14:paraId="0CBD29EF"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400" w:type="dxa"/>
            <w:tcBorders>
              <w:top w:val="nil"/>
              <w:left w:val="nil"/>
              <w:bottom w:val="nil"/>
              <w:right w:val="nil"/>
            </w:tcBorders>
            <w:shd w:val="clear" w:color="auto" w:fill="auto"/>
            <w:noWrap/>
            <w:vAlign w:val="bottom"/>
            <w:hideMark/>
          </w:tcPr>
          <w:p w14:paraId="4FFE5D89"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C5734F2" w14:textId="77777777" w:rsidR="00C0400F" w:rsidRPr="00260D54" w:rsidRDefault="00C0400F" w:rsidP="002B2580">
            <w:pPr>
              <w:rPr>
                <w:sz w:val="20"/>
              </w:rPr>
            </w:pPr>
          </w:p>
        </w:tc>
      </w:tr>
      <w:tr w:rsidR="00C0400F" w:rsidRPr="00260D54" w14:paraId="732010A2"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09134246"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22CA1" w14:textId="77777777" w:rsidR="00C0400F" w:rsidRPr="00260D54" w:rsidRDefault="00C0400F" w:rsidP="002B2580">
            <w:pPr>
              <w:rPr>
                <w:rFonts w:ascii="Arial CE" w:hAnsi="Arial CE" w:cs="Arial CE"/>
                <w:b/>
                <w:bCs/>
                <w:sz w:val="20"/>
              </w:rPr>
            </w:pPr>
            <w:r w:rsidRPr="00260D54">
              <w:rPr>
                <w:rFonts w:ascii="Arial CE" w:hAnsi="Arial CE" w:cs="Arial CE"/>
                <w:b/>
                <w:bCs/>
                <w:sz w:val="20"/>
              </w:rPr>
              <w:t>2. smena</w:t>
            </w:r>
          </w:p>
        </w:tc>
        <w:tc>
          <w:tcPr>
            <w:tcW w:w="1480" w:type="dxa"/>
            <w:tcBorders>
              <w:top w:val="nil"/>
              <w:left w:val="nil"/>
              <w:bottom w:val="single" w:sz="4" w:space="0" w:color="auto"/>
              <w:right w:val="single" w:sz="4" w:space="0" w:color="auto"/>
            </w:tcBorders>
            <w:shd w:val="clear" w:color="auto" w:fill="auto"/>
            <w:noWrap/>
            <w:vAlign w:val="center"/>
            <w:hideMark/>
          </w:tcPr>
          <w:p w14:paraId="79D6F4F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122" w:type="dxa"/>
            <w:tcBorders>
              <w:top w:val="nil"/>
              <w:left w:val="nil"/>
              <w:bottom w:val="single" w:sz="4" w:space="0" w:color="auto"/>
              <w:right w:val="single" w:sz="8" w:space="0" w:color="auto"/>
            </w:tcBorders>
            <w:shd w:val="clear" w:color="auto" w:fill="auto"/>
            <w:noWrap/>
            <w:vAlign w:val="center"/>
            <w:hideMark/>
          </w:tcPr>
          <w:p w14:paraId="4681088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400" w:type="dxa"/>
            <w:tcBorders>
              <w:top w:val="nil"/>
              <w:left w:val="nil"/>
              <w:bottom w:val="nil"/>
              <w:right w:val="nil"/>
            </w:tcBorders>
            <w:shd w:val="clear" w:color="auto" w:fill="auto"/>
            <w:noWrap/>
            <w:vAlign w:val="bottom"/>
            <w:hideMark/>
          </w:tcPr>
          <w:p w14:paraId="5F3086CB"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3B00797" w14:textId="77777777" w:rsidR="00C0400F" w:rsidRPr="00260D54" w:rsidRDefault="00C0400F" w:rsidP="002B2580">
            <w:pPr>
              <w:rPr>
                <w:sz w:val="20"/>
              </w:rPr>
            </w:pPr>
          </w:p>
        </w:tc>
      </w:tr>
      <w:tr w:rsidR="00C0400F" w:rsidRPr="00260D54" w14:paraId="126FEFD1"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302AFC75" w14:textId="77777777" w:rsidR="00C0400F" w:rsidRPr="00260D54" w:rsidRDefault="00C0400F" w:rsidP="002B2580">
            <w:pPr>
              <w:rPr>
                <w:sz w:val="20"/>
              </w:rPr>
            </w:pPr>
          </w:p>
        </w:tc>
        <w:tc>
          <w:tcPr>
            <w:tcW w:w="3046" w:type="dxa"/>
            <w:tcBorders>
              <w:top w:val="nil"/>
              <w:left w:val="nil"/>
              <w:bottom w:val="nil"/>
              <w:right w:val="nil"/>
            </w:tcBorders>
            <w:shd w:val="clear" w:color="auto" w:fill="auto"/>
            <w:noWrap/>
            <w:vAlign w:val="bottom"/>
            <w:hideMark/>
          </w:tcPr>
          <w:p w14:paraId="7C23D3AA" w14:textId="77777777" w:rsidR="00C0400F" w:rsidRPr="00260D54" w:rsidRDefault="00C0400F" w:rsidP="002B2580">
            <w:pPr>
              <w:rPr>
                <w:sz w:val="20"/>
              </w:rPr>
            </w:pPr>
          </w:p>
        </w:tc>
        <w:tc>
          <w:tcPr>
            <w:tcW w:w="923" w:type="dxa"/>
            <w:tcBorders>
              <w:top w:val="nil"/>
              <w:left w:val="nil"/>
              <w:bottom w:val="nil"/>
              <w:right w:val="nil"/>
            </w:tcBorders>
            <w:shd w:val="clear" w:color="auto" w:fill="auto"/>
            <w:noWrap/>
            <w:vAlign w:val="bottom"/>
            <w:hideMark/>
          </w:tcPr>
          <w:p w14:paraId="057C25AF" w14:textId="77777777" w:rsidR="00C0400F" w:rsidRPr="00260D54" w:rsidRDefault="00C0400F" w:rsidP="002B2580">
            <w:pPr>
              <w:rPr>
                <w:sz w:val="20"/>
              </w:rPr>
            </w:pPr>
          </w:p>
        </w:tc>
        <w:tc>
          <w:tcPr>
            <w:tcW w:w="949" w:type="dxa"/>
            <w:tcBorders>
              <w:top w:val="nil"/>
              <w:left w:val="nil"/>
              <w:bottom w:val="nil"/>
              <w:right w:val="nil"/>
            </w:tcBorders>
            <w:shd w:val="clear" w:color="auto" w:fill="auto"/>
            <w:noWrap/>
            <w:vAlign w:val="bottom"/>
            <w:hideMark/>
          </w:tcPr>
          <w:p w14:paraId="06BE670C" w14:textId="77777777" w:rsidR="00C0400F" w:rsidRPr="00260D54" w:rsidRDefault="00C0400F" w:rsidP="002B2580">
            <w:pPr>
              <w:rPr>
                <w:sz w:val="20"/>
              </w:rPr>
            </w:pPr>
          </w:p>
        </w:tc>
        <w:tc>
          <w:tcPr>
            <w:tcW w:w="1480" w:type="dxa"/>
            <w:tcBorders>
              <w:top w:val="nil"/>
              <w:left w:val="nil"/>
              <w:bottom w:val="nil"/>
              <w:right w:val="nil"/>
            </w:tcBorders>
            <w:shd w:val="clear" w:color="auto" w:fill="auto"/>
            <w:noWrap/>
            <w:vAlign w:val="bottom"/>
            <w:hideMark/>
          </w:tcPr>
          <w:p w14:paraId="5183DAE0" w14:textId="77777777" w:rsidR="00C0400F" w:rsidRPr="00260D54" w:rsidRDefault="00C0400F" w:rsidP="002B2580">
            <w:pPr>
              <w:rPr>
                <w:sz w:val="20"/>
              </w:rPr>
            </w:pPr>
          </w:p>
        </w:tc>
        <w:tc>
          <w:tcPr>
            <w:tcW w:w="1122" w:type="dxa"/>
            <w:tcBorders>
              <w:top w:val="nil"/>
              <w:left w:val="nil"/>
              <w:bottom w:val="nil"/>
              <w:right w:val="nil"/>
            </w:tcBorders>
            <w:shd w:val="clear" w:color="auto" w:fill="auto"/>
            <w:noWrap/>
            <w:vAlign w:val="bottom"/>
            <w:hideMark/>
          </w:tcPr>
          <w:p w14:paraId="4A70A0F6" w14:textId="77777777" w:rsidR="00C0400F" w:rsidRPr="00260D54" w:rsidRDefault="00C0400F" w:rsidP="002B2580">
            <w:pPr>
              <w:rPr>
                <w:sz w:val="20"/>
              </w:rPr>
            </w:pPr>
          </w:p>
        </w:tc>
        <w:tc>
          <w:tcPr>
            <w:tcW w:w="1400" w:type="dxa"/>
            <w:tcBorders>
              <w:top w:val="nil"/>
              <w:left w:val="nil"/>
              <w:bottom w:val="nil"/>
              <w:right w:val="nil"/>
            </w:tcBorders>
            <w:shd w:val="clear" w:color="auto" w:fill="auto"/>
            <w:noWrap/>
            <w:vAlign w:val="bottom"/>
            <w:hideMark/>
          </w:tcPr>
          <w:p w14:paraId="5DDBD22F" w14:textId="77777777" w:rsidR="00C0400F" w:rsidRPr="00260D54" w:rsidRDefault="00C0400F" w:rsidP="002B2580">
            <w:pPr>
              <w:rPr>
                <w:sz w:val="20"/>
              </w:rPr>
            </w:pPr>
          </w:p>
        </w:tc>
        <w:tc>
          <w:tcPr>
            <w:tcW w:w="1480" w:type="dxa"/>
            <w:tcBorders>
              <w:top w:val="nil"/>
              <w:left w:val="nil"/>
              <w:bottom w:val="nil"/>
              <w:right w:val="nil"/>
            </w:tcBorders>
            <w:shd w:val="clear" w:color="auto" w:fill="auto"/>
            <w:noWrap/>
            <w:vAlign w:val="bottom"/>
            <w:hideMark/>
          </w:tcPr>
          <w:p w14:paraId="551B4697" w14:textId="77777777" w:rsidR="00C0400F" w:rsidRPr="00260D54" w:rsidRDefault="00C0400F" w:rsidP="002B2580">
            <w:pPr>
              <w:rPr>
                <w:sz w:val="20"/>
              </w:rPr>
            </w:pPr>
          </w:p>
        </w:tc>
      </w:tr>
      <w:tr w:rsidR="00C0400F" w:rsidRPr="00260D54" w14:paraId="7C2F9A56"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6B4FDA0C" w14:textId="77777777" w:rsidR="00C0400F" w:rsidRPr="00260D54" w:rsidRDefault="00C0400F" w:rsidP="002B2580">
            <w:pPr>
              <w:rPr>
                <w:sz w:val="20"/>
              </w:rPr>
            </w:pPr>
          </w:p>
        </w:tc>
        <w:tc>
          <w:tcPr>
            <w:tcW w:w="10400"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16CF63E"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Letné čistenie pešej zóny</w:t>
            </w:r>
          </w:p>
        </w:tc>
      </w:tr>
      <w:tr w:rsidR="00C0400F" w:rsidRPr="00260D54" w14:paraId="3FE9C8D4"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4940D22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3046" w:type="dxa"/>
            <w:tcBorders>
              <w:top w:val="nil"/>
              <w:left w:val="nil"/>
              <w:bottom w:val="nil"/>
              <w:right w:val="single" w:sz="4" w:space="0" w:color="auto"/>
            </w:tcBorders>
            <w:shd w:val="clear" w:color="000000" w:fill="C0C0C0"/>
            <w:vAlign w:val="center"/>
            <w:hideMark/>
          </w:tcPr>
          <w:p w14:paraId="56CACDD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Ulica</w:t>
            </w:r>
          </w:p>
        </w:tc>
        <w:tc>
          <w:tcPr>
            <w:tcW w:w="923" w:type="dxa"/>
            <w:tcBorders>
              <w:top w:val="nil"/>
              <w:left w:val="nil"/>
              <w:bottom w:val="nil"/>
              <w:right w:val="single" w:sz="4" w:space="0" w:color="auto"/>
            </w:tcBorders>
            <w:shd w:val="clear" w:color="000000" w:fill="C0C0C0"/>
            <w:vAlign w:val="center"/>
            <w:hideMark/>
          </w:tcPr>
          <w:p w14:paraId="3D47FA10"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Č. op</w:t>
            </w:r>
          </w:p>
        </w:tc>
        <w:tc>
          <w:tcPr>
            <w:tcW w:w="949" w:type="dxa"/>
            <w:tcBorders>
              <w:top w:val="nil"/>
              <w:left w:val="nil"/>
              <w:bottom w:val="nil"/>
              <w:right w:val="single" w:sz="4" w:space="0" w:color="auto"/>
            </w:tcBorders>
            <w:shd w:val="clear" w:color="000000" w:fill="C0C0C0"/>
            <w:vAlign w:val="center"/>
            <w:hideMark/>
          </w:tcPr>
          <w:p w14:paraId="0D5117C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plocha (m2)</w:t>
            </w:r>
          </w:p>
        </w:tc>
        <w:tc>
          <w:tcPr>
            <w:tcW w:w="1480" w:type="dxa"/>
            <w:tcBorders>
              <w:top w:val="nil"/>
              <w:left w:val="nil"/>
              <w:bottom w:val="nil"/>
              <w:right w:val="single" w:sz="4" w:space="0" w:color="auto"/>
            </w:tcBorders>
            <w:shd w:val="clear" w:color="000000" w:fill="C0C0C0"/>
            <w:vAlign w:val="center"/>
            <w:hideMark/>
          </w:tcPr>
          <w:p w14:paraId="7B0ABABB"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1122" w:type="dxa"/>
            <w:tcBorders>
              <w:top w:val="nil"/>
              <w:left w:val="nil"/>
              <w:bottom w:val="nil"/>
              <w:right w:val="single" w:sz="4" w:space="0" w:color="auto"/>
            </w:tcBorders>
            <w:shd w:val="clear" w:color="000000" w:fill="C0C0C0"/>
            <w:vAlign w:val="center"/>
            <w:hideMark/>
          </w:tcPr>
          <w:p w14:paraId="65AA9F0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400" w:type="dxa"/>
            <w:tcBorders>
              <w:top w:val="nil"/>
              <w:left w:val="nil"/>
              <w:bottom w:val="nil"/>
              <w:right w:val="nil"/>
            </w:tcBorders>
            <w:shd w:val="clear" w:color="000000" w:fill="C0C0C0"/>
            <w:vAlign w:val="center"/>
            <w:hideMark/>
          </w:tcPr>
          <w:p w14:paraId="5DA3BC90"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Týždenná cykličnosť</w:t>
            </w:r>
          </w:p>
        </w:tc>
        <w:tc>
          <w:tcPr>
            <w:tcW w:w="1480" w:type="dxa"/>
            <w:tcBorders>
              <w:top w:val="nil"/>
              <w:left w:val="single" w:sz="8" w:space="0" w:color="auto"/>
              <w:bottom w:val="nil"/>
              <w:right w:val="single" w:sz="8" w:space="0" w:color="auto"/>
            </w:tcBorders>
            <w:shd w:val="clear" w:color="000000" w:fill="C0C0C0"/>
            <w:vAlign w:val="center"/>
            <w:hideMark/>
          </w:tcPr>
          <w:p w14:paraId="6D85C52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41EF7409"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A4E8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single" w:sz="4" w:space="0" w:color="auto"/>
              <w:left w:val="nil"/>
              <w:bottom w:val="single" w:sz="4" w:space="0" w:color="auto"/>
              <w:right w:val="single" w:sz="4" w:space="0" w:color="auto"/>
            </w:tcBorders>
            <w:shd w:val="clear" w:color="auto" w:fill="auto"/>
            <w:noWrap/>
            <w:vAlign w:val="bottom"/>
            <w:hideMark/>
          </w:tcPr>
          <w:p w14:paraId="1A32440B" w14:textId="77777777" w:rsidR="00C0400F" w:rsidRPr="00260D54" w:rsidRDefault="00C0400F" w:rsidP="002B2580">
            <w:pPr>
              <w:rPr>
                <w:rFonts w:ascii="Arial" w:hAnsi="Arial" w:cs="Arial"/>
                <w:b/>
                <w:bCs/>
                <w:sz w:val="20"/>
              </w:rPr>
            </w:pPr>
            <w:r w:rsidRPr="00260D54">
              <w:rPr>
                <w:rFonts w:ascii="Arial" w:hAnsi="Arial" w:cs="Arial"/>
                <w:b/>
                <w:bCs/>
                <w:sz w:val="20"/>
              </w:rPr>
              <w:t>Námestie Ľudovíta Štúra</w:t>
            </w:r>
          </w:p>
        </w:tc>
        <w:tc>
          <w:tcPr>
            <w:tcW w:w="923" w:type="dxa"/>
            <w:tcBorders>
              <w:top w:val="single" w:sz="4" w:space="0" w:color="auto"/>
              <w:left w:val="nil"/>
              <w:bottom w:val="single" w:sz="4" w:space="0" w:color="auto"/>
              <w:right w:val="single" w:sz="4" w:space="0" w:color="auto"/>
            </w:tcBorders>
            <w:shd w:val="clear" w:color="auto" w:fill="auto"/>
            <w:noWrap/>
            <w:vAlign w:val="bottom"/>
            <w:hideMark/>
          </w:tcPr>
          <w:p w14:paraId="15690EAC"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single" w:sz="4" w:space="0" w:color="auto"/>
              <w:left w:val="nil"/>
              <w:bottom w:val="single" w:sz="4" w:space="0" w:color="auto"/>
              <w:right w:val="single" w:sz="4" w:space="0" w:color="auto"/>
            </w:tcBorders>
            <w:shd w:val="clear" w:color="auto" w:fill="auto"/>
            <w:noWrap/>
            <w:vAlign w:val="bottom"/>
            <w:hideMark/>
          </w:tcPr>
          <w:p w14:paraId="7A64AA8E" w14:textId="77777777" w:rsidR="00C0400F" w:rsidRPr="00260D54" w:rsidRDefault="00C0400F" w:rsidP="002B2580">
            <w:pPr>
              <w:jc w:val="right"/>
              <w:rPr>
                <w:rFonts w:ascii="Arial" w:hAnsi="Arial" w:cs="Arial"/>
                <w:sz w:val="20"/>
              </w:rPr>
            </w:pPr>
            <w:r w:rsidRPr="00260D54">
              <w:rPr>
                <w:rFonts w:ascii="Arial" w:hAnsi="Arial" w:cs="Arial"/>
                <w:sz w:val="20"/>
              </w:rPr>
              <w:t>888,33</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02F01422"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single" w:sz="4" w:space="0" w:color="auto"/>
              <w:left w:val="nil"/>
              <w:bottom w:val="single" w:sz="4" w:space="0" w:color="auto"/>
              <w:right w:val="single" w:sz="4" w:space="0" w:color="auto"/>
            </w:tcBorders>
            <w:shd w:val="clear" w:color="000000" w:fill="FFFF00"/>
            <w:noWrap/>
            <w:vAlign w:val="bottom"/>
          </w:tcPr>
          <w:p w14:paraId="4F410A48" w14:textId="77777777" w:rsidR="00C0400F" w:rsidRPr="00260D54" w:rsidRDefault="00C0400F" w:rsidP="002B2580">
            <w:pPr>
              <w:jc w:val="center"/>
              <w:rPr>
                <w:rFonts w:ascii="Arial CE" w:hAnsi="Arial CE" w:cs="Arial CE"/>
                <w:sz w:val="20"/>
              </w:rPr>
            </w:pP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0D345343"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2B6AF96C" w14:textId="77777777" w:rsidR="00C0400F" w:rsidRPr="00260D54" w:rsidRDefault="00C0400F" w:rsidP="002B2580">
            <w:pPr>
              <w:jc w:val="right"/>
              <w:rPr>
                <w:rFonts w:ascii="Arial CE" w:hAnsi="Arial CE" w:cs="Arial CE"/>
                <w:sz w:val="20"/>
              </w:rPr>
            </w:pPr>
          </w:p>
        </w:tc>
      </w:tr>
      <w:tr w:rsidR="00C0400F" w:rsidRPr="00260D54" w14:paraId="01EE2454"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4341E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21442372" w14:textId="77777777" w:rsidR="00C0400F" w:rsidRPr="00260D54" w:rsidRDefault="00C0400F" w:rsidP="002B2580">
            <w:pPr>
              <w:rPr>
                <w:rFonts w:ascii="Arial" w:hAnsi="Arial" w:cs="Arial"/>
                <w:b/>
                <w:bCs/>
                <w:sz w:val="20"/>
              </w:rPr>
            </w:pPr>
            <w:r w:rsidRPr="00260D54">
              <w:rPr>
                <w:rFonts w:ascii="Arial" w:hAnsi="Arial" w:cs="Arial"/>
                <w:b/>
                <w:bCs/>
                <w:sz w:val="20"/>
              </w:rPr>
              <w:t>Námestie Eugena Suchoňa</w:t>
            </w:r>
          </w:p>
        </w:tc>
        <w:tc>
          <w:tcPr>
            <w:tcW w:w="923" w:type="dxa"/>
            <w:tcBorders>
              <w:top w:val="nil"/>
              <w:left w:val="nil"/>
              <w:bottom w:val="single" w:sz="4" w:space="0" w:color="auto"/>
              <w:right w:val="single" w:sz="4" w:space="0" w:color="auto"/>
            </w:tcBorders>
            <w:shd w:val="clear" w:color="auto" w:fill="auto"/>
            <w:noWrap/>
            <w:vAlign w:val="bottom"/>
            <w:hideMark/>
          </w:tcPr>
          <w:p w14:paraId="4E108ECD"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single" w:sz="4" w:space="0" w:color="auto"/>
              <w:right w:val="single" w:sz="4" w:space="0" w:color="auto"/>
            </w:tcBorders>
            <w:shd w:val="clear" w:color="auto" w:fill="auto"/>
            <w:noWrap/>
            <w:vAlign w:val="bottom"/>
            <w:hideMark/>
          </w:tcPr>
          <w:p w14:paraId="6C4325C3" w14:textId="77777777" w:rsidR="00C0400F" w:rsidRPr="00260D54" w:rsidRDefault="00C0400F" w:rsidP="002B2580">
            <w:pPr>
              <w:jc w:val="right"/>
              <w:rPr>
                <w:rFonts w:ascii="Arial" w:hAnsi="Arial" w:cs="Arial"/>
                <w:sz w:val="20"/>
              </w:rPr>
            </w:pPr>
            <w:r w:rsidRPr="00260D54">
              <w:rPr>
                <w:rFonts w:ascii="Arial" w:hAnsi="Arial" w:cs="Arial"/>
                <w:sz w:val="20"/>
              </w:rPr>
              <w:t>2 056,80</w:t>
            </w:r>
          </w:p>
        </w:tc>
        <w:tc>
          <w:tcPr>
            <w:tcW w:w="1480" w:type="dxa"/>
            <w:tcBorders>
              <w:top w:val="nil"/>
              <w:left w:val="nil"/>
              <w:bottom w:val="single" w:sz="4" w:space="0" w:color="auto"/>
              <w:right w:val="single" w:sz="4" w:space="0" w:color="auto"/>
            </w:tcBorders>
            <w:shd w:val="clear" w:color="auto" w:fill="auto"/>
            <w:noWrap/>
            <w:vAlign w:val="bottom"/>
            <w:hideMark/>
          </w:tcPr>
          <w:p w14:paraId="670C9B2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9A8336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74C8DE44"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5903CD77" w14:textId="77777777" w:rsidR="00C0400F" w:rsidRPr="00260D54" w:rsidRDefault="00C0400F" w:rsidP="002B2580">
            <w:pPr>
              <w:jc w:val="right"/>
              <w:rPr>
                <w:rFonts w:ascii="Arial CE" w:hAnsi="Arial CE" w:cs="Arial CE"/>
                <w:sz w:val="20"/>
              </w:rPr>
            </w:pPr>
          </w:p>
        </w:tc>
      </w:tr>
      <w:tr w:rsidR="00C0400F" w:rsidRPr="00260D54" w14:paraId="5A02AF13"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F452AE"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63149E79" w14:textId="77777777" w:rsidR="00C0400F" w:rsidRPr="00260D54" w:rsidRDefault="00C0400F" w:rsidP="002B2580">
            <w:pPr>
              <w:rPr>
                <w:rFonts w:ascii="Arial" w:hAnsi="Arial" w:cs="Arial"/>
                <w:b/>
                <w:bCs/>
                <w:sz w:val="20"/>
              </w:rPr>
            </w:pPr>
            <w:r w:rsidRPr="00260D54">
              <w:rPr>
                <w:rFonts w:ascii="Arial" w:hAnsi="Arial" w:cs="Arial"/>
                <w:b/>
                <w:bCs/>
                <w:sz w:val="20"/>
              </w:rPr>
              <w:t>Radničná</w:t>
            </w:r>
          </w:p>
        </w:tc>
        <w:tc>
          <w:tcPr>
            <w:tcW w:w="923" w:type="dxa"/>
            <w:tcBorders>
              <w:top w:val="nil"/>
              <w:left w:val="nil"/>
              <w:bottom w:val="single" w:sz="4" w:space="0" w:color="auto"/>
              <w:right w:val="single" w:sz="4" w:space="0" w:color="auto"/>
            </w:tcBorders>
            <w:shd w:val="clear" w:color="auto" w:fill="auto"/>
            <w:noWrap/>
            <w:vAlign w:val="bottom"/>
            <w:hideMark/>
          </w:tcPr>
          <w:p w14:paraId="291080D1"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792AAB3D" w14:textId="77777777" w:rsidR="00C0400F" w:rsidRPr="00260D54" w:rsidRDefault="00C0400F" w:rsidP="002B2580">
            <w:pPr>
              <w:jc w:val="right"/>
              <w:rPr>
                <w:rFonts w:ascii="Arial" w:hAnsi="Arial" w:cs="Arial"/>
                <w:sz w:val="20"/>
              </w:rPr>
            </w:pPr>
            <w:r w:rsidRPr="00260D54">
              <w:rPr>
                <w:rFonts w:ascii="Arial" w:hAnsi="Arial" w:cs="Arial"/>
                <w:sz w:val="20"/>
              </w:rPr>
              <w:t>464,26</w:t>
            </w:r>
          </w:p>
        </w:tc>
        <w:tc>
          <w:tcPr>
            <w:tcW w:w="1480" w:type="dxa"/>
            <w:tcBorders>
              <w:top w:val="nil"/>
              <w:left w:val="nil"/>
              <w:bottom w:val="single" w:sz="4" w:space="0" w:color="auto"/>
              <w:right w:val="single" w:sz="4" w:space="0" w:color="auto"/>
            </w:tcBorders>
            <w:shd w:val="clear" w:color="auto" w:fill="auto"/>
            <w:noWrap/>
            <w:vAlign w:val="bottom"/>
            <w:hideMark/>
          </w:tcPr>
          <w:p w14:paraId="74F830C7"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074389A"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5AC64F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31A9CBF8" w14:textId="77777777" w:rsidR="00C0400F" w:rsidRPr="00260D54" w:rsidRDefault="00C0400F" w:rsidP="002B2580">
            <w:pPr>
              <w:jc w:val="right"/>
              <w:rPr>
                <w:rFonts w:ascii="Arial CE" w:hAnsi="Arial CE" w:cs="Arial CE"/>
                <w:sz w:val="20"/>
              </w:rPr>
            </w:pPr>
          </w:p>
        </w:tc>
      </w:tr>
      <w:tr w:rsidR="00C0400F" w:rsidRPr="00260D54" w14:paraId="69D5483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035EC5"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00577081" w14:textId="77777777" w:rsidR="00C0400F" w:rsidRPr="00260D54" w:rsidRDefault="00C0400F" w:rsidP="002B2580">
            <w:pPr>
              <w:rPr>
                <w:rFonts w:ascii="Arial" w:hAnsi="Arial" w:cs="Arial"/>
                <w:b/>
                <w:bCs/>
                <w:sz w:val="20"/>
              </w:rPr>
            </w:pPr>
            <w:r w:rsidRPr="00260D54">
              <w:rPr>
                <w:rFonts w:ascii="Arial" w:hAnsi="Arial" w:cs="Arial"/>
                <w:b/>
                <w:bCs/>
                <w:sz w:val="20"/>
              </w:rPr>
              <w:t>Hlavné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3583BC89"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19E4AC0A" w14:textId="77777777" w:rsidR="00C0400F" w:rsidRPr="00260D54" w:rsidRDefault="00C0400F" w:rsidP="002B2580">
            <w:pPr>
              <w:jc w:val="right"/>
              <w:rPr>
                <w:rFonts w:ascii="Arial" w:hAnsi="Arial" w:cs="Arial"/>
                <w:sz w:val="20"/>
              </w:rPr>
            </w:pPr>
            <w:r w:rsidRPr="00260D54">
              <w:rPr>
                <w:rFonts w:ascii="Arial" w:hAnsi="Arial" w:cs="Arial"/>
                <w:sz w:val="20"/>
              </w:rPr>
              <w:t>3 930,41</w:t>
            </w:r>
          </w:p>
        </w:tc>
        <w:tc>
          <w:tcPr>
            <w:tcW w:w="1480" w:type="dxa"/>
            <w:tcBorders>
              <w:top w:val="nil"/>
              <w:left w:val="nil"/>
              <w:bottom w:val="single" w:sz="4" w:space="0" w:color="auto"/>
              <w:right w:val="single" w:sz="4" w:space="0" w:color="auto"/>
            </w:tcBorders>
            <w:shd w:val="clear" w:color="auto" w:fill="auto"/>
            <w:noWrap/>
            <w:vAlign w:val="bottom"/>
            <w:hideMark/>
          </w:tcPr>
          <w:p w14:paraId="74A8BC7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8523FD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667566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556A4B3D" w14:textId="77777777" w:rsidR="00C0400F" w:rsidRPr="00260D54" w:rsidRDefault="00C0400F" w:rsidP="002B2580">
            <w:pPr>
              <w:jc w:val="right"/>
              <w:rPr>
                <w:rFonts w:ascii="Arial CE" w:hAnsi="Arial CE" w:cs="Arial CE"/>
                <w:sz w:val="20"/>
              </w:rPr>
            </w:pPr>
          </w:p>
        </w:tc>
      </w:tr>
      <w:tr w:rsidR="00C0400F" w:rsidRPr="00260D54" w14:paraId="6A0B72C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412746" w14:textId="77777777" w:rsidR="00C0400F" w:rsidRPr="00260D54" w:rsidRDefault="00C0400F" w:rsidP="002B2580">
            <w:pPr>
              <w:jc w:val="center"/>
              <w:rPr>
                <w:rFonts w:ascii="Arial CE" w:hAnsi="Arial CE" w:cs="Arial CE"/>
                <w:sz w:val="20"/>
              </w:rPr>
            </w:pPr>
            <w:r w:rsidRPr="00260D54">
              <w:rPr>
                <w:rFonts w:ascii="Arial CE" w:hAnsi="Arial CE" w:cs="Arial CE"/>
                <w:sz w:val="20"/>
              </w:rPr>
              <w:lastRenderedPageBreak/>
              <w:t>1</w:t>
            </w:r>
          </w:p>
        </w:tc>
        <w:tc>
          <w:tcPr>
            <w:tcW w:w="3046" w:type="dxa"/>
            <w:tcBorders>
              <w:top w:val="nil"/>
              <w:left w:val="nil"/>
              <w:bottom w:val="single" w:sz="4" w:space="0" w:color="auto"/>
              <w:right w:val="single" w:sz="4" w:space="0" w:color="auto"/>
            </w:tcBorders>
            <w:shd w:val="clear" w:color="auto" w:fill="auto"/>
            <w:noWrap/>
            <w:vAlign w:val="bottom"/>
            <w:hideMark/>
          </w:tcPr>
          <w:p w14:paraId="7C8C7D78" w14:textId="77777777" w:rsidR="00C0400F" w:rsidRPr="00260D54" w:rsidRDefault="00C0400F" w:rsidP="002B2580">
            <w:pPr>
              <w:rPr>
                <w:rFonts w:ascii="Arial" w:hAnsi="Arial" w:cs="Arial"/>
                <w:b/>
                <w:bCs/>
                <w:sz w:val="20"/>
              </w:rPr>
            </w:pPr>
            <w:r w:rsidRPr="00260D54">
              <w:rPr>
                <w:rFonts w:ascii="Arial" w:hAnsi="Arial" w:cs="Arial"/>
                <w:b/>
                <w:bCs/>
                <w:sz w:val="20"/>
              </w:rPr>
              <w:t>Kostolná</w:t>
            </w:r>
          </w:p>
        </w:tc>
        <w:tc>
          <w:tcPr>
            <w:tcW w:w="923" w:type="dxa"/>
            <w:tcBorders>
              <w:top w:val="nil"/>
              <w:left w:val="nil"/>
              <w:bottom w:val="single" w:sz="4" w:space="0" w:color="auto"/>
              <w:right w:val="single" w:sz="4" w:space="0" w:color="auto"/>
            </w:tcBorders>
            <w:shd w:val="clear" w:color="auto" w:fill="auto"/>
            <w:noWrap/>
            <w:vAlign w:val="bottom"/>
            <w:hideMark/>
          </w:tcPr>
          <w:p w14:paraId="34B66B04"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5344D32" w14:textId="77777777" w:rsidR="00C0400F" w:rsidRPr="00260D54" w:rsidRDefault="00C0400F" w:rsidP="002B2580">
            <w:pPr>
              <w:jc w:val="right"/>
              <w:rPr>
                <w:rFonts w:ascii="Arial" w:hAnsi="Arial" w:cs="Arial"/>
                <w:sz w:val="20"/>
              </w:rPr>
            </w:pPr>
            <w:r w:rsidRPr="00260D54">
              <w:rPr>
                <w:rFonts w:ascii="Arial" w:hAnsi="Arial" w:cs="Arial"/>
                <w:sz w:val="20"/>
              </w:rPr>
              <w:t>245,43</w:t>
            </w:r>
          </w:p>
        </w:tc>
        <w:tc>
          <w:tcPr>
            <w:tcW w:w="1480" w:type="dxa"/>
            <w:tcBorders>
              <w:top w:val="nil"/>
              <w:left w:val="nil"/>
              <w:bottom w:val="single" w:sz="4" w:space="0" w:color="auto"/>
              <w:right w:val="single" w:sz="4" w:space="0" w:color="auto"/>
            </w:tcBorders>
            <w:shd w:val="clear" w:color="auto" w:fill="auto"/>
            <w:noWrap/>
            <w:vAlign w:val="bottom"/>
            <w:hideMark/>
          </w:tcPr>
          <w:p w14:paraId="528261B6"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EEB6831"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8092147"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714E75D5" w14:textId="77777777" w:rsidR="00C0400F" w:rsidRPr="00260D54" w:rsidRDefault="00C0400F" w:rsidP="002B2580">
            <w:pPr>
              <w:jc w:val="right"/>
              <w:rPr>
                <w:rFonts w:ascii="Arial CE" w:hAnsi="Arial CE" w:cs="Arial CE"/>
                <w:sz w:val="20"/>
              </w:rPr>
            </w:pPr>
          </w:p>
        </w:tc>
      </w:tr>
      <w:tr w:rsidR="00C0400F" w:rsidRPr="00260D54" w14:paraId="5651C85B"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3FF73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4FBE388" w14:textId="77777777" w:rsidR="00C0400F" w:rsidRPr="00260D54" w:rsidRDefault="00C0400F" w:rsidP="002B2580">
            <w:pPr>
              <w:rPr>
                <w:rFonts w:ascii="Arial" w:hAnsi="Arial" w:cs="Arial"/>
                <w:b/>
                <w:bCs/>
                <w:sz w:val="20"/>
              </w:rPr>
            </w:pPr>
            <w:r w:rsidRPr="00260D54">
              <w:rPr>
                <w:rFonts w:ascii="Arial" w:hAnsi="Arial" w:cs="Arial"/>
                <w:b/>
                <w:bCs/>
                <w:sz w:val="20"/>
              </w:rPr>
              <w:t>Uršulínska</w:t>
            </w:r>
          </w:p>
        </w:tc>
        <w:tc>
          <w:tcPr>
            <w:tcW w:w="923" w:type="dxa"/>
            <w:tcBorders>
              <w:top w:val="nil"/>
              <w:left w:val="nil"/>
              <w:bottom w:val="single" w:sz="4" w:space="0" w:color="auto"/>
              <w:right w:val="single" w:sz="4" w:space="0" w:color="auto"/>
            </w:tcBorders>
            <w:shd w:val="clear" w:color="auto" w:fill="auto"/>
            <w:noWrap/>
            <w:vAlign w:val="bottom"/>
            <w:hideMark/>
          </w:tcPr>
          <w:p w14:paraId="3E54971F"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4E365B60" w14:textId="77777777" w:rsidR="00C0400F" w:rsidRPr="00260D54" w:rsidRDefault="00C0400F" w:rsidP="002B2580">
            <w:pPr>
              <w:jc w:val="right"/>
              <w:rPr>
                <w:rFonts w:ascii="Arial" w:hAnsi="Arial" w:cs="Arial"/>
                <w:sz w:val="20"/>
              </w:rPr>
            </w:pPr>
            <w:r w:rsidRPr="00260D54">
              <w:rPr>
                <w:rFonts w:ascii="Arial" w:hAnsi="Arial" w:cs="Arial"/>
                <w:sz w:val="20"/>
              </w:rPr>
              <w:t>611,54</w:t>
            </w:r>
          </w:p>
        </w:tc>
        <w:tc>
          <w:tcPr>
            <w:tcW w:w="1480" w:type="dxa"/>
            <w:tcBorders>
              <w:top w:val="nil"/>
              <w:left w:val="nil"/>
              <w:bottom w:val="single" w:sz="4" w:space="0" w:color="auto"/>
              <w:right w:val="single" w:sz="4" w:space="0" w:color="auto"/>
            </w:tcBorders>
            <w:shd w:val="clear" w:color="auto" w:fill="auto"/>
            <w:noWrap/>
            <w:vAlign w:val="bottom"/>
            <w:hideMark/>
          </w:tcPr>
          <w:p w14:paraId="165C46EC"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D19856D"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0720A18F"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9E2A147" w14:textId="77777777" w:rsidR="00C0400F" w:rsidRPr="00260D54" w:rsidRDefault="00C0400F" w:rsidP="002B2580">
            <w:pPr>
              <w:jc w:val="right"/>
              <w:rPr>
                <w:rFonts w:ascii="Arial CE" w:hAnsi="Arial CE" w:cs="Arial CE"/>
                <w:sz w:val="20"/>
              </w:rPr>
            </w:pPr>
          </w:p>
        </w:tc>
      </w:tr>
      <w:tr w:rsidR="00C0400F" w:rsidRPr="00260D54" w14:paraId="544EF2C7"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80214E"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408A636F" w14:textId="77777777" w:rsidR="00C0400F" w:rsidRPr="00260D54" w:rsidRDefault="00C0400F" w:rsidP="002B2580">
            <w:pPr>
              <w:rPr>
                <w:rFonts w:ascii="Arial" w:hAnsi="Arial" w:cs="Arial"/>
                <w:b/>
                <w:bCs/>
                <w:sz w:val="20"/>
              </w:rPr>
            </w:pPr>
            <w:r w:rsidRPr="00260D54">
              <w:rPr>
                <w:rFonts w:ascii="Arial" w:hAnsi="Arial" w:cs="Arial"/>
                <w:b/>
                <w:bCs/>
                <w:sz w:val="20"/>
              </w:rPr>
              <w:t>Primaciálne námestie</w:t>
            </w:r>
          </w:p>
        </w:tc>
        <w:tc>
          <w:tcPr>
            <w:tcW w:w="923" w:type="dxa"/>
            <w:tcBorders>
              <w:top w:val="nil"/>
              <w:left w:val="nil"/>
              <w:bottom w:val="single" w:sz="4" w:space="0" w:color="auto"/>
              <w:right w:val="single" w:sz="4" w:space="0" w:color="auto"/>
            </w:tcBorders>
            <w:shd w:val="clear" w:color="auto" w:fill="auto"/>
            <w:noWrap/>
            <w:vAlign w:val="bottom"/>
            <w:hideMark/>
          </w:tcPr>
          <w:p w14:paraId="181578B6"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0AC49A5D" w14:textId="77777777" w:rsidR="00C0400F" w:rsidRPr="00260D54" w:rsidRDefault="00C0400F" w:rsidP="002B2580">
            <w:pPr>
              <w:jc w:val="right"/>
              <w:rPr>
                <w:rFonts w:ascii="Arial" w:hAnsi="Arial" w:cs="Arial"/>
                <w:sz w:val="20"/>
              </w:rPr>
            </w:pPr>
            <w:r w:rsidRPr="00260D54">
              <w:rPr>
                <w:rFonts w:ascii="Arial" w:hAnsi="Arial" w:cs="Arial"/>
                <w:sz w:val="20"/>
              </w:rPr>
              <w:t>1 676,13</w:t>
            </w:r>
          </w:p>
        </w:tc>
        <w:tc>
          <w:tcPr>
            <w:tcW w:w="1480" w:type="dxa"/>
            <w:tcBorders>
              <w:top w:val="nil"/>
              <w:left w:val="nil"/>
              <w:bottom w:val="single" w:sz="4" w:space="0" w:color="auto"/>
              <w:right w:val="single" w:sz="4" w:space="0" w:color="auto"/>
            </w:tcBorders>
            <w:shd w:val="clear" w:color="auto" w:fill="auto"/>
            <w:noWrap/>
            <w:vAlign w:val="bottom"/>
            <w:hideMark/>
          </w:tcPr>
          <w:p w14:paraId="336296C3"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83E7A6C"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FEB7B4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7E5C1F7" w14:textId="77777777" w:rsidR="00C0400F" w:rsidRPr="00260D54" w:rsidRDefault="00C0400F" w:rsidP="002B2580">
            <w:pPr>
              <w:jc w:val="right"/>
              <w:rPr>
                <w:rFonts w:ascii="Arial CE" w:hAnsi="Arial CE" w:cs="Arial CE"/>
                <w:sz w:val="20"/>
              </w:rPr>
            </w:pPr>
          </w:p>
        </w:tc>
      </w:tr>
      <w:tr w:rsidR="00C0400F" w:rsidRPr="00260D54" w14:paraId="5B050CAD"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C4922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57280EE0" w14:textId="77777777" w:rsidR="00C0400F" w:rsidRPr="00260D54" w:rsidRDefault="00C0400F" w:rsidP="002B2580">
            <w:pPr>
              <w:rPr>
                <w:rFonts w:ascii="Arial" w:hAnsi="Arial" w:cs="Arial"/>
                <w:b/>
                <w:bCs/>
                <w:sz w:val="20"/>
              </w:rPr>
            </w:pPr>
            <w:r w:rsidRPr="00260D54">
              <w:rPr>
                <w:rFonts w:ascii="Arial" w:hAnsi="Arial" w:cs="Arial"/>
                <w:b/>
                <w:bCs/>
                <w:sz w:val="20"/>
              </w:rPr>
              <w:t>Námestie SNP</w:t>
            </w:r>
          </w:p>
        </w:tc>
        <w:tc>
          <w:tcPr>
            <w:tcW w:w="923" w:type="dxa"/>
            <w:tcBorders>
              <w:top w:val="nil"/>
              <w:left w:val="nil"/>
              <w:bottom w:val="single" w:sz="4" w:space="0" w:color="auto"/>
              <w:right w:val="single" w:sz="4" w:space="0" w:color="auto"/>
            </w:tcBorders>
            <w:shd w:val="clear" w:color="auto" w:fill="auto"/>
            <w:noWrap/>
            <w:vAlign w:val="bottom"/>
            <w:hideMark/>
          </w:tcPr>
          <w:p w14:paraId="36CF9B71"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58AFF63" w14:textId="77777777" w:rsidR="00C0400F" w:rsidRPr="00260D54" w:rsidRDefault="00C0400F" w:rsidP="002B2580">
            <w:pPr>
              <w:jc w:val="right"/>
              <w:rPr>
                <w:rFonts w:ascii="Arial" w:hAnsi="Arial" w:cs="Arial"/>
                <w:sz w:val="20"/>
              </w:rPr>
            </w:pPr>
            <w:r w:rsidRPr="00260D54">
              <w:rPr>
                <w:rFonts w:ascii="Arial" w:hAnsi="Arial" w:cs="Arial"/>
                <w:sz w:val="20"/>
              </w:rPr>
              <w:t>2 566,28</w:t>
            </w:r>
          </w:p>
        </w:tc>
        <w:tc>
          <w:tcPr>
            <w:tcW w:w="1480" w:type="dxa"/>
            <w:tcBorders>
              <w:top w:val="nil"/>
              <w:left w:val="nil"/>
              <w:bottom w:val="single" w:sz="4" w:space="0" w:color="auto"/>
              <w:right w:val="single" w:sz="4" w:space="0" w:color="auto"/>
            </w:tcBorders>
            <w:shd w:val="clear" w:color="auto" w:fill="auto"/>
            <w:noWrap/>
            <w:vAlign w:val="bottom"/>
            <w:hideMark/>
          </w:tcPr>
          <w:p w14:paraId="507461CA"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1BD860A5"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70060BF"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48C722D" w14:textId="77777777" w:rsidR="00C0400F" w:rsidRPr="00260D54" w:rsidRDefault="00C0400F" w:rsidP="002B2580">
            <w:pPr>
              <w:jc w:val="right"/>
              <w:rPr>
                <w:rFonts w:ascii="Arial CE" w:hAnsi="Arial CE" w:cs="Arial CE"/>
                <w:sz w:val="20"/>
              </w:rPr>
            </w:pPr>
          </w:p>
        </w:tc>
      </w:tr>
      <w:tr w:rsidR="00C0400F" w:rsidRPr="00260D54" w14:paraId="2139953E"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C42B0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5FB29D41" w14:textId="77777777" w:rsidR="00C0400F" w:rsidRPr="00260D54" w:rsidRDefault="00C0400F" w:rsidP="002B2580">
            <w:pPr>
              <w:rPr>
                <w:rFonts w:ascii="Arial" w:hAnsi="Arial" w:cs="Arial"/>
                <w:b/>
                <w:bCs/>
                <w:sz w:val="20"/>
              </w:rPr>
            </w:pPr>
            <w:r w:rsidRPr="00260D54">
              <w:rPr>
                <w:rFonts w:ascii="Arial" w:hAnsi="Arial" w:cs="Arial"/>
                <w:b/>
                <w:bCs/>
                <w:sz w:val="20"/>
              </w:rPr>
              <w:t>Františkánske námestie</w:t>
            </w:r>
          </w:p>
        </w:tc>
        <w:tc>
          <w:tcPr>
            <w:tcW w:w="923" w:type="dxa"/>
            <w:tcBorders>
              <w:top w:val="nil"/>
              <w:left w:val="nil"/>
              <w:bottom w:val="single" w:sz="4" w:space="0" w:color="auto"/>
              <w:right w:val="single" w:sz="4" w:space="0" w:color="auto"/>
            </w:tcBorders>
            <w:shd w:val="clear" w:color="auto" w:fill="auto"/>
            <w:noWrap/>
            <w:vAlign w:val="bottom"/>
            <w:hideMark/>
          </w:tcPr>
          <w:p w14:paraId="6247A300"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71450F6A" w14:textId="77777777" w:rsidR="00C0400F" w:rsidRPr="00260D54" w:rsidRDefault="00C0400F" w:rsidP="002B2580">
            <w:pPr>
              <w:jc w:val="right"/>
              <w:rPr>
                <w:rFonts w:ascii="Arial" w:hAnsi="Arial" w:cs="Arial"/>
                <w:sz w:val="20"/>
              </w:rPr>
            </w:pPr>
            <w:r w:rsidRPr="00260D54">
              <w:rPr>
                <w:rFonts w:ascii="Arial" w:hAnsi="Arial" w:cs="Arial"/>
                <w:sz w:val="20"/>
              </w:rPr>
              <w:t>3 386,04</w:t>
            </w:r>
          </w:p>
        </w:tc>
        <w:tc>
          <w:tcPr>
            <w:tcW w:w="1480" w:type="dxa"/>
            <w:tcBorders>
              <w:top w:val="nil"/>
              <w:left w:val="nil"/>
              <w:bottom w:val="single" w:sz="4" w:space="0" w:color="auto"/>
              <w:right w:val="single" w:sz="4" w:space="0" w:color="auto"/>
            </w:tcBorders>
            <w:shd w:val="clear" w:color="auto" w:fill="auto"/>
            <w:noWrap/>
            <w:vAlign w:val="bottom"/>
            <w:hideMark/>
          </w:tcPr>
          <w:p w14:paraId="016D3C3D"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56ACA4D5"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83C73D2"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2340893" w14:textId="77777777" w:rsidR="00C0400F" w:rsidRPr="00260D54" w:rsidRDefault="00C0400F" w:rsidP="002B2580">
            <w:pPr>
              <w:jc w:val="right"/>
              <w:rPr>
                <w:rFonts w:ascii="Arial CE" w:hAnsi="Arial CE" w:cs="Arial CE"/>
                <w:sz w:val="20"/>
              </w:rPr>
            </w:pPr>
          </w:p>
        </w:tc>
      </w:tr>
      <w:tr w:rsidR="00C0400F" w:rsidRPr="00260D54" w14:paraId="35F38FAF"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1F3AF3"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7E255B6F" w14:textId="77777777" w:rsidR="00C0400F" w:rsidRPr="00260D54" w:rsidRDefault="00C0400F" w:rsidP="002B2580">
            <w:pPr>
              <w:rPr>
                <w:rFonts w:ascii="Arial" w:hAnsi="Arial" w:cs="Arial"/>
                <w:b/>
                <w:bCs/>
                <w:sz w:val="20"/>
              </w:rPr>
            </w:pPr>
            <w:r w:rsidRPr="00260D54">
              <w:rPr>
                <w:rFonts w:ascii="Arial" w:hAnsi="Arial" w:cs="Arial"/>
                <w:b/>
                <w:bCs/>
                <w:sz w:val="20"/>
              </w:rPr>
              <w:t>Kamenné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7A31A563"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DA2AEBD" w14:textId="77777777" w:rsidR="00C0400F" w:rsidRPr="00260D54" w:rsidRDefault="00C0400F" w:rsidP="002B2580">
            <w:pPr>
              <w:jc w:val="right"/>
              <w:rPr>
                <w:rFonts w:ascii="Arial" w:hAnsi="Arial" w:cs="Arial"/>
                <w:sz w:val="20"/>
              </w:rPr>
            </w:pPr>
            <w:r w:rsidRPr="00260D54">
              <w:rPr>
                <w:rFonts w:ascii="Arial" w:hAnsi="Arial" w:cs="Arial"/>
                <w:sz w:val="20"/>
              </w:rPr>
              <w:t>4 551,29</w:t>
            </w:r>
          </w:p>
        </w:tc>
        <w:tc>
          <w:tcPr>
            <w:tcW w:w="1480" w:type="dxa"/>
            <w:tcBorders>
              <w:top w:val="nil"/>
              <w:left w:val="nil"/>
              <w:bottom w:val="single" w:sz="4" w:space="0" w:color="auto"/>
              <w:right w:val="single" w:sz="4" w:space="0" w:color="auto"/>
            </w:tcBorders>
            <w:shd w:val="clear" w:color="auto" w:fill="auto"/>
            <w:noWrap/>
            <w:vAlign w:val="bottom"/>
            <w:hideMark/>
          </w:tcPr>
          <w:p w14:paraId="45167887"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A1AB42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D7DFF3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25B543B7" w14:textId="77777777" w:rsidR="00C0400F" w:rsidRPr="00260D54" w:rsidRDefault="00C0400F" w:rsidP="002B2580">
            <w:pPr>
              <w:jc w:val="right"/>
              <w:rPr>
                <w:rFonts w:ascii="Arial CE" w:hAnsi="Arial CE" w:cs="Arial CE"/>
                <w:sz w:val="20"/>
              </w:rPr>
            </w:pPr>
          </w:p>
        </w:tc>
      </w:tr>
      <w:tr w:rsidR="00C0400F" w:rsidRPr="00260D54" w14:paraId="1D86C0F4"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DBFBF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215F5428" w14:textId="77777777" w:rsidR="00C0400F" w:rsidRPr="00260D54" w:rsidRDefault="00C0400F" w:rsidP="002B2580">
            <w:pPr>
              <w:rPr>
                <w:rFonts w:ascii="Arial" w:hAnsi="Arial" w:cs="Arial"/>
                <w:b/>
                <w:bCs/>
                <w:sz w:val="20"/>
              </w:rPr>
            </w:pPr>
            <w:r w:rsidRPr="00260D54">
              <w:rPr>
                <w:rFonts w:ascii="Arial" w:hAnsi="Arial" w:cs="Arial"/>
                <w:b/>
                <w:bCs/>
                <w:sz w:val="20"/>
              </w:rPr>
              <w:t>Staromestská</w:t>
            </w:r>
          </w:p>
        </w:tc>
        <w:tc>
          <w:tcPr>
            <w:tcW w:w="923" w:type="dxa"/>
            <w:tcBorders>
              <w:top w:val="nil"/>
              <w:left w:val="nil"/>
              <w:bottom w:val="single" w:sz="4" w:space="0" w:color="auto"/>
              <w:right w:val="single" w:sz="4" w:space="0" w:color="auto"/>
            </w:tcBorders>
            <w:shd w:val="clear" w:color="auto" w:fill="auto"/>
            <w:noWrap/>
            <w:vAlign w:val="bottom"/>
            <w:hideMark/>
          </w:tcPr>
          <w:p w14:paraId="612C594C"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single" w:sz="4" w:space="0" w:color="auto"/>
              <w:right w:val="single" w:sz="4" w:space="0" w:color="auto"/>
            </w:tcBorders>
            <w:shd w:val="clear" w:color="auto" w:fill="auto"/>
            <w:noWrap/>
            <w:vAlign w:val="bottom"/>
            <w:hideMark/>
          </w:tcPr>
          <w:p w14:paraId="7D6A9F7C" w14:textId="77777777" w:rsidR="00C0400F" w:rsidRPr="00260D54" w:rsidRDefault="00C0400F" w:rsidP="002B2580">
            <w:pPr>
              <w:jc w:val="right"/>
              <w:rPr>
                <w:rFonts w:ascii="Arial" w:hAnsi="Arial" w:cs="Arial"/>
                <w:sz w:val="20"/>
              </w:rPr>
            </w:pPr>
            <w:r w:rsidRPr="00260D54">
              <w:rPr>
                <w:rFonts w:ascii="Arial" w:hAnsi="Arial" w:cs="Arial"/>
                <w:sz w:val="20"/>
              </w:rPr>
              <w:t>998,27</w:t>
            </w:r>
          </w:p>
        </w:tc>
        <w:tc>
          <w:tcPr>
            <w:tcW w:w="1480" w:type="dxa"/>
            <w:tcBorders>
              <w:top w:val="nil"/>
              <w:left w:val="nil"/>
              <w:bottom w:val="single" w:sz="4" w:space="0" w:color="auto"/>
              <w:right w:val="single" w:sz="4" w:space="0" w:color="auto"/>
            </w:tcBorders>
            <w:shd w:val="clear" w:color="auto" w:fill="auto"/>
            <w:noWrap/>
            <w:vAlign w:val="bottom"/>
            <w:hideMark/>
          </w:tcPr>
          <w:p w14:paraId="7E7540F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349692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62537333"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367765BC" w14:textId="77777777" w:rsidR="00C0400F" w:rsidRPr="00260D54" w:rsidRDefault="00C0400F" w:rsidP="002B2580">
            <w:pPr>
              <w:jc w:val="right"/>
              <w:rPr>
                <w:rFonts w:ascii="Arial CE" w:hAnsi="Arial CE" w:cs="Arial CE"/>
                <w:sz w:val="20"/>
              </w:rPr>
            </w:pPr>
          </w:p>
        </w:tc>
      </w:tr>
      <w:tr w:rsidR="00C0400F" w:rsidRPr="00260D54" w14:paraId="001ED9C9"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A51A72"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9F45E08" w14:textId="77777777" w:rsidR="00C0400F" w:rsidRPr="00260D54" w:rsidRDefault="00C0400F" w:rsidP="002B2580">
            <w:pPr>
              <w:rPr>
                <w:rFonts w:ascii="Arial" w:hAnsi="Arial" w:cs="Arial"/>
                <w:b/>
                <w:bCs/>
                <w:sz w:val="20"/>
              </w:rPr>
            </w:pPr>
            <w:r w:rsidRPr="00260D54">
              <w:rPr>
                <w:rFonts w:ascii="Arial" w:hAnsi="Arial" w:cs="Arial"/>
                <w:b/>
                <w:bCs/>
                <w:sz w:val="20"/>
              </w:rPr>
              <w:t>Hodžovo námestie</w:t>
            </w:r>
          </w:p>
        </w:tc>
        <w:tc>
          <w:tcPr>
            <w:tcW w:w="923" w:type="dxa"/>
            <w:tcBorders>
              <w:top w:val="nil"/>
              <w:left w:val="nil"/>
              <w:bottom w:val="single" w:sz="4" w:space="0" w:color="auto"/>
              <w:right w:val="single" w:sz="4" w:space="0" w:color="auto"/>
            </w:tcBorders>
            <w:shd w:val="clear" w:color="auto" w:fill="auto"/>
            <w:noWrap/>
            <w:vAlign w:val="bottom"/>
            <w:hideMark/>
          </w:tcPr>
          <w:p w14:paraId="6EC831D8"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112D1C9D" w14:textId="77777777" w:rsidR="00C0400F" w:rsidRPr="00260D54" w:rsidRDefault="00C0400F" w:rsidP="002B2580">
            <w:pPr>
              <w:jc w:val="right"/>
              <w:rPr>
                <w:rFonts w:ascii="Arial" w:hAnsi="Arial" w:cs="Arial"/>
                <w:sz w:val="20"/>
              </w:rPr>
            </w:pPr>
            <w:r w:rsidRPr="00260D54">
              <w:rPr>
                <w:rFonts w:ascii="Arial" w:hAnsi="Arial" w:cs="Arial"/>
                <w:sz w:val="20"/>
              </w:rPr>
              <w:t>5 890,90</w:t>
            </w:r>
          </w:p>
        </w:tc>
        <w:tc>
          <w:tcPr>
            <w:tcW w:w="1480" w:type="dxa"/>
            <w:tcBorders>
              <w:top w:val="nil"/>
              <w:left w:val="nil"/>
              <w:bottom w:val="single" w:sz="4" w:space="0" w:color="auto"/>
              <w:right w:val="single" w:sz="4" w:space="0" w:color="auto"/>
            </w:tcBorders>
            <w:shd w:val="clear" w:color="auto" w:fill="auto"/>
            <w:noWrap/>
            <w:vAlign w:val="bottom"/>
            <w:hideMark/>
          </w:tcPr>
          <w:p w14:paraId="0AAF714E"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79A6EA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4A9350FC"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1096B15C" w14:textId="77777777" w:rsidR="00C0400F" w:rsidRPr="00260D54" w:rsidRDefault="00C0400F" w:rsidP="002B2580">
            <w:pPr>
              <w:jc w:val="right"/>
              <w:rPr>
                <w:rFonts w:ascii="Arial CE" w:hAnsi="Arial CE" w:cs="Arial CE"/>
                <w:sz w:val="20"/>
              </w:rPr>
            </w:pPr>
          </w:p>
        </w:tc>
      </w:tr>
      <w:tr w:rsidR="00C0400F" w:rsidRPr="00260D54" w14:paraId="55FEEC6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95B2C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1BF99149" w14:textId="77777777" w:rsidR="00C0400F" w:rsidRPr="00260D54" w:rsidRDefault="00C0400F" w:rsidP="002B2580">
            <w:pPr>
              <w:rPr>
                <w:rFonts w:ascii="Arial" w:hAnsi="Arial" w:cs="Arial"/>
                <w:b/>
                <w:bCs/>
                <w:sz w:val="20"/>
              </w:rPr>
            </w:pPr>
            <w:r w:rsidRPr="00260D54">
              <w:rPr>
                <w:rFonts w:ascii="Arial" w:hAnsi="Arial" w:cs="Arial"/>
                <w:b/>
                <w:bCs/>
                <w:sz w:val="20"/>
              </w:rPr>
              <w:t>Námestie Martina Benku</w:t>
            </w:r>
          </w:p>
        </w:tc>
        <w:tc>
          <w:tcPr>
            <w:tcW w:w="923" w:type="dxa"/>
            <w:tcBorders>
              <w:top w:val="nil"/>
              <w:left w:val="nil"/>
              <w:bottom w:val="single" w:sz="4" w:space="0" w:color="auto"/>
              <w:right w:val="single" w:sz="4" w:space="0" w:color="auto"/>
            </w:tcBorders>
            <w:shd w:val="clear" w:color="auto" w:fill="auto"/>
            <w:noWrap/>
            <w:vAlign w:val="bottom"/>
            <w:hideMark/>
          </w:tcPr>
          <w:p w14:paraId="50475677" w14:textId="77777777" w:rsidR="00C0400F" w:rsidRPr="00260D54" w:rsidRDefault="00C0400F" w:rsidP="002B2580">
            <w:pPr>
              <w:jc w:val="center"/>
              <w:rPr>
                <w:rFonts w:ascii="Arial" w:hAnsi="Arial" w:cs="Arial"/>
                <w:sz w:val="20"/>
              </w:rPr>
            </w:pPr>
            <w:r w:rsidRPr="00260D54">
              <w:rPr>
                <w:rFonts w:ascii="Arial" w:hAnsi="Arial" w:cs="Arial"/>
                <w:sz w:val="20"/>
              </w:rPr>
              <w:t>503</w:t>
            </w:r>
          </w:p>
        </w:tc>
        <w:tc>
          <w:tcPr>
            <w:tcW w:w="949" w:type="dxa"/>
            <w:tcBorders>
              <w:top w:val="nil"/>
              <w:left w:val="nil"/>
              <w:bottom w:val="single" w:sz="4" w:space="0" w:color="auto"/>
              <w:right w:val="single" w:sz="4" w:space="0" w:color="auto"/>
            </w:tcBorders>
            <w:shd w:val="clear" w:color="auto" w:fill="auto"/>
            <w:noWrap/>
            <w:vAlign w:val="bottom"/>
            <w:hideMark/>
          </w:tcPr>
          <w:p w14:paraId="5BCCEEDE" w14:textId="77777777" w:rsidR="00C0400F" w:rsidRPr="00260D54" w:rsidRDefault="00C0400F" w:rsidP="002B2580">
            <w:pPr>
              <w:jc w:val="right"/>
              <w:rPr>
                <w:rFonts w:ascii="Arial" w:hAnsi="Arial" w:cs="Arial"/>
                <w:sz w:val="20"/>
              </w:rPr>
            </w:pPr>
            <w:r w:rsidRPr="00260D54">
              <w:rPr>
                <w:rFonts w:ascii="Arial" w:hAnsi="Arial" w:cs="Arial"/>
                <w:sz w:val="20"/>
              </w:rPr>
              <w:t>1 942,30</w:t>
            </w:r>
          </w:p>
        </w:tc>
        <w:tc>
          <w:tcPr>
            <w:tcW w:w="1480" w:type="dxa"/>
            <w:tcBorders>
              <w:top w:val="nil"/>
              <w:left w:val="nil"/>
              <w:bottom w:val="single" w:sz="4" w:space="0" w:color="auto"/>
              <w:right w:val="single" w:sz="4" w:space="0" w:color="auto"/>
            </w:tcBorders>
            <w:shd w:val="clear" w:color="auto" w:fill="auto"/>
            <w:noWrap/>
            <w:vAlign w:val="bottom"/>
            <w:hideMark/>
          </w:tcPr>
          <w:p w14:paraId="5FF49A1B"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45C8E762"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476171D1"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0584941" w14:textId="77777777" w:rsidR="00C0400F" w:rsidRPr="00260D54" w:rsidRDefault="00C0400F" w:rsidP="002B2580">
            <w:pPr>
              <w:jc w:val="right"/>
              <w:rPr>
                <w:rFonts w:ascii="Arial CE" w:hAnsi="Arial CE" w:cs="Arial CE"/>
                <w:sz w:val="20"/>
              </w:rPr>
            </w:pPr>
          </w:p>
        </w:tc>
      </w:tr>
      <w:tr w:rsidR="00C0400F" w:rsidRPr="00260D54" w14:paraId="18387C8E"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C0D2B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1360726D" w14:textId="77777777" w:rsidR="00C0400F" w:rsidRPr="00260D54" w:rsidRDefault="00C0400F" w:rsidP="002B2580">
            <w:pPr>
              <w:rPr>
                <w:rFonts w:ascii="Arial" w:hAnsi="Arial" w:cs="Arial"/>
                <w:b/>
                <w:bCs/>
                <w:sz w:val="20"/>
              </w:rPr>
            </w:pPr>
            <w:r w:rsidRPr="00260D54">
              <w:rPr>
                <w:rFonts w:ascii="Arial" w:hAnsi="Arial" w:cs="Arial"/>
                <w:b/>
                <w:bCs/>
                <w:sz w:val="20"/>
              </w:rPr>
              <w:t>Námestie slobody</w:t>
            </w:r>
          </w:p>
        </w:tc>
        <w:tc>
          <w:tcPr>
            <w:tcW w:w="923" w:type="dxa"/>
            <w:tcBorders>
              <w:top w:val="nil"/>
              <w:left w:val="nil"/>
              <w:bottom w:val="single" w:sz="4" w:space="0" w:color="auto"/>
              <w:right w:val="single" w:sz="4" w:space="0" w:color="auto"/>
            </w:tcBorders>
            <w:shd w:val="clear" w:color="auto" w:fill="auto"/>
            <w:noWrap/>
            <w:vAlign w:val="bottom"/>
            <w:hideMark/>
          </w:tcPr>
          <w:p w14:paraId="76127F0F" w14:textId="77777777" w:rsidR="00C0400F" w:rsidRPr="00260D54" w:rsidRDefault="00C0400F" w:rsidP="002B2580">
            <w:pPr>
              <w:jc w:val="center"/>
              <w:rPr>
                <w:rFonts w:ascii="Arial" w:hAnsi="Arial" w:cs="Arial"/>
                <w:sz w:val="20"/>
              </w:rPr>
            </w:pPr>
            <w:r w:rsidRPr="00260D54">
              <w:rPr>
                <w:rFonts w:ascii="Arial" w:hAnsi="Arial" w:cs="Arial"/>
                <w:sz w:val="20"/>
              </w:rPr>
              <w:t>503</w:t>
            </w:r>
          </w:p>
        </w:tc>
        <w:tc>
          <w:tcPr>
            <w:tcW w:w="949" w:type="dxa"/>
            <w:tcBorders>
              <w:top w:val="nil"/>
              <w:left w:val="nil"/>
              <w:bottom w:val="single" w:sz="4" w:space="0" w:color="auto"/>
              <w:right w:val="single" w:sz="4" w:space="0" w:color="auto"/>
            </w:tcBorders>
            <w:shd w:val="clear" w:color="auto" w:fill="auto"/>
            <w:noWrap/>
            <w:vAlign w:val="bottom"/>
            <w:hideMark/>
          </w:tcPr>
          <w:p w14:paraId="3EA15CE2" w14:textId="77777777" w:rsidR="00C0400F" w:rsidRPr="00260D54" w:rsidRDefault="00C0400F" w:rsidP="002B2580">
            <w:pPr>
              <w:jc w:val="right"/>
              <w:rPr>
                <w:rFonts w:ascii="Arial" w:hAnsi="Arial" w:cs="Arial"/>
                <w:sz w:val="20"/>
              </w:rPr>
            </w:pPr>
            <w:r w:rsidRPr="00260D54">
              <w:rPr>
                <w:rFonts w:ascii="Arial" w:hAnsi="Arial" w:cs="Arial"/>
                <w:sz w:val="20"/>
              </w:rPr>
              <w:t>14 902,30</w:t>
            </w:r>
          </w:p>
        </w:tc>
        <w:tc>
          <w:tcPr>
            <w:tcW w:w="1480" w:type="dxa"/>
            <w:tcBorders>
              <w:top w:val="nil"/>
              <w:left w:val="nil"/>
              <w:bottom w:val="single" w:sz="4" w:space="0" w:color="auto"/>
              <w:right w:val="single" w:sz="4" w:space="0" w:color="auto"/>
            </w:tcBorders>
            <w:shd w:val="clear" w:color="auto" w:fill="auto"/>
            <w:noWrap/>
            <w:vAlign w:val="bottom"/>
            <w:hideMark/>
          </w:tcPr>
          <w:p w14:paraId="4F751C72"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5AD1332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26A45508"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95EE309" w14:textId="77777777" w:rsidR="00C0400F" w:rsidRPr="00260D54" w:rsidRDefault="00C0400F" w:rsidP="002B2580">
            <w:pPr>
              <w:jc w:val="right"/>
              <w:rPr>
                <w:rFonts w:ascii="Arial CE" w:hAnsi="Arial CE" w:cs="Arial CE"/>
                <w:sz w:val="20"/>
              </w:rPr>
            </w:pPr>
          </w:p>
        </w:tc>
      </w:tr>
      <w:tr w:rsidR="00C0400F" w:rsidRPr="00260D54" w14:paraId="1CF8634D"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0F1479"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F914B56" w14:textId="77777777" w:rsidR="00C0400F" w:rsidRPr="00260D54" w:rsidRDefault="00C0400F" w:rsidP="002B2580">
            <w:pPr>
              <w:rPr>
                <w:rFonts w:ascii="Arial" w:hAnsi="Arial" w:cs="Arial"/>
                <w:b/>
                <w:bCs/>
                <w:sz w:val="20"/>
              </w:rPr>
            </w:pPr>
            <w:r w:rsidRPr="00260D54">
              <w:rPr>
                <w:rFonts w:ascii="Arial" w:hAnsi="Arial" w:cs="Arial"/>
                <w:b/>
                <w:bCs/>
                <w:sz w:val="20"/>
              </w:rPr>
              <w:t>Župné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4403F2DD" w14:textId="77777777" w:rsidR="00C0400F" w:rsidRPr="00260D54" w:rsidRDefault="00C0400F" w:rsidP="002B2580">
            <w:pPr>
              <w:jc w:val="center"/>
              <w:rPr>
                <w:rFonts w:ascii="Arial" w:hAnsi="Arial" w:cs="Arial"/>
                <w:sz w:val="20"/>
              </w:rPr>
            </w:pPr>
            <w:r w:rsidRPr="00260D54">
              <w:rPr>
                <w:rFonts w:ascii="Arial" w:hAnsi="Arial" w:cs="Arial"/>
                <w:sz w:val="20"/>
              </w:rPr>
              <w:t>510</w:t>
            </w:r>
          </w:p>
        </w:tc>
        <w:tc>
          <w:tcPr>
            <w:tcW w:w="949" w:type="dxa"/>
            <w:tcBorders>
              <w:top w:val="nil"/>
              <w:left w:val="nil"/>
              <w:bottom w:val="single" w:sz="4" w:space="0" w:color="auto"/>
              <w:right w:val="single" w:sz="4" w:space="0" w:color="auto"/>
            </w:tcBorders>
            <w:shd w:val="clear" w:color="auto" w:fill="auto"/>
            <w:noWrap/>
            <w:vAlign w:val="bottom"/>
            <w:hideMark/>
          </w:tcPr>
          <w:p w14:paraId="6688F335" w14:textId="77777777" w:rsidR="00C0400F" w:rsidRPr="00260D54" w:rsidRDefault="00C0400F" w:rsidP="002B2580">
            <w:pPr>
              <w:jc w:val="right"/>
              <w:rPr>
                <w:rFonts w:ascii="Arial" w:hAnsi="Arial" w:cs="Arial"/>
                <w:sz w:val="20"/>
              </w:rPr>
            </w:pPr>
            <w:r w:rsidRPr="00260D54">
              <w:rPr>
                <w:rFonts w:ascii="Arial" w:hAnsi="Arial" w:cs="Arial"/>
                <w:sz w:val="20"/>
              </w:rPr>
              <w:t>2 604,99</w:t>
            </w:r>
          </w:p>
        </w:tc>
        <w:tc>
          <w:tcPr>
            <w:tcW w:w="1480" w:type="dxa"/>
            <w:tcBorders>
              <w:top w:val="nil"/>
              <w:left w:val="nil"/>
              <w:bottom w:val="single" w:sz="4" w:space="0" w:color="auto"/>
              <w:right w:val="single" w:sz="4" w:space="0" w:color="auto"/>
            </w:tcBorders>
            <w:shd w:val="clear" w:color="auto" w:fill="auto"/>
            <w:noWrap/>
            <w:vAlign w:val="bottom"/>
            <w:hideMark/>
          </w:tcPr>
          <w:p w14:paraId="2EE719D0"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2D60711"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17DA147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244F9AF5" w14:textId="77777777" w:rsidR="00C0400F" w:rsidRPr="00260D54" w:rsidRDefault="00C0400F" w:rsidP="002B2580">
            <w:pPr>
              <w:jc w:val="right"/>
              <w:rPr>
                <w:rFonts w:ascii="Arial CE" w:hAnsi="Arial CE" w:cs="Arial CE"/>
                <w:sz w:val="20"/>
              </w:rPr>
            </w:pPr>
          </w:p>
        </w:tc>
      </w:tr>
      <w:tr w:rsidR="00C0400F" w:rsidRPr="00260D54" w14:paraId="6BF141CB"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06409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0AE89C81" w14:textId="77777777" w:rsidR="00C0400F" w:rsidRPr="00260D54" w:rsidRDefault="00C0400F" w:rsidP="002B2580">
            <w:pPr>
              <w:rPr>
                <w:rFonts w:ascii="Arial" w:hAnsi="Arial" w:cs="Arial"/>
                <w:b/>
                <w:bCs/>
                <w:sz w:val="20"/>
              </w:rPr>
            </w:pPr>
            <w:r w:rsidRPr="00260D54">
              <w:rPr>
                <w:rFonts w:ascii="Arial" w:hAnsi="Arial" w:cs="Arial"/>
                <w:b/>
                <w:bCs/>
                <w:sz w:val="20"/>
              </w:rPr>
              <w:t>Hurbanovo námestie</w:t>
            </w:r>
          </w:p>
        </w:tc>
        <w:tc>
          <w:tcPr>
            <w:tcW w:w="923" w:type="dxa"/>
            <w:tcBorders>
              <w:top w:val="nil"/>
              <w:left w:val="nil"/>
              <w:bottom w:val="single" w:sz="4" w:space="0" w:color="auto"/>
              <w:right w:val="single" w:sz="4" w:space="0" w:color="auto"/>
            </w:tcBorders>
            <w:shd w:val="clear" w:color="auto" w:fill="auto"/>
            <w:noWrap/>
            <w:vAlign w:val="bottom"/>
            <w:hideMark/>
          </w:tcPr>
          <w:p w14:paraId="18C8A475"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6459E859" w14:textId="77777777" w:rsidR="00C0400F" w:rsidRPr="00260D54" w:rsidRDefault="00C0400F" w:rsidP="002B2580">
            <w:pPr>
              <w:jc w:val="right"/>
              <w:rPr>
                <w:rFonts w:ascii="Arial" w:hAnsi="Arial" w:cs="Arial"/>
                <w:sz w:val="20"/>
              </w:rPr>
            </w:pPr>
            <w:r w:rsidRPr="00260D54">
              <w:rPr>
                <w:rFonts w:ascii="Arial" w:hAnsi="Arial" w:cs="Arial"/>
                <w:sz w:val="20"/>
              </w:rPr>
              <w:t>1 662,13</w:t>
            </w:r>
          </w:p>
        </w:tc>
        <w:tc>
          <w:tcPr>
            <w:tcW w:w="1480" w:type="dxa"/>
            <w:tcBorders>
              <w:top w:val="nil"/>
              <w:left w:val="nil"/>
              <w:bottom w:val="single" w:sz="4" w:space="0" w:color="auto"/>
              <w:right w:val="single" w:sz="4" w:space="0" w:color="auto"/>
            </w:tcBorders>
            <w:shd w:val="clear" w:color="auto" w:fill="auto"/>
            <w:noWrap/>
            <w:vAlign w:val="bottom"/>
            <w:hideMark/>
          </w:tcPr>
          <w:p w14:paraId="68338FCA"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1D2030DF"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76FF917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57D1DE9" w14:textId="77777777" w:rsidR="00C0400F" w:rsidRPr="00260D54" w:rsidRDefault="00C0400F" w:rsidP="002B2580">
            <w:pPr>
              <w:jc w:val="right"/>
              <w:rPr>
                <w:rFonts w:ascii="Arial CE" w:hAnsi="Arial CE" w:cs="Arial CE"/>
                <w:sz w:val="20"/>
              </w:rPr>
            </w:pPr>
          </w:p>
        </w:tc>
      </w:tr>
      <w:tr w:rsidR="00C0400F" w:rsidRPr="00260D54" w14:paraId="727589E7"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75F3E5"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451A6871" w14:textId="77777777" w:rsidR="00C0400F" w:rsidRPr="00260D54" w:rsidRDefault="00C0400F" w:rsidP="002B2580">
            <w:pPr>
              <w:rPr>
                <w:rFonts w:ascii="Arial" w:hAnsi="Arial" w:cs="Arial"/>
                <w:b/>
                <w:bCs/>
                <w:sz w:val="20"/>
              </w:rPr>
            </w:pPr>
            <w:r w:rsidRPr="00260D54">
              <w:rPr>
                <w:rFonts w:ascii="Arial" w:hAnsi="Arial" w:cs="Arial"/>
                <w:b/>
                <w:bCs/>
                <w:sz w:val="20"/>
              </w:rPr>
              <w:t>Most SNP (konečná MHD)</w:t>
            </w:r>
          </w:p>
        </w:tc>
        <w:tc>
          <w:tcPr>
            <w:tcW w:w="923" w:type="dxa"/>
            <w:tcBorders>
              <w:top w:val="nil"/>
              <w:left w:val="nil"/>
              <w:bottom w:val="nil"/>
              <w:right w:val="single" w:sz="4" w:space="0" w:color="auto"/>
            </w:tcBorders>
            <w:shd w:val="clear" w:color="auto" w:fill="auto"/>
            <w:noWrap/>
            <w:vAlign w:val="bottom"/>
            <w:hideMark/>
          </w:tcPr>
          <w:p w14:paraId="21257F22"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nil"/>
              <w:right w:val="single" w:sz="4" w:space="0" w:color="auto"/>
            </w:tcBorders>
            <w:shd w:val="clear" w:color="auto" w:fill="auto"/>
            <w:noWrap/>
            <w:vAlign w:val="bottom"/>
            <w:hideMark/>
          </w:tcPr>
          <w:p w14:paraId="368B0B27" w14:textId="77777777" w:rsidR="00C0400F" w:rsidRPr="00260D54" w:rsidRDefault="00C0400F" w:rsidP="002B2580">
            <w:pPr>
              <w:jc w:val="right"/>
              <w:rPr>
                <w:rFonts w:ascii="Arial" w:hAnsi="Arial" w:cs="Arial"/>
                <w:sz w:val="20"/>
              </w:rPr>
            </w:pPr>
            <w:r w:rsidRPr="00260D54">
              <w:rPr>
                <w:rFonts w:ascii="Arial" w:hAnsi="Arial" w:cs="Arial"/>
                <w:sz w:val="20"/>
              </w:rPr>
              <w:t>1 325,12</w:t>
            </w:r>
          </w:p>
        </w:tc>
        <w:tc>
          <w:tcPr>
            <w:tcW w:w="1480" w:type="dxa"/>
            <w:tcBorders>
              <w:top w:val="nil"/>
              <w:left w:val="nil"/>
              <w:bottom w:val="single" w:sz="4" w:space="0" w:color="auto"/>
              <w:right w:val="single" w:sz="4" w:space="0" w:color="auto"/>
            </w:tcBorders>
            <w:shd w:val="clear" w:color="auto" w:fill="auto"/>
            <w:noWrap/>
            <w:vAlign w:val="bottom"/>
            <w:hideMark/>
          </w:tcPr>
          <w:p w14:paraId="0F379BCE"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360EFFF" w14:textId="77777777" w:rsidR="00C0400F" w:rsidRPr="00260D54" w:rsidRDefault="00C0400F" w:rsidP="002B2580">
            <w:pPr>
              <w:jc w:val="center"/>
              <w:rPr>
                <w:rFonts w:ascii="Arial CE" w:hAnsi="Arial CE" w:cs="Arial CE"/>
                <w:sz w:val="20"/>
              </w:rPr>
            </w:pPr>
          </w:p>
        </w:tc>
        <w:tc>
          <w:tcPr>
            <w:tcW w:w="1400" w:type="dxa"/>
            <w:tcBorders>
              <w:top w:val="nil"/>
              <w:left w:val="nil"/>
              <w:bottom w:val="nil"/>
              <w:right w:val="single" w:sz="4" w:space="0" w:color="auto"/>
            </w:tcBorders>
            <w:shd w:val="clear" w:color="auto" w:fill="auto"/>
            <w:noWrap/>
            <w:vAlign w:val="bottom"/>
            <w:hideMark/>
          </w:tcPr>
          <w:p w14:paraId="18E3F264"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nil"/>
              <w:right w:val="single" w:sz="4" w:space="0" w:color="auto"/>
            </w:tcBorders>
            <w:shd w:val="clear" w:color="auto" w:fill="auto"/>
            <w:noWrap/>
            <w:vAlign w:val="bottom"/>
          </w:tcPr>
          <w:p w14:paraId="7BD69741" w14:textId="77777777" w:rsidR="00C0400F" w:rsidRPr="00260D54" w:rsidRDefault="00C0400F" w:rsidP="002B2580">
            <w:pPr>
              <w:jc w:val="right"/>
              <w:rPr>
                <w:rFonts w:ascii="Arial CE" w:hAnsi="Arial CE" w:cs="Arial CE"/>
                <w:sz w:val="20"/>
              </w:rPr>
            </w:pPr>
          </w:p>
        </w:tc>
      </w:tr>
      <w:tr w:rsidR="00C0400F" w:rsidRPr="00260D54" w14:paraId="0634C50C"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22385556" w14:textId="77777777" w:rsidR="00C0400F" w:rsidRPr="00260D54" w:rsidRDefault="00C0400F" w:rsidP="002B2580">
            <w:pPr>
              <w:jc w:val="right"/>
              <w:rPr>
                <w:rFonts w:ascii="Arial CE" w:hAnsi="Arial CE" w:cs="Arial CE"/>
                <w:sz w:val="20"/>
              </w:rPr>
            </w:pPr>
          </w:p>
        </w:tc>
        <w:tc>
          <w:tcPr>
            <w:tcW w:w="3046" w:type="dxa"/>
            <w:tcBorders>
              <w:top w:val="nil"/>
              <w:left w:val="nil"/>
              <w:bottom w:val="nil"/>
              <w:right w:val="nil"/>
            </w:tcBorders>
            <w:shd w:val="clear" w:color="auto" w:fill="auto"/>
            <w:noWrap/>
            <w:vAlign w:val="bottom"/>
            <w:hideMark/>
          </w:tcPr>
          <w:p w14:paraId="662E85CD" w14:textId="77777777" w:rsidR="00C0400F" w:rsidRPr="00260D54" w:rsidRDefault="00C0400F" w:rsidP="002B2580">
            <w:pPr>
              <w:rPr>
                <w:sz w:val="20"/>
              </w:rPr>
            </w:pPr>
          </w:p>
        </w:tc>
        <w:tc>
          <w:tcPr>
            <w:tcW w:w="923"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21D00734"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 xml:space="preserve">SPOLU: </w:t>
            </w:r>
          </w:p>
        </w:tc>
        <w:tc>
          <w:tcPr>
            <w:tcW w:w="949" w:type="dxa"/>
            <w:tcBorders>
              <w:top w:val="single" w:sz="8" w:space="0" w:color="auto"/>
              <w:left w:val="nil"/>
              <w:bottom w:val="single" w:sz="8" w:space="0" w:color="auto"/>
              <w:right w:val="single" w:sz="8" w:space="0" w:color="auto"/>
            </w:tcBorders>
            <w:shd w:val="clear" w:color="000000" w:fill="AEAAAA"/>
            <w:noWrap/>
            <w:vAlign w:val="bottom"/>
            <w:hideMark/>
          </w:tcPr>
          <w:p w14:paraId="44B127CA"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49 702,52</w:t>
            </w:r>
          </w:p>
        </w:tc>
        <w:tc>
          <w:tcPr>
            <w:tcW w:w="1480" w:type="dxa"/>
            <w:tcBorders>
              <w:top w:val="nil"/>
              <w:left w:val="nil"/>
              <w:bottom w:val="nil"/>
              <w:right w:val="nil"/>
            </w:tcBorders>
            <w:shd w:val="clear" w:color="auto" w:fill="auto"/>
            <w:noWrap/>
            <w:vAlign w:val="bottom"/>
            <w:hideMark/>
          </w:tcPr>
          <w:p w14:paraId="5B503850" w14:textId="77777777" w:rsidR="00C0400F" w:rsidRPr="00260D54" w:rsidRDefault="00C0400F" w:rsidP="002B2580">
            <w:pPr>
              <w:jc w:val="right"/>
              <w:rPr>
                <w:rFonts w:ascii="Arial CE" w:hAnsi="Arial CE" w:cs="Arial CE"/>
                <w:b/>
                <w:bCs/>
                <w:sz w:val="20"/>
              </w:rPr>
            </w:pPr>
          </w:p>
        </w:tc>
        <w:tc>
          <w:tcPr>
            <w:tcW w:w="1122" w:type="dxa"/>
            <w:tcBorders>
              <w:top w:val="nil"/>
              <w:left w:val="nil"/>
              <w:bottom w:val="nil"/>
              <w:right w:val="nil"/>
            </w:tcBorders>
            <w:shd w:val="clear" w:color="auto" w:fill="auto"/>
            <w:noWrap/>
            <w:vAlign w:val="bottom"/>
            <w:hideMark/>
          </w:tcPr>
          <w:p w14:paraId="2F8D3D4A" w14:textId="77777777" w:rsidR="00C0400F" w:rsidRPr="00260D54" w:rsidRDefault="00C0400F" w:rsidP="002B2580">
            <w:pPr>
              <w:rPr>
                <w:sz w:val="20"/>
              </w:rPr>
            </w:pPr>
          </w:p>
        </w:tc>
        <w:tc>
          <w:tcPr>
            <w:tcW w:w="140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58750CC2"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 </w:t>
            </w:r>
          </w:p>
        </w:tc>
        <w:tc>
          <w:tcPr>
            <w:tcW w:w="1480" w:type="dxa"/>
            <w:tcBorders>
              <w:top w:val="single" w:sz="8" w:space="0" w:color="auto"/>
              <w:left w:val="nil"/>
              <w:bottom w:val="single" w:sz="8" w:space="0" w:color="auto"/>
              <w:right w:val="single" w:sz="8" w:space="0" w:color="auto"/>
            </w:tcBorders>
            <w:shd w:val="clear" w:color="000000" w:fill="AEAAAA"/>
            <w:noWrap/>
            <w:vAlign w:val="bottom"/>
          </w:tcPr>
          <w:p w14:paraId="1D775641" w14:textId="77777777" w:rsidR="00C0400F" w:rsidRPr="00260D54" w:rsidRDefault="00C0400F" w:rsidP="002B2580">
            <w:pPr>
              <w:jc w:val="right"/>
              <w:rPr>
                <w:rFonts w:ascii="Arial CE" w:hAnsi="Arial CE" w:cs="Arial CE"/>
                <w:b/>
                <w:bCs/>
                <w:sz w:val="20"/>
              </w:rPr>
            </w:pPr>
          </w:p>
        </w:tc>
      </w:tr>
    </w:tbl>
    <w:p w14:paraId="31781123" w14:textId="77777777" w:rsidR="00C0400F" w:rsidRDefault="00C0400F" w:rsidP="00C0400F">
      <w:pPr>
        <w:pStyle w:val="F6-MenoFunkcia"/>
        <w:ind w:left="0"/>
        <w:rPr>
          <w:szCs w:val="24"/>
        </w:rPr>
      </w:pPr>
    </w:p>
    <w:p w14:paraId="663632E5" w14:textId="77777777" w:rsidR="00C0400F" w:rsidRDefault="00C0400F" w:rsidP="00C0400F">
      <w:pPr>
        <w:pStyle w:val="F6-MenoFunkcia"/>
        <w:ind w:left="0"/>
        <w:rPr>
          <w:szCs w:val="24"/>
        </w:rPr>
      </w:pPr>
    </w:p>
    <w:tbl>
      <w:tblPr>
        <w:tblW w:w="13960" w:type="dxa"/>
        <w:jc w:val="center"/>
        <w:tblCellMar>
          <w:left w:w="70" w:type="dxa"/>
          <w:right w:w="70" w:type="dxa"/>
        </w:tblCellMar>
        <w:tblLook w:val="04A0" w:firstRow="1" w:lastRow="0" w:firstColumn="1" w:lastColumn="0" w:noHBand="0" w:noVBand="1"/>
      </w:tblPr>
      <w:tblGrid>
        <w:gridCol w:w="574"/>
        <w:gridCol w:w="6262"/>
        <w:gridCol w:w="1484"/>
        <w:gridCol w:w="1720"/>
        <w:gridCol w:w="1680"/>
        <w:gridCol w:w="2240"/>
      </w:tblGrid>
      <w:tr w:rsidR="00C0400F" w:rsidRPr="00260D54" w14:paraId="41BB8DC4" w14:textId="77777777" w:rsidTr="002B2580">
        <w:trPr>
          <w:trHeight w:val="420"/>
          <w:jc w:val="center"/>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484B6A76"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10400098"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026384E4"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3EEDBEBF"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r>
      <w:tr w:rsidR="00C0400F" w:rsidRPr="00260D54" w14:paraId="6D2C66E8" w14:textId="77777777" w:rsidTr="002B2580">
        <w:trPr>
          <w:trHeight w:val="270"/>
          <w:jc w:val="center"/>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533A63A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havárie v 24 hod zmene 7 dní v týždni (3 x ručný  1x vozidlo)</w:t>
            </w:r>
          </w:p>
        </w:tc>
        <w:tc>
          <w:tcPr>
            <w:tcW w:w="1720" w:type="dxa"/>
            <w:tcBorders>
              <w:top w:val="nil"/>
              <w:left w:val="nil"/>
              <w:bottom w:val="single" w:sz="8" w:space="0" w:color="auto"/>
              <w:right w:val="nil"/>
            </w:tcBorders>
            <w:shd w:val="clear" w:color="000000" w:fill="C0C0C0"/>
            <w:noWrap/>
            <w:vAlign w:val="center"/>
            <w:hideMark/>
          </w:tcPr>
          <w:p w14:paraId="020DFA81"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680" w:type="dxa"/>
            <w:tcBorders>
              <w:top w:val="nil"/>
              <w:left w:val="nil"/>
              <w:bottom w:val="single" w:sz="8" w:space="0" w:color="auto"/>
              <w:right w:val="nil"/>
            </w:tcBorders>
            <w:shd w:val="clear" w:color="000000" w:fill="C0C0C0"/>
            <w:noWrap/>
            <w:vAlign w:val="center"/>
            <w:hideMark/>
          </w:tcPr>
          <w:p w14:paraId="6D4FCB80"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293EE6E3"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r>
      <w:tr w:rsidR="00C0400F" w:rsidRPr="00260D54" w14:paraId="1D650528" w14:textId="77777777" w:rsidTr="002B2580">
        <w:trPr>
          <w:trHeight w:val="780"/>
          <w:jc w:val="center"/>
        </w:trPr>
        <w:tc>
          <w:tcPr>
            <w:tcW w:w="574" w:type="dxa"/>
            <w:tcBorders>
              <w:top w:val="nil"/>
              <w:left w:val="single" w:sz="8" w:space="0" w:color="auto"/>
              <w:bottom w:val="single" w:sz="8" w:space="0" w:color="auto"/>
              <w:right w:val="single" w:sz="4" w:space="0" w:color="auto"/>
            </w:tcBorders>
            <w:shd w:val="clear" w:color="000000" w:fill="C0C0C0"/>
            <w:noWrap/>
            <w:vAlign w:val="center"/>
            <w:hideMark/>
          </w:tcPr>
          <w:p w14:paraId="5B74C751"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P.č.</w:t>
            </w:r>
          </w:p>
        </w:tc>
        <w:tc>
          <w:tcPr>
            <w:tcW w:w="6262" w:type="dxa"/>
            <w:tcBorders>
              <w:top w:val="nil"/>
              <w:left w:val="nil"/>
              <w:bottom w:val="single" w:sz="8" w:space="0" w:color="auto"/>
              <w:right w:val="nil"/>
            </w:tcBorders>
            <w:shd w:val="clear" w:color="000000" w:fill="C0C0C0"/>
            <w:noWrap/>
            <w:vAlign w:val="center"/>
            <w:hideMark/>
          </w:tcPr>
          <w:p w14:paraId="2A0F642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1484" w:type="dxa"/>
            <w:tcBorders>
              <w:top w:val="nil"/>
              <w:left w:val="single" w:sz="8" w:space="0" w:color="auto"/>
              <w:bottom w:val="single" w:sz="8" w:space="0" w:color="auto"/>
              <w:right w:val="single" w:sz="8" w:space="0" w:color="auto"/>
            </w:tcBorders>
            <w:shd w:val="clear" w:color="000000" w:fill="C0C0C0"/>
            <w:vAlign w:val="center"/>
            <w:hideMark/>
          </w:tcPr>
          <w:p w14:paraId="2B817A4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Rozsah (hod.)</w:t>
            </w:r>
          </w:p>
        </w:tc>
        <w:tc>
          <w:tcPr>
            <w:tcW w:w="1720" w:type="dxa"/>
            <w:tcBorders>
              <w:top w:val="nil"/>
              <w:left w:val="nil"/>
              <w:bottom w:val="single" w:sz="8" w:space="0" w:color="auto"/>
              <w:right w:val="single" w:sz="4" w:space="0" w:color="auto"/>
            </w:tcBorders>
            <w:shd w:val="clear" w:color="000000" w:fill="C0C0C0"/>
            <w:vAlign w:val="center"/>
            <w:hideMark/>
          </w:tcPr>
          <w:p w14:paraId="213C5D9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23DF505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491A9F7B"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3E940EEF" w14:textId="77777777" w:rsidTr="002B2580">
        <w:trPr>
          <w:trHeight w:val="255"/>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4783905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6262" w:type="dxa"/>
            <w:tcBorders>
              <w:top w:val="nil"/>
              <w:left w:val="nil"/>
              <w:bottom w:val="single" w:sz="4" w:space="0" w:color="auto"/>
              <w:right w:val="nil"/>
            </w:tcBorders>
            <w:shd w:val="clear" w:color="auto" w:fill="auto"/>
            <w:noWrap/>
            <w:vAlign w:val="center"/>
            <w:hideMark/>
          </w:tcPr>
          <w:p w14:paraId="1D455E61"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- 3 ručných pracovníkmi (hod.)</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094283FC"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13 176</w:t>
            </w:r>
          </w:p>
        </w:tc>
        <w:tc>
          <w:tcPr>
            <w:tcW w:w="1720" w:type="dxa"/>
            <w:tcBorders>
              <w:top w:val="nil"/>
              <w:left w:val="nil"/>
              <w:bottom w:val="single" w:sz="4" w:space="0" w:color="auto"/>
              <w:right w:val="single" w:sz="4" w:space="0" w:color="auto"/>
            </w:tcBorders>
            <w:shd w:val="clear" w:color="000000" w:fill="FFFF00"/>
            <w:noWrap/>
            <w:vAlign w:val="center"/>
          </w:tcPr>
          <w:p w14:paraId="57CE1EBB"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197DD104"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AC83B35" w14:textId="77777777" w:rsidR="00C0400F" w:rsidRPr="00260D54" w:rsidRDefault="00C0400F" w:rsidP="002B2580">
            <w:pPr>
              <w:ind w:firstLineChars="100" w:firstLine="200"/>
              <w:jc w:val="right"/>
              <w:rPr>
                <w:rFonts w:ascii="Arial CE" w:hAnsi="Arial CE" w:cs="Arial CE"/>
                <w:sz w:val="20"/>
              </w:rPr>
            </w:pPr>
          </w:p>
        </w:tc>
      </w:tr>
      <w:tr w:rsidR="00C0400F" w:rsidRPr="00260D54" w14:paraId="290A8F6E" w14:textId="77777777" w:rsidTr="002B2580">
        <w:trPr>
          <w:trHeight w:val="255"/>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510DC6E2" w14:textId="77777777" w:rsidR="00C0400F" w:rsidRPr="00260D54" w:rsidRDefault="00C0400F" w:rsidP="002B2580">
            <w:pPr>
              <w:jc w:val="center"/>
              <w:rPr>
                <w:rFonts w:ascii="Arial CE" w:hAnsi="Arial CE" w:cs="Arial CE"/>
                <w:sz w:val="20"/>
              </w:rPr>
            </w:pPr>
            <w:r w:rsidRPr="00260D54">
              <w:rPr>
                <w:rFonts w:ascii="Arial CE" w:hAnsi="Arial CE" w:cs="Arial CE"/>
                <w:sz w:val="20"/>
              </w:rPr>
              <w:t>2</w:t>
            </w:r>
          </w:p>
        </w:tc>
        <w:tc>
          <w:tcPr>
            <w:tcW w:w="6262" w:type="dxa"/>
            <w:tcBorders>
              <w:top w:val="nil"/>
              <w:left w:val="nil"/>
              <w:bottom w:val="single" w:sz="4" w:space="0" w:color="auto"/>
              <w:right w:val="nil"/>
            </w:tcBorders>
            <w:shd w:val="clear" w:color="auto" w:fill="auto"/>
            <w:noWrap/>
            <w:vAlign w:val="center"/>
            <w:hideMark/>
          </w:tcPr>
          <w:p w14:paraId="1893A0B3"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vozidlo do 5t (hod.)</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7288A946"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4 392</w:t>
            </w:r>
          </w:p>
        </w:tc>
        <w:tc>
          <w:tcPr>
            <w:tcW w:w="1720" w:type="dxa"/>
            <w:tcBorders>
              <w:top w:val="nil"/>
              <w:left w:val="nil"/>
              <w:bottom w:val="single" w:sz="4" w:space="0" w:color="auto"/>
              <w:right w:val="single" w:sz="4" w:space="0" w:color="auto"/>
            </w:tcBorders>
            <w:shd w:val="clear" w:color="000000" w:fill="FFFF00"/>
            <w:noWrap/>
            <w:vAlign w:val="center"/>
          </w:tcPr>
          <w:p w14:paraId="7FD2CFBF"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5578D330"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174ABB92" w14:textId="77777777" w:rsidR="00C0400F" w:rsidRPr="00260D54" w:rsidRDefault="00C0400F" w:rsidP="002B2580">
            <w:pPr>
              <w:ind w:firstLineChars="100" w:firstLine="200"/>
              <w:jc w:val="right"/>
              <w:rPr>
                <w:rFonts w:ascii="Arial CE" w:hAnsi="Arial CE" w:cs="Arial CE"/>
                <w:sz w:val="20"/>
              </w:rPr>
            </w:pPr>
          </w:p>
        </w:tc>
      </w:tr>
      <w:tr w:rsidR="00C0400F" w:rsidRPr="00260D54" w14:paraId="57ABEDF0" w14:textId="77777777" w:rsidTr="002B2580">
        <w:trPr>
          <w:trHeight w:val="270"/>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152D3C11"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6262" w:type="dxa"/>
            <w:tcBorders>
              <w:top w:val="nil"/>
              <w:left w:val="nil"/>
              <w:bottom w:val="single" w:sz="8" w:space="0" w:color="auto"/>
              <w:right w:val="nil"/>
            </w:tcBorders>
            <w:shd w:val="clear" w:color="auto" w:fill="auto"/>
            <w:noWrap/>
            <w:vAlign w:val="center"/>
            <w:hideMark/>
          </w:tcPr>
          <w:p w14:paraId="03660822"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vozidlo do 5t (km)</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7C52BD6A"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18 300</w:t>
            </w:r>
          </w:p>
        </w:tc>
        <w:tc>
          <w:tcPr>
            <w:tcW w:w="1720" w:type="dxa"/>
            <w:tcBorders>
              <w:top w:val="nil"/>
              <w:left w:val="nil"/>
              <w:bottom w:val="single" w:sz="4" w:space="0" w:color="auto"/>
              <w:right w:val="single" w:sz="4" w:space="0" w:color="auto"/>
            </w:tcBorders>
            <w:shd w:val="clear" w:color="000000" w:fill="FFFF00"/>
            <w:noWrap/>
            <w:vAlign w:val="center"/>
          </w:tcPr>
          <w:p w14:paraId="0D398D23"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3E8347B"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2E323870" w14:textId="77777777" w:rsidR="00C0400F" w:rsidRPr="00260D54" w:rsidRDefault="00C0400F" w:rsidP="002B2580">
            <w:pPr>
              <w:ind w:firstLineChars="100" w:firstLine="200"/>
              <w:jc w:val="right"/>
              <w:rPr>
                <w:rFonts w:ascii="Arial CE" w:hAnsi="Arial CE" w:cs="Arial CE"/>
                <w:sz w:val="20"/>
              </w:rPr>
            </w:pPr>
          </w:p>
        </w:tc>
      </w:tr>
      <w:tr w:rsidR="00C0400F" w:rsidRPr="00260D54" w14:paraId="4432BFC5" w14:textId="77777777" w:rsidTr="002B2580">
        <w:trPr>
          <w:trHeight w:val="270"/>
          <w:jc w:val="center"/>
        </w:trPr>
        <w:tc>
          <w:tcPr>
            <w:tcW w:w="574" w:type="dxa"/>
            <w:tcBorders>
              <w:top w:val="single" w:sz="8" w:space="0" w:color="auto"/>
              <w:left w:val="single" w:sz="8" w:space="0" w:color="auto"/>
              <w:bottom w:val="single" w:sz="8" w:space="0" w:color="auto"/>
              <w:right w:val="nil"/>
            </w:tcBorders>
            <w:shd w:val="clear" w:color="000000" w:fill="C0C0C0"/>
            <w:noWrap/>
            <w:vAlign w:val="center"/>
            <w:hideMark/>
          </w:tcPr>
          <w:p w14:paraId="79D3F470" w14:textId="77777777" w:rsidR="00C0400F" w:rsidRPr="00260D54" w:rsidRDefault="00C0400F" w:rsidP="002B2580">
            <w:pPr>
              <w:jc w:val="center"/>
              <w:rPr>
                <w:rFonts w:ascii="Arial CE" w:hAnsi="Arial CE" w:cs="Arial CE"/>
                <w:color w:val="FF0000"/>
                <w:sz w:val="20"/>
              </w:rPr>
            </w:pPr>
            <w:r w:rsidRPr="00260D54">
              <w:rPr>
                <w:rFonts w:ascii="Arial CE" w:hAnsi="Arial CE" w:cs="Arial CE"/>
                <w:color w:val="FF0000"/>
                <w:sz w:val="20"/>
              </w:rPr>
              <w:t> </w:t>
            </w:r>
          </w:p>
        </w:tc>
        <w:tc>
          <w:tcPr>
            <w:tcW w:w="6262" w:type="dxa"/>
            <w:tcBorders>
              <w:top w:val="nil"/>
              <w:left w:val="nil"/>
              <w:bottom w:val="single" w:sz="8" w:space="0" w:color="auto"/>
              <w:right w:val="nil"/>
            </w:tcBorders>
            <w:shd w:val="clear" w:color="000000" w:fill="C0C0C0"/>
            <w:noWrap/>
            <w:vAlign w:val="center"/>
            <w:hideMark/>
          </w:tcPr>
          <w:p w14:paraId="53556E3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Spolu :</w:t>
            </w:r>
          </w:p>
        </w:tc>
        <w:tc>
          <w:tcPr>
            <w:tcW w:w="1484"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F72F640" w14:textId="77777777" w:rsidR="00C0400F" w:rsidRPr="00260D54" w:rsidRDefault="00C0400F" w:rsidP="002B2580">
            <w:pPr>
              <w:ind w:firstLineChars="100" w:firstLine="201"/>
              <w:jc w:val="right"/>
              <w:rPr>
                <w:rFonts w:ascii="Arial CE" w:hAnsi="Arial CE" w:cs="Arial CE"/>
                <w:b/>
                <w:bCs/>
                <w:sz w:val="20"/>
              </w:rPr>
            </w:pPr>
            <w:r w:rsidRPr="00260D54">
              <w:rPr>
                <w:rFonts w:ascii="Arial CE" w:hAnsi="Arial CE" w:cs="Arial CE"/>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485DB1CB"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4D7A8998"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70FD65AE" w14:textId="77777777" w:rsidR="00C0400F" w:rsidRPr="00260D54" w:rsidRDefault="00C0400F" w:rsidP="002B2580">
            <w:pPr>
              <w:ind w:firstLineChars="100" w:firstLine="201"/>
              <w:jc w:val="right"/>
              <w:rPr>
                <w:rFonts w:ascii="Arial CE" w:hAnsi="Arial CE" w:cs="Arial CE"/>
                <w:b/>
                <w:bCs/>
                <w:sz w:val="20"/>
              </w:rPr>
            </w:pPr>
          </w:p>
        </w:tc>
      </w:tr>
    </w:tbl>
    <w:p w14:paraId="69F3B045" w14:textId="77777777" w:rsidR="00C0400F" w:rsidRDefault="00C0400F" w:rsidP="00C0400F">
      <w:pPr>
        <w:pStyle w:val="F6-MenoFunkcia"/>
        <w:ind w:left="0"/>
        <w:rPr>
          <w:szCs w:val="24"/>
        </w:rPr>
      </w:pPr>
    </w:p>
    <w:p w14:paraId="44BE40C0" w14:textId="77777777" w:rsidR="00C0400F" w:rsidRDefault="00C0400F" w:rsidP="00C0400F">
      <w:pPr>
        <w:pStyle w:val="F6-MenoFunkcia"/>
        <w:ind w:left="0"/>
        <w:rPr>
          <w:szCs w:val="24"/>
        </w:rPr>
      </w:pPr>
    </w:p>
    <w:p w14:paraId="51C6DEFD" w14:textId="77777777" w:rsidR="00C0400F" w:rsidRDefault="00C0400F" w:rsidP="00C0400F">
      <w:pPr>
        <w:pStyle w:val="F6-MenoFunkcia"/>
        <w:ind w:left="0"/>
        <w:rPr>
          <w:szCs w:val="24"/>
        </w:rPr>
      </w:pPr>
    </w:p>
    <w:p w14:paraId="55657690" w14:textId="77777777" w:rsidR="00C0400F" w:rsidRDefault="00C0400F" w:rsidP="00C0400F">
      <w:pPr>
        <w:pStyle w:val="F6-MenoFunkcia"/>
        <w:ind w:left="0"/>
        <w:rPr>
          <w:szCs w:val="24"/>
        </w:rPr>
      </w:pPr>
    </w:p>
    <w:p w14:paraId="3082464F" w14:textId="77777777" w:rsidR="00C0400F" w:rsidRDefault="00C0400F" w:rsidP="00C0400F">
      <w:pPr>
        <w:pStyle w:val="F6-MenoFunkcia"/>
        <w:ind w:left="0"/>
        <w:rPr>
          <w:szCs w:val="24"/>
        </w:rPr>
      </w:pPr>
    </w:p>
    <w:tbl>
      <w:tblPr>
        <w:tblW w:w="10020" w:type="dxa"/>
        <w:jc w:val="center"/>
        <w:tblCellMar>
          <w:left w:w="70" w:type="dxa"/>
          <w:right w:w="70" w:type="dxa"/>
        </w:tblCellMar>
        <w:tblLook w:val="04A0" w:firstRow="1" w:lastRow="0" w:firstColumn="1" w:lastColumn="0" w:noHBand="0" w:noVBand="1"/>
      </w:tblPr>
      <w:tblGrid>
        <w:gridCol w:w="1000"/>
        <w:gridCol w:w="1616"/>
        <w:gridCol w:w="976"/>
        <w:gridCol w:w="1168"/>
        <w:gridCol w:w="1220"/>
        <w:gridCol w:w="1200"/>
        <w:gridCol w:w="1180"/>
        <w:gridCol w:w="1660"/>
      </w:tblGrid>
      <w:tr w:rsidR="00C0400F" w:rsidRPr="00260D54" w14:paraId="5FE95EB6"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10D00FEE" w14:textId="77777777" w:rsidR="00C0400F" w:rsidRPr="00260D54" w:rsidRDefault="00C0400F" w:rsidP="002B2580">
            <w:pPr>
              <w:rPr>
                <w:sz w:val="20"/>
              </w:rPr>
            </w:pPr>
          </w:p>
        </w:tc>
        <w:tc>
          <w:tcPr>
            <w:tcW w:w="1616" w:type="dxa"/>
            <w:tcBorders>
              <w:top w:val="nil"/>
              <w:left w:val="nil"/>
              <w:bottom w:val="nil"/>
              <w:right w:val="nil"/>
            </w:tcBorders>
            <w:shd w:val="clear" w:color="auto" w:fill="auto"/>
            <w:noWrap/>
            <w:vAlign w:val="bottom"/>
            <w:hideMark/>
          </w:tcPr>
          <w:p w14:paraId="18FFDF07" w14:textId="77777777" w:rsidR="00C0400F" w:rsidRPr="00260D54" w:rsidRDefault="00C0400F" w:rsidP="002B2580">
            <w:pPr>
              <w:rPr>
                <w:rFonts w:ascii="Arial CE" w:hAnsi="Arial CE" w:cs="Arial CE"/>
                <w:b/>
                <w:bCs/>
                <w:sz w:val="20"/>
              </w:rPr>
            </w:pPr>
            <w:r w:rsidRPr="00260D54">
              <w:rPr>
                <w:rFonts w:ascii="Arial CE" w:hAnsi="Arial CE" w:cs="Arial CE"/>
                <w:b/>
                <w:bCs/>
                <w:sz w:val="20"/>
              </w:rPr>
              <w:t>Plán kosby</w:t>
            </w:r>
          </w:p>
        </w:tc>
        <w:tc>
          <w:tcPr>
            <w:tcW w:w="976" w:type="dxa"/>
            <w:tcBorders>
              <w:top w:val="nil"/>
              <w:left w:val="nil"/>
              <w:bottom w:val="nil"/>
              <w:right w:val="nil"/>
            </w:tcBorders>
            <w:shd w:val="clear" w:color="auto" w:fill="auto"/>
            <w:noWrap/>
            <w:vAlign w:val="bottom"/>
            <w:hideMark/>
          </w:tcPr>
          <w:p w14:paraId="2B1BC08C" w14:textId="77777777" w:rsidR="00C0400F" w:rsidRPr="00260D54" w:rsidRDefault="00C0400F" w:rsidP="002B2580">
            <w:pPr>
              <w:rPr>
                <w:rFonts w:ascii="Arial CE" w:hAnsi="Arial CE" w:cs="Arial CE"/>
                <w:b/>
                <w:bCs/>
                <w:sz w:val="20"/>
              </w:rPr>
            </w:pP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62B68CC1" w14:textId="77777777" w:rsidR="00C0400F" w:rsidRPr="00260D54" w:rsidRDefault="00C0400F" w:rsidP="002B2580">
            <w:pPr>
              <w:jc w:val="center"/>
              <w:rPr>
                <w:rFonts w:ascii="Arial CE" w:hAnsi="Arial CE" w:cs="Arial CE"/>
                <w:sz w:val="20"/>
              </w:rPr>
            </w:pPr>
            <w:r w:rsidRPr="00260D54">
              <w:rPr>
                <w:rFonts w:ascii="Arial CE" w:hAnsi="Arial CE" w:cs="Arial CE"/>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042B669" w14:textId="77777777" w:rsidR="00C0400F" w:rsidRPr="00260D54" w:rsidRDefault="00C0400F" w:rsidP="002B2580">
            <w:pPr>
              <w:jc w:val="center"/>
              <w:rPr>
                <w:rFonts w:ascii="Arial CE" w:hAnsi="Arial CE" w:cs="Arial CE"/>
                <w:sz w:val="20"/>
              </w:rPr>
            </w:pPr>
            <w:r w:rsidRPr="00260D54">
              <w:rPr>
                <w:rFonts w:ascii="Arial CE" w:hAnsi="Arial CE" w:cs="Arial CE"/>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A5C9C01" w14:textId="77777777" w:rsidR="00C0400F" w:rsidRPr="00260D54" w:rsidRDefault="00C0400F" w:rsidP="002B2580">
            <w:pPr>
              <w:jc w:val="center"/>
              <w:rPr>
                <w:rFonts w:ascii="Arial CE" w:hAnsi="Arial CE" w:cs="Arial CE"/>
                <w:sz w:val="20"/>
              </w:rPr>
            </w:pPr>
            <w:r w:rsidRPr="00260D54">
              <w:rPr>
                <w:rFonts w:ascii="Arial CE" w:hAnsi="Arial CE" w:cs="Arial CE"/>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DD9C599" w14:textId="77777777" w:rsidR="00C0400F" w:rsidRPr="00260D54" w:rsidRDefault="00C0400F" w:rsidP="002B2580">
            <w:pPr>
              <w:jc w:val="center"/>
              <w:rPr>
                <w:rFonts w:ascii="Arial CE" w:hAnsi="Arial CE" w:cs="Arial CE"/>
                <w:sz w:val="20"/>
              </w:rPr>
            </w:pPr>
            <w:r w:rsidRPr="00260D54">
              <w:rPr>
                <w:rFonts w:ascii="Arial CE" w:hAnsi="Arial CE" w:cs="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67E8CB9" w14:textId="77777777" w:rsidR="00C0400F" w:rsidRPr="00260D54" w:rsidRDefault="00C0400F" w:rsidP="002B2580">
            <w:pPr>
              <w:jc w:val="center"/>
              <w:rPr>
                <w:rFonts w:ascii="Arial CE" w:hAnsi="Arial CE" w:cs="Arial CE"/>
                <w:sz w:val="20"/>
              </w:rPr>
            </w:pPr>
            <w:r w:rsidRPr="00260D54">
              <w:rPr>
                <w:rFonts w:ascii="Arial CE" w:hAnsi="Arial CE" w:cs="Arial CE"/>
                <w:sz w:val="20"/>
              </w:rPr>
              <w:t>5 kosba</w:t>
            </w:r>
          </w:p>
        </w:tc>
      </w:tr>
      <w:tr w:rsidR="00C0400F" w:rsidRPr="00260D54" w14:paraId="059EEAEB"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16E34D3A" w14:textId="77777777" w:rsidR="00C0400F" w:rsidRPr="00260D54" w:rsidRDefault="00C0400F" w:rsidP="002B2580">
            <w:pPr>
              <w:jc w:val="center"/>
              <w:rPr>
                <w:rFonts w:ascii="Arial CE" w:hAnsi="Arial CE" w:cs="Arial CE"/>
                <w:sz w:val="20"/>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166D22" w14:textId="77777777" w:rsidR="00C0400F" w:rsidRPr="00260D54" w:rsidRDefault="00C0400F" w:rsidP="002B2580">
            <w:pPr>
              <w:jc w:val="center"/>
              <w:rPr>
                <w:rFonts w:ascii="Arial CE" w:hAnsi="Arial CE" w:cs="Arial CE"/>
                <w:sz w:val="20"/>
              </w:rPr>
            </w:pPr>
            <w:r w:rsidRPr="00260D54">
              <w:rPr>
                <w:rFonts w:ascii="Arial CE" w:hAnsi="Arial CE" w:cs="Arial CE"/>
                <w:sz w:val="20"/>
              </w:rPr>
              <w:t>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5C657AA1"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3C1E650E"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75179982"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2568FEBF"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4801BC3A"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10.9.- 14.10</w:t>
            </w:r>
          </w:p>
        </w:tc>
      </w:tr>
      <w:tr w:rsidR="00C0400F" w:rsidRPr="00260D54" w14:paraId="24F58C2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CA6F7C9" w14:textId="77777777" w:rsidR="00C0400F" w:rsidRPr="00260D54" w:rsidRDefault="00C0400F" w:rsidP="002B2580">
            <w:pPr>
              <w:jc w:val="center"/>
              <w:rPr>
                <w:rFonts w:ascii="Arial CE" w:hAnsi="Arial CE" w:cs="Arial CE"/>
                <w:sz w:val="16"/>
                <w:szCs w:val="16"/>
              </w:rPr>
            </w:pPr>
          </w:p>
        </w:tc>
        <w:tc>
          <w:tcPr>
            <w:tcW w:w="1616" w:type="dxa"/>
            <w:tcBorders>
              <w:top w:val="nil"/>
              <w:left w:val="nil"/>
              <w:bottom w:val="nil"/>
              <w:right w:val="nil"/>
            </w:tcBorders>
            <w:shd w:val="clear" w:color="auto" w:fill="auto"/>
            <w:noWrap/>
            <w:vAlign w:val="bottom"/>
            <w:hideMark/>
          </w:tcPr>
          <w:p w14:paraId="6C7CBF9F" w14:textId="77777777" w:rsidR="00C0400F" w:rsidRPr="00260D54" w:rsidRDefault="00C0400F" w:rsidP="002B2580">
            <w:pPr>
              <w:jc w:val="center"/>
              <w:rPr>
                <w:sz w:val="20"/>
              </w:rPr>
            </w:pPr>
          </w:p>
        </w:tc>
        <w:tc>
          <w:tcPr>
            <w:tcW w:w="976" w:type="dxa"/>
            <w:tcBorders>
              <w:top w:val="nil"/>
              <w:left w:val="nil"/>
              <w:bottom w:val="nil"/>
              <w:right w:val="nil"/>
            </w:tcBorders>
            <w:shd w:val="clear" w:color="auto" w:fill="auto"/>
            <w:noWrap/>
            <w:vAlign w:val="bottom"/>
            <w:hideMark/>
          </w:tcPr>
          <w:p w14:paraId="08D01C4B" w14:textId="77777777" w:rsidR="00C0400F" w:rsidRPr="00260D54" w:rsidRDefault="00C0400F" w:rsidP="002B2580">
            <w:pPr>
              <w:rPr>
                <w:sz w:val="20"/>
              </w:rPr>
            </w:pPr>
          </w:p>
        </w:tc>
        <w:tc>
          <w:tcPr>
            <w:tcW w:w="1168" w:type="dxa"/>
            <w:tcBorders>
              <w:top w:val="nil"/>
              <w:left w:val="nil"/>
              <w:bottom w:val="nil"/>
              <w:right w:val="nil"/>
            </w:tcBorders>
            <w:shd w:val="clear" w:color="auto" w:fill="auto"/>
            <w:noWrap/>
            <w:vAlign w:val="bottom"/>
            <w:hideMark/>
          </w:tcPr>
          <w:p w14:paraId="32DA2185" w14:textId="77777777" w:rsidR="00C0400F" w:rsidRPr="00260D54" w:rsidRDefault="00C0400F" w:rsidP="002B2580">
            <w:pPr>
              <w:rPr>
                <w:sz w:val="20"/>
              </w:rPr>
            </w:pPr>
          </w:p>
        </w:tc>
        <w:tc>
          <w:tcPr>
            <w:tcW w:w="1220" w:type="dxa"/>
            <w:tcBorders>
              <w:top w:val="nil"/>
              <w:left w:val="nil"/>
              <w:bottom w:val="nil"/>
              <w:right w:val="nil"/>
            </w:tcBorders>
            <w:shd w:val="clear" w:color="auto" w:fill="auto"/>
            <w:noWrap/>
            <w:vAlign w:val="bottom"/>
            <w:hideMark/>
          </w:tcPr>
          <w:p w14:paraId="7544AE99" w14:textId="77777777" w:rsidR="00C0400F" w:rsidRPr="00260D54" w:rsidRDefault="00C0400F" w:rsidP="002B2580">
            <w:pPr>
              <w:rPr>
                <w:sz w:val="20"/>
              </w:rPr>
            </w:pPr>
          </w:p>
        </w:tc>
        <w:tc>
          <w:tcPr>
            <w:tcW w:w="1200" w:type="dxa"/>
            <w:tcBorders>
              <w:top w:val="nil"/>
              <w:left w:val="nil"/>
              <w:bottom w:val="nil"/>
              <w:right w:val="nil"/>
            </w:tcBorders>
            <w:shd w:val="clear" w:color="auto" w:fill="auto"/>
            <w:noWrap/>
            <w:vAlign w:val="bottom"/>
            <w:hideMark/>
          </w:tcPr>
          <w:p w14:paraId="66EB2821" w14:textId="77777777" w:rsidR="00C0400F" w:rsidRPr="00260D54" w:rsidRDefault="00C0400F" w:rsidP="002B2580">
            <w:pPr>
              <w:rPr>
                <w:sz w:val="20"/>
              </w:rPr>
            </w:pPr>
          </w:p>
        </w:tc>
        <w:tc>
          <w:tcPr>
            <w:tcW w:w="1180" w:type="dxa"/>
            <w:tcBorders>
              <w:top w:val="nil"/>
              <w:left w:val="nil"/>
              <w:bottom w:val="nil"/>
              <w:right w:val="nil"/>
            </w:tcBorders>
            <w:shd w:val="clear" w:color="auto" w:fill="auto"/>
            <w:noWrap/>
            <w:vAlign w:val="bottom"/>
            <w:hideMark/>
          </w:tcPr>
          <w:p w14:paraId="666F6043" w14:textId="77777777" w:rsidR="00C0400F" w:rsidRPr="00260D54" w:rsidRDefault="00C0400F" w:rsidP="002B2580">
            <w:pPr>
              <w:rPr>
                <w:sz w:val="20"/>
              </w:rPr>
            </w:pPr>
          </w:p>
        </w:tc>
        <w:tc>
          <w:tcPr>
            <w:tcW w:w="1660" w:type="dxa"/>
            <w:tcBorders>
              <w:top w:val="nil"/>
              <w:left w:val="nil"/>
              <w:bottom w:val="nil"/>
              <w:right w:val="nil"/>
            </w:tcBorders>
            <w:shd w:val="clear" w:color="auto" w:fill="auto"/>
            <w:noWrap/>
            <w:vAlign w:val="bottom"/>
            <w:hideMark/>
          </w:tcPr>
          <w:p w14:paraId="59CCE838" w14:textId="77777777" w:rsidR="00C0400F" w:rsidRPr="00260D54" w:rsidRDefault="00C0400F" w:rsidP="002B2580">
            <w:pPr>
              <w:rPr>
                <w:sz w:val="20"/>
              </w:rPr>
            </w:pPr>
          </w:p>
        </w:tc>
      </w:tr>
      <w:tr w:rsidR="00C0400F" w:rsidRPr="00260D54" w14:paraId="3463A2D1"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B0F8066" w14:textId="77777777" w:rsidR="00C0400F" w:rsidRPr="00260D54" w:rsidRDefault="00C0400F" w:rsidP="002B2580">
            <w:pPr>
              <w:jc w:val="center"/>
              <w:rPr>
                <w:rFonts w:ascii="Arial CE" w:hAnsi="Arial CE" w:cs="Arial CE"/>
                <w:b/>
                <w:bCs/>
                <w:sz w:val="22"/>
                <w:szCs w:val="22"/>
              </w:rPr>
            </w:pPr>
            <w:r w:rsidRPr="00260D54">
              <w:rPr>
                <w:rFonts w:ascii="Arial CE" w:hAnsi="Arial CE" w:cs="Arial CE"/>
                <w:b/>
                <w:bCs/>
                <w:sz w:val="22"/>
                <w:szCs w:val="22"/>
              </w:rPr>
              <w:t>Oblasť</w:t>
            </w:r>
          </w:p>
        </w:tc>
        <w:tc>
          <w:tcPr>
            <w:tcW w:w="9020" w:type="dxa"/>
            <w:gridSpan w:val="7"/>
            <w:tcBorders>
              <w:top w:val="single" w:sz="8" w:space="0" w:color="auto"/>
              <w:left w:val="nil"/>
              <w:bottom w:val="single" w:sz="8" w:space="0" w:color="auto"/>
              <w:right w:val="nil"/>
            </w:tcBorders>
            <w:shd w:val="clear" w:color="000000" w:fill="C0C0C0"/>
            <w:vAlign w:val="center"/>
            <w:hideMark/>
          </w:tcPr>
          <w:p w14:paraId="1CBDB208" w14:textId="77777777" w:rsidR="00C0400F" w:rsidRPr="00260D54" w:rsidRDefault="00C0400F" w:rsidP="002B2580">
            <w:pPr>
              <w:jc w:val="center"/>
              <w:rPr>
                <w:rFonts w:ascii="Arial CE" w:hAnsi="Arial CE" w:cs="Arial CE"/>
                <w:b/>
                <w:bCs/>
                <w:sz w:val="22"/>
                <w:szCs w:val="22"/>
              </w:rPr>
            </w:pPr>
            <w:r w:rsidRPr="00260D54">
              <w:rPr>
                <w:rFonts w:ascii="Arial CE" w:hAnsi="Arial CE" w:cs="Arial CE"/>
                <w:b/>
                <w:bCs/>
                <w:sz w:val="22"/>
                <w:szCs w:val="22"/>
              </w:rPr>
              <w:t>údržba trávnatých porastov 2019</w:t>
            </w:r>
          </w:p>
        </w:tc>
      </w:tr>
      <w:tr w:rsidR="00C0400F" w:rsidRPr="00260D54" w14:paraId="243862BC"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6D69F175" w14:textId="77777777" w:rsidR="00C0400F" w:rsidRPr="00260D54" w:rsidRDefault="00C0400F" w:rsidP="002B2580">
            <w:pPr>
              <w:rPr>
                <w:rFonts w:ascii="Arial CE" w:hAnsi="Arial CE" w:cs="Arial CE"/>
                <w:b/>
                <w:bCs/>
                <w:sz w:val="22"/>
                <w:szCs w:val="22"/>
              </w:rPr>
            </w:pPr>
          </w:p>
        </w:tc>
        <w:tc>
          <w:tcPr>
            <w:tcW w:w="1616" w:type="dxa"/>
            <w:vMerge w:val="restart"/>
            <w:tcBorders>
              <w:top w:val="nil"/>
              <w:left w:val="single" w:sz="8" w:space="0" w:color="auto"/>
              <w:bottom w:val="single" w:sz="8" w:space="0" w:color="000000"/>
              <w:right w:val="single" w:sz="4" w:space="0" w:color="auto"/>
            </w:tcBorders>
            <w:shd w:val="clear" w:color="auto" w:fill="auto"/>
            <w:vAlign w:val="center"/>
            <w:hideMark/>
          </w:tcPr>
          <w:p w14:paraId="146104E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06AF7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rajón</w:t>
            </w:r>
          </w:p>
        </w:tc>
        <w:tc>
          <w:tcPr>
            <w:tcW w:w="2388" w:type="dxa"/>
            <w:gridSpan w:val="2"/>
            <w:tcBorders>
              <w:top w:val="single" w:sz="8" w:space="0" w:color="auto"/>
              <w:left w:val="nil"/>
              <w:bottom w:val="single" w:sz="4" w:space="0" w:color="auto"/>
              <w:right w:val="nil"/>
            </w:tcBorders>
            <w:shd w:val="clear" w:color="auto" w:fill="auto"/>
            <w:vAlign w:val="center"/>
            <w:hideMark/>
          </w:tcPr>
          <w:p w14:paraId="40867159"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0B74C9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1302B80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6A5A45E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 xml:space="preserve">obrat za sezónu </w:t>
            </w:r>
          </w:p>
        </w:tc>
      </w:tr>
      <w:tr w:rsidR="00C0400F" w:rsidRPr="00260D54" w14:paraId="40BD1193"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2307DBF" w14:textId="77777777" w:rsidR="00C0400F" w:rsidRPr="00260D54" w:rsidRDefault="00C0400F" w:rsidP="002B2580">
            <w:pPr>
              <w:rPr>
                <w:rFonts w:ascii="Arial CE" w:hAnsi="Arial CE" w:cs="Arial CE"/>
                <w:b/>
                <w:bCs/>
                <w:sz w:val="22"/>
                <w:szCs w:val="22"/>
              </w:rPr>
            </w:pPr>
          </w:p>
        </w:tc>
        <w:tc>
          <w:tcPr>
            <w:tcW w:w="1616" w:type="dxa"/>
            <w:vMerge/>
            <w:tcBorders>
              <w:top w:val="nil"/>
              <w:left w:val="single" w:sz="8" w:space="0" w:color="auto"/>
              <w:bottom w:val="single" w:sz="8" w:space="0" w:color="000000"/>
              <w:right w:val="single" w:sz="4" w:space="0" w:color="auto"/>
            </w:tcBorders>
            <w:vAlign w:val="center"/>
            <w:hideMark/>
          </w:tcPr>
          <w:p w14:paraId="3954CBBF" w14:textId="77777777" w:rsidR="00C0400F" w:rsidRPr="00260D54" w:rsidRDefault="00C0400F" w:rsidP="002B2580">
            <w:pPr>
              <w:rPr>
                <w:rFonts w:ascii="Arial CE" w:hAnsi="Arial CE" w:cs="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0519438B" w14:textId="77777777" w:rsidR="00C0400F" w:rsidRPr="00260D54" w:rsidRDefault="00C0400F" w:rsidP="002B2580">
            <w:pPr>
              <w:rPr>
                <w:rFonts w:ascii="Arial CE" w:hAnsi="Arial CE" w:cs="Arial CE"/>
                <w:b/>
                <w:bCs/>
                <w:sz w:val="20"/>
              </w:rPr>
            </w:pPr>
          </w:p>
        </w:tc>
        <w:tc>
          <w:tcPr>
            <w:tcW w:w="2388" w:type="dxa"/>
            <w:gridSpan w:val="2"/>
            <w:tcBorders>
              <w:top w:val="single" w:sz="4" w:space="0" w:color="auto"/>
              <w:left w:val="nil"/>
              <w:bottom w:val="single" w:sz="8" w:space="0" w:color="auto"/>
              <w:right w:val="single" w:sz="4" w:space="0" w:color="000000"/>
            </w:tcBorders>
            <w:shd w:val="clear" w:color="000000" w:fill="FFFFFF"/>
            <w:vAlign w:val="center"/>
            <w:hideMark/>
          </w:tcPr>
          <w:p w14:paraId="3540E73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spolu</w:t>
            </w:r>
          </w:p>
        </w:tc>
        <w:tc>
          <w:tcPr>
            <w:tcW w:w="1200" w:type="dxa"/>
            <w:vMerge/>
            <w:tcBorders>
              <w:top w:val="nil"/>
              <w:left w:val="single" w:sz="4" w:space="0" w:color="auto"/>
              <w:bottom w:val="single" w:sz="4" w:space="0" w:color="auto"/>
              <w:right w:val="single" w:sz="4" w:space="0" w:color="auto"/>
            </w:tcBorders>
            <w:vAlign w:val="center"/>
            <w:hideMark/>
          </w:tcPr>
          <w:p w14:paraId="15F2F9E8" w14:textId="77777777" w:rsidR="00C0400F" w:rsidRPr="00260D54" w:rsidRDefault="00C0400F" w:rsidP="002B2580">
            <w:pPr>
              <w:rPr>
                <w:rFonts w:ascii="Arial CE" w:hAnsi="Arial CE" w:cs="Arial CE"/>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2569F35A" w14:textId="77777777" w:rsidR="00C0400F" w:rsidRPr="00260D54" w:rsidRDefault="00C0400F" w:rsidP="002B2580">
            <w:pPr>
              <w:rPr>
                <w:rFonts w:ascii="Arial CE" w:hAnsi="Arial CE" w:cs="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6CA994C4" w14:textId="77777777" w:rsidR="00C0400F" w:rsidRPr="00260D54" w:rsidRDefault="00C0400F" w:rsidP="002B2580">
            <w:pPr>
              <w:rPr>
                <w:rFonts w:ascii="Arial CE" w:hAnsi="Arial CE" w:cs="Arial CE"/>
                <w:b/>
                <w:bCs/>
                <w:sz w:val="20"/>
              </w:rPr>
            </w:pPr>
          </w:p>
        </w:tc>
      </w:tr>
      <w:tr w:rsidR="00C0400F" w:rsidRPr="00260D54" w14:paraId="46B7D1DF" w14:textId="77777777" w:rsidTr="002B2580">
        <w:trPr>
          <w:trHeight w:val="300"/>
          <w:jc w:val="center"/>
        </w:trPr>
        <w:tc>
          <w:tcPr>
            <w:tcW w:w="1000" w:type="dxa"/>
            <w:tcBorders>
              <w:top w:val="nil"/>
              <w:left w:val="single" w:sz="8" w:space="0" w:color="auto"/>
              <w:bottom w:val="single" w:sz="4" w:space="0" w:color="auto"/>
              <w:right w:val="nil"/>
            </w:tcBorders>
            <w:shd w:val="clear" w:color="000000" w:fill="92D050"/>
            <w:vAlign w:val="center"/>
            <w:hideMark/>
          </w:tcPr>
          <w:p w14:paraId="3057FD4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616" w:type="dxa"/>
            <w:tcBorders>
              <w:top w:val="nil"/>
              <w:left w:val="single" w:sz="8" w:space="0" w:color="auto"/>
              <w:bottom w:val="single" w:sz="4" w:space="0" w:color="auto"/>
              <w:right w:val="nil"/>
            </w:tcBorders>
            <w:shd w:val="clear" w:color="000000" w:fill="92D050"/>
            <w:vAlign w:val="center"/>
            <w:hideMark/>
          </w:tcPr>
          <w:p w14:paraId="3A9D8F6C" w14:textId="77777777" w:rsidR="00C0400F" w:rsidRPr="00260D54" w:rsidRDefault="00C0400F" w:rsidP="002B2580">
            <w:pPr>
              <w:jc w:val="center"/>
              <w:rPr>
                <w:rFonts w:ascii="Arial CE" w:hAnsi="Arial CE" w:cs="Arial CE"/>
                <w:sz w:val="20"/>
              </w:rPr>
            </w:pPr>
            <w:r w:rsidRPr="00260D54">
              <w:rPr>
                <w:rFonts w:ascii="Arial CE" w:hAnsi="Arial CE" w:cs="Arial CE"/>
                <w:sz w:val="20"/>
              </w:rPr>
              <w:t xml:space="preserve">Staré Mesto </w:t>
            </w:r>
          </w:p>
        </w:tc>
        <w:tc>
          <w:tcPr>
            <w:tcW w:w="976"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49940643" w14:textId="77777777" w:rsidR="00C0400F" w:rsidRPr="00260D54" w:rsidRDefault="00C0400F" w:rsidP="002B2580">
            <w:pPr>
              <w:jc w:val="right"/>
              <w:rPr>
                <w:rFonts w:ascii="Arial CE" w:hAnsi="Arial CE" w:cs="Arial CE"/>
                <w:sz w:val="20"/>
              </w:rPr>
            </w:pPr>
            <w:r w:rsidRPr="00260D54">
              <w:rPr>
                <w:rFonts w:ascii="Arial CE" w:hAnsi="Arial CE" w:cs="Arial CE"/>
                <w:sz w:val="20"/>
              </w:rPr>
              <w:t>z/1/10</w:t>
            </w:r>
          </w:p>
        </w:tc>
        <w:tc>
          <w:tcPr>
            <w:tcW w:w="2388" w:type="dxa"/>
            <w:gridSpan w:val="2"/>
            <w:tcBorders>
              <w:top w:val="single" w:sz="8" w:space="0" w:color="auto"/>
              <w:left w:val="single" w:sz="8" w:space="0" w:color="auto"/>
              <w:bottom w:val="single" w:sz="4" w:space="0" w:color="auto"/>
              <w:right w:val="single" w:sz="4" w:space="0" w:color="000000"/>
            </w:tcBorders>
            <w:shd w:val="clear" w:color="000000" w:fill="FFFF00"/>
            <w:noWrap/>
            <w:vAlign w:val="center"/>
            <w:hideMark/>
          </w:tcPr>
          <w:p w14:paraId="4EC124FC" w14:textId="77777777" w:rsidR="00C0400F" w:rsidRPr="00260D54" w:rsidRDefault="00C0400F" w:rsidP="002B2580">
            <w:pPr>
              <w:jc w:val="center"/>
              <w:rPr>
                <w:rFonts w:ascii="Arial CE" w:hAnsi="Arial CE" w:cs="Arial CE"/>
                <w:sz w:val="20"/>
              </w:rPr>
            </w:pPr>
            <w:r w:rsidRPr="00260D54">
              <w:rPr>
                <w:rFonts w:ascii="Arial CE" w:hAnsi="Arial CE" w:cs="Arial CE"/>
                <w:sz w:val="20"/>
              </w:rPr>
              <w:t>22 171</w:t>
            </w:r>
          </w:p>
        </w:tc>
        <w:tc>
          <w:tcPr>
            <w:tcW w:w="1200" w:type="dxa"/>
            <w:tcBorders>
              <w:top w:val="single" w:sz="8" w:space="0" w:color="auto"/>
              <w:left w:val="nil"/>
              <w:bottom w:val="single" w:sz="4" w:space="0" w:color="auto"/>
              <w:right w:val="single" w:sz="4" w:space="0" w:color="auto"/>
            </w:tcBorders>
            <w:shd w:val="clear" w:color="000000" w:fill="FFFF00"/>
            <w:noWrap/>
            <w:vAlign w:val="bottom"/>
            <w:hideMark/>
          </w:tcPr>
          <w:p w14:paraId="62B4BFEC" w14:textId="77777777" w:rsidR="00C0400F" w:rsidRPr="00260D54" w:rsidRDefault="00C0400F" w:rsidP="002B2580">
            <w:pPr>
              <w:jc w:val="right"/>
              <w:rPr>
                <w:rFonts w:ascii="Arial CE" w:hAnsi="Arial CE" w:cs="Arial CE"/>
                <w:sz w:val="20"/>
              </w:rPr>
            </w:pPr>
          </w:p>
        </w:tc>
        <w:tc>
          <w:tcPr>
            <w:tcW w:w="1180" w:type="dxa"/>
            <w:tcBorders>
              <w:top w:val="single" w:sz="8" w:space="0" w:color="auto"/>
              <w:left w:val="nil"/>
              <w:bottom w:val="single" w:sz="4" w:space="0" w:color="auto"/>
              <w:right w:val="single" w:sz="4" w:space="0" w:color="auto"/>
            </w:tcBorders>
            <w:shd w:val="clear" w:color="000000" w:fill="FFFF00"/>
            <w:noWrap/>
            <w:vAlign w:val="bottom"/>
            <w:hideMark/>
          </w:tcPr>
          <w:p w14:paraId="4B339B8C" w14:textId="77777777" w:rsidR="00C0400F" w:rsidRPr="00260D54" w:rsidRDefault="00C0400F" w:rsidP="002B2580">
            <w:pPr>
              <w:jc w:val="center"/>
              <w:rPr>
                <w:rFonts w:ascii="Arial CE" w:hAnsi="Arial CE" w:cs="Arial CE"/>
                <w:sz w:val="20"/>
              </w:rPr>
            </w:pPr>
            <w:r w:rsidRPr="00260D54">
              <w:rPr>
                <w:rFonts w:ascii="Arial CE" w:hAnsi="Arial CE" w:cs="Arial CE"/>
                <w:sz w:val="20"/>
              </w:rPr>
              <w:t>5</w:t>
            </w:r>
          </w:p>
        </w:tc>
        <w:tc>
          <w:tcPr>
            <w:tcW w:w="1660" w:type="dxa"/>
            <w:tcBorders>
              <w:top w:val="single" w:sz="8" w:space="0" w:color="auto"/>
              <w:left w:val="nil"/>
              <w:bottom w:val="single" w:sz="4" w:space="0" w:color="auto"/>
              <w:right w:val="single" w:sz="8" w:space="0" w:color="auto"/>
            </w:tcBorders>
            <w:shd w:val="clear" w:color="000000" w:fill="FFFF00"/>
            <w:noWrap/>
            <w:vAlign w:val="bottom"/>
          </w:tcPr>
          <w:p w14:paraId="15E32965" w14:textId="77777777" w:rsidR="00C0400F" w:rsidRPr="00260D54" w:rsidRDefault="00C0400F" w:rsidP="002B2580">
            <w:pPr>
              <w:jc w:val="right"/>
              <w:rPr>
                <w:rFonts w:ascii="Arial CE" w:hAnsi="Arial CE" w:cs="Arial CE"/>
                <w:sz w:val="20"/>
              </w:rPr>
            </w:pPr>
          </w:p>
        </w:tc>
      </w:tr>
      <w:tr w:rsidR="00C0400F" w:rsidRPr="00260D54" w14:paraId="35B9625F"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14FB2B1C" w14:textId="77777777" w:rsidR="00C0400F" w:rsidRPr="00260D54" w:rsidRDefault="00C0400F" w:rsidP="002B2580">
            <w:pPr>
              <w:jc w:val="right"/>
              <w:rPr>
                <w:rFonts w:ascii="Arial CE" w:hAnsi="Arial CE" w:cs="Arial CE"/>
                <w:sz w:val="20"/>
              </w:rPr>
            </w:pPr>
          </w:p>
        </w:tc>
        <w:tc>
          <w:tcPr>
            <w:tcW w:w="1616" w:type="dxa"/>
            <w:tcBorders>
              <w:top w:val="nil"/>
              <w:left w:val="nil"/>
              <w:bottom w:val="nil"/>
              <w:right w:val="nil"/>
            </w:tcBorders>
            <w:shd w:val="clear" w:color="auto" w:fill="auto"/>
            <w:noWrap/>
            <w:vAlign w:val="bottom"/>
            <w:hideMark/>
          </w:tcPr>
          <w:p w14:paraId="02B19583" w14:textId="77777777" w:rsidR="00C0400F" w:rsidRPr="00260D54" w:rsidRDefault="00C0400F" w:rsidP="002B2580">
            <w:pPr>
              <w:jc w:val="center"/>
              <w:rPr>
                <w:sz w:val="20"/>
              </w:rPr>
            </w:pPr>
          </w:p>
        </w:tc>
        <w:tc>
          <w:tcPr>
            <w:tcW w:w="976" w:type="dxa"/>
            <w:tcBorders>
              <w:top w:val="nil"/>
              <w:left w:val="nil"/>
              <w:bottom w:val="nil"/>
              <w:right w:val="nil"/>
            </w:tcBorders>
            <w:shd w:val="clear" w:color="auto" w:fill="auto"/>
            <w:noWrap/>
            <w:vAlign w:val="bottom"/>
            <w:hideMark/>
          </w:tcPr>
          <w:p w14:paraId="71C168E0" w14:textId="77777777" w:rsidR="00C0400F" w:rsidRPr="00260D54" w:rsidRDefault="00C0400F" w:rsidP="002B2580">
            <w:pPr>
              <w:rPr>
                <w:sz w:val="20"/>
              </w:rPr>
            </w:pPr>
          </w:p>
        </w:tc>
        <w:tc>
          <w:tcPr>
            <w:tcW w:w="1168" w:type="dxa"/>
            <w:tcBorders>
              <w:top w:val="nil"/>
              <w:left w:val="single" w:sz="8" w:space="0" w:color="auto"/>
              <w:bottom w:val="single" w:sz="8" w:space="0" w:color="auto"/>
              <w:right w:val="single" w:sz="8" w:space="0" w:color="auto"/>
            </w:tcBorders>
            <w:shd w:val="clear" w:color="auto" w:fill="auto"/>
            <w:noWrap/>
            <w:vAlign w:val="bottom"/>
            <w:hideMark/>
          </w:tcPr>
          <w:p w14:paraId="23E1529D"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220" w:type="dxa"/>
            <w:tcBorders>
              <w:top w:val="nil"/>
              <w:left w:val="nil"/>
              <w:bottom w:val="nil"/>
              <w:right w:val="nil"/>
            </w:tcBorders>
            <w:shd w:val="clear" w:color="auto" w:fill="auto"/>
            <w:noWrap/>
            <w:vAlign w:val="bottom"/>
            <w:hideMark/>
          </w:tcPr>
          <w:p w14:paraId="162B178C" w14:textId="77777777" w:rsidR="00C0400F" w:rsidRPr="00260D54" w:rsidRDefault="00C0400F" w:rsidP="002B2580">
            <w:pPr>
              <w:rPr>
                <w:rFonts w:ascii="Arial CE" w:hAnsi="Arial CE" w:cs="Arial CE"/>
                <w:b/>
                <w:bCs/>
                <w:sz w:val="20"/>
              </w:rPr>
            </w:pPr>
          </w:p>
        </w:tc>
        <w:tc>
          <w:tcPr>
            <w:tcW w:w="1200" w:type="dxa"/>
            <w:tcBorders>
              <w:top w:val="nil"/>
              <w:left w:val="nil"/>
              <w:bottom w:val="nil"/>
              <w:right w:val="nil"/>
            </w:tcBorders>
            <w:shd w:val="clear" w:color="auto" w:fill="auto"/>
            <w:noWrap/>
            <w:vAlign w:val="bottom"/>
            <w:hideMark/>
          </w:tcPr>
          <w:p w14:paraId="0E33066B" w14:textId="77777777" w:rsidR="00C0400F" w:rsidRPr="00260D54" w:rsidRDefault="00C0400F" w:rsidP="002B2580">
            <w:pPr>
              <w:rPr>
                <w:sz w:val="20"/>
              </w:rPr>
            </w:pPr>
          </w:p>
        </w:tc>
        <w:tc>
          <w:tcPr>
            <w:tcW w:w="1180" w:type="dxa"/>
            <w:tcBorders>
              <w:top w:val="nil"/>
              <w:left w:val="nil"/>
              <w:bottom w:val="nil"/>
              <w:right w:val="nil"/>
            </w:tcBorders>
            <w:shd w:val="clear" w:color="auto" w:fill="auto"/>
            <w:noWrap/>
            <w:vAlign w:val="bottom"/>
            <w:hideMark/>
          </w:tcPr>
          <w:p w14:paraId="5689DEF5" w14:textId="77777777" w:rsidR="00C0400F" w:rsidRPr="00260D54" w:rsidRDefault="00C0400F"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023B3DAA" w14:textId="77777777" w:rsidR="00C0400F" w:rsidRPr="00260D54" w:rsidRDefault="00C0400F" w:rsidP="002B2580">
            <w:pPr>
              <w:jc w:val="right"/>
              <w:rPr>
                <w:rFonts w:ascii="Arial CE" w:hAnsi="Arial CE" w:cs="Arial CE"/>
                <w:b/>
                <w:bCs/>
              </w:rPr>
            </w:pPr>
          </w:p>
        </w:tc>
      </w:tr>
    </w:tbl>
    <w:p w14:paraId="23FFB886" w14:textId="77777777" w:rsidR="00C0400F" w:rsidRDefault="00C0400F" w:rsidP="00C0400F">
      <w:pPr>
        <w:pStyle w:val="F6-MenoFunkcia"/>
        <w:ind w:left="0"/>
        <w:rPr>
          <w:szCs w:val="24"/>
        </w:rPr>
      </w:pPr>
    </w:p>
    <w:p w14:paraId="2456A747" w14:textId="77777777" w:rsidR="00C0400F" w:rsidRDefault="00C0400F" w:rsidP="00C0400F">
      <w:pPr>
        <w:pStyle w:val="F6-MenoFunkcia"/>
        <w:ind w:left="0"/>
        <w:rPr>
          <w:szCs w:val="24"/>
        </w:rPr>
      </w:pPr>
    </w:p>
    <w:p w14:paraId="2B5C03EB" w14:textId="77777777" w:rsidR="00C0400F" w:rsidRDefault="00C0400F" w:rsidP="00C0400F">
      <w:pPr>
        <w:pStyle w:val="F6-MenoFunkcia"/>
        <w:ind w:left="0"/>
        <w:rPr>
          <w:szCs w:val="24"/>
        </w:rPr>
      </w:pPr>
    </w:p>
    <w:tbl>
      <w:tblPr>
        <w:tblW w:w="8160" w:type="dxa"/>
        <w:jc w:val="center"/>
        <w:tblCellMar>
          <w:left w:w="70" w:type="dxa"/>
          <w:right w:w="70" w:type="dxa"/>
        </w:tblCellMar>
        <w:tblLook w:val="04A0" w:firstRow="1" w:lastRow="0" w:firstColumn="1" w:lastColumn="0" w:noHBand="0" w:noVBand="1"/>
      </w:tblPr>
      <w:tblGrid>
        <w:gridCol w:w="1200"/>
        <w:gridCol w:w="1200"/>
        <w:gridCol w:w="1400"/>
        <w:gridCol w:w="1320"/>
        <w:gridCol w:w="1000"/>
        <w:gridCol w:w="1200"/>
        <w:gridCol w:w="840"/>
      </w:tblGrid>
      <w:tr w:rsidR="00C0400F" w:rsidRPr="00260D54" w14:paraId="742D1368"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040F1FE6" w14:textId="77777777" w:rsidR="00C0400F" w:rsidRPr="00260D54" w:rsidRDefault="00C0400F" w:rsidP="002B2580">
            <w:pPr>
              <w:rPr>
                <w:sz w:val="20"/>
              </w:rPr>
            </w:pPr>
          </w:p>
        </w:tc>
        <w:tc>
          <w:tcPr>
            <w:tcW w:w="6960"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53475FA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odstraňovanie buriny v obrubníkoch 2019</w:t>
            </w:r>
          </w:p>
        </w:tc>
      </w:tr>
      <w:tr w:rsidR="00C0400F" w:rsidRPr="00260D54" w14:paraId="5888BA4E"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004E6E2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120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BE47AE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r.č.</w:t>
            </w:r>
          </w:p>
        </w:tc>
        <w:tc>
          <w:tcPr>
            <w:tcW w:w="14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674BB441"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m.č.</w:t>
            </w:r>
          </w:p>
        </w:tc>
        <w:tc>
          <w:tcPr>
            <w:tcW w:w="1320" w:type="dxa"/>
            <w:vMerge w:val="restart"/>
            <w:tcBorders>
              <w:top w:val="nil"/>
              <w:left w:val="single" w:sz="4" w:space="0" w:color="auto"/>
              <w:bottom w:val="single" w:sz="4" w:space="0" w:color="auto"/>
              <w:right w:val="single" w:sz="4" w:space="0" w:color="auto"/>
            </w:tcBorders>
            <w:shd w:val="clear" w:color="000000" w:fill="C0C0C0"/>
            <w:vAlign w:val="center"/>
            <w:hideMark/>
          </w:tcPr>
          <w:p w14:paraId="5E4EFCA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výmera v m</w:t>
            </w:r>
          </w:p>
        </w:tc>
        <w:tc>
          <w:tcPr>
            <w:tcW w:w="10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173F60BF"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56F3D33"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478BC81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p>
        </w:tc>
      </w:tr>
      <w:tr w:rsidR="00C0400F" w:rsidRPr="00260D54" w14:paraId="67B93987"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10601DE7" w14:textId="77777777" w:rsidR="00C0400F" w:rsidRPr="00260D54" w:rsidRDefault="00C0400F" w:rsidP="002B2580">
            <w:pPr>
              <w:rPr>
                <w:rFonts w:ascii="Arial CE" w:hAnsi="Arial CE" w:cs="Arial CE"/>
                <w:b/>
                <w:bCs/>
                <w:sz w:val="20"/>
              </w:rPr>
            </w:pPr>
          </w:p>
        </w:tc>
        <w:tc>
          <w:tcPr>
            <w:tcW w:w="1200" w:type="dxa"/>
            <w:vMerge/>
            <w:tcBorders>
              <w:top w:val="nil"/>
              <w:left w:val="single" w:sz="8" w:space="0" w:color="auto"/>
              <w:bottom w:val="single" w:sz="8" w:space="0" w:color="000000"/>
              <w:right w:val="single" w:sz="4" w:space="0" w:color="auto"/>
            </w:tcBorders>
            <w:vAlign w:val="center"/>
            <w:hideMark/>
          </w:tcPr>
          <w:p w14:paraId="5267D90B" w14:textId="77777777" w:rsidR="00C0400F" w:rsidRPr="00260D54" w:rsidRDefault="00C0400F" w:rsidP="002B2580">
            <w:pPr>
              <w:rPr>
                <w:rFonts w:ascii="Arial CE" w:hAnsi="Arial CE" w:cs="Arial CE"/>
                <w:b/>
                <w:bCs/>
                <w:sz w:val="20"/>
              </w:rPr>
            </w:pPr>
          </w:p>
        </w:tc>
        <w:tc>
          <w:tcPr>
            <w:tcW w:w="1400" w:type="dxa"/>
            <w:vMerge/>
            <w:tcBorders>
              <w:top w:val="nil"/>
              <w:left w:val="single" w:sz="4" w:space="0" w:color="auto"/>
              <w:bottom w:val="single" w:sz="4" w:space="0" w:color="auto"/>
              <w:right w:val="single" w:sz="4" w:space="0" w:color="auto"/>
            </w:tcBorders>
            <w:vAlign w:val="center"/>
            <w:hideMark/>
          </w:tcPr>
          <w:p w14:paraId="74FE68B0" w14:textId="77777777" w:rsidR="00C0400F" w:rsidRPr="00260D54" w:rsidRDefault="00C0400F" w:rsidP="002B2580">
            <w:pPr>
              <w:rPr>
                <w:rFonts w:ascii="Arial CE" w:hAnsi="Arial CE" w:cs="Arial CE"/>
                <w:b/>
                <w:bCs/>
                <w:sz w:val="20"/>
              </w:rPr>
            </w:pPr>
          </w:p>
        </w:tc>
        <w:tc>
          <w:tcPr>
            <w:tcW w:w="1320" w:type="dxa"/>
            <w:vMerge/>
            <w:tcBorders>
              <w:top w:val="nil"/>
              <w:left w:val="single" w:sz="4" w:space="0" w:color="auto"/>
              <w:bottom w:val="single" w:sz="4" w:space="0" w:color="auto"/>
              <w:right w:val="single" w:sz="4" w:space="0" w:color="auto"/>
            </w:tcBorders>
            <w:vAlign w:val="center"/>
            <w:hideMark/>
          </w:tcPr>
          <w:p w14:paraId="5F032524" w14:textId="77777777" w:rsidR="00C0400F" w:rsidRPr="00260D54" w:rsidRDefault="00C0400F" w:rsidP="002B2580">
            <w:pPr>
              <w:rPr>
                <w:rFonts w:ascii="Arial CE" w:hAnsi="Arial CE" w:cs="Arial CE"/>
                <w:b/>
                <w:bCs/>
                <w:sz w:val="20"/>
              </w:rPr>
            </w:pPr>
          </w:p>
        </w:tc>
        <w:tc>
          <w:tcPr>
            <w:tcW w:w="1000" w:type="dxa"/>
            <w:vMerge/>
            <w:tcBorders>
              <w:top w:val="nil"/>
              <w:left w:val="single" w:sz="4" w:space="0" w:color="auto"/>
              <w:bottom w:val="single" w:sz="4" w:space="0" w:color="auto"/>
              <w:right w:val="single" w:sz="4" w:space="0" w:color="auto"/>
            </w:tcBorders>
            <w:vAlign w:val="center"/>
            <w:hideMark/>
          </w:tcPr>
          <w:p w14:paraId="16B4C400" w14:textId="77777777" w:rsidR="00C0400F" w:rsidRPr="00260D54" w:rsidRDefault="00C0400F" w:rsidP="002B2580">
            <w:pPr>
              <w:rPr>
                <w:rFonts w:ascii="Arial CE" w:hAnsi="Arial CE" w:cs="Arial CE"/>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2FCFF963" w14:textId="77777777" w:rsidR="00C0400F" w:rsidRPr="00260D54" w:rsidRDefault="00C0400F" w:rsidP="002B2580">
            <w:pPr>
              <w:rPr>
                <w:rFonts w:ascii="Arial CE" w:hAnsi="Arial CE" w:cs="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589F0615" w14:textId="77777777" w:rsidR="00C0400F" w:rsidRPr="00260D54" w:rsidRDefault="00C0400F" w:rsidP="002B2580">
            <w:pPr>
              <w:rPr>
                <w:rFonts w:ascii="Arial CE" w:hAnsi="Arial CE" w:cs="Arial CE"/>
                <w:b/>
                <w:bCs/>
                <w:sz w:val="20"/>
              </w:rPr>
            </w:pPr>
          </w:p>
        </w:tc>
      </w:tr>
      <w:tr w:rsidR="00C0400F" w:rsidRPr="00260D54" w14:paraId="11022259"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0F172"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200" w:type="dxa"/>
            <w:tcBorders>
              <w:top w:val="nil"/>
              <w:left w:val="nil"/>
              <w:bottom w:val="single" w:sz="4" w:space="0" w:color="auto"/>
              <w:right w:val="single" w:sz="4" w:space="0" w:color="auto"/>
            </w:tcBorders>
            <w:shd w:val="clear" w:color="000000" w:fill="FFE699"/>
            <w:noWrap/>
            <w:vAlign w:val="bottom"/>
            <w:hideMark/>
          </w:tcPr>
          <w:p w14:paraId="1B9B707E" w14:textId="77777777" w:rsidR="00C0400F" w:rsidRPr="00260D54" w:rsidRDefault="00C0400F" w:rsidP="002B2580">
            <w:pPr>
              <w:jc w:val="center"/>
              <w:rPr>
                <w:rFonts w:ascii="Arial CE" w:hAnsi="Arial CE" w:cs="Arial CE"/>
                <w:sz w:val="20"/>
              </w:rPr>
            </w:pPr>
            <w:r w:rsidRPr="00260D54">
              <w:rPr>
                <w:rFonts w:ascii="Arial CE" w:hAnsi="Arial CE" w:cs="Arial CE"/>
                <w:sz w:val="20"/>
              </w:rPr>
              <w:t>417</w:t>
            </w:r>
          </w:p>
        </w:tc>
        <w:tc>
          <w:tcPr>
            <w:tcW w:w="1400" w:type="dxa"/>
            <w:tcBorders>
              <w:top w:val="single" w:sz="8" w:space="0" w:color="auto"/>
              <w:left w:val="nil"/>
              <w:bottom w:val="single" w:sz="4" w:space="0" w:color="auto"/>
              <w:right w:val="single" w:sz="4" w:space="0" w:color="auto"/>
            </w:tcBorders>
            <w:shd w:val="clear" w:color="auto" w:fill="auto"/>
            <w:noWrap/>
            <w:vAlign w:val="bottom"/>
            <w:hideMark/>
          </w:tcPr>
          <w:p w14:paraId="35374F97" w14:textId="77777777" w:rsidR="00C0400F" w:rsidRPr="00260D54" w:rsidRDefault="00C0400F" w:rsidP="002B2580">
            <w:pPr>
              <w:rPr>
                <w:rFonts w:ascii="Arial CE" w:hAnsi="Arial CE" w:cs="Arial CE"/>
                <w:sz w:val="20"/>
              </w:rPr>
            </w:pPr>
            <w:r w:rsidRPr="00260D54">
              <w:rPr>
                <w:rFonts w:ascii="Arial CE" w:hAnsi="Arial CE" w:cs="Arial CE"/>
                <w:sz w:val="20"/>
              </w:rPr>
              <w:t>Staré mesto</w:t>
            </w:r>
          </w:p>
        </w:tc>
        <w:tc>
          <w:tcPr>
            <w:tcW w:w="1320" w:type="dxa"/>
            <w:tcBorders>
              <w:top w:val="single" w:sz="8" w:space="0" w:color="auto"/>
              <w:left w:val="nil"/>
              <w:bottom w:val="single" w:sz="4" w:space="0" w:color="auto"/>
              <w:right w:val="single" w:sz="4" w:space="0" w:color="auto"/>
            </w:tcBorders>
            <w:shd w:val="clear" w:color="auto" w:fill="auto"/>
            <w:noWrap/>
            <w:vAlign w:val="bottom"/>
            <w:hideMark/>
          </w:tcPr>
          <w:p w14:paraId="25F52814" w14:textId="77777777" w:rsidR="00C0400F" w:rsidRPr="00260D54" w:rsidRDefault="00C0400F" w:rsidP="002B2580">
            <w:pPr>
              <w:jc w:val="right"/>
              <w:rPr>
                <w:rFonts w:ascii="Arial CE" w:hAnsi="Arial CE" w:cs="Arial CE"/>
                <w:sz w:val="20"/>
              </w:rPr>
            </w:pPr>
            <w:r w:rsidRPr="00260D54">
              <w:rPr>
                <w:rFonts w:ascii="Arial CE" w:hAnsi="Arial CE" w:cs="Arial CE"/>
                <w:sz w:val="20"/>
              </w:rPr>
              <w:t>45 518</w:t>
            </w:r>
          </w:p>
        </w:tc>
        <w:tc>
          <w:tcPr>
            <w:tcW w:w="1000" w:type="dxa"/>
            <w:tcBorders>
              <w:top w:val="single" w:sz="8" w:space="0" w:color="auto"/>
              <w:left w:val="nil"/>
              <w:bottom w:val="single" w:sz="4" w:space="0" w:color="auto"/>
              <w:right w:val="single" w:sz="4" w:space="0" w:color="auto"/>
            </w:tcBorders>
            <w:shd w:val="clear" w:color="auto" w:fill="FFFF00"/>
            <w:noWrap/>
            <w:vAlign w:val="bottom"/>
          </w:tcPr>
          <w:p w14:paraId="490F4109" w14:textId="77777777" w:rsidR="00C0400F" w:rsidRPr="00260D54" w:rsidRDefault="00C0400F" w:rsidP="002B2580">
            <w:pPr>
              <w:jc w:val="center"/>
              <w:rPr>
                <w:rFonts w:ascii="Arial CE" w:hAnsi="Arial CE" w:cs="Arial CE"/>
                <w:sz w:val="20"/>
              </w:rPr>
            </w:pPr>
          </w:p>
        </w:tc>
        <w:tc>
          <w:tcPr>
            <w:tcW w:w="1200" w:type="dxa"/>
            <w:tcBorders>
              <w:top w:val="single" w:sz="8" w:space="0" w:color="auto"/>
              <w:left w:val="nil"/>
              <w:bottom w:val="single" w:sz="4" w:space="0" w:color="auto"/>
              <w:right w:val="single" w:sz="4" w:space="0" w:color="auto"/>
            </w:tcBorders>
            <w:shd w:val="clear" w:color="auto" w:fill="auto"/>
            <w:noWrap/>
            <w:vAlign w:val="bottom"/>
            <w:hideMark/>
          </w:tcPr>
          <w:p w14:paraId="693ED1D4"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840" w:type="dxa"/>
            <w:tcBorders>
              <w:top w:val="single" w:sz="8" w:space="0" w:color="auto"/>
              <w:left w:val="nil"/>
              <w:bottom w:val="single" w:sz="4" w:space="0" w:color="auto"/>
              <w:right w:val="single" w:sz="8" w:space="0" w:color="auto"/>
            </w:tcBorders>
            <w:shd w:val="clear" w:color="auto" w:fill="auto"/>
            <w:noWrap/>
            <w:vAlign w:val="bottom"/>
          </w:tcPr>
          <w:p w14:paraId="2A04B0DF" w14:textId="77777777" w:rsidR="00C0400F" w:rsidRPr="00260D54" w:rsidRDefault="00C0400F" w:rsidP="002B2580">
            <w:pPr>
              <w:jc w:val="right"/>
              <w:rPr>
                <w:rFonts w:ascii="Arial CE" w:hAnsi="Arial CE" w:cs="Arial CE"/>
                <w:sz w:val="20"/>
              </w:rPr>
            </w:pPr>
          </w:p>
        </w:tc>
      </w:tr>
      <w:tr w:rsidR="00C0400F" w:rsidRPr="00260D54" w14:paraId="2F74A35B"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9EC60D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200" w:type="dxa"/>
            <w:tcBorders>
              <w:top w:val="nil"/>
              <w:left w:val="nil"/>
              <w:bottom w:val="single" w:sz="4" w:space="0" w:color="auto"/>
              <w:right w:val="single" w:sz="4" w:space="0" w:color="auto"/>
            </w:tcBorders>
            <w:shd w:val="clear" w:color="000000" w:fill="FFE699"/>
            <w:noWrap/>
            <w:vAlign w:val="bottom"/>
            <w:hideMark/>
          </w:tcPr>
          <w:p w14:paraId="1C4AD30C" w14:textId="77777777" w:rsidR="00C0400F" w:rsidRPr="00260D54" w:rsidRDefault="00C0400F" w:rsidP="002B2580">
            <w:pPr>
              <w:jc w:val="center"/>
              <w:rPr>
                <w:rFonts w:ascii="Arial CE" w:hAnsi="Arial CE" w:cs="Arial CE"/>
                <w:sz w:val="20"/>
              </w:rPr>
            </w:pPr>
            <w:r w:rsidRPr="00260D54">
              <w:rPr>
                <w:rFonts w:ascii="Arial CE" w:hAnsi="Arial CE" w:cs="Arial CE"/>
                <w:sz w:val="20"/>
              </w:rPr>
              <w:t>418</w:t>
            </w:r>
          </w:p>
        </w:tc>
        <w:tc>
          <w:tcPr>
            <w:tcW w:w="1400" w:type="dxa"/>
            <w:tcBorders>
              <w:top w:val="nil"/>
              <w:left w:val="nil"/>
              <w:bottom w:val="single" w:sz="4" w:space="0" w:color="auto"/>
              <w:right w:val="single" w:sz="4" w:space="0" w:color="auto"/>
            </w:tcBorders>
            <w:shd w:val="clear" w:color="auto" w:fill="auto"/>
            <w:noWrap/>
            <w:vAlign w:val="bottom"/>
            <w:hideMark/>
          </w:tcPr>
          <w:p w14:paraId="7D8F31C5" w14:textId="77777777" w:rsidR="00C0400F" w:rsidRPr="00260D54" w:rsidRDefault="00C0400F" w:rsidP="002B2580">
            <w:pPr>
              <w:rPr>
                <w:rFonts w:ascii="Arial CE" w:hAnsi="Arial CE" w:cs="Arial CE"/>
                <w:sz w:val="20"/>
              </w:rPr>
            </w:pPr>
            <w:r w:rsidRPr="00260D54">
              <w:rPr>
                <w:rFonts w:ascii="Arial CE" w:hAnsi="Arial CE" w:cs="Arial CE"/>
                <w:sz w:val="20"/>
              </w:rPr>
              <w:t>Staré mesto</w:t>
            </w:r>
          </w:p>
        </w:tc>
        <w:tc>
          <w:tcPr>
            <w:tcW w:w="1320" w:type="dxa"/>
            <w:tcBorders>
              <w:top w:val="nil"/>
              <w:left w:val="nil"/>
              <w:bottom w:val="single" w:sz="4" w:space="0" w:color="auto"/>
              <w:right w:val="single" w:sz="4" w:space="0" w:color="auto"/>
            </w:tcBorders>
            <w:shd w:val="clear" w:color="auto" w:fill="auto"/>
            <w:noWrap/>
            <w:vAlign w:val="bottom"/>
            <w:hideMark/>
          </w:tcPr>
          <w:p w14:paraId="79755E87" w14:textId="77777777" w:rsidR="00C0400F" w:rsidRPr="00260D54" w:rsidRDefault="00C0400F" w:rsidP="002B2580">
            <w:pPr>
              <w:jc w:val="right"/>
              <w:rPr>
                <w:rFonts w:ascii="Arial CE" w:hAnsi="Arial CE" w:cs="Arial CE"/>
                <w:sz w:val="20"/>
              </w:rPr>
            </w:pPr>
            <w:r w:rsidRPr="00260D54">
              <w:rPr>
                <w:rFonts w:ascii="Arial CE" w:hAnsi="Arial CE" w:cs="Arial CE"/>
                <w:sz w:val="20"/>
              </w:rPr>
              <w:t>17 105</w:t>
            </w:r>
          </w:p>
        </w:tc>
        <w:tc>
          <w:tcPr>
            <w:tcW w:w="1000" w:type="dxa"/>
            <w:tcBorders>
              <w:top w:val="nil"/>
              <w:left w:val="nil"/>
              <w:bottom w:val="single" w:sz="4" w:space="0" w:color="auto"/>
              <w:right w:val="single" w:sz="4" w:space="0" w:color="auto"/>
            </w:tcBorders>
            <w:shd w:val="clear" w:color="auto" w:fill="FFFF00"/>
            <w:noWrap/>
            <w:vAlign w:val="bottom"/>
          </w:tcPr>
          <w:p w14:paraId="26B86CF0" w14:textId="77777777" w:rsidR="00C0400F" w:rsidRPr="00260D54" w:rsidRDefault="00C0400F" w:rsidP="002B2580">
            <w:pPr>
              <w:jc w:val="center"/>
              <w:rPr>
                <w:rFonts w:ascii="Arial CE" w:hAnsi="Arial CE" w:cs="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0C37EB76"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840" w:type="dxa"/>
            <w:tcBorders>
              <w:top w:val="nil"/>
              <w:left w:val="nil"/>
              <w:bottom w:val="single" w:sz="4" w:space="0" w:color="auto"/>
              <w:right w:val="single" w:sz="8" w:space="0" w:color="auto"/>
            </w:tcBorders>
            <w:shd w:val="clear" w:color="auto" w:fill="auto"/>
            <w:noWrap/>
            <w:vAlign w:val="bottom"/>
          </w:tcPr>
          <w:p w14:paraId="5850D127" w14:textId="77777777" w:rsidR="00C0400F" w:rsidRPr="00260D54" w:rsidRDefault="00C0400F" w:rsidP="002B2580">
            <w:pPr>
              <w:jc w:val="right"/>
              <w:rPr>
                <w:rFonts w:ascii="Arial CE" w:hAnsi="Arial CE" w:cs="Arial CE"/>
                <w:sz w:val="20"/>
              </w:rPr>
            </w:pPr>
          </w:p>
        </w:tc>
      </w:tr>
      <w:tr w:rsidR="00C0400F" w:rsidRPr="00260D54" w14:paraId="374D64D4"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28AB99E6" w14:textId="77777777" w:rsidR="00C0400F" w:rsidRPr="00260D54" w:rsidRDefault="00C0400F" w:rsidP="002B2580">
            <w:pPr>
              <w:jc w:val="right"/>
              <w:rPr>
                <w:rFonts w:ascii="Arial CE" w:hAnsi="Arial CE" w:cs="Arial CE"/>
                <w:sz w:val="20"/>
              </w:rPr>
            </w:pPr>
          </w:p>
        </w:tc>
        <w:tc>
          <w:tcPr>
            <w:tcW w:w="1200" w:type="dxa"/>
            <w:tcBorders>
              <w:top w:val="nil"/>
              <w:left w:val="nil"/>
              <w:bottom w:val="nil"/>
              <w:right w:val="nil"/>
            </w:tcBorders>
            <w:shd w:val="clear" w:color="auto" w:fill="auto"/>
            <w:noWrap/>
            <w:vAlign w:val="center"/>
            <w:hideMark/>
          </w:tcPr>
          <w:p w14:paraId="5A3BDD1A" w14:textId="77777777" w:rsidR="00C0400F" w:rsidRPr="00260D54" w:rsidRDefault="00C0400F" w:rsidP="002B2580">
            <w:pPr>
              <w:rPr>
                <w:sz w:val="20"/>
              </w:rPr>
            </w:pPr>
          </w:p>
        </w:tc>
        <w:tc>
          <w:tcPr>
            <w:tcW w:w="1400" w:type="dxa"/>
            <w:tcBorders>
              <w:top w:val="nil"/>
              <w:left w:val="nil"/>
              <w:bottom w:val="nil"/>
              <w:right w:val="nil"/>
            </w:tcBorders>
            <w:shd w:val="clear" w:color="auto" w:fill="auto"/>
            <w:noWrap/>
            <w:vAlign w:val="bottom"/>
            <w:hideMark/>
          </w:tcPr>
          <w:p w14:paraId="459E1266" w14:textId="77777777" w:rsidR="00C0400F" w:rsidRPr="00260D54" w:rsidRDefault="00C0400F" w:rsidP="002B2580">
            <w:pPr>
              <w:rPr>
                <w:sz w:val="20"/>
              </w:rPr>
            </w:pPr>
          </w:p>
        </w:tc>
        <w:tc>
          <w:tcPr>
            <w:tcW w:w="1320" w:type="dxa"/>
            <w:tcBorders>
              <w:top w:val="nil"/>
              <w:left w:val="single" w:sz="8" w:space="0" w:color="auto"/>
              <w:bottom w:val="single" w:sz="8" w:space="0" w:color="auto"/>
              <w:right w:val="single" w:sz="8" w:space="0" w:color="auto"/>
            </w:tcBorders>
            <w:shd w:val="clear" w:color="auto" w:fill="auto"/>
            <w:noWrap/>
            <w:vAlign w:val="bottom"/>
            <w:hideMark/>
          </w:tcPr>
          <w:p w14:paraId="5C34B8BB"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62 623</w:t>
            </w:r>
          </w:p>
        </w:tc>
        <w:tc>
          <w:tcPr>
            <w:tcW w:w="1000" w:type="dxa"/>
            <w:tcBorders>
              <w:top w:val="nil"/>
              <w:left w:val="nil"/>
              <w:bottom w:val="nil"/>
              <w:right w:val="nil"/>
            </w:tcBorders>
            <w:shd w:val="clear" w:color="auto" w:fill="auto"/>
            <w:noWrap/>
            <w:vAlign w:val="bottom"/>
            <w:hideMark/>
          </w:tcPr>
          <w:p w14:paraId="6D9FCA6D" w14:textId="77777777" w:rsidR="00C0400F" w:rsidRPr="00260D54" w:rsidRDefault="00C0400F" w:rsidP="002B2580">
            <w:pPr>
              <w:jc w:val="right"/>
              <w:rPr>
                <w:rFonts w:ascii="Arial CE" w:hAnsi="Arial CE" w:cs="Arial CE"/>
                <w:b/>
                <w:bCs/>
                <w:sz w:val="20"/>
              </w:rPr>
            </w:pPr>
          </w:p>
        </w:tc>
        <w:tc>
          <w:tcPr>
            <w:tcW w:w="1200" w:type="dxa"/>
            <w:tcBorders>
              <w:top w:val="nil"/>
              <w:left w:val="nil"/>
              <w:bottom w:val="nil"/>
              <w:right w:val="nil"/>
            </w:tcBorders>
            <w:shd w:val="clear" w:color="auto" w:fill="auto"/>
            <w:noWrap/>
            <w:vAlign w:val="bottom"/>
            <w:hideMark/>
          </w:tcPr>
          <w:p w14:paraId="2625B867" w14:textId="77777777" w:rsidR="00C0400F" w:rsidRPr="00260D54" w:rsidRDefault="00C0400F"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10200430" w14:textId="77777777" w:rsidR="00C0400F" w:rsidRPr="00260D54" w:rsidRDefault="00C0400F" w:rsidP="002B2580">
            <w:pPr>
              <w:jc w:val="right"/>
              <w:rPr>
                <w:rFonts w:ascii="Arial CE" w:hAnsi="Arial CE" w:cs="Arial CE"/>
                <w:b/>
                <w:bCs/>
                <w:sz w:val="20"/>
              </w:rPr>
            </w:pPr>
          </w:p>
        </w:tc>
      </w:tr>
    </w:tbl>
    <w:p w14:paraId="2F21E61E" w14:textId="77777777" w:rsidR="00C0400F" w:rsidRDefault="00C0400F" w:rsidP="00C0400F">
      <w:pPr>
        <w:pStyle w:val="F6-MenoFunkcia"/>
        <w:ind w:left="0"/>
        <w:rPr>
          <w:szCs w:val="24"/>
        </w:rPr>
      </w:pPr>
    </w:p>
    <w:p w14:paraId="4285E337" w14:textId="77777777" w:rsidR="00C0400F" w:rsidRDefault="00C0400F" w:rsidP="00C0400F">
      <w:pPr>
        <w:pStyle w:val="F6-MenoFunkcia"/>
        <w:ind w:left="0"/>
        <w:rPr>
          <w:szCs w:val="24"/>
        </w:rPr>
      </w:pPr>
    </w:p>
    <w:tbl>
      <w:tblPr>
        <w:tblW w:w="11020" w:type="dxa"/>
        <w:jc w:val="center"/>
        <w:tblCellMar>
          <w:left w:w="70" w:type="dxa"/>
          <w:right w:w="70" w:type="dxa"/>
        </w:tblCellMar>
        <w:tblLook w:val="04A0" w:firstRow="1" w:lastRow="0" w:firstColumn="1" w:lastColumn="0" w:noHBand="0" w:noVBand="1"/>
      </w:tblPr>
      <w:tblGrid>
        <w:gridCol w:w="1000"/>
        <w:gridCol w:w="869"/>
        <w:gridCol w:w="1419"/>
        <w:gridCol w:w="3112"/>
        <w:gridCol w:w="760"/>
        <w:gridCol w:w="680"/>
        <w:gridCol w:w="1000"/>
        <w:gridCol w:w="1148"/>
        <w:gridCol w:w="1060"/>
      </w:tblGrid>
      <w:tr w:rsidR="00C0400F" w:rsidRPr="00260D54" w14:paraId="609728CA"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56A986A" w14:textId="77777777" w:rsidR="00C0400F" w:rsidRPr="00260D54" w:rsidRDefault="00C0400F" w:rsidP="002B2580">
            <w:pPr>
              <w:jc w:val="center"/>
              <w:rPr>
                <w:rFonts w:ascii="Arial" w:hAnsi="Arial" w:cs="Arial"/>
                <w:b/>
                <w:bCs/>
                <w:sz w:val="20"/>
              </w:rPr>
            </w:pPr>
            <w:r w:rsidRPr="00260D54">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0565CF69" w14:textId="77777777" w:rsidR="00C0400F" w:rsidRPr="00260D54" w:rsidRDefault="00C0400F" w:rsidP="002B2580">
            <w:pPr>
              <w:jc w:val="center"/>
              <w:rPr>
                <w:rFonts w:ascii="Arial" w:hAnsi="Arial" w:cs="Arial"/>
                <w:b/>
                <w:bCs/>
                <w:sz w:val="20"/>
              </w:rPr>
            </w:pPr>
            <w:r w:rsidRPr="00260D54">
              <w:rPr>
                <w:rFonts w:ascii="Arial" w:hAnsi="Arial" w:cs="Arial"/>
                <w:b/>
                <w:bCs/>
                <w:sz w:val="20"/>
              </w:rPr>
              <w:t>rez kríkov a strihanie živých plotov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DD2ABC3" w14:textId="77777777" w:rsidR="00C0400F" w:rsidRPr="00260D54" w:rsidRDefault="00C0400F" w:rsidP="002B2580">
            <w:pPr>
              <w:jc w:val="center"/>
              <w:rPr>
                <w:rFonts w:ascii="Arial" w:hAnsi="Arial" w:cs="Arial"/>
                <w:b/>
                <w:bCs/>
                <w:sz w:val="20"/>
              </w:rPr>
            </w:pPr>
            <w:r w:rsidRPr="00260D54">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6142FA9" w14:textId="77777777" w:rsidR="00C0400F" w:rsidRPr="00260D54" w:rsidRDefault="00C0400F" w:rsidP="002B2580">
            <w:pPr>
              <w:jc w:val="center"/>
              <w:rPr>
                <w:rFonts w:ascii="Arial" w:hAnsi="Arial" w:cs="Arial"/>
                <w:b/>
                <w:bCs/>
                <w:sz w:val="20"/>
              </w:rPr>
            </w:pPr>
            <w:r w:rsidRPr="00260D54">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4F751560" w14:textId="77777777" w:rsidR="00C0400F" w:rsidRPr="00260D54" w:rsidRDefault="00C0400F" w:rsidP="002B2580">
            <w:pPr>
              <w:jc w:val="center"/>
              <w:rPr>
                <w:rFonts w:ascii="Arial" w:hAnsi="Arial" w:cs="Arial"/>
                <w:b/>
                <w:bCs/>
                <w:sz w:val="20"/>
              </w:rPr>
            </w:pPr>
            <w:r w:rsidRPr="00260D54">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9C1D971" w14:textId="77777777" w:rsidR="00C0400F" w:rsidRPr="00260D54" w:rsidRDefault="00C0400F" w:rsidP="002B2580">
            <w:pPr>
              <w:jc w:val="center"/>
              <w:rPr>
                <w:rFonts w:ascii="Arial" w:hAnsi="Arial" w:cs="Arial"/>
                <w:b/>
                <w:bCs/>
                <w:sz w:val="20"/>
              </w:rPr>
            </w:pPr>
            <w:r w:rsidRPr="00260D54">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7CBFAE85" w14:textId="77777777" w:rsidR="00C0400F" w:rsidRPr="00260D54" w:rsidRDefault="00C0400F" w:rsidP="002B2580">
            <w:pPr>
              <w:jc w:val="center"/>
              <w:rPr>
                <w:rFonts w:ascii="Arial" w:hAnsi="Arial" w:cs="Arial"/>
                <w:b/>
                <w:bCs/>
                <w:sz w:val="20"/>
              </w:rPr>
            </w:pPr>
            <w:r w:rsidRPr="00260D54">
              <w:rPr>
                <w:rFonts w:ascii="Arial" w:hAnsi="Arial" w:cs="Arial"/>
                <w:b/>
                <w:bCs/>
                <w:sz w:val="20"/>
              </w:rPr>
              <w:t>obrat</w:t>
            </w:r>
          </w:p>
        </w:tc>
      </w:tr>
      <w:tr w:rsidR="00C0400F" w:rsidRPr="00260D54" w14:paraId="6DDADE49"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204AC9E" w14:textId="77777777" w:rsidR="00C0400F" w:rsidRPr="00260D54" w:rsidRDefault="00C0400F"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285EFE12" w14:textId="77777777" w:rsidR="00C0400F" w:rsidRPr="00260D54" w:rsidRDefault="00C0400F"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5F45B5C1" w14:textId="77777777" w:rsidR="00C0400F" w:rsidRPr="00260D54" w:rsidRDefault="00C0400F"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105A9651" w14:textId="77777777" w:rsidR="00C0400F" w:rsidRPr="00260D54" w:rsidRDefault="00C0400F"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7E4555CC" w14:textId="77777777" w:rsidR="00C0400F" w:rsidRPr="00260D54" w:rsidRDefault="00C0400F"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44F9720A" w14:textId="77777777" w:rsidR="00C0400F" w:rsidRPr="00260D54" w:rsidRDefault="00C0400F"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3098B816" w14:textId="77777777" w:rsidR="00C0400F" w:rsidRPr="00260D54" w:rsidRDefault="00C0400F" w:rsidP="002B2580">
            <w:pPr>
              <w:rPr>
                <w:rFonts w:ascii="Arial" w:hAnsi="Arial" w:cs="Arial"/>
                <w:b/>
                <w:bCs/>
                <w:sz w:val="20"/>
              </w:rPr>
            </w:pPr>
          </w:p>
        </w:tc>
      </w:tr>
      <w:tr w:rsidR="00C0400F" w:rsidRPr="00260D54" w14:paraId="72920466"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E7C80"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single" w:sz="8" w:space="0" w:color="auto"/>
              <w:left w:val="nil"/>
              <w:bottom w:val="single" w:sz="4" w:space="0" w:color="auto"/>
              <w:right w:val="single" w:sz="4" w:space="0" w:color="auto"/>
            </w:tcBorders>
            <w:shd w:val="clear" w:color="000000" w:fill="92D050"/>
            <w:noWrap/>
            <w:vAlign w:val="center"/>
            <w:hideMark/>
          </w:tcPr>
          <w:p w14:paraId="754AF637" w14:textId="77777777" w:rsidR="00C0400F" w:rsidRPr="00260D54" w:rsidRDefault="00C0400F" w:rsidP="002B2580">
            <w:pPr>
              <w:jc w:val="center"/>
              <w:rPr>
                <w:rFonts w:ascii="Arial" w:hAnsi="Arial" w:cs="Arial"/>
                <w:sz w:val="20"/>
              </w:rPr>
            </w:pPr>
            <w:r w:rsidRPr="00260D54">
              <w:rPr>
                <w:rFonts w:ascii="Arial" w:hAnsi="Arial" w:cs="Arial"/>
                <w:sz w:val="20"/>
              </w:rPr>
              <w:t>z/01/50</w:t>
            </w:r>
          </w:p>
        </w:tc>
        <w:tc>
          <w:tcPr>
            <w:tcW w:w="1419" w:type="dxa"/>
            <w:tcBorders>
              <w:top w:val="single" w:sz="8" w:space="0" w:color="auto"/>
              <w:left w:val="nil"/>
              <w:bottom w:val="single" w:sz="4" w:space="0" w:color="auto"/>
              <w:right w:val="single" w:sz="4" w:space="0" w:color="auto"/>
            </w:tcBorders>
            <w:shd w:val="clear" w:color="auto" w:fill="auto"/>
            <w:noWrap/>
            <w:vAlign w:val="center"/>
            <w:hideMark/>
          </w:tcPr>
          <w:p w14:paraId="57D49344"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single" w:sz="8" w:space="0" w:color="auto"/>
              <w:left w:val="nil"/>
              <w:bottom w:val="single" w:sz="4" w:space="0" w:color="auto"/>
              <w:right w:val="single" w:sz="4" w:space="0" w:color="auto"/>
            </w:tcBorders>
            <w:shd w:val="clear" w:color="auto" w:fill="auto"/>
            <w:noWrap/>
            <w:vAlign w:val="bottom"/>
            <w:hideMark/>
          </w:tcPr>
          <w:p w14:paraId="112283AE" w14:textId="77777777" w:rsidR="00C0400F" w:rsidRPr="00260D54" w:rsidRDefault="00C0400F" w:rsidP="002B2580">
            <w:pPr>
              <w:rPr>
                <w:rFonts w:ascii="Arial" w:hAnsi="Arial" w:cs="Arial"/>
                <w:sz w:val="20"/>
              </w:rPr>
            </w:pPr>
            <w:r w:rsidRPr="00260D54">
              <w:rPr>
                <w:rFonts w:ascii="Arial" w:hAnsi="Arial" w:cs="Arial"/>
                <w:sz w:val="20"/>
              </w:rPr>
              <w:t>orez živý plot do v. 150cm</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742253DE"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63F86B8D" w14:textId="77777777" w:rsidR="00C0400F" w:rsidRPr="00260D54" w:rsidRDefault="00C0400F" w:rsidP="002B2580">
            <w:pPr>
              <w:jc w:val="right"/>
              <w:rPr>
                <w:rFonts w:ascii="Arial" w:hAnsi="Arial" w:cs="Arial"/>
                <w:sz w:val="20"/>
              </w:rPr>
            </w:pPr>
            <w:r w:rsidRPr="00260D54">
              <w:rPr>
                <w:rFonts w:ascii="Arial" w:hAnsi="Arial" w:cs="Arial"/>
                <w:sz w:val="20"/>
              </w:rPr>
              <w:t>3 252</w:t>
            </w:r>
          </w:p>
        </w:tc>
        <w:tc>
          <w:tcPr>
            <w:tcW w:w="1000" w:type="dxa"/>
            <w:tcBorders>
              <w:top w:val="single" w:sz="8" w:space="0" w:color="auto"/>
              <w:left w:val="nil"/>
              <w:bottom w:val="single" w:sz="4" w:space="0" w:color="auto"/>
              <w:right w:val="single" w:sz="4" w:space="0" w:color="auto"/>
            </w:tcBorders>
            <w:shd w:val="clear" w:color="000000" w:fill="FFFF00"/>
            <w:noWrap/>
            <w:vAlign w:val="bottom"/>
          </w:tcPr>
          <w:p w14:paraId="4C42DC75" w14:textId="77777777" w:rsidR="00C0400F" w:rsidRPr="00260D54" w:rsidRDefault="00C0400F" w:rsidP="002B2580">
            <w:pPr>
              <w:jc w:val="right"/>
              <w:rPr>
                <w:rFonts w:ascii="Arial" w:hAnsi="Arial" w:cs="Arial"/>
                <w:sz w:val="20"/>
              </w:rPr>
            </w:pP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3C106559"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5C0CCFF0" w14:textId="77777777" w:rsidR="00C0400F" w:rsidRPr="00260D54" w:rsidRDefault="00C0400F" w:rsidP="002B2580">
            <w:pPr>
              <w:jc w:val="right"/>
              <w:rPr>
                <w:rFonts w:ascii="Arial" w:hAnsi="Arial" w:cs="Arial"/>
                <w:sz w:val="20"/>
              </w:rPr>
            </w:pPr>
          </w:p>
        </w:tc>
      </w:tr>
      <w:tr w:rsidR="00C0400F" w:rsidRPr="00260D54" w14:paraId="35DF398A"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6BFB191"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630BF2E5"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5C72389F"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24F30826" w14:textId="77777777" w:rsidR="00C0400F" w:rsidRPr="00260D54" w:rsidRDefault="00C0400F" w:rsidP="002B2580">
            <w:pPr>
              <w:rPr>
                <w:rFonts w:ascii="Arial" w:hAnsi="Arial" w:cs="Arial"/>
                <w:sz w:val="20"/>
              </w:rPr>
            </w:pPr>
            <w:r w:rsidRPr="00260D54">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1A8C7239" w14:textId="77777777" w:rsidR="00C0400F" w:rsidRPr="00260D54" w:rsidRDefault="00C0400F" w:rsidP="002B2580">
            <w:pPr>
              <w:jc w:val="right"/>
              <w:rPr>
                <w:rFonts w:ascii="Arial" w:hAnsi="Arial" w:cs="Arial"/>
                <w:sz w:val="20"/>
              </w:rPr>
            </w:pPr>
            <w:r w:rsidRPr="00260D54">
              <w:rPr>
                <w:rFonts w:ascii="Arial" w:hAnsi="Arial" w:cs="Arial"/>
                <w:sz w:val="20"/>
              </w:rPr>
              <w:t>2 360</w:t>
            </w:r>
          </w:p>
        </w:tc>
        <w:tc>
          <w:tcPr>
            <w:tcW w:w="680" w:type="dxa"/>
            <w:tcBorders>
              <w:top w:val="nil"/>
              <w:left w:val="nil"/>
              <w:bottom w:val="single" w:sz="4" w:space="0" w:color="auto"/>
              <w:right w:val="single" w:sz="4" w:space="0" w:color="auto"/>
            </w:tcBorders>
            <w:shd w:val="clear" w:color="auto" w:fill="auto"/>
            <w:noWrap/>
            <w:vAlign w:val="bottom"/>
            <w:hideMark/>
          </w:tcPr>
          <w:p w14:paraId="1906B513"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315D4E81"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39971F8"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10B61F66" w14:textId="77777777" w:rsidR="00C0400F" w:rsidRPr="00260D54" w:rsidRDefault="00C0400F" w:rsidP="002B2580">
            <w:pPr>
              <w:jc w:val="right"/>
              <w:rPr>
                <w:rFonts w:ascii="Arial" w:hAnsi="Arial" w:cs="Arial"/>
                <w:sz w:val="20"/>
              </w:rPr>
            </w:pPr>
          </w:p>
        </w:tc>
      </w:tr>
      <w:tr w:rsidR="00C0400F" w:rsidRPr="00260D54" w14:paraId="0218E76A"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FAF206C"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0C7BBF68"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026AA90A"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50E39735" w14:textId="77777777" w:rsidR="00C0400F" w:rsidRPr="00260D54" w:rsidRDefault="00C0400F" w:rsidP="002B2580">
            <w:pPr>
              <w:rPr>
                <w:rFonts w:ascii="Arial" w:hAnsi="Arial" w:cs="Arial"/>
                <w:sz w:val="20"/>
              </w:rPr>
            </w:pPr>
            <w:r w:rsidRPr="00260D54">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462CBD66" w14:textId="77777777" w:rsidR="00C0400F" w:rsidRPr="00260D54" w:rsidRDefault="00C0400F" w:rsidP="002B2580">
            <w:pPr>
              <w:jc w:val="right"/>
              <w:rPr>
                <w:rFonts w:ascii="Arial" w:hAnsi="Arial" w:cs="Arial"/>
                <w:sz w:val="20"/>
              </w:rPr>
            </w:pPr>
            <w:r w:rsidRPr="00260D54">
              <w:rPr>
                <w:rFonts w:ascii="Arial" w:hAnsi="Arial" w:cs="Arial"/>
                <w:sz w:val="20"/>
              </w:rPr>
              <w:t>271</w:t>
            </w:r>
          </w:p>
        </w:tc>
        <w:tc>
          <w:tcPr>
            <w:tcW w:w="680" w:type="dxa"/>
            <w:tcBorders>
              <w:top w:val="nil"/>
              <w:left w:val="nil"/>
              <w:bottom w:val="single" w:sz="4" w:space="0" w:color="auto"/>
              <w:right w:val="single" w:sz="4" w:space="0" w:color="auto"/>
            </w:tcBorders>
            <w:shd w:val="clear" w:color="auto" w:fill="auto"/>
            <w:noWrap/>
            <w:vAlign w:val="bottom"/>
            <w:hideMark/>
          </w:tcPr>
          <w:p w14:paraId="3D6AC72C"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4467CA03"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CBDA590"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7285624C" w14:textId="77777777" w:rsidR="00C0400F" w:rsidRPr="00260D54" w:rsidRDefault="00C0400F" w:rsidP="002B2580">
            <w:pPr>
              <w:jc w:val="right"/>
              <w:rPr>
                <w:rFonts w:ascii="Arial" w:hAnsi="Arial" w:cs="Arial"/>
                <w:sz w:val="20"/>
              </w:rPr>
            </w:pPr>
          </w:p>
        </w:tc>
      </w:tr>
      <w:tr w:rsidR="00C0400F" w:rsidRPr="00260D54" w14:paraId="46CFEC81" w14:textId="77777777" w:rsidTr="002B2580">
        <w:trPr>
          <w:trHeight w:val="28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0726CE8"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10C8B7E2"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7F431B09"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4C71227A" w14:textId="77777777" w:rsidR="00C0400F" w:rsidRPr="00260D54" w:rsidRDefault="00C0400F" w:rsidP="002B2580">
            <w:pPr>
              <w:rPr>
                <w:rFonts w:ascii="Arial" w:hAnsi="Arial" w:cs="Arial"/>
                <w:sz w:val="20"/>
              </w:rPr>
            </w:pPr>
            <w:r w:rsidRPr="00260D54">
              <w:rPr>
                <w:rFonts w:ascii="Arial" w:hAnsi="Arial" w:cs="Arial"/>
                <w:sz w:val="20"/>
              </w:rPr>
              <w:t>orez kríkov nad 3m</w:t>
            </w:r>
          </w:p>
        </w:tc>
        <w:tc>
          <w:tcPr>
            <w:tcW w:w="760" w:type="dxa"/>
            <w:tcBorders>
              <w:top w:val="nil"/>
              <w:left w:val="nil"/>
              <w:bottom w:val="single" w:sz="4" w:space="0" w:color="auto"/>
              <w:right w:val="single" w:sz="4" w:space="0" w:color="auto"/>
            </w:tcBorders>
            <w:shd w:val="clear" w:color="auto" w:fill="auto"/>
            <w:noWrap/>
            <w:vAlign w:val="bottom"/>
            <w:hideMark/>
          </w:tcPr>
          <w:p w14:paraId="2B44860D" w14:textId="77777777" w:rsidR="00C0400F" w:rsidRPr="00260D54" w:rsidRDefault="00C0400F" w:rsidP="002B2580">
            <w:pPr>
              <w:jc w:val="right"/>
              <w:rPr>
                <w:rFonts w:ascii="Arial" w:hAnsi="Arial" w:cs="Arial"/>
                <w:sz w:val="20"/>
              </w:rPr>
            </w:pPr>
            <w:r w:rsidRPr="00260D54">
              <w:rPr>
                <w:rFonts w:ascii="Arial" w:hAnsi="Arial" w:cs="Arial"/>
                <w:sz w:val="20"/>
              </w:rPr>
              <w:t>8</w:t>
            </w:r>
          </w:p>
        </w:tc>
        <w:tc>
          <w:tcPr>
            <w:tcW w:w="680" w:type="dxa"/>
            <w:tcBorders>
              <w:top w:val="nil"/>
              <w:left w:val="nil"/>
              <w:bottom w:val="single" w:sz="4" w:space="0" w:color="auto"/>
              <w:right w:val="single" w:sz="4" w:space="0" w:color="auto"/>
            </w:tcBorders>
            <w:shd w:val="clear" w:color="auto" w:fill="auto"/>
            <w:noWrap/>
            <w:vAlign w:val="bottom"/>
            <w:hideMark/>
          </w:tcPr>
          <w:p w14:paraId="7ED7717E"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2A29E7A2"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24A80B3E"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5DC417BF" w14:textId="77777777" w:rsidR="00C0400F" w:rsidRPr="00260D54" w:rsidRDefault="00C0400F" w:rsidP="002B2580">
            <w:pPr>
              <w:jc w:val="right"/>
              <w:rPr>
                <w:rFonts w:ascii="Arial" w:hAnsi="Arial" w:cs="Arial"/>
                <w:sz w:val="20"/>
              </w:rPr>
            </w:pPr>
          </w:p>
        </w:tc>
      </w:tr>
      <w:tr w:rsidR="00C0400F" w:rsidRPr="00260D54" w14:paraId="43C10AC4"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1B0DCD7" w14:textId="77777777" w:rsidR="00C0400F" w:rsidRPr="00260D54" w:rsidRDefault="00C0400F" w:rsidP="002B2580">
            <w:pPr>
              <w:jc w:val="right"/>
              <w:rPr>
                <w:rFonts w:ascii="Arial" w:hAnsi="Arial" w:cs="Arial"/>
                <w:sz w:val="20"/>
              </w:rPr>
            </w:pPr>
          </w:p>
        </w:tc>
        <w:tc>
          <w:tcPr>
            <w:tcW w:w="869" w:type="dxa"/>
            <w:tcBorders>
              <w:top w:val="nil"/>
              <w:left w:val="nil"/>
              <w:bottom w:val="nil"/>
              <w:right w:val="nil"/>
            </w:tcBorders>
            <w:shd w:val="clear" w:color="auto" w:fill="auto"/>
            <w:noWrap/>
            <w:vAlign w:val="bottom"/>
            <w:hideMark/>
          </w:tcPr>
          <w:p w14:paraId="691504FC"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666D326D"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06347B9C" w14:textId="77777777" w:rsidR="00C0400F" w:rsidRPr="00260D54" w:rsidRDefault="00C0400F"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676B463" w14:textId="77777777" w:rsidR="00C0400F" w:rsidRPr="00260D54" w:rsidRDefault="00C0400F" w:rsidP="002B2580">
            <w:pPr>
              <w:jc w:val="right"/>
              <w:rPr>
                <w:rFonts w:ascii="Arial" w:hAnsi="Arial" w:cs="Arial"/>
                <w:b/>
                <w:bCs/>
                <w:sz w:val="20"/>
              </w:rPr>
            </w:pPr>
            <w:r w:rsidRPr="00260D54">
              <w:rPr>
                <w:rFonts w:ascii="Arial" w:hAnsi="Arial" w:cs="Arial"/>
                <w:b/>
                <w:bCs/>
                <w:sz w:val="20"/>
              </w:rPr>
              <w:t>2 639</w:t>
            </w:r>
          </w:p>
        </w:tc>
        <w:tc>
          <w:tcPr>
            <w:tcW w:w="680" w:type="dxa"/>
            <w:tcBorders>
              <w:top w:val="nil"/>
              <w:left w:val="nil"/>
              <w:bottom w:val="single" w:sz="4" w:space="0" w:color="auto"/>
              <w:right w:val="single" w:sz="4" w:space="0" w:color="auto"/>
            </w:tcBorders>
            <w:shd w:val="clear" w:color="auto" w:fill="auto"/>
            <w:noWrap/>
            <w:vAlign w:val="bottom"/>
            <w:hideMark/>
          </w:tcPr>
          <w:p w14:paraId="32F313F4" w14:textId="77777777" w:rsidR="00C0400F" w:rsidRPr="00260D54" w:rsidRDefault="00C0400F" w:rsidP="002B2580">
            <w:pPr>
              <w:jc w:val="right"/>
              <w:rPr>
                <w:rFonts w:ascii="Arial" w:hAnsi="Arial" w:cs="Arial"/>
                <w:b/>
                <w:bCs/>
                <w:sz w:val="20"/>
              </w:rPr>
            </w:pPr>
            <w:r w:rsidRPr="00260D54">
              <w:rPr>
                <w:rFonts w:ascii="Arial" w:hAnsi="Arial" w:cs="Arial"/>
                <w:b/>
                <w:bCs/>
                <w:sz w:val="20"/>
              </w:rPr>
              <w:t>3 252</w:t>
            </w:r>
          </w:p>
        </w:tc>
        <w:tc>
          <w:tcPr>
            <w:tcW w:w="1000" w:type="dxa"/>
            <w:tcBorders>
              <w:top w:val="nil"/>
              <w:left w:val="nil"/>
              <w:bottom w:val="nil"/>
              <w:right w:val="nil"/>
            </w:tcBorders>
            <w:shd w:val="clear" w:color="auto" w:fill="auto"/>
            <w:noWrap/>
            <w:vAlign w:val="bottom"/>
          </w:tcPr>
          <w:p w14:paraId="32515740" w14:textId="77777777" w:rsidR="00C0400F" w:rsidRPr="00260D54" w:rsidRDefault="00C0400F"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758D0365" w14:textId="77777777" w:rsidR="00C0400F" w:rsidRPr="00260D54" w:rsidRDefault="00C0400F" w:rsidP="002B2580">
            <w:pPr>
              <w:rPr>
                <w:rFonts w:ascii="Arial" w:hAnsi="Arial" w:cs="Arial"/>
                <w:sz w:val="20"/>
              </w:rPr>
            </w:pPr>
            <w:r w:rsidRPr="00260D54">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3DC82F08" w14:textId="77777777" w:rsidR="00C0400F" w:rsidRPr="00260D54" w:rsidRDefault="00C0400F" w:rsidP="002B2580">
            <w:pPr>
              <w:jc w:val="right"/>
              <w:rPr>
                <w:rFonts w:ascii="Arial" w:hAnsi="Arial" w:cs="Arial"/>
                <w:b/>
                <w:bCs/>
                <w:sz w:val="20"/>
              </w:rPr>
            </w:pPr>
          </w:p>
        </w:tc>
      </w:tr>
      <w:tr w:rsidR="00C0400F" w:rsidRPr="00260D54" w14:paraId="7A3A4375"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FC6D845" w14:textId="77777777" w:rsidR="00C0400F" w:rsidRPr="00260D54" w:rsidRDefault="00C0400F" w:rsidP="002B2580">
            <w:pPr>
              <w:jc w:val="right"/>
              <w:rPr>
                <w:rFonts w:ascii="Arial" w:hAnsi="Arial" w:cs="Arial"/>
                <w:b/>
                <w:bCs/>
                <w:sz w:val="20"/>
              </w:rPr>
            </w:pPr>
          </w:p>
        </w:tc>
        <w:tc>
          <w:tcPr>
            <w:tcW w:w="869" w:type="dxa"/>
            <w:tcBorders>
              <w:top w:val="nil"/>
              <w:left w:val="nil"/>
              <w:bottom w:val="nil"/>
              <w:right w:val="nil"/>
            </w:tcBorders>
            <w:shd w:val="clear" w:color="auto" w:fill="auto"/>
            <w:noWrap/>
            <w:vAlign w:val="bottom"/>
            <w:hideMark/>
          </w:tcPr>
          <w:p w14:paraId="6A63AB73"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CB5598F"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24398351"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4D6F6F06"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470326A6"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5EEE969A"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02148C28"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695197D2" w14:textId="77777777" w:rsidR="00C0400F" w:rsidRPr="00260D54" w:rsidRDefault="00C0400F" w:rsidP="002B2580">
            <w:pPr>
              <w:rPr>
                <w:sz w:val="20"/>
              </w:rPr>
            </w:pPr>
          </w:p>
        </w:tc>
      </w:tr>
      <w:tr w:rsidR="00C0400F" w:rsidRPr="00260D54" w14:paraId="012C554B"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283ACD20" w14:textId="77777777" w:rsidR="00C0400F" w:rsidRPr="00260D54" w:rsidRDefault="00C0400F" w:rsidP="002B2580">
            <w:pPr>
              <w:rPr>
                <w:sz w:val="20"/>
              </w:rPr>
            </w:pPr>
          </w:p>
        </w:tc>
        <w:tc>
          <w:tcPr>
            <w:tcW w:w="869" w:type="dxa"/>
            <w:tcBorders>
              <w:top w:val="nil"/>
              <w:left w:val="nil"/>
              <w:bottom w:val="nil"/>
              <w:right w:val="nil"/>
            </w:tcBorders>
            <w:shd w:val="clear" w:color="auto" w:fill="auto"/>
            <w:noWrap/>
            <w:vAlign w:val="bottom"/>
            <w:hideMark/>
          </w:tcPr>
          <w:p w14:paraId="72DC1492"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00E1DFA"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38A0B9E4"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090830E8"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1A48E390"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794ED663"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60839451"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32DDC71C" w14:textId="77777777" w:rsidR="00C0400F" w:rsidRPr="00260D54" w:rsidRDefault="00C0400F" w:rsidP="002B2580">
            <w:pPr>
              <w:rPr>
                <w:sz w:val="20"/>
              </w:rPr>
            </w:pPr>
          </w:p>
        </w:tc>
      </w:tr>
      <w:tr w:rsidR="00C0400F" w:rsidRPr="00260D54" w14:paraId="036D47A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1CD0C2BD" w14:textId="77777777" w:rsidR="00C0400F" w:rsidRPr="00260D54" w:rsidRDefault="00C0400F" w:rsidP="002B2580">
            <w:pPr>
              <w:rPr>
                <w:sz w:val="20"/>
              </w:rPr>
            </w:pPr>
          </w:p>
        </w:tc>
        <w:tc>
          <w:tcPr>
            <w:tcW w:w="869" w:type="dxa"/>
            <w:tcBorders>
              <w:top w:val="nil"/>
              <w:left w:val="nil"/>
              <w:bottom w:val="nil"/>
              <w:right w:val="nil"/>
            </w:tcBorders>
            <w:shd w:val="clear" w:color="auto" w:fill="auto"/>
            <w:noWrap/>
            <w:vAlign w:val="bottom"/>
            <w:hideMark/>
          </w:tcPr>
          <w:p w14:paraId="0FCB91C0"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FA31D80"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7FAF6FCE"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08613228"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13CDCB3A"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58FA275E"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0FC51CF0"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17F3EA39" w14:textId="77777777" w:rsidR="00C0400F" w:rsidRPr="00260D54" w:rsidRDefault="00C0400F" w:rsidP="002B2580">
            <w:pPr>
              <w:rPr>
                <w:sz w:val="20"/>
              </w:rPr>
            </w:pPr>
          </w:p>
        </w:tc>
      </w:tr>
      <w:tr w:rsidR="00C0400F" w:rsidRPr="00260D54" w14:paraId="2615618D"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2638FD1" w14:textId="77777777" w:rsidR="00C0400F" w:rsidRPr="00260D54" w:rsidRDefault="00C0400F" w:rsidP="002B2580">
            <w:pPr>
              <w:jc w:val="center"/>
              <w:rPr>
                <w:rFonts w:ascii="Arial" w:hAnsi="Arial" w:cs="Arial"/>
                <w:b/>
                <w:bCs/>
                <w:sz w:val="20"/>
              </w:rPr>
            </w:pPr>
            <w:r w:rsidRPr="00260D54">
              <w:rPr>
                <w:rFonts w:ascii="Arial" w:hAnsi="Arial" w:cs="Arial"/>
                <w:b/>
                <w:bCs/>
                <w:sz w:val="20"/>
              </w:rPr>
              <w:lastRenderedPageBreak/>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09101D9" w14:textId="77777777" w:rsidR="00C0400F" w:rsidRPr="00260D54" w:rsidRDefault="00C0400F" w:rsidP="002B2580">
            <w:pPr>
              <w:jc w:val="center"/>
              <w:rPr>
                <w:rFonts w:ascii="Arial" w:hAnsi="Arial" w:cs="Arial"/>
                <w:b/>
                <w:bCs/>
                <w:sz w:val="20"/>
              </w:rPr>
            </w:pPr>
            <w:r w:rsidRPr="00260D54">
              <w:rPr>
                <w:rFonts w:ascii="Arial" w:hAnsi="Arial" w:cs="Arial"/>
                <w:b/>
                <w:bCs/>
                <w:sz w:val="20"/>
              </w:rPr>
              <w:t>Okopávanie štvorcov stromov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60088CC" w14:textId="77777777" w:rsidR="00C0400F" w:rsidRPr="00260D54" w:rsidRDefault="00C0400F" w:rsidP="002B2580">
            <w:pPr>
              <w:jc w:val="center"/>
              <w:rPr>
                <w:rFonts w:ascii="Arial" w:hAnsi="Arial" w:cs="Arial"/>
                <w:b/>
                <w:bCs/>
                <w:sz w:val="20"/>
              </w:rPr>
            </w:pPr>
            <w:r w:rsidRPr="00260D54">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D8CBEF7" w14:textId="77777777" w:rsidR="00C0400F" w:rsidRPr="00260D54" w:rsidRDefault="00C0400F" w:rsidP="002B2580">
            <w:pPr>
              <w:jc w:val="center"/>
              <w:rPr>
                <w:rFonts w:ascii="Arial" w:hAnsi="Arial" w:cs="Arial"/>
                <w:b/>
                <w:bCs/>
                <w:sz w:val="20"/>
              </w:rPr>
            </w:pPr>
            <w:r w:rsidRPr="00260D54">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B87072A" w14:textId="77777777" w:rsidR="00C0400F" w:rsidRPr="00260D54" w:rsidRDefault="00C0400F" w:rsidP="002B2580">
            <w:pPr>
              <w:jc w:val="center"/>
              <w:rPr>
                <w:rFonts w:ascii="Arial" w:hAnsi="Arial" w:cs="Arial"/>
                <w:b/>
                <w:bCs/>
                <w:sz w:val="20"/>
              </w:rPr>
            </w:pPr>
            <w:r w:rsidRPr="00260D54">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62A8C6F" w14:textId="77777777" w:rsidR="00C0400F" w:rsidRPr="00260D54" w:rsidRDefault="00C0400F" w:rsidP="002B2580">
            <w:pPr>
              <w:jc w:val="center"/>
              <w:rPr>
                <w:rFonts w:ascii="Arial" w:hAnsi="Arial" w:cs="Arial"/>
                <w:b/>
                <w:bCs/>
                <w:sz w:val="20"/>
              </w:rPr>
            </w:pPr>
            <w:r w:rsidRPr="00260D54">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495A3E50" w14:textId="77777777" w:rsidR="00C0400F" w:rsidRPr="00260D54" w:rsidRDefault="00C0400F" w:rsidP="002B2580">
            <w:pPr>
              <w:jc w:val="center"/>
              <w:rPr>
                <w:rFonts w:ascii="Arial" w:hAnsi="Arial" w:cs="Arial"/>
                <w:b/>
                <w:bCs/>
                <w:sz w:val="20"/>
              </w:rPr>
            </w:pPr>
            <w:r w:rsidRPr="00260D54">
              <w:rPr>
                <w:rFonts w:ascii="Arial" w:hAnsi="Arial" w:cs="Arial"/>
                <w:b/>
                <w:bCs/>
                <w:sz w:val="20"/>
              </w:rPr>
              <w:t>obrat</w:t>
            </w:r>
          </w:p>
        </w:tc>
      </w:tr>
      <w:tr w:rsidR="00C0400F" w:rsidRPr="00260D54" w14:paraId="16F8115F"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D4C1393" w14:textId="77777777" w:rsidR="00C0400F" w:rsidRPr="00260D54" w:rsidRDefault="00C0400F"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A97AE78" w14:textId="77777777" w:rsidR="00C0400F" w:rsidRPr="00260D54" w:rsidRDefault="00C0400F"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780CF0AE" w14:textId="77777777" w:rsidR="00C0400F" w:rsidRPr="00260D54" w:rsidRDefault="00C0400F"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237A412B" w14:textId="77777777" w:rsidR="00C0400F" w:rsidRPr="00260D54" w:rsidRDefault="00C0400F"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2422CF23" w14:textId="77777777" w:rsidR="00C0400F" w:rsidRPr="00260D54" w:rsidRDefault="00C0400F"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66713440" w14:textId="77777777" w:rsidR="00C0400F" w:rsidRPr="00260D54" w:rsidRDefault="00C0400F"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1FEE607B" w14:textId="77777777" w:rsidR="00C0400F" w:rsidRPr="00260D54" w:rsidRDefault="00C0400F" w:rsidP="002B2580">
            <w:pPr>
              <w:rPr>
                <w:rFonts w:ascii="Arial" w:hAnsi="Arial" w:cs="Arial"/>
                <w:b/>
                <w:bCs/>
                <w:sz w:val="20"/>
              </w:rPr>
            </w:pPr>
          </w:p>
        </w:tc>
      </w:tr>
      <w:tr w:rsidR="00C0400F" w:rsidRPr="00260D54" w14:paraId="5F7E6CA4"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F3650"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single" w:sz="8" w:space="0" w:color="auto"/>
              <w:left w:val="nil"/>
              <w:bottom w:val="single" w:sz="4" w:space="0" w:color="auto"/>
              <w:right w:val="single" w:sz="4" w:space="0" w:color="auto"/>
            </w:tcBorders>
            <w:shd w:val="clear" w:color="000000" w:fill="92D050"/>
            <w:noWrap/>
            <w:vAlign w:val="center"/>
            <w:hideMark/>
          </w:tcPr>
          <w:p w14:paraId="53937BDE" w14:textId="77777777" w:rsidR="00C0400F" w:rsidRPr="00260D54" w:rsidRDefault="00C0400F" w:rsidP="002B2580">
            <w:pPr>
              <w:jc w:val="center"/>
              <w:rPr>
                <w:rFonts w:ascii="Arial" w:hAnsi="Arial" w:cs="Arial"/>
                <w:sz w:val="20"/>
              </w:rPr>
            </w:pPr>
            <w:r w:rsidRPr="00260D54">
              <w:rPr>
                <w:rFonts w:ascii="Arial" w:hAnsi="Arial" w:cs="Arial"/>
                <w:sz w:val="20"/>
              </w:rPr>
              <w:t>z/01/40</w:t>
            </w:r>
          </w:p>
        </w:tc>
        <w:tc>
          <w:tcPr>
            <w:tcW w:w="1419" w:type="dxa"/>
            <w:tcBorders>
              <w:top w:val="single" w:sz="8" w:space="0" w:color="auto"/>
              <w:left w:val="nil"/>
              <w:bottom w:val="single" w:sz="4" w:space="0" w:color="auto"/>
              <w:right w:val="single" w:sz="4" w:space="0" w:color="auto"/>
            </w:tcBorders>
            <w:shd w:val="clear" w:color="auto" w:fill="auto"/>
            <w:noWrap/>
            <w:vAlign w:val="center"/>
            <w:hideMark/>
          </w:tcPr>
          <w:p w14:paraId="5C03E790"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single" w:sz="8" w:space="0" w:color="auto"/>
              <w:left w:val="nil"/>
              <w:bottom w:val="single" w:sz="4" w:space="0" w:color="auto"/>
              <w:right w:val="single" w:sz="4" w:space="0" w:color="auto"/>
            </w:tcBorders>
            <w:shd w:val="clear" w:color="auto" w:fill="auto"/>
            <w:noWrap/>
            <w:vAlign w:val="bottom"/>
            <w:hideMark/>
          </w:tcPr>
          <w:p w14:paraId="1CD75914" w14:textId="77777777" w:rsidR="00C0400F" w:rsidRPr="00260D54" w:rsidRDefault="00C0400F" w:rsidP="002B2580">
            <w:pPr>
              <w:rPr>
                <w:rFonts w:ascii="Arial" w:hAnsi="Arial" w:cs="Arial"/>
                <w:sz w:val="20"/>
              </w:rPr>
            </w:pPr>
            <w:r w:rsidRPr="00260D54">
              <w:rPr>
                <w:rFonts w:ascii="Arial" w:hAnsi="Arial" w:cs="Arial"/>
                <w:sz w:val="20"/>
              </w:rPr>
              <w:t>okopanie štvorcov stromov</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0C811EF9"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508DED9B" w14:textId="77777777" w:rsidR="00C0400F" w:rsidRPr="00260D54" w:rsidRDefault="00C0400F" w:rsidP="002B2580">
            <w:pPr>
              <w:jc w:val="right"/>
              <w:rPr>
                <w:rFonts w:ascii="Arial" w:hAnsi="Arial" w:cs="Arial"/>
                <w:sz w:val="20"/>
              </w:rPr>
            </w:pPr>
            <w:r w:rsidRPr="00260D54">
              <w:rPr>
                <w:rFonts w:ascii="Arial" w:hAnsi="Arial" w:cs="Arial"/>
                <w:sz w:val="20"/>
              </w:rPr>
              <w:t>1 961</w:t>
            </w:r>
          </w:p>
        </w:tc>
        <w:tc>
          <w:tcPr>
            <w:tcW w:w="1000" w:type="dxa"/>
            <w:tcBorders>
              <w:top w:val="single" w:sz="8" w:space="0" w:color="auto"/>
              <w:left w:val="nil"/>
              <w:bottom w:val="single" w:sz="4" w:space="0" w:color="auto"/>
              <w:right w:val="single" w:sz="4" w:space="0" w:color="auto"/>
            </w:tcBorders>
            <w:shd w:val="clear" w:color="000000" w:fill="FFFF00"/>
            <w:noWrap/>
            <w:vAlign w:val="bottom"/>
            <w:hideMark/>
          </w:tcPr>
          <w:p w14:paraId="6FE12128" w14:textId="77777777" w:rsidR="00C0400F" w:rsidRPr="00260D54" w:rsidRDefault="00C0400F" w:rsidP="002B2580">
            <w:pPr>
              <w:jc w:val="right"/>
              <w:rPr>
                <w:rFonts w:ascii="Arial" w:hAnsi="Arial" w:cs="Arial"/>
                <w:sz w:val="20"/>
              </w:rPr>
            </w:pP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2AC1F12C"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6D4DDF5A" w14:textId="77777777" w:rsidR="00C0400F" w:rsidRPr="00260D54" w:rsidRDefault="00C0400F" w:rsidP="002B2580">
            <w:pPr>
              <w:jc w:val="right"/>
              <w:rPr>
                <w:rFonts w:ascii="Arial" w:hAnsi="Arial" w:cs="Arial"/>
                <w:sz w:val="20"/>
              </w:rPr>
            </w:pPr>
          </w:p>
        </w:tc>
      </w:tr>
      <w:tr w:rsidR="00C0400F" w:rsidRPr="00260D54" w14:paraId="661AC8D7" w14:textId="77777777" w:rsidTr="002B2580">
        <w:trPr>
          <w:trHeight w:val="315"/>
          <w:jc w:val="center"/>
        </w:trPr>
        <w:tc>
          <w:tcPr>
            <w:tcW w:w="1000" w:type="dxa"/>
            <w:tcBorders>
              <w:top w:val="nil"/>
              <w:left w:val="nil"/>
              <w:bottom w:val="nil"/>
              <w:right w:val="nil"/>
            </w:tcBorders>
            <w:shd w:val="clear" w:color="auto" w:fill="auto"/>
            <w:noWrap/>
            <w:vAlign w:val="bottom"/>
            <w:hideMark/>
          </w:tcPr>
          <w:p w14:paraId="101AAD9E" w14:textId="77777777" w:rsidR="00C0400F" w:rsidRPr="00260D54" w:rsidRDefault="00C0400F" w:rsidP="002B2580">
            <w:pPr>
              <w:jc w:val="right"/>
              <w:rPr>
                <w:rFonts w:ascii="Arial" w:hAnsi="Arial" w:cs="Arial"/>
                <w:sz w:val="20"/>
              </w:rPr>
            </w:pPr>
          </w:p>
        </w:tc>
        <w:tc>
          <w:tcPr>
            <w:tcW w:w="869" w:type="dxa"/>
            <w:tcBorders>
              <w:top w:val="nil"/>
              <w:left w:val="nil"/>
              <w:bottom w:val="nil"/>
              <w:right w:val="nil"/>
            </w:tcBorders>
            <w:shd w:val="clear" w:color="auto" w:fill="auto"/>
            <w:noWrap/>
            <w:vAlign w:val="bottom"/>
            <w:hideMark/>
          </w:tcPr>
          <w:p w14:paraId="6A83384C"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4713BAC3"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5AF0AE0B"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5E51C8B7"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028E03D4" w14:textId="77777777" w:rsidR="00C0400F" w:rsidRPr="00260D54" w:rsidRDefault="00C0400F" w:rsidP="002B2580">
            <w:pPr>
              <w:jc w:val="right"/>
              <w:rPr>
                <w:rFonts w:ascii="Arial" w:hAnsi="Arial" w:cs="Arial"/>
                <w:b/>
                <w:bCs/>
                <w:sz w:val="20"/>
              </w:rPr>
            </w:pPr>
            <w:r w:rsidRPr="00260D54">
              <w:rPr>
                <w:rFonts w:ascii="Arial" w:hAnsi="Arial" w:cs="Arial"/>
                <w:b/>
                <w:bCs/>
                <w:sz w:val="20"/>
              </w:rPr>
              <w:t>1 961</w:t>
            </w:r>
          </w:p>
        </w:tc>
        <w:tc>
          <w:tcPr>
            <w:tcW w:w="1000" w:type="dxa"/>
            <w:tcBorders>
              <w:top w:val="nil"/>
              <w:left w:val="nil"/>
              <w:bottom w:val="nil"/>
              <w:right w:val="nil"/>
            </w:tcBorders>
            <w:shd w:val="clear" w:color="auto" w:fill="auto"/>
            <w:noWrap/>
            <w:vAlign w:val="bottom"/>
            <w:hideMark/>
          </w:tcPr>
          <w:p w14:paraId="1D358C59" w14:textId="77777777" w:rsidR="00C0400F" w:rsidRPr="00260D54" w:rsidRDefault="00C0400F"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2A55EBE2" w14:textId="77777777" w:rsidR="00C0400F" w:rsidRPr="00260D54" w:rsidRDefault="00C0400F" w:rsidP="002B2580">
            <w:pPr>
              <w:rPr>
                <w:rFonts w:ascii="Arial" w:hAnsi="Arial" w:cs="Arial"/>
                <w:sz w:val="20"/>
              </w:rPr>
            </w:pPr>
            <w:r w:rsidRPr="00260D54">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A6A6A6"/>
            <w:noWrap/>
            <w:vAlign w:val="bottom"/>
          </w:tcPr>
          <w:p w14:paraId="3D46F466" w14:textId="77777777" w:rsidR="00C0400F" w:rsidRPr="00260D54" w:rsidRDefault="00C0400F" w:rsidP="002B2580">
            <w:pPr>
              <w:jc w:val="right"/>
              <w:rPr>
                <w:rFonts w:ascii="Arial" w:hAnsi="Arial" w:cs="Arial"/>
                <w:b/>
                <w:bCs/>
                <w:sz w:val="20"/>
              </w:rPr>
            </w:pPr>
          </w:p>
        </w:tc>
      </w:tr>
    </w:tbl>
    <w:p w14:paraId="2C97CD81" w14:textId="77777777" w:rsidR="00C0400F" w:rsidRDefault="00C0400F" w:rsidP="00C0400F">
      <w:pPr>
        <w:pStyle w:val="F6-MenoFunkcia"/>
        <w:ind w:left="0"/>
        <w:rPr>
          <w:szCs w:val="24"/>
        </w:rPr>
      </w:pPr>
    </w:p>
    <w:p w14:paraId="56B388D5" w14:textId="77777777" w:rsidR="00C0400F" w:rsidRDefault="00C0400F" w:rsidP="00C0400F">
      <w:pPr>
        <w:pStyle w:val="F6-MenoFunkcia"/>
        <w:ind w:left="0"/>
        <w:rPr>
          <w:szCs w:val="24"/>
        </w:rPr>
      </w:pPr>
    </w:p>
    <w:tbl>
      <w:tblPr>
        <w:tblW w:w="14680" w:type="dxa"/>
        <w:tblInd w:w="80" w:type="dxa"/>
        <w:tblCellMar>
          <w:left w:w="70" w:type="dxa"/>
          <w:right w:w="70" w:type="dxa"/>
        </w:tblCellMar>
        <w:tblLook w:val="04A0" w:firstRow="1" w:lastRow="0" w:firstColumn="1" w:lastColumn="0" w:noHBand="0" w:noVBand="1"/>
      </w:tblPr>
      <w:tblGrid>
        <w:gridCol w:w="5942"/>
        <w:gridCol w:w="3419"/>
        <w:gridCol w:w="1479"/>
        <w:gridCol w:w="963"/>
        <w:gridCol w:w="1560"/>
        <w:gridCol w:w="1340"/>
      </w:tblGrid>
      <w:tr w:rsidR="00C0400F" w:rsidRPr="00B46B2F" w14:paraId="48332EDA" w14:textId="77777777" w:rsidTr="002B2580">
        <w:trPr>
          <w:trHeight w:val="300"/>
        </w:trPr>
        <w:tc>
          <w:tcPr>
            <w:tcW w:w="5942" w:type="dxa"/>
            <w:tcBorders>
              <w:top w:val="single" w:sz="8" w:space="0" w:color="auto"/>
              <w:left w:val="single" w:sz="8" w:space="0" w:color="auto"/>
              <w:bottom w:val="single" w:sz="8" w:space="0" w:color="auto"/>
              <w:right w:val="nil"/>
            </w:tcBorders>
            <w:shd w:val="clear" w:color="000000" w:fill="C0C0C0"/>
            <w:vAlign w:val="center"/>
            <w:hideMark/>
          </w:tcPr>
          <w:p w14:paraId="40952B58"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Zalievanie zelene</w:t>
            </w:r>
          </w:p>
        </w:tc>
        <w:tc>
          <w:tcPr>
            <w:tcW w:w="3419" w:type="dxa"/>
            <w:tcBorders>
              <w:top w:val="single" w:sz="8" w:space="0" w:color="auto"/>
              <w:left w:val="nil"/>
              <w:bottom w:val="single" w:sz="8" w:space="0" w:color="auto"/>
              <w:right w:val="nil"/>
            </w:tcBorders>
            <w:shd w:val="clear" w:color="000000" w:fill="C0C0C0"/>
            <w:vAlign w:val="center"/>
            <w:hideMark/>
          </w:tcPr>
          <w:p w14:paraId="35ACB240"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479"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D3F0E94"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Objem za celé obdobie</w:t>
            </w:r>
          </w:p>
        </w:tc>
        <w:tc>
          <w:tcPr>
            <w:tcW w:w="940" w:type="dxa"/>
            <w:vMerge w:val="restart"/>
            <w:tcBorders>
              <w:top w:val="single" w:sz="4" w:space="0" w:color="auto"/>
              <w:left w:val="nil"/>
              <w:bottom w:val="single" w:sz="4" w:space="0" w:color="auto"/>
              <w:right w:val="single" w:sz="4" w:space="0" w:color="auto"/>
            </w:tcBorders>
            <w:shd w:val="clear" w:color="000000" w:fill="C0C0C0"/>
            <w:vAlign w:val="center"/>
            <w:hideMark/>
          </w:tcPr>
          <w:p w14:paraId="371F08A0"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Merná jednotka</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3C9AB931" w14:textId="77777777" w:rsidR="00C0400F" w:rsidRPr="00B46B2F" w:rsidRDefault="00C0400F" w:rsidP="002B2580">
            <w:pPr>
              <w:jc w:val="center"/>
              <w:rPr>
                <w:rFonts w:ascii="Arial CE" w:hAnsi="Arial CE" w:cs="Arial CE"/>
                <w:b/>
                <w:bCs/>
                <w:sz w:val="18"/>
                <w:szCs w:val="18"/>
              </w:rPr>
            </w:pPr>
            <w:r w:rsidRPr="00B46B2F">
              <w:rPr>
                <w:rFonts w:ascii="Arial CE" w:hAnsi="Arial CE" w:cs="Arial CE"/>
                <w:b/>
                <w:bCs/>
                <w:sz w:val="18"/>
                <w:szCs w:val="18"/>
              </w:rPr>
              <w:t>Jednotková cena</w:t>
            </w:r>
            <w:r w:rsidRPr="00B46B2F">
              <w:rPr>
                <w:rFonts w:ascii="Arial CE" w:hAnsi="Arial CE" w:cs="Arial CE"/>
                <w:b/>
                <w:bCs/>
                <w:sz w:val="18"/>
                <w:szCs w:val="18"/>
              </w:rPr>
              <w:br/>
              <w:t>( EUR bez DPH ) za ks/m</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16BF6931" w14:textId="77777777" w:rsidR="00C0400F" w:rsidRPr="00B46B2F" w:rsidRDefault="00C0400F" w:rsidP="002B2580">
            <w:pPr>
              <w:jc w:val="center"/>
              <w:rPr>
                <w:rFonts w:ascii="Arial CE" w:hAnsi="Arial CE" w:cs="Arial CE"/>
                <w:b/>
                <w:bCs/>
                <w:sz w:val="18"/>
                <w:szCs w:val="18"/>
              </w:rPr>
            </w:pPr>
            <w:r w:rsidRPr="00B46B2F">
              <w:rPr>
                <w:rFonts w:ascii="Arial CE" w:hAnsi="Arial CE" w:cs="Arial CE"/>
                <w:b/>
                <w:bCs/>
                <w:sz w:val="18"/>
                <w:szCs w:val="18"/>
              </w:rPr>
              <w:t>Obrat( EUR bez DPH )</w:t>
            </w:r>
          </w:p>
        </w:tc>
      </w:tr>
      <w:tr w:rsidR="00C0400F" w:rsidRPr="00B46B2F" w14:paraId="0FA0F0EF" w14:textId="77777777" w:rsidTr="002B2580">
        <w:trPr>
          <w:trHeight w:val="300"/>
        </w:trPr>
        <w:tc>
          <w:tcPr>
            <w:tcW w:w="5942" w:type="dxa"/>
            <w:tcBorders>
              <w:top w:val="nil"/>
              <w:left w:val="single" w:sz="8" w:space="0" w:color="auto"/>
              <w:bottom w:val="single" w:sz="4" w:space="0" w:color="auto"/>
              <w:right w:val="single" w:sz="8" w:space="0" w:color="auto"/>
            </w:tcBorders>
            <w:shd w:val="clear" w:color="000000" w:fill="C0C0C0"/>
            <w:vAlign w:val="center"/>
            <w:hideMark/>
          </w:tcPr>
          <w:p w14:paraId="6E9947EB"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apríl, máj, jún, september, október</w:t>
            </w:r>
          </w:p>
        </w:tc>
        <w:tc>
          <w:tcPr>
            <w:tcW w:w="3419" w:type="dxa"/>
            <w:tcBorders>
              <w:top w:val="nil"/>
              <w:left w:val="nil"/>
              <w:bottom w:val="single" w:sz="4" w:space="0" w:color="auto"/>
              <w:right w:val="nil"/>
            </w:tcBorders>
            <w:shd w:val="clear" w:color="000000" w:fill="C0C0C0"/>
            <w:noWrap/>
            <w:vAlign w:val="center"/>
            <w:hideMark/>
          </w:tcPr>
          <w:p w14:paraId="096903B3"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júl, august</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14:paraId="1CBFB149" w14:textId="77777777" w:rsidR="00C0400F" w:rsidRPr="00B46B2F" w:rsidRDefault="00C0400F" w:rsidP="002B2580">
            <w:pPr>
              <w:rPr>
                <w:rFonts w:ascii="Arial CE" w:hAnsi="Arial CE" w:cs="Arial CE"/>
                <w:b/>
                <w:bCs/>
                <w:sz w:val="20"/>
              </w:rPr>
            </w:pPr>
          </w:p>
        </w:tc>
        <w:tc>
          <w:tcPr>
            <w:tcW w:w="940" w:type="dxa"/>
            <w:vMerge/>
            <w:tcBorders>
              <w:top w:val="single" w:sz="4" w:space="0" w:color="auto"/>
              <w:left w:val="nil"/>
              <w:bottom w:val="single" w:sz="4" w:space="0" w:color="auto"/>
              <w:right w:val="single" w:sz="4" w:space="0" w:color="auto"/>
            </w:tcBorders>
            <w:vAlign w:val="center"/>
            <w:hideMark/>
          </w:tcPr>
          <w:p w14:paraId="01010D66" w14:textId="77777777" w:rsidR="00C0400F" w:rsidRPr="00B46B2F" w:rsidRDefault="00C0400F" w:rsidP="002B2580">
            <w:pPr>
              <w:rPr>
                <w:rFonts w:ascii="Arial CE" w:hAnsi="Arial CE" w:cs="Arial CE"/>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6BA74C" w14:textId="77777777" w:rsidR="00C0400F" w:rsidRPr="00B46B2F" w:rsidRDefault="00C0400F" w:rsidP="002B2580">
            <w:pPr>
              <w:rPr>
                <w:rFonts w:ascii="Arial CE" w:hAnsi="Arial CE" w:cs="Arial CE"/>
                <w:b/>
                <w:bCs/>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5CFDCCA6" w14:textId="77777777" w:rsidR="00C0400F" w:rsidRPr="00B46B2F" w:rsidRDefault="00C0400F" w:rsidP="002B2580">
            <w:pPr>
              <w:rPr>
                <w:rFonts w:ascii="Arial CE" w:hAnsi="Arial CE" w:cs="Arial CE"/>
                <w:b/>
                <w:bCs/>
                <w:sz w:val="18"/>
                <w:szCs w:val="18"/>
              </w:rPr>
            </w:pPr>
          </w:p>
        </w:tc>
      </w:tr>
      <w:tr w:rsidR="00C0400F" w:rsidRPr="00B46B2F" w14:paraId="13AB4546" w14:textId="77777777" w:rsidTr="002B2580">
        <w:trPr>
          <w:trHeight w:val="300"/>
        </w:trPr>
        <w:tc>
          <w:tcPr>
            <w:tcW w:w="5942" w:type="dxa"/>
            <w:tcBorders>
              <w:top w:val="nil"/>
              <w:left w:val="single" w:sz="8" w:space="0" w:color="auto"/>
              <w:bottom w:val="single" w:sz="8" w:space="0" w:color="auto"/>
              <w:right w:val="single" w:sz="8" w:space="0" w:color="auto"/>
            </w:tcBorders>
            <w:shd w:val="clear" w:color="000000" w:fill="C0C0C0"/>
            <w:noWrap/>
            <w:vAlign w:val="center"/>
            <w:hideMark/>
          </w:tcPr>
          <w:p w14:paraId="2C47BCEB" w14:textId="77777777" w:rsidR="00C0400F" w:rsidRPr="00B46B2F" w:rsidRDefault="00C0400F" w:rsidP="002B2580">
            <w:pPr>
              <w:jc w:val="center"/>
              <w:rPr>
                <w:rFonts w:ascii="Arial CE" w:hAnsi="Arial CE" w:cs="Arial CE"/>
                <w:b/>
                <w:bCs/>
                <w:i/>
                <w:iCs/>
                <w:sz w:val="18"/>
                <w:szCs w:val="18"/>
              </w:rPr>
            </w:pPr>
            <w:r w:rsidRPr="00B46B2F">
              <w:rPr>
                <w:rFonts w:ascii="Arial CE" w:hAnsi="Arial CE" w:cs="Arial CE"/>
                <w:b/>
                <w:bCs/>
                <w:i/>
                <w:iCs/>
                <w:sz w:val="18"/>
                <w:szCs w:val="18"/>
              </w:rPr>
              <w:t>2x týždenne (pondelok a piatok)</w:t>
            </w:r>
          </w:p>
        </w:tc>
        <w:tc>
          <w:tcPr>
            <w:tcW w:w="3419" w:type="dxa"/>
            <w:tcBorders>
              <w:top w:val="nil"/>
              <w:left w:val="nil"/>
              <w:bottom w:val="single" w:sz="8" w:space="0" w:color="auto"/>
              <w:right w:val="nil"/>
            </w:tcBorders>
            <w:shd w:val="clear" w:color="000000" w:fill="C0C0C0"/>
            <w:noWrap/>
            <w:vAlign w:val="center"/>
            <w:hideMark/>
          </w:tcPr>
          <w:p w14:paraId="572750C5" w14:textId="77777777" w:rsidR="00C0400F" w:rsidRPr="00B46B2F" w:rsidRDefault="00C0400F" w:rsidP="002B2580">
            <w:pPr>
              <w:rPr>
                <w:rFonts w:ascii="Arial CE" w:hAnsi="Arial CE" w:cs="Arial CE"/>
                <w:b/>
                <w:bCs/>
                <w:i/>
                <w:iCs/>
                <w:sz w:val="18"/>
                <w:szCs w:val="18"/>
              </w:rPr>
            </w:pPr>
            <w:r w:rsidRPr="00B46B2F">
              <w:rPr>
                <w:rFonts w:ascii="Arial CE" w:hAnsi="Arial CE" w:cs="Arial CE"/>
                <w:b/>
                <w:bCs/>
                <w:i/>
                <w:iCs/>
                <w:sz w:val="18"/>
                <w:szCs w:val="18"/>
              </w:rPr>
              <w:t>3x za týždeň (pondelok, streda, piatok)</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14:paraId="1A5287C2" w14:textId="77777777" w:rsidR="00C0400F" w:rsidRPr="00B46B2F" w:rsidRDefault="00C0400F" w:rsidP="002B2580">
            <w:pPr>
              <w:rPr>
                <w:rFonts w:ascii="Arial CE" w:hAnsi="Arial CE" w:cs="Arial CE"/>
                <w:b/>
                <w:bCs/>
                <w:sz w:val="20"/>
              </w:rPr>
            </w:pPr>
          </w:p>
        </w:tc>
        <w:tc>
          <w:tcPr>
            <w:tcW w:w="940" w:type="dxa"/>
            <w:vMerge/>
            <w:tcBorders>
              <w:top w:val="single" w:sz="4" w:space="0" w:color="auto"/>
              <w:left w:val="nil"/>
              <w:bottom w:val="single" w:sz="4" w:space="0" w:color="auto"/>
              <w:right w:val="single" w:sz="4" w:space="0" w:color="auto"/>
            </w:tcBorders>
            <w:vAlign w:val="center"/>
            <w:hideMark/>
          </w:tcPr>
          <w:p w14:paraId="6B2EF06B" w14:textId="77777777" w:rsidR="00C0400F" w:rsidRPr="00B46B2F" w:rsidRDefault="00C0400F" w:rsidP="002B2580">
            <w:pPr>
              <w:rPr>
                <w:rFonts w:ascii="Arial CE" w:hAnsi="Arial CE" w:cs="Arial CE"/>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2CA3C00" w14:textId="77777777" w:rsidR="00C0400F" w:rsidRPr="00B46B2F" w:rsidRDefault="00C0400F" w:rsidP="002B2580">
            <w:pPr>
              <w:rPr>
                <w:rFonts w:ascii="Arial CE" w:hAnsi="Arial CE" w:cs="Arial CE"/>
                <w:b/>
                <w:bCs/>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236C7AAF" w14:textId="77777777" w:rsidR="00C0400F" w:rsidRPr="00B46B2F" w:rsidRDefault="00C0400F" w:rsidP="002B2580">
            <w:pPr>
              <w:rPr>
                <w:rFonts w:ascii="Arial CE" w:hAnsi="Arial CE" w:cs="Arial CE"/>
                <w:b/>
                <w:bCs/>
                <w:sz w:val="18"/>
                <w:szCs w:val="18"/>
              </w:rPr>
            </w:pPr>
          </w:p>
        </w:tc>
      </w:tr>
      <w:tr w:rsidR="00C0400F" w:rsidRPr="00B46B2F" w14:paraId="5AE8DC82"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C8D53A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Štefanovičova - stromy (ks)</w:t>
            </w:r>
          </w:p>
        </w:tc>
        <w:tc>
          <w:tcPr>
            <w:tcW w:w="3419" w:type="dxa"/>
            <w:tcBorders>
              <w:top w:val="nil"/>
              <w:left w:val="nil"/>
              <w:bottom w:val="single" w:sz="4" w:space="0" w:color="auto"/>
              <w:right w:val="single" w:sz="4" w:space="0" w:color="auto"/>
            </w:tcBorders>
            <w:shd w:val="clear" w:color="auto" w:fill="auto"/>
            <w:noWrap/>
            <w:vAlign w:val="bottom"/>
            <w:hideMark/>
          </w:tcPr>
          <w:p w14:paraId="44CF744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9</w:t>
            </w:r>
          </w:p>
        </w:tc>
        <w:tc>
          <w:tcPr>
            <w:tcW w:w="1479" w:type="dxa"/>
            <w:tcBorders>
              <w:top w:val="nil"/>
              <w:left w:val="nil"/>
              <w:bottom w:val="single" w:sz="4" w:space="0" w:color="auto"/>
              <w:right w:val="single" w:sz="4" w:space="0" w:color="auto"/>
            </w:tcBorders>
            <w:shd w:val="clear" w:color="auto" w:fill="auto"/>
            <w:noWrap/>
            <w:vAlign w:val="bottom"/>
            <w:hideMark/>
          </w:tcPr>
          <w:p w14:paraId="65AD9C1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27,45</w:t>
            </w:r>
          </w:p>
        </w:tc>
        <w:tc>
          <w:tcPr>
            <w:tcW w:w="940" w:type="dxa"/>
            <w:tcBorders>
              <w:top w:val="nil"/>
              <w:left w:val="nil"/>
              <w:bottom w:val="single" w:sz="4" w:space="0" w:color="auto"/>
              <w:right w:val="single" w:sz="4" w:space="0" w:color="auto"/>
            </w:tcBorders>
            <w:shd w:val="clear" w:color="auto" w:fill="auto"/>
            <w:noWrap/>
            <w:vAlign w:val="bottom"/>
            <w:hideMark/>
          </w:tcPr>
          <w:p w14:paraId="504B053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6912D78E"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2E4499E" w14:textId="77777777" w:rsidR="00C0400F" w:rsidRPr="00B46B2F" w:rsidRDefault="00C0400F" w:rsidP="002B2580">
            <w:pPr>
              <w:jc w:val="center"/>
              <w:rPr>
                <w:rFonts w:ascii="Arial CE" w:hAnsi="Arial CE" w:cs="Arial CE"/>
                <w:sz w:val="22"/>
                <w:szCs w:val="22"/>
              </w:rPr>
            </w:pPr>
          </w:p>
        </w:tc>
      </w:tr>
      <w:tr w:rsidR="00C0400F" w:rsidRPr="00B46B2F" w14:paraId="33E36D0C"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2604437"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Šancová - stromy (ks)</w:t>
            </w:r>
          </w:p>
        </w:tc>
        <w:tc>
          <w:tcPr>
            <w:tcW w:w="3419" w:type="dxa"/>
            <w:tcBorders>
              <w:top w:val="nil"/>
              <w:left w:val="nil"/>
              <w:bottom w:val="single" w:sz="4" w:space="0" w:color="auto"/>
              <w:right w:val="single" w:sz="4" w:space="0" w:color="auto"/>
            </w:tcBorders>
            <w:shd w:val="clear" w:color="auto" w:fill="auto"/>
            <w:noWrap/>
            <w:vAlign w:val="bottom"/>
            <w:hideMark/>
          </w:tcPr>
          <w:p w14:paraId="3225B56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20</w:t>
            </w:r>
          </w:p>
        </w:tc>
        <w:tc>
          <w:tcPr>
            <w:tcW w:w="1479" w:type="dxa"/>
            <w:tcBorders>
              <w:top w:val="nil"/>
              <w:left w:val="nil"/>
              <w:bottom w:val="single" w:sz="4" w:space="0" w:color="auto"/>
              <w:right w:val="single" w:sz="4" w:space="0" w:color="auto"/>
            </w:tcBorders>
            <w:shd w:val="clear" w:color="auto" w:fill="auto"/>
            <w:noWrap/>
            <w:vAlign w:val="bottom"/>
            <w:hideMark/>
          </w:tcPr>
          <w:p w14:paraId="6BAD8FA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61</w:t>
            </w:r>
          </w:p>
        </w:tc>
        <w:tc>
          <w:tcPr>
            <w:tcW w:w="940" w:type="dxa"/>
            <w:tcBorders>
              <w:top w:val="nil"/>
              <w:left w:val="nil"/>
              <w:bottom w:val="single" w:sz="4" w:space="0" w:color="auto"/>
              <w:right w:val="single" w:sz="4" w:space="0" w:color="auto"/>
            </w:tcBorders>
            <w:shd w:val="clear" w:color="auto" w:fill="auto"/>
            <w:noWrap/>
            <w:vAlign w:val="bottom"/>
            <w:hideMark/>
          </w:tcPr>
          <w:p w14:paraId="7C6BF17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41A9A39"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B9B67A2" w14:textId="77777777" w:rsidR="00C0400F" w:rsidRPr="00B46B2F" w:rsidRDefault="00C0400F" w:rsidP="002B2580">
            <w:pPr>
              <w:jc w:val="center"/>
              <w:rPr>
                <w:rFonts w:ascii="Arial CE" w:hAnsi="Arial CE" w:cs="Arial CE"/>
                <w:sz w:val="22"/>
                <w:szCs w:val="22"/>
              </w:rPr>
            </w:pPr>
          </w:p>
        </w:tc>
      </w:tr>
      <w:tr w:rsidR="00C0400F" w:rsidRPr="00B46B2F" w14:paraId="192AFC61"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6DB2BD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SK-press 2015 -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112EBA9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113</w:t>
            </w:r>
          </w:p>
        </w:tc>
        <w:tc>
          <w:tcPr>
            <w:tcW w:w="1479" w:type="dxa"/>
            <w:tcBorders>
              <w:top w:val="nil"/>
              <w:left w:val="nil"/>
              <w:bottom w:val="single" w:sz="4" w:space="0" w:color="auto"/>
              <w:right w:val="single" w:sz="4" w:space="0" w:color="auto"/>
            </w:tcBorders>
            <w:shd w:val="clear" w:color="auto" w:fill="auto"/>
            <w:noWrap/>
            <w:vAlign w:val="bottom"/>
            <w:hideMark/>
          </w:tcPr>
          <w:p w14:paraId="48B81B2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344,65</w:t>
            </w:r>
          </w:p>
        </w:tc>
        <w:tc>
          <w:tcPr>
            <w:tcW w:w="940" w:type="dxa"/>
            <w:tcBorders>
              <w:top w:val="nil"/>
              <w:left w:val="nil"/>
              <w:bottom w:val="single" w:sz="4" w:space="0" w:color="auto"/>
              <w:right w:val="single" w:sz="4" w:space="0" w:color="auto"/>
            </w:tcBorders>
            <w:shd w:val="clear" w:color="auto" w:fill="auto"/>
            <w:noWrap/>
            <w:vAlign w:val="bottom"/>
            <w:hideMark/>
          </w:tcPr>
          <w:p w14:paraId="59F57B48"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39875F22"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9597D5C" w14:textId="77777777" w:rsidR="00C0400F" w:rsidRPr="00B46B2F" w:rsidRDefault="00C0400F" w:rsidP="002B2580">
            <w:pPr>
              <w:jc w:val="center"/>
              <w:rPr>
                <w:rFonts w:ascii="Arial CE" w:hAnsi="Arial CE" w:cs="Arial CE"/>
                <w:sz w:val="22"/>
                <w:szCs w:val="22"/>
              </w:rPr>
            </w:pPr>
          </w:p>
        </w:tc>
      </w:tr>
      <w:tr w:rsidR="00C0400F" w:rsidRPr="00B46B2F" w14:paraId="550EF1F7"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120D36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Mýtna - živý plot</w:t>
            </w:r>
          </w:p>
        </w:tc>
        <w:tc>
          <w:tcPr>
            <w:tcW w:w="3419" w:type="dxa"/>
            <w:tcBorders>
              <w:top w:val="nil"/>
              <w:left w:val="nil"/>
              <w:bottom w:val="single" w:sz="4" w:space="0" w:color="auto"/>
              <w:right w:val="single" w:sz="4" w:space="0" w:color="auto"/>
            </w:tcBorders>
            <w:shd w:val="clear" w:color="000000" w:fill="FFFFFF"/>
            <w:noWrap/>
            <w:vAlign w:val="bottom"/>
            <w:hideMark/>
          </w:tcPr>
          <w:p w14:paraId="035BF3A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100</w:t>
            </w:r>
          </w:p>
        </w:tc>
        <w:tc>
          <w:tcPr>
            <w:tcW w:w="1479" w:type="dxa"/>
            <w:tcBorders>
              <w:top w:val="nil"/>
              <w:left w:val="nil"/>
              <w:bottom w:val="single" w:sz="4" w:space="0" w:color="auto"/>
              <w:right w:val="single" w:sz="4" w:space="0" w:color="auto"/>
            </w:tcBorders>
            <w:shd w:val="clear" w:color="auto" w:fill="auto"/>
            <w:noWrap/>
            <w:vAlign w:val="bottom"/>
            <w:hideMark/>
          </w:tcPr>
          <w:p w14:paraId="799F65E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7315EC2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2B121AF1"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0A069FD" w14:textId="77777777" w:rsidR="00C0400F" w:rsidRPr="00B46B2F" w:rsidRDefault="00C0400F" w:rsidP="002B2580">
            <w:pPr>
              <w:jc w:val="center"/>
              <w:rPr>
                <w:rFonts w:ascii="Arial CE" w:hAnsi="Arial CE" w:cs="Arial CE"/>
                <w:sz w:val="22"/>
                <w:szCs w:val="22"/>
              </w:rPr>
            </w:pPr>
          </w:p>
        </w:tc>
      </w:tr>
      <w:tr w:rsidR="00C0400F" w:rsidRPr="00B46B2F" w14:paraId="14AE1B02"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9656FA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Starý most - kríky</w:t>
            </w:r>
          </w:p>
        </w:tc>
        <w:tc>
          <w:tcPr>
            <w:tcW w:w="3419" w:type="dxa"/>
            <w:tcBorders>
              <w:top w:val="nil"/>
              <w:left w:val="nil"/>
              <w:bottom w:val="single" w:sz="4" w:space="0" w:color="auto"/>
              <w:right w:val="single" w:sz="4" w:space="0" w:color="auto"/>
            </w:tcBorders>
            <w:shd w:val="clear" w:color="000000" w:fill="FFFFFF"/>
            <w:noWrap/>
            <w:vAlign w:val="bottom"/>
            <w:hideMark/>
          </w:tcPr>
          <w:p w14:paraId="0379ABE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16</w:t>
            </w:r>
          </w:p>
        </w:tc>
        <w:tc>
          <w:tcPr>
            <w:tcW w:w="1479" w:type="dxa"/>
            <w:tcBorders>
              <w:top w:val="nil"/>
              <w:left w:val="nil"/>
              <w:bottom w:val="single" w:sz="4" w:space="0" w:color="auto"/>
              <w:right w:val="single" w:sz="4" w:space="0" w:color="auto"/>
            </w:tcBorders>
            <w:shd w:val="clear" w:color="auto" w:fill="auto"/>
            <w:noWrap/>
            <w:vAlign w:val="bottom"/>
            <w:hideMark/>
          </w:tcPr>
          <w:p w14:paraId="6DC5241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29,28</w:t>
            </w:r>
          </w:p>
        </w:tc>
        <w:tc>
          <w:tcPr>
            <w:tcW w:w="940" w:type="dxa"/>
            <w:tcBorders>
              <w:top w:val="nil"/>
              <w:left w:val="nil"/>
              <w:bottom w:val="single" w:sz="4" w:space="0" w:color="auto"/>
              <w:right w:val="single" w:sz="4" w:space="0" w:color="auto"/>
            </w:tcBorders>
            <w:shd w:val="clear" w:color="auto" w:fill="auto"/>
            <w:noWrap/>
            <w:vAlign w:val="bottom"/>
            <w:hideMark/>
          </w:tcPr>
          <w:p w14:paraId="3F05AE3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7FA42FC"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36E89BCF" w14:textId="77777777" w:rsidR="00C0400F" w:rsidRPr="00B46B2F" w:rsidRDefault="00C0400F" w:rsidP="002B2580">
            <w:pPr>
              <w:jc w:val="center"/>
              <w:rPr>
                <w:rFonts w:ascii="Arial CE" w:hAnsi="Arial CE" w:cs="Arial CE"/>
                <w:sz w:val="22"/>
                <w:szCs w:val="22"/>
              </w:rPr>
            </w:pPr>
          </w:p>
        </w:tc>
      </w:tr>
      <w:tr w:rsidR="00C0400F" w:rsidRPr="00B46B2F" w14:paraId="550F22E8"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64EE827"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Štúrova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4C2D047F"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w:t>
            </w:r>
          </w:p>
        </w:tc>
        <w:tc>
          <w:tcPr>
            <w:tcW w:w="1479" w:type="dxa"/>
            <w:tcBorders>
              <w:top w:val="nil"/>
              <w:left w:val="nil"/>
              <w:bottom w:val="single" w:sz="4" w:space="0" w:color="auto"/>
              <w:right w:val="single" w:sz="4" w:space="0" w:color="auto"/>
            </w:tcBorders>
            <w:shd w:val="clear" w:color="auto" w:fill="auto"/>
            <w:noWrap/>
            <w:vAlign w:val="bottom"/>
            <w:hideMark/>
          </w:tcPr>
          <w:p w14:paraId="76125E5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39BB1B0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A07F411"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E2B0FEE" w14:textId="77777777" w:rsidR="00C0400F" w:rsidRPr="00B46B2F" w:rsidRDefault="00C0400F" w:rsidP="002B2580">
            <w:pPr>
              <w:jc w:val="center"/>
              <w:rPr>
                <w:rFonts w:ascii="Arial CE" w:hAnsi="Arial CE" w:cs="Arial CE"/>
                <w:sz w:val="22"/>
                <w:szCs w:val="22"/>
              </w:rPr>
            </w:pPr>
          </w:p>
        </w:tc>
      </w:tr>
      <w:tr w:rsidR="00C0400F" w:rsidRPr="00B46B2F" w14:paraId="0EB5FAFF"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40BB0B7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Štúrova - živý plot</w:t>
            </w:r>
          </w:p>
        </w:tc>
        <w:tc>
          <w:tcPr>
            <w:tcW w:w="3419" w:type="dxa"/>
            <w:tcBorders>
              <w:top w:val="nil"/>
              <w:left w:val="nil"/>
              <w:bottom w:val="single" w:sz="4" w:space="0" w:color="auto"/>
              <w:right w:val="single" w:sz="4" w:space="0" w:color="auto"/>
            </w:tcBorders>
            <w:shd w:val="clear" w:color="000000" w:fill="FFFFFF"/>
            <w:noWrap/>
            <w:vAlign w:val="bottom"/>
            <w:hideMark/>
          </w:tcPr>
          <w:p w14:paraId="62B32D9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77</w:t>
            </w:r>
          </w:p>
        </w:tc>
        <w:tc>
          <w:tcPr>
            <w:tcW w:w="1479" w:type="dxa"/>
            <w:tcBorders>
              <w:top w:val="nil"/>
              <w:left w:val="nil"/>
              <w:bottom w:val="single" w:sz="4" w:space="0" w:color="auto"/>
              <w:right w:val="single" w:sz="4" w:space="0" w:color="auto"/>
            </w:tcBorders>
            <w:shd w:val="clear" w:color="auto" w:fill="auto"/>
            <w:noWrap/>
            <w:vAlign w:val="bottom"/>
            <w:hideMark/>
          </w:tcPr>
          <w:p w14:paraId="0EE7F80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140,91</w:t>
            </w:r>
          </w:p>
        </w:tc>
        <w:tc>
          <w:tcPr>
            <w:tcW w:w="940" w:type="dxa"/>
            <w:tcBorders>
              <w:top w:val="nil"/>
              <w:left w:val="nil"/>
              <w:bottom w:val="single" w:sz="4" w:space="0" w:color="auto"/>
              <w:right w:val="single" w:sz="4" w:space="0" w:color="auto"/>
            </w:tcBorders>
            <w:shd w:val="clear" w:color="auto" w:fill="auto"/>
            <w:noWrap/>
            <w:vAlign w:val="bottom"/>
            <w:hideMark/>
          </w:tcPr>
          <w:p w14:paraId="7422208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C46663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3CBDBA5" w14:textId="77777777" w:rsidR="00C0400F" w:rsidRPr="00B46B2F" w:rsidRDefault="00C0400F" w:rsidP="002B2580">
            <w:pPr>
              <w:jc w:val="center"/>
              <w:rPr>
                <w:rFonts w:ascii="Arial CE" w:hAnsi="Arial CE" w:cs="Arial CE"/>
                <w:sz w:val="22"/>
                <w:szCs w:val="22"/>
              </w:rPr>
            </w:pPr>
          </w:p>
        </w:tc>
      </w:tr>
      <w:tr w:rsidR="00C0400F" w:rsidRPr="00B46B2F" w14:paraId="0EA71097" w14:textId="77777777" w:rsidTr="002B2580">
        <w:trPr>
          <w:trHeight w:val="25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66AC8F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xml:space="preserve">Štefanovičova - živý plot </w:t>
            </w:r>
          </w:p>
        </w:tc>
        <w:tc>
          <w:tcPr>
            <w:tcW w:w="3419" w:type="dxa"/>
            <w:tcBorders>
              <w:top w:val="nil"/>
              <w:left w:val="nil"/>
              <w:bottom w:val="single" w:sz="4" w:space="0" w:color="auto"/>
              <w:right w:val="single" w:sz="4" w:space="0" w:color="auto"/>
            </w:tcBorders>
            <w:shd w:val="clear" w:color="000000" w:fill="FFFFFF"/>
            <w:noWrap/>
            <w:vAlign w:val="bottom"/>
            <w:hideMark/>
          </w:tcPr>
          <w:p w14:paraId="79ADDFF6"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300</w:t>
            </w:r>
          </w:p>
        </w:tc>
        <w:tc>
          <w:tcPr>
            <w:tcW w:w="1479" w:type="dxa"/>
            <w:tcBorders>
              <w:top w:val="nil"/>
              <w:left w:val="nil"/>
              <w:bottom w:val="single" w:sz="4" w:space="0" w:color="auto"/>
              <w:right w:val="single" w:sz="4" w:space="0" w:color="auto"/>
            </w:tcBorders>
            <w:shd w:val="clear" w:color="auto" w:fill="auto"/>
            <w:noWrap/>
            <w:vAlign w:val="bottom"/>
            <w:hideMark/>
          </w:tcPr>
          <w:p w14:paraId="1E75CDF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549</w:t>
            </w:r>
          </w:p>
        </w:tc>
        <w:tc>
          <w:tcPr>
            <w:tcW w:w="940" w:type="dxa"/>
            <w:tcBorders>
              <w:top w:val="nil"/>
              <w:left w:val="nil"/>
              <w:bottom w:val="single" w:sz="4" w:space="0" w:color="auto"/>
              <w:right w:val="single" w:sz="4" w:space="0" w:color="auto"/>
            </w:tcBorders>
            <w:shd w:val="clear" w:color="auto" w:fill="auto"/>
            <w:noWrap/>
            <w:vAlign w:val="bottom"/>
            <w:hideMark/>
          </w:tcPr>
          <w:p w14:paraId="286C32D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9E7F47E"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329B660F" w14:textId="77777777" w:rsidR="00C0400F" w:rsidRPr="00B46B2F" w:rsidRDefault="00C0400F" w:rsidP="002B2580">
            <w:pPr>
              <w:jc w:val="center"/>
              <w:rPr>
                <w:rFonts w:ascii="Arial CE" w:hAnsi="Arial CE" w:cs="Arial CE"/>
                <w:sz w:val="22"/>
                <w:szCs w:val="22"/>
              </w:rPr>
            </w:pPr>
          </w:p>
        </w:tc>
      </w:tr>
      <w:tr w:rsidR="00C0400F" w:rsidRPr="00B46B2F" w14:paraId="4D84E10E" w14:textId="77777777" w:rsidTr="002B2580">
        <w:trPr>
          <w:trHeight w:val="300"/>
        </w:trPr>
        <w:tc>
          <w:tcPr>
            <w:tcW w:w="5942" w:type="dxa"/>
            <w:tcBorders>
              <w:top w:val="nil"/>
              <w:left w:val="single" w:sz="8" w:space="0" w:color="auto"/>
              <w:bottom w:val="single" w:sz="8" w:space="0" w:color="auto"/>
              <w:right w:val="single" w:sz="4" w:space="0" w:color="auto"/>
            </w:tcBorders>
            <w:shd w:val="clear" w:color="000000" w:fill="92D050"/>
            <w:noWrap/>
            <w:vAlign w:val="bottom"/>
            <w:hideMark/>
          </w:tcPr>
          <w:p w14:paraId="3A341AB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Šancova (náhradná výsadba MČ) (ks)</w:t>
            </w:r>
          </w:p>
        </w:tc>
        <w:tc>
          <w:tcPr>
            <w:tcW w:w="3419" w:type="dxa"/>
            <w:tcBorders>
              <w:top w:val="nil"/>
              <w:left w:val="nil"/>
              <w:bottom w:val="single" w:sz="8" w:space="0" w:color="auto"/>
              <w:right w:val="single" w:sz="4" w:space="0" w:color="auto"/>
            </w:tcBorders>
            <w:shd w:val="clear" w:color="000000" w:fill="FFFFFF"/>
            <w:noWrap/>
            <w:vAlign w:val="bottom"/>
            <w:hideMark/>
          </w:tcPr>
          <w:p w14:paraId="7BF2B31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4</w:t>
            </w:r>
          </w:p>
        </w:tc>
        <w:tc>
          <w:tcPr>
            <w:tcW w:w="1479" w:type="dxa"/>
            <w:tcBorders>
              <w:top w:val="nil"/>
              <w:left w:val="nil"/>
              <w:bottom w:val="single" w:sz="4" w:space="0" w:color="auto"/>
              <w:right w:val="single" w:sz="4" w:space="0" w:color="auto"/>
            </w:tcBorders>
            <w:shd w:val="clear" w:color="auto" w:fill="auto"/>
            <w:noWrap/>
            <w:vAlign w:val="bottom"/>
            <w:hideMark/>
          </w:tcPr>
          <w:p w14:paraId="28CDE29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12,2</w:t>
            </w:r>
          </w:p>
        </w:tc>
        <w:tc>
          <w:tcPr>
            <w:tcW w:w="940" w:type="dxa"/>
            <w:tcBorders>
              <w:top w:val="nil"/>
              <w:left w:val="nil"/>
              <w:bottom w:val="single" w:sz="4" w:space="0" w:color="auto"/>
              <w:right w:val="single" w:sz="4" w:space="0" w:color="auto"/>
            </w:tcBorders>
            <w:shd w:val="clear" w:color="auto" w:fill="auto"/>
            <w:noWrap/>
            <w:vAlign w:val="bottom"/>
            <w:hideMark/>
          </w:tcPr>
          <w:p w14:paraId="7D7B3F6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7C3B5BBA"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0C3AF991" w14:textId="77777777" w:rsidR="00C0400F" w:rsidRPr="00B46B2F" w:rsidRDefault="00C0400F" w:rsidP="002B2580">
            <w:pPr>
              <w:jc w:val="center"/>
              <w:rPr>
                <w:rFonts w:ascii="Arial CE" w:hAnsi="Arial CE" w:cs="Arial CE"/>
                <w:sz w:val="22"/>
                <w:szCs w:val="22"/>
              </w:rPr>
            </w:pPr>
          </w:p>
        </w:tc>
      </w:tr>
      <w:tr w:rsidR="00C0400F" w:rsidRPr="00B46B2F" w14:paraId="5EA61654" w14:textId="77777777" w:rsidTr="002B2580">
        <w:trPr>
          <w:trHeight w:val="285"/>
        </w:trPr>
        <w:tc>
          <w:tcPr>
            <w:tcW w:w="5942" w:type="dxa"/>
            <w:tcBorders>
              <w:top w:val="single" w:sz="4" w:space="0" w:color="auto"/>
              <w:left w:val="single" w:sz="8" w:space="0" w:color="auto"/>
              <w:bottom w:val="single" w:sz="4" w:space="0" w:color="auto"/>
              <w:right w:val="single" w:sz="4" w:space="0" w:color="auto"/>
            </w:tcBorders>
            <w:shd w:val="clear" w:color="000000" w:fill="92D050"/>
            <w:noWrap/>
            <w:vAlign w:val="bottom"/>
            <w:hideMark/>
          </w:tcPr>
          <w:p w14:paraId="7DBAA47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Mýtna - stromy (ks)</w:t>
            </w:r>
          </w:p>
        </w:tc>
        <w:tc>
          <w:tcPr>
            <w:tcW w:w="3419" w:type="dxa"/>
            <w:tcBorders>
              <w:top w:val="single" w:sz="4" w:space="0" w:color="auto"/>
              <w:left w:val="nil"/>
              <w:bottom w:val="single" w:sz="4" w:space="0" w:color="auto"/>
              <w:right w:val="single" w:sz="4" w:space="0" w:color="auto"/>
            </w:tcBorders>
            <w:shd w:val="clear" w:color="000000" w:fill="FFFFFF"/>
            <w:noWrap/>
            <w:vAlign w:val="bottom"/>
            <w:hideMark/>
          </w:tcPr>
          <w:p w14:paraId="7C441C8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w:t>
            </w:r>
          </w:p>
        </w:tc>
        <w:tc>
          <w:tcPr>
            <w:tcW w:w="1479" w:type="dxa"/>
            <w:tcBorders>
              <w:top w:val="nil"/>
              <w:left w:val="nil"/>
              <w:bottom w:val="single" w:sz="4" w:space="0" w:color="auto"/>
              <w:right w:val="single" w:sz="4" w:space="0" w:color="auto"/>
            </w:tcBorders>
            <w:shd w:val="clear" w:color="auto" w:fill="auto"/>
            <w:noWrap/>
            <w:vAlign w:val="bottom"/>
            <w:hideMark/>
          </w:tcPr>
          <w:p w14:paraId="5C085DC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15,25</w:t>
            </w:r>
          </w:p>
        </w:tc>
        <w:tc>
          <w:tcPr>
            <w:tcW w:w="940" w:type="dxa"/>
            <w:tcBorders>
              <w:top w:val="nil"/>
              <w:left w:val="nil"/>
              <w:bottom w:val="single" w:sz="4" w:space="0" w:color="auto"/>
              <w:right w:val="single" w:sz="4" w:space="0" w:color="auto"/>
            </w:tcBorders>
            <w:shd w:val="clear" w:color="auto" w:fill="auto"/>
            <w:noWrap/>
            <w:vAlign w:val="bottom"/>
            <w:hideMark/>
          </w:tcPr>
          <w:p w14:paraId="4801C427"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06CEDC7F"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48ED9CD3" w14:textId="77777777" w:rsidR="00C0400F" w:rsidRPr="00B46B2F" w:rsidRDefault="00C0400F" w:rsidP="002B2580">
            <w:pPr>
              <w:jc w:val="center"/>
              <w:rPr>
                <w:rFonts w:ascii="Arial CE" w:hAnsi="Arial CE" w:cs="Arial CE"/>
                <w:sz w:val="22"/>
                <w:szCs w:val="22"/>
              </w:rPr>
            </w:pPr>
          </w:p>
        </w:tc>
      </w:tr>
      <w:tr w:rsidR="00C0400F" w:rsidRPr="00B46B2F" w14:paraId="65444325"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4B37FE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Štefanovičová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153E0C79"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4</w:t>
            </w:r>
          </w:p>
        </w:tc>
        <w:tc>
          <w:tcPr>
            <w:tcW w:w="1479" w:type="dxa"/>
            <w:tcBorders>
              <w:top w:val="nil"/>
              <w:left w:val="nil"/>
              <w:bottom w:val="single" w:sz="4" w:space="0" w:color="auto"/>
              <w:right w:val="single" w:sz="4" w:space="0" w:color="auto"/>
            </w:tcBorders>
            <w:shd w:val="clear" w:color="auto" w:fill="auto"/>
            <w:noWrap/>
            <w:vAlign w:val="bottom"/>
            <w:hideMark/>
          </w:tcPr>
          <w:p w14:paraId="08712BB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12,2</w:t>
            </w:r>
          </w:p>
        </w:tc>
        <w:tc>
          <w:tcPr>
            <w:tcW w:w="940" w:type="dxa"/>
            <w:tcBorders>
              <w:top w:val="nil"/>
              <w:left w:val="nil"/>
              <w:bottom w:val="single" w:sz="4" w:space="0" w:color="auto"/>
              <w:right w:val="single" w:sz="4" w:space="0" w:color="auto"/>
            </w:tcBorders>
            <w:shd w:val="clear" w:color="auto" w:fill="auto"/>
            <w:noWrap/>
            <w:vAlign w:val="bottom"/>
            <w:hideMark/>
          </w:tcPr>
          <w:p w14:paraId="78A7CAD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81CE056"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66D71B6E" w14:textId="77777777" w:rsidR="00C0400F" w:rsidRPr="00B46B2F" w:rsidRDefault="00C0400F" w:rsidP="002B2580">
            <w:pPr>
              <w:jc w:val="center"/>
              <w:rPr>
                <w:rFonts w:ascii="Arial CE" w:hAnsi="Arial CE" w:cs="Arial CE"/>
                <w:sz w:val="22"/>
                <w:szCs w:val="22"/>
              </w:rPr>
            </w:pPr>
          </w:p>
        </w:tc>
      </w:tr>
      <w:tr w:rsidR="00C0400F" w:rsidRPr="00B46B2F" w14:paraId="2B31E6F4"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06D0C9C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Karadžičová (ks)</w:t>
            </w:r>
          </w:p>
        </w:tc>
        <w:tc>
          <w:tcPr>
            <w:tcW w:w="3419" w:type="dxa"/>
            <w:tcBorders>
              <w:top w:val="nil"/>
              <w:left w:val="nil"/>
              <w:bottom w:val="single" w:sz="4" w:space="0" w:color="auto"/>
              <w:right w:val="single" w:sz="4" w:space="0" w:color="auto"/>
            </w:tcBorders>
            <w:shd w:val="clear" w:color="000000" w:fill="FFFFFF"/>
            <w:noWrap/>
            <w:vAlign w:val="bottom"/>
            <w:hideMark/>
          </w:tcPr>
          <w:p w14:paraId="12D9508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w:t>
            </w:r>
          </w:p>
        </w:tc>
        <w:tc>
          <w:tcPr>
            <w:tcW w:w="1479" w:type="dxa"/>
            <w:tcBorders>
              <w:top w:val="nil"/>
              <w:left w:val="nil"/>
              <w:bottom w:val="single" w:sz="4" w:space="0" w:color="auto"/>
              <w:right w:val="single" w:sz="4" w:space="0" w:color="auto"/>
            </w:tcBorders>
            <w:shd w:val="clear" w:color="auto" w:fill="auto"/>
            <w:noWrap/>
            <w:vAlign w:val="bottom"/>
            <w:hideMark/>
          </w:tcPr>
          <w:p w14:paraId="35F3FDB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3,05</w:t>
            </w:r>
          </w:p>
        </w:tc>
        <w:tc>
          <w:tcPr>
            <w:tcW w:w="940" w:type="dxa"/>
            <w:tcBorders>
              <w:top w:val="nil"/>
              <w:left w:val="nil"/>
              <w:bottom w:val="single" w:sz="4" w:space="0" w:color="auto"/>
              <w:right w:val="single" w:sz="4" w:space="0" w:color="auto"/>
            </w:tcBorders>
            <w:shd w:val="clear" w:color="auto" w:fill="auto"/>
            <w:noWrap/>
            <w:vAlign w:val="bottom"/>
            <w:hideMark/>
          </w:tcPr>
          <w:p w14:paraId="6C598D8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42966BE6"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FB62EE6" w14:textId="77777777" w:rsidR="00C0400F" w:rsidRPr="00B46B2F" w:rsidRDefault="00C0400F" w:rsidP="002B2580">
            <w:pPr>
              <w:jc w:val="center"/>
              <w:rPr>
                <w:rFonts w:ascii="Arial CE" w:hAnsi="Arial CE" w:cs="Arial CE"/>
                <w:sz w:val="22"/>
                <w:szCs w:val="22"/>
              </w:rPr>
            </w:pPr>
          </w:p>
        </w:tc>
      </w:tr>
      <w:tr w:rsidR="00C0400F" w:rsidRPr="00B46B2F" w14:paraId="3F4F77FD"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475D75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Mudroňová (ks)</w:t>
            </w:r>
          </w:p>
        </w:tc>
        <w:tc>
          <w:tcPr>
            <w:tcW w:w="3419" w:type="dxa"/>
            <w:tcBorders>
              <w:top w:val="nil"/>
              <w:left w:val="nil"/>
              <w:bottom w:val="single" w:sz="4" w:space="0" w:color="auto"/>
              <w:right w:val="single" w:sz="4" w:space="0" w:color="auto"/>
            </w:tcBorders>
            <w:shd w:val="clear" w:color="000000" w:fill="FFFFFF"/>
            <w:noWrap/>
            <w:vAlign w:val="bottom"/>
            <w:hideMark/>
          </w:tcPr>
          <w:p w14:paraId="27D3D18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w:t>
            </w:r>
          </w:p>
        </w:tc>
        <w:tc>
          <w:tcPr>
            <w:tcW w:w="1479" w:type="dxa"/>
            <w:tcBorders>
              <w:top w:val="nil"/>
              <w:left w:val="nil"/>
              <w:bottom w:val="single" w:sz="4" w:space="0" w:color="auto"/>
              <w:right w:val="single" w:sz="4" w:space="0" w:color="auto"/>
            </w:tcBorders>
            <w:shd w:val="clear" w:color="auto" w:fill="auto"/>
            <w:noWrap/>
            <w:vAlign w:val="bottom"/>
            <w:hideMark/>
          </w:tcPr>
          <w:p w14:paraId="0419A0C7"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6639B46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4EC9CF0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2F17CE3B" w14:textId="77777777" w:rsidR="00C0400F" w:rsidRPr="00B46B2F" w:rsidRDefault="00C0400F" w:rsidP="002B2580">
            <w:pPr>
              <w:jc w:val="center"/>
              <w:rPr>
                <w:rFonts w:ascii="Arial CE" w:hAnsi="Arial CE" w:cs="Arial CE"/>
                <w:sz w:val="22"/>
                <w:szCs w:val="22"/>
              </w:rPr>
            </w:pPr>
          </w:p>
        </w:tc>
      </w:tr>
      <w:tr w:rsidR="00C0400F" w:rsidRPr="00B46B2F" w14:paraId="1EB713D6" w14:textId="77777777" w:rsidTr="002B2580">
        <w:trPr>
          <w:trHeight w:val="300"/>
        </w:trPr>
        <w:tc>
          <w:tcPr>
            <w:tcW w:w="5942" w:type="dxa"/>
            <w:tcBorders>
              <w:top w:val="nil"/>
              <w:left w:val="single" w:sz="8" w:space="0" w:color="auto"/>
              <w:bottom w:val="nil"/>
              <w:right w:val="single" w:sz="4" w:space="0" w:color="auto"/>
            </w:tcBorders>
            <w:shd w:val="clear" w:color="000000" w:fill="92D050"/>
            <w:noWrap/>
            <w:vAlign w:val="bottom"/>
            <w:hideMark/>
          </w:tcPr>
          <w:p w14:paraId="66BAF47B"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Patrónka (ks)</w:t>
            </w:r>
          </w:p>
        </w:tc>
        <w:tc>
          <w:tcPr>
            <w:tcW w:w="3419" w:type="dxa"/>
            <w:tcBorders>
              <w:top w:val="nil"/>
              <w:left w:val="nil"/>
              <w:bottom w:val="nil"/>
              <w:right w:val="single" w:sz="4" w:space="0" w:color="auto"/>
            </w:tcBorders>
            <w:shd w:val="clear" w:color="000000" w:fill="FFFFFF"/>
            <w:noWrap/>
            <w:vAlign w:val="bottom"/>
            <w:hideMark/>
          </w:tcPr>
          <w:p w14:paraId="2D420F2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53</w:t>
            </w:r>
          </w:p>
        </w:tc>
        <w:tc>
          <w:tcPr>
            <w:tcW w:w="1479" w:type="dxa"/>
            <w:tcBorders>
              <w:top w:val="nil"/>
              <w:left w:val="nil"/>
              <w:bottom w:val="single" w:sz="4" w:space="0" w:color="auto"/>
              <w:right w:val="single" w:sz="4" w:space="0" w:color="auto"/>
            </w:tcBorders>
            <w:shd w:val="clear" w:color="auto" w:fill="auto"/>
            <w:noWrap/>
            <w:vAlign w:val="bottom"/>
            <w:hideMark/>
          </w:tcPr>
          <w:p w14:paraId="5A4BA69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161,65</w:t>
            </w:r>
          </w:p>
        </w:tc>
        <w:tc>
          <w:tcPr>
            <w:tcW w:w="940" w:type="dxa"/>
            <w:tcBorders>
              <w:top w:val="nil"/>
              <w:left w:val="nil"/>
              <w:bottom w:val="single" w:sz="4" w:space="0" w:color="auto"/>
              <w:right w:val="single" w:sz="4" w:space="0" w:color="auto"/>
            </w:tcBorders>
            <w:shd w:val="clear" w:color="auto" w:fill="auto"/>
            <w:noWrap/>
            <w:vAlign w:val="bottom"/>
            <w:hideMark/>
          </w:tcPr>
          <w:p w14:paraId="2343499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676A47E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354FE92" w14:textId="77777777" w:rsidR="00C0400F" w:rsidRPr="00B46B2F" w:rsidRDefault="00C0400F" w:rsidP="002B2580">
            <w:pPr>
              <w:jc w:val="center"/>
              <w:rPr>
                <w:rFonts w:ascii="Arial CE" w:hAnsi="Arial CE" w:cs="Arial CE"/>
                <w:sz w:val="22"/>
                <w:szCs w:val="22"/>
              </w:rPr>
            </w:pPr>
          </w:p>
        </w:tc>
      </w:tr>
      <w:tr w:rsidR="00C0400F" w:rsidRPr="00B46B2F" w14:paraId="6A0516ED" w14:textId="77777777" w:rsidTr="002B2580">
        <w:trPr>
          <w:trHeight w:val="300"/>
        </w:trPr>
        <w:tc>
          <w:tcPr>
            <w:tcW w:w="5942" w:type="dxa"/>
            <w:tcBorders>
              <w:top w:val="single" w:sz="8" w:space="0" w:color="auto"/>
              <w:left w:val="single" w:sz="8" w:space="0" w:color="auto"/>
              <w:bottom w:val="single" w:sz="4" w:space="0" w:color="auto"/>
              <w:right w:val="single" w:sz="4" w:space="0" w:color="auto"/>
            </w:tcBorders>
            <w:shd w:val="clear" w:color="000000" w:fill="92D050"/>
            <w:noWrap/>
            <w:vAlign w:val="bottom"/>
            <w:hideMark/>
          </w:tcPr>
          <w:p w14:paraId="7080C8B0"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strom</w:t>
            </w:r>
          </w:p>
        </w:tc>
        <w:tc>
          <w:tcPr>
            <w:tcW w:w="3419" w:type="dxa"/>
            <w:tcBorders>
              <w:top w:val="single" w:sz="8" w:space="0" w:color="auto"/>
              <w:left w:val="nil"/>
              <w:bottom w:val="single" w:sz="4" w:space="0" w:color="auto"/>
              <w:right w:val="single" w:sz="4" w:space="0" w:color="auto"/>
            </w:tcBorders>
            <w:shd w:val="clear" w:color="000000" w:fill="FFFFFF"/>
            <w:noWrap/>
            <w:vAlign w:val="center"/>
            <w:hideMark/>
          </w:tcPr>
          <w:p w14:paraId="17A000E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cca 50 L</w:t>
            </w:r>
          </w:p>
        </w:tc>
        <w:tc>
          <w:tcPr>
            <w:tcW w:w="1479" w:type="dxa"/>
            <w:tcBorders>
              <w:top w:val="nil"/>
              <w:left w:val="nil"/>
              <w:bottom w:val="single" w:sz="4" w:space="0" w:color="auto"/>
              <w:right w:val="single" w:sz="4" w:space="0" w:color="auto"/>
            </w:tcBorders>
            <w:shd w:val="clear" w:color="000000" w:fill="FFFFFF"/>
            <w:noWrap/>
            <w:vAlign w:val="center"/>
            <w:hideMark/>
          </w:tcPr>
          <w:p w14:paraId="704E4B7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06B1257E" w14:textId="77777777" w:rsidR="00C0400F" w:rsidRPr="00B46B2F" w:rsidRDefault="00C0400F" w:rsidP="002B2580">
            <w:pPr>
              <w:jc w:val="right"/>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54F7F491"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single" w:sz="8" w:space="0" w:color="auto"/>
              <w:tr2bl w:val="single" w:sz="4" w:space="0" w:color="auto"/>
            </w:tcBorders>
            <w:shd w:val="clear" w:color="000000" w:fill="FFFFFF"/>
            <w:noWrap/>
            <w:vAlign w:val="bottom"/>
            <w:hideMark/>
          </w:tcPr>
          <w:p w14:paraId="476E3571"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03554BA0"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604D6AF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m zalievania kríkov</w:t>
            </w:r>
          </w:p>
        </w:tc>
        <w:tc>
          <w:tcPr>
            <w:tcW w:w="3419" w:type="dxa"/>
            <w:tcBorders>
              <w:top w:val="nil"/>
              <w:left w:val="nil"/>
              <w:bottom w:val="single" w:sz="4" w:space="0" w:color="auto"/>
              <w:right w:val="single" w:sz="4" w:space="0" w:color="auto"/>
            </w:tcBorders>
            <w:shd w:val="clear" w:color="000000" w:fill="FFFFFF"/>
            <w:noWrap/>
            <w:vAlign w:val="center"/>
            <w:hideMark/>
          </w:tcPr>
          <w:p w14:paraId="150E9DD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cca 30 L</w:t>
            </w:r>
          </w:p>
        </w:tc>
        <w:tc>
          <w:tcPr>
            <w:tcW w:w="1479" w:type="dxa"/>
            <w:tcBorders>
              <w:top w:val="nil"/>
              <w:left w:val="nil"/>
              <w:bottom w:val="single" w:sz="4" w:space="0" w:color="auto"/>
              <w:right w:val="single" w:sz="4" w:space="0" w:color="auto"/>
            </w:tcBorders>
            <w:shd w:val="clear" w:color="000000" w:fill="FFFFFF"/>
            <w:noWrap/>
            <w:vAlign w:val="center"/>
            <w:hideMark/>
          </w:tcPr>
          <w:p w14:paraId="6CCB105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453E800B" w14:textId="77777777" w:rsidR="00C0400F" w:rsidRPr="00B46B2F" w:rsidRDefault="00C0400F" w:rsidP="002B2580">
            <w:pPr>
              <w:jc w:val="right"/>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09C306E2"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nil"/>
              <w:tr2bl w:val="single" w:sz="4" w:space="0" w:color="auto"/>
            </w:tcBorders>
            <w:shd w:val="clear" w:color="000000" w:fill="FFFFFF"/>
            <w:noWrap/>
            <w:vAlign w:val="bottom"/>
            <w:hideMark/>
          </w:tcPr>
          <w:p w14:paraId="19EBBA43"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5FD1FB57"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A42DDD6"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xml:space="preserve">počet  polievaní za obdobie </w:t>
            </w:r>
          </w:p>
        </w:tc>
        <w:tc>
          <w:tcPr>
            <w:tcW w:w="3419" w:type="dxa"/>
            <w:tcBorders>
              <w:top w:val="nil"/>
              <w:left w:val="nil"/>
              <w:bottom w:val="single" w:sz="4" w:space="0" w:color="auto"/>
              <w:right w:val="single" w:sz="4" w:space="0" w:color="auto"/>
            </w:tcBorders>
            <w:shd w:val="clear" w:color="000000" w:fill="FFFFFF"/>
            <w:noWrap/>
            <w:vAlign w:val="bottom"/>
            <w:hideMark/>
          </w:tcPr>
          <w:p w14:paraId="72455B18"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61</w:t>
            </w:r>
          </w:p>
        </w:tc>
        <w:tc>
          <w:tcPr>
            <w:tcW w:w="1479" w:type="dxa"/>
            <w:tcBorders>
              <w:top w:val="nil"/>
              <w:left w:val="nil"/>
              <w:bottom w:val="single" w:sz="4" w:space="0" w:color="auto"/>
              <w:right w:val="single" w:sz="4" w:space="0" w:color="auto"/>
            </w:tcBorders>
            <w:shd w:val="clear" w:color="000000" w:fill="FFFFFF"/>
            <w:noWrap/>
            <w:vAlign w:val="bottom"/>
            <w:hideMark/>
          </w:tcPr>
          <w:p w14:paraId="69C49E5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36FAEB09"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53178F09"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49D7332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19646CCE" w14:textId="77777777" w:rsidTr="002B2580">
        <w:trPr>
          <w:trHeight w:val="315"/>
        </w:trPr>
        <w:tc>
          <w:tcPr>
            <w:tcW w:w="5942" w:type="dxa"/>
            <w:tcBorders>
              <w:top w:val="nil"/>
              <w:left w:val="nil"/>
              <w:bottom w:val="nil"/>
              <w:right w:val="nil"/>
            </w:tcBorders>
            <w:shd w:val="clear" w:color="auto" w:fill="auto"/>
            <w:noWrap/>
            <w:vAlign w:val="bottom"/>
            <w:hideMark/>
          </w:tcPr>
          <w:p w14:paraId="15A41DD6" w14:textId="77777777" w:rsidR="00C0400F" w:rsidRPr="00B46B2F" w:rsidRDefault="00C0400F" w:rsidP="002B2580">
            <w:pPr>
              <w:rPr>
                <w:rFonts w:ascii="Arial CE" w:hAnsi="Arial CE" w:cs="Arial CE"/>
                <w:sz w:val="22"/>
                <w:szCs w:val="22"/>
              </w:rPr>
            </w:pPr>
          </w:p>
        </w:tc>
        <w:tc>
          <w:tcPr>
            <w:tcW w:w="3419" w:type="dxa"/>
            <w:tcBorders>
              <w:top w:val="nil"/>
              <w:left w:val="single" w:sz="8" w:space="0" w:color="auto"/>
              <w:bottom w:val="single" w:sz="8" w:space="0" w:color="auto"/>
              <w:right w:val="single" w:sz="4" w:space="0" w:color="auto"/>
            </w:tcBorders>
            <w:shd w:val="clear" w:color="000000" w:fill="92D050"/>
            <w:noWrap/>
            <w:vAlign w:val="bottom"/>
            <w:hideMark/>
          </w:tcPr>
          <w:p w14:paraId="54195D6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479" w:type="dxa"/>
            <w:tcBorders>
              <w:top w:val="nil"/>
              <w:left w:val="nil"/>
              <w:bottom w:val="single" w:sz="8" w:space="0" w:color="auto"/>
              <w:right w:val="single" w:sz="8" w:space="0" w:color="auto"/>
            </w:tcBorders>
            <w:shd w:val="clear" w:color="000000" w:fill="FFFFFF"/>
            <w:noWrap/>
            <w:vAlign w:val="center"/>
            <w:hideMark/>
          </w:tcPr>
          <w:p w14:paraId="6C2211C3" w14:textId="77777777" w:rsidR="00C0400F" w:rsidRPr="00B46B2F" w:rsidRDefault="00C0400F" w:rsidP="002B2580">
            <w:pPr>
              <w:jc w:val="center"/>
              <w:rPr>
                <w:rFonts w:ascii="Arial CE" w:hAnsi="Arial CE" w:cs="Arial CE"/>
                <w:b/>
                <w:bCs/>
                <w:sz w:val="22"/>
                <w:szCs w:val="22"/>
              </w:rPr>
            </w:pPr>
            <w:r w:rsidRPr="00B46B2F">
              <w:rPr>
                <w:rFonts w:ascii="Arial CE" w:hAnsi="Arial CE" w:cs="Arial CE"/>
                <w:b/>
                <w:bCs/>
                <w:sz w:val="22"/>
                <w:szCs w:val="22"/>
              </w:rPr>
              <w:t>1 576,24</w:t>
            </w:r>
          </w:p>
        </w:tc>
        <w:tc>
          <w:tcPr>
            <w:tcW w:w="940" w:type="dxa"/>
            <w:tcBorders>
              <w:top w:val="nil"/>
              <w:left w:val="single" w:sz="4" w:space="0" w:color="auto"/>
              <w:bottom w:val="single" w:sz="8" w:space="0" w:color="auto"/>
              <w:right w:val="single" w:sz="4" w:space="0" w:color="auto"/>
            </w:tcBorders>
            <w:shd w:val="clear" w:color="000000" w:fill="FFFFFF"/>
            <w:noWrap/>
            <w:vAlign w:val="bottom"/>
            <w:hideMark/>
          </w:tcPr>
          <w:p w14:paraId="721046A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560" w:type="dxa"/>
            <w:tcBorders>
              <w:top w:val="nil"/>
              <w:left w:val="single" w:sz="8" w:space="0" w:color="auto"/>
              <w:bottom w:val="single" w:sz="8" w:space="0" w:color="auto"/>
              <w:right w:val="single" w:sz="4" w:space="0" w:color="auto"/>
            </w:tcBorders>
            <w:shd w:val="clear" w:color="000000" w:fill="92D050"/>
            <w:noWrap/>
            <w:vAlign w:val="bottom"/>
            <w:hideMark/>
          </w:tcPr>
          <w:p w14:paraId="75731BD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center"/>
            <w:hideMark/>
          </w:tcPr>
          <w:p w14:paraId="5C007A65" w14:textId="77777777" w:rsidR="00C0400F" w:rsidRPr="00B46B2F" w:rsidRDefault="00C0400F" w:rsidP="002B2580">
            <w:pPr>
              <w:jc w:val="center"/>
              <w:rPr>
                <w:rFonts w:ascii="Arial CE" w:hAnsi="Arial CE" w:cs="Arial CE"/>
                <w:b/>
                <w:bCs/>
                <w:sz w:val="22"/>
                <w:szCs w:val="22"/>
              </w:rPr>
            </w:pPr>
          </w:p>
        </w:tc>
      </w:tr>
      <w:tr w:rsidR="00C0400F" w:rsidRPr="00B46B2F" w14:paraId="65DCA0A4" w14:textId="77777777" w:rsidTr="002B2580">
        <w:trPr>
          <w:trHeight w:val="315"/>
        </w:trPr>
        <w:tc>
          <w:tcPr>
            <w:tcW w:w="5942" w:type="dxa"/>
            <w:tcBorders>
              <w:top w:val="nil"/>
              <w:left w:val="nil"/>
              <w:bottom w:val="nil"/>
              <w:right w:val="nil"/>
            </w:tcBorders>
            <w:shd w:val="clear" w:color="auto" w:fill="auto"/>
            <w:noWrap/>
            <w:vAlign w:val="bottom"/>
            <w:hideMark/>
          </w:tcPr>
          <w:p w14:paraId="3CAED4D5" w14:textId="77777777" w:rsidR="00C0400F" w:rsidRPr="00B46B2F" w:rsidRDefault="00C0400F" w:rsidP="002B2580">
            <w:pPr>
              <w:jc w:val="center"/>
              <w:rPr>
                <w:rFonts w:ascii="Arial CE" w:hAnsi="Arial CE" w:cs="Arial CE"/>
                <w:b/>
                <w:bCs/>
                <w:sz w:val="22"/>
                <w:szCs w:val="22"/>
              </w:rPr>
            </w:pPr>
          </w:p>
        </w:tc>
        <w:tc>
          <w:tcPr>
            <w:tcW w:w="3419" w:type="dxa"/>
            <w:tcBorders>
              <w:top w:val="nil"/>
              <w:left w:val="nil"/>
              <w:bottom w:val="nil"/>
              <w:right w:val="nil"/>
            </w:tcBorders>
            <w:shd w:val="clear" w:color="auto" w:fill="auto"/>
            <w:noWrap/>
            <w:vAlign w:val="bottom"/>
            <w:hideMark/>
          </w:tcPr>
          <w:p w14:paraId="1A27B97C" w14:textId="77777777" w:rsidR="00C0400F" w:rsidRPr="00B46B2F" w:rsidRDefault="00C0400F" w:rsidP="002B2580">
            <w:pPr>
              <w:rPr>
                <w:sz w:val="20"/>
              </w:rPr>
            </w:pPr>
          </w:p>
        </w:tc>
        <w:tc>
          <w:tcPr>
            <w:tcW w:w="1479" w:type="dxa"/>
            <w:tcBorders>
              <w:top w:val="nil"/>
              <w:left w:val="nil"/>
              <w:bottom w:val="nil"/>
              <w:right w:val="nil"/>
            </w:tcBorders>
            <w:shd w:val="clear" w:color="auto" w:fill="auto"/>
            <w:noWrap/>
            <w:vAlign w:val="bottom"/>
            <w:hideMark/>
          </w:tcPr>
          <w:p w14:paraId="0103962E" w14:textId="77777777" w:rsidR="00C0400F" w:rsidRPr="00B46B2F" w:rsidRDefault="00C0400F" w:rsidP="002B2580">
            <w:pPr>
              <w:rPr>
                <w:sz w:val="20"/>
              </w:rPr>
            </w:pPr>
          </w:p>
        </w:tc>
        <w:tc>
          <w:tcPr>
            <w:tcW w:w="940" w:type="dxa"/>
            <w:tcBorders>
              <w:top w:val="nil"/>
              <w:left w:val="nil"/>
              <w:bottom w:val="nil"/>
              <w:right w:val="nil"/>
            </w:tcBorders>
            <w:shd w:val="clear" w:color="auto" w:fill="auto"/>
            <w:noWrap/>
            <w:vAlign w:val="bottom"/>
            <w:hideMark/>
          </w:tcPr>
          <w:p w14:paraId="01A504CF" w14:textId="77777777" w:rsidR="00C0400F" w:rsidRPr="00B46B2F" w:rsidRDefault="00C0400F" w:rsidP="002B2580">
            <w:pPr>
              <w:rPr>
                <w:sz w:val="20"/>
              </w:rPr>
            </w:pPr>
          </w:p>
        </w:tc>
        <w:tc>
          <w:tcPr>
            <w:tcW w:w="1560" w:type="dxa"/>
            <w:tcBorders>
              <w:top w:val="nil"/>
              <w:left w:val="nil"/>
              <w:bottom w:val="nil"/>
              <w:right w:val="nil"/>
            </w:tcBorders>
            <w:shd w:val="clear" w:color="auto" w:fill="auto"/>
            <w:noWrap/>
            <w:vAlign w:val="bottom"/>
            <w:hideMark/>
          </w:tcPr>
          <w:p w14:paraId="32B61F1E" w14:textId="77777777" w:rsidR="00C0400F" w:rsidRPr="00B46B2F" w:rsidRDefault="00C0400F" w:rsidP="002B2580">
            <w:pPr>
              <w:rPr>
                <w:sz w:val="20"/>
              </w:rPr>
            </w:pPr>
          </w:p>
        </w:tc>
        <w:tc>
          <w:tcPr>
            <w:tcW w:w="1340" w:type="dxa"/>
            <w:tcBorders>
              <w:top w:val="nil"/>
              <w:left w:val="nil"/>
              <w:bottom w:val="nil"/>
              <w:right w:val="nil"/>
            </w:tcBorders>
            <w:shd w:val="clear" w:color="auto" w:fill="auto"/>
            <w:noWrap/>
            <w:vAlign w:val="bottom"/>
            <w:hideMark/>
          </w:tcPr>
          <w:p w14:paraId="0FD47D6E" w14:textId="77777777" w:rsidR="00C0400F" w:rsidRPr="00B46B2F" w:rsidRDefault="00C0400F" w:rsidP="002B2580">
            <w:pPr>
              <w:rPr>
                <w:sz w:val="20"/>
              </w:rPr>
            </w:pPr>
          </w:p>
        </w:tc>
      </w:tr>
      <w:tr w:rsidR="00C0400F" w:rsidRPr="00B46B2F" w14:paraId="6E78B07C" w14:textId="77777777" w:rsidTr="002B2580">
        <w:trPr>
          <w:trHeight w:val="765"/>
        </w:trPr>
        <w:tc>
          <w:tcPr>
            <w:tcW w:w="9361" w:type="dxa"/>
            <w:gridSpan w:val="2"/>
            <w:tcBorders>
              <w:top w:val="single" w:sz="8" w:space="0" w:color="auto"/>
              <w:left w:val="single" w:sz="8" w:space="0" w:color="auto"/>
              <w:bottom w:val="nil"/>
              <w:right w:val="single" w:sz="8" w:space="0" w:color="000000"/>
            </w:tcBorders>
            <w:shd w:val="clear" w:color="000000" w:fill="C0C0C0"/>
            <w:noWrap/>
            <w:vAlign w:val="center"/>
            <w:hideMark/>
          </w:tcPr>
          <w:p w14:paraId="5C0B9432"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lastRenderedPageBreak/>
              <w:t>Údržba mobilnej dopravnej zelene (kvetináče)</w:t>
            </w:r>
          </w:p>
        </w:tc>
        <w:tc>
          <w:tcPr>
            <w:tcW w:w="1479" w:type="dxa"/>
            <w:tcBorders>
              <w:top w:val="single" w:sz="8" w:space="0" w:color="auto"/>
              <w:left w:val="nil"/>
              <w:bottom w:val="nil"/>
              <w:right w:val="single" w:sz="8" w:space="0" w:color="auto"/>
            </w:tcBorders>
            <w:shd w:val="clear" w:color="000000" w:fill="C0C0C0"/>
            <w:noWrap/>
            <w:vAlign w:val="center"/>
            <w:hideMark/>
          </w:tcPr>
          <w:p w14:paraId="434137CD"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940" w:type="dxa"/>
            <w:tcBorders>
              <w:top w:val="single" w:sz="8" w:space="0" w:color="auto"/>
              <w:left w:val="nil"/>
              <w:bottom w:val="nil"/>
              <w:right w:val="single" w:sz="8" w:space="0" w:color="auto"/>
            </w:tcBorders>
            <w:shd w:val="clear" w:color="000000" w:fill="C0C0C0"/>
            <w:noWrap/>
            <w:vAlign w:val="center"/>
            <w:hideMark/>
          </w:tcPr>
          <w:p w14:paraId="3806940E"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560" w:type="dxa"/>
            <w:tcBorders>
              <w:top w:val="single" w:sz="8" w:space="0" w:color="auto"/>
              <w:left w:val="nil"/>
              <w:bottom w:val="nil"/>
              <w:right w:val="single" w:sz="8" w:space="0" w:color="auto"/>
            </w:tcBorders>
            <w:shd w:val="clear" w:color="000000" w:fill="C0C0C0"/>
            <w:noWrap/>
            <w:vAlign w:val="center"/>
            <w:hideMark/>
          </w:tcPr>
          <w:p w14:paraId="6F6ABC18" w14:textId="77777777" w:rsidR="00C0400F" w:rsidRPr="00B46B2F" w:rsidRDefault="00C0400F" w:rsidP="002B2580">
            <w:pPr>
              <w:rPr>
                <w:rFonts w:ascii="Arial CE" w:hAnsi="Arial CE" w:cs="Arial CE"/>
                <w:b/>
                <w:bCs/>
                <w:sz w:val="20"/>
              </w:rPr>
            </w:pPr>
            <w:r w:rsidRPr="00B46B2F">
              <w:rPr>
                <w:rFonts w:ascii="Arial CE" w:hAnsi="Arial CE" w:cs="Arial CE"/>
                <w:b/>
                <w:bCs/>
                <w:sz w:val="20"/>
              </w:rPr>
              <w:t> </w:t>
            </w:r>
          </w:p>
        </w:tc>
        <w:tc>
          <w:tcPr>
            <w:tcW w:w="1340" w:type="dxa"/>
            <w:tcBorders>
              <w:top w:val="single" w:sz="8" w:space="0" w:color="auto"/>
              <w:left w:val="nil"/>
              <w:bottom w:val="nil"/>
              <w:right w:val="single" w:sz="8" w:space="0" w:color="auto"/>
            </w:tcBorders>
            <w:shd w:val="clear" w:color="000000" w:fill="C0C0C0"/>
            <w:vAlign w:val="center"/>
            <w:hideMark/>
          </w:tcPr>
          <w:p w14:paraId="6CBECAD8"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Obrat</w:t>
            </w:r>
            <w:r w:rsidRPr="00B46B2F">
              <w:rPr>
                <w:rFonts w:ascii="Arial CE" w:hAnsi="Arial CE" w:cs="Arial CE"/>
                <w:b/>
                <w:bCs/>
                <w:sz w:val="20"/>
              </w:rPr>
              <w:br/>
              <w:t>( EUR bez DPH )</w:t>
            </w:r>
          </w:p>
        </w:tc>
      </w:tr>
      <w:tr w:rsidR="00C0400F" w:rsidRPr="00B46B2F" w14:paraId="7D8E2B2F" w14:textId="77777777" w:rsidTr="002B2580">
        <w:trPr>
          <w:trHeight w:val="300"/>
        </w:trPr>
        <w:tc>
          <w:tcPr>
            <w:tcW w:w="5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7742B"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Kamenné námestie - parkovisko pri Dunajskej ulici    (m2)</w:t>
            </w:r>
          </w:p>
        </w:tc>
        <w:tc>
          <w:tcPr>
            <w:tcW w:w="3419" w:type="dxa"/>
            <w:tcBorders>
              <w:top w:val="single" w:sz="4" w:space="0" w:color="auto"/>
              <w:left w:val="nil"/>
              <w:bottom w:val="single" w:sz="4" w:space="0" w:color="auto"/>
              <w:right w:val="single" w:sz="4" w:space="0" w:color="auto"/>
            </w:tcBorders>
            <w:shd w:val="clear" w:color="000000" w:fill="FFFFFF"/>
            <w:noWrap/>
            <w:vAlign w:val="bottom"/>
            <w:hideMark/>
          </w:tcPr>
          <w:p w14:paraId="49D0577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38</w:t>
            </w:r>
          </w:p>
        </w:tc>
        <w:tc>
          <w:tcPr>
            <w:tcW w:w="1479" w:type="dxa"/>
            <w:tcBorders>
              <w:top w:val="single" w:sz="4" w:space="0" w:color="auto"/>
              <w:left w:val="nil"/>
              <w:bottom w:val="single" w:sz="4" w:space="0" w:color="auto"/>
              <w:right w:val="nil"/>
            </w:tcBorders>
            <w:shd w:val="clear" w:color="000000" w:fill="FFFFFF"/>
            <w:noWrap/>
            <w:vAlign w:val="bottom"/>
            <w:hideMark/>
          </w:tcPr>
          <w:p w14:paraId="58B8FCE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73,72</w:t>
            </w:r>
          </w:p>
        </w:tc>
        <w:tc>
          <w:tcPr>
            <w:tcW w:w="940" w:type="dxa"/>
            <w:tcBorders>
              <w:top w:val="single" w:sz="4" w:space="0" w:color="auto"/>
              <w:left w:val="single" w:sz="4" w:space="0" w:color="auto"/>
              <w:bottom w:val="single" w:sz="4" w:space="0" w:color="auto"/>
              <w:right w:val="nil"/>
            </w:tcBorders>
            <w:shd w:val="clear" w:color="000000" w:fill="FFFFFF"/>
            <w:noWrap/>
            <w:vAlign w:val="bottom"/>
            <w:hideMark/>
          </w:tcPr>
          <w:p w14:paraId="4BCBD18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65315805"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310A91F5" w14:textId="77777777" w:rsidR="00C0400F" w:rsidRPr="00B46B2F" w:rsidRDefault="00C0400F" w:rsidP="002B2580">
            <w:pPr>
              <w:jc w:val="center"/>
              <w:rPr>
                <w:rFonts w:ascii="Arial CE" w:hAnsi="Arial CE" w:cs="Arial CE"/>
                <w:sz w:val="22"/>
                <w:szCs w:val="22"/>
              </w:rPr>
            </w:pPr>
          </w:p>
        </w:tc>
      </w:tr>
      <w:tr w:rsidR="00C0400F" w:rsidRPr="00B46B2F" w14:paraId="55D7F92D" w14:textId="77777777" w:rsidTr="002B2580">
        <w:trPr>
          <w:trHeight w:val="300"/>
        </w:trPr>
        <w:tc>
          <w:tcPr>
            <w:tcW w:w="5942" w:type="dxa"/>
            <w:tcBorders>
              <w:top w:val="nil"/>
              <w:left w:val="single" w:sz="4" w:space="0" w:color="auto"/>
              <w:bottom w:val="single" w:sz="4" w:space="0" w:color="auto"/>
              <w:right w:val="single" w:sz="4" w:space="0" w:color="auto"/>
            </w:tcBorders>
            <w:shd w:val="clear" w:color="auto" w:fill="auto"/>
            <w:noWrap/>
            <w:vAlign w:val="center"/>
            <w:hideMark/>
          </w:tcPr>
          <w:p w14:paraId="521B9958"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Župné námestie - medzi budovou NS SR a kostolom sv. Štefana  (m2)</w:t>
            </w:r>
          </w:p>
        </w:tc>
        <w:tc>
          <w:tcPr>
            <w:tcW w:w="3419" w:type="dxa"/>
            <w:tcBorders>
              <w:top w:val="nil"/>
              <w:left w:val="nil"/>
              <w:bottom w:val="single" w:sz="4" w:space="0" w:color="auto"/>
              <w:right w:val="single" w:sz="4" w:space="0" w:color="auto"/>
            </w:tcBorders>
            <w:shd w:val="clear" w:color="000000" w:fill="FFFFFF"/>
            <w:noWrap/>
            <w:vAlign w:val="bottom"/>
            <w:hideMark/>
          </w:tcPr>
          <w:p w14:paraId="07D694C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w:t>
            </w:r>
          </w:p>
        </w:tc>
        <w:tc>
          <w:tcPr>
            <w:tcW w:w="1479" w:type="dxa"/>
            <w:tcBorders>
              <w:top w:val="nil"/>
              <w:left w:val="nil"/>
              <w:bottom w:val="single" w:sz="4" w:space="0" w:color="auto"/>
              <w:right w:val="nil"/>
            </w:tcBorders>
            <w:shd w:val="clear" w:color="000000" w:fill="FFFFFF"/>
            <w:noWrap/>
            <w:vAlign w:val="bottom"/>
            <w:hideMark/>
          </w:tcPr>
          <w:p w14:paraId="4E160E3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23,28</w:t>
            </w:r>
          </w:p>
        </w:tc>
        <w:tc>
          <w:tcPr>
            <w:tcW w:w="940" w:type="dxa"/>
            <w:tcBorders>
              <w:top w:val="nil"/>
              <w:left w:val="single" w:sz="4" w:space="0" w:color="auto"/>
              <w:bottom w:val="single" w:sz="4" w:space="0" w:color="auto"/>
              <w:right w:val="nil"/>
            </w:tcBorders>
            <w:shd w:val="clear" w:color="000000" w:fill="FFFFFF"/>
            <w:noWrap/>
            <w:vAlign w:val="bottom"/>
            <w:hideMark/>
          </w:tcPr>
          <w:p w14:paraId="3F2BA30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081B127A"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11A08340" w14:textId="77777777" w:rsidR="00C0400F" w:rsidRPr="00B46B2F" w:rsidRDefault="00C0400F" w:rsidP="002B2580">
            <w:pPr>
              <w:jc w:val="center"/>
              <w:rPr>
                <w:rFonts w:ascii="Arial CE" w:hAnsi="Arial CE" w:cs="Arial CE"/>
                <w:sz w:val="22"/>
                <w:szCs w:val="22"/>
              </w:rPr>
            </w:pPr>
          </w:p>
        </w:tc>
      </w:tr>
      <w:tr w:rsidR="00C0400F" w:rsidRPr="00B46B2F" w14:paraId="620B3EB0" w14:textId="77777777" w:rsidTr="002B2580">
        <w:trPr>
          <w:trHeight w:val="285"/>
        </w:trPr>
        <w:tc>
          <w:tcPr>
            <w:tcW w:w="5942" w:type="dxa"/>
            <w:tcBorders>
              <w:top w:val="nil"/>
              <w:left w:val="single" w:sz="4" w:space="0" w:color="auto"/>
              <w:bottom w:val="single" w:sz="4" w:space="0" w:color="auto"/>
              <w:right w:val="single" w:sz="4" w:space="0" w:color="auto"/>
            </w:tcBorders>
            <w:shd w:val="clear" w:color="auto" w:fill="auto"/>
            <w:noWrap/>
            <w:vAlign w:val="center"/>
            <w:hideMark/>
          </w:tcPr>
          <w:p w14:paraId="597F25C3"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Námestie SNP - pred budovou Ministerstva kultúry a OC Dunaj   (m2</w:t>
            </w:r>
          </w:p>
        </w:tc>
        <w:tc>
          <w:tcPr>
            <w:tcW w:w="3419" w:type="dxa"/>
            <w:tcBorders>
              <w:top w:val="nil"/>
              <w:left w:val="nil"/>
              <w:bottom w:val="single" w:sz="4" w:space="0" w:color="auto"/>
              <w:right w:val="single" w:sz="4" w:space="0" w:color="auto"/>
            </w:tcBorders>
            <w:shd w:val="clear" w:color="000000" w:fill="FFFFFF"/>
            <w:noWrap/>
            <w:vAlign w:val="bottom"/>
            <w:hideMark/>
          </w:tcPr>
          <w:p w14:paraId="7DD891B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w:t>
            </w:r>
          </w:p>
        </w:tc>
        <w:tc>
          <w:tcPr>
            <w:tcW w:w="1479" w:type="dxa"/>
            <w:tcBorders>
              <w:top w:val="nil"/>
              <w:left w:val="nil"/>
              <w:bottom w:val="single" w:sz="4" w:space="0" w:color="auto"/>
              <w:right w:val="nil"/>
            </w:tcBorders>
            <w:shd w:val="clear" w:color="000000" w:fill="FFFFFF"/>
            <w:noWrap/>
            <w:vAlign w:val="bottom"/>
            <w:hideMark/>
          </w:tcPr>
          <w:p w14:paraId="785A03B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23,28</w:t>
            </w:r>
          </w:p>
        </w:tc>
        <w:tc>
          <w:tcPr>
            <w:tcW w:w="940" w:type="dxa"/>
            <w:tcBorders>
              <w:top w:val="nil"/>
              <w:left w:val="single" w:sz="4" w:space="0" w:color="auto"/>
              <w:bottom w:val="single" w:sz="4" w:space="0" w:color="auto"/>
              <w:right w:val="nil"/>
            </w:tcBorders>
            <w:shd w:val="clear" w:color="000000" w:fill="FFFFFF"/>
            <w:noWrap/>
            <w:vAlign w:val="bottom"/>
            <w:hideMark/>
          </w:tcPr>
          <w:p w14:paraId="304CC01F"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0B7333DD"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5D996D84" w14:textId="77777777" w:rsidR="00C0400F" w:rsidRPr="00B46B2F" w:rsidRDefault="00C0400F" w:rsidP="002B2580">
            <w:pPr>
              <w:jc w:val="center"/>
              <w:rPr>
                <w:rFonts w:ascii="Arial CE" w:hAnsi="Arial CE" w:cs="Arial CE"/>
                <w:sz w:val="22"/>
                <w:szCs w:val="22"/>
              </w:rPr>
            </w:pPr>
          </w:p>
        </w:tc>
      </w:tr>
      <w:tr w:rsidR="00C0400F" w:rsidRPr="00B46B2F" w14:paraId="03AFC510" w14:textId="77777777" w:rsidTr="002B2580">
        <w:trPr>
          <w:trHeight w:val="300"/>
        </w:trPr>
        <w:tc>
          <w:tcPr>
            <w:tcW w:w="5942" w:type="dxa"/>
            <w:tcBorders>
              <w:top w:val="nil"/>
              <w:left w:val="single" w:sz="8" w:space="0" w:color="auto"/>
              <w:bottom w:val="single" w:sz="8" w:space="0" w:color="auto"/>
              <w:right w:val="nil"/>
            </w:tcBorders>
            <w:shd w:val="clear" w:color="auto" w:fill="auto"/>
            <w:noWrap/>
            <w:vAlign w:val="center"/>
            <w:hideMark/>
          </w:tcPr>
          <w:p w14:paraId="6470C8B1"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Námestie Frantza Liszta (88+120+14+36) (m2)</w:t>
            </w:r>
          </w:p>
        </w:tc>
        <w:tc>
          <w:tcPr>
            <w:tcW w:w="3419" w:type="dxa"/>
            <w:tcBorders>
              <w:top w:val="nil"/>
              <w:left w:val="single" w:sz="4" w:space="0" w:color="auto"/>
              <w:bottom w:val="single" w:sz="4" w:space="0" w:color="auto"/>
              <w:right w:val="single" w:sz="4" w:space="0" w:color="auto"/>
            </w:tcBorders>
            <w:shd w:val="clear" w:color="000000" w:fill="FFFFFF"/>
            <w:noWrap/>
            <w:vAlign w:val="bottom"/>
            <w:hideMark/>
          </w:tcPr>
          <w:p w14:paraId="55D0179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200</w:t>
            </w:r>
          </w:p>
        </w:tc>
        <w:tc>
          <w:tcPr>
            <w:tcW w:w="1479" w:type="dxa"/>
            <w:tcBorders>
              <w:top w:val="nil"/>
              <w:left w:val="nil"/>
              <w:bottom w:val="single" w:sz="4" w:space="0" w:color="auto"/>
              <w:right w:val="nil"/>
            </w:tcBorders>
            <w:shd w:val="clear" w:color="000000" w:fill="FFFFFF"/>
            <w:noWrap/>
            <w:vAlign w:val="bottom"/>
            <w:hideMark/>
          </w:tcPr>
          <w:p w14:paraId="2B25441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388</w:t>
            </w:r>
          </w:p>
        </w:tc>
        <w:tc>
          <w:tcPr>
            <w:tcW w:w="940" w:type="dxa"/>
            <w:tcBorders>
              <w:top w:val="nil"/>
              <w:left w:val="single" w:sz="4" w:space="0" w:color="auto"/>
              <w:bottom w:val="single" w:sz="4" w:space="0" w:color="auto"/>
              <w:right w:val="nil"/>
            </w:tcBorders>
            <w:shd w:val="clear" w:color="000000" w:fill="FFFFFF"/>
            <w:noWrap/>
            <w:vAlign w:val="bottom"/>
            <w:hideMark/>
          </w:tcPr>
          <w:p w14:paraId="4FB2BA9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16AE0E13"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2E5EBE1A" w14:textId="77777777" w:rsidR="00C0400F" w:rsidRPr="00B46B2F" w:rsidRDefault="00C0400F" w:rsidP="002B2580">
            <w:pPr>
              <w:jc w:val="center"/>
              <w:rPr>
                <w:rFonts w:ascii="Arial CE" w:hAnsi="Arial CE" w:cs="Arial CE"/>
                <w:sz w:val="22"/>
                <w:szCs w:val="22"/>
              </w:rPr>
            </w:pPr>
          </w:p>
        </w:tc>
      </w:tr>
      <w:tr w:rsidR="00C0400F" w:rsidRPr="00B46B2F" w14:paraId="5990BC7F" w14:textId="77777777" w:rsidTr="002B2580">
        <w:trPr>
          <w:trHeight w:val="315"/>
        </w:trPr>
        <w:tc>
          <w:tcPr>
            <w:tcW w:w="5942" w:type="dxa"/>
            <w:tcBorders>
              <w:top w:val="nil"/>
              <w:left w:val="single" w:sz="8" w:space="0" w:color="auto"/>
              <w:bottom w:val="single" w:sz="4" w:space="0" w:color="auto"/>
              <w:right w:val="nil"/>
            </w:tcBorders>
            <w:shd w:val="clear" w:color="auto" w:fill="auto"/>
            <w:noWrap/>
            <w:vAlign w:val="center"/>
            <w:hideMark/>
          </w:tcPr>
          <w:p w14:paraId="0927B395" w14:textId="77777777" w:rsidR="00C0400F" w:rsidRPr="00B46B2F" w:rsidRDefault="00C0400F" w:rsidP="002B2580">
            <w:pPr>
              <w:rPr>
                <w:rFonts w:ascii="Arial CE" w:hAnsi="Arial CE" w:cs="Arial CE"/>
                <w:sz w:val="20"/>
              </w:rPr>
            </w:pPr>
            <w:r w:rsidRPr="00B46B2F">
              <w:rPr>
                <w:rFonts w:ascii="Arial CE" w:hAnsi="Arial CE" w:cs="Arial CE"/>
                <w:sz w:val="20"/>
              </w:rPr>
              <w:t>Polievanie - máj (1x za týždeň)</w:t>
            </w:r>
          </w:p>
        </w:tc>
        <w:tc>
          <w:tcPr>
            <w:tcW w:w="3419" w:type="dxa"/>
            <w:tcBorders>
              <w:top w:val="nil"/>
              <w:left w:val="single" w:sz="8" w:space="0" w:color="auto"/>
              <w:bottom w:val="single" w:sz="8" w:space="0" w:color="auto"/>
              <w:right w:val="single" w:sz="4" w:space="0" w:color="auto"/>
            </w:tcBorders>
            <w:shd w:val="clear" w:color="000000" w:fill="92D050"/>
            <w:noWrap/>
            <w:vAlign w:val="bottom"/>
            <w:hideMark/>
          </w:tcPr>
          <w:p w14:paraId="53211A8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479" w:type="dxa"/>
            <w:tcBorders>
              <w:top w:val="nil"/>
              <w:left w:val="nil"/>
              <w:bottom w:val="single" w:sz="8" w:space="0" w:color="auto"/>
              <w:right w:val="nil"/>
            </w:tcBorders>
            <w:shd w:val="clear" w:color="000000" w:fill="FFFFFF"/>
            <w:noWrap/>
            <w:vAlign w:val="center"/>
            <w:hideMark/>
          </w:tcPr>
          <w:p w14:paraId="38032D6B" w14:textId="77777777" w:rsidR="00C0400F" w:rsidRPr="00B46B2F" w:rsidRDefault="00C0400F" w:rsidP="002B2580">
            <w:pPr>
              <w:jc w:val="center"/>
              <w:rPr>
                <w:rFonts w:ascii="Arial CE" w:hAnsi="Arial CE" w:cs="Arial CE"/>
                <w:b/>
                <w:bCs/>
                <w:sz w:val="22"/>
                <w:szCs w:val="22"/>
              </w:rPr>
            </w:pPr>
            <w:r w:rsidRPr="00B46B2F">
              <w:rPr>
                <w:rFonts w:ascii="Arial CE" w:hAnsi="Arial CE" w:cs="Arial CE"/>
                <w:b/>
                <w:bCs/>
                <w:sz w:val="22"/>
                <w:szCs w:val="22"/>
              </w:rPr>
              <w:t>508,28</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CF23830" w14:textId="77777777" w:rsidR="00C0400F" w:rsidRPr="00B46B2F" w:rsidRDefault="00C0400F" w:rsidP="002B2580">
            <w:pPr>
              <w:jc w:val="center"/>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4" w:space="0" w:color="auto"/>
            </w:tcBorders>
            <w:shd w:val="clear" w:color="000000" w:fill="92D050"/>
            <w:noWrap/>
            <w:vAlign w:val="bottom"/>
            <w:hideMark/>
          </w:tcPr>
          <w:p w14:paraId="23626CD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center"/>
          </w:tcPr>
          <w:p w14:paraId="11F75BFD" w14:textId="77777777" w:rsidR="00C0400F" w:rsidRPr="00B46B2F" w:rsidRDefault="00C0400F" w:rsidP="002B2580">
            <w:pPr>
              <w:jc w:val="center"/>
              <w:rPr>
                <w:rFonts w:ascii="Arial CE" w:hAnsi="Arial CE" w:cs="Arial CE"/>
                <w:b/>
                <w:bCs/>
                <w:sz w:val="22"/>
                <w:szCs w:val="22"/>
              </w:rPr>
            </w:pPr>
          </w:p>
        </w:tc>
      </w:tr>
      <w:tr w:rsidR="00C0400F" w:rsidRPr="00B46B2F" w14:paraId="2310718B" w14:textId="77777777" w:rsidTr="002B2580">
        <w:trPr>
          <w:trHeight w:val="300"/>
        </w:trPr>
        <w:tc>
          <w:tcPr>
            <w:tcW w:w="5942" w:type="dxa"/>
            <w:tcBorders>
              <w:top w:val="nil"/>
              <w:left w:val="single" w:sz="8" w:space="0" w:color="auto"/>
              <w:bottom w:val="single" w:sz="4" w:space="0" w:color="auto"/>
              <w:right w:val="nil"/>
            </w:tcBorders>
            <w:shd w:val="clear" w:color="auto" w:fill="auto"/>
            <w:noWrap/>
            <w:vAlign w:val="center"/>
            <w:hideMark/>
          </w:tcPr>
          <w:p w14:paraId="209C27D5" w14:textId="77777777" w:rsidR="00C0400F" w:rsidRPr="00B46B2F" w:rsidRDefault="00C0400F" w:rsidP="002B2580">
            <w:pPr>
              <w:rPr>
                <w:rFonts w:ascii="Arial CE" w:hAnsi="Arial CE" w:cs="Arial CE"/>
                <w:sz w:val="20"/>
              </w:rPr>
            </w:pPr>
            <w:r w:rsidRPr="00B46B2F">
              <w:rPr>
                <w:rFonts w:ascii="Arial CE" w:hAnsi="Arial CE" w:cs="Arial CE"/>
                <w:sz w:val="20"/>
              </w:rPr>
              <w:t>Polievanie - jún, september (každý druhý deň)</w:t>
            </w:r>
          </w:p>
        </w:tc>
        <w:tc>
          <w:tcPr>
            <w:tcW w:w="3419" w:type="dxa"/>
            <w:tcBorders>
              <w:top w:val="single" w:sz="4" w:space="0" w:color="auto"/>
              <w:left w:val="nil"/>
              <w:bottom w:val="single" w:sz="4" w:space="0" w:color="auto"/>
              <w:right w:val="single" w:sz="8" w:space="0" w:color="auto"/>
            </w:tcBorders>
            <w:shd w:val="clear" w:color="auto" w:fill="auto"/>
            <w:noWrap/>
            <w:vAlign w:val="center"/>
            <w:hideMark/>
          </w:tcPr>
          <w:p w14:paraId="21B0EC19"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1B5E4D22" w14:textId="77777777" w:rsidR="00C0400F" w:rsidRPr="00B46B2F" w:rsidRDefault="00C0400F" w:rsidP="002B2580">
            <w:pPr>
              <w:rPr>
                <w:rFonts w:ascii="Arial CE" w:hAnsi="Arial CE" w:cs="Arial CE"/>
                <w:sz w:val="20"/>
              </w:rPr>
            </w:pPr>
          </w:p>
        </w:tc>
        <w:tc>
          <w:tcPr>
            <w:tcW w:w="3840"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0BC1C0DC" w14:textId="77777777" w:rsidR="00C0400F" w:rsidRPr="00B46B2F" w:rsidRDefault="00C0400F" w:rsidP="002B2580">
            <w:pPr>
              <w:jc w:val="center"/>
              <w:rPr>
                <w:rFonts w:ascii="Arial CE" w:hAnsi="Arial CE" w:cs="Arial CE"/>
                <w:sz w:val="20"/>
              </w:rPr>
            </w:pPr>
            <w:r w:rsidRPr="00B46B2F">
              <w:rPr>
                <w:rFonts w:ascii="Arial CE" w:hAnsi="Arial CE" w:cs="Arial CE"/>
                <w:sz w:val="20"/>
              </w:rPr>
              <w:t> </w:t>
            </w:r>
          </w:p>
        </w:tc>
      </w:tr>
      <w:tr w:rsidR="00C0400F" w:rsidRPr="00B46B2F" w14:paraId="78897880" w14:textId="77777777" w:rsidTr="002B2580">
        <w:trPr>
          <w:trHeight w:val="300"/>
        </w:trPr>
        <w:tc>
          <w:tcPr>
            <w:tcW w:w="5942" w:type="dxa"/>
            <w:tcBorders>
              <w:top w:val="nil"/>
              <w:left w:val="single" w:sz="8" w:space="0" w:color="auto"/>
              <w:bottom w:val="single" w:sz="4" w:space="0" w:color="auto"/>
              <w:right w:val="nil"/>
            </w:tcBorders>
            <w:shd w:val="clear" w:color="auto" w:fill="auto"/>
            <w:noWrap/>
            <w:vAlign w:val="center"/>
            <w:hideMark/>
          </w:tcPr>
          <w:p w14:paraId="48E0AF1F" w14:textId="77777777" w:rsidR="00C0400F" w:rsidRPr="00B46B2F" w:rsidRDefault="00C0400F" w:rsidP="002B2580">
            <w:pPr>
              <w:rPr>
                <w:rFonts w:ascii="Arial CE" w:hAnsi="Arial CE" w:cs="Arial CE"/>
                <w:sz w:val="20"/>
              </w:rPr>
            </w:pPr>
            <w:r w:rsidRPr="00B46B2F">
              <w:rPr>
                <w:rFonts w:ascii="Arial CE" w:hAnsi="Arial CE" w:cs="Arial CE"/>
                <w:sz w:val="20"/>
              </w:rPr>
              <w:t>Polievanie - júl, august (denne)</w:t>
            </w:r>
          </w:p>
        </w:tc>
        <w:tc>
          <w:tcPr>
            <w:tcW w:w="3419" w:type="dxa"/>
            <w:tcBorders>
              <w:top w:val="nil"/>
              <w:left w:val="nil"/>
              <w:bottom w:val="single" w:sz="4" w:space="0" w:color="auto"/>
              <w:right w:val="single" w:sz="8" w:space="0" w:color="auto"/>
            </w:tcBorders>
            <w:shd w:val="clear" w:color="auto" w:fill="auto"/>
            <w:noWrap/>
            <w:vAlign w:val="center"/>
            <w:hideMark/>
          </w:tcPr>
          <w:p w14:paraId="6EAB18FE"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34EAB538" w14:textId="77777777" w:rsidR="00C0400F" w:rsidRPr="00B46B2F" w:rsidRDefault="00C0400F" w:rsidP="002B2580">
            <w:pPr>
              <w:rPr>
                <w:rFonts w:ascii="Arial CE" w:hAnsi="Arial CE" w:cs="Arial CE"/>
                <w:sz w:val="20"/>
              </w:rPr>
            </w:pPr>
          </w:p>
        </w:tc>
        <w:tc>
          <w:tcPr>
            <w:tcW w:w="3840" w:type="dxa"/>
            <w:gridSpan w:val="3"/>
            <w:vMerge/>
            <w:tcBorders>
              <w:top w:val="nil"/>
              <w:left w:val="nil"/>
              <w:bottom w:val="nil"/>
              <w:right w:val="nil"/>
            </w:tcBorders>
            <w:vAlign w:val="center"/>
            <w:hideMark/>
          </w:tcPr>
          <w:p w14:paraId="2B370361" w14:textId="77777777" w:rsidR="00C0400F" w:rsidRPr="00B46B2F" w:rsidRDefault="00C0400F" w:rsidP="002B2580">
            <w:pPr>
              <w:rPr>
                <w:rFonts w:ascii="Arial CE" w:hAnsi="Arial CE" w:cs="Arial CE"/>
                <w:sz w:val="20"/>
              </w:rPr>
            </w:pPr>
          </w:p>
        </w:tc>
      </w:tr>
      <w:tr w:rsidR="00C0400F" w:rsidRPr="00B46B2F" w14:paraId="0AC97CB1" w14:textId="77777777" w:rsidTr="002B2580">
        <w:trPr>
          <w:trHeight w:val="315"/>
        </w:trPr>
        <w:tc>
          <w:tcPr>
            <w:tcW w:w="5942" w:type="dxa"/>
            <w:tcBorders>
              <w:top w:val="nil"/>
              <w:left w:val="single" w:sz="8" w:space="0" w:color="auto"/>
              <w:bottom w:val="single" w:sz="8" w:space="0" w:color="auto"/>
              <w:right w:val="nil"/>
            </w:tcBorders>
            <w:shd w:val="clear" w:color="auto" w:fill="auto"/>
            <w:noWrap/>
            <w:vAlign w:val="center"/>
            <w:hideMark/>
          </w:tcPr>
          <w:p w14:paraId="4CE0C5A7" w14:textId="77777777" w:rsidR="00C0400F" w:rsidRPr="00B46B2F" w:rsidRDefault="00C0400F" w:rsidP="002B2580">
            <w:pPr>
              <w:rPr>
                <w:rFonts w:ascii="Arial CE" w:hAnsi="Arial CE" w:cs="Arial CE"/>
                <w:sz w:val="20"/>
              </w:rPr>
            </w:pPr>
            <w:r w:rsidRPr="00B46B2F">
              <w:rPr>
                <w:rFonts w:ascii="Arial CE" w:hAnsi="Arial CE" w:cs="Arial CE"/>
                <w:sz w:val="20"/>
              </w:rPr>
              <w:t>Okopávanie - máj až september</w:t>
            </w:r>
          </w:p>
        </w:tc>
        <w:tc>
          <w:tcPr>
            <w:tcW w:w="3419" w:type="dxa"/>
            <w:tcBorders>
              <w:top w:val="nil"/>
              <w:left w:val="nil"/>
              <w:bottom w:val="nil"/>
              <w:right w:val="single" w:sz="8" w:space="0" w:color="auto"/>
            </w:tcBorders>
            <w:shd w:val="clear" w:color="auto" w:fill="auto"/>
            <w:noWrap/>
            <w:vAlign w:val="center"/>
            <w:hideMark/>
          </w:tcPr>
          <w:p w14:paraId="660B7AF2"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6178899A" w14:textId="77777777" w:rsidR="00C0400F" w:rsidRPr="00B46B2F" w:rsidRDefault="00C0400F" w:rsidP="002B2580">
            <w:pPr>
              <w:rPr>
                <w:rFonts w:ascii="Arial CE" w:hAnsi="Arial CE" w:cs="Arial CE"/>
                <w:sz w:val="20"/>
              </w:rPr>
            </w:pPr>
          </w:p>
        </w:tc>
        <w:tc>
          <w:tcPr>
            <w:tcW w:w="3840" w:type="dxa"/>
            <w:gridSpan w:val="3"/>
            <w:vMerge/>
            <w:tcBorders>
              <w:top w:val="nil"/>
              <w:left w:val="nil"/>
              <w:bottom w:val="nil"/>
              <w:right w:val="nil"/>
            </w:tcBorders>
            <w:vAlign w:val="center"/>
            <w:hideMark/>
          </w:tcPr>
          <w:p w14:paraId="6843C42A" w14:textId="77777777" w:rsidR="00C0400F" w:rsidRPr="00B46B2F" w:rsidRDefault="00C0400F" w:rsidP="002B2580">
            <w:pPr>
              <w:rPr>
                <w:rFonts w:ascii="Arial CE" w:hAnsi="Arial CE" w:cs="Arial CE"/>
                <w:sz w:val="20"/>
              </w:rPr>
            </w:pPr>
          </w:p>
        </w:tc>
      </w:tr>
      <w:tr w:rsidR="00C0400F" w:rsidRPr="00B46B2F" w14:paraId="32890DEF" w14:textId="77777777" w:rsidTr="002B2580">
        <w:trPr>
          <w:trHeight w:val="300"/>
        </w:trPr>
        <w:tc>
          <w:tcPr>
            <w:tcW w:w="5942" w:type="dxa"/>
            <w:tcBorders>
              <w:top w:val="nil"/>
              <w:left w:val="single" w:sz="4" w:space="0" w:color="auto"/>
              <w:bottom w:val="single" w:sz="4" w:space="0" w:color="auto"/>
              <w:right w:val="nil"/>
            </w:tcBorders>
            <w:shd w:val="clear" w:color="auto" w:fill="auto"/>
            <w:noWrap/>
            <w:vAlign w:val="center"/>
            <w:hideMark/>
          </w:tcPr>
          <w:p w14:paraId="6EC14852" w14:textId="77777777" w:rsidR="00C0400F" w:rsidRPr="00B46B2F" w:rsidRDefault="00C0400F" w:rsidP="002B2580">
            <w:pPr>
              <w:rPr>
                <w:rFonts w:ascii="Arial CE" w:hAnsi="Arial CE" w:cs="Arial CE"/>
                <w:sz w:val="20"/>
              </w:rPr>
            </w:pPr>
            <w:r w:rsidRPr="00B46B2F">
              <w:rPr>
                <w:rFonts w:ascii="Arial CE" w:hAnsi="Arial CE" w:cs="Arial CE"/>
                <w:sz w:val="20"/>
              </w:rPr>
              <w:t>Počet polievaní za obdobie</w:t>
            </w:r>
          </w:p>
        </w:tc>
        <w:tc>
          <w:tcPr>
            <w:tcW w:w="3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07092"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97</w:t>
            </w:r>
          </w:p>
        </w:tc>
        <w:tc>
          <w:tcPr>
            <w:tcW w:w="1479" w:type="dxa"/>
            <w:tcBorders>
              <w:top w:val="single" w:sz="4" w:space="0" w:color="auto"/>
              <w:left w:val="nil"/>
              <w:bottom w:val="single" w:sz="4" w:space="0" w:color="auto"/>
              <w:right w:val="single" w:sz="4" w:space="0" w:color="auto"/>
            </w:tcBorders>
            <w:shd w:val="clear" w:color="auto" w:fill="auto"/>
            <w:noWrap/>
            <w:vAlign w:val="center"/>
            <w:hideMark/>
          </w:tcPr>
          <w:p w14:paraId="13EB5168"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59EB762"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 </w:t>
            </w:r>
          </w:p>
        </w:tc>
        <w:tc>
          <w:tcPr>
            <w:tcW w:w="1560" w:type="dxa"/>
            <w:tcBorders>
              <w:top w:val="single" w:sz="4" w:space="0" w:color="auto"/>
              <w:left w:val="nil"/>
              <w:bottom w:val="single" w:sz="4" w:space="0" w:color="auto"/>
              <w:right w:val="single" w:sz="8" w:space="0" w:color="auto"/>
              <w:tr2bl w:val="single" w:sz="4" w:space="0" w:color="auto"/>
            </w:tcBorders>
            <w:shd w:val="clear" w:color="auto" w:fill="auto"/>
            <w:noWrap/>
            <w:vAlign w:val="center"/>
            <w:hideMark/>
          </w:tcPr>
          <w:p w14:paraId="74EDF1B5" w14:textId="77777777" w:rsidR="00C0400F" w:rsidRPr="00B46B2F" w:rsidRDefault="00C0400F" w:rsidP="002B2580">
            <w:pPr>
              <w:rPr>
                <w:rFonts w:ascii="Arial CE" w:hAnsi="Arial CE" w:cs="Arial CE"/>
                <w:i/>
                <w:iCs/>
                <w:sz w:val="20"/>
              </w:rPr>
            </w:pPr>
            <w:r w:rsidRPr="00B46B2F">
              <w:rPr>
                <w:rFonts w:ascii="Arial CE" w:hAnsi="Arial CE" w:cs="Arial CE"/>
                <w:i/>
                <w:iCs/>
                <w:sz w:val="20"/>
              </w:rPr>
              <w:t> </w:t>
            </w:r>
          </w:p>
        </w:tc>
        <w:tc>
          <w:tcPr>
            <w:tcW w:w="1340" w:type="dxa"/>
            <w:tcBorders>
              <w:top w:val="single" w:sz="4" w:space="0" w:color="auto"/>
              <w:left w:val="nil"/>
              <w:bottom w:val="single" w:sz="4" w:space="0" w:color="auto"/>
              <w:right w:val="single" w:sz="8" w:space="0" w:color="auto"/>
              <w:tr2bl w:val="single" w:sz="4" w:space="0" w:color="auto"/>
            </w:tcBorders>
            <w:shd w:val="clear" w:color="auto" w:fill="auto"/>
            <w:noWrap/>
            <w:vAlign w:val="center"/>
            <w:hideMark/>
          </w:tcPr>
          <w:p w14:paraId="675E950D" w14:textId="77777777" w:rsidR="00C0400F" w:rsidRPr="00B46B2F" w:rsidRDefault="00C0400F" w:rsidP="002B2580">
            <w:pPr>
              <w:rPr>
                <w:rFonts w:ascii="Arial CE" w:hAnsi="Arial CE" w:cs="Arial CE"/>
                <w:i/>
                <w:iCs/>
                <w:sz w:val="20"/>
              </w:rPr>
            </w:pPr>
            <w:r w:rsidRPr="00B46B2F">
              <w:rPr>
                <w:rFonts w:ascii="Arial CE" w:hAnsi="Arial CE" w:cs="Arial CE"/>
                <w:i/>
                <w:iCs/>
                <w:sz w:val="20"/>
              </w:rPr>
              <w:t> </w:t>
            </w:r>
          </w:p>
        </w:tc>
      </w:tr>
      <w:tr w:rsidR="00C0400F" w:rsidRPr="00B46B2F" w14:paraId="313552E4" w14:textId="77777777" w:rsidTr="002B2580">
        <w:trPr>
          <w:trHeight w:val="315"/>
        </w:trPr>
        <w:tc>
          <w:tcPr>
            <w:tcW w:w="5942" w:type="dxa"/>
            <w:tcBorders>
              <w:top w:val="nil"/>
              <w:left w:val="single" w:sz="8" w:space="0" w:color="auto"/>
              <w:bottom w:val="single" w:sz="4" w:space="0" w:color="auto"/>
              <w:right w:val="nil"/>
            </w:tcBorders>
            <w:shd w:val="clear" w:color="000000" w:fill="92D050"/>
            <w:noWrap/>
            <w:vAlign w:val="bottom"/>
            <w:hideMark/>
          </w:tcPr>
          <w:p w14:paraId="4EE8471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m2 zalievania kvetináča (l)</w:t>
            </w:r>
          </w:p>
        </w:tc>
        <w:tc>
          <w:tcPr>
            <w:tcW w:w="3419" w:type="dxa"/>
            <w:tcBorders>
              <w:top w:val="nil"/>
              <w:left w:val="single" w:sz="4" w:space="0" w:color="auto"/>
              <w:bottom w:val="single" w:sz="4" w:space="0" w:color="auto"/>
              <w:right w:val="single" w:sz="4" w:space="0" w:color="auto"/>
            </w:tcBorders>
            <w:shd w:val="clear" w:color="auto" w:fill="auto"/>
            <w:noWrap/>
            <w:vAlign w:val="center"/>
            <w:hideMark/>
          </w:tcPr>
          <w:p w14:paraId="3FFD13B4"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20</w:t>
            </w:r>
          </w:p>
        </w:tc>
        <w:tc>
          <w:tcPr>
            <w:tcW w:w="1479" w:type="dxa"/>
            <w:tcBorders>
              <w:top w:val="nil"/>
              <w:left w:val="nil"/>
              <w:bottom w:val="single" w:sz="4" w:space="0" w:color="auto"/>
              <w:right w:val="single" w:sz="4" w:space="0" w:color="auto"/>
            </w:tcBorders>
            <w:shd w:val="clear" w:color="auto" w:fill="auto"/>
            <w:noWrap/>
            <w:vAlign w:val="center"/>
            <w:hideMark/>
          </w:tcPr>
          <w:p w14:paraId="6AE9B701"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940" w:type="dxa"/>
            <w:tcBorders>
              <w:top w:val="nil"/>
              <w:left w:val="nil"/>
              <w:bottom w:val="single" w:sz="4" w:space="0" w:color="auto"/>
              <w:right w:val="single" w:sz="4" w:space="0" w:color="auto"/>
            </w:tcBorders>
            <w:shd w:val="clear" w:color="auto" w:fill="auto"/>
            <w:noWrap/>
            <w:vAlign w:val="center"/>
            <w:hideMark/>
          </w:tcPr>
          <w:p w14:paraId="231EA0AB"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8" w:space="0" w:color="auto"/>
            </w:tcBorders>
            <w:shd w:val="clear" w:color="auto" w:fill="auto"/>
            <w:noWrap/>
            <w:vAlign w:val="center"/>
            <w:hideMark/>
          </w:tcPr>
          <w:p w14:paraId="69068AF9"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340" w:type="dxa"/>
            <w:tcBorders>
              <w:top w:val="nil"/>
              <w:left w:val="nil"/>
              <w:bottom w:val="single" w:sz="4" w:space="0" w:color="auto"/>
              <w:right w:val="single" w:sz="8" w:space="0" w:color="auto"/>
            </w:tcBorders>
            <w:shd w:val="clear" w:color="auto" w:fill="auto"/>
            <w:noWrap/>
            <w:vAlign w:val="center"/>
            <w:hideMark/>
          </w:tcPr>
          <w:p w14:paraId="3B0E5DE8"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r>
      <w:tr w:rsidR="00C0400F" w:rsidRPr="00B46B2F" w14:paraId="28623C9A" w14:textId="77777777" w:rsidTr="002B2580">
        <w:trPr>
          <w:trHeight w:val="315"/>
        </w:trPr>
        <w:tc>
          <w:tcPr>
            <w:tcW w:w="5942" w:type="dxa"/>
            <w:tcBorders>
              <w:top w:val="nil"/>
              <w:left w:val="single" w:sz="8" w:space="0" w:color="auto"/>
              <w:bottom w:val="single" w:sz="8" w:space="0" w:color="auto"/>
              <w:right w:val="nil"/>
            </w:tcBorders>
            <w:shd w:val="clear" w:color="auto" w:fill="auto"/>
            <w:noWrap/>
            <w:vAlign w:val="center"/>
            <w:hideMark/>
          </w:tcPr>
          <w:p w14:paraId="65B9C4D9" w14:textId="77777777" w:rsidR="00C0400F" w:rsidRPr="00B46B2F" w:rsidRDefault="00C0400F" w:rsidP="002B2580">
            <w:pPr>
              <w:rPr>
                <w:rFonts w:ascii="Arial CE" w:hAnsi="Arial CE" w:cs="Arial CE"/>
                <w:sz w:val="20"/>
              </w:rPr>
            </w:pPr>
            <w:r w:rsidRPr="00B46B2F">
              <w:rPr>
                <w:rFonts w:ascii="Arial CE" w:hAnsi="Arial CE" w:cs="Arial CE"/>
                <w:sz w:val="20"/>
              </w:rPr>
              <w:t>Okopávanie (m2)</w:t>
            </w:r>
          </w:p>
        </w:tc>
        <w:tc>
          <w:tcPr>
            <w:tcW w:w="3419" w:type="dxa"/>
            <w:tcBorders>
              <w:top w:val="nil"/>
              <w:left w:val="single" w:sz="4" w:space="0" w:color="auto"/>
              <w:bottom w:val="single" w:sz="4" w:space="0" w:color="auto"/>
              <w:right w:val="single" w:sz="4" w:space="0" w:color="auto"/>
            </w:tcBorders>
            <w:shd w:val="clear" w:color="auto" w:fill="auto"/>
            <w:noWrap/>
            <w:vAlign w:val="center"/>
            <w:hideMark/>
          </w:tcPr>
          <w:p w14:paraId="22C1B8BD"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262</w:t>
            </w:r>
          </w:p>
        </w:tc>
        <w:tc>
          <w:tcPr>
            <w:tcW w:w="1479" w:type="dxa"/>
            <w:tcBorders>
              <w:top w:val="nil"/>
              <w:left w:val="nil"/>
              <w:bottom w:val="single" w:sz="4" w:space="0" w:color="auto"/>
              <w:right w:val="single" w:sz="4" w:space="0" w:color="auto"/>
            </w:tcBorders>
            <w:shd w:val="clear" w:color="auto" w:fill="auto"/>
            <w:noWrap/>
            <w:vAlign w:val="center"/>
            <w:hideMark/>
          </w:tcPr>
          <w:p w14:paraId="7CD8E075"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940" w:type="dxa"/>
            <w:tcBorders>
              <w:top w:val="nil"/>
              <w:left w:val="nil"/>
              <w:bottom w:val="single" w:sz="4" w:space="0" w:color="auto"/>
              <w:right w:val="single" w:sz="4" w:space="0" w:color="auto"/>
            </w:tcBorders>
            <w:shd w:val="clear" w:color="auto" w:fill="auto"/>
            <w:noWrap/>
            <w:vAlign w:val="center"/>
            <w:hideMark/>
          </w:tcPr>
          <w:p w14:paraId="2727D261"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8" w:space="0" w:color="auto"/>
            </w:tcBorders>
            <w:shd w:val="clear" w:color="000000" w:fill="FFFF00"/>
            <w:noWrap/>
            <w:vAlign w:val="center"/>
            <w:hideMark/>
          </w:tcPr>
          <w:p w14:paraId="3DBEA00A" w14:textId="77777777" w:rsidR="00C0400F" w:rsidRPr="00B46B2F" w:rsidRDefault="00C0400F" w:rsidP="002B2580">
            <w:pPr>
              <w:ind w:firstLineChars="100" w:firstLine="200"/>
              <w:jc w:val="right"/>
              <w:rPr>
                <w:rFonts w:ascii="Arial CE" w:hAnsi="Arial CE" w:cs="Arial CE"/>
                <w:sz w:val="20"/>
              </w:rPr>
            </w:pPr>
          </w:p>
        </w:tc>
        <w:tc>
          <w:tcPr>
            <w:tcW w:w="1340" w:type="dxa"/>
            <w:tcBorders>
              <w:top w:val="nil"/>
              <w:left w:val="nil"/>
              <w:bottom w:val="single" w:sz="4" w:space="0" w:color="auto"/>
              <w:right w:val="single" w:sz="8" w:space="0" w:color="auto"/>
            </w:tcBorders>
            <w:shd w:val="clear" w:color="auto" w:fill="auto"/>
            <w:noWrap/>
            <w:vAlign w:val="center"/>
          </w:tcPr>
          <w:p w14:paraId="550E8070" w14:textId="77777777" w:rsidR="00C0400F" w:rsidRPr="00B46B2F" w:rsidRDefault="00C0400F" w:rsidP="002B2580">
            <w:pPr>
              <w:ind w:firstLineChars="100" w:firstLine="200"/>
              <w:jc w:val="right"/>
              <w:rPr>
                <w:rFonts w:ascii="Arial CE" w:hAnsi="Arial CE" w:cs="Arial CE"/>
                <w:sz w:val="20"/>
              </w:rPr>
            </w:pPr>
          </w:p>
        </w:tc>
      </w:tr>
      <w:tr w:rsidR="00C0400F" w:rsidRPr="00B46B2F" w14:paraId="5E73BCCB" w14:textId="77777777" w:rsidTr="002B2580">
        <w:trPr>
          <w:trHeight w:val="315"/>
        </w:trPr>
        <w:tc>
          <w:tcPr>
            <w:tcW w:w="5942" w:type="dxa"/>
            <w:tcBorders>
              <w:top w:val="nil"/>
              <w:left w:val="single" w:sz="8" w:space="0" w:color="auto"/>
              <w:bottom w:val="single" w:sz="8" w:space="0" w:color="auto"/>
              <w:right w:val="nil"/>
            </w:tcBorders>
            <w:shd w:val="clear" w:color="000000" w:fill="C0C0C0"/>
            <w:noWrap/>
            <w:vAlign w:val="center"/>
            <w:hideMark/>
          </w:tcPr>
          <w:p w14:paraId="5BBBB9B5"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3419" w:type="dxa"/>
            <w:tcBorders>
              <w:top w:val="nil"/>
              <w:left w:val="nil"/>
              <w:bottom w:val="single" w:sz="8" w:space="0" w:color="auto"/>
              <w:right w:val="nil"/>
            </w:tcBorders>
            <w:shd w:val="clear" w:color="000000" w:fill="C0C0C0"/>
            <w:noWrap/>
            <w:vAlign w:val="center"/>
            <w:hideMark/>
          </w:tcPr>
          <w:p w14:paraId="4BD045D2"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Spolu :</w:t>
            </w:r>
          </w:p>
        </w:tc>
        <w:tc>
          <w:tcPr>
            <w:tcW w:w="1479" w:type="dxa"/>
            <w:tcBorders>
              <w:top w:val="nil"/>
              <w:left w:val="nil"/>
              <w:bottom w:val="single" w:sz="8" w:space="0" w:color="auto"/>
              <w:right w:val="nil"/>
            </w:tcBorders>
            <w:shd w:val="clear" w:color="000000" w:fill="C0C0C0"/>
            <w:noWrap/>
            <w:vAlign w:val="center"/>
            <w:hideMark/>
          </w:tcPr>
          <w:p w14:paraId="101366CE"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940" w:type="dxa"/>
            <w:tcBorders>
              <w:top w:val="nil"/>
              <w:left w:val="nil"/>
              <w:bottom w:val="single" w:sz="8" w:space="0" w:color="auto"/>
              <w:right w:val="nil"/>
            </w:tcBorders>
            <w:shd w:val="clear" w:color="000000" w:fill="C0C0C0"/>
            <w:noWrap/>
            <w:vAlign w:val="center"/>
            <w:hideMark/>
          </w:tcPr>
          <w:p w14:paraId="535B9453"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560" w:type="dxa"/>
            <w:tcBorders>
              <w:top w:val="nil"/>
              <w:left w:val="single" w:sz="8" w:space="0" w:color="auto"/>
              <w:bottom w:val="single" w:sz="8" w:space="0" w:color="auto"/>
              <w:right w:val="single" w:sz="8" w:space="0" w:color="auto"/>
            </w:tcBorders>
            <w:shd w:val="clear" w:color="000000" w:fill="C0C0C0"/>
            <w:noWrap/>
            <w:vAlign w:val="center"/>
            <w:hideMark/>
          </w:tcPr>
          <w:p w14:paraId="7B56036C"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340" w:type="dxa"/>
            <w:tcBorders>
              <w:top w:val="single" w:sz="8" w:space="0" w:color="auto"/>
              <w:left w:val="nil"/>
              <w:bottom w:val="single" w:sz="8" w:space="0" w:color="auto"/>
              <w:right w:val="single" w:sz="8" w:space="0" w:color="auto"/>
            </w:tcBorders>
            <w:shd w:val="clear" w:color="000000" w:fill="C0C0C0"/>
            <w:noWrap/>
            <w:vAlign w:val="center"/>
          </w:tcPr>
          <w:p w14:paraId="2DCE4D2F" w14:textId="77777777" w:rsidR="00C0400F" w:rsidRPr="00B46B2F" w:rsidRDefault="00C0400F" w:rsidP="002B2580">
            <w:pPr>
              <w:ind w:firstLineChars="100" w:firstLine="201"/>
              <w:jc w:val="right"/>
              <w:rPr>
                <w:rFonts w:ascii="Arial CE" w:hAnsi="Arial CE" w:cs="Arial CE"/>
                <w:b/>
                <w:bCs/>
                <w:sz w:val="20"/>
              </w:rPr>
            </w:pPr>
          </w:p>
        </w:tc>
      </w:tr>
    </w:tbl>
    <w:p w14:paraId="191EA4D8" w14:textId="77777777" w:rsidR="00C0400F" w:rsidRDefault="00C0400F" w:rsidP="00C0400F">
      <w:pPr>
        <w:ind w:left="284"/>
        <w:rPr>
          <w:rFonts w:ascii="Times New Roman" w:hAnsi="Times New Roman"/>
        </w:rPr>
      </w:pPr>
    </w:p>
    <w:p w14:paraId="47A6B7ED" w14:textId="77777777" w:rsidR="00C0400F" w:rsidRDefault="00C0400F" w:rsidP="00C0400F">
      <w:pPr>
        <w:ind w:left="284"/>
        <w:rPr>
          <w:rFonts w:ascii="Times New Roman" w:hAnsi="Times New Roman"/>
        </w:rPr>
      </w:pPr>
    </w:p>
    <w:p w14:paraId="61EAE78C" w14:textId="77777777" w:rsidR="00C0400F" w:rsidRDefault="00C0400F" w:rsidP="00C0400F">
      <w:pPr>
        <w:rPr>
          <w:rFonts w:ascii="Times New Roman" w:hAnsi="Times New Roman"/>
        </w:rPr>
        <w:sectPr w:rsidR="00C0400F" w:rsidSect="002D25B8">
          <w:pgSz w:w="16838" w:h="11906" w:orient="landscape"/>
          <w:pgMar w:top="1417" w:right="568" w:bottom="1417" w:left="993" w:header="708" w:footer="708" w:gutter="0"/>
          <w:cols w:space="708"/>
          <w:docGrid w:linePitch="360"/>
        </w:sectPr>
      </w:pPr>
    </w:p>
    <w:p w14:paraId="2337CFEB" w14:textId="77777777" w:rsidR="00AE0AAE" w:rsidRDefault="00AE0AAE" w:rsidP="00AE0AAE">
      <w:pPr>
        <w:pBdr>
          <w:bottom w:val="single" w:sz="12" w:space="1" w:color="auto"/>
        </w:pBd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1318C" w14:textId="77777777" w:rsidR="00723BFD" w:rsidRDefault="00723BFD">
      <w:r>
        <w:separator/>
      </w:r>
    </w:p>
  </w:endnote>
  <w:endnote w:type="continuationSeparator" w:id="0">
    <w:p w14:paraId="647A680D" w14:textId="77777777" w:rsidR="00723BFD" w:rsidRDefault="00723BFD">
      <w:r>
        <w:continuationSeparator/>
      </w:r>
    </w:p>
  </w:endnote>
  <w:endnote w:type="continuationNotice" w:id="1">
    <w:p w14:paraId="7F20CDCA" w14:textId="77777777" w:rsidR="00723BFD" w:rsidRDefault="00723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6C119" w14:textId="77777777" w:rsidR="00C0400F" w:rsidRDefault="00C0400F">
    <w:pPr>
      <w:rPr>
        <w:sz w:val="2"/>
        <w:szCs w:val="2"/>
      </w:rPr>
    </w:pPr>
    <w:r>
      <w:rPr>
        <w:noProof/>
        <w:lang w:bidi="ar-SA"/>
      </w:rPr>
      <mc:AlternateContent>
        <mc:Choice Requires="wps">
          <w:drawing>
            <wp:anchor distT="0" distB="0" distL="63500" distR="63500" simplePos="0" relativeHeight="251662336" behindDoc="1" locked="0" layoutInCell="1" allowOverlap="1" wp14:anchorId="772982AF" wp14:editId="0E876D43">
              <wp:simplePos x="0" y="0"/>
              <wp:positionH relativeFrom="page">
                <wp:posOffset>3661410</wp:posOffset>
              </wp:positionH>
              <wp:positionV relativeFrom="page">
                <wp:posOffset>10022205</wp:posOffset>
              </wp:positionV>
              <wp:extent cx="121920" cy="162560"/>
              <wp:effectExtent l="3810" t="190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1C7A5"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AC09A2" w:rsidRPr="00AC09A2">
                            <w:rPr>
                              <w:rStyle w:val="Headerorfooter105pt"/>
                              <w:rFonts w:eastAsia="Courier New"/>
                              <w:noProof/>
                            </w:rPr>
                            <w:t>22</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2982AF"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" filled="f" stroked="f">
              <v:textbox style="mso-fit-shape-to-text:t" inset="0,0,0,0">
                <w:txbxContent>
                  <w:p w14:paraId="0BC1C7A5"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AC09A2" w:rsidRPr="00AC09A2">
                      <w:rPr>
                        <w:rStyle w:val="Headerorfooter105pt"/>
                        <w:rFonts w:eastAsia="Courier New"/>
                        <w:noProof/>
                      </w:rPr>
                      <w:t>22</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582B8" w14:textId="77777777" w:rsidR="00C0400F" w:rsidRDefault="00C0400F">
    <w:pPr>
      <w:rPr>
        <w:sz w:val="2"/>
        <w:szCs w:val="2"/>
      </w:rPr>
    </w:pPr>
    <w:r>
      <w:rPr>
        <w:noProof/>
        <w:lang w:bidi="ar-SA"/>
      </w:rPr>
      <mc:AlternateContent>
        <mc:Choice Requires="wps">
          <w:drawing>
            <wp:anchor distT="0" distB="0" distL="63500" distR="63500" simplePos="0" relativeHeight="251663360" behindDoc="1" locked="0" layoutInCell="1" allowOverlap="1" wp14:anchorId="7C775636" wp14:editId="093362A3">
              <wp:simplePos x="0" y="0"/>
              <wp:positionH relativeFrom="page">
                <wp:posOffset>3667760</wp:posOffset>
              </wp:positionH>
              <wp:positionV relativeFrom="page">
                <wp:posOffset>10022205</wp:posOffset>
              </wp:positionV>
              <wp:extent cx="121920" cy="162560"/>
              <wp:effectExtent l="635"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00FD4"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775636"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Qn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x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puVCetAgAArQUAAA4AAAAA&#10;AAAAAAAAAAAALgIAAGRycy9lMm9Eb2MueG1sUEsBAi0AFAAGAAgAAAAhAKQK1izfAAAADQEAAA8A&#10;AAAAAAAAAAAAAAAABwUAAGRycy9kb3ducmV2LnhtbFBLBQYAAAAABAAEAPMAAAATBgAAAAA=&#10;" filled="f" stroked="f">
              <v:textbox style="mso-fit-shape-to-text:t" inset="0,0,0,0">
                <w:txbxContent>
                  <w:p w14:paraId="4A300FD4"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0258B8" w:rsidRDefault="000258B8">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AC09A2" w:rsidRPr="00AC09A2">
                            <w:rPr>
                              <w:rStyle w:val="Headerorfooter105pt"/>
                              <w:rFonts w:eastAsia="Courier New"/>
                              <w:noProof/>
                            </w:rPr>
                            <w:t>42</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AC09A2" w:rsidRPr="00AC09A2">
                      <w:rPr>
                        <w:rStyle w:val="Headerorfooter105pt"/>
                        <w:rFonts w:eastAsia="Courier New"/>
                        <w:noProof/>
                      </w:rPr>
                      <w:t>42</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0258B8" w:rsidRDefault="000258B8">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E55DA" w14:textId="77777777" w:rsidR="00723BFD" w:rsidRDefault="00723BFD">
      <w:r>
        <w:separator/>
      </w:r>
    </w:p>
  </w:footnote>
  <w:footnote w:type="continuationSeparator" w:id="0">
    <w:p w14:paraId="3943411B" w14:textId="77777777" w:rsidR="00723BFD" w:rsidRDefault="00723BFD">
      <w:r>
        <w:continuationSeparator/>
      </w:r>
    </w:p>
  </w:footnote>
  <w:footnote w:type="continuationNotice" w:id="1">
    <w:p w14:paraId="0DAA70A3" w14:textId="77777777" w:rsidR="00723BFD" w:rsidRDefault="00723BFD"/>
  </w:footnote>
  <w:footnote w:id="2">
    <w:p w14:paraId="67FBD94D" w14:textId="77777777" w:rsidR="000258B8" w:rsidRDefault="000258B8" w:rsidP="003B7C89">
      <w:pPr>
        <w:pStyle w:val="Textpoznmkypodiarou"/>
      </w:pPr>
      <w:r>
        <w:rPr>
          <w:rStyle w:val="Odkaznapoznmkupodiarou"/>
        </w:rPr>
        <w:footnoteRef/>
      </w:r>
      <w:r>
        <w:t xml:space="preserve"> Možnosť záznamu spustenej/zdvihnutej kefy</w:t>
      </w:r>
    </w:p>
  </w:footnote>
  <w:footnote w:id="3">
    <w:p w14:paraId="43CC470C" w14:textId="77777777" w:rsidR="000258B8" w:rsidRDefault="000258B8" w:rsidP="003B7C89">
      <w:pPr>
        <w:pStyle w:val="Textpoznmkypodiarou"/>
      </w:pPr>
      <w:r>
        <w:rPr>
          <w:rStyle w:val="Odkaznapoznmkupodiarou"/>
        </w:rPr>
        <w:footnoteRef/>
      </w:r>
      <w:r>
        <w:t xml:space="preserve"> Možnosť záznamu spustenej/zdvihnutej kefy</w:t>
      </w:r>
    </w:p>
  </w:footnote>
  <w:footnote w:id="4">
    <w:p w14:paraId="0ECE7CAA" w14:textId="77777777" w:rsidR="000258B8" w:rsidRDefault="000258B8"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C01F4" w14:textId="77777777" w:rsidR="00C0400F" w:rsidRDefault="00C0400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0258B8" w:rsidRDefault="000258B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D6989"/>
    <w:rsid w:val="000E6DAC"/>
    <w:rsid w:val="001105E2"/>
    <w:rsid w:val="001143F6"/>
    <w:rsid w:val="00116FA4"/>
    <w:rsid w:val="001250BF"/>
    <w:rsid w:val="00165068"/>
    <w:rsid w:val="001739F9"/>
    <w:rsid w:val="00173FF7"/>
    <w:rsid w:val="0017467E"/>
    <w:rsid w:val="0017643A"/>
    <w:rsid w:val="00182097"/>
    <w:rsid w:val="0019239F"/>
    <w:rsid w:val="001A5D93"/>
    <w:rsid w:val="001D18AE"/>
    <w:rsid w:val="001D6B56"/>
    <w:rsid w:val="001E5195"/>
    <w:rsid w:val="001E5607"/>
    <w:rsid w:val="001E75D1"/>
    <w:rsid w:val="001F5443"/>
    <w:rsid w:val="00200310"/>
    <w:rsid w:val="002059AB"/>
    <w:rsid w:val="00207D2D"/>
    <w:rsid w:val="002103DD"/>
    <w:rsid w:val="00211F9E"/>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2984"/>
    <w:rsid w:val="003038CA"/>
    <w:rsid w:val="003217AD"/>
    <w:rsid w:val="003370E8"/>
    <w:rsid w:val="00353C4D"/>
    <w:rsid w:val="00360FBD"/>
    <w:rsid w:val="00374BDA"/>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6F350A"/>
    <w:rsid w:val="006F6225"/>
    <w:rsid w:val="00706D45"/>
    <w:rsid w:val="00715077"/>
    <w:rsid w:val="00715A59"/>
    <w:rsid w:val="00717D6A"/>
    <w:rsid w:val="00723BFD"/>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5F64"/>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09A2"/>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52AB7"/>
    <w:rsid w:val="00E61D78"/>
    <w:rsid w:val="00E7068A"/>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https://mapy.bratislava.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3FD01-AB63-4C07-B2A4-E009BF57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11800</Words>
  <Characters>67266</Characters>
  <Application>Microsoft Office Word</Application>
  <DocSecurity>0</DocSecurity>
  <Lines>560</Lines>
  <Paragraphs>157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4</cp:revision>
  <dcterms:created xsi:type="dcterms:W3CDTF">2019-05-26T10:55:00Z</dcterms:created>
  <dcterms:modified xsi:type="dcterms:W3CDTF">2019-05-31T15:50:00Z</dcterms:modified>
</cp:coreProperties>
</file>