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4470A" w14:textId="77777777" w:rsidR="004D5D1D" w:rsidRDefault="004D5D1D" w:rsidP="008D64A1">
      <w:pPr>
        <w:pStyle w:val="BBSnormal"/>
        <w:ind w:left="567"/>
        <w:rPr>
          <w:b/>
          <w:szCs w:val="22"/>
          <w:lang w:eastAsia="en-US"/>
        </w:rPr>
      </w:pPr>
      <w:r>
        <w:rPr>
          <w:noProof/>
          <w:lang w:eastAsia="zh-TW"/>
        </w:rPr>
        <w:drawing>
          <wp:anchor distT="0" distB="0" distL="114300" distR="114300" simplePos="0" relativeHeight="251658240" behindDoc="1" locked="0" layoutInCell="1" allowOverlap="1" wp14:anchorId="0CD6BFFF" wp14:editId="2590489E">
            <wp:simplePos x="0" y="0"/>
            <wp:positionH relativeFrom="column">
              <wp:posOffset>-20320</wp:posOffset>
            </wp:positionH>
            <wp:positionV relativeFrom="paragraph">
              <wp:posOffset>-79375</wp:posOffset>
            </wp:positionV>
            <wp:extent cx="1762125" cy="548640"/>
            <wp:effectExtent l="0" t="0" r="0" b="0"/>
            <wp:wrapTight wrapText="bothSides">
              <wp:wrapPolygon edited="0">
                <wp:start x="701" y="1500"/>
                <wp:lineTo x="701" y="19500"/>
                <wp:lineTo x="7939" y="19500"/>
                <wp:lineTo x="21016" y="17250"/>
                <wp:lineTo x="21016" y="8250"/>
                <wp:lineTo x="17280" y="4500"/>
                <wp:lineTo x="7939" y="1500"/>
                <wp:lineTo x="701" y="150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160E98" w14:textId="77777777" w:rsidR="004D5D1D" w:rsidRDefault="004D5D1D" w:rsidP="008D64A1">
      <w:pPr>
        <w:pStyle w:val="BBSnormal"/>
        <w:ind w:left="567"/>
        <w:rPr>
          <w:b/>
          <w:szCs w:val="22"/>
          <w:lang w:eastAsia="en-US"/>
        </w:rPr>
      </w:pPr>
    </w:p>
    <w:p w14:paraId="3C3AC465" w14:textId="77777777" w:rsidR="004D5D1D" w:rsidRDefault="004D5D1D" w:rsidP="008D64A1">
      <w:pPr>
        <w:pStyle w:val="BBSnormal"/>
        <w:ind w:left="567"/>
        <w:rPr>
          <w:b/>
          <w:szCs w:val="22"/>
          <w:lang w:eastAsia="en-US"/>
        </w:rPr>
      </w:pPr>
    </w:p>
    <w:p w14:paraId="358D352D" w14:textId="77777777" w:rsidR="004D5D1D" w:rsidRDefault="004D5D1D" w:rsidP="008D64A1">
      <w:pPr>
        <w:pStyle w:val="BBSnormal"/>
        <w:ind w:left="567"/>
        <w:rPr>
          <w:b/>
          <w:szCs w:val="22"/>
          <w:lang w:eastAsia="en-US"/>
        </w:rPr>
      </w:pPr>
    </w:p>
    <w:p w14:paraId="053DDB10" w14:textId="77777777" w:rsidR="008D64A1" w:rsidRDefault="001F333C" w:rsidP="004D5D1D">
      <w:pPr>
        <w:pStyle w:val="BBSnormal"/>
      </w:pPr>
      <w:r w:rsidRPr="004D5D1D">
        <w:rPr>
          <w:b/>
          <w:szCs w:val="22"/>
          <w:lang w:eastAsia="en-US"/>
        </w:rPr>
        <w:t>Rozsah plnění</w:t>
      </w:r>
    </w:p>
    <w:p w14:paraId="3109B4E1" w14:textId="77777777" w:rsidR="00CE5B5D" w:rsidRDefault="00CE5B5D" w:rsidP="00CE5B5D">
      <w:pPr>
        <w:pStyle w:val="BBSnormal"/>
        <w:rPr>
          <w:lang w:eastAsia="en-US"/>
        </w:rPr>
      </w:pPr>
      <w:r>
        <w:t xml:space="preserve">Zhotovitel se zavazuje, že bude Objednateli poskytovat po dobu sjednanou ve Smlouvě kompletní servis (provádět servisní práce), revizi, údržbu, monitoring, termografii a čištění předmětu Díla – </w:t>
      </w:r>
      <w:r w:rsidR="003B4AF9">
        <w:t xml:space="preserve">souhrnně </w:t>
      </w:r>
      <w:r>
        <w:t>tzv. full servis (dále jen „</w:t>
      </w:r>
      <w:r>
        <w:rPr>
          <w:b/>
        </w:rPr>
        <w:t>Služby</w:t>
      </w:r>
      <w:r>
        <w:t>“). Ustanoveními této přílohy č. 13 není dotčena příloha č. 7 Smlouvy.</w:t>
      </w:r>
    </w:p>
    <w:p w14:paraId="5C6CDAD4" w14:textId="77777777" w:rsidR="00F61EC8" w:rsidRPr="00F61EC8" w:rsidRDefault="00F61EC8" w:rsidP="00F61EC8">
      <w:pPr>
        <w:pStyle w:val="BBSnormal"/>
        <w:rPr>
          <w:lang w:eastAsia="en-US"/>
        </w:rPr>
      </w:pPr>
    </w:p>
    <w:p w14:paraId="5713CE9B" w14:textId="77777777" w:rsidR="008D64A1" w:rsidRDefault="001F333C" w:rsidP="008D64A1">
      <w:pPr>
        <w:pStyle w:val="BBSnadpis2"/>
      </w:pPr>
      <w:r w:rsidRPr="00A67879">
        <w:t xml:space="preserve">Servisní práce </w:t>
      </w:r>
      <w:r w:rsidR="008D64A1">
        <w:t xml:space="preserve">zahrnují </w:t>
      </w:r>
      <w:r w:rsidR="001B025D">
        <w:t xml:space="preserve">ve vztahu k Dílu a jeho jednotlivým částem </w:t>
      </w:r>
      <w:r w:rsidR="008D64A1">
        <w:t>zejména:</w:t>
      </w:r>
    </w:p>
    <w:p w14:paraId="2DE9F71D" w14:textId="77777777" w:rsidR="001F333C" w:rsidRPr="00BF42D5" w:rsidRDefault="001F333C" w:rsidP="001F333C">
      <w:pPr>
        <w:pStyle w:val="BBSnormal"/>
        <w:rPr>
          <w:szCs w:val="22"/>
          <w:lang w:eastAsia="en-US"/>
        </w:rPr>
      </w:pPr>
    </w:p>
    <w:p w14:paraId="03B9CF1B" w14:textId="77777777" w:rsidR="001F333C" w:rsidRPr="00B74E6A" w:rsidRDefault="001B025D" w:rsidP="00A67879">
      <w:pPr>
        <w:pStyle w:val="BBSnormal"/>
        <w:numPr>
          <w:ilvl w:val="0"/>
          <w:numId w:val="14"/>
        </w:numPr>
        <w:ind w:left="993"/>
        <w:rPr>
          <w:szCs w:val="22"/>
          <w:lang w:eastAsia="en-US"/>
        </w:rPr>
      </w:pPr>
      <w:r>
        <w:rPr>
          <w:szCs w:val="22"/>
          <w:lang w:eastAsia="en-US"/>
        </w:rPr>
        <w:t>kvalifikovaný servis</w:t>
      </w:r>
      <w:r>
        <w:rPr>
          <w:szCs w:val="22"/>
          <w:lang w:val="de-DE" w:eastAsia="en-US"/>
        </w:rPr>
        <w:t>;</w:t>
      </w:r>
    </w:p>
    <w:p w14:paraId="0A4B01CC" w14:textId="77777777" w:rsidR="001F333C" w:rsidRPr="00BA5E9C" w:rsidRDefault="001F333C" w:rsidP="00A67879">
      <w:pPr>
        <w:pStyle w:val="BBSnormal"/>
        <w:numPr>
          <w:ilvl w:val="0"/>
          <w:numId w:val="14"/>
        </w:numPr>
        <w:ind w:left="993"/>
        <w:rPr>
          <w:szCs w:val="22"/>
          <w:lang w:eastAsia="en-US"/>
        </w:rPr>
      </w:pPr>
      <w:r w:rsidRPr="00BA5E9C">
        <w:rPr>
          <w:szCs w:val="22"/>
          <w:lang w:eastAsia="en-US"/>
        </w:rPr>
        <w:t>vizuální kontroly a kontroly funkčnosti (inspekce);</w:t>
      </w:r>
    </w:p>
    <w:p w14:paraId="7A90B16B" w14:textId="77777777" w:rsidR="001F333C" w:rsidRPr="00BF42D5" w:rsidRDefault="001F333C" w:rsidP="00A67879">
      <w:pPr>
        <w:pStyle w:val="BBSnormal"/>
        <w:numPr>
          <w:ilvl w:val="0"/>
          <w:numId w:val="15"/>
        </w:numPr>
        <w:ind w:left="993"/>
        <w:rPr>
          <w:szCs w:val="22"/>
          <w:lang w:eastAsia="en-US"/>
        </w:rPr>
      </w:pPr>
      <w:r w:rsidRPr="00BF42D5">
        <w:rPr>
          <w:szCs w:val="22"/>
          <w:lang w:eastAsia="en-US"/>
        </w:rPr>
        <w:t xml:space="preserve">odstranění </w:t>
      </w:r>
      <w:r>
        <w:rPr>
          <w:szCs w:val="22"/>
          <w:lang w:eastAsia="en-US"/>
        </w:rPr>
        <w:t xml:space="preserve">provozní </w:t>
      </w:r>
      <w:r w:rsidRPr="00BF42D5">
        <w:rPr>
          <w:szCs w:val="22"/>
          <w:lang w:eastAsia="en-US"/>
        </w:rPr>
        <w:t>závady nebo havarijní závady</w:t>
      </w:r>
      <w:r>
        <w:rPr>
          <w:szCs w:val="22"/>
          <w:lang w:eastAsia="en-US"/>
        </w:rPr>
        <w:t>; a</w:t>
      </w:r>
    </w:p>
    <w:p w14:paraId="1BF34C8F" w14:textId="77777777" w:rsidR="001F333C" w:rsidRDefault="001F333C" w:rsidP="00A67879">
      <w:pPr>
        <w:pStyle w:val="BBSnormal"/>
        <w:numPr>
          <w:ilvl w:val="0"/>
          <w:numId w:val="15"/>
        </w:numPr>
        <w:ind w:left="993"/>
        <w:rPr>
          <w:szCs w:val="22"/>
          <w:lang w:eastAsia="en-US"/>
        </w:rPr>
      </w:pPr>
      <w:r w:rsidRPr="00BF42D5">
        <w:rPr>
          <w:szCs w:val="22"/>
          <w:lang w:eastAsia="en-US"/>
        </w:rPr>
        <w:t>opatření k zachování funkčno</w:t>
      </w:r>
      <w:r>
        <w:rPr>
          <w:szCs w:val="22"/>
          <w:lang w:eastAsia="en-US"/>
        </w:rPr>
        <w:t xml:space="preserve">sti jako např. čištění, </w:t>
      </w:r>
      <w:r w:rsidRPr="00BF42D5">
        <w:rPr>
          <w:szCs w:val="22"/>
          <w:lang w:eastAsia="en-US"/>
        </w:rPr>
        <w:t xml:space="preserve">údržba </w:t>
      </w:r>
      <w:r w:rsidR="001B025D">
        <w:rPr>
          <w:szCs w:val="22"/>
          <w:lang w:eastAsia="en-US"/>
        </w:rPr>
        <w:t>Díla</w:t>
      </w:r>
      <w:r w:rsidRPr="00BF42D5">
        <w:rPr>
          <w:szCs w:val="22"/>
          <w:lang w:eastAsia="en-US"/>
        </w:rPr>
        <w:t>, přičemž cílem těchto opatření je maximální zpomalen</w:t>
      </w:r>
      <w:r>
        <w:rPr>
          <w:szCs w:val="22"/>
          <w:lang w:eastAsia="en-US"/>
        </w:rPr>
        <w:t xml:space="preserve">í procesu opotřebování </w:t>
      </w:r>
      <w:r w:rsidR="001B025D">
        <w:rPr>
          <w:szCs w:val="22"/>
          <w:lang w:eastAsia="en-US"/>
        </w:rPr>
        <w:t>D</w:t>
      </w:r>
      <w:r>
        <w:rPr>
          <w:szCs w:val="22"/>
          <w:lang w:eastAsia="en-US"/>
        </w:rPr>
        <w:t>í</w:t>
      </w:r>
      <w:r w:rsidR="001B025D">
        <w:rPr>
          <w:szCs w:val="22"/>
          <w:lang w:eastAsia="en-US"/>
        </w:rPr>
        <w:t>la</w:t>
      </w:r>
      <w:r>
        <w:rPr>
          <w:szCs w:val="22"/>
          <w:lang w:eastAsia="en-US"/>
        </w:rPr>
        <w:t>;</w:t>
      </w:r>
      <w:r w:rsidRPr="00391793">
        <w:rPr>
          <w:szCs w:val="22"/>
          <w:lang w:eastAsia="en-US"/>
        </w:rPr>
        <w:t xml:space="preserve"> </w:t>
      </w:r>
    </w:p>
    <w:p w14:paraId="5FCCD8FF" w14:textId="77777777" w:rsidR="001F333C" w:rsidRDefault="001F333C" w:rsidP="00A67879">
      <w:pPr>
        <w:pStyle w:val="BBSnormal"/>
        <w:numPr>
          <w:ilvl w:val="0"/>
          <w:numId w:val="15"/>
        </w:numPr>
        <w:ind w:left="993"/>
        <w:rPr>
          <w:szCs w:val="22"/>
          <w:lang w:eastAsia="en-US"/>
        </w:rPr>
      </w:pPr>
      <w:r>
        <w:rPr>
          <w:szCs w:val="22"/>
          <w:lang w:eastAsia="en-US"/>
        </w:rPr>
        <w:t xml:space="preserve">v případě výměny náhradního dílu se použije náhradní díl stejného výrobce, typu, a modelu </w:t>
      </w:r>
      <w:r w:rsidRPr="00391793">
        <w:rPr>
          <w:szCs w:val="22"/>
          <w:lang w:eastAsia="en-US"/>
        </w:rPr>
        <w:t>(</w:t>
      </w:r>
      <w:r>
        <w:rPr>
          <w:szCs w:val="22"/>
          <w:lang w:eastAsia="en-US"/>
        </w:rPr>
        <w:t>případně novějšího</w:t>
      </w:r>
      <w:r w:rsidRPr="00391793">
        <w:rPr>
          <w:szCs w:val="22"/>
          <w:lang w:eastAsia="en-US"/>
        </w:rPr>
        <w:t>, pokud se již stejný nevyrábí)</w:t>
      </w:r>
      <w:r>
        <w:rPr>
          <w:szCs w:val="22"/>
          <w:lang w:eastAsia="en-US"/>
        </w:rPr>
        <w:t xml:space="preserve">; není-li to možné (např. náhradní díl se již nevyrábí) </w:t>
      </w:r>
      <w:r w:rsidRPr="00BF42D5">
        <w:rPr>
          <w:color w:val="000000"/>
          <w:szCs w:val="22"/>
        </w:rPr>
        <w:t xml:space="preserve">musí být vždy </w:t>
      </w:r>
      <w:r w:rsidRPr="00BF42D5">
        <w:rPr>
          <w:szCs w:val="22"/>
        </w:rPr>
        <w:t xml:space="preserve">předem písemně </w:t>
      </w:r>
      <w:r>
        <w:rPr>
          <w:szCs w:val="22"/>
        </w:rPr>
        <w:t xml:space="preserve">nebo telefonicky sdělena </w:t>
      </w:r>
      <w:r w:rsidR="00CE58CA">
        <w:rPr>
          <w:szCs w:val="22"/>
        </w:rPr>
        <w:t>Objednatel</w:t>
      </w:r>
      <w:r>
        <w:rPr>
          <w:szCs w:val="22"/>
        </w:rPr>
        <w:t xml:space="preserve">i nabídka (typ, výrobce, cena) a tyto náhradní díly musí být </w:t>
      </w:r>
      <w:r w:rsidRPr="00BF42D5">
        <w:rPr>
          <w:szCs w:val="22"/>
        </w:rPr>
        <w:t>odsouhlaseny (</w:t>
      </w:r>
      <w:r>
        <w:rPr>
          <w:szCs w:val="22"/>
        </w:rPr>
        <w:t xml:space="preserve">písemné </w:t>
      </w:r>
      <w:r w:rsidRPr="00BF42D5">
        <w:rPr>
          <w:szCs w:val="22"/>
        </w:rPr>
        <w:t>potvrzení nabídky</w:t>
      </w:r>
      <w:r w:rsidR="00CE58CA">
        <w:rPr>
          <w:szCs w:val="22"/>
        </w:rPr>
        <w:t xml:space="preserve"> Objednatel</w:t>
      </w:r>
      <w:r>
        <w:rPr>
          <w:szCs w:val="22"/>
        </w:rPr>
        <w:t>em</w:t>
      </w:r>
      <w:r w:rsidRPr="00BF42D5">
        <w:rPr>
          <w:szCs w:val="22"/>
        </w:rPr>
        <w:t xml:space="preserve">) oběma </w:t>
      </w:r>
      <w:r w:rsidR="001B025D">
        <w:rPr>
          <w:szCs w:val="22"/>
        </w:rPr>
        <w:t>S</w:t>
      </w:r>
      <w:r w:rsidRPr="00BF42D5">
        <w:rPr>
          <w:szCs w:val="22"/>
        </w:rPr>
        <w:t xml:space="preserve">mluvními stranami. Potvrzená nabídka bude vždy součástí </w:t>
      </w:r>
      <w:r w:rsidRPr="00F61EC8">
        <w:rPr>
          <w:szCs w:val="22"/>
        </w:rPr>
        <w:t>přílohy k faktuře.</w:t>
      </w:r>
    </w:p>
    <w:p w14:paraId="50ADA0AD" w14:textId="77777777" w:rsidR="001F333C" w:rsidRDefault="001F333C" w:rsidP="001F333C">
      <w:pPr>
        <w:pStyle w:val="BBSnormal"/>
        <w:ind w:left="1134"/>
        <w:rPr>
          <w:szCs w:val="22"/>
          <w:lang w:eastAsia="en-US"/>
        </w:rPr>
      </w:pPr>
    </w:p>
    <w:p w14:paraId="2FF9F839" w14:textId="77777777" w:rsidR="001F333C" w:rsidRDefault="001F333C" w:rsidP="00A67879">
      <w:pPr>
        <w:pStyle w:val="BBSnormal"/>
        <w:ind w:left="567"/>
        <w:rPr>
          <w:szCs w:val="22"/>
        </w:rPr>
      </w:pPr>
      <w:r>
        <w:rPr>
          <w:szCs w:val="22"/>
        </w:rPr>
        <w:t>S</w:t>
      </w:r>
      <w:r w:rsidRPr="00563B8A">
        <w:rPr>
          <w:szCs w:val="22"/>
        </w:rPr>
        <w:t xml:space="preserve">ervisní </w:t>
      </w:r>
      <w:r>
        <w:rPr>
          <w:szCs w:val="22"/>
        </w:rPr>
        <w:t>práce</w:t>
      </w:r>
      <w:r w:rsidRPr="00563B8A">
        <w:rPr>
          <w:szCs w:val="22"/>
        </w:rPr>
        <w:t xml:space="preserve"> </w:t>
      </w:r>
      <w:r w:rsidRPr="00563B8A">
        <w:rPr>
          <w:szCs w:val="22"/>
          <w:lang w:eastAsia="en-US"/>
        </w:rPr>
        <w:t xml:space="preserve">se provádějí </w:t>
      </w:r>
      <w:r w:rsidRPr="00563B8A">
        <w:rPr>
          <w:szCs w:val="22"/>
        </w:rPr>
        <w:t>na základě doporučení výrobce</w:t>
      </w:r>
      <w:r>
        <w:rPr>
          <w:szCs w:val="22"/>
        </w:rPr>
        <w:t xml:space="preserve"> nebo požadavku </w:t>
      </w:r>
      <w:r w:rsidR="00CE58CA">
        <w:rPr>
          <w:szCs w:val="22"/>
        </w:rPr>
        <w:t>Objednatel</w:t>
      </w:r>
      <w:r>
        <w:rPr>
          <w:szCs w:val="22"/>
        </w:rPr>
        <w:t>e.</w:t>
      </w:r>
    </w:p>
    <w:p w14:paraId="23B46159" w14:textId="77777777" w:rsidR="001F333C" w:rsidRDefault="001F333C" w:rsidP="001F333C">
      <w:pPr>
        <w:pStyle w:val="BBSnormal"/>
        <w:ind w:left="774"/>
        <w:rPr>
          <w:szCs w:val="22"/>
          <w:lang w:eastAsia="en-US"/>
        </w:rPr>
      </w:pPr>
    </w:p>
    <w:p w14:paraId="5A07677A" w14:textId="77777777" w:rsidR="001F333C" w:rsidRPr="00A67879" w:rsidRDefault="001F333C" w:rsidP="008D64A1">
      <w:pPr>
        <w:pStyle w:val="BBSnadpis2"/>
      </w:pPr>
      <w:r w:rsidRPr="00A67879">
        <w:t>Servisní práce se provádějí v následujících termínech</w:t>
      </w:r>
      <w:r w:rsidR="008D64A1">
        <w:t>:</w:t>
      </w:r>
    </w:p>
    <w:p w14:paraId="69198C7C" w14:textId="77777777" w:rsidR="001F333C" w:rsidRPr="00BF42D5" w:rsidRDefault="001F333C" w:rsidP="001F333C">
      <w:pPr>
        <w:pStyle w:val="BBSnormal"/>
        <w:rPr>
          <w:szCs w:val="22"/>
          <w:lang w:eastAsia="en-US"/>
        </w:rPr>
      </w:pPr>
    </w:p>
    <w:p w14:paraId="142F50BC" w14:textId="7ACA6AF9" w:rsidR="001F333C" w:rsidRDefault="001F333C" w:rsidP="00A67879">
      <w:pPr>
        <w:pStyle w:val="BBSnormal"/>
        <w:numPr>
          <w:ilvl w:val="0"/>
          <w:numId w:val="16"/>
        </w:numPr>
        <w:ind w:left="993"/>
        <w:rPr>
          <w:szCs w:val="22"/>
        </w:rPr>
      </w:pPr>
      <w:r w:rsidRPr="00BF42D5">
        <w:rPr>
          <w:szCs w:val="22"/>
        </w:rPr>
        <w:t xml:space="preserve">Dojezd servisního technika </w:t>
      </w:r>
      <w:r w:rsidR="00CE58CA">
        <w:rPr>
          <w:szCs w:val="22"/>
        </w:rPr>
        <w:t>Zhotovitel</w:t>
      </w:r>
      <w:r>
        <w:rPr>
          <w:szCs w:val="22"/>
        </w:rPr>
        <w:t xml:space="preserve">e </w:t>
      </w:r>
      <w:r w:rsidRPr="00BF42D5">
        <w:rPr>
          <w:szCs w:val="22"/>
        </w:rPr>
        <w:t xml:space="preserve">v rámci </w:t>
      </w:r>
      <w:r w:rsidRPr="00B74E6A">
        <w:rPr>
          <w:b/>
          <w:szCs w:val="22"/>
        </w:rPr>
        <w:t>havarijní opravy</w:t>
      </w:r>
      <w:r w:rsidRPr="00B74E6A">
        <w:rPr>
          <w:szCs w:val="22"/>
        </w:rPr>
        <w:t xml:space="preserve"> - do </w:t>
      </w:r>
      <w:r w:rsidRPr="00B74E6A">
        <w:rPr>
          <w:b/>
          <w:szCs w:val="22"/>
        </w:rPr>
        <w:t>4 hodin</w:t>
      </w:r>
      <w:r w:rsidRPr="00BF42D5">
        <w:rPr>
          <w:szCs w:val="22"/>
        </w:rPr>
        <w:t xml:space="preserve"> po obdržení objednávky </w:t>
      </w:r>
      <w:r w:rsidR="00CE58CA">
        <w:rPr>
          <w:szCs w:val="22"/>
        </w:rPr>
        <w:t>Objednatel</w:t>
      </w:r>
      <w:r w:rsidRPr="00BF42D5">
        <w:rPr>
          <w:szCs w:val="22"/>
        </w:rPr>
        <w:t xml:space="preserve">e, a do </w:t>
      </w:r>
      <w:r w:rsidR="00365E69">
        <w:rPr>
          <w:b/>
          <w:szCs w:val="22"/>
        </w:rPr>
        <w:t>24</w:t>
      </w:r>
      <w:r w:rsidRPr="00A064F8">
        <w:rPr>
          <w:b/>
          <w:szCs w:val="22"/>
        </w:rPr>
        <w:t xml:space="preserve"> hodin</w:t>
      </w:r>
      <w:r>
        <w:rPr>
          <w:szCs w:val="22"/>
        </w:rPr>
        <w:t xml:space="preserve"> od dojezdu na místo plnění</w:t>
      </w:r>
      <w:r w:rsidRPr="00BF42D5">
        <w:rPr>
          <w:szCs w:val="22"/>
        </w:rPr>
        <w:t xml:space="preserve"> musí dojít k odstranění závady; pokud nebude definitivní odstranění havarijní závady z objektivních důvodů do 12 hodin od dojezdu na místo plnění možné (např. bude nutné objednat náhradní díl</w:t>
      </w:r>
      <w:r>
        <w:rPr>
          <w:szCs w:val="22"/>
        </w:rPr>
        <w:t xml:space="preserve">, který </w:t>
      </w:r>
      <w:r w:rsidR="00CE58CA">
        <w:rPr>
          <w:szCs w:val="22"/>
        </w:rPr>
        <w:t>Zhotovitel</w:t>
      </w:r>
      <w:r>
        <w:rPr>
          <w:szCs w:val="22"/>
        </w:rPr>
        <w:t xml:space="preserve"> není povinen mít skladem</w:t>
      </w:r>
      <w:r w:rsidRPr="00BF42D5">
        <w:rPr>
          <w:szCs w:val="22"/>
        </w:rPr>
        <w:t xml:space="preserve">), je </w:t>
      </w:r>
      <w:r w:rsidR="00CE58CA">
        <w:rPr>
          <w:szCs w:val="22"/>
        </w:rPr>
        <w:t>Zhotovitel</w:t>
      </w:r>
      <w:r w:rsidRPr="00BF42D5">
        <w:rPr>
          <w:szCs w:val="22"/>
        </w:rPr>
        <w:t xml:space="preserve"> povinen v tomto termínu zajistit alespoň dočasnou opravu (a to takovým způsobem, aby takto provedená dočasná oprava závady neohrožovala žádným způsobem bezpečnost a zdraví osob, a to včetně majetku objektu </w:t>
      </w:r>
      <w:r w:rsidR="00CE58CA">
        <w:rPr>
          <w:szCs w:val="22"/>
        </w:rPr>
        <w:t>Objednatel</w:t>
      </w:r>
      <w:r w:rsidRPr="00BF42D5">
        <w:rPr>
          <w:szCs w:val="22"/>
        </w:rPr>
        <w:t>e) a opravu dokončit v termínu sjednaném za tímto účelem smluvními stranami</w:t>
      </w:r>
      <w:r>
        <w:rPr>
          <w:szCs w:val="22"/>
        </w:rPr>
        <w:t>, jinak do 3 dnů</w:t>
      </w:r>
      <w:r w:rsidRPr="00BF42D5">
        <w:rPr>
          <w:szCs w:val="22"/>
        </w:rPr>
        <w:t>.</w:t>
      </w:r>
    </w:p>
    <w:p w14:paraId="7638EE0C" w14:textId="77777777" w:rsidR="001F333C" w:rsidRPr="00BF42D5" w:rsidRDefault="001F333C" w:rsidP="00A67879">
      <w:pPr>
        <w:pStyle w:val="BBSnormal"/>
        <w:ind w:left="993"/>
        <w:rPr>
          <w:szCs w:val="22"/>
        </w:rPr>
      </w:pPr>
    </w:p>
    <w:p w14:paraId="01113395" w14:textId="4276CD44" w:rsidR="001F333C" w:rsidRPr="00AA3861" w:rsidRDefault="001F333C" w:rsidP="00A67879">
      <w:pPr>
        <w:pStyle w:val="BBSnormal"/>
        <w:numPr>
          <w:ilvl w:val="0"/>
          <w:numId w:val="16"/>
        </w:numPr>
        <w:ind w:left="993"/>
        <w:rPr>
          <w:szCs w:val="22"/>
        </w:rPr>
      </w:pPr>
      <w:r w:rsidRPr="003D0D08">
        <w:rPr>
          <w:szCs w:val="22"/>
        </w:rPr>
        <w:t xml:space="preserve">Dojezd servisního technika v rámci </w:t>
      </w:r>
      <w:r w:rsidRPr="00B74E6A">
        <w:rPr>
          <w:b/>
          <w:szCs w:val="22"/>
        </w:rPr>
        <w:t>provozní opravy</w:t>
      </w:r>
      <w:r w:rsidRPr="00B74E6A">
        <w:rPr>
          <w:szCs w:val="22"/>
        </w:rPr>
        <w:t xml:space="preserve"> - do </w:t>
      </w:r>
      <w:r w:rsidR="00C22BB9">
        <w:rPr>
          <w:b/>
          <w:szCs w:val="22"/>
        </w:rPr>
        <w:t>24 hodin</w:t>
      </w:r>
      <w:r>
        <w:rPr>
          <w:b/>
          <w:szCs w:val="22"/>
        </w:rPr>
        <w:t xml:space="preserve"> </w:t>
      </w:r>
      <w:r w:rsidRPr="003D0D08">
        <w:rPr>
          <w:szCs w:val="22"/>
        </w:rPr>
        <w:t xml:space="preserve">po obdržení objednávky </w:t>
      </w:r>
      <w:r w:rsidR="00CE58CA">
        <w:rPr>
          <w:szCs w:val="22"/>
        </w:rPr>
        <w:t>Objednatel</w:t>
      </w:r>
      <w:r w:rsidRPr="003D0D08">
        <w:rPr>
          <w:szCs w:val="22"/>
        </w:rPr>
        <w:t>e,</w:t>
      </w:r>
      <w:r>
        <w:rPr>
          <w:szCs w:val="22"/>
        </w:rPr>
        <w:t xml:space="preserve"> </w:t>
      </w:r>
      <w:r w:rsidRPr="003D0D08">
        <w:rPr>
          <w:szCs w:val="22"/>
        </w:rPr>
        <w:t xml:space="preserve">a do </w:t>
      </w:r>
      <w:r w:rsidR="00365E69">
        <w:rPr>
          <w:b/>
          <w:szCs w:val="22"/>
        </w:rPr>
        <w:t>72</w:t>
      </w:r>
      <w:r>
        <w:rPr>
          <w:b/>
          <w:szCs w:val="22"/>
        </w:rPr>
        <w:t xml:space="preserve"> hodin</w:t>
      </w:r>
      <w:r>
        <w:t xml:space="preserve"> od dojezdu na místo plnění</w:t>
      </w:r>
      <w:r w:rsidRPr="003D0D08">
        <w:rPr>
          <w:szCs w:val="22"/>
        </w:rPr>
        <w:t xml:space="preserve"> musí dojít k</w:t>
      </w:r>
      <w:r>
        <w:rPr>
          <w:szCs w:val="22"/>
        </w:rPr>
        <w:t> definitivnímu</w:t>
      </w:r>
      <w:r w:rsidRPr="003D0D08">
        <w:rPr>
          <w:szCs w:val="22"/>
        </w:rPr>
        <w:t xml:space="preserve"> odstranění závady; pokud nebude definitivní odstranění závady v rámci provozní opravy z objektivních důvodů</w:t>
      </w:r>
      <w:r>
        <w:rPr>
          <w:szCs w:val="22"/>
        </w:rPr>
        <w:t xml:space="preserve"> možné </w:t>
      </w:r>
      <w:r w:rsidRPr="003D0D08">
        <w:rPr>
          <w:szCs w:val="22"/>
        </w:rPr>
        <w:t>do 12 hodin od dojezdu na místo plnění (např. bude nutné objednat náhradní díl</w:t>
      </w:r>
      <w:r>
        <w:rPr>
          <w:szCs w:val="22"/>
        </w:rPr>
        <w:t xml:space="preserve">, který </w:t>
      </w:r>
      <w:r w:rsidR="00CE58CA">
        <w:rPr>
          <w:szCs w:val="22"/>
        </w:rPr>
        <w:t>Zhotovitel</w:t>
      </w:r>
      <w:r>
        <w:rPr>
          <w:szCs w:val="22"/>
        </w:rPr>
        <w:t xml:space="preserve"> není povinen mít skladem</w:t>
      </w:r>
      <w:r w:rsidRPr="003D0D08">
        <w:rPr>
          <w:szCs w:val="22"/>
        </w:rPr>
        <w:t xml:space="preserve">), je </w:t>
      </w:r>
      <w:r w:rsidR="00CE58CA">
        <w:rPr>
          <w:szCs w:val="22"/>
        </w:rPr>
        <w:t>Zhotovitel</w:t>
      </w:r>
      <w:r w:rsidRPr="003D0D08">
        <w:rPr>
          <w:szCs w:val="22"/>
        </w:rPr>
        <w:t xml:space="preserve"> povinen v tomto termínu</w:t>
      </w:r>
      <w:r>
        <w:rPr>
          <w:szCs w:val="22"/>
        </w:rPr>
        <w:t xml:space="preserve"> (12 hodin)</w:t>
      </w:r>
      <w:r w:rsidRPr="003D0D08">
        <w:rPr>
          <w:szCs w:val="22"/>
        </w:rPr>
        <w:t xml:space="preserve"> zajistit alespoň dočasnou opravu (a to takovým způsobem</w:t>
      </w:r>
      <w:r w:rsidRPr="00D72B56">
        <w:rPr>
          <w:szCs w:val="22"/>
        </w:rPr>
        <w:t xml:space="preserve">, aby takto provedená dočasná oprava závady neohrožovala žádným způsobem bezpečnost a zdraví osob, a to včetně majetku objektu </w:t>
      </w:r>
      <w:r w:rsidR="00CE58CA">
        <w:rPr>
          <w:szCs w:val="22"/>
        </w:rPr>
        <w:t>Objednatel</w:t>
      </w:r>
      <w:r w:rsidRPr="00D72B56">
        <w:rPr>
          <w:szCs w:val="22"/>
        </w:rPr>
        <w:t>e) a opravu dokončit v</w:t>
      </w:r>
      <w:r>
        <w:rPr>
          <w:szCs w:val="22"/>
        </w:rPr>
        <w:t>e výše uvedeném</w:t>
      </w:r>
      <w:r w:rsidRPr="00D72B56">
        <w:rPr>
          <w:szCs w:val="22"/>
        </w:rPr>
        <w:t xml:space="preserve"> termínu </w:t>
      </w:r>
      <w:r>
        <w:rPr>
          <w:szCs w:val="22"/>
        </w:rPr>
        <w:t>3 dnů</w:t>
      </w:r>
      <w:r w:rsidRPr="00D72B56">
        <w:rPr>
          <w:szCs w:val="22"/>
        </w:rPr>
        <w:t>.</w:t>
      </w:r>
      <w:r>
        <w:rPr>
          <w:szCs w:val="22"/>
        </w:rPr>
        <w:t xml:space="preserve"> Pokud nebude definitivní odstranění závady do 3 dnů od dojezdu na místo plnění dle předchozí věty </w:t>
      </w:r>
      <w:r>
        <w:rPr>
          <w:szCs w:val="22"/>
        </w:rPr>
        <w:lastRenderedPageBreak/>
        <w:t xml:space="preserve">z objektivních důvodů možné </w:t>
      </w:r>
      <w:r w:rsidRPr="003D0D08">
        <w:rPr>
          <w:szCs w:val="22"/>
        </w:rPr>
        <w:t>(např. bude nutné objednat náhradní díl)</w:t>
      </w:r>
      <w:r>
        <w:rPr>
          <w:szCs w:val="22"/>
        </w:rPr>
        <w:t xml:space="preserve">, opravu dokončí </w:t>
      </w:r>
      <w:r w:rsidR="00CE58CA">
        <w:rPr>
          <w:szCs w:val="22"/>
        </w:rPr>
        <w:t>Zhotovitel</w:t>
      </w:r>
      <w:r>
        <w:rPr>
          <w:szCs w:val="22"/>
        </w:rPr>
        <w:t xml:space="preserve"> v termínu sjednaném za tímto účelem smluvními stranami, jinak do 5 dní. </w:t>
      </w:r>
    </w:p>
    <w:p w14:paraId="0BF479EE" w14:textId="77777777" w:rsidR="001F333C" w:rsidRPr="00BF42D5" w:rsidRDefault="001F333C" w:rsidP="001F333C">
      <w:pPr>
        <w:pStyle w:val="BBSnormal"/>
        <w:rPr>
          <w:sz w:val="20"/>
          <w:lang w:eastAsia="en-US"/>
        </w:rPr>
      </w:pPr>
    </w:p>
    <w:p w14:paraId="3CF645AD" w14:textId="77777777" w:rsidR="001F333C" w:rsidRPr="008D64A1" w:rsidRDefault="001F333C" w:rsidP="008D64A1">
      <w:pPr>
        <w:pStyle w:val="BBSnadpis2"/>
      </w:pPr>
      <w:r w:rsidRPr="008D64A1">
        <w:t xml:space="preserve">Revize zahrnují </w:t>
      </w:r>
      <w:r w:rsidR="001B025D">
        <w:t xml:space="preserve">ve vztahu k Dílu a jeho jednotlivým částem </w:t>
      </w:r>
      <w:r w:rsidRPr="008D64A1">
        <w:t>zejména:</w:t>
      </w:r>
    </w:p>
    <w:p w14:paraId="4EDBD540" w14:textId="77777777" w:rsidR="001F333C" w:rsidRPr="0067032D" w:rsidRDefault="001F333C" w:rsidP="001F333C">
      <w:pPr>
        <w:ind w:left="360"/>
        <w:rPr>
          <w:szCs w:val="22"/>
          <w:lang w:eastAsia="en-US"/>
        </w:rPr>
      </w:pPr>
    </w:p>
    <w:p w14:paraId="6290E0D9" w14:textId="77777777" w:rsidR="001F333C" w:rsidRPr="0067032D" w:rsidRDefault="001F333C" w:rsidP="001F333C">
      <w:pPr>
        <w:pStyle w:val="BBSnormal"/>
        <w:numPr>
          <w:ilvl w:val="0"/>
          <w:numId w:val="14"/>
        </w:numPr>
        <w:ind w:left="1134"/>
        <w:rPr>
          <w:szCs w:val="22"/>
          <w:lang w:eastAsia="en-US"/>
        </w:rPr>
      </w:pPr>
      <w:r w:rsidRPr="00B74E6A">
        <w:rPr>
          <w:szCs w:val="22"/>
          <w:lang w:eastAsia="en-US"/>
        </w:rPr>
        <w:t>pravidelné kontroly provozuschopnosti a zkoušky v souladu</w:t>
      </w:r>
      <w:r w:rsidRPr="0067032D">
        <w:rPr>
          <w:szCs w:val="22"/>
          <w:lang w:eastAsia="en-US"/>
        </w:rPr>
        <w:t xml:space="preserve"> s</w:t>
      </w:r>
      <w:r w:rsidR="001B025D">
        <w:rPr>
          <w:szCs w:val="22"/>
          <w:lang w:eastAsia="en-US"/>
        </w:rPr>
        <w:t> </w:t>
      </w:r>
      <w:r w:rsidRPr="0067032D">
        <w:rPr>
          <w:szCs w:val="22"/>
          <w:lang w:eastAsia="en-US"/>
        </w:rPr>
        <w:t>platn</w:t>
      </w:r>
      <w:r w:rsidR="001B025D">
        <w:rPr>
          <w:szCs w:val="22"/>
          <w:lang w:eastAsia="en-US"/>
        </w:rPr>
        <w:t>ými právními předpisy</w:t>
      </w:r>
      <w:r>
        <w:rPr>
          <w:szCs w:val="22"/>
          <w:lang w:eastAsia="en-US"/>
        </w:rPr>
        <w:t>,</w:t>
      </w:r>
      <w:r w:rsidRPr="0067032D">
        <w:rPr>
          <w:szCs w:val="22"/>
          <w:lang w:eastAsia="en-US"/>
        </w:rPr>
        <w:t xml:space="preserve"> vč. vyhotovení revizního protokolu;</w:t>
      </w:r>
    </w:p>
    <w:p w14:paraId="6B0ED48C" w14:textId="77777777" w:rsidR="001F333C" w:rsidRPr="0067032D" w:rsidRDefault="001F333C" w:rsidP="001F333C">
      <w:pPr>
        <w:pStyle w:val="BBSnormal"/>
        <w:numPr>
          <w:ilvl w:val="0"/>
          <w:numId w:val="14"/>
        </w:numPr>
        <w:ind w:left="1134"/>
        <w:rPr>
          <w:szCs w:val="22"/>
          <w:lang w:eastAsia="en-US"/>
        </w:rPr>
      </w:pPr>
      <w:r w:rsidRPr="0067032D">
        <w:rPr>
          <w:szCs w:val="22"/>
          <w:lang w:eastAsia="en-US"/>
        </w:rPr>
        <w:t>vizuální kontroly a kontroly funkčnosti (inspekce);</w:t>
      </w:r>
    </w:p>
    <w:p w14:paraId="32FCF865" w14:textId="77777777" w:rsidR="001F333C" w:rsidRPr="0067032D" w:rsidRDefault="001F333C" w:rsidP="001F333C">
      <w:pPr>
        <w:pStyle w:val="BBSnormal"/>
        <w:numPr>
          <w:ilvl w:val="0"/>
          <w:numId w:val="15"/>
        </w:numPr>
        <w:ind w:left="1134"/>
        <w:rPr>
          <w:szCs w:val="22"/>
          <w:lang w:eastAsia="en-US"/>
        </w:rPr>
      </w:pPr>
      <w:r w:rsidRPr="0067032D">
        <w:rPr>
          <w:szCs w:val="22"/>
          <w:lang w:eastAsia="en-US"/>
        </w:rPr>
        <w:t>odstranění provozní závady nebo havarijní závady;</w:t>
      </w:r>
    </w:p>
    <w:p w14:paraId="2DD20625" w14:textId="77777777" w:rsidR="001F333C" w:rsidRDefault="001F333C" w:rsidP="001F333C">
      <w:pPr>
        <w:pStyle w:val="BBSnormal"/>
        <w:numPr>
          <w:ilvl w:val="0"/>
          <w:numId w:val="15"/>
        </w:numPr>
        <w:ind w:left="1134"/>
        <w:rPr>
          <w:szCs w:val="22"/>
          <w:lang w:eastAsia="en-US"/>
        </w:rPr>
      </w:pPr>
      <w:r w:rsidRPr="0067032D">
        <w:rPr>
          <w:szCs w:val="22"/>
          <w:lang w:eastAsia="en-US"/>
        </w:rPr>
        <w:t>opatření k zachování funkč</w:t>
      </w:r>
      <w:r>
        <w:rPr>
          <w:szCs w:val="22"/>
          <w:lang w:eastAsia="en-US"/>
        </w:rPr>
        <w:t xml:space="preserve">nosti jako např. čištění, </w:t>
      </w:r>
      <w:r w:rsidRPr="0067032D">
        <w:rPr>
          <w:szCs w:val="22"/>
          <w:lang w:eastAsia="en-US"/>
        </w:rPr>
        <w:t xml:space="preserve">údržba </w:t>
      </w:r>
      <w:r w:rsidR="001B025D">
        <w:rPr>
          <w:szCs w:val="22"/>
          <w:lang w:eastAsia="en-US"/>
        </w:rPr>
        <w:t>Díla</w:t>
      </w:r>
      <w:r w:rsidRPr="0067032D">
        <w:rPr>
          <w:szCs w:val="22"/>
          <w:lang w:eastAsia="en-US"/>
        </w:rPr>
        <w:t>, přičemž cílem těchto opatření je maximální zpomalen</w:t>
      </w:r>
      <w:r>
        <w:rPr>
          <w:szCs w:val="22"/>
          <w:lang w:eastAsia="en-US"/>
        </w:rPr>
        <w:t xml:space="preserve">í procesu opotřebování </w:t>
      </w:r>
      <w:r w:rsidR="001B025D">
        <w:rPr>
          <w:szCs w:val="22"/>
          <w:lang w:eastAsia="en-US"/>
        </w:rPr>
        <w:t>D</w:t>
      </w:r>
      <w:r>
        <w:rPr>
          <w:szCs w:val="22"/>
          <w:lang w:eastAsia="en-US"/>
        </w:rPr>
        <w:t>í</w:t>
      </w:r>
      <w:r w:rsidR="001B025D">
        <w:rPr>
          <w:szCs w:val="22"/>
          <w:lang w:eastAsia="en-US"/>
        </w:rPr>
        <w:t>la</w:t>
      </w:r>
      <w:r>
        <w:rPr>
          <w:szCs w:val="22"/>
          <w:lang w:eastAsia="en-US"/>
        </w:rPr>
        <w:t>;</w:t>
      </w:r>
    </w:p>
    <w:p w14:paraId="6D428FE8" w14:textId="77777777" w:rsidR="001F333C" w:rsidRPr="00322CC6" w:rsidRDefault="001F333C" w:rsidP="001F333C">
      <w:pPr>
        <w:pStyle w:val="BBSnormal"/>
        <w:numPr>
          <w:ilvl w:val="0"/>
          <w:numId w:val="15"/>
        </w:numPr>
        <w:ind w:left="1134"/>
        <w:rPr>
          <w:szCs w:val="22"/>
          <w:lang w:eastAsia="en-US"/>
        </w:rPr>
      </w:pPr>
      <w:r>
        <w:rPr>
          <w:szCs w:val="22"/>
          <w:lang w:eastAsia="en-US"/>
        </w:rPr>
        <w:t>vedení</w:t>
      </w:r>
      <w:r w:rsidRPr="00322CC6">
        <w:rPr>
          <w:szCs w:val="22"/>
          <w:lang w:eastAsia="en-US"/>
        </w:rPr>
        <w:t xml:space="preserve"> evidence </w:t>
      </w:r>
      <w:r w:rsidRPr="003F2312">
        <w:rPr>
          <w:bCs/>
          <w:szCs w:val="22"/>
        </w:rPr>
        <w:t xml:space="preserve">a související činnosti </w:t>
      </w:r>
      <w:r>
        <w:rPr>
          <w:szCs w:val="22"/>
          <w:lang w:eastAsia="en-US"/>
        </w:rPr>
        <w:t>včetně</w:t>
      </w:r>
      <w:r w:rsidRPr="00322CC6">
        <w:rPr>
          <w:szCs w:val="22"/>
          <w:lang w:eastAsia="en-US"/>
        </w:rPr>
        <w:t xml:space="preserve"> sledování termínů kontrol a revizí;</w:t>
      </w:r>
    </w:p>
    <w:p w14:paraId="2D97A8A6" w14:textId="77777777" w:rsidR="001F333C" w:rsidRPr="004918FB" w:rsidRDefault="001F333C" w:rsidP="001F333C">
      <w:pPr>
        <w:pStyle w:val="BBSnormal"/>
        <w:numPr>
          <w:ilvl w:val="0"/>
          <w:numId w:val="15"/>
        </w:numPr>
        <w:ind w:left="1134"/>
        <w:rPr>
          <w:szCs w:val="22"/>
          <w:lang w:eastAsia="en-US"/>
        </w:rPr>
      </w:pPr>
      <w:r w:rsidRPr="00867E3A">
        <w:rPr>
          <w:szCs w:val="22"/>
          <w:lang w:eastAsia="en-US"/>
        </w:rPr>
        <w:t>kontrola</w:t>
      </w:r>
      <w:r>
        <w:rPr>
          <w:szCs w:val="22"/>
          <w:lang w:eastAsia="en-US"/>
        </w:rPr>
        <w:t xml:space="preserve"> zařízení </w:t>
      </w:r>
      <w:r w:rsidRPr="003F2312">
        <w:rPr>
          <w:bCs/>
          <w:szCs w:val="22"/>
        </w:rPr>
        <w:t xml:space="preserve">a </w:t>
      </w:r>
      <w:r w:rsidRPr="004918FB">
        <w:rPr>
          <w:bCs/>
          <w:szCs w:val="22"/>
        </w:rPr>
        <w:t xml:space="preserve">související činnosti </w:t>
      </w:r>
      <w:r w:rsidRPr="004918FB">
        <w:rPr>
          <w:szCs w:val="22"/>
          <w:lang w:eastAsia="en-US"/>
        </w:rPr>
        <w:t xml:space="preserve">v objektech </w:t>
      </w:r>
      <w:r w:rsidR="00CE58CA">
        <w:rPr>
          <w:szCs w:val="22"/>
          <w:lang w:eastAsia="en-US"/>
        </w:rPr>
        <w:t>Objednatel</w:t>
      </w:r>
      <w:r w:rsidRPr="004918FB">
        <w:rPr>
          <w:szCs w:val="22"/>
          <w:lang w:eastAsia="en-US"/>
        </w:rPr>
        <w:t xml:space="preserve">e po zásadních stavebních změnách (rekonstrukci, přestavbě, před kolaudací apod.); </w:t>
      </w:r>
    </w:p>
    <w:p w14:paraId="2E2DBB67" w14:textId="77777777" w:rsidR="001F333C" w:rsidRPr="00676F0B" w:rsidRDefault="001F333C" w:rsidP="001F333C">
      <w:pPr>
        <w:pStyle w:val="BBSnormal"/>
        <w:numPr>
          <w:ilvl w:val="0"/>
          <w:numId w:val="15"/>
        </w:numPr>
        <w:ind w:left="1134"/>
        <w:rPr>
          <w:szCs w:val="22"/>
          <w:lang w:eastAsia="en-US"/>
        </w:rPr>
      </w:pPr>
      <w:r w:rsidRPr="004918FB">
        <w:rPr>
          <w:bCs/>
          <w:szCs w:val="22"/>
        </w:rPr>
        <w:t>poradenství a technickou pomoc a</w:t>
      </w:r>
      <w:r w:rsidRPr="00676F0B">
        <w:rPr>
          <w:bCs/>
          <w:szCs w:val="22"/>
        </w:rPr>
        <w:t xml:space="preserve"> související činnosti;</w:t>
      </w:r>
    </w:p>
    <w:p w14:paraId="2B7B22C1" w14:textId="77777777" w:rsidR="001F333C" w:rsidRPr="004918FB" w:rsidRDefault="001F333C" w:rsidP="001F333C">
      <w:pPr>
        <w:pStyle w:val="BBSnormal"/>
        <w:numPr>
          <w:ilvl w:val="0"/>
          <w:numId w:val="15"/>
        </w:numPr>
        <w:ind w:left="1134"/>
        <w:rPr>
          <w:b/>
          <w:szCs w:val="22"/>
          <w:lang w:eastAsia="en-US"/>
        </w:rPr>
      </w:pPr>
      <w:r w:rsidRPr="004918FB">
        <w:rPr>
          <w:szCs w:val="22"/>
          <w:lang w:eastAsia="en-US"/>
        </w:rPr>
        <w:t xml:space="preserve">v rámci pravidelné roční prohlídky bude vždy provedeno školení obsluhy </w:t>
      </w:r>
      <w:r w:rsidR="001B025D">
        <w:rPr>
          <w:szCs w:val="22"/>
          <w:lang w:eastAsia="en-US"/>
        </w:rPr>
        <w:t>D</w:t>
      </w:r>
      <w:r w:rsidRPr="004918FB">
        <w:rPr>
          <w:szCs w:val="22"/>
          <w:lang w:eastAsia="en-US"/>
        </w:rPr>
        <w:t>í</w:t>
      </w:r>
      <w:r w:rsidR="001B025D">
        <w:rPr>
          <w:szCs w:val="22"/>
          <w:lang w:eastAsia="en-US"/>
        </w:rPr>
        <w:t>la</w:t>
      </w:r>
      <w:r w:rsidRPr="004918FB">
        <w:rPr>
          <w:szCs w:val="22"/>
          <w:lang w:eastAsia="en-US"/>
        </w:rPr>
        <w:t xml:space="preserve"> </w:t>
      </w:r>
      <w:r w:rsidRPr="004918FB">
        <w:rPr>
          <w:sz w:val="26"/>
          <w:szCs w:val="22"/>
          <w:lang w:eastAsia="en-US"/>
        </w:rPr>
        <w:t>(</w:t>
      </w:r>
      <w:r w:rsidRPr="004918FB">
        <w:rPr>
          <w:szCs w:val="22"/>
          <w:lang w:eastAsia="en-US"/>
        </w:rPr>
        <w:t xml:space="preserve">nezáleží na počtu účastníků), </w:t>
      </w:r>
      <w:r w:rsidRPr="001B025D">
        <w:rPr>
          <w:szCs w:val="22"/>
          <w:lang w:eastAsia="en-US"/>
        </w:rPr>
        <w:t xml:space="preserve">o kterém bude vyhotoven protokol o školení pracovníka obsluhy </w:t>
      </w:r>
      <w:r w:rsidR="001B025D">
        <w:rPr>
          <w:szCs w:val="22"/>
          <w:lang w:eastAsia="en-US"/>
        </w:rPr>
        <w:t>D</w:t>
      </w:r>
      <w:r w:rsidRPr="001B025D">
        <w:rPr>
          <w:szCs w:val="22"/>
          <w:lang w:eastAsia="en-US"/>
        </w:rPr>
        <w:t>í</w:t>
      </w:r>
      <w:r w:rsidR="001B025D">
        <w:rPr>
          <w:szCs w:val="22"/>
          <w:lang w:eastAsia="en-US"/>
        </w:rPr>
        <w:t>la</w:t>
      </w:r>
      <w:r w:rsidRPr="001B025D">
        <w:rPr>
          <w:szCs w:val="22"/>
          <w:lang w:eastAsia="en-US"/>
        </w:rPr>
        <w:t>.</w:t>
      </w:r>
    </w:p>
    <w:p w14:paraId="2DF112C4" w14:textId="77777777" w:rsidR="001F333C" w:rsidRPr="004918FB" w:rsidRDefault="001F333C" w:rsidP="001F333C">
      <w:pPr>
        <w:pStyle w:val="BBSnormal"/>
        <w:ind w:left="1134"/>
        <w:rPr>
          <w:szCs w:val="22"/>
          <w:lang w:eastAsia="en-US"/>
        </w:rPr>
      </w:pPr>
    </w:p>
    <w:p w14:paraId="1469BC14" w14:textId="77777777" w:rsidR="001F333C" w:rsidRDefault="001F333C" w:rsidP="001F333C">
      <w:pPr>
        <w:pStyle w:val="BBSnormal"/>
        <w:ind w:left="720"/>
        <w:rPr>
          <w:szCs w:val="22"/>
          <w:lang w:eastAsia="en-US"/>
        </w:rPr>
      </w:pPr>
      <w:r w:rsidRPr="00563B8A">
        <w:rPr>
          <w:szCs w:val="22"/>
        </w:rPr>
        <w:t xml:space="preserve">Revize </w:t>
      </w:r>
      <w:r w:rsidRPr="00563B8A">
        <w:rPr>
          <w:szCs w:val="22"/>
          <w:lang w:eastAsia="en-US"/>
        </w:rPr>
        <w:t xml:space="preserve">se provádějí </w:t>
      </w:r>
      <w:r w:rsidRPr="00563B8A">
        <w:rPr>
          <w:szCs w:val="22"/>
        </w:rPr>
        <w:t>na základě platn</w:t>
      </w:r>
      <w:r>
        <w:rPr>
          <w:szCs w:val="22"/>
        </w:rPr>
        <w:t>ých</w:t>
      </w:r>
      <w:r w:rsidRPr="00563B8A">
        <w:rPr>
          <w:szCs w:val="22"/>
        </w:rPr>
        <w:t xml:space="preserve"> </w:t>
      </w:r>
      <w:r>
        <w:rPr>
          <w:szCs w:val="22"/>
        </w:rPr>
        <w:t>právních předpisů a technických norem</w:t>
      </w:r>
      <w:r w:rsidRPr="00563B8A">
        <w:rPr>
          <w:szCs w:val="22"/>
        </w:rPr>
        <w:t>.</w:t>
      </w:r>
      <w:r>
        <w:rPr>
          <w:szCs w:val="22"/>
          <w:lang w:eastAsia="en-US"/>
        </w:rPr>
        <w:t xml:space="preserve"> </w:t>
      </w:r>
    </w:p>
    <w:p w14:paraId="3760FAB2" w14:textId="77777777" w:rsidR="001F333C" w:rsidRDefault="001F333C" w:rsidP="001F333C">
      <w:pPr>
        <w:pStyle w:val="BBSnormal"/>
        <w:ind w:left="720"/>
        <w:rPr>
          <w:szCs w:val="22"/>
          <w:lang w:eastAsia="en-US"/>
        </w:rPr>
      </w:pPr>
    </w:p>
    <w:p w14:paraId="1E7E57AE" w14:textId="7CF42288" w:rsidR="001B025D" w:rsidRDefault="001F333C" w:rsidP="001F333C">
      <w:pPr>
        <w:pStyle w:val="BBSnormal"/>
        <w:ind w:left="720"/>
        <w:rPr>
          <w:szCs w:val="22"/>
          <w:lang w:eastAsia="en-US"/>
        </w:rPr>
      </w:pPr>
      <w:r w:rsidRPr="00B36F4F">
        <w:rPr>
          <w:szCs w:val="22"/>
          <w:lang w:eastAsia="en-US"/>
        </w:rPr>
        <w:t xml:space="preserve">Před zahájením revizí zašle </w:t>
      </w:r>
      <w:r w:rsidR="00CE58CA">
        <w:rPr>
          <w:szCs w:val="22"/>
          <w:lang w:eastAsia="en-US"/>
        </w:rPr>
        <w:t>Zhotovitel</w:t>
      </w:r>
      <w:r w:rsidRPr="00B36F4F">
        <w:rPr>
          <w:szCs w:val="22"/>
          <w:lang w:eastAsia="en-US"/>
        </w:rPr>
        <w:t xml:space="preserve"> </w:t>
      </w:r>
      <w:r w:rsidR="003A7C69">
        <w:rPr>
          <w:szCs w:val="22"/>
          <w:lang w:eastAsia="en-US"/>
        </w:rPr>
        <w:t>zodpovědné osobě za správu nemovitostí k</w:t>
      </w:r>
      <w:r w:rsidRPr="00B36F4F">
        <w:rPr>
          <w:szCs w:val="22"/>
          <w:lang w:eastAsia="en-US"/>
        </w:rPr>
        <w:t> odsouhlasení návrh termínu revizní prohlídky</w:t>
      </w:r>
      <w:r w:rsidR="001B025D">
        <w:rPr>
          <w:szCs w:val="22"/>
          <w:lang w:eastAsia="en-US"/>
        </w:rPr>
        <w:t>.</w:t>
      </w:r>
    </w:p>
    <w:p w14:paraId="6FF67FF5" w14:textId="77777777" w:rsidR="001B025D" w:rsidRDefault="001B025D" w:rsidP="001F333C">
      <w:pPr>
        <w:pStyle w:val="BBSnormal"/>
        <w:ind w:left="720"/>
        <w:rPr>
          <w:szCs w:val="22"/>
          <w:lang w:eastAsia="en-US"/>
        </w:rPr>
      </w:pPr>
    </w:p>
    <w:p w14:paraId="5E97BA5C" w14:textId="77777777" w:rsidR="001F333C" w:rsidRDefault="001F333C" w:rsidP="001F333C">
      <w:pPr>
        <w:pStyle w:val="BBSnormal"/>
        <w:ind w:left="720"/>
        <w:rPr>
          <w:b/>
          <w:szCs w:val="22"/>
          <w:lang w:eastAsia="en-US"/>
        </w:rPr>
      </w:pPr>
      <w:r w:rsidRPr="005875AA">
        <w:rPr>
          <w:szCs w:val="22"/>
          <w:lang w:eastAsia="en-US"/>
        </w:rPr>
        <w:t xml:space="preserve">Periodicita revizí: </w:t>
      </w:r>
      <w:r w:rsidR="007038FD">
        <w:rPr>
          <w:szCs w:val="22"/>
          <w:lang w:eastAsia="en-US"/>
        </w:rPr>
        <w:t>1 rok</w:t>
      </w:r>
    </w:p>
    <w:p w14:paraId="7DD54C09" w14:textId="77777777" w:rsidR="001F333C" w:rsidRDefault="001F333C" w:rsidP="001F333C">
      <w:pPr>
        <w:pStyle w:val="BBSnormal"/>
        <w:rPr>
          <w:b/>
          <w:szCs w:val="22"/>
          <w:lang w:eastAsia="en-US"/>
        </w:rPr>
      </w:pPr>
    </w:p>
    <w:p w14:paraId="7AD2F5B2" w14:textId="77777777" w:rsidR="008D64A1" w:rsidRDefault="00E64F30" w:rsidP="008D64A1">
      <w:pPr>
        <w:pStyle w:val="BBSnormal"/>
        <w:numPr>
          <w:ilvl w:val="0"/>
          <w:numId w:val="13"/>
        </w:numPr>
        <w:ind w:hanging="720"/>
        <w:rPr>
          <w:b/>
          <w:szCs w:val="22"/>
          <w:lang w:eastAsia="en-US"/>
        </w:rPr>
      </w:pPr>
      <w:r w:rsidRPr="008D64A1">
        <w:rPr>
          <w:b/>
          <w:szCs w:val="22"/>
          <w:lang w:eastAsia="en-US"/>
        </w:rPr>
        <w:t xml:space="preserve">Kvalita </w:t>
      </w:r>
      <w:r w:rsidR="00A8375F">
        <w:rPr>
          <w:b/>
          <w:szCs w:val="22"/>
          <w:lang w:eastAsia="en-US"/>
        </w:rPr>
        <w:t>S</w:t>
      </w:r>
      <w:r w:rsidRPr="008D64A1">
        <w:rPr>
          <w:b/>
          <w:szCs w:val="22"/>
          <w:lang w:eastAsia="en-US"/>
        </w:rPr>
        <w:t>lužeb</w:t>
      </w:r>
    </w:p>
    <w:p w14:paraId="0A289465" w14:textId="77777777" w:rsidR="008D64A1" w:rsidRPr="008D64A1" w:rsidRDefault="008D64A1" w:rsidP="008D64A1">
      <w:pPr>
        <w:pStyle w:val="BBSnormal"/>
        <w:ind w:left="1080"/>
        <w:rPr>
          <w:b/>
          <w:szCs w:val="22"/>
          <w:lang w:eastAsia="en-US"/>
        </w:rPr>
      </w:pPr>
    </w:p>
    <w:p w14:paraId="51D19B5E" w14:textId="77777777" w:rsidR="00E64F30" w:rsidRPr="004247B0" w:rsidRDefault="00CE58CA" w:rsidP="008D64A1">
      <w:pPr>
        <w:pStyle w:val="BBSnormal"/>
        <w:numPr>
          <w:ilvl w:val="1"/>
          <w:numId w:val="30"/>
        </w:numPr>
        <w:ind w:left="709" w:hanging="709"/>
        <w:rPr>
          <w:szCs w:val="22"/>
          <w:lang w:eastAsia="en-US"/>
        </w:rPr>
      </w:pPr>
      <w:r>
        <w:rPr>
          <w:szCs w:val="22"/>
          <w:lang w:eastAsia="en-US"/>
        </w:rPr>
        <w:t>Zhotovitel</w:t>
      </w:r>
      <w:r w:rsidR="00E64F30" w:rsidRPr="004247B0">
        <w:rPr>
          <w:szCs w:val="22"/>
          <w:lang w:eastAsia="en-US"/>
        </w:rPr>
        <w:t xml:space="preserve"> je povinen poskytovat </w:t>
      </w:r>
      <w:r w:rsidR="00A8375F">
        <w:rPr>
          <w:szCs w:val="22"/>
          <w:lang w:eastAsia="en-US"/>
        </w:rPr>
        <w:t xml:space="preserve">Služby </w:t>
      </w:r>
      <w:r w:rsidR="00E64F30" w:rsidRPr="004247B0">
        <w:rPr>
          <w:szCs w:val="22"/>
          <w:lang w:eastAsia="en-US"/>
        </w:rPr>
        <w:t>s odbornou péčí, řádně a včas ve vyžadované kvalitě a stanovených termínech.</w:t>
      </w:r>
    </w:p>
    <w:p w14:paraId="71423339" w14:textId="77777777" w:rsidR="00E64F30" w:rsidRPr="004247B0" w:rsidRDefault="00E64F30" w:rsidP="00E64F30">
      <w:pPr>
        <w:pStyle w:val="Odstavecseseznamem"/>
        <w:rPr>
          <w:szCs w:val="22"/>
          <w:lang w:eastAsia="en-US"/>
        </w:rPr>
      </w:pPr>
    </w:p>
    <w:p w14:paraId="13B3F5E4" w14:textId="77777777" w:rsidR="00E64F30" w:rsidRPr="004247B0" w:rsidRDefault="00CE58CA" w:rsidP="008D64A1">
      <w:pPr>
        <w:pStyle w:val="BBSnormal"/>
        <w:numPr>
          <w:ilvl w:val="1"/>
          <w:numId w:val="30"/>
        </w:numPr>
        <w:ind w:left="709" w:hanging="709"/>
        <w:rPr>
          <w:szCs w:val="22"/>
          <w:lang w:eastAsia="en-US"/>
        </w:rPr>
      </w:pPr>
      <w:r>
        <w:rPr>
          <w:szCs w:val="22"/>
          <w:lang w:eastAsia="en-US"/>
        </w:rPr>
        <w:t>Zhotovitel</w:t>
      </w:r>
      <w:r w:rsidR="00E64F30" w:rsidRPr="004247B0">
        <w:rPr>
          <w:szCs w:val="22"/>
          <w:lang w:eastAsia="en-US"/>
        </w:rPr>
        <w:t xml:space="preserve"> je povinen v rámci </w:t>
      </w:r>
      <w:r w:rsidR="00A8375F">
        <w:rPr>
          <w:szCs w:val="22"/>
          <w:lang w:eastAsia="en-US"/>
        </w:rPr>
        <w:t xml:space="preserve">Služby </w:t>
      </w:r>
      <w:r w:rsidR="00E64F30" w:rsidRPr="004247B0">
        <w:rPr>
          <w:szCs w:val="22"/>
          <w:lang w:eastAsia="en-US"/>
        </w:rPr>
        <w:t>provést monitoring celého zařízení, a veškeré případné zjištěné závady bezodkladně odstranit.</w:t>
      </w:r>
    </w:p>
    <w:p w14:paraId="79ECD9C2" w14:textId="77777777" w:rsidR="00E64F30" w:rsidRPr="004247B0" w:rsidRDefault="00E64F30" w:rsidP="00E64F30">
      <w:pPr>
        <w:pStyle w:val="Odstavecseseznamem"/>
        <w:rPr>
          <w:szCs w:val="22"/>
          <w:lang w:eastAsia="en-US"/>
        </w:rPr>
      </w:pPr>
    </w:p>
    <w:p w14:paraId="0E6ACE95" w14:textId="1C194EE8" w:rsidR="00E64F30" w:rsidRPr="004247B0" w:rsidRDefault="00CE58CA" w:rsidP="008D64A1">
      <w:pPr>
        <w:pStyle w:val="BBSnormal"/>
        <w:numPr>
          <w:ilvl w:val="1"/>
          <w:numId w:val="30"/>
        </w:numPr>
        <w:ind w:left="709" w:hanging="709"/>
        <w:rPr>
          <w:szCs w:val="22"/>
          <w:lang w:eastAsia="en-US"/>
        </w:rPr>
      </w:pPr>
      <w:r>
        <w:rPr>
          <w:szCs w:val="22"/>
          <w:lang w:eastAsia="en-US"/>
        </w:rPr>
        <w:t>Zhotovitel</w:t>
      </w:r>
      <w:r w:rsidR="0025582E">
        <w:rPr>
          <w:szCs w:val="22"/>
          <w:lang w:eastAsia="en-US"/>
        </w:rPr>
        <w:t xml:space="preserve"> je</w:t>
      </w:r>
      <w:r w:rsidR="00E64F30" w:rsidRPr="004247B0">
        <w:rPr>
          <w:szCs w:val="22"/>
          <w:lang w:eastAsia="en-US"/>
        </w:rPr>
        <w:t xml:space="preserve"> </w:t>
      </w:r>
      <w:r w:rsidR="00E64F30" w:rsidRPr="001B025D">
        <w:rPr>
          <w:szCs w:val="22"/>
          <w:lang w:eastAsia="en-US"/>
        </w:rPr>
        <w:t xml:space="preserve">povinen </w:t>
      </w:r>
      <w:r w:rsidR="0025582E">
        <w:rPr>
          <w:szCs w:val="22"/>
          <w:lang w:eastAsia="en-US"/>
        </w:rPr>
        <w:t xml:space="preserve">k Dílu </w:t>
      </w:r>
      <w:r w:rsidR="00E64F30" w:rsidRPr="001B025D">
        <w:rPr>
          <w:szCs w:val="22"/>
          <w:lang w:eastAsia="en-US"/>
        </w:rPr>
        <w:t xml:space="preserve">vést a archivovat evidenci (která obsahuje: druh zařízení, počet zařízení a jejich umístění, typ a výrobní číslo, rok výroby, stav) a založit knihu kontrol servisních prací/revizí, kam při každé servisní práci/revizi </w:t>
      </w:r>
      <w:r w:rsidRPr="001B025D">
        <w:rPr>
          <w:szCs w:val="22"/>
          <w:lang w:eastAsia="en-US"/>
        </w:rPr>
        <w:t>Zhotovitel</w:t>
      </w:r>
      <w:r w:rsidR="00E64F30" w:rsidRPr="001B025D">
        <w:rPr>
          <w:szCs w:val="22"/>
          <w:lang w:eastAsia="en-US"/>
        </w:rPr>
        <w:t xml:space="preserve"> provede zápis o provedené servisní práci/revizi</w:t>
      </w:r>
      <w:r w:rsidR="00E64F30" w:rsidRPr="004247B0">
        <w:rPr>
          <w:szCs w:val="22"/>
          <w:lang w:eastAsia="en-US"/>
        </w:rPr>
        <w:t xml:space="preserve">. </w:t>
      </w:r>
      <w:r w:rsidR="00783E21" w:rsidRPr="004247B0">
        <w:rPr>
          <w:szCs w:val="22"/>
          <w:lang w:eastAsia="en-US"/>
        </w:rPr>
        <w:t>Do knihy kontrol servisních prací/revizí je</w:t>
      </w:r>
      <w:r w:rsidR="00E64F30" w:rsidRPr="004247B0">
        <w:rPr>
          <w:szCs w:val="22"/>
          <w:lang w:eastAsia="en-US"/>
        </w:rPr>
        <w:t xml:space="preserve"> </w:t>
      </w:r>
      <w:r>
        <w:rPr>
          <w:szCs w:val="22"/>
          <w:lang w:eastAsia="en-US"/>
        </w:rPr>
        <w:t>Zhotovitel</w:t>
      </w:r>
      <w:r w:rsidR="00E64F30" w:rsidRPr="004247B0">
        <w:rPr>
          <w:szCs w:val="22"/>
          <w:lang w:eastAsia="en-US"/>
        </w:rPr>
        <w:t xml:space="preserve"> </w:t>
      </w:r>
      <w:r w:rsidR="00783E21" w:rsidRPr="004247B0">
        <w:rPr>
          <w:szCs w:val="22"/>
          <w:lang w:eastAsia="en-US"/>
        </w:rPr>
        <w:t xml:space="preserve">povinen </w:t>
      </w:r>
      <w:r w:rsidR="00E64F30" w:rsidRPr="004247B0">
        <w:rPr>
          <w:szCs w:val="22"/>
          <w:lang w:eastAsia="en-US"/>
        </w:rPr>
        <w:t>ukládat kopie výkazů o provedené servisní práci/revizi tak, aby byly snadno dostupné pro kontrolní orgány státní správy</w:t>
      </w:r>
      <w:r w:rsidR="00A02B66" w:rsidRPr="004247B0">
        <w:rPr>
          <w:szCs w:val="22"/>
          <w:lang w:eastAsia="en-US"/>
        </w:rPr>
        <w:t xml:space="preserve"> a třetích osob</w:t>
      </w:r>
      <w:r w:rsidR="00E64F30" w:rsidRPr="004247B0">
        <w:rPr>
          <w:szCs w:val="22"/>
          <w:lang w:eastAsia="en-US"/>
        </w:rPr>
        <w:t xml:space="preserve">. </w:t>
      </w:r>
    </w:p>
    <w:p w14:paraId="3283DB35" w14:textId="77777777" w:rsidR="00E64F30" w:rsidRPr="004247B0" w:rsidRDefault="00E64F30" w:rsidP="00E64F30">
      <w:pPr>
        <w:pStyle w:val="Odstavecseseznamem"/>
        <w:rPr>
          <w:szCs w:val="22"/>
        </w:rPr>
      </w:pPr>
    </w:p>
    <w:p w14:paraId="077D591F" w14:textId="307A12BD" w:rsidR="00E64F30" w:rsidRPr="004247B0" w:rsidRDefault="00E64F30" w:rsidP="008D64A1">
      <w:pPr>
        <w:pStyle w:val="BBSnormal"/>
        <w:numPr>
          <w:ilvl w:val="1"/>
          <w:numId w:val="30"/>
        </w:numPr>
        <w:ind w:left="709" w:hanging="709"/>
        <w:rPr>
          <w:szCs w:val="22"/>
          <w:lang w:eastAsia="en-US"/>
        </w:rPr>
      </w:pPr>
      <w:r w:rsidRPr="004247B0">
        <w:rPr>
          <w:szCs w:val="22"/>
        </w:rPr>
        <w:t xml:space="preserve">Po řádném provedení a ukončení každé servisní práce/revize vystaví a podepíše zástupce </w:t>
      </w:r>
      <w:r w:rsidR="00CE58CA">
        <w:rPr>
          <w:szCs w:val="22"/>
        </w:rPr>
        <w:t>Objednatel</w:t>
      </w:r>
      <w:r w:rsidRPr="004247B0">
        <w:rPr>
          <w:szCs w:val="22"/>
        </w:rPr>
        <w:t xml:space="preserve">e (vedoucí pracovník </w:t>
      </w:r>
      <w:r w:rsidR="00FF6B2C">
        <w:rPr>
          <w:szCs w:val="22"/>
          <w:lang w:eastAsia="en-US"/>
        </w:rPr>
        <w:t>Logistického centra Buštěhrad</w:t>
      </w:r>
      <w:r w:rsidRPr="004247B0">
        <w:rPr>
          <w:szCs w:val="22"/>
        </w:rPr>
        <w:t xml:space="preserve"> nebo jeho zástupce</w:t>
      </w:r>
      <w:r w:rsidRPr="006C79F0">
        <w:rPr>
          <w:szCs w:val="22"/>
        </w:rPr>
        <w:t xml:space="preserve">, stavební technik, správce </w:t>
      </w:r>
      <w:r w:rsidR="00FF6B2C">
        <w:rPr>
          <w:szCs w:val="22"/>
        </w:rPr>
        <w:t>B</w:t>
      </w:r>
      <w:r w:rsidRPr="006C79F0">
        <w:rPr>
          <w:szCs w:val="22"/>
        </w:rPr>
        <w:t xml:space="preserve">udovy) písemný protokol – tzv. Dodací list (práce) – závady (vzor uveden </w:t>
      </w:r>
      <w:r w:rsidRPr="006C79F0">
        <w:rPr>
          <w:b/>
          <w:szCs w:val="22"/>
        </w:rPr>
        <w:t xml:space="preserve">v příloze č. </w:t>
      </w:r>
      <w:r w:rsidR="00A02B66">
        <w:rPr>
          <w:b/>
          <w:szCs w:val="22"/>
        </w:rPr>
        <w:t>13</w:t>
      </w:r>
      <w:r w:rsidRPr="006C79F0">
        <w:rPr>
          <w:b/>
          <w:szCs w:val="22"/>
        </w:rPr>
        <w:t>A</w:t>
      </w:r>
      <w:r w:rsidRPr="006C79F0">
        <w:rPr>
          <w:szCs w:val="22"/>
        </w:rPr>
        <w:t xml:space="preserve"> </w:t>
      </w:r>
      <w:r w:rsidR="005F79B1">
        <w:rPr>
          <w:szCs w:val="22"/>
        </w:rPr>
        <w:t>S</w:t>
      </w:r>
      <w:r w:rsidRPr="006C79F0">
        <w:rPr>
          <w:szCs w:val="22"/>
        </w:rPr>
        <w:t xml:space="preserve">mlouvy) v případě </w:t>
      </w:r>
      <w:r w:rsidRPr="004247B0">
        <w:rPr>
          <w:szCs w:val="22"/>
        </w:rPr>
        <w:t xml:space="preserve">servisní práce, nebo Dodací list (práce) – revize (vzor uveden </w:t>
      </w:r>
      <w:r w:rsidRPr="004247B0">
        <w:rPr>
          <w:b/>
          <w:szCs w:val="22"/>
        </w:rPr>
        <w:t xml:space="preserve">v příloze č. </w:t>
      </w:r>
      <w:r w:rsidR="00A02B66" w:rsidRPr="004247B0">
        <w:rPr>
          <w:b/>
          <w:szCs w:val="22"/>
        </w:rPr>
        <w:t>13</w:t>
      </w:r>
      <w:r w:rsidRPr="004247B0">
        <w:rPr>
          <w:b/>
          <w:szCs w:val="22"/>
        </w:rPr>
        <w:t>B</w:t>
      </w:r>
      <w:r w:rsidR="00A02B66" w:rsidRPr="004247B0">
        <w:rPr>
          <w:szCs w:val="22"/>
        </w:rPr>
        <w:t xml:space="preserve"> </w:t>
      </w:r>
      <w:r w:rsidR="005F79B1">
        <w:rPr>
          <w:szCs w:val="22"/>
        </w:rPr>
        <w:t>S</w:t>
      </w:r>
      <w:r w:rsidRPr="004247B0">
        <w:rPr>
          <w:szCs w:val="22"/>
        </w:rPr>
        <w:t xml:space="preserve">mlouvy) v případě revize, který bude potvrzen zástupcem </w:t>
      </w:r>
      <w:r w:rsidR="00CE58CA">
        <w:rPr>
          <w:szCs w:val="22"/>
        </w:rPr>
        <w:t>Zhotovitel</w:t>
      </w:r>
      <w:r w:rsidRPr="004247B0">
        <w:rPr>
          <w:szCs w:val="22"/>
        </w:rPr>
        <w:t xml:space="preserve">e, a který </w:t>
      </w:r>
      <w:r w:rsidR="00CE58CA">
        <w:rPr>
          <w:szCs w:val="22"/>
        </w:rPr>
        <w:t>Zhotovitel</w:t>
      </w:r>
      <w:r w:rsidRPr="004247B0">
        <w:rPr>
          <w:szCs w:val="22"/>
        </w:rPr>
        <w:t xml:space="preserve"> vždy přiloží k</w:t>
      </w:r>
      <w:r w:rsidR="00D82482">
        <w:rPr>
          <w:szCs w:val="22"/>
        </w:rPr>
        <w:t> </w:t>
      </w:r>
      <w:r w:rsidRPr="004247B0">
        <w:rPr>
          <w:szCs w:val="22"/>
        </w:rPr>
        <w:t>faktuře</w:t>
      </w:r>
      <w:r w:rsidR="00D82482">
        <w:rPr>
          <w:szCs w:val="22"/>
        </w:rPr>
        <w:t xml:space="preserve"> (pokud se vystavuje faktura)</w:t>
      </w:r>
      <w:r w:rsidRPr="004247B0">
        <w:rPr>
          <w:szCs w:val="22"/>
        </w:rPr>
        <w:t xml:space="preserve">. </w:t>
      </w:r>
    </w:p>
    <w:p w14:paraId="6ED0BE12" w14:textId="77777777" w:rsidR="00E64F30" w:rsidRPr="004247B0" w:rsidRDefault="00E64F30" w:rsidP="00E64F30">
      <w:pPr>
        <w:pStyle w:val="Odstavecseseznamem"/>
        <w:rPr>
          <w:szCs w:val="22"/>
          <w:lang w:eastAsia="en-US"/>
        </w:rPr>
      </w:pPr>
    </w:p>
    <w:p w14:paraId="5918A123" w14:textId="77777777" w:rsidR="00E64F30" w:rsidRPr="004247B0" w:rsidRDefault="00E64F30" w:rsidP="008D64A1">
      <w:pPr>
        <w:pStyle w:val="BBSnormal"/>
        <w:numPr>
          <w:ilvl w:val="1"/>
          <w:numId w:val="30"/>
        </w:numPr>
        <w:ind w:left="709" w:hanging="709"/>
        <w:rPr>
          <w:b/>
          <w:szCs w:val="22"/>
          <w:lang w:eastAsia="en-US"/>
        </w:rPr>
      </w:pPr>
      <w:r w:rsidRPr="004247B0">
        <w:rPr>
          <w:szCs w:val="22"/>
          <w:lang w:eastAsia="en-US"/>
        </w:rPr>
        <w:lastRenderedPageBreak/>
        <w:t xml:space="preserve">Formuláře </w:t>
      </w:r>
      <w:r w:rsidR="00A02B66" w:rsidRPr="004247B0">
        <w:rPr>
          <w:szCs w:val="22"/>
          <w:lang w:eastAsia="en-US"/>
        </w:rPr>
        <w:t xml:space="preserve">dle </w:t>
      </w:r>
      <w:r w:rsidR="00D82482">
        <w:rPr>
          <w:szCs w:val="22"/>
          <w:lang w:eastAsia="en-US"/>
        </w:rPr>
        <w:t>čl. 2.4 výše</w:t>
      </w:r>
      <w:r w:rsidRPr="004247B0">
        <w:rPr>
          <w:szCs w:val="22"/>
          <w:lang w:eastAsia="en-US"/>
        </w:rPr>
        <w:t xml:space="preserve"> je </w:t>
      </w:r>
      <w:r w:rsidR="00CE58CA">
        <w:rPr>
          <w:szCs w:val="22"/>
          <w:lang w:eastAsia="en-US"/>
        </w:rPr>
        <w:t>Zhotovitel</w:t>
      </w:r>
      <w:r w:rsidRPr="004247B0">
        <w:rPr>
          <w:szCs w:val="22"/>
          <w:lang w:eastAsia="en-US"/>
        </w:rPr>
        <w:t xml:space="preserve"> povinen založit v knize kontrol servisních prací/revizí v příslušném objektu </w:t>
      </w:r>
      <w:r w:rsidR="00CE58CA">
        <w:rPr>
          <w:szCs w:val="22"/>
          <w:lang w:eastAsia="en-US"/>
        </w:rPr>
        <w:t>Objednatel</w:t>
      </w:r>
      <w:r w:rsidRPr="004247B0">
        <w:rPr>
          <w:szCs w:val="22"/>
          <w:lang w:eastAsia="en-US"/>
        </w:rPr>
        <w:t xml:space="preserve">e a rovněž je také v písemné podobě předat oprávněné osobě </w:t>
      </w:r>
      <w:r w:rsidR="00CE58CA">
        <w:rPr>
          <w:szCs w:val="22"/>
          <w:lang w:eastAsia="en-US"/>
        </w:rPr>
        <w:t>Objednatel</w:t>
      </w:r>
      <w:r w:rsidRPr="004247B0">
        <w:rPr>
          <w:szCs w:val="22"/>
          <w:lang w:eastAsia="en-US"/>
        </w:rPr>
        <w:t xml:space="preserve">e. </w:t>
      </w:r>
      <w:r w:rsidR="00CE58CA">
        <w:rPr>
          <w:szCs w:val="22"/>
          <w:lang w:eastAsia="en-US"/>
        </w:rPr>
        <w:t>Zhotovitel</w:t>
      </w:r>
      <w:r w:rsidRPr="004247B0">
        <w:rPr>
          <w:szCs w:val="22"/>
          <w:lang w:eastAsia="en-US"/>
        </w:rPr>
        <w:t xml:space="preserve"> je do pěti pracovních dnů od provedení servisní práce/revize povinen zápis o provedené servisní práci/revizi včetně všech formulářů uložit v elektronické formě na online úložiště </w:t>
      </w:r>
      <w:r w:rsidR="00CE58CA">
        <w:rPr>
          <w:szCs w:val="22"/>
          <w:lang w:eastAsia="en-US"/>
        </w:rPr>
        <w:t>Objednatel</w:t>
      </w:r>
      <w:r w:rsidRPr="004247B0">
        <w:rPr>
          <w:szCs w:val="22"/>
          <w:lang w:eastAsia="en-US"/>
        </w:rPr>
        <w:t xml:space="preserve">e / </w:t>
      </w:r>
      <w:r w:rsidR="00CE58CA">
        <w:rPr>
          <w:szCs w:val="22"/>
          <w:lang w:eastAsia="en-US"/>
        </w:rPr>
        <w:t>Zhotovitel</w:t>
      </w:r>
      <w:r w:rsidRPr="004247B0">
        <w:rPr>
          <w:szCs w:val="22"/>
          <w:lang w:eastAsia="en-US"/>
        </w:rPr>
        <w:t>e.</w:t>
      </w:r>
    </w:p>
    <w:p w14:paraId="20EAAB6F" w14:textId="77777777" w:rsidR="00E64F30" w:rsidRDefault="00E64F30" w:rsidP="00E64F30">
      <w:pPr>
        <w:pStyle w:val="Odstavecseseznamem"/>
        <w:rPr>
          <w:szCs w:val="22"/>
        </w:rPr>
      </w:pPr>
    </w:p>
    <w:p w14:paraId="65BF947E" w14:textId="77777777" w:rsidR="00E64F30" w:rsidRPr="006C79F0" w:rsidRDefault="00E64F30" w:rsidP="008D64A1">
      <w:pPr>
        <w:pStyle w:val="BBSnormal"/>
        <w:numPr>
          <w:ilvl w:val="1"/>
          <w:numId w:val="30"/>
        </w:numPr>
        <w:ind w:left="709" w:hanging="709"/>
        <w:rPr>
          <w:szCs w:val="22"/>
          <w:lang w:eastAsia="en-US"/>
        </w:rPr>
      </w:pPr>
      <w:r w:rsidRPr="006C79F0">
        <w:rPr>
          <w:szCs w:val="22"/>
        </w:rPr>
        <w:t>Dodací list (práce) – závady nebo Dodací list (práce) – revize budou vždy obsahovat tyto minimální náležitosti:</w:t>
      </w:r>
      <w:r w:rsidRPr="006C79F0">
        <w:rPr>
          <w:bCs/>
          <w:szCs w:val="22"/>
        </w:rPr>
        <w:t xml:space="preserve"> </w:t>
      </w:r>
    </w:p>
    <w:p w14:paraId="6EAE9294" w14:textId="77777777" w:rsidR="00E64F30" w:rsidRPr="00E85466" w:rsidRDefault="00E64F30" w:rsidP="00B207B1">
      <w:pPr>
        <w:pStyle w:val="BBSnormal"/>
        <w:numPr>
          <w:ilvl w:val="1"/>
          <w:numId w:val="7"/>
        </w:numPr>
        <w:ind w:left="1276" w:hanging="425"/>
        <w:rPr>
          <w:bCs/>
          <w:szCs w:val="22"/>
        </w:rPr>
      </w:pPr>
      <w:r w:rsidRPr="00E85466">
        <w:rPr>
          <w:bCs/>
          <w:szCs w:val="22"/>
        </w:rPr>
        <w:t>termín plnění (datum);</w:t>
      </w:r>
    </w:p>
    <w:p w14:paraId="3A3A3161" w14:textId="77777777" w:rsidR="00E64F30" w:rsidRPr="00E85466" w:rsidRDefault="00E64F30" w:rsidP="00B207B1">
      <w:pPr>
        <w:pStyle w:val="BBSnormal"/>
        <w:numPr>
          <w:ilvl w:val="1"/>
          <w:numId w:val="7"/>
        </w:numPr>
        <w:ind w:left="1276" w:hanging="425"/>
        <w:rPr>
          <w:bCs/>
          <w:szCs w:val="22"/>
        </w:rPr>
      </w:pPr>
      <w:r w:rsidRPr="00E85466">
        <w:rPr>
          <w:bCs/>
          <w:szCs w:val="22"/>
        </w:rPr>
        <w:t>počet osob vykonávající předmět činnosti;</w:t>
      </w:r>
    </w:p>
    <w:p w14:paraId="65851926" w14:textId="77777777" w:rsidR="00E64F30" w:rsidRPr="00E85466" w:rsidRDefault="00E64F30" w:rsidP="00B207B1">
      <w:pPr>
        <w:pStyle w:val="BBSnormal"/>
        <w:numPr>
          <w:ilvl w:val="1"/>
          <w:numId w:val="7"/>
        </w:numPr>
        <w:ind w:left="1276" w:hanging="425"/>
        <w:rPr>
          <w:bCs/>
          <w:szCs w:val="22"/>
        </w:rPr>
      </w:pPr>
      <w:r w:rsidRPr="00E85466">
        <w:rPr>
          <w:bCs/>
          <w:szCs w:val="22"/>
        </w:rPr>
        <w:t>čas (uvedení přesného času, od k</w:t>
      </w:r>
      <w:r w:rsidR="00106803">
        <w:rPr>
          <w:bCs/>
          <w:szCs w:val="22"/>
        </w:rPr>
        <w:t>dy</w:t>
      </w:r>
      <w:r w:rsidRPr="00E85466">
        <w:rPr>
          <w:bCs/>
          <w:szCs w:val="22"/>
        </w:rPr>
        <w:t xml:space="preserve"> do k</w:t>
      </w:r>
      <w:r w:rsidR="00106803">
        <w:rPr>
          <w:bCs/>
          <w:szCs w:val="22"/>
        </w:rPr>
        <w:t>dy</w:t>
      </w:r>
      <w:r w:rsidRPr="00E85466">
        <w:rPr>
          <w:bCs/>
          <w:szCs w:val="22"/>
        </w:rPr>
        <w:t xml:space="preserve"> vykonávali pracovníci </w:t>
      </w:r>
      <w:r w:rsidR="00CE58CA">
        <w:rPr>
          <w:bCs/>
          <w:szCs w:val="22"/>
        </w:rPr>
        <w:t>Zhotovitel</w:t>
      </w:r>
      <w:r w:rsidRPr="00E85466">
        <w:rPr>
          <w:bCs/>
          <w:szCs w:val="22"/>
        </w:rPr>
        <w:t>e předmětnou činnost);</w:t>
      </w:r>
    </w:p>
    <w:p w14:paraId="3E22A883" w14:textId="77777777" w:rsidR="00E64F30" w:rsidRPr="00E85466" w:rsidRDefault="00E64F30" w:rsidP="00B207B1">
      <w:pPr>
        <w:pStyle w:val="BBSnormal"/>
        <w:numPr>
          <w:ilvl w:val="1"/>
          <w:numId w:val="7"/>
        </w:numPr>
        <w:ind w:left="1276" w:hanging="425"/>
        <w:rPr>
          <w:bCs/>
          <w:szCs w:val="22"/>
        </w:rPr>
      </w:pPr>
      <w:r w:rsidRPr="00E85466">
        <w:rPr>
          <w:bCs/>
          <w:szCs w:val="22"/>
        </w:rPr>
        <w:t>popis předmětu činnosti;</w:t>
      </w:r>
    </w:p>
    <w:p w14:paraId="52A77E09" w14:textId="77777777" w:rsidR="00E64F30" w:rsidRPr="00E85466" w:rsidRDefault="00E64F30" w:rsidP="00B207B1">
      <w:pPr>
        <w:pStyle w:val="BBSnormal"/>
        <w:numPr>
          <w:ilvl w:val="1"/>
          <w:numId w:val="7"/>
        </w:numPr>
        <w:ind w:left="1276" w:hanging="425"/>
        <w:rPr>
          <w:bCs/>
          <w:szCs w:val="22"/>
        </w:rPr>
      </w:pPr>
      <w:r w:rsidRPr="00E85466">
        <w:rPr>
          <w:bCs/>
          <w:szCs w:val="22"/>
        </w:rPr>
        <w:t>popis použitého materiálu;</w:t>
      </w:r>
    </w:p>
    <w:p w14:paraId="7E9AEDF1" w14:textId="77777777" w:rsidR="00E64F30" w:rsidRPr="00E85466" w:rsidRDefault="00E64F30" w:rsidP="00B207B1">
      <w:pPr>
        <w:pStyle w:val="BBSnormal"/>
        <w:numPr>
          <w:ilvl w:val="1"/>
          <w:numId w:val="7"/>
        </w:numPr>
        <w:ind w:left="1276" w:hanging="425"/>
        <w:rPr>
          <w:bCs/>
          <w:szCs w:val="22"/>
        </w:rPr>
      </w:pPr>
      <w:r w:rsidRPr="00E85466">
        <w:rPr>
          <w:bCs/>
          <w:szCs w:val="22"/>
        </w:rPr>
        <w:t xml:space="preserve">stav po dokončení činnosti (havarijní oprava – finálně/provizorně dokončeno, provozní </w:t>
      </w:r>
      <w:proofErr w:type="gramStart"/>
      <w:r w:rsidRPr="00E85466">
        <w:rPr>
          <w:bCs/>
          <w:szCs w:val="22"/>
        </w:rPr>
        <w:t>oprava - finálně</w:t>
      </w:r>
      <w:proofErr w:type="gramEnd"/>
      <w:r w:rsidRPr="00E85466">
        <w:rPr>
          <w:bCs/>
          <w:szCs w:val="22"/>
        </w:rPr>
        <w:t>/provizorně dokončeno);</w:t>
      </w:r>
    </w:p>
    <w:p w14:paraId="18A72C1E" w14:textId="77777777" w:rsidR="00E64F30" w:rsidRDefault="00E64F30" w:rsidP="00B207B1">
      <w:pPr>
        <w:pStyle w:val="BBSnormal"/>
        <w:numPr>
          <w:ilvl w:val="1"/>
          <w:numId w:val="7"/>
        </w:numPr>
        <w:ind w:left="1276" w:hanging="425"/>
        <w:rPr>
          <w:bCs/>
          <w:szCs w:val="22"/>
        </w:rPr>
      </w:pPr>
      <w:r w:rsidRPr="00E85466">
        <w:rPr>
          <w:bCs/>
          <w:szCs w:val="22"/>
        </w:rPr>
        <w:t>případné jiné poznámky (např. upozornění, doporučení apod.).</w:t>
      </w:r>
    </w:p>
    <w:p w14:paraId="60542E39" w14:textId="77777777" w:rsidR="00E64F30" w:rsidRDefault="00E64F30" w:rsidP="00E64F30">
      <w:pPr>
        <w:pStyle w:val="BBSnormal"/>
        <w:rPr>
          <w:szCs w:val="22"/>
          <w:lang w:eastAsia="en-US"/>
        </w:rPr>
      </w:pPr>
    </w:p>
    <w:p w14:paraId="187E2ACF" w14:textId="77777777" w:rsidR="00E64F30" w:rsidRDefault="00E64F30" w:rsidP="008D64A1">
      <w:pPr>
        <w:pStyle w:val="BBSnormal"/>
        <w:numPr>
          <w:ilvl w:val="1"/>
          <w:numId w:val="30"/>
        </w:numPr>
        <w:ind w:left="709" w:hanging="709"/>
        <w:rPr>
          <w:szCs w:val="22"/>
          <w:lang w:eastAsia="en-US"/>
        </w:rPr>
      </w:pPr>
      <w:r w:rsidRPr="0024013C">
        <w:rPr>
          <w:szCs w:val="22"/>
          <w:lang w:eastAsia="en-US"/>
        </w:rPr>
        <w:t xml:space="preserve">(Revizní) opravy na součástech zařízení relevantních z hlediska bezpečnosti a/nebo zdraví osob a/nebo majetku </w:t>
      </w:r>
      <w:r w:rsidR="00CE58CA">
        <w:rPr>
          <w:szCs w:val="22"/>
          <w:lang w:eastAsia="en-US"/>
        </w:rPr>
        <w:t>Objednatel</w:t>
      </w:r>
      <w:r w:rsidRPr="0024013C">
        <w:rPr>
          <w:szCs w:val="22"/>
          <w:lang w:eastAsia="en-US"/>
        </w:rPr>
        <w:t xml:space="preserve">e, které nebyly </w:t>
      </w:r>
      <w:r w:rsidR="00CE58CA">
        <w:rPr>
          <w:szCs w:val="22"/>
          <w:lang w:eastAsia="en-US"/>
        </w:rPr>
        <w:t>Zhotovitel</w:t>
      </w:r>
      <w:r w:rsidRPr="0024013C">
        <w:rPr>
          <w:szCs w:val="22"/>
          <w:lang w:eastAsia="en-US"/>
        </w:rPr>
        <w:t xml:space="preserve">em provedeny při provádění servisních prací, budou </w:t>
      </w:r>
      <w:r w:rsidR="00CE58CA">
        <w:rPr>
          <w:szCs w:val="22"/>
          <w:lang w:eastAsia="en-US"/>
        </w:rPr>
        <w:t>Zhotovitel</w:t>
      </w:r>
      <w:r w:rsidRPr="0024013C">
        <w:rPr>
          <w:szCs w:val="22"/>
          <w:lang w:eastAsia="en-US"/>
        </w:rPr>
        <w:t xml:space="preserve">em realizovány nejpozději do </w:t>
      </w:r>
      <w:r w:rsidRPr="0024013C">
        <w:rPr>
          <w:b/>
          <w:szCs w:val="22"/>
          <w:lang w:eastAsia="en-US"/>
        </w:rPr>
        <w:t>24 hodin</w:t>
      </w:r>
      <w:r w:rsidRPr="0024013C">
        <w:rPr>
          <w:szCs w:val="22"/>
          <w:lang w:eastAsia="en-US"/>
        </w:rPr>
        <w:t xml:space="preserve"> po obdržení objednávky </w:t>
      </w:r>
      <w:r w:rsidR="00CE58CA">
        <w:rPr>
          <w:szCs w:val="22"/>
          <w:lang w:eastAsia="en-US"/>
        </w:rPr>
        <w:t>Objednatel</w:t>
      </w:r>
      <w:r w:rsidRPr="0024013C">
        <w:rPr>
          <w:szCs w:val="22"/>
          <w:lang w:eastAsia="en-US"/>
        </w:rPr>
        <w:t>e.</w:t>
      </w:r>
    </w:p>
    <w:p w14:paraId="3B3D0278" w14:textId="77777777" w:rsidR="00E64F30" w:rsidRDefault="00E64F30" w:rsidP="00E64F30">
      <w:pPr>
        <w:pStyle w:val="Odstavecseseznamem"/>
      </w:pPr>
    </w:p>
    <w:p w14:paraId="2E948312" w14:textId="77777777" w:rsidR="00E64F30" w:rsidRDefault="00E64F30" w:rsidP="008D64A1">
      <w:pPr>
        <w:pStyle w:val="BBSnormal"/>
        <w:numPr>
          <w:ilvl w:val="1"/>
          <w:numId w:val="30"/>
        </w:numPr>
        <w:ind w:left="709" w:hanging="709"/>
        <w:rPr>
          <w:szCs w:val="22"/>
          <w:lang w:eastAsia="en-US"/>
        </w:rPr>
      </w:pPr>
      <w:r>
        <w:t xml:space="preserve">Nejčastěji </w:t>
      </w:r>
      <w:r w:rsidR="00783E21">
        <w:t xml:space="preserve">nebo obvykle </w:t>
      </w:r>
      <w:r>
        <w:t>používaný m</w:t>
      </w:r>
      <w:r w:rsidRPr="00BF42D5">
        <w:t xml:space="preserve">ateriál/náhradní díly pro zařízení potřebné pro </w:t>
      </w:r>
      <w:r w:rsidRPr="004247B0">
        <w:t xml:space="preserve">provedení servisní práce je </w:t>
      </w:r>
      <w:r w:rsidR="00CE58CA">
        <w:t>Zhotovitel</w:t>
      </w:r>
      <w:r w:rsidRPr="00BF42D5">
        <w:t xml:space="preserve"> povinen mít vždy s sebou na místě plnění.</w:t>
      </w:r>
    </w:p>
    <w:p w14:paraId="12751C57" w14:textId="77777777" w:rsidR="00E64F30" w:rsidRDefault="00E64F30" w:rsidP="00E64F30">
      <w:pPr>
        <w:pStyle w:val="Odstavecseseznamem"/>
        <w:rPr>
          <w:szCs w:val="22"/>
          <w:lang w:eastAsia="en-US"/>
        </w:rPr>
      </w:pPr>
    </w:p>
    <w:p w14:paraId="31CCDE11" w14:textId="77777777" w:rsidR="00E64F30" w:rsidRDefault="00E64F30" w:rsidP="008D64A1">
      <w:pPr>
        <w:pStyle w:val="BBSnormal"/>
        <w:numPr>
          <w:ilvl w:val="1"/>
          <w:numId w:val="30"/>
        </w:numPr>
        <w:ind w:left="709" w:hanging="709"/>
        <w:rPr>
          <w:szCs w:val="22"/>
          <w:lang w:eastAsia="en-US"/>
        </w:rPr>
      </w:pPr>
      <w:r w:rsidRPr="0024013C">
        <w:rPr>
          <w:szCs w:val="22"/>
          <w:lang w:eastAsia="en-US"/>
        </w:rPr>
        <w:t xml:space="preserve">Není-li dále uvedeno jinak, je </w:t>
      </w:r>
      <w:r w:rsidR="00CE58CA">
        <w:rPr>
          <w:szCs w:val="22"/>
          <w:lang w:eastAsia="en-US"/>
        </w:rPr>
        <w:t>Zhotovitel</w:t>
      </w:r>
      <w:r w:rsidRPr="0024013C">
        <w:rPr>
          <w:szCs w:val="22"/>
          <w:lang w:eastAsia="en-US"/>
        </w:rPr>
        <w:t xml:space="preserve"> povinen mít nejčastěji používaný materiál/náhradní díly pro jednotlivá zařízení neustále připravené na skladě k okamžité montáži</w:t>
      </w:r>
      <w:r w:rsidR="00783E21">
        <w:rPr>
          <w:szCs w:val="22"/>
          <w:lang w:eastAsia="en-US"/>
        </w:rPr>
        <w:t xml:space="preserve"> nebo okamžité</w:t>
      </w:r>
      <w:r w:rsidR="001D59FE">
        <w:rPr>
          <w:szCs w:val="22"/>
          <w:lang w:eastAsia="en-US"/>
        </w:rPr>
        <w:t>mu</w:t>
      </w:r>
      <w:r w:rsidR="00783E21">
        <w:rPr>
          <w:szCs w:val="22"/>
          <w:lang w:eastAsia="en-US"/>
        </w:rPr>
        <w:t xml:space="preserve"> použití</w:t>
      </w:r>
      <w:r w:rsidRPr="0024013C">
        <w:rPr>
          <w:szCs w:val="22"/>
          <w:lang w:eastAsia="en-US"/>
        </w:rPr>
        <w:t>.</w:t>
      </w:r>
    </w:p>
    <w:p w14:paraId="1B700F50" w14:textId="77777777" w:rsidR="00E64F30" w:rsidRDefault="00E64F30" w:rsidP="00E64F30">
      <w:pPr>
        <w:pStyle w:val="Odstavecseseznamem"/>
      </w:pPr>
    </w:p>
    <w:p w14:paraId="35084170" w14:textId="77777777" w:rsidR="00E64F30" w:rsidRDefault="00CE58CA" w:rsidP="008D64A1">
      <w:pPr>
        <w:pStyle w:val="BBSnormal"/>
        <w:numPr>
          <w:ilvl w:val="1"/>
          <w:numId w:val="30"/>
        </w:numPr>
        <w:ind w:left="709" w:hanging="709"/>
        <w:rPr>
          <w:szCs w:val="22"/>
          <w:lang w:eastAsia="en-US"/>
        </w:rPr>
      </w:pPr>
      <w:r>
        <w:t>Zhotovitel</w:t>
      </w:r>
      <w:r w:rsidR="00E64F30" w:rsidRPr="00563B8A">
        <w:t xml:space="preserve"> je povinen dodržovat právní předpisy týkající se BOZP, požární ochrany, úrazové prevence a provozní pokyny </w:t>
      </w:r>
      <w:r>
        <w:t>Objednatel</w:t>
      </w:r>
      <w:r w:rsidR="00E64F30" w:rsidRPr="00563B8A">
        <w:t xml:space="preserve">e. </w:t>
      </w:r>
      <w:r>
        <w:t>Zhotovitel</w:t>
      </w:r>
      <w:r w:rsidR="00E64F30" w:rsidRPr="00563B8A">
        <w:t xml:space="preserve"> tímto potvrzuje, že byl s těmito předpisy dostatečně seznámen.</w:t>
      </w:r>
    </w:p>
    <w:p w14:paraId="18C32335" w14:textId="77777777" w:rsidR="00E64F30" w:rsidRDefault="00E64F30" w:rsidP="00E64F30">
      <w:pPr>
        <w:pStyle w:val="Odstavecseseznamem"/>
        <w:rPr>
          <w:szCs w:val="22"/>
          <w:lang w:eastAsia="en-US"/>
        </w:rPr>
      </w:pPr>
    </w:p>
    <w:p w14:paraId="112A609A" w14:textId="77777777" w:rsidR="00E64F30" w:rsidRDefault="00CE58CA" w:rsidP="008D64A1">
      <w:pPr>
        <w:pStyle w:val="BBSnormal"/>
        <w:numPr>
          <w:ilvl w:val="1"/>
          <w:numId w:val="30"/>
        </w:numPr>
        <w:ind w:left="709" w:hanging="709"/>
        <w:rPr>
          <w:szCs w:val="22"/>
          <w:lang w:eastAsia="en-US"/>
        </w:rPr>
      </w:pPr>
      <w:r>
        <w:t>Zhotovitel</w:t>
      </w:r>
      <w:r w:rsidR="00E64F30" w:rsidRPr="00563B8A">
        <w:t xml:space="preserve"> se zavazuje, že bude </w:t>
      </w:r>
      <w:r>
        <w:t>Objednatel</w:t>
      </w:r>
      <w:r w:rsidR="00E64F30" w:rsidRPr="00563B8A">
        <w:t xml:space="preserve">e v dostatečném předstihu písemně informovat o veškerých legislativních změnách, které mají přímý dopad na výkon činností </w:t>
      </w:r>
      <w:r>
        <w:t>Zhotovitel</w:t>
      </w:r>
      <w:r w:rsidR="00E64F30" w:rsidRPr="00563B8A">
        <w:t>e.</w:t>
      </w:r>
    </w:p>
    <w:p w14:paraId="21C8BE34" w14:textId="77777777" w:rsidR="00E64F30" w:rsidRDefault="00E64F30" w:rsidP="00E64F30">
      <w:pPr>
        <w:pStyle w:val="Odstavecseseznamem"/>
        <w:rPr>
          <w:szCs w:val="22"/>
          <w:lang w:eastAsia="en-US"/>
        </w:rPr>
      </w:pPr>
    </w:p>
    <w:p w14:paraId="2D358498" w14:textId="77777777" w:rsidR="00E64F30" w:rsidRDefault="00CE58CA" w:rsidP="008D64A1">
      <w:pPr>
        <w:pStyle w:val="BBSnormal"/>
        <w:numPr>
          <w:ilvl w:val="1"/>
          <w:numId w:val="30"/>
        </w:numPr>
        <w:ind w:left="709" w:hanging="709"/>
        <w:rPr>
          <w:szCs w:val="22"/>
          <w:lang w:eastAsia="en-US"/>
        </w:rPr>
      </w:pPr>
      <w:r>
        <w:rPr>
          <w:szCs w:val="22"/>
          <w:lang w:eastAsia="en-US"/>
        </w:rPr>
        <w:t>Zhotovitel</w:t>
      </w:r>
      <w:r w:rsidR="00E64F30" w:rsidRPr="0024013C">
        <w:rPr>
          <w:szCs w:val="22"/>
          <w:lang w:eastAsia="en-US"/>
        </w:rPr>
        <w:t xml:space="preserve"> je povinen </w:t>
      </w:r>
      <w:r w:rsidR="00A8375F">
        <w:rPr>
          <w:szCs w:val="22"/>
          <w:lang w:eastAsia="en-US"/>
        </w:rPr>
        <w:t>při poskytování Služeb postupovat</w:t>
      </w:r>
      <w:r w:rsidR="00E64F30" w:rsidRPr="004247B0">
        <w:rPr>
          <w:szCs w:val="22"/>
          <w:lang w:eastAsia="en-US"/>
        </w:rPr>
        <w:t xml:space="preserve"> dle</w:t>
      </w:r>
      <w:r w:rsidR="00E64F30" w:rsidRPr="0024013C">
        <w:rPr>
          <w:szCs w:val="22"/>
          <w:lang w:eastAsia="en-US"/>
        </w:rPr>
        <w:t xml:space="preserve"> platných </w:t>
      </w:r>
      <w:r w:rsidR="00783E21">
        <w:rPr>
          <w:szCs w:val="22"/>
          <w:lang w:eastAsia="en-US"/>
        </w:rPr>
        <w:t>právních předpisů,</w:t>
      </w:r>
      <w:r w:rsidR="00E64F30" w:rsidRPr="0024013C">
        <w:rPr>
          <w:szCs w:val="22"/>
          <w:lang w:eastAsia="en-US"/>
        </w:rPr>
        <w:t xml:space="preserve"> technických norem a jiných </w:t>
      </w:r>
      <w:r w:rsidR="00783E21">
        <w:rPr>
          <w:szCs w:val="22"/>
          <w:lang w:eastAsia="en-US"/>
        </w:rPr>
        <w:t>aplikovatelných</w:t>
      </w:r>
      <w:r w:rsidR="00783E21" w:rsidRPr="0024013C">
        <w:rPr>
          <w:szCs w:val="22"/>
          <w:lang w:eastAsia="en-US"/>
        </w:rPr>
        <w:t xml:space="preserve"> </w:t>
      </w:r>
      <w:r w:rsidR="00E64F30" w:rsidRPr="0024013C">
        <w:rPr>
          <w:szCs w:val="22"/>
          <w:lang w:eastAsia="en-US"/>
        </w:rPr>
        <w:t>předpisů a rovněž v souladu s běžně uznávanými technickými pravidly, směrnicemi a pokyny příslušných výrobců tak, aby byla zabezpečena plná provozuschopnost příslušného zařízení a nedošlo k narušení případných záručních podmínek výrobců příslušného zařízení.</w:t>
      </w:r>
    </w:p>
    <w:p w14:paraId="792C7B6E" w14:textId="77777777" w:rsidR="00E64F30" w:rsidRPr="004247B0" w:rsidRDefault="00E64F30" w:rsidP="00E64F30">
      <w:pPr>
        <w:pStyle w:val="Odstavecseseznamem"/>
        <w:rPr>
          <w:szCs w:val="22"/>
          <w:lang w:eastAsia="en-US"/>
        </w:rPr>
      </w:pPr>
    </w:p>
    <w:p w14:paraId="3A881E5A" w14:textId="77777777" w:rsidR="00E64F30" w:rsidRDefault="00E64F30" w:rsidP="008D64A1">
      <w:pPr>
        <w:pStyle w:val="BBSnormal"/>
        <w:numPr>
          <w:ilvl w:val="1"/>
          <w:numId w:val="30"/>
        </w:numPr>
        <w:ind w:left="709" w:hanging="709"/>
        <w:rPr>
          <w:szCs w:val="22"/>
          <w:lang w:eastAsia="en-US"/>
        </w:rPr>
      </w:pPr>
      <w:r w:rsidRPr="004247B0">
        <w:rPr>
          <w:szCs w:val="22"/>
          <w:lang w:eastAsia="en-US"/>
        </w:rPr>
        <w:t xml:space="preserve">Po provedení </w:t>
      </w:r>
      <w:r w:rsidR="00A8375F">
        <w:rPr>
          <w:szCs w:val="22"/>
          <w:lang w:eastAsia="en-US"/>
        </w:rPr>
        <w:t xml:space="preserve">Služby </w:t>
      </w:r>
      <w:r w:rsidRPr="004247B0">
        <w:rPr>
          <w:szCs w:val="22"/>
          <w:lang w:eastAsia="en-US"/>
        </w:rPr>
        <w:t xml:space="preserve">je </w:t>
      </w:r>
      <w:r w:rsidR="00CE58CA">
        <w:rPr>
          <w:szCs w:val="22"/>
          <w:lang w:eastAsia="en-US"/>
        </w:rPr>
        <w:t>Zhotovitel</w:t>
      </w:r>
      <w:r w:rsidRPr="004247B0">
        <w:rPr>
          <w:szCs w:val="22"/>
          <w:lang w:eastAsia="en-US"/>
        </w:rPr>
        <w:t xml:space="preserve"> povinen opustit prostory </w:t>
      </w:r>
      <w:r w:rsidR="00CE58CA">
        <w:rPr>
          <w:szCs w:val="22"/>
          <w:lang w:eastAsia="en-US"/>
        </w:rPr>
        <w:t>Objednatel</w:t>
      </w:r>
      <w:r w:rsidRPr="004247B0">
        <w:rPr>
          <w:szCs w:val="22"/>
          <w:lang w:eastAsia="en-US"/>
        </w:rPr>
        <w:t xml:space="preserve">e a zanechat je po sobě vyklizené a čisté. Veškerý odpad, který vznikl činností </w:t>
      </w:r>
      <w:r w:rsidR="00CE58CA">
        <w:rPr>
          <w:szCs w:val="22"/>
          <w:lang w:eastAsia="en-US"/>
        </w:rPr>
        <w:t>Zhotovitel</w:t>
      </w:r>
      <w:r w:rsidRPr="004247B0">
        <w:rPr>
          <w:szCs w:val="22"/>
          <w:lang w:eastAsia="en-US"/>
        </w:rPr>
        <w:t xml:space="preserve">e, je </w:t>
      </w:r>
      <w:r w:rsidR="00CE58CA">
        <w:rPr>
          <w:szCs w:val="22"/>
          <w:lang w:eastAsia="en-US"/>
        </w:rPr>
        <w:t>Zhotovitel</w:t>
      </w:r>
      <w:r w:rsidRPr="004247B0">
        <w:rPr>
          <w:szCs w:val="22"/>
          <w:lang w:eastAsia="en-US"/>
        </w:rPr>
        <w:t xml:space="preserve"> povinen na své vlastní náklady odvézt a řádně zlikvidovat v souladu se zákonem č. 185/2001 Sb., o odpadech, ve znění pozdějších předpisů.</w:t>
      </w:r>
    </w:p>
    <w:p w14:paraId="1301320C" w14:textId="77777777" w:rsidR="00FA737A" w:rsidRDefault="00FA737A" w:rsidP="00FA737A">
      <w:pPr>
        <w:pStyle w:val="Odstavecseseznamem"/>
        <w:rPr>
          <w:szCs w:val="22"/>
          <w:lang w:eastAsia="en-US"/>
        </w:rPr>
      </w:pPr>
    </w:p>
    <w:p w14:paraId="2FE9B78C" w14:textId="77777777" w:rsidR="00FA737A" w:rsidRPr="004247B0" w:rsidRDefault="00FA737A" w:rsidP="00FA737A">
      <w:pPr>
        <w:pStyle w:val="BBSnormal"/>
        <w:numPr>
          <w:ilvl w:val="1"/>
          <w:numId w:val="30"/>
        </w:numPr>
        <w:ind w:left="709" w:hanging="709"/>
        <w:rPr>
          <w:lang w:eastAsia="en-US"/>
        </w:rPr>
      </w:pPr>
      <w:r w:rsidRPr="00FA737A">
        <w:rPr>
          <w:szCs w:val="22"/>
          <w:lang w:eastAsia="en-US"/>
        </w:rPr>
        <w:t>Nejpozději</w:t>
      </w:r>
      <w:r w:rsidRPr="00F26AF5">
        <w:rPr>
          <w:lang w:eastAsia="en-US"/>
        </w:rPr>
        <w:t xml:space="preserve"> do 15.01. následujícího kalendářního roku je </w:t>
      </w:r>
      <w:r w:rsidR="00CE58CA">
        <w:rPr>
          <w:lang w:eastAsia="en-US"/>
        </w:rPr>
        <w:t>Zhotovitel</w:t>
      </w:r>
      <w:r w:rsidRPr="00F26AF5">
        <w:rPr>
          <w:lang w:eastAsia="en-US"/>
        </w:rPr>
        <w:t xml:space="preserve"> povinen předat </w:t>
      </w:r>
      <w:r w:rsidR="00CE58CA">
        <w:rPr>
          <w:lang w:eastAsia="en-US"/>
        </w:rPr>
        <w:t>Objednatel</w:t>
      </w:r>
      <w:r w:rsidRPr="00F26AF5">
        <w:rPr>
          <w:lang w:eastAsia="en-US"/>
        </w:rPr>
        <w:t xml:space="preserve">i </w:t>
      </w:r>
      <w:r w:rsidR="00170A2E">
        <w:rPr>
          <w:lang w:eastAsia="en-US"/>
        </w:rPr>
        <w:t xml:space="preserve">písemný </w:t>
      </w:r>
      <w:r w:rsidRPr="004247B0">
        <w:rPr>
          <w:lang w:eastAsia="en-US"/>
        </w:rPr>
        <w:t xml:space="preserve">přehled realizovaných </w:t>
      </w:r>
      <w:r w:rsidR="00A8375F">
        <w:rPr>
          <w:lang w:eastAsia="en-US"/>
        </w:rPr>
        <w:t>Služeb</w:t>
      </w:r>
      <w:r w:rsidRPr="004247B0">
        <w:rPr>
          <w:lang w:eastAsia="en-US"/>
        </w:rPr>
        <w:t xml:space="preserve"> a fakturovaných částek, zhodnotit dosažené výsledky a předložit doporučení na zvýšení efektivity pro provádění servisních prací/revizí pro následující kalendářní rok.</w:t>
      </w:r>
    </w:p>
    <w:p w14:paraId="343350C0" w14:textId="77777777" w:rsidR="00E64F30" w:rsidRPr="004247B0" w:rsidRDefault="00E64F30" w:rsidP="00E64F30">
      <w:pPr>
        <w:pStyle w:val="BBSnormal"/>
        <w:rPr>
          <w:szCs w:val="22"/>
        </w:rPr>
      </w:pPr>
    </w:p>
    <w:p w14:paraId="2FAD95E4" w14:textId="77777777" w:rsidR="00E64F30" w:rsidRPr="004247B0" w:rsidRDefault="008D64A1" w:rsidP="008D64A1">
      <w:pPr>
        <w:pStyle w:val="BBSnormal"/>
        <w:numPr>
          <w:ilvl w:val="0"/>
          <w:numId w:val="13"/>
        </w:numPr>
        <w:ind w:hanging="720"/>
        <w:rPr>
          <w:b/>
          <w:szCs w:val="22"/>
          <w:lang w:eastAsia="en-US"/>
        </w:rPr>
      </w:pPr>
      <w:r w:rsidRPr="004247B0">
        <w:rPr>
          <w:b/>
          <w:bCs/>
          <w:szCs w:val="22"/>
        </w:rPr>
        <w:t xml:space="preserve">Zaměstnanci </w:t>
      </w:r>
      <w:r w:rsidR="00CE58CA">
        <w:rPr>
          <w:b/>
          <w:bCs/>
          <w:szCs w:val="22"/>
        </w:rPr>
        <w:t>Zhotovitel</w:t>
      </w:r>
      <w:r w:rsidR="00E64F30" w:rsidRPr="004247B0">
        <w:rPr>
          <w:b/>
          <w:bCs/>
          <w:szCs w:val="22"/>
        </w:rPr>
        <w:t>e</w:t>
      </w:r>
    </w:p>
    <w:p w14:paraId="315C11E3" w14:textId="77777777" w:rsidR="00E64F30" w:rsidRPr="004247B0" w:rsidRDefault="00E64F30" w:rsidP="00E64F30">
      <w:pPr>
        <w:pStyle w:val="BBSnormal"/>
        <w:ind w:left="720"/>
        <w:rPr>
          <w:b/>
          <w:szCs w:val="22"/>
          <w:lang w:eastAsia="en-US"/>
        </w:rPr>
      </w:pPr>
    </w:p>
    <w:p w14:paraId="342704F0" w14:textId="77777777" w:rsidR="00E64F30" w:rsidRPr="00563B8A" w:rsidRDefault="00CE58CA" w:rsidP="008D64A1">
      <w:pPr>
        <w:pStyle w:val="BBSnormal"/>
        <w:numPr>
          <w:ilvl w:val="1"/>
          <w:numId w:val="31"/>
        </w:numPr>
        <w:ind w:left="709" w:hanging="709"/>
        <w:rPr>
          <w:szCs w:val="22"/>
          <w:lang w:eastAsia="en-US"/>
        </w:rPr>
      </w:pPr>
      <w:r>
        <w:rPr>
          <w:szCs w:val="22"/>
          <w:lang w:eastAsia="en-US"/>
        </w:rPr>
        <w:t>Zhotovitel</w:t>
      </w:r>
      <w:r w:rsidR="00E64F30" w:rsidRPr="004247B0">
        <w:rPr>
          <w:szCs w:val="22"/>
          <w:lang w:eastAsia="en-US"/>
        </w:rPr>
        <w:t xml:space="preserve"> se zavazuje, že jako odborn</w:t>
      </w:r>
      <w:r w:rsidR="00783E21" w:rsidRPr="004247B0">
        <w:rPr>
          <w:szCs w:val="22"/>
          <w:lang w:eastAsia="en-US"/>
        </w:rPr>
        <w:t>ík</w:t>
      </w:r>
      <w:r w:rsidR="00E64F30" w:rsidRPr="004247B0">
        <w:rPr>
          <w:szCs w:val="22"/>
          <w:lang w:eastAsia="en-US"/>
        </w:rPr>
        <w:t xml:space="preserve"> vyšle na </w:t>
      </w:r>
      <w:r w:rsidR="00A8375F">
        <w:rPr>
          <w:szCs w:val="22"/>
          <w:lang w:eastAsia="en-US"/>
        </w:rPr>
        <w:t xml:space="preserve">výkon Služby </w:t>
      </w:r>
      <w:r w:rsidR="00E64F30" w:rsidRPr="004247B0">
        <w:rPr>
          <w:szCs w:val="22"/>
          <w:lang w:eastAsia="en-US"/>
        </w:rPr>
        <w:t xml:space="preserve">pouze zaměstnance, kteří mají jako odborníci </w:t>
      </w:r>
      <w:r w:rsidR="00066C13" w:rsidRPr="004247B0">
        <w:rPr>
          <w:szCs w:val="22"/>
          <w:lang w:eastAsia="en-US"/>
        </w:rPr>
        <w:t>potřebné vzdělání</w:t>
      </w:r>
      <w:r w:rsidR="00066C13">
        <w:rPr>
          <w:szCs w:val="22"/>
          <w:lang w:eastAsia="en-US"/>
        </w:rPr>
        <w:t>,</w:t>
      </w:r>
      <w:r w:rsidR="00E64F30" w:rsidRPr="00563B8A">
        <w:rPr>
          <w:szCs w:val="22"/>
          <w:lang w:eastAsia="en-US"/>
        </w:rPr>
        <w:t xml:space="preserve"> nezbytné zkušenosti a odborné znalosti potřebné pro kvalitní a bezvadné provedení činností bez závad.</w:t>
      </w:r>
    </w:p>
    <w:p w14:paraId="57F52C00" w14:textId="77777777" w:rsidR="00E64F30" w:rsidRPr="00563B8A" w:rsidRDefault="00E64F30" w:rsidP="00E64F30">
      <w:pPr>
        <w:pStyle w:val="BBSnormal"/>
        <w:ind w:left="720"/>
        <w:rPr>
          <w:szCs w:val="22"/>
          <w:lang w:eastAsia="en-US"/>
        </w:rPr>
      </w:pPr>
    </w:p>
    <w:p w14:paraId="73A5DA68" w14:textId="08FD39ED" w:rsidR="00E64F30" w:rsidRDefault="00CE58CA" w:rsidP="008D64A1">
      <w:pPr>
        <w:pStyle w:val="BBSnormal"/>
        <w:numPr>
          <w:ilvl w:val="1"/>
          <w:numId w:val="31"/>
        </w:numPr>
        <w:ind w:left="709" w:hanging="709"/>
        <w:rPr>
          <w:szCs w:val="22"/>
        </w:rPr>
      </w:pPr>
      <w:r>
        <w:rPr>
          <w:szCs w:val="22"/>
        </w:rPr>
        <w:t>Zhotovitel</w:t>
      </w:r>
      <w:r w:rsidR="00E64F30" w:rsidRPr="00563B8A">
        <w:rPr>
          <w:szCs w:val="22"/>
        </w:rPr>
        <w:t xml:space="preserve"> bude vykonávat předmět plnění </w:t>
      </w:r>
      <w:r w:rsidR="00A02B66">
        <w:rPr>
          <w:szCs w:val="22"/>
        </w:rPr>
        <w:t>S</w:t>
      </w:r>
      <w:r w:rsidR="00E64F30" w:rsidRPr="00563B8A">
        <w:rPr>
          <w:szCs w:val="22"/>
        </w:rPr>
        <w:t xml:space="preserve">mlouvy v místě plnění vždy po osobním ohlášení u zástupce </w:t>
      </w:r>
      <w:r>
        <w:rPr>
          <w:szCs w:val="22"/>
        </w:rPr>
        <w:t>Objednatel</w:t>
      </w:r>
      <w:r w:rsidR="00E64F30" w:rsidRPr="00563B8A">
        <w:rPr>
          <w:szCs w:val="22"/>
        </w:rPr>
        <w:t xml:space="preserve">e (vedoucí pracovník </w:t>
      </w:r>
      <w:r w:rsidR="00FF6B2C">
        <w:rPr>
          <w:szCs w:val="22"/>
          <w:lang w:eastAsia="en-US"/>
        </w:rPr>
        <w:t>Logistického centra Buštěhrad</w:t>
      </w:r>
      <w:r w:rsidR="00E64F30" w:rsidRPr="00563B8A">
        <w:rPr>
          <w:szCs w:val="22"/>
        </w:rPr>
        <w:t xml:space="preserve"> nebo jeho zástupce, stavební technik, sp</w:t>
      </w:r>
      <w:r w:rsidR="00E64F30">
        <w:rPr>
          <w:szCs w:val="22"/>
        </w:rPr>
        <w:t>rávce budovy) a zapsáním se do knihy návštěv.</w:t>
      </w:r>
    </w:p>
    <w:p w14:paraId="3CB8C2E4" w14:textId="77777777" w:rsidR="00E64F30" w:rsidRPr="00563B8A" w:rsidRDefault="00E64F30" w:rsidP="00E64F30">
      <w:pPr>
        <w:pStyle w:val="BBSnormal"/>
        <w:rPr>
          <w:szCs w:val="22"/>
        </w:rPr>
      </w:pPr>
      <w:r w:rsidRPr="00563B8A">
        <w:rPr>
          <w:szCs w:val="22"/>
        </w:rPr>
        <w:t xml:space="preserve"> </w:t>
      </w:r>
    </w:p>
    <w:p w14:paraId="17196917" w14:textId="6935697C" w:rsidR="00E64F30" w:rsidRPr="004247B0" w:rsidRDefault="00E64F30" w:rsidP="008D64A1">
      <w:pPr>
        <w:pStyle w:val="BBSnormal"/>
        <w:numPr>
          <w:ilvl w:val="1"/>
          <w:numId w:val="31"/>
        </w:numPr>
        <w:ind w:left="709" w:hanging="709"/>
        <w:rPr>
          <w:szCs w:val="22"/>
        </w:rPr>
      </w:pPr>
      <w:r w:rsidRPr="00563B8A">
        <w:rPr>
          <w:szCs w:val="22"/>
          <w:lang w:eastAsia="en-US"/>
        </w:rPr>
        <w:t>K </w:t>
      </w:r>
      <w:r w:rsidRPr="004247B0">
        <w:rPr>
          <w:szCs w:val="22"/>
          <w:lang w:eastAsia="en-US"/>
        </w:rPr>
        <w:t xml:space="preserve">prováděným </w:t>
      </w:r>
      <w:r w:rsidR="00A8375F">
        <w:rPr>
          <w:szCs w:val="22"/>
          <w:lang w:eastAsia="en-US"/>
        </w:rPr>
        <w:t xml:space="preserve">Službám </w:t>
      </w:r>
      <w:r w:rsidRPr="004247B0">
        <w:rPr>
          <w:szCs w:val="22"/>
          <w:lang w:eastAsia="en-US"/>
        </w:rPr>
        <w:t xml:space="preserve">bude ve </w:t>
      </w:r>
      <w:r w:rsidR="00783E21" w:rsidRPr="004247B0">
        <w:rPr>
          <w:szCs w:val="22"/>
          <w:lang w:eastAsia="en-US"/>
        </w:rPr>
        <w:t>dvou (</w:t>
      </w:r>
      <w:r w:rsidRPr="004247B0">
        <w:rPr>
          <w:szCs w:val="22"/>
          <w:lang w:eastAsia="en-US"/>
        </w:rPr>
        <w:t>2</w:t>
      </w:r>
      <w:r w:rsidR="00783E21" w:rsidRPr="004247B0">
        <w:rPr>
          <w:szCs w:val="22"/>
          <w:lang w:eastAsia="en-US"/>
        </w:rPr>
        <w:t>)</w:t>
      </w:r>
      <w:r w:rsidRPr="004247B0">
        <w:rPr>
          <w:szCs w:val="22"/>
          <w:lang w:eastAsia="en-US"/>
        </w:rPr>
        <w:t xml:space="preserve"> vyhotoveních vždy vydán Záznam o odevzdání pracoviště, který bude vždy před zahájením a po provedení servisních prací/revizí zástupcem </w:t>
      </w:r>
      <w:r w:rsidR="00CE58CA">
        <w:rPr>
          <w:szCs w:val="22"/>
          <w:lang w:eastAsia="en-US"/>
        </w:rPr>
        <w:t>Objednatel</w:t>
      </w:r>
      <w:r w:rsidRPr="004247B0">
        <w:rPr>
          <w:szCs w:val="22"/>
          <w:lang w:eastAsia="en-US"/>
        </w:rPr>
        <w:t xml:space="preserve">e (vedoucí </w:t>
      </w:r>
      <w:r w:rsidR="005F79B1">
        <w:rPr>
          <w:szCs w:val="22"/>
          <w:lang w:eastAsia="en-US"/>
        </w:rPr>
        <w:t>Logistického centra Buštěhrad</w:t>
      </w:r>
      <w:r w:rsidRPr="004247B0">
        <w:rPr>
          <w:szCs w:val="22"/>
          <w:lang w:eastAsia="en-US"/>
        </w:rPr>
        <w:t xml:space="preserve"> nebo zástupce </w:t>
      </w:r>
      <w:r w:rsidR="005F79B1">
        <w:rPr>
          <w:szCs w:val="22"/>
          <w:lang w:eastAsia="en-US"/>
        </w:rPr>
        <w:t>Logistického centra Buštěhrad</w:t>
      </w:r>
      <w:r w:rsidRPr="004247B0">
        <w:rPr>
          <w:szCs w:val="22"/>
          <w:lang w:eastAsia="en-US"/>
        </w:rPr>
        <w:t xml:space="preserve">/správce </w:t>
      </w:r>
      <w:r w:rsidR="005F79B1">
        <w:rPr>
          <w:szCs w:val="22"/>
          <w:lang w:eastAsia="en-US"/>
        </w:rPr>
        <w:t>B</w:t>
      </w:r>
      <w:r w:rsidRPr="004247B0">
        <w:rPr>
          <w:szCs w:val="22"/>
          <w:lang w:eastAsia="en-US"/>
        </w:rPr>
        <w:t xml:space="preserve">udovy) a </w:t>
      </w:r>
      <w:r w:rsidR="00CE58CA">
        <w:rPr>
          <w:szCs w:val="22"/>
          <w:lang w:eastAsia="en-US"/>
        </w:rPr>
        <w:t>Zhotovitel</w:t>
      </w:r>
      <w:r w:rsidRPr="004247B0">
        <w:rPr>
          <w:szCs w:val="22"/>
          <w:lang w:eastAsia="en-US"/>
        </w:rPr>
        <w:t xml:space="preserve">em vyplněn a potvrzen. Jedno jeho vyhotovení pak zůstane zástupci </w:t>
      </w:r>
      <w:r w:rsidR="00CE58CA">
        <w:rPr>
          <w:szCs w:val="22"/>
          <w:lang w:eastAsia="en-US"/>
        </w:rPr>
        <w:t>Objednatel</w:t>
      </w:r>
      <w:r w:rsidRPr="004247B0">
        <w:rPr>
          <w:szCs w:val="22"/>
          <w:lang w:eastAsia="en-US"/>
        </w:rPr>
        <w:t xml:space="preserve">e, druhé </w:t>
      </w:r>
      <w:r w:rsidR="00CE58CA">
        <w:rPr>
          <w:szCs w:val="22"/>
          <w:lang w:eastAsia="en-US"/>
        </w:rPr>
        <w:t>Zhotovitel</w:t>
      </w:r>
      <w:r w:rsidRPr="004247B0">
        <w:rPr>
          <w:szCs w:val="22"/>
          <w:lang w:eastAsia="en-US"/>
        </w:rPr>
        <w:t>i. Vzor Záznamu o odevzdání pracoviště je uveden v </w:t>
      </w:r>
      <w:r w:rsidRPr="004247B0">
        <w:rPr>
          <w:b/>
          <w:szCs w:val="22"/>
          <w:lang w:eastAsia="en-US"/>
        </w:rPr>
        <w:t xml:space="preserve">příloze č. </w:t>
      </w:r>
      <w:r w:rsidR="00A02B66" w:rsidRPr="004247B0">
        <w:rPr>
          <w:b/>
          <w:szCs w:val="22"/>
          <w:lang w:eastAsia="en-US"/>
        </w:rPr>
        <w:t>13</w:t>
      </w:r>
      <w:r w:rsidRPr="004247B0">
        <w:rPr>
          <w:b/>
          <w:szCs w:val="22"/>
          <w:lang w:eastAsia="en-US"/>
        </w:rPr>
        <w:t>C</w:t>
      </w:r>
      <w:r w:rsidRPr="004247B0">
        <w:rPr>
          <w:szCs w:val="22"/>
          <w:lang w:eastAsia="en-US"/>
        </w:rPr>
        <w:t xml:space="preserve"> </w:t>
      </w:r>
      <w:r w:rsidR="00A02B66" w:rsidRPr="004247B0">
        <w:rPr>
          <w:szCs w:val="22"/>
          <w:lang w:eastAsia="en-US"/>
        </w:rPr>
        <w:t>S</w:t>
      </w:r>
      <w:r w:rsidRPr="004247B0">
        <w:rPr>
          <w:szCs w:val="22"/>
          <w:lang w:eastAsia="en-US"/>
        </w:rPr>
        <w:t>mlouvy.</w:t>
      </w:r>
    </w:p>
    <w:p w14:paraId="44E15D0A" w14:textId="77777777" w:rsidR="00E64F30" w:rsidRPr="004247B0" w:rsidRDefault="00E64F30" w:rsidP="00E64F30">
      <w:pPr>
        <w:pStyle w:val="Odstavecseseznamem"/>
        <w:rPr>
          <w:szCs w:val="22"/>
        </w:rPr>
      </w:pPr>
    </w:p>
    <w:p w14:paraId="14BB1FA1" w14:textId="411CA7D1" w:rsidR="00E64F30" w:rsidRDefault="00E64F30" w:rsidP="008D64A1">
      <w:pPr>
        <w:pStyle w:val="BBSnormal"/>
        <w:numPr>
          <w:ilvl w:val="1"/>
          <w:numId w:val="31"/>
        </w:numPr>
        <w:ind w:left="709" w:hanging="709"/>
        <w:rPr>
          <w:szCs w:val="22"/>
        </w:rPr>
      </w:pPr>
      <w:r w:rsidRPr="004247B0">
        <w:rPr>
          <w:szCs w:val="22"/>
        </w:rPr>
        <w:t xml:space="preserve">Při provádění </w:t>
      </w:r>
      <w:r w:rsidR="00A8375F">
        <w:rPr>
          <w:szCs w:val="22"/>
        </w:rPr>
        <w:t xml:space="preserve">Služeb </w:t>
      </w:r>
      <w:r w:rsidRPr="004247B0">
        <w:rPr>
          <w:szCs w:val="22"/>
        </w:rPr>
        <w:t xml:space="preserve">je </w:t>
      </w:r>
      <w:r w:rsidR="00CE58CA">
        <w:rPr>
          <w:szCs w:val="22"/>
        </w:rPr>
        <w:t>Zhotovitel</w:t>
      </w:r>
      <w:r w:rsidRPr="004247B0">
        <w:rPr>
          <w:szCs w:val="22"/>
        </w:rPr>
        <w:t xml:space="preserve"> povinen postupovat vždy tak, aby bylo zamezeno případným škodám </w:t>
      </w:r>
      <w:r w:rsidR="00CE58CA">
        <w:rPr>
          <w:szCs w:val="22"/>
        </w:rPr>
        <w:t>Objednatel</w:t>
      </w:r>
      <w:r w:rsidRPr="004247B0">
        <w:rPr>
          <w:szCs w:val="22"/>
        </w:rPr>
        <w:t xml:space="preserve">e na majetku či zboží. Zaměstnanci </w:t>
      </w:r>
      <w:r w:rsidR="00CE58CA">
        <w:rPr>
          <w:szCs w:val="22"/>
        </w:rPr>
        <w:t>Zhotovitel</w:t>
      </w:r>
      <w:r w:rsidRPr="004247B0">
        <w:rPr>
          <w:szCs w:val="22"/>
        </w:rPr>
        <w:t xml:space="preserve">e jsou povinni zajistit opatření proti případným škodám na zdraví a majetku označením a ohraničením pracoviště v místě a okolí, kde jsou </w:t>
      </w:r>
      <w:r w:rsidR="00A8375F">
        <w:rPr>
          <w:szCs w:val="22"/>
        </w:rPr>
        <w:t xml:space="preserve">Služby </w:t>
      </w:r>
      <w:r w:rsidRPr="004247B0">
        <w:rPr>
          <w:szCs w:val="22"/>
        </w:rPr>
        <w:t xml:space="preserve">prováděny. Pracoviště bude vymezeno výstražnou páskou a opatřeno vyvěšeným oznámením o dočasném omezení v části objektu na viditelném </w:t>
      </w:r>
      <w:proofErr w:type="gramStart"/>
      <w:r w:rsidRPr="004247B0">
        <w:rPr>
          <w:szCs w:val="22"/>
        </w:rPr>
        <w:t>místě</w:t>
      </w:r>
      <w:proofErr w:type="gramEnd"/>
      <w:r w:rsidR="00783E21" w:rsidRPr="004247B0">
        <w:rPr>
          <w:szCs w:val="22"/>
        </w:rPr>
        <w:t xml:space="preserve"> jak uvedeno</w:t>
      </w:r>
      <w:r w:rsidR="00783E21">
        <w:rPr>
          <w:szCs w:val="22"/>
        </w:rPr>
        <w:t xml:space="preserve"> v</w:t>
      </w:r>
      <w:r w:rsidRPr="00563B8A">
        <w:rPr>
          <w:b/>
          <w:szCs w:val="22"/>
        </w:rPr>
        <w:t xml:space="preserve"> </w:t>
      </w:r>
      <w:r w:rsidR="00A02B66">
        <w:rPr>
          <w:b/>
          <w:szCs w:val="22"/>
          <w:lang w:eastAsia="en-US"/>
        </w:rPr>
        <w:t>příloze č. 13D</w:t>
      </w:r>
      <w:r w:rsidR="00A02B66" w:rsidRPr="00563B8A">
        <w:rPr>
          <w:szCs w:val="22"/>
          <w:lang w:eastAsia="en-US"/>
        </w:rPr>
        <w:t xml:space="preserve"> </w:t>
      </w:r>
      <w:r w:rsidR="00A02B66">
        <w:rPr>
          <w:szCs w:val="22"/>
          <w:lang w:eastAsia="en-US"/>
        </w:rPr>
        <w:t>S</w:t>
      </w:r>
      <w:r w:rsidR="00A02B66" w:rsidRPr="00563B8A">
        <w:rPr>
          <w:szCs w:val="22"/>
          <w:lang w:eastAsia="en-US"/>
        </w:rPr>
        <w:t>mlouvy</w:t>
      </w:r>
      <w:r w:rsidRPr="00563B8A">
        <w:rPr>
          <w:szCs w:val="22"/>
        </w:rPr>
        <w:t>.</w:t>
      </w:r>
    </w:p>
    <w:p w14:paraId="69B9128B" w14:textId="77777777" w:rsidR="00E64F30" w:rsidRPr="00516AB5" w:rsidRDefault="00E64F30" w:rsidP="00E64F30">
      <w:pPr>
        <w:pStyle w:val="BBSnormal"/>
        <w:rPr>
          <w:szCs w:val="22"/>
        </w:rPr>
      </w:pPr>
    </w:p>
    <w:p w14:paraId="7C093B07" w14:textId="77777777" w:rsidR="00E64F30" w:rsidRPr="00563B8A" w:rsidRDefault="00CE58CA" w:rsidP="008D64A1">
      <w:pPr>
        <w:pStyle w:val="BBSnormal"/>
        <w:numPr>
          <w:ilvl w:val="1"/>
          <w:numId w:val="31"/>
        </w:numPr>
        <w:ind w:left="709" w:hanging="709"/>
        <w:rPr>
          <w:szCs w:val="22"/>
        </w:rPr>
      </w:pPr>
      <w:r>
        <w:rPr>
          <w:szCs w:val="22"/>
        </w:rPr>
        <w:t>Zhotovitel</w:t>
      </w:r>
      <w:r w:rsidR="00E64F30" w:rsidRPr="00563B8A">
        <w:rPr>
          <w:szCs w:val="22"/>
        </w:rPr>
        <w:t xml:space="preserve"> písemně oznámí před začátkem poskytnutí plnění podle této </w:t>
      </w:r>
      <w:r w:rsidR="00A02B66">
        <w:rPr>
          <w:szCs w:val="22"/>
        </w:rPr>
        <w:t>přílohy</w:t>
      </w:r>
      <w:r w:rsidR="00E64F30" w:rsidRPr="00563B8A">
        <w:rPr>
          <w:szCs w:val="22"/>
        </w:rPr>
        <w:t xml:space="preserve"> jména a kontakty na své zaměstnance, kteří budou vykonávat</w:t>
      </w:r>
      <w:r w:rsidR="00A02B66">
        <w:rPr>
          <w:szCs w:val="22"/>
        </w:rPr>
        <w:t xml:space="preserve"> servisní práce/revize</w:t>
      </w:r>
      <w:r w:rsidR="00E64F30" w:rsidRPr="00563B8A">
        <w:rPr>
          <w:szCs w:val="22"/>
        </w:rPr>
        <w:t xml:space="preserve">, a to oprávněnému zástupci </w:t>
      </w:r>
      <w:r>
        <w:rPr>
          <w:szCs w:val="22"/>
        </w:rPr>
        <w:t>Objednatel</w:t>
      </w:r>
      <w:r w:rsidR="00E64F30" w:rsidRPr="00563B8A">
        <w:rPr>
          <w:szCs w:val="22"/>
        </w:rPr>
        <w:t>e.</w:t>
      </w:r>
    </w:p>
    <w:p w14:paraId="092A8843" w14:textId="77777777" w:rsidR="00E64F30" w:rsidRPr="00563B8A" w:rsidRDefault="00E64F30" w:rsidP="00E64F30">
      <w:pPr>
        <w:pStyle w:val="Odstavecseseznamem"/>
        <w:rPr>
          <w:szCs w:val="22"/>
        </w:rPr>
      </w:pPr>
    </w:p>
    <w:p w14:paraId="3FBA2A9D" w14:textId="5C44927F" w:rsidR="00E64F30" w:rsidRPr="00563B8A" w:rsidRDefault="00CE58CA" w:rsidP="008D64A1">
      <w:pPr>
        <w:pStyle w:val="BBSnormal"/>
        <w:numPr>
          <w:ilvl w:val="1"/>
          <w:numId w:val="31"/>
        </w:numPr>
        <w:ind w:left="709" w:hanging="709"/>
        <w:rPr>
          <w:szCs w:val="22"/>
        </w:rPr>
      </w:pPr>
      <w:r>
        <w:rPr>
          <w:szCs w:val="22"/>
        </w:rPr>
        <w:t>Zhotovitel</w:t>
      </w:r>
      <w:r w:rsidR="00E64F30" w:rsidRPr="00563B8A">
        <w:rPr>
          <w:szCs w:val="22"/>
        </w:rPr>
        <w:t xml:space="preserve"> prohlašuje, že si je plně </w:t>
      </w:r>
      <w:r w:rsidR="00E64F30" w:rsidRPr="004247B0">
        <w:rPr>
          <w:szCs w:val="22"/>
        </w:rPr>
        <w:t xml:space="preserve">vědom toho, že </w:t>
      </w:r>
      <w:r w:rsidR="00A8375F">
        <w:rPr>
          <w:szCs w:val="22"/>
        </w:rPr>
        <w:t xml:space="preserve">Služby </w:t>
      </w:r>
      <w:r w:rsidR="00E64F30" w:rsidRPr="00563B8A">
        <w:rPr>
          <w:szCs w:val="22"/>
        </w:rPr>
        <w:t>budou poskytovány v</w:t>
      </w:r>
      <w:r w:rsidR="00434FC8">
        <w:rPr>
          <w:szCs w:val="22"/>
        </w:rPr>
        <w:t> Logistickém centru Buštěhrad</w:t>
      </w:r>
      <w:r w:rsidR="00E64F30" w:rsidRPr="00563B8A">
        <w:rPr>
          <w:szCs w:val="22"/>
        </w:rPr>
        <w:t xml:space="preserve"> </w:t>
      </w:r>
      <w:r w:rsidR="00A02B66">
        <w:rPr>
          <w:szCs w:val="22"/>
        </w:rPr>
        <w:t>za provozu</w:t>
      </w:r>
      <w:r w:rsidR="00E64F30" w:rsidRPr="00563B8A">
        <w:rPr>
          <w:szCs w:val="22"/>
        </w:rPr>
        <w:t xml:space="preserve">. Proto se zavazuje postupovat při poskytování </w:t>
      </w:r>
      <w:r w:rsidR="00A8375F">
        <w:rPr>
          <w:szCs w:val="22"/>
        </w:rPr>
        <w:t>Služby</w:t>
      </w:r>
      <w:r w:rsidR="00E64F30" w:rsidRPr="00563B8A">
        <w:rPr>
          <w:szCs w:val="22"/>
        </w:rPr>
        <w:t xml:space="preserve"> tak, aby nenarušoval nebo neomezoval běžný provoz </w:t>
      </w:r>
      <w:r>
        <w:rPr>
          <w:szCs w:val="22"/>
        </w:rPr>
        <w:t>Objednatel</w:t>
      </w:r>
      <w:r w:rsidR="00E64F30" w:rsidRPr="00563B8A">
        <w:rPr>
          <w:szCs w:val="22"/>
        </w:rPr>
        <w:t>e.</w:t>
      </w:r>
    </w:p>
    <w:p w14:paraId="64018C52" w14:textId="77777777" w:rsidR="00E64F30" w:rsidRPr="00563B8A" w:rsidRDefault="00E64F30" w:rsidP="00E64F30">
      <w:pPr>
        <w:pStyle w:val="BBSnormal"/>
        <w:rPr>
          <w:sz w:val="20"/>
          <w:lang w:eastAsia="en-US"/>
        </w:rPr>
      </w:pPr>
    </w:p>
    <w:p w14:paraId="2A7103FA" w14:textId="4DB50993" w:rsidR="00E64F30" w:rsidRPr="004247B0" w:rsidRDefault="00CE58CA" w:rsidP="008D64A1">
      <w:pPr>
        <w:pStyle w:val="BBSnormal"/>
        <w:numPr>
          <w:ilvl w:val="1"/>
          <w:numId w:val="31"/>
        </w:numPr>
        <w:ind w:left="709" w:hanging="709"/>
      </w:pPr>
      <w:r>
        <w:rPr>
          <w:szCs w:val="22"/>
          <w:lang w:eastAsia="en-US"/>
        </w:rPr>
        <w:t>Zhotovitel</w:t>
      </w:r>
      <w:r w:rsidR="00E64F30" w:rsidRPr="00563B8A">
        <w:rPr>
          <w:szCs w:val="22"/>
          <w:lang w:eastAsia="en-US"/>
        </w:rPr>
        <w:t xml:space="preserve"> </w:t>
      </w:r>
      <w:r w:rsidR="00E64F30" w:rsidRPr="004247B0">
        <w:rPr>
          <w:szCs w:val="22"/>
          <w:lang w:eastAsia="en-US"/>
        </w:rPr>
        <w:t xml:space="preserve">se zavazuje, že zaměstnance, kteří nemají důvěru </w:t>
      </w:r>
      <w:r>
        <w:rPr>
          <w:szCs w:val="22"/>
          <w:lang w:eastAsia="en-US"/>
        </w:rPr>
        <w:t>Objednatel</w:t>
      </w:r>
      <w:r w:rsidR="00E64F30" w:rsidRPr="004247B0">
        <w:rPr>
          <w:szCs w:val="22"/>
          <w:lang w:eastAsia="en-US"/>
        </w:rPr>
        <w:t xml:space="preserve">e, na žádost </w:t>
      </w:r>
      <w:r>
        <w:rPr>
          <w:szCs w:val="22"/>
          <w:lang w:eastAsia="en-US"/>
        </w:rPr>
        <w:t>Objednatel</w:t>
      </w:r>
      <w:r w:rsidR="00E64F30" w:rsidRPr="004247B0">
        <w:rPr>
          <w:szCs w:val="22"/>
          <w:lang w:eastAsia="en-US"/>
        </w:rPr>
        <w:t xml:space="preserve">e nepověří příslušnými pracemi na zařízeních, na která se </w:t>
      </w:r>
      <w:r>
        <w:rPr>
          <w:szCs w:val="22"/>
          <w:lang w:eastAsia="en-US"/>
        </w:rPr>
        <w:t>S</w:t>
      </w:r>
      <w:r w:rsidR="00E64F30" w:rsidRPr="004247B0">
        <w:rPr>
          <w:szCs w:val="22"/>
          <w:lang w:eastAsia="en-US"/>
        </w:rPr>
        <w:t>mlouva vztahuje.</w:t>
      </w:r>
    </w:p>
    <w:p w14:paraId="4CB24DA9" w14:textId="77777777" w:rsidR="00E64F30" w:rsidRPr="004247B0" w:rsidRDefault="00E64F30" w:rsidP="00E64F30">
      <w:pPr>
        <w:pStyle w:val="Odstavecseseznamem"/>
        <w:rPr>
          <w:szCs w:val="22"/>
          <w:lang w:eastAsia="en-US"/>
        </w:rPr>
      </w:pPr>
    </w:p>
    <w:p w14:paraId="6F5A1CF1" w14:textId="31BD85C7" w:rsidR="00E64F30" w:rsidRPr="004247B0" w:rsidRDefault="00CE58CA" w:rsidP="008D64A1">
      <w:pPr>
        <w:pStyle w:val="BBSnormal"/>
        <w:numPr>
          <w:ilvl w:val="1"/>
          <w:numId w:val="31"/>
        </w:numPr>
        <w:ind w:left="709" w:hanging="709"/>
      </w:pPr>
      <w:r>
        <w:rPr>
          <w:szCs w:val="22"/>
          <w:lang w:eastAsia="en-US"/>
        </w:rPr>
        <w:t>Zhotovitel</w:t>
      </w:r>
      <w:r w:rsidR="00E64F30" w:rsidRPr="004247B0">
        <w:rPr>
          <w:szCs w:val="22"/>
          <w:lang w:eastAsia="en-US"/>
        </w:rPr>
        <w:t xml:space="preserve"> bere na vědomí, že objekt </w:t>
      </w:r>
      <w:r w:rsidR="00434FC8">
        <w:rPr>
          <w:szCs w:val="22"/>
          <w:lang w:eastAsia="en-US"/>
        </w:rPr>
        <w:t>Logistického centra Buštěhrad</w:t>
      </w:r>
      <w:r w:rsidR="00E64F30" w:rsidRPr="004247B0">
        <w:rPr>
          <w:szCs w:val="22"/>
          <w:lang w:eastAsia="en-US"/>
        </w:rPr>
        <w:t>, ve kter</w:t>
      </w:r>
      <w:r w:rsidR="00434FC8">
        <w:rPr>
          <w:szCs w:val="22"/>
          <w:lang w:eastAsia="en-US"/>
        </w:rPr>
        <w:t>ém</w:t>
      </w:r>
      <w:r w:rsidR="00E64F30" w:rsidRPr="004247B0">
        <w:rPr>
          <w:szCs w:val="22"/>
          <w:lang w:eastAsia="en-US"/>
        </w:rPr>
        <w:t xml:space="preserve"> budou </w:t>
      </w:r>
      <w:r w:rsidR="00A8375F">
        <w:rPr>
          <w:szCs w:val="22"/>
          <w:lang w:eastAsia="en-US"/>
        </w:rPr>
        <w:t>Služby poskytovány</w:t>
      </w:r>
      <w:r w:rsidR="00E64F30" w:rsidRPr="004247B0">
        <w:rPr>
          <w:szCs w:val="22"/>
          <w:lang w:eastAsia="en-US"/>
        </w:rPr>
        <w:t>, j</w:t>
      </w:r>
      <w:r w:rsidR="00434FC8">
        <w:rPr>
          <w:szCs w:val="22"/>
          <w:lang w:eastAsia="en-US"/>
        </w:rPr>
        <w:t>e</w:t>
      </w:r>
      <w:r w:rsidR="00E64F30" w:rsidRPr="004247B0">
        <w:rPr>
          <w:szCs w:val="22"/>
          <w:lang w:eastAsia="en-US"/>
        </w:rPr>
        <w:t xml:space="preserve"> pod dohledem kamerového systému se záznamovým zařízením (CCTV) a pracovníci </w:t>
      </w:r>
      <w:r>
        <w:rPr>
          <w:szCs w:val="22"/>
          <w:lang w:eastAsia="en-US"/>
        </w:rPr>
        <w:t>Zhotovitel</w:t>
      </w:r>
      <w:r w:rsidR="00E64F30" w:rsidRPr="004247B0">
        <w:rPr>
          <w:szCs w:val="22"/>
          <w:lang w:eastAsia="en-US"/>
        </w:rPr>
        <w:t xml:space="preserve">e tak mohou být nahráváni. </w:t>
      </w:r>
      <w:r>
        <w:rPr>
          <w:szCs w:val="22"/>
          <w:lang w:eastAsia="en-US"/>
        </w:rPr>
        <w:t>Zhotovitel</w:t>
      </w:r>
      <w:r w:rsidR="00E64F30" w:rsidRPr="004247B0">
        <w:rPr>
          <w:szCs w:val="22"/>
          <w:lang w:eastAsia="en-US"/>
        </w:rPr>
        <w:t xml:space="preserve"> se zavazuje zajistit souhlas pracovníků </w:t>
      </w:r>
      <w:r>
        <w:rPr>
          <w:szCs w:val="22"/>
          <w:lang w:eastAsia="en-US"/>
        </w:rPr>
        <w:t>Zhotovitel</w:t>
      </w:r>
      <w:r w:rsidR="00E64F30" w:rsidRPr="004247B0">
        <w:rPr>
          <w:szCs w:val="22"/>
          <w:lang w:eastAsia="en-US"/>
        </w:rPr>
        <w:t>e se zpracováním osobních údajů dle předchozí věty.</w:t>
      </w:r>
    </w:p>
    <w:p w14:paraId="6F152D81" w14:textId="77777777" w:rsidR="00E64F30" w:rsidRPr="004247B0" w:rsidRDefault="00E64F30" w:rsidP="00E64F30">
      <w:pPr>
        <w:pStyle w:val="BBSnormal"/>
        <w:keepNext/>
        <w:rPr>
          <w:b/>
          <w:szCs w:val="22"/>
          <w:lang w:eastAsia="en-US"/>
        </w:rPr>
      </w:pPr>
    </w:p>
    <w:p w14:paraId="1A7F93B2" w14:textId="77777777" w:rsidR="00E64F30" w:rsidRPr="004247B0" w:rsidRDefault="00E64F30" w:rsidP="004247B0">
      <w:pPr>
        <w:pStyle w:val="BBSnormal"/>
        <w:numPr>
          <w:ilvl w:val="0"/>
          <w:numId w:val="13"/>
        </w:numPr>
        <w:ind w:hanging="720"/>
        <w:rPr>
          <w:b/>
          <w:szCs w:val="22"/>
          <w:lang w:eastAsia="en-US"/>
        </w:rPr>
      </w:pPr>
      <w:r w:rsidRPr="004247B0">
        <w:rPr>
          <w:b/>
          <w:bCs/>
          <w:szCs w:val="22"/>
        </w:rPr>
        <w:t>Záruka za jakost</w:t>
      </w:r>
    </w:p>
    <w:p w14:paraId="2B51C172" w14:textId="77777777" w:rsidR="00E64F30" w:rsidRPr="004247B0" w:rsidRDefault="00E64F30" w:rsidP="00E64F30">
      <w:pPr>
        <w:pStyle w:val="BBSnormal"/>
        <w:keepNext/>
        <w:rPr>
          <w:b/>
          <w:bCs/>
          <w:szCs w:val="22"/>
        </w:rPr>
      </w:pPr>
    </w:p>
    <w:p w14:paraId="7A770B93" w14:textId="77777777" w:rsidR="00E64F30" w:rsidRPr="004247B0" w:rsidRDefault="00CE58CA" w:rsidP="00205639">
      <w:pPr>
        <w:pStyle w:val="BBSnormal"/>
        <w:numPr>
          <w:ilvl w:val="1"/>
          <w:numId w:val="34"/>
        </w:numPr>
        <w:shd w:val="clear" w:color="auto" w:fill="FFFFFF" w:themeFill="background1"/>
        <w:ind w:left="709" w:hanging="709"/>
        <w:rPr>
          <w:szCs w:val="22"/>
          <w:lang w:eastAsia="en-US"/>
        </w:rPr>
      </w:pPr>
      <w:r>
        <w:rPr>
          <w:szCs w:val="22"/>
          <w:lang w:eastAsia="en-US"/>
        </w:rPr>
        <w:t>Zhotovitel</w:t>
      </w:r>
      <w:r w:rsidR="00E64F30" w:rsidRPr="004247B0">
        <w:rPr>
          <w:szCs w:val="22"/>
          <w:lang w:eastAsia="en-US"/>
        </w:rPr>
        <w:t xml:space="preserve"> poskytuje </w:t>
      </w:r>
      <w:r>
        <w:rPr>
          <w:szCs w:val="22"/>
          <w:lang w:eastAsia="en-US"/>
        </w:rPr>
        <w:t>Objednatel</w:t>
      </w:r>
      <w:r w:rsidR="00E64F30" w:rsidRPr="004247B0">
        <w:rPr>
          <w:szCs w:val="22"/>
          <w:lang w:eastAsia="en-US"/>
        </w:rPr>
        <w:t xml:space="preserve">i na veškerá zařízení/součásti zařízení/příslušenství zařízení jím dodané v rámci poskytnuté </w:t>
      </w:r>
      <w:r w:rsidR="00A8375F">
        <w:rPr>
          <w:szCs w:val="22"/>
          <w:lang w:eastAsia="en-US"/>
        </w:rPr>
        <w:t xml:space="preserve">Služby </w:t>
      </w:r>
      <w:r w:rsidR="00170A2E">
        <w:rPr>
          <w:szCs w:val="22"/>
          <w:lang w:eastAsia="en-US"/>
        </w:rPr>
        <w:t xml:space="preserve">a také </w:t>
      </w:r>
      <w:r w:rsidR="00170A2E" w:rsidRPr="004247B0">
        <w:rPr>
          <w:szCs w:val="22"/>
        </w:rPr>
        <w:t xml:space="preserve">na jím </w:t>
      </w:r>
      <w:r w:rsidR="00A8375F">
        <w:rPr>
          <w:szCs w:val="22"/>
        </w:rPr>
        <w:t>poskytnuté Služby</w:t>
      </w:r>
      <w:r w:rsidR="00170A2E" w:rsidRPr="004247B0">
        <w:rPr>
          <w:szCs w:val="22"/>
          <w:lang w:eastAsia="en-US"/>
        </w:rPr>
        <w:t xml:space="preserve"> </w:t>
      </w:r>
      <w:r w:rsidR="00E64F30" w:rsidRPr="004247B0">
        <w:rPr>
          <w:szCs w:val="22"/>
          <w:lang w:eastAsia="en-US"/>
        </w:rPr>
        <w:t>záruku za jakost s délkou trvání</w:t>
      </w:r>
      <w:r w:rsidR="0029331A">
        <w:rPr>
          <w:szCs w:val="22"/>
          <w:lang w:eastAsia="en-US"/>
        </w:rPr>
        <w:t xml:space="preserve"> </w:t>
      </w:r>
      <w:r w:rsidR="0029331A" w:rsidRPr="0029331A">
        <w:rPr>
          <w:szCs w:val="22"/>
          <w:lang w:eastAsia="en-US"/>
        </w:rPr>
        <w:t>5</w:t>
      </w:r>
      <w:r w:rsidR="00E64F30" w:rsidRPr="004247B0">
        <w:rPr>
          <w:szCs w:val="22"/>
          <w:lang w:eastAsia="en-US"/>
        </w:rPr>
        <w:t xml:space="preserve"> let od dodání zařízení/součásti zařízení/příslušenství zařízení.</w:t>
      </w:r>
      <w:r w:rsidR="00AC3D4B">
        <w:rPr>
          <w:szCs w:val="22"/>
          <w:lang w:eastAsia="en-US"/>
        </w:rPr>
        <w:t xml:space="preserve"> Případná delší záruční doba z titulu Záruky </w:t>
      </w:r>
      <w:r w:rsidR="00A8375F">
        <w:rPr>
          <w:szCs w:val="22"/>
          <w:lang w:eastAsia="en-US"/>
        </w:rPr>
        <w:t>n</w:t>
      </w:r>
      <w:r w:rsidR="00AC3D4B">
        <w:rPr>
          <w:szCs w:val="22"/>
          <w:lang w:eastAsia="en-US"/>
        </w:rPr>
        <w:t>a Dílo má přednost před zárukou dle předchozí věty.</w:t>
      </w:r>
    </w:p>
    <w:p w14:paraId="44040C73" w14:textId="77777777" w:rsidR="00E64F30" w:rsidRPr="00563B8A" w:rsidRDefault="00E64F30" w:rsidP="00E64F30">
      <w:pPr>
        <w:pStyle w:val="BBSnormal"/>
        <w:rPr>
          <w:szCs w:val="22"/>
          <w:lang w:eastAsia="en-US"/>
        </w:rPr>
      </w:pPr>
    </w:p>
    <w:p w14:paraId="6A5E6FF7" w14:textId="77777777" w:rsidR="00E64F30" w:rsidRDefault="00E64F30" w:rsidP="004247B0">
      <w:pPr>
        <w:pStyle w:val="BBSnormal"/>
        <w:numPr>
          <w:ilvl w:val="1"/>
          <w:numId w:val="34"/>
        </w:numPr>
        <w:ind w:left="709" w:hanging="709"/>
        <w:rPr>
          <w:szCs w:val="22"/>
          <w:lang w:eastAsia="en-US"/>
        </w:rPr>
      </w:pPr>
      <w:r w:rsidRPr="00563B8A">
        <w:rPr>
          <w:szCs w:val="22"/>
          <w:lang w:eastAsia="en-US"/>
        </w:rPr>
        <w:t>Budou-li zařízení/součásti zařízení/příslušenství zařízení a/</w:t>
      </w:r>
      <w:r w:rsidRPr="004247B0">
        <w:rPr>
          <w:szCs w:val="22"/>
          <w:lang w:eastAsia="en-US"/>
        </w:rPr>
        <w:t xml:space="preserve">nebo servisní práce/revize vykazovat jakékoliv vady, je </w:t>
      </w:r>
      <w:r w:rsidR="00CE58CA">
        <w:rPr>
          <w:szCs w:val="22"/>
          <w:lang w:eastAsia="en-US"/>
        </w:rPr>
        <w:t>Zhotovitel</w:t>
      </w:r>
      <w:r w:rsidRPr="004247B0">
        <w:rPr>
          <w:szCs w:val="22"/>
          <w:lang w:eastAsia="en-US"/>
        </w:rPr>
        <w:t xml:space="preserve"> povinen je odstranit na své náklady a bez nároku na jakoukoliv odměnu nejpozději do 24 hodin od jejich oznámení / reklamování </w:t>
      </w:r>
      <w:r w:rsidR="00CE58CA">
        <w:rPr>
          <w:szCs w:val="22"/>
          <w:lang w:eastAsia="en-US"/>
        </w:rPr>
        <w:t>Objednatel</w:t>
      </w:r>
      <w:r w:rsidRPr="004247B0">
        <w:rPr>
          <w:szCs w:val="22"/>
          <w:lang w:eastAsia="en-US"/>
        </w:rPr>
        <w:t>em.</w:t>
      </w:r>
    </w:p>
    <w:p w14:paraId="43FA4EEA" w14:textId="77777777" w:rsidR="00A8375F" w:rsidRDefault="00A8375F" w:rsidP="00A8375F">
      <w:pPr>
        <w:pStyle w:val="Odstavecseseznamem"/>
        <w:rPr>
          <w:szCs w:val="22"/>
          <w:lang w:eastAsia="en-US"/>
        </w:rPr>
      </w:pPr>
    </w:p>
    <w:p w14:paraId="74B24E55" w14:textId="77777777" w:rsidR="00E64F30" w:rsidRPr="004247B0" w:rsidRDefault="00E64F30" w:rsidP="004247B0">
      <w:pPr>
        <w:pStyle w:val="BBSnormal"/>
        <w:numPr>
          <w:ilvl w:val="1"/>
          <w:numId w:val="34"/>
        </w:numPr>
        <w:ind w:left="709" w:hanging="709"/>
        <w:rPr>
          <w:szCs w:val="22"/>
        </w:rPr>
      </w:pPr>
      <w:r w:rsidRPr="004247B0">
        <w:rPr>
          <w:szCs w:val="22"/>
        </w:rPr>
        <w:t xml:space="preserve">Pokud </w:t>
      </w:r>
      <w:r w:rsidR="00CE58CA">
        <w:rPr>
          <w:szCs w:val="22"/>
        </w:rPr>
        <w:t>Zhotovitel</w:t>
      </w:r>
      <w:r w:rsidRPr="004247B0">
        <w:rPr>
          <w:szCs w:val="22"/>
        </w:rPr>
        <w:t xml:space="preserve"> neodstraní reklamované vady ani v dodatečné lhůtě, kterou </w:t>
      </w:r>
      <w:r w:rsidR="00CE58CA">
        <w:rPr>
          <w:szCs w:val="22"/>
        </w:rPr>
        <w:t>Objednatel</w:t>
      </w:r>
      <w:r w:rsidRPr="004247B0">
        <w:rPr>
          <w:szCs w:val="22"/>
        </w:rPr>
        <w:t xml:space="preserve"> poskytl </w:t>
      </w:r>
      <w:r w:rsidR="00CE58CA">
        <w:rPr>
          <w:szCs w:val="22"/>
        </w:rPr>
        <w:t>Zhotovitel</w:t>
      </w:r>
      <w:r w:rsidRPr="004247B0">
        <w:rPr>
          <w:szCs w:val="22"/>
        </w:rPr>
        <w:t xml:space="preserve">i v písemném nebo e-mailovém upozornění, je </w:t>
      </w:r>
      <w:r w:rsidR="00CE58CA">
        <w:rPr>
          <w:szCs w:val="22"/>
        </w:rPr>
        <w:t>Objednatel</w:t>
      </w:r>
      <w:r w:rsidRPr="004247B0">
        <w:rPr>
          <w:szCs w:val="22"/>
        </w:rPr>
        <w:t xml:space="preserve"> oprávněn zadat odstranění reklamovaných vad jiné třetí straně, přičemž veškeré vzniklé náklady budou </w:t>
      </w:r>
      <w:r w:rsidR="00CE58CA">
        <w:rPr>
          <w:szCs w:val="22"/>
        </w:rPr>
        <w:t>Objednatel</w:t>
      </w:r>
      <w:r w:rsidRPr="004247B0">
        <w:rPr>
          <w:szCs w:val="22"/>
        </w:rPr>
        <w:t xml:space="preserve">em následně vyfakturovány v plné výši k tíži </w:t>
      </w:r>
      <w:r w:rsidR="00CE58CA">
        <w:rPr>
          <w:szCs w:val="22"/>
        </w:rPr>
        <w:t>Zhotovitel</w:t>
      </w:r>
      <w:r w:rsidRPr="004247B0">
        <w:rPr>
          <w:szCs w:val="22"/>
        </w:rPr>
        <w:t xml:space="preserve">e a musí být </w:t>
      </w:r>
      <w:r w:rsidR="00CE58CA">
        <w:rPr>
          <w:szCs w:val="22"/>
        </w:rPr>
        <w:t>Zhotovitel</w:t>
      </w:r>
      <w:r w:rsidRPr="004247B0">
        <w:rPr>
          <w:szCs w:val="22"/>
        </w:rPr>
        <w:t>em uhrazeny.</w:t>
      </w:r>
    </w:p>
    <w:p w14:paraId="7773FF39" w14:textId="77777777" w:rsidR="00E64F30" w:rsidRPr="004247B0" w:rsidRDefault="00E64F30" w:rsidP="00E64F30">
      <w:pPr>
        <w:rPr>
          <w:szCs w:val="22"/>
          <w:lang w:eastAsia="en-US"/>
        </w:rPr>
      </w:pPr>
    </w:p>
    <w:p w14:paraId="381320B9" w14:textId="77777777" w:rsidR="00E64F30" w:rsidRPr="00170A2E" w:rsidRDefault="00CE58CA" w:rsidP="00E64F30">
      <w:pPr>
        <w:pStyle w:val="BBSnormal"/>
        <w:numPr>
          <w:ilvl w:val="1"/>
          <w:numId w:val="34"/>
        </w:numPr>
        <w:ind w:left="709" w:hanging="709"/>
        <w:rPr>
          <w:szCs w:val="22"/>
        </w:rPr>
      </w:pPr>
      <w:r>
        <w:rPr>
          <w:lang w:eastAsia="en-US"/>
        </w:rPr>
        <w:t>Zhotovitel</w:t>
      </w:r>
      <w:r w:rsidR="00E64F30" w:rsidRPr="004247B0">
        <w:rPr>
          <w:lang w:eastAsia="en-US"/>
        </w:rPr>
        <w:t xml:space="preserve"> odpovídá za veškeré škody a následné škody</w:t>
      </w:r>
      <w:r w:rsidR="00FE69E5" w:rsidRPr="004247B0">
        <w:rPr>
          <w:lang w:eastAsia="en-US"/>
        </w:rPr>
        <w:t xml:space="preserve"> a újmy</w:t>
      </w:r>
      <w:r w:rsidR="00E64F30" w:rsidRPr="004247B0">
        <w:rPr>
          <w:lang w:eastAsia="en-US"/>
        </w:rPr>
        <w:t xml:space="preserve">, které vzniknou </w:t>
      </w:r>
      <w:r>
        <w:rPr>
          <w:lang w:eastAsia="en-US"/>
        </w:rPr>
        <w:t>Objednatel</w:t>
      </w:r>
      <w:r w:rsidR="00E64F30" w:rsidRPr="004247B0">
        <w:rPr>
          <w:lang w:eastAsia="en-US"/>
        </w:rPr>
        <w:t xml:space="preserve">i nebo třetí osobě v souvislosti s neprovedenou, opožděnou nebo </w:t>
      </w:r>
      <w:r w:rsidR="00E64F30" w:rsidRPr="004247B0">
        <w:t xml:space="preserve">vadně </w:t>
      </w:r>
      <w:r w:rsidR="00A8375F">
        <w:t xml:space="preserve">poskytnutou Službou </w:t>
      </w:r>
      <w:r w:rsidR="00E64F30" w:rsidRPr="004247B0">
        <w:t xml:space="preserve">(včetně ušlého zisku vyčísleného </w:t>
      </w:r>
      <w:r>
        <w:t>Objednatel</w:t>
      </w:r>
      <w:r w:rsidR="00E64F30" w:rsidRPr="004247B0">
        <w:t>em a škod vzniklých znehodnocením zboží v důsledku neprovedené, opožděné nebo vadně</w:t>
      </w:r>
      <w:r w:rsidR="00A8375F">
        <w:t xml:space="preserve"> poskytnuté Služby</w:t>
      </w:r>
      <w:r w:rsidR="00E64F30" w:rsidRPr="004247B0">
        <w:t>).</w:t>
      </w:r>
      <w:r w:rsidR="00E64F30" w:rsidRPr="004247B0">
        <w:rPr>
          <w:lang w:eastAsia="en-US"/>
        </w:rPr>
        <w:t xml:space="preserve"> </w:t>
      </w:r>
      <w:r w:rsidR="00E64F30" w:rsidRPr="004247B0">
        <w:t xml:space="preserve">V případě </w:t>
      </w:r>
      <w:r w:rsidR="00FE69E5" w:rsidRPr="004247B0">
        <w:t xml:space="preserve">újmy </w:t>
      </w:r>
      <w:r w:rsidR="00E64F30" w:rsidRPr="004247B0">
        <w:t xml:space="preserve">způsobené </w:t>
      </w:r>
      <w:r>
        <w:t>Objednatel</w:t>
      </w:r>
      <w:r w:rsidR="00E64F30" w:rsidRPr="004247B0">
        <w:t xml:space="preserve">i </w:t>
      </w:r>
      <w:r w:rsidR="00A8375F">
        <w:t xml:space="preserve">Službou </w:t>
      </w:r>
      <w:r w:rsidR="00E64F30" w:rsidRPr="004247B0">
        <w:t xml:space="preserve">poskytnutou </w:t>
      </w:r>
      <w:r>
        <w:t>Zhotovitel</w:t>
      </w:r>
      <w:r w:rsidR="00E64F30" w:rsidRPr="004247B0">
        <w:t xml:space="preserve">em se </w:t>
      </w:r>
      <w:r>
        <w:t>Zhotovitel</w:t>
      </w:r>
      <w:r w:rsidR="00E64F30" w:rsidRPr="004247B0">
        <w:t xml:space="preserve"> zavazuje, že tuto </w:t>
      </w:r>
      <w:r w:rsidR="00FE69E5" w:rsidRPr="004247B0">
        <w:t xml:space="preserve">újmu </w:t>
      </w:r>
      <w:r w:rsidR="00E64F30" w:rsidRPr="004247B0">
        <w:t xml:space="preserve">nahradí v plném rozsahu a splní záruční povinnosti výrobce příslušného zařízení </w:t>
      </w:r>
      <w:r>
        <w:t>Objednatel</w:t>
      </w:r>
      <w:r w:rsidR="00E64F30" w:rsidRPr="004247B0">
        <w:t>e</w:t>
      </w:r>
      <w:r w:rsidR="00E64F30">
        <w:t>.</w:t>
      </w:r>
      <w:r w:rsidR="00170A2E">
        <w:t xml:space="preserve"> </w:t>
      </w:r>
      <w:r w:rsidR="00E64F30">
        <w:t xml:space="preserve">Vědomé poškození zařízení </w:t>
      </w:r>
      <w:r>
        <w:t>Zhotovitel</w:t>
      </w:r>
      <w:r w:rsidR="00E64F30">
        <w:t xml:space="preserve">em nebo </w:t>
      </w:r>
      <w:proofErr w:type="gramStart"/>
      <w:r w:rsidR="00E64F30">
        <w:t>osobami</w:t>
      </w:r>
      <w:proofErr w:type="gramEnd"/>
      <w:r w:rsidR="00E64F30">
        <w:t xml:space="preserve"> jakkoliv spřízněnými nebo spojenými se </w:t>
      </w:r>
      <w:r>
        <w:t>Zhotovitel</w:t>
      </w:r>
      <w:r w:rsidR="00E64F30">
        <w:t xml:space="preserve">em bude neprodleně nahlášeno Policii ČR a veškeré výdaje a náklady spojené s nahlášením a odstraněním poškození ponese v plné výši </w:t>
      </w:r>
      <w:r>
        <w:t>Zhotovitel</w:t>
      </w:r>
      <w:r w:rsidR="00E64F30">
        <w:t>.</w:t>
      </w:r>
    </w:p>
    <w:p w14:paraId="50DB2C27" w14:textId="77777777" w:rsidR="00E64F30" w:rsidRPr="00563B8A" w:rsidRDefault="00E64F30" w:rsidP="00E64F30">
      <w:pPr>
        <w:pStyle w:val="BBSnormal"/>
        <w:rPr>
          <w:szCs w:val="22"/>
          <w:lang w:eastAsia="en-US"/>
        </w:rPr>
      </w:pPr>
    </w:p>
    <w:p w14:paraId="0339B0EF" w14:textId="77777777" w:rsidR="00E64F30" w:rsidRPr="00563B8A" w:rsidRDefault="00E64F30" w:rsidP="004247B0">
      <w:pPr>
        <w:pStyle w:val="BBSnormal"/>
        <w:numPr>
          <w:ilvl w:val="1"/>
          <w:numId w:val="34"/>
        </w:numPr>
        <w:ind w:left="709" w:hanging="709"/>
        <w:rPr>
          <w:szCs w:val="22"/>
          <w:lang w:eastAsia="en-US"/>
        </w:rPr>
      </w:pPr>
      <w:r w:rsidRPr="00563B8A">
        <w:rPr>
          <w:szCs w:val="22"/>
          <w:lang w:eastAsia="en-US"/>
        </w:rPr>
        <w:t>Případná výpověď</w:t>
      </w:r>
      <w:r w:rsidR="00FE69E5">
        <w:rPr>
          <w:szCs w:val="22"/>
          <w:lang w:eastAsia="en-US"/>
        </w:rPr>
        <w:t xml:space="preserve"> nebo jiné ukončení</w:t>
      </w:r>
      <w:r w:rsidRPr="00563B8A">
        <w:rPr>
          <w:szCs w:val="22"/>
          <w:lang w:eastAsia="en-US"/>
        </w:rPr>
        <w:t xml:space="preserve"> </w:t>
      </w:r>
      <w:r w:rsidR="00170A2E">
        <w:rPr>
          <w:szCs w:val="22"/>
          <w:lang w:eastAsia="en-US"/>
        </w:rPr>
        <w:t xml:space="preserve">Smlouvy </w:t>
      </w:r>
      <w:r w:rsidRPr="00563B8A">
        <w:rPr>
          <w:szCs w:val="22"/>
          <w:lang w:eastAsia="en-US"/>
        </w:rPr>
        <w:t xml:space="preserve">nebude mít vliv na </w:t>
      </w:r>
      <w:r w:rsidR="00CE58CA">
        <w:rPr>
          <w:szCs w:val="22"/>
          <w:lang w:eastAsia="en-US"/>
        </w:rPr>
        <w:t>Zhotovitel</w:t>
      </w:r>
      <w:r w:rsidRPr="00563B8A">
        <w:rPr>
          <w:szCs w:val="22"/>
          <w:lang w:eastAsia="en-US"/>
        </w:rPr>
        <w:t>em posky</w:t>
      </w:r>
      <w:r w:rsidR="006C6EBF">
        <w:rPr>
          <w:szCs w:val="22"/>
          <w:lang w:eastAsia="en-US"/>
        </w:rPr>
        <w:t>t</w:t>
      </w:r>
      <w:r w:rsidRPr="00563B8A">
        <w:rPr>
          <w:szCs w:val="22"/>
          <w:lang w:eastAsia="en-US"/>
        </w:rPr>
        <w:t xml:space="preserve">nutou záruku za jakost podle tohoto článku. </w:t>
      </w:r>
    </w:p>
    <w:p w14:paraId="57456F5B" w14:textId="77777777" w:rsidR="00E64F30" w:rsidRPr="00563B8A" w:rsidRDefault="00E64F30" w:rsidP="008D64A1">
      <w:pPr>
        <w:pStyle w:val="BBSnadpis2"/>
        <w:numPr>
          <w:ilvl w:val="0"/>
          <w:numId w:val="0"/>
        </w:numPr>
        <w:ind w:left="525"/>
      </w:pPr>
    </w:p>
    <w:p w14:paraId="1DCDC82F" w14:textId="77777777" w:rsidR="001F333C" w:rsidRPr="004247B0" w:rsidRDefault="001F333C" w:rsidP="00FA737A">
      <w:pPr>
        <w:pStyle w:val="BBSnormal"/>
        <w:numPr>
          <w:ilvl w:val="0"/>
          <w:numId w:val="13"/>
        </w:numPr>
        <w:ind w:hanging="720"/>
        <w:rPr>
          <w:b/>
          <w:szCs w:val="22"/>
          <w:lang w:eastAsia="en-US"/>
        </w:rPr>
      </w:pPr>
      <w:r w:rsidRPr="004247B0">
        <w:rPr>
          <w:b/>
          <w:szCs w:val="22"/>
          <w:lang w:eastAsia="en-US"/>
        </w:rPr>
        <w:t>Cena za</w:t>
      </w:r>
      <w:r w:rsidR="005E244B">
        <w:rPr>
          <w:b/>
          <w:szCs w:val="22"/>
          <w:lang w:eastAsia="en-US"/>
        </w:rPr>
        <w:t xml:space="preserve"> </w:t>
      </w:r>
      <w:r w:rsidR="00A8375F">
        <w:rPr>
          <w:b/>
          <w:szCs w:val="22"/>
          <w:lang w:eastAsia="en-US"/>
        </w:rPr>
        <w:t>Služby</w:t>
      </w:r>
    </w:p>
    <w:p w14:paraId="7A85808C" w14:textId="77777777" w:rsidR="001F333C" w:rsidRPr="004247B0" w:rsidRDefault="001F333C" w:rsidP="001F333C">
      <w:pPr>
        <w:pStyle w:val="BBSnormal"/>
      </w:pPr>
    </w:p>
    <w:p w14:paraId="6EA17404" w14:textId="535976D4" w:rsidR="001F333C" w:rsidRPr="004247B0" w:rsidRDefault="001F333C" w:rsidP="00FA737A">
      <w:pPr>
        <w:pStyle w:val="Odstavecseseznamem"/>
        <w:numPr>
          <w:ilvl w:val="1"/>
          <w:numId w:val="35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0B2BE5">
        <w:rPr>
          <w:rFonts w:ascii="Arial" w:hAnsi="Arial" w:cs="Arial"/>
          <w:sz w:val="22"/>
          <w:szCs w:val="22"/>
        </w:rPr>
        <w:t xml:space="preserve">Cena za řádně a včas poskytnuté </w:t>
      </w:r>
      <w:r w:rsidR="00A8375F">
        <w:rPr>
          <w:rFonts w:ascii="Arial" w:hAnsi="Arial" w:cs="Arial"/>
          <w:sz w:val="22"/>
          <w:szCs w:val="22"/>
        </w:rPr>
        <w:t xml:space="preserve">Služby </w:t>
      </w:r>
      <w:r w:rsidR="000B2BE5" w:rsidRPr="000B2BE5">
        <w:rPr>
          <w:rFonts w:ascii="Arial" w:hAnsi="Arial" w:cs="Arial"/>
          <w:sz w:val="22"/>
          <w:szCs w:val="22"/>
        </w:rPr>
        <w:t xml:space="preserve">ode Dne předání </w:t>
      </w:r>
      <w:r w:rsidR="005E244B">
        <w:rPr>
          <w:rFonts w:ascii="Arial" w:hAnsi="Arial" w:cs="Arial"/>
          <w:sz w:val="22"/>
          <w:szCs w:val="22"/>
        </w:rPr>
        <w:t>z</w:t>
      </w:r>
      <w:r w:rsidR="000B2BE5" w:rsidRPr="000B2BE5">
        <w:rPr>
          <w:rFonts w:ascii="Arial" w:hAnsi="Arial" w:cs="Arial"/>
          <w:sz w:val="22"/>
          <w:szCs w:val="22"/>
        </w:rPr>
        <w:t xml:space="preserve">ařízení </w:t>
      </w:r>
      <w:r w:rsidR="000B2BE5">
        <w:rPr>
          <w:rFonts w:ascii="Arial" w:hAnsi="Arial" w:cs="Arial"/>
          <w:sz w:val="22"/>
          <w:szCs w:val="22"/>
        </w:rPr>
        <w:t>(</w:t>
      </w:r>
      <w:r w:rsidRPr="000B2BE5">
        <w:rPr>
          <w:rFonts w:ascii="Arial" w:hAnsi="Arial" w:cs="Arial"/>
          <w:sz w:val="22"/>
          <w:szCs w:val="22"/>
        </w:rPr>
        <w:t>tzv. full servis)</w:t>
      </w:r>
      <w:r w:rsidR="000B2BE5">
        <w:rPr>
          <w:rFonts w:ascii="Arial" w:hAnsi="Arial" w:cs="Arial"/>
          <w:sz w:val="22"/>
          <w:szCs w:val="22"/>
        </w:rPr>
        <w:t xml:space="preserve">, pokud nejde o </w:t>
      </w:r>
      <w:r w:rsidR="00A8375F">
        <w:rPr>
          <w:rFonts w:ascii="Arial" w:hAnsi="Arial" w:cs="Arial"/>
          <w:sz w:val="22"/>
          <w:szCs w:val="22"/>
        </w:rPr>
        <w:t xml:space="preserve">Služby </w:t>
      </w:r>
      <w:r w:rsidR="000B2BE5">
        <w:rPr>
          <w:rFonts w:ascii="Arial" w:hAnsi="Arial" w:cs="Arial"/>
          <w:sz w:val="22"/>
          <w:szCs w:val="22"/>
        </w:rPr>
        <w:t>kryté Zárukou na Dílo,</w:t>
      </w:r>
      <w:r w:rsidRPr="000B2BE5">
        <w:rPr>
          <w:rFonts w:ascii="Arial" w:hAnsi="Arial" w:cs="Arial"/>
          <w:sz w:val="22"/>
          <w:szCs w:val="22"/>
        </w:rPr>
        <w:t xml:space="preserve"> je sjednána paušálně za kalendářní měsíc</w:t>
      </w:r>
      <w:r w:rsidRPr="004247B0">
        <w:rPr>
          <w:rFonts w:ascii="Arial" w:hAnsi="Arial" w:cs="Arial"/>
          <w:sz w:val="22"/>
          <w:szCs w:val="22"/>
        </w:rPr>
        <w:t xml:space="preserve"> a je uvedena</w:t>
      </w:r>
      <w:r w:rsidR="000B2BE5">
        <w:rPr>
          <w:rFonts w:ascii="Arial" w:hAnsi="Arial" w:cs="Arial"/>
          <w:sz w:val="22"/>
          <w:szCs w:val="22"/>
        </w:rPr>
        <w:t xml:space="preserve"> v příloze č. 12 Smlouvy</w:t>
      </w:r>
      <w:r w:rsidRPr="004247B0">
        <w:rPr>
          <w:rFonts w:ascii="Arial" w:hAnsi="Arial" w:cs="Arial"/>
          <w:sz w:val="22"/>
          <w:szCs w:val="22"/>
        </w:rPr>
        <w:t>. Tato paušální cena za tzv. full servis zahrnuje</w:t>
      </w:r>
      <w:r w:rsidRPr="004247B0">
        <w:rPr>
          <w:rFonts w:ascii="Arial" w:hAnsi="Arial" w:cs="Arial"/>
          <w:sz w:val="22"/>
          <w:szCs w:val="22"/>
          <w:lang w:eastAsia="en-US"/>
        </w:rPr>
        <w:t xml:space="preserve"> (i) veškerý spotřebovaný materiál, (</w:t>
      </w:r>
      <w:proofErr w:type="spellStart"/>
      <w:r w:rsidRPr="004247B0">
        <w:rPr>
          <w:rFonts w:ascii="Arial" w:hAnsi="Arial" w:cs="Arial"/>
          <w:sz w:val="22"/>
          <w:szCs w:val="22"/>
          <w:lang w:eastAsia="en-US"/>
        </w:rPr>
        <w:t>ii</w:t>
      </w:r>
      <w:proofErr w:type="spellEnd"/>
      <w:r w:rsidRPr="004247B0">
        <w:rPr>
          <w:rFonts w:ascii="Arial" w:hAnsi="Arial" w:cs="Arial"/>
          <w:sz w:val="22"/>
          <w:szCs w:val="22"/>
          <w:lang w:eastAsia="en-US"/>
        </w:rPr>
        <w:t>) řádně odvedenou práci a (</w:t>
      </w:r>
      <w:proofErr w:type="spellStart"/>
      <w:r w:rsidRPr="004247B0">
        <w:rPr>
          <w:rFonts w:ascii="Arial" w:hAnsi="Arial" w:cs="Arial"/>
          <w:sz w:val="22"/>
          <w:szCs w:val="22"/>
          <w:lang w:eastAsia="en-US"/>
        </w:rPr>
        <w:t>iii</w:t>
      </w:r>
      <w:proofErr w:type="spellEnd"/>
      <w:r w:rsidRPr="004247B0">
        <w:rPr>
          <w:rFonts w:ascii="Arial" w:hAnsi="Arial" w:cs="Arial"/>
          <w:sz w:val="22"/>
          <w:szCs w:val="22"/>
          <w:lang w:eastAsia="en-US"/>
        </w:rPr>
        <w:t>) dopravu</w:t>
      </w:r>
      <w:r w:rsidRPr="004247B0">
        <w:rPr>
          <w:rFonts w:ascii="Arial" w:hAnsi="Arial" w:cs="Arial"/>
          <w:sz w:val="22"/>
          <w:szCs w:val="22"/>
        </w:rPr>
        <w:t>, přičemž:</w:t>
      </w:r>
    </w:p>
    <w:p w14:paraId="42ECB2B7" w14:textId="77777777" w:rsidR="001F333C" w:rsidRPr="00DA1BA7" w:rsidRDefault="001F333C" w:rsidP="001F333C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D90FAAA" w14:textId="77777777" w:rsidR="001F333C" w:rsidRDefault="001F333C" w:rsidP="001F333C">
      <w:pPr>
        <w:pStyle w:val="BBSnormal"/>
        <w:numPr>
          <w:ilvl w:val="0"/>
          <w:numId w:val="19"/>
        </w:numPr>
        <w:ind w:left="1276"/>
        <w:rPr>
          <w:szCs w:val="22"/>
        </w:rPr>
      </w:pPr>
      <w:r>
        <w:rPr>
          <w:szCs w:val="22"/>
        </w:rPr>
        <w:t>Materiál – obsahuje veškerý materiál použitý při</w:t>
      </w:r>
      <w:r w:rsidR="005E244B">
        <w:rPr>
          <w:szCs w:val="22"/>
        </w:rPr>
        <w:t xml:space="preserve"> poskytování Služeb</w:t>
      </w:r>
      <w:r>
        <w:rPr>
          <w:szCs w:val="22"/>
        </w:rPr>
        <w:t xml:space="preserve">, včetně oprav (zejména náhradní díly, příp. dodávky nových </w:t>
      </w:r>
      <w:r w:rsidRPr="00D837F7">
        <w:rPr>
          <w:szCs w:val="22"/>
        </w:rPr>
        <w:t>požárně bezpečnostních zařízení a/nebo technických zařízení v případě nefunkčnosti).</w:t>
      </w:r>
    </w:p>
    <w:p w14:paraId="0DECF99E" w14:textId="77777777" w:rsidR="001F333C" w:rsidRDefault="001F333C" w:rsidP="001F333C">
      <w:pPr>
        <w:pStyle w:val="BBSnormal"/>
        <w:ind w:left="916"/>
        <w:rPr>
          <w:szCs w:val="22"/>
        </w:rPr>
      </w:pPr>
    </w:p>
    <w:p w14:paraId="5730DC2B" w14:textId="77777777" w:rsidR="001F333C" w:rsidRDefault="001F333C" w:rsidP="001F333C">
      <w:pPr>
        <w:pStyle w:val="BBSnormal"/>
        <w:numPr>
          <w:ilvl w:val="0"/>
          <w:numId w:val="19"/>
        </w:numPr>
        <w:ind w:left="1276"/>
        <w:rPr>
          <w:szCs w:val="22"/>
        </w:rPr>
      </w:pPr>
      <w:r w:rsidRPr="008A1128">
        <w:rPr>
          <w:szCs w:val="22"/>
        </w:rPr>
        <w:t>Prác</w:t>
      </w:r>
      <w:r>
        <w:rPr>
          <w:szCs w:val="22"/>
        </w:rPr>
        <w:t>e</w:t>
      </w:r>
      <w:r w:rsidRPr="008A1128">
        <w:rPr>
          <w:szCs w:val="22"/>
        </w:rPr>
        <w:t xml:space="preserve"> – </w:t>
      </w:r>
      <w:r>
        <w:rPr>
          <w:szCs w:val="22"/>
        </w:rPr>
        <w:t xml:space="preserve">zahrnuje práci příslušných zaměstnanců (pracovníků) </w:t>
      </w:r>
      <w:r w:rsidR="00CE58CA">
        <w:rPr>
          <w:szCs w:val="22"/>
        </w:rPr>
        <w:t>Zhotovitel</w:t>
      </w:r>
      <w:r>
        <w:rPr>
          <w:szCs w:val="22"/>
        </w:rPr>
        <w:t>e a veškeré vedlejší náklady spojené s </w:t>
      </w:r>
      <w:r w:rsidR="005E244B">
        <w:rPr>
          <w:szCs w:val="22"/>
        </w:rPr>
        <w:t>poskytnutím Služby</w:t>
      </w:r>
      <w:r>
        <w:rPr>
          <w:szCs w:val="22"/>
        </w:rPr>
        <w:t xml:space="preserve">, a též čas zaměstnanců (pracovníků) </w:t>
      </w:r>
      <w:r w:rsidR="00CE58CA">
        <w:rPr>
          <w:szCs w:val="22"/>
        </w:rPr>
        <w:t>Zhotovitel</w:t>
      </w:r>
      <w:r>
        <w:rPr>
          <w:szCs w:val="22"/>
        </w:rPr>
        <w:t>e strávený při</w:t>
      </w:r>
      <w:r w:rsidR="005E244B">
        <w:rPr>
          <w:szCs w:val="22"/>
        </w:rPr>
        <w:t xml:space="preserve"> poskytnutí Služby</w:t>
      </w:r>
      <w:r>
        <w:rPr>
          <w:szCs w:val="22"/>
        </w:rPr>
        <w:t>.</w:t>
      </w:r>
    </w:p>
    <w:p w14:paraId="087B3930" w14:textId="77777777" w:rsidR="001F333C" w:rsidRDefault="001F333C" w:rsidP="001F333C">
      <w:pPr>
        <w:pStyle w:val="BBSnormal"/>
        <w:ind w:left="916"/>
        <w:rPr>
          <w:szCs w:val="22"/>
        </w:rPr>
      </w:pPr>
    </w:p>
    <w:p w14:paraId="7A4D9890" w14:textId="77777777" w:rsidR="001F333C" w:rsidRPr="00861573" w:rsidRDefault="001F333C" w:rsidP="001F333C">
      <w:pPr>
        <w:pStyle w:val="BBSnormal"/>
        <w:numPr>
          <w:ilvl w:val="0"/>
          <w:numId w:val="19"/>
        </w:numPr>
        <w:ind w:left="1276"/>
        <w:rPr>
          <w:szCs w:val="22"/>
        </w:rPr>
      </w:pPr>
      <w:r w:rsidRPr="00861573">
        <w:rPr>
          <w:szCs w:val="22"/>
        </w:rPr>
        <w:t xml:space="preserve">Doprava – </w:t>
      </w:r>
      <w:r>
        <w:rPr>
          <w:szCs w:val="22"/>
          <w:lang w:eastAsia="en-US"/>
        </w:rPr>
        <w:t xml:space="preserve">zahrnuje cestu na místo plnění tam a zpět včetně veškerého času stráveného zaměstnancem/zaměstnanci (pracovníky) </w:t>
      </w:r>
      <w:r w:rsidR="00CE58CA">
        <w:rPr>
          <w:szCs w:val="22"/>
          <w:lang w:eastAsia="en-US"/>
        </w:rPr>
        <w:t>Zhotovitel</w:t>
      </w:r>
      <w:r>
        <w:rPr>
          <w:szCs w:val="22"/>
          <w:lang w:eastAsia="en-US"/>
        </w:rPr>
        <w:t>e na cestě a veškerých spotřebovaných pohonných hmot.</w:t>
      </w:r>
    </w:p>
    <w:p w14:paraId="0DE2BA03" w14:textId="77777777" w:rsidR="001F333C" w:rsidRDefault="001F333C" w:rsidP="001F333C">
      <w:pPr>
        <w:pStyle w:val="BBSnadpis3"/>
        <w:keepNext w:val="0"/>
        <w:widowControl w:val="0"/>
        <w:ind w:left="720"/>
        <w:rPr>
          <w:b/>
        </w:rPr>
      </w:pPr>
    </w:p>
    <w:p w14:paraId="4E06B591" w14:textId="77777777" w:rsidR="001F333C" w:rsidRDefault="001F333C" w:rsidP="001F333C">
      <w:pPr>
        <w:pStyle w:val="BBSnormal"/>
        <w:ind w:left="720"/>
      </w:pPr>
      <w:r>
        <w:t xml:space="preserve">Za účelem vyloučení pochybností se sjednává, že paušální cena za tzv. full servis zahrnuje i marné výjezdy </w:t>
      </w:r>
      <w:r w:rsidR="00CE58CA">
        <w:t>Zhotovitel</w:t>
      </w:r>
      <w:r>
        <w:t xml:space="preserve">e a poskytnutí montážního materiálu v rámci oprav zařízení. </w:t>
      </w:r>
    </w:p>
    <w:p w14:paraId="72706985" w14:textId="77777777" w:rsidR="001F333C" w:rsidRPr="001B18DD" w:rsidRDefault="001F333C" w:rsidP="001F333C">
      <w:pPr>
        <w:pStyle w:val="BBSnormal"/>
        <w:rPr>
          <w:szCs w:val="22"/>
          <w:lang w:eastAsia="en-US"/>
        </w:rPr>
      </w:pPr>
    </w:p>
    <w:p w14:paraId="5D8CF818" w14:textId="77777777" w:rsidR="001F333C" w:rsidRPr="00FA737A" w:rsidRDefault="001F333C" w:rsidP="00FA737A">
      <w:pPr>
        <w:pStyle w:val="Odstavecseseznamem"/>
        <w:numPr>
          <w:ilvl w:val="1"/>
          <w:numId w:val="35"/>
        </w:numPr>
        <w:ind w:left="709" w:hanging="709"/>
        <w:jc w:val="both"/>
        <w:rPr>
          <w:rFonts w:ascii="Arial" w:hAnsi="Arial" w:cs="Arial"/>
          <w:sz w:val="22"/>
          <w:szCs w:val="22"/>
          <w:lang w:eastAsia="en-US"/>
        </w:rPr>
      </w:pPr>
      <w:r w:rsidRPr="00FA737A">
        <w:rPr>
          <w:rFonts w:ascii="Arial" w:hAnsi="Arial" w:cs="Arial"/>
          <w:sz w:val="22"/>
          <w:szCs w:val="22"/>
          <w:lang w:eastAsia="en-US"/>
        </w:rPr>
        <w:t xml:space="preserve">Cena </w:t>
      </w:r>
      <w:r w:rsidR="000B2BE5">
        <w:rPr>
          <w:rFonts w:ascii="Arial" w:hAnsi="Arial" w:cs="Arial"/>
          <w:sz w:val="22"/>
          <w:szCs w:val="22"/>
          <w:lang w:eastAsia="en-US"/>
        </w:rPr>
        <w:t xml:space="preserve">dle čl. 5.1 výše </w:t>
      </w:r>
      <w:r w:rsidRPr="00FA737A">
        <w:rPr>
          <w:rFonts w:ascii="Arial" w:hAnsi="Arial" w:cs="Arial"/>
          <w:sz w:val="22"/>
          <w:szCs w:val="22"/>
          <w:lang w:eastAsia="en-US"/>
        </w:rPr>
        <w:t xml:space="preserve">je splatná </w:t>
      </w:r>
      <w:r w:rsidR="00F51510">
        <w:rPr>
          <w:rFonts w:ascii="Arial" w:hAnsi="Arial" w:cs="Arial"/>
          <w:sz w:val="22"/>
          <w:szCs w:val="22"/>
          <w:lang w:eastAsia="en-US"/>
        </w:rPr>
        <w:t>čtvrtletně</w:t>
      </w:r>
      <w:r w:rsidRPr="00FA737A">
        <w:rPr>
          <w:rFonts w:ascii="Arial" w:hAnsi="Arial" w:cs="Arial"/>
          <w:sz w:val="22"/>
          <w:szCs w:val="22"/>
          <w:lang w:eastAsia="en-US"/>
        </w:rPr>
        <w:t xml:space="preserve">, ledaže se </w:t>
      </w:r>
      <w:r w:rsidR="000B2BE5">
        <w:rPr>
          <w:rFonts w:ascii="Arial" w:hAnsi="Arial" w:cs="Arial"/>
          <w:sz w:val="22"/>
          <w:szCs w:val="22"/>
          <w:lang w:eastAsia="en-US"/>
        </w:rPr>
        <w:t>S</w:t>
      </w:r>
      <w:r w:rsidRPr="00FA737A">
        <w:rPr>
          <w:rFonts w:ascii="Arial" w:hAnsi="Arial" w:cs="Arial"/>
          <w:sz w:val="22"/>
          <w:szCs w:val="22"/>
          <w:lang w:eastAsia="en-US"/>
        </w:rPr>
        <w:t>mluvní strany písemně dohodnou</w:t>
      </w:r>
      <w:r w:rsidR="000B2BE5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FA737A">
        <w:rPr>
          <w:rFonts w:ascii="Arial" w:hAnsi="Arial" w:cs="Arial"/>
          <w:sz w:val="22"/>
          <w:szCs w:val="22"/>
          <w:lang w:eastAsia="en-US"/>
        </w:rPr>
        <w:t>jinak.</w:t>
      </w:r>
    </w:p>
    <w:p w14:paraId="04169667" w14:textId="77777777" w:rsidR="001F333C" w:rsidRDefault="001F333C" w:rsidP="001F333C">
      <w:pPr>
        <w:pStyle w:val="BBSnadpis3"/>
        <w:keepNext w:val="0"/>
        <w:widowControl w:val="0"/>
        <w:ind w:left="720"/>
        <w:rPr>
          <w:b/>
        </w:rPr>
      </w:pPr>
    </w:p>
    <w:p w14:paraId="71948D2F" w14:textId="20C29447" w:rsidR="001F333C" w:rsidRPr="00481FE5" w:rsidRDefault="000B2BE5" w:rsidP="00FA737A">
      <w:pPr>
        <w:pStyle w:val="Odstavecseseznamem"/>
        <w:numPr>
          <w:ilvl w:val="1"/>
          <w:numId w:val="35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Výši cen uvedených v příloze č. 12 Smlouvy</w:t>
      </w:r>
      <w:r w:rsidR="001F333C" w:rsidRPr="00FA737A">
        <w:rPr>
          <w:rFonts w:ascii="Arial" w:hAnsi="Arial" w:cs="Arial"/>
          <w:sz w:val="22"/>
          <w:szCs w:val="22"/>
        </w:rPr>
        <w:t xml:space="preserve"> je možné měnit pouze prostřednictvím písemného dodatku k</w:t>
      </w:r>
      <w:r w:rsidR="00101917">
        <w:rPr>
          <w:rFonts w:ascii="Arial" w:hAnsi="Arial" w:cs="Arial"/>
          <w:sz w:val="22"/>
          <w:szCs w:val="22"/>
        </w:rPr>
        <w:t>e</w:t>
      </w:r>
      <w:r w:rsidR="001F333C" w:rsidRPr="00FA737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 w:rsidR="001F333C" w:rsidRPr="00FA737A">
        <w:rPr>
          <w:rFonts w:ascii="Arial" w:hAnsi="Arial" w:cs="Arial"/>
          <w:sz w:val="22"/>
          <w:szCs w:val="22"/>
        </w:rPr>
        <w:t>mlouvě,</w:t>
      </w:r>
      <w:r>
        <w:rPr>
          <w:rFonts w:ascii="Arial" w:hAnsi="Arial" w:cs="Arial"/>
          <w:sz w:val="22"/>
          <w:szCs w:val="22"/>
        </w:rPr>
        <w:t xml:space="preserve"> který musí být podepsán oběma S</w:t>
      </w:r>
      <w:r w:rsidR="001F333C" w:rsidRPr="00FA737A">
        <w:rPr>
          <w:rFonts w:ascii="Arial" w:hAnsi="Arial" w:cs="Arial"/>
          <w:sz w:val="22"/>
          <w:szCs w:val="22"/>
        </w:rPr>
        <w:t>mluvními stranami.</w:t>
      </w:r>
    </w:p>
    <w:p w14:paraId="6AF944E0" w14:textId="77777777" w:rsidR="00481FE5" w:rsidRPr="00481FE5" w:rsidRDefault="00481FE5" w:rsidP="00481FE5">
      <w:pPr>
        <w:pStyle w:val="Odstavecseseznamem"/>
        <w:rPr>
          <w:rFonts w:ascii="Arial" w:hAnsi="Arial" w:cs="Arial"/>
          <w:b/>
          <w:sz w:val="22"/>
          <w:szCs w:val="22"/>
        </w:rPr>
      </w:pPr>
    </w:p>
    <w:p w14:paraId="77D42881" w14:textId="77777777" w:rsidR="001F333C" w:rsidRPr="001A1FA4" w:rsidRDefault="001F333C" w:rsidP="00FA737A">
      <w:pPr>
        <w:pStyle w:val="BBSnormal"/>
        <w:numPr>
          <w:ilvl w:val="0"/>
          <w:numId w:val="13"/>
        </w:numPr>
        <w:ind w:hanging="720"/>
        <w:rPr>
          <w:b/>
          <w:szCs w:val="22"/>
          <w:lang w:eastAsia="en-US"/>
        </w:rPr>
      </w:pPr>
      <w:r w:rsidRPr="001A1FA4">
        <w:rPr>
          <w:b/>
          <w:szCs w:val="22"/>
          <w:lang w:eastAsia="en-US"/>
        </w:rPr>
        <w:t>Platby mimo ceny</w:t>
      </w:r>
    </w:p>
    <w:p w14:paraId="2122C2B1" w14:textId="77777777" w:rsidR="001F333C" w:rsidRPr="001A1FA4" w:rsidRDefault="001F333C" w:rsidP="001F333C">
      <w:pPr>
        <w:pStyle w:val="BBSnormal"/>
        <w:ind w:left="142" w:firstLine="284"/>
        <w:rPr>
          <w:szCs w:val="22"/>
          <w:lang w:eastAsia="en-US"/>
        </w:rPr>
      </w:pPr>
    </w:p>
    <w:p w14:paraId="4D93D472" w14:textId="63BF2216" w:rsidR="001F333C" w:rsidRPr="001A1FA4" w:rsidRDefault="001F333C" w:rsidP="00FA737A">
      <w:pPr>
        <w:pStyle w:val="BBSnormal"/>
        <w:numPr>
          <w:ilvl w:val="1"/>
          <w:numId w:val="36"/>
        </w:numPr>
        <w:ind w:left="709" w:hanging="709"/>
        <w:rPr>
          <w:szCs w:val="22"/>
          <w:lang w:eastAsia="en-US"/>
        </w:rPr>
      </w:pPr>
      <w:r w:rsidRPr="001A1FA4">
        <w:rPr>
          <w:szCs w:val="22"/>
          <w:lang w:eastAsia="en-US"/>
        </w:rPr>
        <w:t xml:space="preserve">Smluvní strany se dohodly, že </w:t>
      </w:r>
      <w:r w:rsidR="00CE58CA">
        <w:rPr>
          <w:szCs w:val="22"/>
          <w:lang w:eastAsia="en-US"/>
        </w:rPr>
        <w:t>Objednatel</w:t>
      </w:r>
      <w:r w:rsidRPr="001A1FA4">
        <w:rPr>
          <w:szCs w:val="22"/>
          <w:lang w:eastAsia="en-US"/>
        </w:rPr>
        <w:t xml:space="preserve"> může </w:t>
      </w:r>
      <w:r w:rsidR="00CE58CA">
        <w:rPr>
          <w:szCs w:val="22"/>
          <w:lang w:eastAsia="en-US"/>
        </w:rPr>
        <w:t>Zhotovitel</w:t>
      </w:r>
      <w:r w:rsidRPr="001A1FA4">
        <w:rPr>
          <w:szCs w:val="22"/>
          <w:lang w:eastAsia="en-US"/>
        </w:rPr>
        <w:t xml:space="preserve">e požádat o poskytnutí služeb a provedení činností, které svojí povahou spadají pod činnosti v oblasti oprav nebo údržby zařízení nebo poradenství ve vztahu k zařízení, ale netvoří předmět </w:t>
      </w:r>
      <w:r w:rsidR="00AC3D4B">
        <w:rPr>
          <w:szCs w:val="22"/>
          <w:lang w:eastAsia="en-US"/>
        </w:rPr>
        <w:t>S</w:t>
      </w:r>
      <w:r w:rsidRPr="001A1FA4">
        <w:rPr>
          <w:szCs w:val="22"/>
          <w:lang w:eastAsia="en-US"/>
        </w:rPr>
        <w:t xml:space="preserve">mlouvy (tzv. činnosti mimo full servis) a nejsou tudíž zahrnuty do </w:t>
      </w:r>
      <w:r w:rsidR="00AC3D4B">
        <w:rPr>
          <w:szCs w:val="22"/>
          <w:lang w:eastAsia="en-US"/>
        </w:rPr>
        <w:t xml:space="preserve">paušální </w:t>
      </w:r>
      <w:r w:rsidRPr="001A1FA4">
        <w:rPr>
          <w:szCs w:val="22"/>
          <w:lang w:eastAsia="en-US"/>
        </w:rPr>
        <w:t xml:space="preserve">ceny </w:t>
      </w:r>
      <w:r w:rsidR="00AC3D4B">
        <w:rPr>
          <w:szCs w:val="22"/>
          <w:lang w:eastAsia="en-US"/>
        </w:rPr>
        <w:t>dle čl. 5 výše</w:t>
      </w:r>
      <w:r w:rsidRPr="001A1FA4">
        <w:rPr>
          <w:szCs w:val="22"/>
          <w:lang w:eastAsia="en-US"/>
        </w:rPr>
        <w:t>.</w:t>
      </w:r>
      <w:r w:rsidR="005E244B">
        <w:rPr>
          <w:szCs w:val="22"/>
          <w:lang w:eastAsia="en-US"/>
        </w:rPr>
        <w:t xml:space="preserve"> Jde např. o potřebu oprav poškození způsobených Objednatelem.</w:t>
      </w:r>
      <w:r w:rsidRPr="001A1FA4">
        <w:rPr>
          <w:szCs w:val="22"/>
          <w:lang w:eastAsia="en-US"/>
        </w:rPr>
        <w:t xml:space="preserve"> V požadavku </w:t>
      </w:r>
      <w:r w:rsidR="00CE58CA">
        <w:rPr>
          <w:szCs w:val="22"/>
          <w:lang w:eastAsia="en-US"/>
        </w:rPr>
        <w:t>Objednatel</w:t>
      </w:r>
      <w:r w:rsidRPr="001A1FA4">
        <w:rPr>
          <w:szCs w:val="22"/>
          <w:lang w:eastAsia="en-US"/>
        </w:rPr>
        <w:t xml:space="preserve">e dle </w:t>
      </w:r>
      <w:r w:rsidR="005E244B">
        <w:rPr>
          <w:szCs w:val="22"/>
          <w:lang w:eastAsia="en-US"/>
        </w:rPr>
        <w:t>první</w:t>
      </w:r>
      <w:r w:rsidRPr="001A1FA4">
        <w:rPr>
          <w:szCs w:val="22"/>
          <w:lang w:eastAsia="en-US"/>
        </w:rPr>
        <w:t xml:space="preserve"> věty musí být výslovně uvedeno, že se jedná o požadavek na poskytnutí činnosti mimo full servis; jinak </w:t>
      </w:r>
      <w:r w:rsidR="00AC3D4B">
        <w:rPr>
          <w:szCs w:val="22"/>
          <w:lang w:eastAsia="en-US"/>
        </w:rPr>
        <w:t>je plnění</w:t>
      </w:r>
      <w:r w:rsidRPr="001A1FA4">
        <w:rPr>
          <w:szCs w:val="22"/>
          <w:lang w:eastAsia="en-US"/>
        </w:rPr>
        <w:t xml:space="preserve"> </w:t>
      </w:r>
      <w:r w:rsidR="00CE58CA">
        <w:rPr>
          <w:szCs w:val="22"/>
          <w:lang w:eastAsia="en-US"/>
        </w:rPr>
        <w:t>Zhotovitel</w:t>
      </w:r>
      <w:r w:rsidR="00AC3D4B">
        <w:rPr>
          <w:szCs w:val="22"/>
          <w:lang w:eastAsia="en-US"/>
        </w:rPr>
        <w:t>e odměněno</w:t>
      </w:r>
      <w:r w:rsidRPr="001A1FA4">
        <w:rPr>
          <w:szCs w:val="22"/>
          <w:lang w:eastAsia="en-US"/>
        </w:rPr>
        <w:t xml:space="preserve"> v rámci </w:t>
      </w:r>
      <w:r w:rsidR="00AC3D4B">
        <w:rPr>
          <w:szCs w:val="22"/>
          <w:lang w:eastAsia="en-US"/>
        </w:rPr>
        <w:t xml:space="preserve">paušální </w:t>
      </w:r>
      <w:r w:rsidRPr="001A1FA4">
        <w:rPr>
          <w:szCs w:val="22"/>
          <w:lang w:eastAsia="en-US"/>
        </w:rPr>
        <w:t xml:space="preserve">ceny </w:t>
      </w:r>
      <w:r w:rsidR="00AC3D4B">
        <w:rPr>
          <w:szCs w:val="22"/>
          <w:lang w:eastAsia="en-US"/>
        </w:rPr>
        <w:t>dle čl. 5 výše</w:t>
      </w:r>
      <w:r w:rsidRPr="001A1FA4">
        <w:rPr>
          <w:szCs w:val="22"/>
          <w:lang w:eastAsia="en-US"/>
        </w:rPr>
        <w:t>.</w:t>
      </w:r>
    </w:p>
    <w:p w14:paraId="3B49F294" w14:textId="77777777" w:rsidR="001F333C" w:rsidRPr="001A1FA4" w:rsidRDefault="001F333C" w:rsidP="001F333C">
      <w:pPr>
        <w:pStyle w:val="BBSnormal"/>
        <w:ind w:left="786"/>
        <w:rPr>
          <w:szCs w:val="22"/>
          <w:lang w:eastAsia="en-US"/>
        </w:rPr>
      </w:pPr>
    </w:p>
    <w:p w14:paraId="1EEBF774" w14:textId="368B8BF8" w:rsidR="001F333C" w:rsidRPr="001A1FA4" w:rsidRDefault="001F333C" w:rsidP="00FA737A">
      <w:pPr>
        <w:pStyle w:val="BBSnormal"/>
        <w:numPr>
          <w:ilvl w:val="1"/>
          <w:numId w:val="36"/>
        </w:numPr>
        <w:ind w:left="709" w:hanging="709"/>
        <w:rPr>
          <w:szCs w:val="22"/>
          <w:lang w:eastAsia="en-US"/>
        </w:rPr>
      </w:pPr>
      <w:r w:rsidRPr="001A1FA4">
        <w:rPr>
          <w:szCs w:val="22"/>
          <w:lang w:eastAsia="en-US"/>
        </w:rPr>
        <w:t xml:space="preserve">Smluvní strany se dále dohodly, že v případě, že </w:t>
      </w:r>
      <w:r w:rsidR="00CE58CA">
        <w:rPr>
          <w:szCs w:val="22"/>
          <w:lang w:eastAsia="en-US"/>
        </w:rPr>
        <w:t>Objednatel</w:t>
      </w:r>
      <w:r w:rsidRPr="001A1FA4">
        <w:rPr>
          <w:szCs w:val="22"/>
          <w:lang w:eastAsia="en-US"/>
        </w:rPr>
        <w:t xml:space="preserve"> písemně nebo e-mailem výslovně uzná, že určitá činnost </w:t>
      </w:r>
      <w:r w:rsidR="00CE58CA">
        <w:rPr>
          <w:szCs w:val="22"/>
          <w:lang w:eastAsia="en-US"/>
        </w:rPr>
        <w:t>Zhotovitel</w:t>
      </w:r>
      <w:r w:rsidRPr="001A1FA4">
        <w:rPr>
          <w:szCs w:val="22"/>
          <w:lang w:eastAsia="en-US"/>
        </w:rPr>
        <w:t xml:space="preserve">e mimořádnou povahou vybočuje z rámce full servisu, vyzve </w:t>
      </w:r>
      <w:r w:rsidR="00CE58CA">
        <w:rPr>
          <w:szCs w:val="22"/>
          <w:lang w:eastAsia="en-US"/>
        </w:rPr>
        <w:t>Zhotovitel</w:t>
      </w:r>
      <w:r w:rsidRPr="001A1FA4">
        <w:rPr>
          <w:szCs w:val="22"/>
          <w:lang w:eastAsia="en-US"/>
        </w:rPr>
        <w:t>e, aby za řádné poskytnutí takové činnosti vystavil fakturu s částkou dle </w:t>
      </w:r>
      <w:r w:rsidR="00AC3D4B">
        <w:rPr>
          <w:szCs w:val="22"/>
          <w:lang w:eastAsia="en-US"/>
        </w:rPr>
        <w:t>přílohy č. 12 Smlouvy</w:t>
      </w:r>
      <w:r w:rsidRPr="001A1FA4">
        <w:rPr>
          <w:szCs w:val="22"/>
          <w:lang w:eastAsia="en-US"/>
        </w:rPr>
        <w:t xml:space="preserve">, kterou </w:t>
      </w:r>
      <w:r w:rsidR="00CE58CA">
        <w:rPr>
          <w:szCs w:val="22"/>
          <w:lang w:eastAsia="en-US"/>
        </w:rPr>
        <w:t>Objednatel</w:t>
      </w:r>
      <w:r w:rsidRPr="001A1FA4">
        <w:rPr>
          <w:szCs w:val="22"/>
          <w:lang w:eastAsia="en-US"/>
        </w:rPr>
        <w:t xml:space="preserve"> </w:t>
      </w:r>
      <w:r w:rsidR="00CE58CA">
        <w:rPr>
          <w:szCs w:val="22"/>
          <w:lang w:eastAsia="en-US"/>
        </w:rPr>
        <w:t>Zhotovitel</w:t>
      </w:r>
      <w:r w:rsidRPr="001A1FA4">
        <w:rPr>
          <w:szCs w:val="22"/>
          <w:lang w:eastAsia="en-US"/>
        </w:rPr>
        <w:t>i uhradí.</w:t>
      </w:r>
    </w:p>
    <w:p w14:paraId="2D8B7B72" w14:textId="77777777" w:rsidR="00AC3D4B" w:rsidRPr="001A1FA4" w:rsidRDefault="00AC3D4B" w:rsidP="00AC3D4B">
      <w:pPr>
        <w:pStyle w:val="BBSnormal"/>
        <w:rPr>
          <w:szCs w:val="22"/>
          <w:lang w:eastAsia="en-US"/>
        </w:rPr>
      </w:pPr>
    </w:p>
    <w:p w14:paraId="5B0B8A05" w14:textId="77777777" w:rsidR="00FA737A" w:rsidRPr="00FA737A" w:rsidRDefault="00E64F30" w:rsidP="00E64F30">
      <w:pPr>
        <w:pStyle w:val="BBSnormal"/>
        <w:numPr>
          <w:ilvl w:val="0"/>
          <w:numId w:val="13"/>
        </w:numPr>
        <w:ind w:hanging="720"/>
        <w:rPr>
          <w:b/>
        </w:rPr>
      </w:pPr>
      <w:r w:rsidRPr="00FA737A">
        <w:rPr>
          <w:b/>
        </w:rPr>
        <w:t>Platební podmínky</w:t>
      </w:r>
    </w:p>
    <w:p w14:paraId="64BAD834" w14:textId="77777777" w:rsidR="00FA737A" w:rsidRDefault="00FA737A" w:rsidP="00FA737A">
      <w:pPr>
        <w:pStyle w:val="BBSnormal"/>
        <w:ind w:left="1080"/>
      </w:pPr>
    </w:p>
    <w:p w14:paraId="6F051C6D" w14:textId="0FDA8847" w:rsidR="00E64F30" w:rsidRPr="0024013C" w:rsidRDefault="005E244B" w:rsidP="00FA737A">
      <w:pPr>
        <w:pStyle w:val="BBSnormal"/>
        <w:numPr>
          <w:ilvl w:val="1"/>
          <w:numId w:val="37"/>
        </w:numPr>
        <w:ind w:left="709" w:hanging="709"/>
      </w:pPr>
      <w:r>
        <w:t xml:space="preserve">Služby </w:t>
      </w:r>
      <w:r w:rsidR="00481FE5">
        <w:t xml:space="preserve">poskytnuté </w:t>
      </w:r>
      <w:r w:rsidR="00481FE5" w:rsidRPr="000B2BE5">
        <w:rPr>
          <w:szCs w:val="22"/>
        </w:rPr>
        <w:t xml:space="preserve">ode Dne předání </w:t>
      </w:r>
      <w:r>
        <w:rPr>
          <w:szCs w:val="22"/>
        </w:rPr>
        <w:t>z</w:t>
      </w:r>
      <w:r w:rsidR="00481FE5" w:rsidRPr="000B2BE5">
        <w:rPr>
          <w:szCs w:val="22"/>
        </w:rPr>
        <w:t xml:space="preserve">ařízení </w:t>
      </w:r>
      <w:r w:rsidR="00481FE5">
        <w:rPr>
          <w:szCs w:val="22"/>
        </w:rPr>
        <w:t>(</w:t>
      </w:r>
      <w:r w:rsidR="00481FE5" w:rsidRPr="000B2BE5">
        <w:rPr>
          <w:szCs w:val="22"/>
        </w:rPr>
        <w:t>tzv. full servis)</w:t>
      </w:r>
      <w:r w:rsidR="00481FE5">
        <w:rPr>
          <w:szCs w:val="22"/>
        </w:rPr>
        <w:t xml:space="preserve">, pokud jde o </w:t>
      </w:r>
      <w:r>
        <w:rPr>
          <w:szCs w:val="22"/>
        </w:rPr>
        <w:t xml:space="preserve">Služby </w:t>
      </w:r>
      <w:r w:rsidR="00481FE5">
        <w:rPr>
          <w:szCs w:val="22"/>
        </w:rPr>
        <w:t>nekryté Zárukou na Dílo,</w:t>
      </w:r>
      <w:r w:rsidR="00481FE5" w:rsidRPr="0024013C">
        <w:t xml:space="preserve"> </w:t>
      </w:r>
      <w:r w:rsidR="00E64F30" w:rsidRPr="0024013C">
        <w:t xml:space="preserve">je </w:t>
      </w:r>
      <w:r w:rsidR="00CE58CA">
        <w:t>Zhotovitel</w:t>
      </w:r>
      <w:r w:rsidR="00E64F30" w:rsidRPr="0024013C">
        <w:t xml:space="preserve"> povinen </w:t>
      </w:r>
      <w:r w:rsidR="00CE58CA">
        <w:t>Objednatel</w:t>
      </w:r>
      <w:r w:rsidR="00E64F30" w:rsidRPr="0024013C">
        <w:t xml:space="preserve">i vyfakturovat </w:t>
      </w:r>
      <w:r w:rsidR="00E64F30">
        <w:t>měsíčně</w:t>
      </w:r>
      <w:r w:rsidR="00E64F30" w:rsidRPr="0024013C">
        <w:t xml:space="preserve"> vždy nejpozději k poslednímu dni každého </w:t>
      </w:r>
      <w:r w:rsidR="00E64F30" w:rsidRPr="000C1F1E">
        <w:t>kalendářního měsíce.</w:t>
      </w:r>
      <w:r w:rsidR="00E64F30" w:rsidRPr="0024013C">
        <w:t xml:space="preserve"> Fakturovaná částka </w:t>
      </w:r>
      <w:r w:rsidR="00FE69E5">
        <w:t>se stanoví</w:t>
      </w:r>
      <w:r w:rsidR="00FE69E5" w:rsidRPr="0024013C">
        <w:t xml:space="preserve"> </w:t>
      </w:r>
      <w:r w:rsidR="00E64F30" w:rsidRPr="0024013C">
        <w:t xml:space="preserve">- za předpokladu řádně a včas </w:t>
      </w:r>
      <w:r>
        <w:t>poskytnutých Služeb</w:t>
      </w:r>
      <w:r w:rsidR="00E64F30" w:rsidRPr="004247B0">
        <w:t xml:space="preserve"> - </w:t>
      </w:r>
      <w:r w:rsidR="00FE69E5" w:rsidRPr="004247B0">
        <w:t>dle ceny</w:t>
      </w:r>
      <w:r w:rsidR="00FE69E5" w:rsidRPr="0024013C">
        <w:t xml:space="preserve"> </w:t>
      </w:r>
      <w:r w:rsidR="00E64F30" w:rsidRPr="0024013C">
        <w:t xml:space="preserve">uvedené </w:t>
      </w:r>
      <w:proofErr w:type="gramStart"/>
      <w:r w:rsidR="00E64F30" w:rsidRPr="0024013C">
        <w:rPr>
          <w:b/>
        </w:rPr>
        <w:t>v  příloze</w:t>
      </w:r>
      <w:proofErr w:type="gramEnd"/>
      <w:r w:rsidR="00E64F30" w:rsidRPr="0024013C">
        <w:rPr>
          <w:b/>
        </w:rPr>
        <w:t xml:space="preserve"> č.</w:t>
      </w:r>
      <w:r w:rsidR="00481FE5">
        <w:rPr>
          <w:b/>
        </w:rPr>
        <w:t xml:space="preserve"> </w:t>
      </w:r>
      <w:r>
        <w:rPr>
          <w:b/>
        </w:rPr>
        <w:t>12</w:t>
      </w:r>
      <w:r w:rsidR="00E64F30" w:rsidRPr="0024013C">
        <w:t xml:space="preserve"> </w:t>
      </w:r>
      <w:r w:rsidR="00481FE5">
        <w:t>S</w:t>
      </w:r>
      <w:r w:rsidR="00E64F30" w:rsidRPr="0024013C">
        <w:t>mlouvy.</w:t>
      </w:r>
    </w:p>
    <w:p w14:paraId="32208420" w14:textId="77777777" w:rsidR="00E64F30" w:rsidRDefault="00E64F30" w:rsidP="00E64F30">
      <w:pPr>
        <w:pStyle w:val="BBSnadpis3"/>
        <w:ind w:left="720"/>
      </w:pPr>
    </w:p>
    <w:p w14:paraId="2479834A" w14:textId="1CACE500" w:rsidR="00E64F30" w:rsidRPr="00CC77A0" w:rsidRDefault="00E64F30" w:rsidP="00FA737A">
      <w:pPr>
        <w:pStyle w:val="BBSnormal"/>
        <w:numPr>
          <w:ilvl w:val="1"/>
          <w:numId w:val="37"/>
        </w:numPr>
        <w:ind w:left="709" w:hanging="709"/>
      </w:pPr>
      <w:r>
        <w:t>Oprávněně fakturovanou částku</w:t>
      </w:r>
      <w:r w:rsidRPr="00CC77A0">
        <w:t xml:space="preserve"> se </w:t>
      </w:r>
      <w:r w:rsidR="00CE58CA">
        <w:t>Objednatel</w:t>
      </w:r>
      <w:r w:rsidRPr="00CC77A0">
        <w:t xml:space="preserve"> zavazuje uhradit </w:t>
      </w:r>
      <w:r w:rsidR="00CE58CA">
        <w:t>Zhotovitel</w:t>
      </w:r>
      <w:r w:rsidRPr="00CC77A0">
        <w:t xml:space="preserve">i na základě řádně vystavené faktury </w:t>
      </w:r>
      <w:r w:rsidR="00CE58CA">
        <w:t>Zhotovitel</w:t>
      </w:r>
      <w:r w:rsidRPr="00CC77A0">
        <w:t xml:space="preserve">e s 30denní splatností ode dne doručení faktury </w:t>
      </w:r>
      <w:r w:rsidR="00CE58CA">
        <w:t>Objednatel</w:t>
      </w:r>
      <w:r w:rsidRPr="00CC77A0">
        <w:t xml:space="preserve">i, a to bezhotovostním převodem na bankovní účet </w:t>
      </w:r>
      <w:r w:rsidR="00CE58CA">
        <w:t>Zhotovitel</w:t>
      </w:r>
      <w:r w:rsidRPr="00CC77A0">
        <w:t xml:space="preserve">e uvedený v záhlaví </w:t>
      </w:r>
      <w:r w:rsidR="00E442E4">
        <w:t>S</w:t>
      </w:r>
      <w:r w:rsidRPr="00CC77A0">
        <w:t xml:space="preserve">mlouvy. </w:t>
      </w:r>
    </w:p>
    <w:p w14:paraId="64AE622E" w14:textId="77777777" w:rsidR="00E64F30" w:rsidRPr="00CC77A0" w:rsidRDefault="00E64F30" w:rsidP="00E64F30">
      <w:pPr>
        <w:pStyle w:val="BBSnormal"/>
        <w:keepNext/>
        <w:rPr>
          <w:lang w:eastAsia="de-DE"/>
        </w:rPr>
      </w:pPr>
    </w:p>
    <w:p w14:paraId="10F976AD" w14:textId="58D0A371" w:rsidR="00E64F30" w:rsidRPr="00CC77A0" w:rsidRDefault="00E64F30" w:rsidP="00FA737A">
      <w:pPr>
        <w:pStyle w:val="BBSnormal"/>
        <w:numPr>
          <w:ilvl w:val="1"/>
          <w:numId w:val="37"/>
        </w:numPr>
        <w:ind w:left="709" w:hanging="709"/>
      </w:pPr>
      <w:r w:rsidRPr="00CC77A0">
        <w:t xml:space="preserve">Faktura </w:t>
      </w:r>
      <w:r w:rsidR="00CE58CA">
        <w:t>Zhotovitel</w:t>
      </w:r>
      <w:r w:rsidRPr="00CC77A0">
        <w:t xml:space="preserve">e musí splňovat veškeré povinné náležitosti daňového dokladu stanovené právními předpisy a </w:t>
      </w:r>
      <w:r w:rsidR="00481FE5">
        <w:t>S</w:t>
      </w:r>
      <w:r>
        <w:t>m</w:t>
      </w:r>
      <w:r w:rsidRPr="00CC77A0">
        <w:t xml:space="preserve">louvou, v opačném případě je </w:t>
      </w:r>
      <w:r w:rsidR="00CE58CA">
        <w:t>Objednatel</w:t>
      </w:r>
      <w:r w:rsidRPr="00CC77A0">
        <w:t xml:space="preserve"> oprávněn vrátit fakturu zpět </w:t>
      </w:r>
      <w:r w:rsidR="00CE58CA">
        <w:t>Zhotovitel</w:t>
      </w:r>
      <w:r w:rsidRPr="00CC77A0">
        <w:t>i k </w:t>
      </w:r>
      <w:proofErr w:type="gramStart"/>
      <w:r w:rsidRPr="00CC77A0">
        <w:t>odstranění</w:t>
      </w:r>
      <w:proofErr w:type="gramEnd"/>
      <w:r w:rsidRPr="00CC77A0">
        <w:t xml:space="preserve"> popř. doplnění případných nedostatků. Nová lhůta splatnosti příslušné faktury počíná běžet opět dnem doručení </w:t>
      </w:r>
      <w:proofErr w:type="gramStart"/>
      <w:r w:rsidRPr="00CC77A0">
        <w:t>nové</w:t>
      </w:r>
      <w:proofErr w:type="gramEnd"/>
      <w:r w:rsidRPr="00CC77A0">
        <w:t xml:space="preserve"> popř. doplněné faktury </w:t>
      </w:r>
      <w:r w:rsidR="00CE58CA">
        <w:t>Objednatel</w:t>
      </w:r>
      <w:r w:rsidRPr="00CC77A0">
        <w:t>i. Vzor min</w:t>
      </w:r>
      <w:r w:rsidR="00481FE5">
        <w:t xml:space="preserve">imálních obsahových náležitostí, </w:t>
      </w:r>
      <w:r w:rsidRPr="00CC77A0">
        <w:t>které musí obsahovat faktura, j</w:t>
      </w:r>
      <w:r>
        <w:t>e</w:t>
      </w:r>
      <w:r w:rsidRPr="00CC77A0">
        <w:t xml:space="preserve"> uveden v </w:t>
      </w:r>
      <w:r w:rsidRPr="00CC77A0">
        <w:rPr>
          <w:b/>
        </w:rPr>
        <w:t xml:space="preserve">příloze č. </w:t>
      </w:r>
      <w:r w:rsidR="00481FE5">
        <w:rPr>
          <w:b/>
        </w:rPr>
        <w:t>13E</w:t>
      </w:r>
      <w:r w:rsidRPr="00CC77A0">
        <w:t xml:space="preserve"> </w:t>
      </w:r>
      <w:r w:rsidR="00481FE5">
        <w:t>S</w:t>
      </w:r>
      <w:r w:rsidRPr="00CC77A0">
        <w:t>mlouvy.</w:t>
      </w:r>
    </w:p>
    <w:p w14:paraId="4D4A76E8" w14:textId="77777777" w:rsidR="00E64F30" w:rsidRPr="00CC77A0" w:rsidRDefault="00E64F30" w:rsidP="00E64F30">
      <w:pPr>
        <w:pStyle w:val="BBSnormal"/>
        <w:keepNext/>
      </w:pPr>
    </w:p>
    <w:p w14:paraId="3CC074A1" w14:textId="1D19B4B4" w:rsidR="00E64F30" w:rsidRDefault="00E64F30" w:rsidP="00FA737A">
      <w:pPr>
        <w:pStyle w:val="BBSnormal"/>
        <w:numPr>
          <w:ilvl w:val="1"/>
          <w:numId w:val="37"/>
        </w:numPr>
        <w:ind w:left="709" w:hanging="709"/>
      </w:pPr>
      <w:r w:rsidRPr="00CC77A0">
        <w:t xml:space="preserve">Za den úhrady se v tomto případě považuje den, kdy je předmětná částka odepsána z bankovního účtu </w:t>
      </w:r>
      <w:r w:rsidR="00CE58CA">
        <w:t>Objednatel</w:t>
      </w:r>
      <w:r w:rsidRPr="00CC77A0">
        <w:t xml:space="preserve">e a poukázána ve prospěch bankovního účtu </w:t>
      </w:r>
      <w:r w:rsidR="00CE58CA">
        <w:t>Zhotovitel</w:t>
      </w:r>
      <w:r w:rsidRPr="00CC77A0">
        <w:t xml:space="preserve">e, který je uveden v záhlaví </w:t>
      </w:r>
      <w:r w:rsidR="00637816">
        <w:t>S</w:t>
      </w:r>
      <w:r w:rsidRPr="00CC77A0">
        <w:t>mlouvy.</w:t>
      </w:r>
    </w:p>
    <w:p w14:paraId="3E470FDE" w14:textId="77777777" w:rsidR="00205639" w:rsidRDefault="00205639" w:rsidP="00205639">
      <w:pPr>
        <w:pStyle w:val="BBSnormal"/>
      </w:pPr>
    </w:p>
    <w:p w14:paraId="47388726" w14:textId="77777777" w:rsidR="001F333C" w:rsidRDefault="001F333C" w:rsidP="00E64F30">
      <w:pPr>
        <w:pStyle w:val="BBSnormal"/>
        <w:rPr>
          <w:szCs w:val="22"/>
        </w:rPr>
      </w:pPr>
    </w:p>
    <w:p w14:paraId="5EA58BED" w14:textId="77777777" w:rsidR="00FA737A" w:rsidRDefault="00E64F30" w:rsidP="00E64F30">
      <w:pPr>
        <w:pStyle w:val="BBSnormal"/>
        <w:numPr>
          <w:ilvl w:val="0"/>
          <w:numId w:val="13"/>
        </w:numPr>
        <w:ind w:hanging="720"/>
        <w:rPr>
          <w:b/>
        </w:rPr>
      </w:pPr>
      <w:r w:rsidRPr="00FA737A">
        <w:rPr>
          <w:b/>
        </w:rPr>
        <w:t xml:space="preserve">Pojišťovací povinnosti </w:t>
      </w:r>
      <w:r w:rsidR="00CE58CA">
        <w:rPr>
          <w:b/>
        </w:rPr>
        <w:t>Zhotovitel</w:t>
      </w:r>
      <w:r w:rsidRPr="00FA737A">
        <w:rPr>
          <w:b/>
        </w:rPr>
        <w:t>e</w:t>
      </w:r>
    </w:p>
    <w:p w14:paraId="0FF5FC1C" w14:textId="77777777" w:rsidR="00FA737A" w:rsidRDefault="00FA737A" w:rsidP="00FA737A">
      <w:pPr>
        <w:pStyle w:val="BBSnormal"/>
        <w:ind w:left="1080"/>
        <w:rPr>
          <w:b/>
        </w:rPr>
      </w:pPr>
    </w:p>
    <w:p w14:paraId="6AD57F0F" w14:textId="7E360E2A" w:rsidR="00E64F30" w:rsidRPr="00FA737A" w:rsidRDefault="00CE58CA" w:rsidP="00FA737A">
      <w:pPr>
        <w:pStyle w:val="BBSnormal"/>
        <w:numPr>
          <w:ilvl w:val="1"/>
          <w:numId w:val="38"/>
        </w:numPr>
        <w:ind w:left="709" w:hanging="709"/>
        <w:rPr>
          <w:b/>
        </w:rPr>
      </w:pPr>
      <w:r>
        <w:t>Zhotovitel</w:t>
      </w:r>
      <w:r w:rsidR="00E64F30" w:rsidRPr="003D5041">
        <w:t xml:space="preserve"> je povinen </w:t>
      </w:r>
      <w:r w:rsidR="00E64F30">
        <w:t xml:space="preserve">mít </w:t>
      </w:r>
      <w:r w:rsidR="00CE5B5D">
        <w:t xml:space="preserve">až do zániku povinnosti k poskytování Služeb dle této přílohy Smlouvy </w:t>
      </w:r>
      <w:r w:rsidR="00E64F30">
        <w:t xml:space="preserve">uzavřené pojištění s dostatečným </w:t>
      </w:r>
      <w:r w:rsidR="00C0255D">
        <w:t xml:space="preserve">pojistným </w:t>
      </w:r>
      <w:r w:rsidR="00E64F30">
        <w:t xml:space="preserve">krytím, které bude plně pokrývat jeho odpovědnost </w:t>
      </w:r>
      <w:r w:rsidR="00481FE5">
        <w:t xml:space="preserve">za řádné </w:t>
      </w:r>
      <w:r w:rsidR="00CE5B5D">
        <w:t xml:space="preserve">poskytnutí Služeb </w:t>
      </w:r>
      <w:r w:rsidR="00E64F30">
        <w:t xml:space="preserve">podle </w:t>
      </w:r>
      <w:r w:rsidR="00481FE5">
        <w:t>S</w:t>
      </w:r>
      <w:r w:rsidR="00E64F30">
        <w:t>mlouvy, minimálně však s následujícími limity:</w:t>
      </w:r>
    </w:p>
    <w:p w14:paraId="1B7847D4" w14:textId="77777777" w:rsidR="00E64F30" w:rsidRPr="009E7DA8" w:rsidRDefault="00E64F30" w:rsidP="00E64F30">
      <w:pPr>
        <w:pStyle w:val="BBSnormal"/>
      </w:pPr>
    </w:p>
    <w:p w14:paraId="706860B6" w14:textId="77777777" w:rsidR="00E64F30" w:rsidRPr="004247B0" w:rsidRDefault="00694267" w:rsidP="00E64F30">
      <w:pPr>
        <w:pStyle w:val="BBSnormal"/>
        <w:ind w:left="709"/>
      </w:pPr>
      <w:r>
        <w:t>5.</w:t>
      </w:r>
      <w:r w:rsidR="007038FD">
        <w:t>000.000</w:t>
      </w:r>
      <w:r w:rsidR="00E64F30" w:rsidRPr="004247B0">
        <w:t xml:space="preserve"> </w:t>
      </w:r>
      <w:proofErr w:type="gramStart"/>
      <w:r w:rsidR="00E64F30" w:rsidRPr="004247B0">
        <w:t xml:space="preserve">Kč </w:t>
      </w:r>
      <w:r w:rsidR="007038FD">
        <w:t xml:space="preserve"> </w:t>
      </w:r>
      <w:r w:rsidR="00E64F30" w:rsidRPr="004247B0">
        <w:t>za</w:t>
      </w:r>
      <w:proofErr w:type="gramEnd"/>
      <w:r w:rsidR="00E64F30" w:rsidRPr="004247B0">
        <w:t xml:space="preserve"> nemajetkové újmy a věcné újmy</w:t>
      </w:r>
    </w:p>
    <w:p w14:paraId="6F531801" w14:textId="77777777" w:rsidR="00E64F30" w:rsidRPr="004247B0" w:rsidRDefault="00694267" w:rsidP="00E64F30">
      <w:pPr>
        <w:pStyle w:val="BBSnormal"/>
        <w:ind w:left="709"/>
      </w:pPr>
      <w:r>
        <w:t>5</w:t>
      </w:r>
      <w:r w:rsidR="007038FD">
        <w:t>.000.000</w:t>
      </w:r>
      <w:r w:rsidR="007038FD" w:rsidRPr="004247B0">
        <w:t xml:space="preserve"> </w:t>
      </w:r>
      <w:proofErr w:type="gramStart"/>
      <w:r w:rsidR="00E64F30" w:rsidRPr="004247B0">
        <w:t>Kč</w:t>
      </w:r>
      <w:r w:rsidR="007038FD">
        <w:t xml:space="preserve">  </w:t>
      </w:r>
      <w:r w:rsidR="00E64F30" w:rsidRPr="004247B0">
        <w:t>za</w:t>
      </w:r>
      <w:proofErr w:type="gramEnd"/>
      <w:r w:rsidR="00E64F30" w:rsidRPr="004247B0">
        <w:t xml:space="preserve"> újmy způsobené činností / zpracováním</w:t>
      </w:r>
    </w:p>
    <w:p w14:paraId="61CCE229" w14:textId="77777777" w:rsidR="00E64F30" w:rsidRPr="004247B0" w:rsidRDefault="00694267" w:rsidP="00E64F30">
      <w:pPr>
        <w:pStyle w:val="BBSnormal"/>
        <w:ind w:left="709"/>
      </w:pPr>
      <w:r>
        <w:t>5</w:t>
      </w:r>
      <w:r w:rsidR="007038FD">
        <w:t>.000.000</w:t>
      </w:r>
      <w:r w:rsidR="007038FD" w:rsidRPr="004247B0">
        <w:t xml:space="preserve"> </w:t>
      </w:r>
      <w:proofErr w:type="gramStart"/>
      <w:r w:rsidR="007038FD">
        <w:t xml:space="preserve">Kč  </w:t>
      </w:r>
      <w:r w:rsidR="00E64F30" w:rsidRPr="004247B0">
        <w:t>za</w:t>
      </w:r>
      <w:proofErr w:type="gramEnd"/>
      <w:r w:rsidR="00E64F30" w:rsidRPr="004247B0">
        <w:t xml:space="preserve"> újmy na majetku</w:t>
      </w:r>
    </w:p>
    <w:p w14:paraId="0C0D2C38" w14:textId="77777777" w:rsidR="00E64F30" w:rsidRDefault="00694267" w:rsidP="00E64F30">
      <w:pPr>
        <w:pStyle w:val="BBSnormal"/>
        <w:ind w:left="709"/>
      </w:pPr>
      <w:r>
        <w:t>5</w:t>
      </w:r>
      <w:r w:rsidR="007038FD">
        <w:t>.000.000</w:t>
      </w:r>
      <w:r w:rsidR="007038FD" w:rsidRPr="004247B0">
        <w:t xml:space="preserve"> </w:t>
      </w:r>
      <w:proofErr w:type="gramStart"/>
      <w:r w:rsidR="00E64F30" w:rsidRPr="004247B0">
        <w:t xml:space="preserve">Kč  </w:t>
      </w:r>
      <w:r w:rsidR="007038FD">
        <w:t>z</w:t>
      </w:r>
      <w:r w:rsidR="00E64F30" w:rsidRPr="004247B0">
        <w:t>a</w:t>
      </w:r>
      <w:proofErr w:type="gramEnd"/>
      <w:r w:rsidR="00E64F30" w:rsidRPr="004247B0">
        <w:t xml:space="preserve"> ztrátu</w:t>
      </w:r>
      <w:r w:rsidR="00E64F30" w:rsidRPr="004626D2">
        <w:t xml:space="preserve"> </w:t>
      </w:r>
      <w:r w:rsidR="00E64F30">
        <w:t>svěřených</w:t>
      </w:r>
      <w:r w:rsidR="00E64F30" w:rsidRPr="004626D2">
        <w:t xml:space="preserve"> resp. hlídaných věcí </w:t>
      </w:r>
      <w:r w:rsidR="00E64F30" w:rsidRPr="003D5041">
        <w:t>(včetně ztráty klíčů)</w:t>
      </w:r>
    </w:p>
    <w:p w14:paraId="70661457" w14:textId="77777777" w:rsidR="00E64F30" w:rsidRPr="004626D2" w:rsidRDefault="00E64F30" w:rsidP="00E64F30">
      <w:pPr>
        <w:pStyle w:val="BBSnormal"/>
        <w:ind w:left="709"/>
      </w:pPr>
      <w:r w:rsidRPr="004626D2">
        <w:t xml:space="preserve">    </w:t>
      </w:r>
    </w:p>
    <w:p w14:paraId="1727500F" w14:textId="77777777" w:rsidR="00E64F30" w:rsidRDefault="00E64F30" w:rsidP="00E64F30">
      <w:pPr>
        <w:pStyle w:val="BBSnormal"/>
        <w:rPr>
          <w:szCs w:val="22"/>
        </w:rPr>
      </w:pPr>
    </w:p>
    <w:p w14:paraId="5A370C11" w14:textId="77777777" w:rsidR="00E64F30" w:rsidRDefault="00CE58CA" w:rsidP="00FA737A">
      <w:pPr>
        <w:pStyle w:val="BBSnormal"/>
        <w:numPr>
          <w:ilvl w:val="1"/>
          <w:numId w:val="38"/>
        </w:numPr>
        <w:ind w:left="709" w:hanging="709"/>
      </w:pPr>
      <w:r>
        <w:t>Zhotovitel</w:t>
      </w:r>
      <w:r w:rsidR="00E64F30" w:rsidRPr="00283664">
        <w:t xml:space="preserve"> je povinen </w:t>
      </w:r>
      <w:r w:rsidR="00E64F30">
        <w:t xml:space="preserve">poskytnout </w:t>
      </w:r>
      <w:r>
        <w:t>Objednatel</w:t>
      </w:r>
      <w:r w:rsidR="00E64F30">
        <w:t xml:space="preserve">i </w:t>
      </w:r>
      <w:r w:rsidR="00E64F30" w:rsidRPr="00283664">
        <w:t xml:space="preserve">kopie </w:t>
      </w:r>
      <w:r w:rsidR="00E64F30">
        <w:t xml:space="preserve">příslušných </w:t>
      </w:r>
      <w:r w:rsidR="00E64F30" w:rsidRPr="00283664">
        <w:t>pojistn</w:t>
      </w:r>
      <w:r w:rsidR="00E64F30">
        <w:t xml:space="preserve">ých smluv a/nebo </w:t>
      </w:r>
      <w:r w:rsidR="00E64F30" w:rsidRPr="00283664">
        <w:t xml:space="preserve">pojistného certifikátu vystavené pojišťovnou </w:t>
      </w:r>
      <w:r>
        <w:t>Zhotovitel</w:t>
      </w:r>
      <w:r w:rsidR="00E64F30">
        <w:t xml:space="preserve">e. </w:t>
      </w:r>
      <w:r>
        <w:t>Zhotovitel</w:t>
      </w:r>
      <w:r w:rsidR="00E64F30">
        <w:t xml:space="preserve"> se dále</w:t>
      </w:r>
      <w:r w:rsidR="00E64F30" w:rsidRPr="00283664">
        <w:t xml:space="preserve"> zavazuje</w:t>
      </w:r>
      <w:r w:rsidR="00E64F30">
        <w:t xml:space="preserve"> </w:t>
      </w:r>
      <w:r w:rsidR="00E64F30" w:rsidRPr="00283664">
        <w:t xml:space="preserve">toto pojištění udržovat v platnosti po celou dobu </w:t>
      </w:r>
      <w:r w:rsidR="00CE5B5D">
        <w:t>uvedenou v čl. 8.1 této přílohy</w:t>
      </w:r>
      <w:r w:rsidR="00C0255D">
        <w:t xml:space="preserve"> a tuto skutečnost na výzvu </w:t>
      </w:r>
      <w:r>
        <w:t>Objednatel</w:t>
      </w:r>
      <w:r w:rsidR="00C0255D">
        <w:t>e kdykoliv doložit</w:t>
      </w:r>
      <w:r w:rsidR="00E64F30" w:rsidRPr="00283664">
        <w:t xml:space="preserve">. </w:t>
      </w:r>
      <w:r>
        <w:t>Zhotovitel</w:t>
      </w:r>
      <w:r w:rsidR="00E64F30" w:rsidRPr="00283664">
        <w:t xml:space="preserve"> je povinen bezodkladně oznámit </w:t>
      </w:r>
      <w:r>
        <w:t>Objednatel</w:t>
      </w:r>
      <w:r w:rsidR="00E64F30">
        <w:t>i</w:t>
      </w:r>
      <w:r w:rsidR="00E64F30" w:rsidRPr="00283664">
        <w:t xml:space="preserve"> jakékoli skutečnosti týkající se pojištění (změna, ukončení, uzavření nového pojištění).</w:t>
      </w:r>
    </w:p>
    <w:sectPr w:rsidR="00E64F30" w:rsidSect="00E64F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2" w:right="1133" w:bottom="1412" w:left="1412" w:header="708" w:footer="1140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FA247" w14:textId="77777777" w:rsidR="009B0688" w:rsidRDefault="009B0688" w:rsidP="00E64F30">
      <w:r>
        <w:separator/>
      </w:r>
    </w:p>
  </w:endnote>
  <w:endnote w:type="continuationSeparator" w:id="0">
    <w:p w14:paraId="2F1427A0" w14:textId="77777777" w:rsidR="009B0688" w:rsidRDefault="009B0688" w:rsidP="00E6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8936C" w14:textId="77777777" w:rsidR="00DB40DB" w:rsidRDefault="00DB40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0E35F" w14:textId="77777777" w:rsidR="00FE69E5" w:rsidRDefault="00FE69E5" w:rsidP="00FE69E5">
    <w:pPr>
      <w:pStyle w:val="Zpat"/>
      <w:tabs>
        <w:tab w:val="clear" w:pos="4536"/>
      </w:tabs>
    </w:pPr>
  </w:p>
  <w:p w14:paraId="072F723B" w14:textId="77777777" w:rsidR="00FE69E5" w:rsidRPr="00957502" w:rsidRDefault="00FE69E5" w:rsidP="00FE69E5">
    <w:pPr>
      <w:pStyle w:val="Zpat"/>
      <w:tabs>
        <w:tab w:val="clear" w:pos="4536"/>
      </w:tabs>
      <w:rPr>
        <w:sz w:val="20"/>
      </w:rPr>
    </w:pPr>
    <w:r w:rsidRPr="00957502">
      <w:rPr>
        <w:sz w:val="20"/>
      </w:rPr>
      <w:t>.................................................</w:t>
    </w:r>
    <w:r w:rsidRPr="00957502">
      <w:rPr>
        <w:sz w:val="20"/>
      </w:rPr>
      <w:tab/>
      <w:t>.............................................</w:t>
    </w:r>
  </w:p>
  <w:p w14:paraId="423DF62F" w14:textId="77777777" w:rsidR="00FE69E5" w:rsidRDefault="00CE58CA" w:rsidP="00FE69E5">
    <w:pPr>
      <w:pStyle w:val="Zpat"/>
      <w:rPr>
        <w:sz w:val="20"/>
      </w:rPr>
    </w:pPr>
    <w:r>
      <w:rPr>
        <w:sz w:val="20"/>
      </w:rPr>
      <w:t>Objednatel</w:t>
    </w:r>
    <w:r w:rsidR="00FE69E5" w:rsidRPr="00957502">
      <w:rPr>
        <w:sz w:val="20"/>
      </w:rPr>
      <w:tab/>
    </w:r>
    <w:r w:rsidR="00FE69E5" w:rsidRPr="00957502">
      <w:rPr>
        <w:sz w:val="20"/>
      </w:rPr>
      <w:tab/>
    </w:r>
    <w:r>
      <w:rPr>
        <w:sz w:val="20"/>
      </w:rPr>
      <w:t>Zhotovitel</w:t>
    </w:r>
  </w:p>
  <w:p w14:paraId="5E1A3E1E" w14:textId="77777777" w:rsidR="00205639" w:rsidRDefault="00205639" w:rsidP="00205639">
    <w:pPr>
      <w:pStyle w:val="Zpat"/>
      <w:spacing w:before="120"/>
      <w:jc w:val="center"/>
      <w:rPr>
        <w:rStyle w:val="slostrnky"/>
        <w:b/>
        <w:bCs/>
        <w:color w:val="000099"/>
        <w:spacing w:val="70"/>
        <w:sz w:val="18"/>
      </w:rPr>
    </w:pPr>
    <w:r>
      <w:rPr>
        <w:rStyle w:val="slostrnky"/>
        <w:b/>
        <w:bCs/>
        <w:color w:val="000099"/>
        <w:spacing w:val="70"/>
        <w:sz w:val="18"/>
      </w:rPr>
      <w:t>INVESTICE DO VAŠÍ BUDOUCNOSTI</w:t>
    </w:r>
  </w:p>
  <w:p w14:paraId="2FCDE4F5" w14:textId="77777777" w:rsidR="00FE69E5" w:rsidRPr="00205639" w:rsidRDefault="00205639" w:rsidP="00205639">
    <w:pPr>
      <w:pStyle w:val="Zpat"/>
      <w:spacing w:before="120"/>
      <w:jc w:val="center"/>
      <w:rPr>
        <w:b/>
        <w:bCs/>
        <w:color w:val="000099"/>
        <w:spacing w:val="70"/>
        <w:sz w:val="18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94267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  <w:sz w:val="22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694267">
      <w:rPr>
        <w:rStyle w:val="slostrnky"/>
        <w:noProof/>
      </w:rPr>
      <w:t>7</w:t>
    </w:r>
    <w:r>
      <w:rPr>
        <w:rStyle w:val="slostrnky"/>
      </w:rPr>
      <w:fldChar w:fldCharType="end"/>
    </w:r>
  </w:p>
  <w:p w14:paraId="08D55F9A" w14:textId="77777777" w:rsidR="00FE69E5" w:rsidRDefault="00FE69E5" w:rsidP="00FE69E5">
    <w:pPr>
      <w:pStyle w:val="Zpat"/>
      <w:jc w:val="right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68716" w14:textId="77777777" w:rsidR="00DB40DB" w:rsidRDefault="00DB40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285B54" w14:textId="77777777" w:rsidR="009B0688" w:rsidRDefault="009B0688" w:rsidP="00E64F30">
      <w:r>
        <w:separator/>
      </w:r>
    </w:p>
  </w:footnote>
  <w:footnote w:type="continuationSeparator" w:id="0">
    <w:p w14:paraId="6B641F6E" w14:textId="77777777" w:rsidR="009B0688" w:rsidRDefault="009B0688" w:rsidP="00E64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5F276" w14:textId="77777777" w:rsidR="00DB40DB" w:rsidRDefault="00DB40D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D3B5B" w14:textId="77777777" w:rsidR="00FE69E5" w:rsidRDefault="00A6787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sz w:val="20"/>
      </w:rPr>
    </w:pPr>
    <w:r w:rsidRPr="00A67879">
      <w:rPr>
        <w:b/>
        <w:sz w:val="20"/>
      </w:rPr>
      <w:t xml:space="preserve">Příloha č. 13 </w:t>
    </w:r>
    <w:r w:rsidRPr="00A67879">
      <w:rPr>
        <w:b/>
        <w:sz w:val="20"/>
      </w:rPr>
      <w:tab/>
      <w:t>Full servis</w:t>
    </w:r>
    <w:r w:rsidR="00FE69E5">
      <w:rPr>
        <w:sz w:val="20"/>
      </w:rPr>
      <w:tab/>
      <w:t xml:space="preserve">Strana </w:t>
    </w:r>
    <w:r w:rsidR="00FE69E5">
      <w:rPr>
        <w:rStyle w:val="slostrnky"/>
        <w:sz w:val="20"/>
      </w:rPr>
      <w:fldChar w:fldCharType="begin"/>
    </w:r>
    <w:r w:rsidR="00FE69E5">
      <w:rPr>
        <w:rStyle w:val="slostrnky"/>
        <w:sz w:val="20"/>
      </w:rPr>
      <w:instrText xml:space="preserve"> PAGE </w:instrText>
    </w:r>
    <w:r w:rsidR="00FE69E5">
      <w:rPr>
        <w:rStyle w:val="slostrnky"/>
        <w:sz w:val="20"/>
      </w:rPr>
      <w:fldChar w:fldCharType="separate"/>
    </w:r>
    <w:r w:rsidR="00694267">
      <w:rPr>
        <w:rStyle w:val="slostrnky"/>
        <w:noProof/>
        <w:sz w:val="20"/>
      </w:rPr>
      <w:t>4</w:t>
    </w:r>
    <w:r w:rsidR="00FE69E5">
      <w:rPr>
        <w:rStyle w:val="slostrnky"/>
        <w:sz w:val="20"/>
      </w:rPr>
      <w:fldChar w:fldCharType="end"/>
    </w:r>
    <w:r w:rsidR="00FE69E5">
      <w:rPr>
        <w:rStyle w:val="slostrnky"/>
        <w:sz w:val="20"/>
      </w:rPr>
      <w:t xml:space="preserve"> (celkem </w:t>
    </w:r>
    <w:r w:rsidR="00FE69E5">
      <w:rPr>
        <w:rStyle w:val="slostrnky"/>
        <w:sz w:val="20"/>
      </w:rPr>
      <w:fldChar w:fldCharType="begin"/>
    </w:r>
    <w:r w:rsidR="00FE69E5">
      <w:rPr>
        <w:rStyle w:val="slostrnky"/>
        <w:sz w:val="20"/>
      </w:rPr>
      <w:instrText xml:space="preserve"> NUMPAGES </w:instrText>
    </w:r>
    <w:r w:rsidR="00FE69E5">
      <w:rPr>
        <w:rStyle w:val="slostrnky"/>
        <w:sz w:val="20"/>
      </w:rPr>
      <w:fldChar w:fldCharType="separate"/>
    </w:r>
    <w:r w:rsidR="00694267">
      <w:rPr>
        <w:rStyle w:val="slostrnky"/>
        <w:noProof/>
        <w:sz w:val="20"/>
      </w:rPr>
      <w:t>7</w:t>
    </w:r>
    <w:r w:rsidR="00FE69E5">
      <w:rPr>
        <w:rStyle w:val="slostrnky"/>
        <w:sz w:val="20"/>
      </w:rPr>
      <w:fldChar w:fldCharType="end"/>
    </w:r>
    <w:r w:rsidR="00FE69E5">
      <w:rPr>
        <w:rStyle w:val="slostrnky"/>
        <w:sz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B3E20" w14:textId="77777777" w:rsidR="00DB40DB" w:rsidRDefault="00DB40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114FC4"/>
    <w:multiLevelType w:val="hybridMultilevel"/>
    <w:tmpl w:val="E208D6CE"/>
    <w:lvl w:ilvl="0" w:tplc="04050013">
      <w:start w:val="1"/>
      <w:numFmt w:val="upperRoman"/>
      <w:lvlText w:val="%1."/>
      <w:lvlJc w:val="right"/>
      <w:pPr>
        <w:ind w:left="885" w:hanging="360"/>
      </w:p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16FF655F"/>
    <w:multiLevelType w:val="multilevel"/>
    <w:tmpl w:val="C15C74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7D320C1"/>
    <w:multiLevelType w:val="hybridMultilevel"/>
    <w:tmpl w:val="31945B40"/>
    <w:lvl w:ilvl="0" w:tplc="BA724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F2570"/>
    <w:multiLevelType w:val="hybridMultilevel"/>
    <w:tmpl w:val="3C6C4A36"/>
    <w:lvl w:ilvl="0" w:tplc="60EC9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E395E"/>
    <w:multiLevelType w:val="hybridMultilevel"/>
    <w:tmpl w:val="017A04F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7E407B"/>
    <w:multiLevelType w:val="multilevel"/>
    <w:tmpl w:val="3F04E8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6" w15:restartNumberingAfterBreak="0">
    <w:nsid w:val="320C341C"/>
    <w:multiLevelType w:val="hybridMultilevel"/>
    <w:tmpl w:val="AAF28FAC"/>
    <w:lvl w:ilvl="0" w:tplc="000000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383C18"/>
    <w:multiLevelType w:val="multilevel"/>
    <w:tmpl w:val="40EAC7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3D2A3FAB"/>
    <w:multiLevelType w:val="hybridMultilevel"/>
    <w:tmpl w:val="41CC875E"/>
    <w:lvl w:ilvl="0" w:tplc="04050013">
      <w:start w:val="1"/>
      <w:numFmt w:val="upperRoman"/>
      <w:lvlText w:val="%1."/>
      <w:lvlJc w:val="right"/>
      <w:pPr>
        <w:ind w:left="885" w:hanging="360"/>
      </w:p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 w15:restartNumberingAfterBreak="0">
    <w:nsid w:val="3FB117AE"/>
    <w:multiLevelType w:val="hybridMultilevel"/>
    <w:tmpl w:val="72A6BC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E025B6"/>
    <w:multiLevelType w:val="hybridMultilevel"/>
    <w:tmpl w:val="E3B0871E"/>
    <w:lvl w:ilvl="0" w:tplc="000000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80F3D37"/>
    <w:multiLevelType w:val="multilevel"/>
    <w:tmpl w:val="46AE11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89F5118"/>
    <w:multiLevelType w:val="multilevel"/>
    <w:tmpl w:val="BE4C2510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pStyle w:val="BBSnadpis2"/>
      <w:lvlText w:val="%1.%2"/>
      <w:lvlJc w:val="left"/>
      <w:pPr>
        <w:ind w:left="360" w:hanging="36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/>
      </w:rPr>
    </w:lvl>
  </w:abstractNum>
  <w:abstractNum w:abstractNumId="13" w15:restartNumberingAfterBreak="0">
    <w:nsid w:val="491C04DC"/>
    <w:multiLevelType w:val="multilevel"/>
    <w:tmpl w:val="E2E4F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4BBC3B14"/>
    <w:multiLevelType w:val="hybridMultilevel"/>
    <w:tmpl w:val="779AC1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25AFA"/>
    <w:multiLevelType w:val="hybridMultilevel"/>
    <w:tmpl w:val="6D0840B6"/>
    <w:lvl w:ilvl="0" w:tplc="4810EBD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37EA8"/>
    <w:multiLevelType w:val="multilevel"/>
    <w:tmpl w:val="6AC6AF6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7" w15:restartNumberingAfterBreak="0">
    <w:nsid w:val="566C3490"/>
    <w:multiLevelType w:val="multilevel"/>
    <w:tmpl w:val="3EEA18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67D4ADB"/>
    <w:multiLevelType w:val="multilevel"/>
    <w:tmpl w:val="5B787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5A76196F"/>
    <w:multiLevelType w:val="multilevel"/>
    <w:tmpl w:val="DCA8AB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BCB357A"/>
    <w:multiLevelType w:val="hybridMultilevel"/>
    <w:tmpl w:val="A9A83722"/>
    <w:lvl w:ilvl="0" w:tplc="5CB63D9C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BD5412F"/>
    <w:multiLevelType w:val="hybridMultilevel"/>
    <w:tmpl w:val="E5E4D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17251"/>
    <w:multiLevelType w:val="hybridMultilevel"/>
    <w:tmpl w:val="819810D8"/>
    <w:lvl w:ilvl="0" w:tplc="627EEE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95345"/>
    <w:multiLevelType w:val="hybridMultilevel"/>
    <w:tmpl w:val="0580439A"/>
    <w:lvl w:ilvl="0" w:tplc="0EA07418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11C35A1"/>
    <w:multiLevelType w:val="multilevel"/>
    <w:tmpl w:val="43B02A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25" w15:restartNumberingAfterBreak="0">
    <w:nsid w:val="660A5E34"/>
    <w:multiLevelType w:val="hybridMultilevel"/>
    <w:tmpl w:val="90FEE520"/>
    <w:lvl w:ilvl="0" w:tplc="040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6" w15:restartNumberingAfterBreak="0">
    <w:nsid w:val="704D7ADF"/>
    <w:multiLevelType w:val="hybridMultilevel"/>
    <w:tmpl w:val="98F8ED40"/>
    <w:lvl w:ilvl="0" w:tplc="0EA07418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851712"/>
    <w:multiLevelType w:val="hybridMultilevel"/>
    <w:tmpl w:val="00D06E0C"/>
    <w:lvl w:ilvl="0" w:tplc="60A88B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DF86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E274A"/>
    <w:multiLevelType w:val="hybridMultilevel"/>
    <w:tmpl w:val="DD1E80D0"/>
    <w:lvl w:ilvl="0" w:tplc="4B72E5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5"/>
  </w:num>
  <w:num w:numId="3">
    <w:abstractNumId w:val="15"/>
  </w:num>
  <w:num w:numId="4">
    <w:abstractNumId w:val="22"/>
  </w:num>
  <w:num w:numId="5">
    <w:abstractNumId w:val="9"/>
  </w:num>
  <w:num w:numId="6">
    <w:abstractNumId w:val="2"/>
  </w:num>
  <w:num w:numId="7">
    <w:abstractNumId w:val="26"/>
  </w:num>
  <w:num w:numId="8">
    <w:abstractNumId w:val="3"/>
  </w:num>
  <w:num w:numId="9">
    <w:abstractNumId w:val="23"/>
  </w:num>
  <w:num w:numId="10">
    <w:abstractNumId w:val="4"/>
  </w:num>
  <w:num w:numId="11">
    <w:abstractNumId w:val="18"/>
  </w:num>
  <w:num w:numId="12">
    <w:abstractNumId w:val="8"/>
  </w:num>
  <w:num w:numId="13">
    <w:abstractNumId w:val="27"/>
  </w:num>
  <w:num w:numId="14">
    <w:abstractNumId w:val="10"/>
  </w:num>
  <w:num w:numId="15">
    <w:abstractNumId w:val="6"/>
  </w:num>
  <w:num w:numId="16">
    <w:abstractNumId w:val="20"/>
  </w:num>
  <w:num w:numId="17">
    <w:abstractNumId w:val="0"/>
  </w:num>
  <w:num w:numId="18">
    <w:abstractNumId w:val="14"/>
  </w:num>
  <w:num w:numId="19">
    <w:abstractNumId w:val="21"/>
  </w:num>
  <w:num w:numId="20">
    <w:abstractNumId w:val="28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2"/>
    </w:lvlOverride>
    <w:lvlOverride w:ilvl="1">
      <w:startOverride w:val="1"/>
    </w:lvlOverride>
  </w:num>
  <w:num w:numId="27">
    <w:abstractNumId w:val="5"/>
  </w:num>
  <w:num w:numId="28">
    <w:abstractNumId w:val="5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7"/>
  </w:num>
  <w:num w:numId="32">
    <w:abstractNumId w:val="11"/>
  </w:num>
  <w:num w:numId="33">
    <w:abstractNumId w:val="12"/>
  </w:num>
  <w:num w:numId="34">
    <w:abstractNumId w:val="13"/>
  </w:num>
  <w:num w:numId="35">
    <w:abstractNumId w:val="24"/>
  </w:num>
  <w:num w:numId="36">
    <w:abstractNumId w:val="16"/>
  </w:num>
  <w:num w:numId="37">
    <w:abstractNumId w:val="1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892"/>
    <w:rsid w:val="00066C13"/>
    <w:rsid w:val="000754EB"/>
    <w:rsid w:val="000B2BE5"/>
    <w:rsid w:val="000D0682"/>
    <w:rsid w:val="000D1913"/>
    <w:rsid w:val="00101917"/>
    <w:rsid w:val="00106803"/>
    <w:rsid w:val="00170A2E"/>
    <w:rsid w:val="00195C0B"/>
    <w:rsid w:val="001B025D"/>
    <w:rsid w:val="001D59FE"/>
    <w:rsid w:val="001F333C"/>
    <w:rsid w:val="001F43B4"/>
    <w:rsid w:val="00205639"/>
    <w:rsid w:val="002110BD"/>
    <w:rsid w:val="00221278"/>
    <w:rsid w:val="0025582E"/>
    <w:rsid w:val="0029331A"/>
    <w:rsid w:val="002B5AE3"/>
    <w:rsid w:val="002D76FC"/>
    <w:rsid w:val="00365E69"/>
    <w:rsid w:val="003A7C69"/>
    <w:rsid w:val="003B4AF9"/>
    <w:rsid w:val="003F0E4A"/>
    <w:rsid w:val="003F380B"/>
    <w:rsid w:val="004145EF"/>
    <w:rsid w:val="004247B0"/>
    <w:rsid w:val="00434FC8"/>
    <w:rsid w:val="004447F3"/>
    <w:rsid w:val="00472805"/>
    <w:rsid w:val="00481FE5"/>
    <w:rsid w:val="004D4CCC"/>
    <w:rsid w:val="004D5D1D"/>
    <w:rsid w:val="004E6A56"/>
    <w:rsid w:val="005B6477"/>
    <w:rsid w:val="005D211B"/>
    <w:rsid w:val="005E244B"/>
    <w:rsid w:val="005F79B1"/>
    <w:rsid w:val="00637816"/>
    <w:rsid w:val="006421EE"/>
    <w:rsid w:val="00650DAC"/>
    <w:rsid w:val="006659F2"/>
    <w:rsid w:val="00694267"/>
    <w:rsid w:val="006C6EBF"/>
    <w:rsid w:val="006D2892"/>
    <w:rsid w:val="006F154A"/>
    <w:rsid w:val="007038FD"/>
    <w:rsid w:val="00746AD6"/>
    <w:rsid w:val="00783E21"/>
    <w:rsid w:val="00793FC6"/>
    <w:rsid w:val="008D042E"/>
    <w:rsid w:val="008D64A1"/>
    <w:rsid w:val="008D7438"/>
    <w:rsid w:val="00960E77"/>
    <w:rsid w:val="009759F4"/>
    <w:rsid w:val="009B0688"/>
    <w:rsid w:val="009B34BE"/>
    <w:rsid w:val="009C7373"/>
    <w:rsid w:val="009D5575"/>
    <w:rsid w:val="009E2AEE"/>
    <w:rsid w:val="00A02B66"/>
    <w:rsid w:val="00A20EFF"/>
    <w:rsid w:val="00A36834"/>
    <w:rsid w:val="00A51A5A"/>
    <w:rsid w:val="00A67879"/>
    <w:rsid w:val="00A7026B"/>
    <w:rsid w:val="00A8375F"/>
    <w:rsid w:val="00A8678B"/>
    <w:rsid w:val="00AC06CF"/>
    <w:rsid w:val="00AC3D4B"/>
    <w:rsid w:val="00B207B1"/>
    <w:rsid w:val="00B25816"/>
    <w:rsid w:val="00B57E7E"/>
    <w:rsid w:val="00BD22EE"/>
    <w:rsid w:val="00BE37C8"/>
    <w:rsid w:val="00C0255D"/>
    <w:rsid w:val="00C22BB9"/>
    <w:rsid w:val="00C55C42"/>
    <w:rsid w:val="00C955EF"/>
    <w:rsid w:val="00CE58CA"/>
    <w:rsid w:val="00CE5B5D"/>
    <w:rsid w:val="00D712CE"/>
    <w:rsid w:val="00D82482"/>
    <w:rsid w:val="00DB40DB"/>
    <w:rsid w:val="00DD660A"/>
    <w:rsid w:val="00DE1F6E"/>
    <w:rsid w:val="00DE3208"/>
    <w:rsid w:val="00E05A66"/>
    <w:rsid w:val="00E200FD"/>
    <w:rsid w:val="00E4279F"/>
    <w:rsid w:val="00E442E4"/>
    <w:rsid w:val="00E64F30"/>
    <w:rsid w:val="00E87448"/>
    <w:rsid w:val="00F13192"/>
    <w:rsid w:val="00F36094"/>
    <w:rsid w:val="00F51510"/>
    <w:rsid w:val="00F61EC8"/>
    <w:rsid w:val="00FA737A"/>
    <w:rsid w:val="00FE0FBF"/>
    <w:rsid w:val="00FE69E5"/>
    <w:rsid w:val="00FF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6CDD53"/>
  <w15:docId w15:val="{E5A78D7B-BAED-4472-8517-9CDDE073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E64F30"/>
    <w:pPr>
      <w:spacing w:after="0" w:line="240" w:lineRule="auto"/>
    </w:pPr>
    <w:rPr>
      <w:rFonts w:ascii="Arial" w:eastAsia="Times New Roman" w:hAnsi="Arial" w:cs="Arial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64F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64F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64F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64F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64F30"/>
  </w:style>
  <w:style w:type="paragraph" w:styleId="Zpat">
    <w:name w:val="footer"/>
    <w:basedOn w:val="Normln"/>
    <w:link w:val="ZpatChar"/>
    <w:unhideWhenUsed/>
    <w:rsid w:val="00E64F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64F30"/>
  </w:style>
  <w:style w:type="character" w:styleId="slostrnky">
    <w:name w:val="page number"/>
    <w:basedOn w:val="Standardnpsmoodstavce"/>
    <w:rsid w:val="00E64F30"/>
  </w:style>
  <w:style w:type="paragraph" w:customStyle="1" w:styleId="BBSnadpis1">
    <w:name w:val="_BBS nadpis 1"/>
    <w:basedOn w:val="Nadpis1"/>
    <w:autoRedefine/>
    <w:qFormat/>
    <w:rsid w:val="00E64F30"/>
    <w:pPr>
      <w:keepLines w:val="0"/>
      <w:spacing w:before="0"/>
      <w:jc w:val="both"/>
    </w:pPr>
    <w:rPr>
      <w:rFonts w:ascii="Arial" w:eastAsia="Times New Roman" w:hAnsi="Arial" w:cs="Arial"/>
      <w:b/>
      <w:bCs/>
      <w:color w:val="auto"/>
      <w:sz w:val="24"/>
      <w:szCs w:val="20"/>
      <w:u w:val="single"/>
      <w:lang w:val="sk-SK"/>
    </w:rPr>
  </w:style>
  <w:style w:type="paragraph" w:customStyle="1" w:styleId="BBSnormal">
    <w:name w:val="_BBS normal"/>
    <w:basedOn w:val="Normln"/>
    <w:qFormat/>
    <w:rsid w:val="00E64F30"/>
    <w:pPr>
      <w:jc w:val="both"/>
    </w:pPr>
    <w:rPr>
      <w:sz w:val="22"/>
    </w:rPr>
  </w:style>
  <w:style w:type="paragraph" w:customStyle="1" w:styleId="BBSnadpis2">
    <w:name w:val="_BBS nadpis 2"/>
    <w:basedOn w:val="Nadpis2"/>
    <w:next w:val="BBSnormal"/>
    <w:autoRedefine/>
    <w:qFormat/>
    <w:rsid w:val="008D64A1"/>
    <w:pPr>
      <w:keepNext w:val="0"/>
      <w:keepLines w:val="0"/>
      <w:numPr>
        <w:ilvl w:val="1"/>
        <w:numId w:val="33"/>
      </w:numPr>
      <w:spacing w:before="0"/>
      <w:ind w:left="567" w:hanging="567"/>
      <w:jc w:val="both"/>
      <w:outlineLvl w:val="9"/>
    </w:pPr>
    <w:rPr>
      <w:rFonts w:ascii="Arial" w:eastAsia="Times New Roman" w:hAnsi="Arial" w:cs="Times New Roman"/>
      <w:color w:val="auto"/>
      <w:sz w:val="22"/>
      <w:szCs w:val="22"/>
      <w:lang w:eastAsia="en-US"/>
    </w:rPr>
  </w:style>
  <w:style w:type="paragraph" w:customStyle="1" w:styleId="BBSnadpis3">
    <w:name w:val="_BBS nadpis 3"/>
    <w:basedOn w:val="Nadpis3"/>
    <w:next w:val="BBSnormal"/>
    <w:autoRedefine/>
    <w:qFormat/>
    <w:rsid w:val="00E64F30"/>
    <w:pPr>
      <w:keepLines w:val="0"/>
      <w:spacing w:before="0"/>
      <w:jc w:val="both"/>
    </w:pPr>
    <w:rPr>
      <w:rFonts w:ascii="Arial" w:eastAsia="Times New Roman" w:hAnsi="Arial" w:cs="Arial"/>
      <w:bCs/>
      <w:color w:val="auto"/>
      <w:kern w:val="96"/>
      <w:sz w:val="22"/>
      <w:szCs w:val="20"/>
    </w:rPr>
  </w:style>
  <w:style w:type="character" w:styleId="Hypertextovodkaz">
    <w:name w:val="Hyperlink"/>
    <w:basedOn w:val="Standardnpsmoodstavce"/>
    <w:uiPriority w:val="99"/>
    <w:rsid w:val="00E64F30"/>
    <w:rPr>
      <w:color w:val="0000FF"/>
      <w:u w:val="single"/>
    </w:rPr>
  </w:style>
  <w:style w:type="paragraph" w:styleId="Nzev">
    <w:name w:val="Title"/>
    <w:basedOn w:val="Normln"/>
    <w:link w:val="NzevChar"/>
    <w:qFormat/>
    <w:rsid w:val="00E64F30"/>
    <w:pPr>
      <w:jc w:val="center"/>
    </w:pPr>
    <w:rPr>
      <w:b/>
      <w:bCs/>
      <w:sz w:val="22"/>
      <w:szCs w:val="24"/>
    </w:rPr>
  </w:style>
  <w:style w:type="character" w:customStyle="1" w:styleId="NzevChar">
    <w:name w:val="Název Char"/>
    <w:basedOn w:val="Standardnpsmoodstavce"/>
    <w:link w:val="Nzev"/>
    <w:rsid w:val="00E64F30"/>
    <w:rPr>
      <w:rFonts w:ascii="Arial" w:eastAsia="Times New Roman" w:hAnsi="Arial" w:cs="Arial"/>
      <w:b/>
      <w:bCs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E64F30"/>
    <w:rPr>
      <w:rFonts w:ascii="Times New Roman" w:hAnsi="Times New Roman" w:cs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64F3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E64F3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64F30"/>
    <w:pPr>
      <w:ind w:left="720"/>
      <w:contextualSpacing/>
    </w:pPr>
    <w:rPr>
      <w:rFonts w:ascii="Times New Roman" w:hAnsi="Times New Roman" w:cs="Times New Roman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64F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4F30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4F3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64F3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64F3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64F3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4F3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4F30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5C42"/>
    <w:rPr>
      <w:rFonts w:ascii="Arial" w:hAnsi="Arial"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5C42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2507</Words>
  <Characters>14794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17267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Hojsakova, Jana</dc:creator>
  <cp:keywords/>
  <dc:description/>
  <cp:lastModifiedBy>Zdeněk Zejda</cp:lastModifiedBy>
  <cp:revision>9</cp:revision>
  <cp:lastPrinted>2021-10-15T08:45:00Z</cp:lastPrinted>
  <dcterms:created xsi:type="dcterms:W3CDTF">2021-11-03T08:27:00Z</dcterms:created>
  <dcterms:modified xsi:type="dcterms:W3CDTF">2022-02-14T10:59:00Z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M18350410/1</vt:lpwstr>
  </property>
</Properties>
</file>