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8"/>
        <w:keepNext w:val="true"/>
        <w:keepLines/>
        <w:shd w:val="clear" w:color="auto" w:fill="auto"/>
        <w:spacing w:lineRule="auto" w:line="240"/>
        <w:ind w:right="80" w:hanging="0"/>
        <w:rPr>
          <w:rStyle w:val="CharStyle9"/>
          <w:rFonts w:ascii="Calibri" w:hAnsi="Calibri" w:cs="Calibri" w:asciiTheme="minorHAnsi" w:cstheme="minorHAnsi" w:hAnsiTheme="minorHAnsi"/>
          <w:b/>
          <w:color w:val="000000"/>
          <w:lang w:val="sk-SK"/>
        </w:rPr>
      </w:pPr>
      <w:bookmarkStart w:id="0" w:name="bookmark0"/>
      <w:r>
        <w:rPr>
          <w:rStyle w:val="CharStyle9"/>
          <w:rFonts w:cs="Calibri" w:ascii="Calibri" w:hAnsi="Calibri" w:asciiTheme="minorHAnsi" w:cstheme="minorHAnsi" w:hAnsiTheme="minorHAnsi"/>
          <w:b/>
          <w:color w:val="000000"/>
          <w:lang w:val="sk-SK"/>
        </w:rPr>
        <w:t xml:space="preserve">Zmluva </w:t>
      </w:r>
      <w:bookmarkEnd w:id="0"/>
      <w:r>
        <w:rPr>
          <w:rStyle w:val="CharStyle9"/>
          <w:rFonts w:cs="Calibri" w:ascii="Calibri" w:hAnsi="Calibri" w:asciiTheme="minorHAnsi" w:cstheme="minorHAnsi" w:hAnsiTheme="minorHAnsi"/>
          <w:b/>
          <w:color w:val="000000"/>
          <w:lang w:val="sk-SK"/>
        </w:rPr>
        <w:t>o dielo a mandátna zmluva</w:t>
      </w:r>
    </w:p>
    <w:p>
      <w:pPr>
        <w:pStyle w:val="Style2"/>
        <w:shd w:val="clear" w:color="auto" w:fill="auto"/>
        <w:spacing w:lineRule="auto" w:line="240" w:before="120" w:after="120"/>
        <w:ind w:right="79" w:hanging="0"/>
        <w:rPr>
          <w:rStyle w:val="CharStyle10"/>
          <w:rFonts w:ascii="Calibri" w:hAnsi="Calibri" w:cs="Calibri" w:asciiTheme="minorHAnsi" w:cstheme="minorHAnsi" w:hAnsiTheme="minorHAnsi"/>
          <w:color w:val="000000"/>
          <w:sz w:val="24"/>
          <w:szCs w:val="24"/>
          <w:lang w:val="sk-SK"/>
        </w:rPr>
      </w:pPr>
      <w:r>
        <w:rPr>
          <w:rStyle w:val="CharStyle10"/>
          <w:rFonts w:cs="Calibri" w:ascii="Calibri" w:hAnsi="Calibri" w:asciiTheme="minorHAnsi" w:cstheme="minorHAnsi" w:hAnsiTheme="minorHAnsi"/>
          <w:color w:val="000000"/>
          <w:sz w:val="24"/>
          <w:szCs w:val="24"/>
          <w:lang w:val="sk-SK"/>
        </w:rPr>
        <w:t>uzatvorená podľa § 536 a nasl. a § 566 a nasl. zákona č. 513/1991 Zb. Obchodný zákonník v znení neskorších predpisov (ďalej len ako „</w:t>
      </w:r>
      <w:r>
        <w:rPr>
          <w:rStyle w:val="CharStyle10"/>
          <w:rFonts w:cs="Calibri" w:ascii="Calibri" w:hAnsi="Calibri" w:asciiTheme="minorHAnsi" w:cstheme="minorHAnsi" w:hAnsiTheme="minorHAnsi"/>
          <w:b/>
          <w:bCs/>
          <w:color w:val="000000"/>
          <w:sz w:val="24"/>
          <w:szCs w:val="24"/>
          <w:lang w:val="sk-SK"/>
        </w:rPr>
        <w:t>Obchodný zákonník</w:t>
      </w:r>
      <w:r>
        <w:rPr>
          <w:rStyle w:val="CharStyle10"/>
          <w:rFonts w:cs="Calibri" w:ascii="Calibri" w:hAnsi="Calibri" w:asciiTheme="minorHAnsi" w:cstheme="minorHAnsi" w:hAnsiTheme="minorHAnsi"/>
          <w:color w:val="000000"/>
          <w:sz w:val="24"/>
          <w:szCs w:val="24"/>
          <w:lang w:val="sk-SK"/>
        </w:rPr>
        <w:t xml:space="preserve">“) </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b/>
          <w:color w:val="000000"/>
          <w:sz w:val="24"/>
          <w:szCs w:val="24"/>
          <w:lang w:val="sk-SK"/>
        </w:rPr>
      </w:pPr>
      <w:r>
        <w:rPr>
          <w:rStyle w:val="CharStyle10"/>
          <w:rFonts w:cs="Calibri" w:ascii="Calibri" w:hAnsi="Calibri" w:asciiTheme="minorHAnsi" w:cstheme="minorHAnsi" w:hAnsiTheme="minorHAnsi"/>
          <w:color w:val="000000"/>
          <w:sz w:val="24"/>
          <w:szCs w:val="24"/>
          <w:lang w:val="sk-SK"/>
        </w:rPr>
        <w:t>číslo objednávateľa: 344/2023/ODDIPVIS</w:t>
        <w:tab/>
        <w:tab/>
        <w:t>číslo zhotoviteľa:</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color w:val="000000"/>
          <w:sz w:val="24"/>
          <w:szCs w:val="24"/>
          <w:lang w:val="sk-SK"/>
        </w:rPr>
      </w:pPr>
      <w:r>
        <w:rPr>
          <w:rFonts w:cs="Calibri" w:cstheme="minorHAnsi" w:ascii="Calibri" w:hAnsi="Calibri"/>
          <w:color w:val="000000"/>
          <w:sz w:val="24"/>
          <w:szCs w:val="24"/>
          <w:lang w:val="sk-SK"/>
        </w:rPr>
      </w:r>
    </w:p>
    <w:p>
      <w:pPr>
        <w:pStyle w:val="NoSpacing"/>
        <w:spacing w:before="120" w:after="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na vypracovanie dokumentácie na stavebné povolenie a realizáciu stavby, uskutočnenie inžinierskej činnosti, bezpečnostného auditu a výkonu odborného autorského dohľadu pre stavbu s </w:t>
      </w:r>
      <w:bookmarkStart w:id="1" w:name="bookmark2"/>
      <w:r>
        <w:rPr>
          <w:rFonts w:cs="Calibri" w:ascii="Calibri" w:hAnsi="Calibri" w:asciiTheme="minorHAnsi" w:cstheme="minorHAnsi" w:hAnsiTheme="minorHAnsi"/>
          <w:b/>
          <w:sz w:val="22"/>
          <w:szCs w:val="22"/>
        </w:rPr>
        <w:t>názvom:</w:t>
      </w:r>
    </w:p>
    <w:p>
      <w:pPr>
        <w:pStyle w:val="NoSpacing"/>
        <w:jc w:val="center"/>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bookmarkEnd w:id="1"/>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p>
    <w:p>
      <w:pPr>
        <w:pStyle w:val="NoSpacing"/>
        <w:spacing w:before="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(ďalej len ako „</w:t>
      </w:r>
      <w:r>
        <w:rPr>
          <w:rStyle w:val="CharStyle13"/>
          <w:rFonts w:cs="Calibri" w:ascii="Calibri" w:hAnsi="Calibri" w:asciiTheme="minorHAnsi" w:cstheme="minorHAnsi" w:hAnsiTheme="minorHAnsi"/>
          <w:bCs w:val="false"/>
          <w:sz w:val="22"/>
          <w:szCs w:val="22"/>
        </w:rPr>
        <w:t>Zmluva</w:t>
      </w:r>
      <w:r>
        <w:rPr>
          <w:rStyle w:val="CharStyle13"/>
          <w:rFonts w:cs="Calibri" w:ascii="Calibri" w:hAnsi="Calibri" w:asciiTheme="minorHAnsi" w:cstheme="minorHAnsi" w:hAnsiTheme="minorHAnsi"/>
          <w:b w:val="false"/>
          <w:bCs w:val="false"/>
          <w:sz w:val="22"/>
          <w:szCs w:val="22"/>
        </w:rPr>
        <w:t>“)</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sz w:val="22"/>
          <w:szCs w:val="22"/>
        </w:rPr>
        <w:t xml:space="preserve"> </w:t>
      </w:r>
      <w:r>
        <w:rPr>
          <w:rStyle w:val="CharStyle13"/>
          <w:rFonts w:cs="Calibri" w:ascii="Calibri" w:hAnsi="Calibri" w:asciiTheme="minorHAnsi" w:cstheme="minorHAnsi" w:hAnsiTheme="minorHAnsi"/>
          <w:b w:val="false"/>
          <w:bCs w:val="false"/>
          <w:sz w:val="22"/>
          <w:szCs w:val="22"/>
        </w:rPr>
        <w:t>medzi týmito zmluvnými stranami:</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Objednávateľ/Mandant</w:t>
      </w:r>
      <w:r>
        <w:rPr>
          <w:rFonts w:cs="Calibri" w:ascii="Calibri" w:hAnsi="Calibri" w:asciiTheme="minorHAnsi" w:cstheme="minorHAnsi" w:hAnsiTheme="minorHAnsi"/>
          <w:b/>
          <w:iCs/>
          <w:sz w:val="22"/>
          <w:szCs w:val="22"/>
          <w:lang w:eastAsia="cs-CZ"/>
        </w:rPr>
        <w:t>:</w:t>
        <w:tab/>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Cs/>
          <w:iCs/>
          <w:sz w:val="22"/>
          <w:szCs w:val="22"/>
          <w:lang w:eastAsia="cs-CZ"/>
        </w:rPr>
        <w:t>Názov:</w:t>
        <w:tab/>
        <w:tab/>
        <w:tab/>
        <w:tab/>
      </w:r>
      <w:r>
        <w:rPr>
          <w:rFonts w:cs="Calibri" w:ascii="Calibri" w:hAnsi="Calibri" w:asciiTheme="minorHAnsi" w:cstheme="minorHAnsi" w:hAnsiTheme="minorHAnsi"/>
          <w:b/>
          <w:iCs/>
          <w:sz w:val="22"/>
          <w:szCs w:val="22"/>
          <w:lang w:eastAsia="cs-CZ"/>
        </w:rPr>
        <w:t>Banskobystrický samosprávny kraj</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Námestie SNP 23, 974 01 Banská Bystrica</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 xml:space="preserve">vyšší územný celok ako </w:t>
      </w:r>
      <w:r>
        <w:rPr>
          <w:rFonts w:cs="Arial" w:ascii="Calibri" w:hAnsi="Calibri" w:asciiTheme="minorHAnsi" w:hAnsiTheme="minorHAnsi"/>
          <w:sz w:val="22"/>
          <w:szCs w:val="22"/>
        </w:rPr>
        <w:t>samostatný územný samosprávny a správny celok SR zriadený zákonom č. 302/2001 Z. z. o samospráve vyšších územných celkov (zákon o samosprávnych krajoch) v znení neskorších predpisov</w:t>
      </w:r>
    </w:p>
    <w:p>
      <w:pPr>
        <w:pStyle w:val="Normal"/>
        <w:ind w:left="2832" w:hanging="2831"/>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Mgr. Ondrej Lunter, predseda Banskobystrického samosprávneho kraja</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37 828 100</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2021627333</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Štátna pokladnica</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SK92 8180 0000 0070 0038 9679</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Osoby oprávnené rokovať</w:t>
      </w:r>
    </w:p>
    <w:p>
      <w:pPr>
        <w:pStyle w:val="Normal"/>
        <w:ind w:left="2832" w:hanging="2832"/>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vo veciach Zmluvy:</w:t>
        <w:tab/>
        <w:t>Mgr. Martin Daniš, riaditeľ odboru verejného obstarávania a investícií Úradu Banskobystrického samosprávneho kraja (ODDVOI)</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rokovať </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(realizačných) veciach:</w:t>
        <w:tab/>
        <w:t>Ing. Alena Martincová, vedúca oddelenia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Ing. Miroslav Bobák</w:t>
      </w:r>
      <w:r>
        <w:rPr>
          <w:rFonts w:cs="Calibri" w:ascii="Calibri" w:hAnsi="Calibri" w:asciiTheme="minorHAnsi" w:cstheme="minorHAnsi" w:hAnsiTheme="minorHAnsi"/>
          <w:sz w:val="22"/>
          <w:szCs w:val="22"/>
        </w:rPr>
        <w:t>, odborný referent pre investície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 xml:space="preserve">Ing. Stanislav Marko, </w:t>
      </w:r>
      <w:r>
        <w:rPr>
          <w:rFonts w:cs="Calibri" w:ascii="Calibri" w:hAnsi="Calibri" w:asciiTheme="minorHAnsi" w:cstheme="minorHAnsi" w:hAnsiTheme="minorHAnsi"/>
          <w:sz w:val="22"/>
          <w:szCs w:val="22"/>
        </w:rPr>
        <w:t>odborný referent pre investície ODDIPVIS</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tab/>
        <w:tab/>
        <w:t>048 / 4325 111, 048/4325527, 048/4325609, 048/4325731</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r>
      <w:hyperlink r:id="rId2">
        <w:r>
          <w:rPr>
            <w:rStyle w:val="Internetovodkaz"/>
            <w:rFonts w:cs="Calibri" w:ascii="Calibri" w:hAnsi="Calibri" w:asciiTheme="minorHAnsi" w:cstheme="minorHAnsi" w:hAnsiTheme="minorHAnsi"/>
            <w:sz w:val="22"/>
            <w:szCs w:val="22"/>
          </w:rPr>
          <w:t>podatelna@bbsk.sk</w:t>
        </w:r>
      </w:hyperlink>
      <w:r>
        <w:rPr>
          <w:rFonts w:cs="Calibri" w:ascii="Calibri" w:hAnsi="Calibri" w:asciiTheme="minorHAnsi" w:cstheme="minorHAnsi" w:hAnsiTheme="minorHAnsi"/>
          <w:sz w:val="22"/>
          <w:szCs w:val="22"/>
        </w:rPr>
        <w:t xml:space="preserve">, </w:t>
      </w:r>
      <w:hyperlink r:id="rId3">
        <w:r>
          <w:rPr>
            <w:rStyle w:val="Internetovodkaz"/>
            <w:rFonts w:cs="Calibri" w:ascii="Calibri" w:hAnsi="Calibri" w:asciiTheme="minorHAnsi" w:cstheme="minorHAnsi" w:hAnsiTheme="minorHAnsi"/>
            <w:sz w:val="22"/>
            <w:szCs w:val="22"/>
          </w:rPr>
          <w:t>alena.martincova@bbsk.sk</w:t>
        </w:r>
      </w:hyperlink>
      <w:r>
        <w:rPr>
          <w:rFonts w:cs="Calibri" w:ascii="Calibri" w:hAnsi="Calibri" w:asciiTheme="minorHAnsi" w:cstheme="minorHAnsi" w:hAnsiTheme="minorHAnsi"/>
          <w:sz w:val="22"/>
          <w:szCs w:val="22"/>
        </w:rPr>
        <w:t xml:space="preserve">, </w:t>
      </w:r>
      <w:hyperlink r:id="rId4">
        <w:r>
          <w:rPr>
            <w:rStyle w:val="Internetovodkaz"/>
            <w:rFonts w:cs="Calibri" w:ascii="Calibri" w:hAnsi="Calibri" w:asciiTheme="minorHAnsi" w:cstheme="minorHAnsi" w:hAnsiTheme="minorHAnsi"/>
            <w:sz w:val="22"/>
            <w:szCs w:val="22"/>
          </w:rPr>
          <w:t>miroslav.bobak@bbsk.sk</w:t>
        </w:r>
      </w:hyperlink>
      <w:r>
        <w:rPr>
          <w:rFonts w:cs="Calibri" w:ascii="Calibri" w:hAnsi="Calibri" w:asciiTheme="minorHAnsi" w:cstheme="minorHAnsi" w:hAnsiTheme="minorHAnsi"/>
          <w:sz w:val="22"/>
          <w:szCs w:val="22"/>
        </w:rPr>
        <w:t xml:space="preserve">, </w:t>
      </w:r>
      <w:hyperlink r:id="rId5">
        <w:r>
          <w:rPr>
            <w:rStyle w:val="Internetovodkaz"/>
            <w:rFonts w:cs="Calibri" w:ascii="Calibri" w:hAnsi="Calibri" w:asciiTheme="minorHAnsi" w:cstheme="minorHAnsi" w:hAnsiTheme="minorHAnsi"/>
            <w:sz w:val="22"/>
            <w:szCs w:val="22"/>
          </w:rPr>
          <w:t>stanislav.marko@bbsk.sk</w:t>
        </w:r>
      </w:hyperlink>
    </w:p>
    <w:p>
      <w:pPr>
        <w:pStyle w:val="Normal"/>
        <w:tabs>
          <w:tab w:val="clear" w:pos="708"/>
          <w:tab w:val="left" w:pos="284" w:leader="none"/>
        </w:tabs>
        <w:spacing w:before="120" w:after="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sz w:val="22"/>
          <w:szCs w:val="22"/>
        </w:rPr>
        <w:t>objednávateľ</w:t>
      </w:r>
      <w:r>
        <w:rPr>
          <w:rFonts w:cs="Calibri" w:ascii="Calibri" w:hAnsi="Calibri" w:asciiTheme="minorHAnsi" w:cstheme="minorHAnsi" w:hAnsiTheme="minorHAnsi"/>
          <w:sz w:val="22"/>
          <w:szCs w:val="22"/>
        </w:rPr>
        <w:t xml:space="preserve">“  v príslušnom gramatickom tvare) </w:t>
      </w:r>
    </w:p>
    <w:p>
      <w:pPr>
        <w:pStyle w:val="Normal"/>
        <w:spacing w:before="240" w:after="60"/>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a</w:t>
      </w:r>
    </w:p>
    <w:p>
      <w:pPr>
        <w:pStyle w:val="Normal"/>
        <w:spacing w:before="240" w:after="0"/>
        <w:jc w:val="both"/>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Zhotoviteľ/Mandatár</w:t>
      </w:r>
      <w:r>
        <w:rPr>
          <w:rFonts w:cs="Calibri" w:ascii="Calibri" w:hAnsi="Calibri" w:asciiTheme="minorHAnsi" w:cstheme="minorHAnsi" w:hAnsiTheme="minorHAnsi"/>
          <w:b/>
          <w:iCs/>
          <w:sz w:val="22"/>
          <w:szCs w:val="22"/>
          <w:lang w:eastAsia="cs-CZ"/>
        </w:rPr>
        <w:t>:</w:t>
      </w:r>
    </w:p>
    <w:p>
      <w:pPr>
        <w:pStyle w:val="Normal"/>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iCs/>
          <w:sz w:val="22"/>
          <w:szCs w:val="22"/>
          <w:lang w:eastAsia="cs-CZ"/>
        </w:rPr>
        <w:t>Obchodné meno:</w:t>
        <w:tab/>
        <w:tab/>
        <w:t xml:space="preserve"> </w:t>
      </w:r>
      <w:r>
        <w:rPr>
          <w:rFonts w:cs="Calibri" w:ascii="Calibri" w:hAnsi="Calibri" w:asciiTheme="minorHAnsi" w:cstheme="minorHAnsi" w:hAnsiTheme="minorHAnsi"/>
          <w:bCs/>
          <w:sz w:val="22"/>
          <w:szCs w:val="22"/>
        </w:rPr>
        <w:tab/>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Právna forma:</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Zapísaný v .................. registri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Štatutárny orgán:</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 DPH :</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E-mail:</w:t>
        <w:tab/>
      </w:r>
    </w:p>
    <w:p>
      <w:pPr>
        <w:pStyle w:val="Normal"/>
        <w:spacing w:before="120" w:after="0"/>
        <w:ind w:hanging="284"/>
        <w:jc w:val="both"/>
        <w:rPr>
          <w:rFonts w:ascii="Calibri" w:hAnsi="Calibri" w:cs="Calibri" w:asciiTheme="minorHAnsi" w:cstheme="minorHAnsi" w:hAnsiTheme="minorHAnsi"/>
          <w:i/>
          <w:i/>
          <w:sz w:val="22"/>
          <w:szCs w:val="22"/>
          <w:lang w:eastAsia="cs-CZ"/>
        </w:rPr>
      </w:pPr>
      <w:r>
        <w:rPr>
          <w:rFonts w:cs="Calibri" w:ascii="Calibri" w:hAnsi="Calibri" w:asciiTheme="minorHAnsi" w:cstheme="minorHAnsi" w:hAnsiTheme="minorHAnsi"/>
          <w:sz w:val="22"/>
          <w:szCs w:val="22"/>
        </w:rPr>
        <w:tab/>
        <w:t xml:space="preserve">(ďalej len ako </w:t>
      </w:r>
      <w:r>
        <w:rPr>
          <w:rFonts w:cs="Calibri" w:ascii="Calibri" w:hAnsi="Calibri" w:asciiTheme="minorHAnsi" w:cstheme="minorHAnsi" w:hAnsiTheme="minorHAnsi"/>
          <w:b/>
          <w:sz w:val="22"/>
          <w:szCs w:val="22"/>
        </w:rPr>
        <w:t>„zhotoviteľ“</w:t>
      </w:r>
      <w:r>
        <w:rPr>
          <w:rFonts w:cs="Calibri" w:ascii="Calibri" w:hAnsi="Calibri" w:asciiTheme="minorHAnsi" w:cstheme="minorHAnsi" w:hAnsiTheme="minorHAnsi"/>
          <w:sz w:val="22"/>
          <w:szCs w:val="22"/>
        </w:rPr>
        <w:t xml:space="preserve"> v príslušnom gramatickom tvare a spolu s objednávateľom ďalej len ako</w:t>
      </w:r>
      <w:r>
        <w:rPr>
          <w:rFonts w:cs="Calibri" w:ascii="Calibri" w:hAnsi="Calibri" w:asciiTheme="minorHAnsi" w:cstheme="minorHAnsi" w:hAnsiTheme="minorHAnsi"/>
          <w:i/>
          <w:sz w:val="22"/>
          <w:szCs w:val="22"/>
          <w:lang w:eastAsia="cs-CZ"/>
        </w:rPr>
        <w:t xml:space="preserve">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v príslušnom gramatickom tvare) </w:t>
      </w:r>
    </w:p>
    <w:p>
      <w:pPr>
        <w:pStyle w:val="Normal"/>
        <w:rPr/>
      </w:pPr>
      <w:r>
        <w:rPr/>
      </w:r>
    </w:p>
    <w:p>
      <w:pPr>
        <w:pStyle w:val="Normal"/>
        <w:jc w:val="center"/>
        <w:rPr>
          <w:rFonts w:ascii="Calibri" w:hAnsi="Calibri" w:asciiTheme="minorHAnsi" w:hAnsiTheme="minorHAnsi"/>
          <w:b/>
        </w:rPr>
      </w:pPr>
      <w:r>
        <w:rPr>
          <w:rFonts w:ascii="Calibri" w:hAnsi="Calibri" w:asciiTheme="minorHAnsi" w:hAnsiTheme="minorHAnsi"/>
          <w:b/>
        </w:rPr>
        <w:t>PREAMBULA</w:t>
      </w:r>
    </w:p>
    <w:p>
      <w:pPr>
        <w:pStyle w:val="Normal"/>
        <w:jc w:val="both"/>
        <w:rPr>
          <w:rFonts w:ascii="Calibri" w:hAnsi="Calibri" w:asciiTheme="minorHAnsi" w:hAnsiTheme="minorHAnsi"/>
          <w:b/>
        </w:rPr>
      </w:pPr>
      <w:r>
        <w:rPr>
          <w:rFonts w:asciiTheme="minorHAnsi" w:hAnsiTheme="minorHAnsi" w:ascii="Calibri" w:hAnsi="Calibri"/>
          <w:b/>
        </w:rPr>
      </w:r>
    </w:p>
    <w:p>
      <w:pPr>
        <w:pStyle w:val="Normal"/>
        <w:jc w:val="both"/>
        <w:rPr>
          <w:rFonts w:ascii="Calibri" w:hAnsi="Calibri" w:asciiTheme="minorHAnsi" w:hAnsiTheme="minorHAnsi"/>
          <w:sz w:val="22"/>
          <w:szCs w:val="22"/>
        </w:rPr>
      </w:pPr>
      <w:r>
        <w:rPr>
          <w:rFonts w:ascii="Calibri" w:hAnsi="Calibri" w:asciiTheme="minorHAnsi" w:hAnsiTheme="minorHAnsi"/>
          <w:sz w:val="22"/>
          <w:szCs w:val="22"/>
        </w:rPr>
        <w:t>Zmluva sa rozdeľuje na nasledovné samostatné časti:</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1,</w:t>
      </w:r>
      <w:r>
        <w:rPr>
          <w:rFonts w:ascii="Calibri" w:hAnsi="Calibri" w:asciiTheme="minorHAnsi" w:hAnsiTheme="minorHAnsi"/>
          <w:sz w:val="22"/>
          <w:szCs w:val="22"/>
        </w:rPr>
        <w:t xml:space="preserve"> predmetom ktorej je úprava zmluvných podmienok týkajúcich sa vypracovania dokumentácie stavebného zámeru, dokumentácie na stavebné povolenie a realizáciu stavby a bezpečnostného auditu podľa § 536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2,</w:t>
      </w:r>
      <w:r>
        <w:rPr>
          <w:rFonts w:ascii="Calibri" w:hAnsi="Calibri" w:asciiTheme="minorHAnsi" w:hAnsiTheme="minorHAnsi"/>
          <w:sz w:val="22"/>
          <w:szCs w:val="22"/>
        </w:rPr>
        <w:t xml:space="preserve"> predmetom ktorej je úprava zmluvných podmienok týkajúcich sa výkonu inžinierskej činnosti (ďalej aj ako „</w:t>
      </w:r>
      <w:r>
        <w:rPr>
          <w:rFonts w:ascii="Calibri" w:hAnsi="Calibri" w:asciiTheme="minorHAnsi" w:hAnsiTheme="minorHAnsi"/>
          <w:b/>
          <w:sz w:val="22"/>
          <w:szCs w:val="22"/>
        </w:rPr>
        <w:t>IČ</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3, </w:t>
      </w:r>
      <w:r>
        <w:rPr>
          <w:rFonts w:ascii="Calibri" w:hAnsi="Calibri" w:asciiTheme="minorHAnsi" w:hAnsiTheme="minorHAnsi"/>
          <w:sz w:val="22"/>
          <w:szCs w:val="22"/>
        </w:rPr>
        <w:t>predmetom ktorej je úprava zmluvných podmienok týkajúcich sa výkonu odborného autorského dohľadu (ďalej aj ako „</w:t>
      </w:r>
      <w:r>
        <w:rPr>
          <w:rFonts w:ascii="Calibri" w:hAnsi="Calibri" w:asciiTheme="minorHAnsi" w:hAnsiTheme="minorHAnsi"/>
          <w:b/>
          <w:sz w:val="22"/>
          <w:szCs w:val="22"/>
        </w:rPr>
        <w:t>AD</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4, </w:t>
      </w:r>
      <w:r>
        <w:rPr>
          <w:rFonts w:ascii="Calibri" w:hAnsi="Calibri" w:asciiTheme="minorHAnsi" w:hAnsiTheme="minorHAnsi"/>
          <w:sz w:val="22"/>
          <w:szCs w:val="22"/>
        </w:rPr>
        <w:t xml:space="preserve">predmetom ktorej sú ustanovenia, ktoré sú spoločné pre všetky časti tejto Zmluvy. </w:t>
      </w:r>
      <w:r>
        <w:rPr>
          <w:rFonts w:cs="Calibri" w:ascii="Calibri" w:hAnsi="Calibri" w:asciiTheme="minorHAnsi" w:cstheme="minorHAnsi" w:hAnsiTheme="minorHAnsi"/>
          <w:sz w:val="22"/>
          <w:szCs w:val="22"/>
        </w:rPr>
        <w:t>Za účelom vylúčenia pochybností zmluvné strany týmto deklarujú, že ustanovenia časti 4 Zmluvy sa v plnom rozsahu vzťahujú na práva a povinnosti zmluvných strán súvisiace s vykonaním Diela definovaného v časti 1 Zmluvy, ako aj na práva a povinnosti zmluvných strán pri vykonávaní inžinierskej činnosti podľa časti 2 Zmluvy a odborného autorského dohľadu podľa časti 3 Zmluvy.</w:t>
      </w:r>
    </w:p>
    <w:p>
      <w:pPr>
        <w:pStyle w:val="NoSpacing"/>
        <w:spacing w:before="120" w:after="0"/>
        <w:jc w:val="both"/>
        <w:rPr>
          <w:rStyle w:val="CharStyle13"/>
          <w:rFonts w:ascii="Calibri" w:hAnsi="Calibri" w:cs="Calibri" w:asciiTheme="minorHAnsi" w:cstheme="minorHAnsi" w:hAnsiTheme="minorHAnsi"/>
          <w:b w:val="false"/>
          <w:bCs w:val="false"/>
          <w:sz w:val="22"/>
          <w:szCs w:val="22"/>
        </w:rPr>
      </w:pPr>
      <w:r>
        <w:rPr>
          <w:rFonts w:ascii="Calibri" w:hAnsi="Calibri" w:asciiTheme="minorHAnsi" w:hAnsiTheme="minorHAnsi"/>
          <w:sz w:val="22"/>
          <w:szCs w:val="22"/>
        </w:rPr>
        <w:t xml:space="preserve">Stavbou sa pre účely tejto Zmluvy rozumie </w:t>
      </w:r>
      <w:r>
        <w:rPr>
          <w:rFonts w:cs="Calibri" w:ascii="Calibri" w:hAnsi="Calibri" w:asciiTheme="minorHAnsi" w:cstheme="minorHAnsi" w:hAnsiTheme="minorHAnsi"/>
          <w:sz w:val="22"/>
          <w:szCs w:val="22"/>
        </w:rPr>
        <w:t>stavba:</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 w:val="false"/>
          <w:bCs w:val="false"/>
          <w:sz w:val="22"/>
          <w:szCs w:val="22"/>
        </w:rPr>
        <w:t xml:space="preserve">(ďalej len ako </w:t>
      </w:r>
      <w:r>
        <w:rPr>
          <w:rStyle w:val="CharStyle13"/>
          <w:rFonts w:cs="Calibri" w:ascii="Calibri" w:hAnsi="Calibri" w:asciiTheme="minorHAnsi" w:cstheme="minorHAnsi" w:hAnsiTheme="minorHAnsi"/>
          <w:bCs w:val="false"/>
          <w:sz w:val="22"/>
          <w:szCs w:val="22"/>
        </w:rPr>
        <w:t>“stavba”</w:t>
      </w:r>
      <w:r>
        <w:rPr>
          <w:rStyle w:val="CharStyle13"/>
          <w:rFonts w:cs="Calibri" w:ascii="Calibri" w:hAnsi="Calibri" w:asciiTheme="minorHAnsi" w:cstheme="minorHAnsi" w:hAnsiTheme="minorHAnsi"/>
          <w:b w:val="false"/>
          <w:bCs w:val="false"/>
          <w:sz w:val="22"/>
          <w:szCs w:val="22"/>
        </w:rPr>
        <w:t>).</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1</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NA VYPRACOVANIE DOKUMENTÁCIE STAVEBNÉHO ZÁMERU DOKUMENTÁCIE NA STAVEBNÉ POVOLENIE A REALIZÁCIU STAVBY A BEZPEČNOSTNÉHO AUDITU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Style w:val="CharStyle13"/>
          <w:rFonts w:cs="Calibri" w:ascii="Calibri" w:hAnsi="Calibri" w:asciiTheme="minorHAnsi" w:cstheme="minorHAnsi" w:hAnsiTheme="minorHAnsi"/>
          <w:b w:val="false"/>
          <w:bCs w:val="false"/>
          <w:sz w:val="22"/>
          <w:szCs w:val="22"/>
        </w:rPr>
        <w:t xml:space="preserve">Zhotoviteľ sa zaväzuje v dohodnutom </w:t>
      </w:r>
      <w:r>
        <w:rPr>
          <w:rFonts w:cs="Calibri" w:ascii="Calibri" w:hAnsi="Calibri" w:asciiTheme="minorHAnsi" w:cstheme="minorHAnsi" w:hAnsi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Pr>
          <w:rFonts w:cs="Calibri" w:ascii="Calibri" w:hAnsi="Calibri" w:asciiTheme="minorHAnsi" w:cstheme="minorHAnsi" w:hAnsiTheme="minorHAnsi"/>
          <w:sz w:val="22"/>
          <w:szCs w:val="22"/>
        </w:rPr>
        <w:t>s odbornou starostlivosťou</w:t>
      </w:r>
      <w:bookmarkEnd w:id="2"/>
      <w:r>
        <w:rPr>
          <w:rFonts w:cs="Calibri" w:ascii="Calibri" w:hAnsi="Calibri" w:asciiTheme="minorHAnsi" w:cstheme="minorHAnsi" w:hAnsiTheme="minorHAnsi"/>
          <w:sz w:val="22"/>
          <w:szCs w:val="22"/>
        </w:rPr>
        <w:t xml:space="preserve"> vykonať a objednávateľovi odovzdať dielo vymedzené v článku II. tejto časti Zmluvy bez vád a nedorobkov a v  kvalite zodpovedajúcej účelu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v rozsahu vymedzenom touto Zmluvou za účelom riadneho splnenia záväzku zhotoviteľa uvedeného v článku I. ods. 1 tejto  Zmluvy poskytnúť zhotoviteľovi nevyhnutne potrebnú súčinnosť, riadne a včas vykonané a odovzdané dielo bližšie vymedzené v článku II. tejto časti Zmluvy od zhotoviteľa prevziať spôsobom a za podmienok dohodnutých v Zmluve, a zaplatiť zaň cenu dohodnutú v článku V. tejto časti Zmluvy.</w:t>
      </w:r>
    </w:p>
    <w:p>
      <w:pPr>
        <w:pStyle w:val="ListParagraph"/>
        <w:widowControl/>
        <w:suppressAutoHyphens w:val="true"/>
        <w:snapToGrid w:val="false"/>
        <w:ind w:left="284" w:hanging="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Predmet, rozsah a obsah diela</w:t>
      </w:r>
    </w:p>
    <w:p>
      <w:pPr>
        <w:pStyle w:val="ListParagraph"/>
        <w:widowControl/>
        <w:numPr>
          <w:ilvl w:val="0"/>
          <w:numId w:val="2"/>
        </w:numPr>
        <w:suppressAutoHyphens w:val="true"/>
        <w:snapToGrid w:val="false"/>
        <w:ind w:left="284"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Dielom sa na účely Zmluvy rozumie vypracovanie:</w:t>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Dokumentácie stavebného zámeru (ďalej len „DSZ“)</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DSZ podľa zákona č. 254/1998 Z.z. o verejných prácach v znení neskorších predpisov s obsahom podľa prílohy č. 2 vyhlášky Ministerstva výstavby a regionálneho rozvoja č. 83/2008 Z.z., ktorou sa vykonáva zákon o verejných prácach, s odsúhlaseným stavebným zámerom (MVRR SR), prípadne s protokolom o vykonaní štátnej expertízy;</w:t>
      </w:r>
    </w:p>
    <w:p>
      <w:pPr>
        <w:pStyle w:val="ListParagraph"/>
        <w:ind w:left="644"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2"/>
        </w:numPr>
        <w:ind w:left="284"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Dokumentácie na stavebné povolenie a realizáciu stavby (ďalej len „DSPRS“) </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v rámci stupňa dokumentácie DSPRS zhotoviteľ v nevyhnutnej miere vypracuje dokumentáciu pre územné rozhodnutie (DÚR) na stavebné objekty, ktoré podľa stavebného zákona (č. 50/1976 Zb. v platnom znení) podliehajú územnému rozhodnutiu. Zhotoviteľ navrhne logickú skladbu dokumentácie v zmysle Technických podmienok MDaV SR TP 019 Dokumentácia stavieb ciest (www.ssc.sk);</w:t>
      </w:r>
    </w:p>
    <w:p>
      <w:pPr>
        <w:pStyle w:val="Normal"/>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Bezpečnostného auditu</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spacing w:before="120" w:after="0"/>
        <w:ind w:left="284" w:hanging="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Obsah a rozsah Dokumentácie je bližšie špecifikovaný v prílohe č. 1 Zmluvy (ďalej len ako „</w:t>
      </w:r>
      <w:r>
        <w:rPr>
          <w:rFonts w:cs="Calibri" w:ascii="Calibri" w:hAnsi="Calibri" w:asciiTheme="minorHAnsi" w:cstheme="minorHAnsi" w:hAnsiTheme="minorHAnsi"/>
          <w:b/>
          <w:sz w:val="22"/>
          <w:szCs w:val="22"/>
        </w:rPr>
        <w:t>Dielo</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Dokumentácia</w:t>
      </w:r>
      <w:r>
        <w:rPr>
          <w:rFonts w:cs="Calibri" w:ascii="Calibri" w:hAnsi="Calibri" w:asciiTheme="minorHAnsi" w:cstheme="minorHAnsi" w:hAnsiTheme="minorHAnsi"/>
          <w:sz w:val="22"/>
          <w:szCs w:val="22"/>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Súčasťou Diela sú</w:t>
      </w:r>
      <w:r>
        <w:rPr/>
        <w:t xml:space="preserve"> </w:t>
      </w:r>
      <w:r>
        <w:rPr>
          <w:rFonts w:cs="Calibri" w:ascii="Calibri" w:hAnsi="Calibri" w:asciiTheme="minorHAnsi" w:cstheme="minorHAnsi" w:hAnsiTheme="minorHAnsi"/>
          <w:sz w:val="22"/>
          <w:szCs w:val="22"/>
        </w:rPr>
        <w:t>aj akékoľvek ďalšie činnosti a ich hmotne alebo inak zachytiteľné výsledky, ak tieto akokoľvek vyplývajú zo Zmluvy a/alebo jej príloh alebo ak s týmito súvisia.</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vykonať Dielo podľa podkladov, pokynov a požiadaviek objednávateľa. </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Zhotoviteľ je povinný vykonať Dielo podľa technických noriem STN a STN EN platných v čase  vykonania Diela, </w:t>
      </w:r>
      <w:r>
        <w:rPr>
          <w:rFonts w:cs="Calibri" w:ascii="Calibri" w:hAnsi="Calibri" w:asciiTheme="minorHAnsi" w:cstheme="minorHAnsi" w:hAnsiTheme="minorHAnsi"/>
          <w:sz w:val="22"/>
          <w:szCs w:val="22"/>
        </w:rPr>
        <w:t>aplikovateľných všeobecne záväzných právnych predpisov platných v čase zhotovenia Diela</w:t>
      </w:r>
      <w:r>
        <w:rPr>
          <w:rFonts w:cs="Calibri" w:ascii="Calibri" w:hAnsi="Calibri" w:asciiTheme="minorHAnsi" w:cstheme="minorHAnsi" w:hAnsiTheme="minorHAnsi"/>
          <w:sz w:val="22"/>
          <w:szCs w:val="22"/>
          <w:lang w:eastAsia="cs-CZ"/>
        </w:rPr>
        <w:t xml:space="preserve"> a platných technicko-kvalitatívnych podmienok Ministerstva dopravy SR. Zhotoviteľ je povinný </w:t>
      </w:r>
      <w:r>
        <w:rPr>
          <w:rFonts w:cs="Calibri" w:ascii="Calibri" w:hAnsi="Calibri" w:asciiTheme="minorHAnsi" w:cstheme="minorHAnsi" w:hAnsiTheme="minorHAnsi"/>
          <w:sz w:val="22"/>
          <w:szCs w:val="22"/>
        </w:rPr>
        <w:t>Dielo vykonať v zmysle Technických podmienok MD PaT SR 019 (03/2006) Dokumentácia stavieb ciest (www.ssc.sk) a podľa Smernice na vyhotovovanie geometrických plánov a vytyčovanie hraníc pozemkov ÚGKK SR č. S 74.20.73.43.00/1997.</w:t>
      </w:r>
      <w:r>
        <w:rPr>
          <w:rFonts w:cs="Calibri" w:ascii="Calibri" w:hAnsi="Calibri" w:asciiTheme="minorHAnsi" w:cstheme="minorHAnsi" w:hAnsiTheme="minorHAnsi"/>
          <w:sz w:val="22"/>
          <w:szCs w:val="22"/>
          <w:lang w:eastAsia="cs-CZ"/>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sa zaväzuje, že Dokumentácia bude vypracovaná a potvrdená autorizovaným stavebným inžinierom v zmysle zákona č. 138/1992 Zb. o autorizovaných architektoch a autorizovaných stavebných inžinieroch v znení neskorších predpisov, autorizovaným geodetom a kartografom  podľa  zákona č. 487/2021 Z. z. o </w:t>
      </w:r>
      <w:r>
        <w:rPr>
          <w:rFonts w:cs="Calibri" w:ascii="Calibri" w:hAnsi="Calibri" w:asciiTheme="minorHAnsi" w:cstheme="minorHAnsi" w:hAnsiTheme="minorHAnsi"/>
          <w:sz w:val="22"/>
          <w:szCs w:val="22"/>
          <w:shd w:fill="FFFFFF" w:val="clear"/>
        </w:rPr>
        <w:t xml:space="preserve">Komore geodetov a kartografov </w:t>
      </w:r>
      <w:r>
        <w:rPr>
          <w:rFonts w:cs="Calibri" w:ascii="Calibri" w:hAnsi="Calibri" w:asciiTheme="minorHAnsi" w:cstheme="minorHAnsi" w:hAnsiTheme="minorHAnsi"/>
          <w:sz w:val="22"/>
          <w:szCs w:val="22"/>
        </w:rPr>
        <w:t xml:space="preserve">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o geologických prácach (geologický zákon) v znení neskorších predpisov opečiatkovaný a podpísaný zodpovednou osobou.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pre vyňatie z poľnohospodárskeho pôdneho fondu bude vypracovaná a potvrdená odborne spôsobilou osobou v príslušnom odbore v zmysle platných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ochrany prírody a krajiny bude vypracovaná odborne spôsobilou osobou v zmysle § 55 zákona č. 543/2002 Z. z. o ochrane prírody a krajiny 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posudzovania vplyvov na životné prostredie bude vypracovaná odborne spôsobilou osobou v zmysle § 60 a § 61 zákona č. 24/2006 Z. z. o posudzovaní vplyvov na životné prostredie a o zmene a doplnení niektorých zákonov v znení neskorších predpisov. </w:t>
      </w:r>
    </w:p>
    <w:p>
      <w:pPr>
        <w:pStyle w:val="ListParagraph"/>
        <w:numPr>
          <w:ilvl w:val="0"/>
          <w:numId w:val="29"/>
        </w:numPr>
        <w:spacing w:before="120" w:after="0"/>
        <w:ind w:left="284" w:hanging="284"/>
        <w:contextualSpacing/>
        <w:jc w:val="both"/>
        <w:rPr>
          <w:rStyle w:val="CharStyle36"/>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w:t>
      </w:r>
      <w:r>
        <w:rPr>
          <w:rStyle w:val="CharStyle36"/>
          <w:rFonts w:cs="Calibri" w:ascii="Calibri" w:hAnsi="Calibri" w:asciiTheme="minorHAnsi" w:cstheme="minorHAnsi" w:hAnsiTheme="minorHAnsi"/>
          <w:sz w:val="22"/>
          <w:szCs w:val="22"/>
          <w:lang w:val="cs-CZ" w:eastAsia="cs-CZ"/>
        </w:rPr>
        <w:t xml:space="preserve"> </w:t>
      </w:r>
      <w:r>
        <w:rPr>
          <w:rStyle w:val="CharStyle36"/>
          <w:rFonts w:cs="Calibri" w:ascii="Calibri" w:hAnsi="Calibri" w:asciiTheme="minorHAnsi" w:cstheme="minorHAnsi" w:hAnsiTheme="minorHAnsi"/>
          <w:sz w:val="22"/>
          <w:szCs w:val="22"/>
        </w:rPr>
        <w:t xml:space="preserve">zodpovedá objednávateľovi za všetky nepresnosti, rozdiely, odchýlky a iné </w:t>
      </w:r>
      <w:r>
        <w:rPr>
          <w:rStyle w:val="CharStyle36"/>
          <w:rFonts w:cs="Calibri" w:ascii="Calibri" w:hAnsi="Calibri" w:asciiTheme="minorHAnsi" w:cstheme="minorHAnsi" w:hAnsiTheme="minorHAnsi"/>
          <w:sz w:val="22"/>
          <w:szCs w:val="22"/>
          <w:lang w:eastAsia="cs-CZ"/>
        </w:rPr>
        <w:t>nezrovnalosti zistené na D</w:t>
      </w:r>
      <w:r>
        <w:rPr>
          <w:rStyle w:val="CharStyle36"/>
          <w:rFonts w:cs="Calibri" w:ascii="Calibri" w:hAnsi="Calibri" w:asciiTheme="minorHAnsi" w:cstheme="minorHAnsi" w:hAnsiTheme="minorHAnsi"/>
          <w:sz w:val="22"/>
          <w:szCs w:val="22"/>
        </w:rPr>
        <w:t>iele oproti skutočne nameraným hodnotám (rozdielne hodnoty vo výkaze výmer). Žiadna prípadná výhrada, rezervácia, informácia, oznámenie alebo poznámka zhotoviteľa (disclaimer) uvedené v Diele alebo v akejkoľvek dokumentácii s Dielom súvisiacej (vrátane preberacieho protokolu) alebo akákoľvek iná obdobná komunikácia zo strany zhotoviteľa pred alebo počas vykonania Diela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 ohradí alebo neohradí.</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zapracovať do Dokumentácie podmienky vzniknuté v jej predošlých stupňoch.</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ďalej povinný:</w:t>
      </w:r>
    </w:p>
    <w:p>
      <w:pPr>
        <w:pStyle w:val="ListParagraph"/>
        <w:numPr>
          <w:ilvl w:val="1"/>
          <w:numId w:val="29"/>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Dokumentáciu navrhnúť optimálnym technickým a ekonomickým riešením, s minimalizovaním prípadných trvalých a dočasných záberov a minimalizovaním prekládok inžinierskych sietí;</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riešenie stavby navrhnúť tak, aby sa počas realizácie stavby a po jej ukončení všetky dotknuté pozemky sprístupnili;</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rozsah vyvolaných investícií navrhovať v súlade s § 18 ods. 13 zákona č. 135/1961 Zb. o pozemných komunikáciách (cestný zákon) v znení neskorších predpisov a odsúhlasiť ich vopred s objednávateľom;</w:t>
      </w:r>
    </w:p>
    <w:p>
      <w:pPr>
        <w:pStyle w:val="ListParagraph"/>
        <w:numPr>
          <w:ilvl w:val="1"/>
          <w:numId w:val="29"/>
        </w:numPr>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zabezpečiť overenie inžinierskych sietí potvrdených správcom alebo vlastníkom sietí v obvode stavby a zakresliť ich vytýčenú polohu do Dokumentácie;</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inžiniersko-geologický prieskum a iné prieskumy, resp. posudky ak sú potrebné k návrhu technického riešenia, stavebného konania a k realizácii stavby;</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diagnostiku mostov a prieskumy ak sú potrebné k návrhu technického riešenia, stavebnému konaniu a realizácii stavby.</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stavby je rekonštrukcia a modernizácia predmetných úsekov ciest vrátane mostov, priepustov, odvodňovacieho zariadenia, dopravného značenia a bezpečnostných prvkov.</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Umiestnenie stavby:</w:t>
      </w:r>
    </w:p>
    <w:p>
      <w:pPr>
        <w:pStyle w:val="Normal"/>
        <w:ind w:left="426" w:hanging="0"/>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Cs/>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Cesta II/571, okr. Rimavská Sobota  v ckm:</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12,008 – 16,298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19,624 – 21,983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23,460 – 26,322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28,895 – 30,133    </w:t>
      </w:r>
    </w:p>
    <w:p>
      <w:pPr>
        <w:pStyle w:val="Normal"/>
        <w:ind w:left="426"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Počet priepustov podľa CDB – 44 ks</w:t>
      </w:r>
    </w:p>
    <w:p>
      <w:pPr>
        <w:pStyle w:val="Normal"/>
        <w:ind w:left="425"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Dĺžka záchytno-bezpečnostných zariadení podľa CDB – 1 502 bm.</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sz w:val="22"/>
          <w:szCs w:val="22"/>
        </w:rPr>
        <w:t xml:space="preserve">Predpokladaná dĺžka rekonštrukcie cesty II. triedy v rámci stavby je 10,749 km s obnovou 7-ich mostov.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 xml:space="preserve">Zhotoviteľ vykoná Dielo v súlade s ust.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Dielo má po jeho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pPr>
        <w:pStyle w:val="Normal"/>
        <w:widowControl/>
        <w:suppressAutoHyphens w:val="true"/>
        <w:snapToGrid w:val="false"/>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(a stavebníka/správcu na strane objednávateľa)</w:t>
      </w:r>
    </w:p>
    <w:p>
      <w:pPr>
        <w:pStyle w:val="ListParagraph"/>
        <w:numPr>
          <w:ilvl w:val="0"/>
          <w:numId w:val="3"/>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je povinný do 5 pracovných dní od uzavretia Zmluvy poskytnúť zhotoviteľovi nevyhnutne potrebné podklady, a to: </w:t>
      </w:r>
    </w:p>
    <w:p>
      <w:pPr>
        <w:pStyle w:val="ListParagraph"/>
        <w:numPr>
          <w:ilvl w:val="0"/>
          <w:numId w:val="35"/>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Mostné listy predmetných mostov, protokoly z bežných a hlavných prehliadok mostov, </w:t>
      </w:r>
    </w:p>
    <w:p>
      <w:pPr>
        <w:pStyle w:val="ListParagraph"/>
        <w:numPr>
          <w:ilvl w:val="0"/>
          <w:numId w:val="35"/>
        </w:numPr>
        <w:jc w:val="both"/>
        <w:rPr>
          <w:rFonts w:ascii="Calibri" w:hAnsi="Calibri" w:cs="Calibri" w:asciiTheme="minorHAnsi" w:cstheme="minorHAnsi" w:hAnsiTheme="minorHAnsi"/>
          <w:color w:val="auto"/>
          <w:sz w:val="22"/>
          <w:szCs w:val="22"/>
        </w:rPr>
      </w:pPr>
      <w:r>
        <w:rPr>
          <w:rFonts w:cs="Calibri" w:ascii="Calibri" w:hAnsi="Calibri" w:asciiTheme="minorHAnsi" w:cstheme="minorHAnsi" w:hAnsiTheme="minorHAnsi"/>
          <w:color w:val="auto"/>
          <w:sz w:val="22"/>
          <w:szCs w:val="22"/>
        </w:rPr>
        <w:t xml:space="preserve">Stav cesty II/571 v staničení km 12,008 – 31,900 po hlavných prehliadkach v roku 2021 so zoznamom opravených a rekonštruovaných úsekov cesty od roku 2018 </w:t>
      </w:r>
    </w:p>
    <w:p>
      <w:pPr>
        <w:pStyle w:val="ListParagraph"/>
        <w:numPr>
          <w:ilvl w:val="0"/>
          <w:numId w:val="3"/>
        </w:numPr>
        <w:suppressAutoHyphens w:val="true"/>
        <w:snapToGrid w:val="false"/>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priamo alebo prostredníctvom svojho správcu ciest: </w:t>
      </w:r>
      <w:r>
        <w:rPr>
          <w:rFonts w:cs="Calibri" w:ascii="Calibri" w:hAnsi="Calibri" w:asciiTheme="minorHAnsi" w:cstheme="minorHAnsi" w:hAnsiTheme="minorHAnsi"/>
          <w:b/>
          <w:sz w:val="22"/>
          <w:szCs w:val="22"/>
        </w:rPr>
        <w:t>Banskobystrická regionálna správa ciest, a.s.</w:t>
      </w:r>
      <w:r>
        <w:rPr>
          <w:rFonts w:cs="Calibri" w:ascii="Calibri" w:hAnsi="Calibri" w:asciiTheme="minorHAnsi" w:cstheme="minorHAnsi" w:hAnsiTheme="minorHAnsi"/>
          <w:sz w:val="22"/>
          <w:szCs w:val="22"/>
        </w:rPr>
        <w:t>, Majerská cesta č. 94, 974 69 Banská Bystrica, IČO: 36 836 567 (ďalej aj ako „</w:t>
      </w:r>
      <w:r>
        <w:rPr>
          <w:rFonts w:cs="Calibri" w:ascii="Calibri" w:hAnsi="Calibri" w:asciiTheme="minorHAnsi" w:cstheme="minorHAnsi" w:hAnsiTheme="minorHAnsi"/>
          <w:b/>
          <w:sz w:val="22"/>
          <w:szCs w:val="22"/>
        </w:rPr>
        <w:t>stavebník</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správca</w:t>
      </w:r>
      <w:r>
        <w:rPr>
          <w:rFonts w:cs="Calibri" w:ascii="Calibri" w:hAnsi="Calibri" w:asciiTheme="minorHAnsi" w:cstheme="minorHAnsi" w:hAnsiTheme="minorHAnsi"/>
          <w:sz w:val="22"/>
          <w:szCs w:val="22"/>
        </w:rPr>
        <w:t>“) je povinný poskytnúť zhotoviteľovi nevyhnutné spolupôsobenie, spočívajúce najmä v odovzdaní doplňujúcich údajov, upresnení, podkladov, vyjadrení a stanovísk, ktoré sa nachádzajú u objednávateľa, resp. správcu a ktorých potreba odovzdania vznikne v priebehu plnenia Zmluvy. Ani objednávateľ ani správca nie sú za účelom splnenia tejto povinnosti povinní vytvárať nové údaje, ani poskytovať údaje alebo iné podklady, ak ich nemajú k dispozícii.</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rFonts w:ascii="Calibri" w:hAnsi="Calibri" w:cs="Calibri" w:asciiTheme="minorHAnsi" w:cstheme="minorHAnsi" w:hAnsiTheme="minorHAnsi"/>
          <w:color w:val="000000"/>
          <w:sz w:val="22"/>
          <w:szCs w:val="22"/>
          <w:lang w:val="sk-SK" w:eastAsia="sk-SK"/>
        </w:rPr>
      </w:pPr>
      <w:r>
        <w:rPr>
          <w:rStyle w:val="CharStyle10"/>
          <w:rFonts w:cs="Calibri" w:ascii="Calibri" w:hAnsi="Calibri" w:asciiTheme="minorHAnsi" w:cstheme="minorHAnsi" w:hAnsiTheme="minorHAnsi"/>
          <w:color w:val="000000"/>
          <w:sz w:val="22"/>
          <w:szCs w:val="22"/>
          <w:lang w:val="sk-SK"/>
        </w:rPr>
        <w:t xml:space="preserve">Zhotoviteľ je povinný pri vykonávaní Diela spolupracovať s objednávateľom a správcom, s dotknutými orgánmi štátnej správy a orgánmi samosprávy, s ostatnými dotknutými subjektmi, ktoré ustanoví príslušný stavebný úrad alebo právne predpisy a ich požiadavky, resp. pripomienky zapracovať do Diela/zohľadniť v Diele. </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sz w:val="24"/>
          <w:szCs w:val="24"/>
          <w:lang w:val="sk-SK"/>
        </w:rPr>
      </w:pPr>
      <w:r>
        <w:rPr>
          <w:rStyle w:val="CharStyle10"/>
          <w:rFonts w:cs="Calibri" w:ascii="Calibri" w:hAnsi="Calibri" w:asciiTheme="minorHAnsi" w:cstheme="minorHAnsi" w:hAnsiTheme="minorHAnsi"/>
          <w:color w:val="000000"/>
          <w:sz w:val="22"/>
          <w:szCs w:val="22"/>
          <w:lang w:val="sk-SK"/>
        </w:rPr>
        <w:t>Vstupné pracovné rokovanie zmluvné strany dohodnú tak, aby sa konalo najneskôr do 5 pracovných dní odo dňa nadobudnutia účinnosti Zmluvy. Zhotoviteľ je povinný v súčinnosti so správcom vypracovať a na vstupnom pracovnom rokovaní následne predložiť objednávateľovi na pripomienkovanie návrh technického riešenia Diela.</w:t>
      </w:r>
      <w:r>
        <w:rPr>
          <w:rStyle w:val="CharStyle10"/>
          <w:color w:val="000000"/>
          <w:sz w:val="24"/>
          <w:szCs w:val="24"/>
          <w:lang w:val="sk-SK"/>
        </w:rPr>
        <w:t xml:space="preserve"> </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lang w:val="sk-SK"/>
        </w:rPr>
      </w:pPr>
      <w:r>
        <w:rPr>
          <w:rFonts w:cs="Calibri" w:ascii="Calibri" w:hAnsi="Calibri" w:asciiTheme="minorHAnsi" w:cstheme="minorHAnsi" w:hAnsiTheme="minorHAnsi"/>
          <w:sz w:val="22"/>
          <w:szCs w:val="22"/>
          <w:lang w:val="sk-SK"/>
        </w:rPr>
        <w:t xml:space="preserve">Zhotoviteľ je povinný podľa požiadaviek objednávateľa, minimálne však jedenkrát v kalendárnom mesiaci, zúčastniť sa pracovného rokovania v sídle objednávateľa, za nevyhnutnej účasti objednávateľa a správcu. Z pracovného rokovania zhotoviteľ vyhotoví zápis, ktorého rovnopis obdrží každá zmluvná strana a správca. Počas pracovných rokovaní je zhotoviteľ povinný informovať objednávateľa a správcu o stave rozpracovanosti Diela. </w:t>
      </w:r>
      <w:r>
        <w:rPr>
          <w:rStyle w:val="CharStyle10"/>
          <w:rFonts w:cs="Calibri" w:ascii="Calibri" w:hAnsi="Calibri" w:asciiTheme="minorHAnsi" w:cstheme="minorHAnsi" w:hAnsiTheme="minorHAnsi"/>
          <w:color w:val="000000"/>
          <w:sz w:val="22"/>
          <w:szCs w:val="22"/>
          <w:lang w:val="sk-SK"/>
        </w:rPr>
        <w:t xml:space="preserve">Zhotoviteľ je povinný predkladať na pracovné rokovania rozpracovanú Dokumentáciu s prílohami za účelom ich prerokovania a odsúhlasenia objednávateľom a správcom. Pripomienky objednávateľa a správcu z pracovného rokovania sú po ich prerokovaní záväzným pokynom objednávateľa pre zhotoviteľa. </w:t>
      </w:r>
      <w:r>
        <w:rPr>
          <w:rFonts w:cs="Calibri" w:ascii="Calibri" w:hAnsi="Calibri" w:asciiTheme="minorHAnsi" w:cstheme="minorHAnsi" w:hAnsiTheme="minorHAnsi"/>
          <w:sz w:val="22"/>
          <w:szCs w:val="22"/>
          <w:lang w:val="sk-SK"/>
        </w:rPr>
        <w:t>Zhotoviteľ je povinný najmä neuskutočňovať zábery mimo cestného pozemku, požiadať objednávateľa a správcu o odsúhlasenie majetkových hraníc a hraníc dočasných záberov, ktoré sú podkladom pre spracovanie geometrických plánov.</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rPr>
      </w:pPr>
      <w:bookmarkStart w:id="3" w:name="_Hlk130887419"/>
      <w:r>
        <w:rPr>
          <w:rFonts w:cs="Calibri" w:ascii="Calibri" w:hAnsi="Calibri" w:asciiTheme="minorHAnsi" w:cstheme="minorHAnsi" w:hAnsiTheme="minorHAnsi"/>
          <w:sz w:val="22"/>
          <w:szCs w:val="22"/>
        </w:rPr>
        <w:t>Objednávateľ požaduje účasť zhotoviteľa na stavebných konaniach, prípadne iných rokovaniach, súvisiacich so stavbou, k čomu sa zhotoviteľ na základe tejto Zmluvy zaväzuje.</w:t>
      </w:r>
      <w:bookmarkEnd w:id="3"/>
    </w:p>
    <w:p>
      <w:pPr>
        <w:pStyle w:val="NoSpacing"/>
        <w:rPr>
          <w:rStyle w:val="CharStyle13"/>
          <w:rFonts w:ascii="Calibri" w:hAnsi="Calibri" w:cs="Calibri" w:asciiTheme="minorHAnsi" w:cstheme="minorHAnsi" w:hAnsiTheme="minorHAnsi"/>
          <w:bCs w:val="false"/>
          <w:color w:val="auto"/>
          <w:szCs w:val="24"/>
        </w:rPr>
      </w:pPr>
      <w:r>
        <w:rPr>
          <w:rFonts w:cs="Calibri" w:cstheme="minorHAnsi" w:ascii="Calibri" w:hAnsi="Calibri"/>
          <w:bCs w:val="false"/>
          <w:color w:val="auto"/>
          <w:szCs w:val="24"/>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spacing w:before="0" w:after="120"/>
        <w:jc w:val="center"/>
        <w:rPr>
          <w:rFonts w:ascii="Calibri" w:hAnsi="Calibri" w:asciiTheme="minorHAnsi" w:hAnsiTheme="minorHAnsi"/>
          <w:b/>
        </w:rPr>
      </w:pPr>
      <w:r>
        <w:rPr>
          <w:rFonts w:ascii="Calibri" w:hAnsi="Calibri" w:asciiTheme="minorHAnsi" w:hAnsiTheme="minorHAnsi"/>
          <w:b/>
        </w:rPr>
        <w:t>Miesto, čas a spôsob plnenia</w:t>
      </w:r>
    </w:p>
    <w:p>
      <w:pPr>
        <w:pStyle w:val="ListParagraph"/>
        <w:numPr>
          <w:ilvl w:val="0"/>
          <w:numId w:val="4"/>
        </w:numPr>
        <w:ind w:left="425" w:hanging="426"/>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Zhotoviteľ sa zaväzuje, že riadne zhotovené (vykonané) Dielo v rozsahu podľa tejto časti Zmluvy odovzdá objednávateľovi v sídle objednávateľa nasledovne:</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dokumentácia stavebného zámeru (DSZ) do 2 mesiacov odo dňa účinnosti tejto Zmluvy,</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bCs/>
          <w:sz w:val="22"/>
          <w:szCs w:val="22"/>
        </w:rPr>
        <w:t xml:space="preserve">ostatná </w:t>
      </w:r>
      <w:r>
        <w:rPr>
          <w:rFonts w:cs="Calibri" w:ascii="Calibri" w:hAnsi="Calibri" w:asciiTheme="minorHAnsi" w:cstheme="minorHAnsi" w:hAnsiTheme="minorHAnsi"/>
          <w:b/>
          <w:sz w:val="22"/>
          <w:szCs w:val="22"/>
        </w:rPr>
        <w:t>Dokumentácia do 5 mesiacov odo dňa účinnosti tejto Zmluvy,</w:t>
      </w:r>
    </w:p>
    <w:p>
      <w:pPr>
        <w:pStyle w:val="ListParagraph"/>
        <w:numPr>
          <w:ilvl w:val="0"/>
          <w:numId w:val="4"/>
        </w:numPr>
        <w:ind w:left="425" w:hanging="426"/>
        <w:jc w:val="both"/>
        <w:rPr>
          <w:rStyle w:val="CharStyle10"/>
          <w:rFonts w:ascii="Calibri" w:hAnsi="Calibri" w:cs="Calibri" w:asciiTheme="minorHAnsi" w:cstheme="minorHAnsi" w:hAnsiTheme="minorHAnsi"/>
          <w:strike/>
          <w:sz w:val="22"/>
          <w:szCs w:val="22"/>
          <w:shd w:fill="auto" w:val="clear"/>
        </w:rPr>
      </w:pPr>
      <w:r>
        <w:rPr>
          <w:rStyle w:val="CharStyle10"/>
          <w:rFonts w:eastAsia="" w:cs="Calibri" w:ascii="Calibri" w:hAnsi="Calibri" w:asciiTheme="minorHAnsi" w:cstheme="minorHAnsi" w:eastAsiaTheme="majorEastAsia" w:hAnsiTheme="minorHAnsi"/>
          <w:sz w:val="22"/>
          <w:szCs w:val="22"/>
        </w:rPr>
        <w:t xml:space="preserve">Zhotoviteľ je povinný vypracovať koncept technického riešenia Diela v súčinnosti so správcom. </w:t>
      </w:r>
    </w:p>
    <w:p>
      <w:pPr>
        <w:pStyle w:val="ListParagraph"/>
        <w:numPr>
          <w:ilvl w:val="0"/>
          <w:numId w:val="4"/>
        </w:numPr>
        <w:ind w:left="425" w:hanging="426"/>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Za účelom odsúhlasenia návrhu technického riešenia Diela objednávateľom sa zhotoviteľ zaväzuje zvolať pracovné rokovanie, a to vždy najneskôr do 15 dní pred termínom plnenia uvedeným v ods. 1 tohto článku Zmluvy. Pozvánku na pracovné rokovanie spolu s návrhom technického riešenia Diela sa zhotoviteľ zaväzuje doručiť objednávateľovi minimálne 3 dni vopred, pričom berie na vedomie, že objednávateľ je oprávnený termín navrhovaného pracovného stretnutia posunúť najviac o 5 dní.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 pracovného rokovania zvolaného za účelom odsúhlasenia návrhu technického riešenia Diela zhotoviteľ vyhotoví na záver rokovania zápis, ktorý bude podpísaný oboma zmluvnými stranami, pričom v zápise bude uvedené, že objednávateľ návrh technického riešenia Diela odsúhlasuje alebo v ňom budú uvedené pripomienky, ktoré je zhotoviteľ povinný zapracovať a v lehote 3 dní doručiť objednávateľovi návrh technického riešenia Diela aj so zapracovanými pripomienkami. Ak v lehote do 3 dní od doručenia návrhu technického riešenia Diela so zapracovanými pripomienkami objednávateľ neoznámi zhotoviteľovi, že pripomienky neboli zapracované, má sa za to, že návrh technického riešenia Diela je objednávateľom odsúhlasený.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Pre vylúčenie pochybností sa zmluvné strany dohodli, že odsúhlasenie návrhu technického riešenia Diela na pracovnom rokovaní podľa ods. 4 tohto článku Zmluvy sa považuje za splnenie povinnosti zhotoviteľa odovzdať objednávateľovi objednávateľom odsúhlasený návrh technického riešenia stavby podľa ods. 2 tohto článku Zmluvy.</w:t>
      </w:r>
    </w:p>
    <w:p>
      <w:pPr>
        <w:pStyle w:val="ListParagraph"/>
        <w:numPr>
          <w:ilvl w:val="0"/>
          <w:numId w:val="4"/>
        </w:numPr>
        <w:spacing w:before="120" w:after="0"/>
        <w:ind w:left="426" w:hanging="426"/>
        <w:contextualSpacing/>
        <w:jc w:val="both"/>
        <w:rPr>
          <w:rFonts w:ascii="Calibri" w:hAnsi="Calibri" w:cs="Calibri" w:asciiTheme="minorHAnsi" w:cstheme="minorHAnsi" w:hAnsiTheme="minorHAnsi"/>
          <w:sz w:val="22"/>
          <w:szCs w:val="22"/>
        </w:rPr>
      </w:pPr>
      <w:r>
        <w:rPr>
          <w:rStyle w:val="CharStyle10"/>
          <w:rFonts w:cs="Calibri" w:ascii="Calibri" w:hAnsi="Calibri" w:asciiTheme="minorHAnsi" w:hAnsiTheme="minorHAnsi"/>
          <w:sz w:val="22"/>
          <w:szCs w:val="22"/>
        </w:rPr>
        <w:t>Zhotoviteľ je povinný prerokovať návrh technického riešenia Diela so všetkými dotknutými orgánmi, dotknutými správcami, resp. vlastníkmi inžinierskych sietí  a s ďalšími účastníkmi (ďalej len „</w:t>
      </w:r>
      <w:r>
        <w:rPr>
          <w:rStyle w:val="CharStyle10"/>
          <w:rFonts w:cs="Calibri" w:ascii="Calibri" w:hAnsi="Calibri" w:asciiTheme="minorHAnsi" w:hAnsiTheme="minorHAnsi"/>
          <w:b/>
          <w:bCs/>
          <w:sz w:val="22"/>
          <w:szCs w:val="22"/>
        </w:rPr>
        <w:t>dotknuté subjekty</w:t>
      </w:r>
      <w:r>
        <w:rPr>
          <w:rStyle w:val="CharStyle10"/>
          <w:rFonts w:cs="Calibri" w:ascii="Calibri" w:hAnsi="Calibri" w:asciiTheme="minorHAnsi" w:hAnsiTheme="minorHAnsi"/>
          <w:sz w:val="22"/>
          <w:szCs w:val="22"/>
        </w:rPr>
        <w:t xml:space="preserve">“), pričom rokovania sa uskutočnia za účasti osôb oprávnených rokovať za objednávateľa vo veciach Zmluvy a vo veciach technických. Rokovanie sa uskutoční v dostatočnom predstihu pred termínom plnenia uvedeným v ods. 1 tohto článku Zmluvy. Pozvánku na </w:t>
      </w:r>
      <w:r>
        <w:rPr>
          <w:rStyle w:val="CharStyle10"/>
          <w:rFonts w:cs="Calibri" w:ascii="Calibri" w:hAnsi="Calibri" w:asciiTheme="minorHAnsi" w:cstheme="minorHAnsi" w:hAnsiTheme="minorHAnsi"/>
          <w:sz w:val="22"/>
          <w:szCs w:val="22"/>
        </w:rPr>
        <w:t xml:space="preserve">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r>
        <w:rPr>
          <w:rFonts w:cs="Calibri" w:ascii="Calibri" w:hAnsi="Calibri" w:asciiTheme="minorHAnsi" w:cstheme="minorHAnsi" w:hAnsiTheme="minorHAnsi"/>
          <w:sz w:val="22"/>
          <w:szCs w:val="22"/>
        </w:rPr>
        <w:t xml:space="preserve">O požadovaných zmenách technického riešenia Diela vyplývajúcich z vyjadrení oboznámi zhotoviteľ ihneď objednávateľa, stavebníka a následne po schválení objednávateľom zapracuje podmienky do Dokumentácie. </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w:t>
      </w:r>
      <w:r>
        <w:rPr>
          <w:rFonts w:cs="Calibri" w:ascii="Calibri" w:hAnsi="Calibri" w:asciiTheme="minorHAnsi" w:cstheme="minorHAnsi" w:hAnsiTheme="minorHAnsi"/>
          <w:b/>
          <w:sz w:val="22"/>
          <w:szCs w:val="22"/>
        </w:rPr>
        <w:t>v tlačenej forme, elektronickej forme needitovateľnej (.pdf), elektronickej forme editovateľnej (.doc, .dwg, .dgn, .xls</w:t>
      </w:r>
      <w:r>
        <w:rPr>
          <w:rFonts w:cs="Calibri" w:ascii="Calibri" w:hAnsi="Calibri" w:asciiTheme="minorHAnsi" w:cstheme="minorHAnsi" w:hAnsiTheme="minorHAnsi"/>
          <w:sz w:val="22"/>
          <w:szCs w:val="22"/>
        </w:rPr>
        <w:t>). Dokumentácia v elektronickej forme musí zodpovedať identickému členeniu ako Dokumentácia v tlačenej forme.</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v tlačenej forme v počte </w:t>
      </w:r>
      <w:r>
        <w:rPr>
          <w:rFonts w:cs="Calibri" w:ascii="Calibri" w:hAnsi="Calibri" w:asciiTheme="minorHAnsi" w:cstheme="minorHAnsi" w:hAnsiTheme="minorHAnsi"/>
          <w:b/>
          <w:sz w:val="22"/>
          <w:szCs w:val="22"/>
        </w:rPr>
        <w:t>6 ks</w:t>
      </w:r>
      <w:r>
        <w:rPr>
          <w:rFonts w:cs="Calibri" w:ascii="Calibri" w:hAnsi="Calibri" w:asciiTheme="minorHAnsi" w:cstheme="minorHAnsi" w:hAnsiTheme="minorHAnsi"/>
          <w:sz w:val="22"/>
          <w:szCs w:val="22"/>
        </w:rPr>
        <w:t xml:space="preserve"> vyhotovení  a v elektronickej forme v počte vyhotovení </w:t>
      </w:r>
      <w:r>
        <w:rPr>
          <w:rFonts w:cs="Calibri" w:ascii="Calibri" w:hAnsi="Calibri" w:asciiTheme="minorHAnsi" w:cstheme="minorHAnsi" w:hAnsiTheme="minorHAnsi"/>
          <w:b/>
          <w:sz w:val="22"/>
          <w:szCs w:val="22"/>
        </w:rPr>
        <w:t>1 x USB</w:t>
      </w:r>
      <w:r>
        <w:rPr>
          <w:rFonts w:cs="Calibri" w:ascii="Calibri" w:hAnsi="Calibri" w:asciiTheme="minorHAnsi" w:cstheme="minorHAnsi" w:hAnsiTheme="minorHAnsi"/>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DSZ</w:t>
        <w:tab/>
        <w:tab/>
        <w:tab/>
        <w:t>4 x tlačená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DSPRS</w:t>
        <w:tab/>
        <w:tab/>
        <w:tab/>
        <w:t>6 x tlačená (z toho 1x overená stavebným úradom)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Bezpečnostný audit</w:t>
        <w:tab/>
        <w:t>4 x tlačená + 1 x USB kľúč</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Dielo</w:t>
      </w:r>
    </w:p>
    <w:p>
      <w:pPr>
        <w:pStyle w:val="ListParagraph"/>
        <w:numPr>
          <w:ilvl w:val="0"/>
          <w:numId w:val="7"/>
        </w:numPr>
        <w:tabs>
          <w:tab w:val="clear" w:pos="708"/>
          <w:tab w:val="left" w:pos="7088" w:leader="none"/>
        </w:tabs>
        <w:spacing w:before="0" w:after="0"/>
        <w:ind w:left="425" w:hanging="425"/>
        <w:contextualSpacing w:val="false"/>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Cena za </w:t>
      </w:r>
      <w:r>
        <w:rPr>
          <w:rFonts w:cs="Calibri" w:ascii="Calibri" w:hAnsi="Calibri" w:asciiTheme="minorHAnsi" w:cstheme="minorHAnsi" w:hAnsiTheme="minorHAnsi"/>
          <w:sz w:val="22"/>
          <w:szCs w:val="22"/>
          <w:lang w:eastAsia="cs-CZ"/>
        </w:rPr>
        <w:t xml:space="preserve">Dielo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a sú v nej zahrnuté všetky náklady, činnosti, práce, výkony alebo služby nevyhnutné za účelom riadneho vykonania 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 a náklady zhotoviteľa s tým súvisiace. </w:t>
      </w:r>
    </w:p>
    <w:p>
      <w:pPr>
        <w:pStyle w:val="NoSpacing"/>
        <w:numPr>
          <w:ilvl w:val="0"/>
          <w:numId w:val="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bCs/>
          <w:sz w:val="22"/>
          <w:szCs w:val="22"/>
        </w:rPr>
        <w:t>Cena za Dielo</w:t>
      </w:r>
      <w:r>
        <w:rPr>
          <w:rFonts w:cs="Calibri" w:ascii="Calibri" w:hAnsi="Calibri" w:asciiTheme="minorHAnsi" w:cstheme="minorHAnsi" w:hAnsiTheme="minorHAnsi"/>
          <w:b/>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 xml:space="preserve">         </w:t>
      </w:r>
      <w:r>
        <w:rPr>
          <w:rFonts w:cs="Calibri" w:ascii="Calibri" w:hAnsi="Calibri" w:asciiTheme="minorHAnsi" w:cstheme="minorHAnsi" w:hAnsiTheme="minorHAnsi"/>
          <w:bCs/>
          <w:sz w:val="22"/>
          <w:szCs w:val="22"/>
          <w:lang w:eastAsia="cs-CZ"/>
        </w:rPr>
        <w:t>(ďalej aj ako „</w:t>
      </w:r>
      <w:r>
        <w:rPr>
          <w:rFonts w:cs="Calibri" w:ascii="Calibri" w:hAnsi="Calibri" w:asciiTheme="minorHAnsi" w:cstheme="minorHAnsi" w:hAnsiTheme="minorHAnsi"/>
          <w:b/>
          <w:sz w:val="22"/>
          <w:szCs w:val="22"/>
          <w:lang w:eastAsia="cs-CZ"/>
        </w:rPr>
        <w:t>cena Diela</w:t>
      </w:r>
      <w:r>
        <w:rPr>
          <w:rFonts w:cs="Calibri" w:ascii="Calibri" w:hAnsi="Calibri" w:asciiTheme="minorHAnsi" w:cstheme="minorHAnsi" w:hAnsiTheme="minorHAnsi"/>
          <w:bCs/>
          <w:sz w:val="22"/>
          <w:szCs w:val="22"/>
          <w:lang w:eastAsia="cs-CZ"/>
        </w:rPr>
        <w:t>“)</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 xml:space="preserve">Objednávateľ je povinný uhradiť cenu Diela na základe faktúry vystavenej zhotoviteľom až na základe doručeného preberacieho protokolu s náležitosťami podľa časti 4 tejto Zmluvy, riadne podpísaného oboma zmluvnými stranami podľa tejto Zmluvy. </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Cena za Dielo je splatná nasledovne</w:t>
      </w:r>
      <w:r>
        <w:rPr>
          <w:rFonts w:cs="Calibri" w:ascii="Calibri" w:hAnsi="Calibri"/>
          <w:color w:val="auto"/>
          <w:sz w:val="22"/>
          <w:szCs w:val="22"/>
          <w:lang w:eastAsia="cs-CZ"/>
        </w:rPr>
        <w:t>:</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r>
        <w:rPr>
          <w:rFonts w:cs="Calibri" w:ascii="Calibri" w:hAnsi="Calibri"/>
          <w:color w:val="auto"/>
          <w:sz w:val="22"/>
          <w:szCs w:val="22"/>
          <w:lang w:eastAsia="cs-CZ"/>
        </w:rPr>
        <w:t>Zhotoviteľ je oprávnený fakturovať časť vo výške 70 % z Ceny za Dielo podľa ods. 2 tohto článku Zmluvy v lehote do pätnásť (15) dní odo dňa podpísania preberacieho protokolu na časť Predmetu Zmluvy podľa časti 1 tejto Zmluvy (t.j. preberací protokol za DSZ, DSPRS Bezpečnostný audit) oboma Zmluvnými stranami (ďalej len ,,</w:t>
      </w:r>
      <w:r>
        <w:rPr>
          <w:rFonts w:cs="Calibri" w:ascii="Calibri" w:hAnsi="Calibri"/>
          <w:b/>
          <w:bCs/>
          <w:color w:val="auto"/>
          <w:sz w:val="22"/>
          <w:szCs w:val="22"/>
          <w:lang w:eastAsia="cs-CZ"/>
        </w:rPr>
        <w:t>Faktúra č. 1</w:t>
      </w:r>
      <w:r>
        <w:rPr>
          <w:rFonts w:cs="Calibri" w:ascii="Calibri" w:hAnsi="Calibri"/>
          <w:color w:val="auto"/>
          <w:sz w:val="22"/>
          <w:szCs w:val="22"/>
          <w:lang w:eastAsia="cs-CZ"/>
        </w:rPr>
        <w:t xml:space="preserve">“), </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bookmarkStart w:id="4" w:name="_Hlk127880331"/>
      <w:r>
        <w:rPr>
          <w:rFonts w:cs="Calibri" w:ascii="Calibri" w:hAnsi="Calibri"/>
          <w:color w:val="auto"/>
          <w:sz w:val="22"/>
          <w:szCs w:val="22"/>
          <w:lang w:eastAsia="cs-CZ"/>
        </w:rPr>
        <w:t>Zhotoviteľ je oprávnený fakturovať časť vo výške 30 % z Ceny za Dielo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b/>
          <w:bCs/>
          <w:color w:val="auto"/>
          <w:sz w:val="22"/>
          <w:szCs w:val="22"/>
          <w:lang w:eastAsia="cs-CZ"/>
        </w:rPr>
        <w:t>Faktúra č. 2</w:t>
      </w:r>
      <w:r>
        <w:rPr>
          <w:rFonts w:cs="Calibri" w:ascii="Calibri" w:hAnsi="Calibri"/>
          <w:color w:val="auto"/>
          <w:sz w:val="22"/>
          <w:szCs w:val="22"/>
          <w:lang w:eastAsia="cs-CZ"/>
        </w:rPr>
        <w:t>“)</w:t>
      </w:r>
      <w:bookmarkEnd w:id="4"/>
      <w:r>
        <w:rPr>
          <w:rFonts w:cs="Calibri" w:ascii="Calibri" w:hAnsi="Calibri"/>
          <w:color w:val="auto"/>
          <w:sz w:val="22"/>
          <w:szCs w:val="22"/>
          <w:lang w:eastAsia="cs-CZ"/>
        </w:rPr>
        <w:t xml:space="preserve">. </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8"/>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V prípade omeškania zhotoviteľa s odovzdaním Diela v termíne podľa čl. IV. ods. 1 tejto časti Zmluvy, je objednávateľ oprávnený uplatniť si voči zhotoviteľovi zmluvnú pokutu vo výške 0,5 % z ceny Diela bez DPH za každý, čo i len začatý deň omeškania a zhotoviteľ sa takto uplatnenú zmluvnú pokutu zaväzuje uhradiť. </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2</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ZMLUVNÉ PODMIENKY VÝKONU IČ</w:t>
      </w:r>
    </w:p>
    <w:p>
      <w:pPr>
        <w:pStyle w:val="NoSpacing"/>
        <w:ind w:left="720" w:hanging="0"/>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NoSpacing"/>
        <w:numPr>
          <w:ilvl w:val="0"/>
          <w:numId w:val="9"/>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jeho mene a na jeho účet a za dojednanú cenu uvedenú v čl. V tejto časti Zmluvy </w:t>
      </w:r>
      <w:r>
        <w:rPr>
          <w:rStyle w:val="CharStyle13"/>
          <w:rFonts w:cs="Calibri" w:ascii="Calibri" w:hAnsi="Calibri" w:asciiTheme="minorHAnsi" w:cstheme="minorHAnsi" w:hAnsiTheme="minorHAnsi"/>
          <w:b w:val="false"/>
          <w:bCs w:val="false"/>
          <w:sz w:val="22"/>
          <w:szCs w:val="22"/>
        </w:rPr>
        <w:t xml:space="preserve">vykonať </w:t>
      </w:r>
      <w:bookmarkStart w:id="5" w:name="_Hlk132112637"/>
      <w:r>
        <w:rPr>
          <w:rStyle w:val="CharStyle13"/>
          <w:rFonts w:cs="Calibri" w:ascii="Calibri" w:hAnsi="Calibri" w:asciiTheme="minorHAnsi" w:cstheme="minorHAnsi" w:hAnsiTheme="minorHAnsi"/>
          <w:b w:val="false"/>
          <w:bCs w:val="false"/>
          <w:sz w:val="22"/>
          <w:szCs w:val="22"/>
        </w:rPr>
        <w:t>s odbornou starostlivosťou</w:t>
      </w:r>
      <w:bookmarkEnd w:id="5"/>
      <w:r>
        <w:rPr>
          <w:rStyle w:val="CharStyle13"/>
          <w:rFonts w:cs="Calibri" w:ascii="Calibri" w:hAnsi="Calibri" w:asciiTheme="minorHAnsi" w:cstheme="minorHAnsi" w:hAnsiTheme="minorHAnsi"/>
          <w:b w:val="false"/>
          <w:bCs w:val="false"/>
          <w:sz w:val="22"/>
          <w:szCs w:val="22"/>
        </w:rPr>
        <w:t xml:space="preserve"> IČ špecifikovanú v tejto časti Zmluvy a objednávateľ sa zaväzuje zaplatiť zhotoviteľovi za IČ vykonanú v súlade s touto Zmluvou cenu uvedenú v čl. V tejto časti Zmluvy. </w:t>
      </w:r>
    </w:p>
    <w:p>
      <w:pPr>
        <w:pStyle w:val="NoSpacing"/>
        <w:jc w:val="both"/>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rozsah a obsah IČ</w:t>
      </w:r>
    </w:p>
    <w:p>
      <w:pPr>
        <w:pStyle w:val="NoSpacing"/>
        <w:numPr>
          <w:ilvl w:val="0"/>
          <w:numId w:val="10"/>
        </w:numPr>
        <w:ind w:left="284" w:hanging="284"/>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Zhotoviteľ sa zaväzuje, že bude pre objednávateľa poskytovať služby IČ, v rámci ktorých je zhotoviteľ povinný:</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odsúhlasenie Dokumentácie dotknutými vlastníkmi, resp. správcami inžinierskych sietí, s orgánmi štátnej správy a samosprávy, so Slovenským vodohospodárskym podnikom š.p., Slovenským pozemkovým fondom, prevádzkovateľmi pravidelnej autobusovej dopravy, aby bolo možné požiadať o vydanie územných rozhodnutí (v prípade nevyhnutnej potreby), stavebných povolení, povolení na výrub, prípadne ďalších súhlasov a povolení a následne realizovať stavbu;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vydanie vyššie uvedených povolení potrebných k realizácii stavby v zmysle stavebného zákona a ďalších dotknutých zákonov;</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odsúhlasenie dopravného značenia stavby príslušným Dopravným inšpektorátom Policajného zboru SR,</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príslušných potvrdení alebo vyjadrení o tom, že stavba nebude mať nepriaznivý vplyv na chránené územia (stanovisko sposudzovania vplyvov na životné prostredie v zmysle zákona č. 24/2006 </w:t>
      </w:r>
      <w:r>
        <w:rPr>
          <w:rFonts w:cs="Calibri" w:ascii="Calibri" w:hAnsi="Calibri" w:asciiTheme="minorHAnsi" w:cstheme="minorHAnsi" w:hAnsiTheme="minorHAnsi"/>
          <w:sz w:val="22"/>
          <w:szCs w:val="22"/>
          <w:shd w:fill="FFFFFF" w:val="clear"/>
        </w:rPr>
        <w:t>o posudzovaní vplyvov na životné prostredie a o zmene a doplnení niektorých zákonov</w:t>
      </w:r>
      <w:r>
        <w:rPr>
          <w:rFonts w:cs="Calibri" w:ascii="Calibri" w:hAnsi="Calibri" w:asciiTheme="minorHAnsi" w:cstheme="minorHAnsi" w:hAnsiTheme="minorHAnsi"/>
          <w:sz w:val="22"/>
          <w:szCs w:val="22"/>
        </w:rPr>
        <w:t xml:space="preserve">, NATURA a pod.),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nových povolení (územné rozhodnutia, stavebné povolenia) a ohlásení stavebných úprav na cestách II. a III. triedy na príslušnom OÚ, odbor CDaPK. </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 sa v zmysle tejto Zmluvy rozumejú služby poskytované podľa čl. II ods. 1 tejto časti Zmluvy, ako aj príslušná dokumentácia, ktorá bude a/alebo má byť výsledkom poskytnutia vyššie uvedených služieb.</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si vyhradzuje právo vopred odsúhlasiť začatie poskytovania jednotlivých plnení IČ v zmysle ods. 1 tohto článku Zmluvy.</w:t>
      </w:r>
    </w:p>
    <w:p>
      <w:pPr>
        <w:pStyle w:val="ListParagraph"/>
        <w:suppressAutoHyphens w:val="true"/>
        <w:snapToGrid w:val="false"/>
        <w:spacing w:before="120" w:after="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Súčinnosť zmluvných strán</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tab/>
        <w:t>V prípade, ak o to objednávateľ zhotoviteľa požiada, zhotoviteľ je povinný objednávateľa bezodkladne prostredníctvom elektronickej pošty informovať o priebehu poskytovania služieb IČ.</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2. </w:t>
        <w:tab/>
        <w:t>Objednávateľ priamo alebo prostredníctvom svojho správcu ciest: Banskobystrická regionálna správa ciest, a.s.,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tab/>
        <w:t xml:space="preserve">Na požiadanie zhotoviteľa, za účelom poskytovania služieb IČ podľa čl. II. ods. 1 tejto časti Zmluvy objednávateľ udelí zhotoviteľovi osobitné písomné plnomocenstvo. Návrh znenia plnomocenstva vytvorí a objednávateľovi zašle zhotoviteľ, pričom objednávateľ je oprávnený upraviť návrh plnomocenstva tak, aby formálne aj vecne zodpovedal poskytovaným službám a požiadavkám na zastúpenie vyplývajúcim zo Zmluvy a uplatniteľných právnych predpisov. </w:t>
      </w:r>
    </w:p>
    <w:p>
      <w:pPr>
        <w:pStyle w:val="ListParagraph"/>
        <w:widowControl/>
        <w:spacing w:before="120" w:after="0"/>
        <w:ind w:left="284" w:hanging="0"/>
        <w:contextualSpacing/>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ind w:left="284" w:hanging="0"/>
        <w:jc w:val="center"/>
        <w:rPr>
          <w:rStyle w:val="CharStyle13"/>
          <w:rFonts w:ascii="Calibri" w:hAnsi="Calibri" w:cs="Calibri" w:asciiTheme="minorHAnsi" w:cstheme="minorHAnsi" w:hAnsiTheme="minorHAnsi"/>
          <w:b w:val="false"/>
          <w:bCs w:val="false"/>
          <w:sz w:val="22"/>
          <w:szCs w:val="22"/>
          <w:shd w:fill="auto" w:val="clear"/>
        </w:rPr>
      </w:pPr>
      <w:r>
        <w:rPr>
          <w:rStyle w:val="CharStyle13"/>
          <w:rFonts w:cs="Calibri" w:ascii="Calibri" w:hAnsi="Calibri" w:asciiTheme="minorHAnsi" w:cstheme="minorHAnsi" w:hAnsiTheme="minorHAnsi"/>
          <w:bCs w:val="false"/>
          <w:color w:val="auto"/>
        </w:rPr>
        <w:t>Čl. IV</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Čas a spôsob poskytovania služieb IČ</w:t>
      </w:r>
    </w:p>
    <w:p>
      <w:pPr>
        <w:pStyle w:val="NoSpacing"/>
        <w:numPr>
          <w:ilvl w:val="0"/>
          <w:numId w:val="11"/>
        </w:numPr>
        <w:ind w:left="284" w:hanging="284"/>
        <w:jc w:val="both"/>
        <w:rPr>
          <w:rStyle w:val="CharStyle13"/>
          <w:rFonts w:ascii="Calibri" w:hAnsi="Calibri" w:cs="Calibri" w:asciiTheme="minorHAnsi" w:cstheme="minorHAnsi" w:hAnsiTheme="minorHAnsi"/>
          <w:b w:val="false"/>
          <w:bCs w:val="false"/>
          <w:color w:val="auto"/>
          <w:sz w:val="22"/>
          <w:szCs w:val="22"/>
        </w:rPr>
      </w:pPr>
      <w:r>
        <w:rPr>
          <w:rStyle w:val="CharStyle13"/>
          <w:rFonts w:cs="Calibri" w:ascii="Calibri" w:hAnsi="Calibri" w:asciiTheme="minorHAnsi" w:cstheme="minorHAnsi" w:hAnsiTheme="minorHAnsi"/>
          <w:b w:val="false"/>
          <w:bCs w:val="false"/>
          <w:color w:val="auto"/>
          <w:sz w:val="22"/>
          <w:szCs w:val="22"/>
        </w:rPr>
        <w:t>Zhotoviteľ sa zaväzuje dodať objednávateľovi všetky služby IČ podľa tejto časti Zmluvy nasledovne:</w:t>
      </w:r>
    </w:p>
    <w:p>
      <w:pPr>
        <w:pStyle w:val="ListParagraph"/>
        <w:numPr>
          <w:ilvl w:val="0"/>
          <w:numId w:val="5"/>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 vydaniu právoplatného stavebného povolenia:</w:t>
      </w:r>
    </w:p>
    <w:p>
      <w:pPr>
        <w:pStyle w:val="ListParagrap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 3 mesiacov odo odo dňa doručenia písomnej výzvy objednávateľa na dodanie služieb IČ</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pri poskytovaní IČ dodržiavať všetky aplikovateľné príslušné právne a technické predpisy a normy vzťahujúce sa na plnenie jeho povinností vyplývajúcich z tejto časti Zmluvy.</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poskytovať IČ v súlade so záujmami objednávateľa, ktoré zhotoviteľ pozná alebo musí poznať a podľa jeho pokynov, zápisov a dohôd oprávnených pracovníkov zmluvných strán a v súlade s vyjadreniami a rozhodnutiami dotknutých subjektov a všeobecne záväznými právnymi predpismi. Zhotoviteľ je povinný bezodkladne oznámiť objednávateľovi všetky okolnosti, ktoré zistil pri poskytovaní IČ, ktoré môžu mať vplyv na zmenu jeho pokynov a odovzdať mu akékoľvek a všetky písomnosti, ktoré v súvislosti s IČ za objednávateľa obdržal.</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IČ</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o cenách v znení neskorších predpisov  a sú v nej zahrnuté všetky náklady, činnosti, práce, výkony alebo služby nevyhnutné za účelom riadneho poskytovania služieb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rPr>
        <w:t>Cena za IČ</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bCs/>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tab/>
        <w:t xml:space="preserve">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ind w:left="426" w:hanging="0"/>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(ďalej len „</w:t>
      </w:r>
      <w:r>
        <w:rPr>
          <w:rFonts w:cs="Calibri" w:ascii="Calibri" w:hAnsi="Calibri" w:asciiTheme="minorHAnsi" w:cstheme="minorHAnsi" w:hAnsiTheme="minorHAnsi"/>
          <w:b/>
          <w:sz w:val="22"/>
          <w:szCs w:val="22"/>
          <w:lang w:eastAsia="cs-CZ"/>
        </w:rPr>
        <w:t>cena za IČ</w:t>
      </w:r>
      <w:r>
        <w:rPr>
          <w:rFonts w:cs="Calibri" w:ascii="Calibri" w:hAnsi="Calibri" w:asciiTheme="minorHAnsi" w:cstheme="minorHAnsi" w:hAnsiTheme="minorHAnsi"/>
          <w:bCs/>
          <w:sz w:val="22"/>
          <w:szCs w:val="22"/>
          <w:lang w:eastAsia="cs-CZ"/>
        </w:rPr>
        <w:t>“),</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Za poskytovanie služieb IČ nemá zhotoviteľ nárok na poskytnutie žiadneho preddavku a akékoľvek a všetky náklady súvisiace s IČ sú zahrnuté do dohodnutej ceny za IČ tak, ako je tiež dohodnuté v časti 4 tejto Zmluvy. </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IČ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asciiTheme="minorHAnsi" w:cstheme="minorHAnsi" w:hAnsiTheme="minorHAnsi"/>
          <w:b/>
          <w:bCs/>
          <w:sz w:val="22"/>
          <w:szCs w:val="22"/>
          <w:lang w:eastAsia="cs-CZ"/>
        </w:rPr>
        <w:t>Faktúra č. 3</w:t>
      </w:r>
      <w:r>
        <w:rPr>
          <w:rFonts w:cs="Calibri" w:ascii="Calibri" w:hAnsi="Calibri" w:asciiTheme="minorHAnsi" w:cstheme="minorHAnsi" w:hAnsiTheme="minorHAnsi"/>
          <w:sz w:val="22"/>
          <w:szCs w:val="22"/>
          <w:lang w:eastAsia="cs-CZ"/>
        </w:rPr>
        <w:t>“).</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13"/>
        </w:numPr>
        <w:tabs>
          <w:tab w:val="clear" w:pos="708"/>
          <w:tab w:val="left" w:pos="7088" w:leader="none"/>
        </w:tabs>
        <w:ind w:left="426" w:hanging="426"/>
        <w:jc w:val="both"/>
        <w:rPr>
          <w:rFonts w:ascii="Calibri" w:hAnsi="Calibri" w:asciiTheme="minorHAnsi" w:hAnsiTheme="minorHAnsi"/>
          <w:b/>
        </w:rPr>
      </w:pPr>
      <w:r>
        <w:rPr>
          <w:rFonts w:cs="Calibri" w:ascii="Calibri" w:hAnsi="Calibri" w:asciiTheme="minorHAnsi" w:cstheme="minorHAnsi" w:hAnsiTheme="minorHAnsi"/>
          <w:sz w:val="22"/>
          <w:szCs w:val="22"/>
          <w:lang w:eastAsia="cs-CZ"/>
        </w:rPr>
        <w:t xml:space="preserve">V prípade omeškania zhotoviteľa s vykonaním inžinierskej činnosti v termíne podľa čl. IV. ods. 1 tejto časti Zmluvy, je objednávateľ oprávnený uplatniť si voči zhotoviteľovi zmluvnú pokutu vo výške 2 % z Ceny za IČ s DPH, uvedenej v čl. V. ods. 2 tejto časti Zmluvy, za každý čo i len začatý deň omeškania a zhotoviteľ sa takto uplatnenú zmluvnú pokutu zaväzuje uhradiť. </w:t>
      </w:r>
    </w:p>
    <w:p>
      <w:pPr>
        <w:pStyle w:val="ListParagraph"/>
        <w:tabs>
          <w:tab w:val="clear" w:pos="708"/>
          <w:tab w:val="left" w:pos="7088" w:leader="none"/>
        </w:tabs>
        <w:ind w:left="426" w:hanging="0"/>
        <w:jc w:val="both"/>
        <w:rPr>
          <w:rFonts w:ascii="Calibri" w:hAnsi="Calibri" w:asciiTheme="minorHAnsi" w:hAnsiTheme="minorHAnsi"/>
          <w:b/>
        </w:rPr>
      </w:pPr>
      <w:r>
        <w:rPr>
          <w:rFonts w:asciiTheme="minorHAnsi" w:hAnsiTheme="minorHAnsi" w:ascii="Calibri" w:hAnsi="Calibri"/>
          <w:b/>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3</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VÝKONU AD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súlade s pokynmi a požiadavkami objednávateľa a za dojednanú cenu uvedenú v čl. V tejto časti Zmluvy </w:t>
      </w:r>
      <w:r>
        <w:rPr>
          <w:rFonts w:ascii="Calibri" w:hAnsi="Calibri" w:asciiTheme="minorHAnsi" w:hAnsiTheme="minorHAnsi"/>
          <w:sz w:val="22"/>
          <w:szCs w:val="22"/>
        </w:rPr>
        <w:t>poskytovať služby a práce AD tak, ako sú špecifikované v čl. II ods. 1 v tejto časti Zmluvy. Objednávateľ sa zaväzuje zaplatiť zhotoviteľovi za takéto vykonanie činností AD cenu uvedenú v čl. V tejto časti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Zmluvné strany sa dohodli, že zhotoviteľ môže začať s výkonom AD podľa tejto časti Zmluvy až po nadobudnutí účinnosti zmluvy o poskytnutí nenávratného finančného príspevku uzatvorenej medzi </w:t>
      </w:r>
      <w:r>
        <w:rPr>
          <w:rFonts w:cs="Calibri" w:ascii="Calibri" w:hAnsi="Calibri" w:asciiTheme="minorHAnsi" w:cstheme="minorHAnsi" w:hAnsiTheme="minorHAnsi"/>
          <w:sz w:val="22"/>
          <w:szCs w:val="22"/>
        </w:rPr>
        <w:t>Ministerstvom investícií, regionálneho rozvoja a informatizácie Slovenskej republiky ako poskytovateľom pomoci a objednávateľom ako prijímateľom pomoci (ďalej ako „</w:t>
      </w:r>
      <w:r>
        <w:rPr>
          <w:rFonts w:cs="Calibri" w:ascii="Calibri" w:hAnsi="Calibri" w:asciiTheme="minorHAnsi" w:cstheme="minorHAnsi" w:hAnsiTheme="minorHAnsi"/>
          <w:b/>
          <w:bCs/>
          <w:sz w:val="22"/>
          <w:szCs w:val="22"/>
        </w:rPr>
        <w:t>zmluva o NFP</w:t>
      </w:r>
      <w:r>
        <w:rPr>
          <w:rFonts w:cs="Calibri" w:ascii="Calibri" w:hAnsi="Calibri" w:asciiTheme="minorHAnsi" w:cstheme="minorHAnsi" w:hAnsiTheme="minorHAnsi"/>
          <w:sz w:val="22"/>
          <w:szCs w:val="22"/>
        </w:rPr>
        <w:t xml:space="preserve">“). </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II</w:t>
      </w:r>
    </w:p>
    <w:p>
      <w:pPr>
        <w:pStyle w:val="Normal"/>
        <w:jc w:val="center"/>
        <w:rPr>
          <w:rFonts w:ascii="Calibri" w:hAnsi="Calibri" w:asciiTheme="minorHAnsi" w:hAnsiTheme="minorHAnsi"/>
          <w:b/>
        </w:rPr>
      </w:pPr>
      <w:r>
        <w:rPr>
          <w:rFonts w:ascii="Calibri" w:hAnsi="Calibri" w:asciiTheme="minorHAnsi" w:hAnsiTheme="minorHAnsi"/>
          <w:b/>
        </w:rPr>
        <w:t xml:space="preserve">Predmet, rozsah a obsah činnosti odborného autorského dohľadu </w:t>
      </w:r>
    </w:p>
    <w:p>
      <w:pPr>
        <w:pStyle w:val="NoSpacing"/>
        <w:numPr>
          <w:ilvl w:val="0"/>
          <w:numId w:val="15"/>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že bude pre objednávateľa v rozsahu a za podmienok dohodnutých v tejto Zmluve, </w:t>
      </w:r>
      <w:r>
        <w:rPr>
          <w:rFonts w:cs="Calibri" w:ascii="Calibri" w:hAnsi="Calibri" w:asciiTheme="minorHAnsi" w:cstheme="minorHAnsi" w:hAnsiTheme="minorHAnsi"/>
          <w:sz w:val="22"/>
          <w:szCs w:val="22"/>
        </w:rPr>
        <w:t xml:space="preserve">v zmysle príslušných ustanovení zákona č. 138/1992 Zb. </w:t>
      </w:r>
      <w:r>
        <w:rPr>
          <w:rFonts w:ascii="Trebuchet MS" w:hAnsi="Trebuchet MS"/>
          <w:sz w:val="20"/>
          <w:szCs w:val="20"/>
          <w:shd w:fill="FFFFFF" w:val="clear"/>
        </w:rPr>
        <w:t>o autorizovaných architektoch a autorizovaných stavebných inžinieroch</w:t>
      </w:r>
      <w:r>
        <w:rPr>
          <w:rFonts w:cs="Calibri" w:ascii="Calibri" w:hAnsi="Calibri" w:asciiTheme="minorHAnsi" w:cstheme="minorHAnsi" w:hAnsiTheme="minorHAnsi"/>
          <w:sz w:val="22"/>
          <w:szCs w:val="22"/>
        </w:rPr>
        <w:t>, ostatných všeobecne záväzných právnych predpisov, technických podmienok MDaV SR TP 019 Dokumentácia stavieb ciest (www.ssc.sk) a</w:t>
      </w:r>
      <w:r>
        <w:rPr>
          <w:rStyle w:val="CharStyle13"/>
          <w:rFonts w:cs="Calibri" w:ascii="Calibri" w:hAnsi="Calibri" w:asciiTheme="minorHAnsi" w:cstheme="minorHAnsi" w:hAnsiTheme="minorHAnsi"/>
          <w:b w:val="false"/>
          <w:bCs w:val="false"/>
          <w:sz w:val="22"/>
          <w:szCs w:val="22"/>
        </w:rPr>
        <w:t xml:space="preserve"> s odbornou starostlivosťou vykonávať práce a poskytovať služby AD, v rámci ktorých je zhotoviteľ povinný plniť nasledovné činnosti:</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zúčastniť sa na odovzdaní staveniska stavebnému dozoru a zhotoviteľovi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základné smerové a výškové vytýčenia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sledovať postup výstavby z technického a technologického hľadiska a kontrolovať  dodržiavanie podmienok stanovených v Dokumentácii a v aplikovateľných všeobecne záväzných právnych predpisoch a technických normách,</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návrhom zhotoviteľa stavby na zmeny Dokumentácie z technického i technologického hľadiska a zúčastňovať sa konaní o zmene stavby pred dokončením,</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požiadavkám zhotoviteľa stavby na tzv. naviac práce, t. j. práce nad rozsah stavebných prác vyplývajúcich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zúčastňovať sa na operatívnych a kontrolných dňoch stavby,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zúčastniť sa na odovzdaní a prevzatí dokončenej stavby alebo jej časti,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porovnaniu výsledkov prieskumov so skutočnosťou zistenou pri zemných prácach a v prípade odlišných výsledkov v spolupráci so špecialistom pre geotechniku prijímať návrh doplnkových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požiadanie objednávateľa, alebo z podmienok vyplývajúcich zo spracovanej a schválenej Dokumentácie, zúčastňovať sa na kontrole a preberaní konštrukčných vrstiev, stavebných konštrukcií, resp. konštrukčných prvkov, ktoré sú rozhodujúce pri realizácii jednotlivých objektov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základe zistených skutočností vyjadrovať sa k prípadným zmenám stavebných a technologických postupov,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predkladať stanoviská a vysvetľovať problémy spojené s nejasnosťami vyplývajúcimi z vyhotovenej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že skutkový stav zistený na stavenisku nezodpovedá predpokladom v Dokumentácii, navrhovať technické riešenie vyvolanej zmeny, vrátane komplexného projekčného spracovania zmeny technického riešenia vyplývajúceho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výzvu stavebného dozoru sa dostaviť na stavbu do 3 dní, v mimoriadnych prípadoch do 24 hod., od doručenia takejto výzvy stavebného dozoru,</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zložitých riešení a v prípade potreby stanoviska jednotlivých špecialistov,  dodať stanovisko AD v dohodnutom termíne stanovenom podľa zložitosti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k dodržaniu projektových parametrov verejnej práce v zmysle zákona č. 254/1998 Z. z. o verejných prácach v znení neskorších predpisov z pohľadu AD,</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spolupracovať so zhotoviteľom pri vypracovaní kontrolného a skúšobného plánu a manuálu užívania verejnej práce resp. objektov stavby v súlade so zákonom 254/1998 Z. z. o verejných prácach v znení neskorších predpisov,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s vysvetlením a návrhom riešenia k prípadným skrytým vadám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vypracovanie záverečnej správy AD o priebehu stavby</w:t>
      </w:r>
    </w:p>
    <w:p>
      <w:pPr>
        <w:pStyle w:val="ListParagraph"/>
        <w:suppressAutoHyphens w:val="true"/>
        <w:snapToGrid w:val="false"/>
        <w:ind w:left="993"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rPr>
          <w:rFonts w:ascii="Calibri" w:hAnsi="Calibri" w:asciiTheme="minorHAnsi" w:hAnsiTheme="minorHAnsi"/>
          <w:sz w:val="22"/>
          <w:szCs w:val="22"/>
        </w:rPr>
      </w:pPr>
      <w:r>
        <w:rPr>
          <w:rFonts w:ascii="Calibri" w:hAnsi="Calibri" w:asciiTheme="minorHAnsi" w:hAnsiTheme="minorHAnsi"/>
          <w:sz w:val="22"/>
          <w:szCs w:val="22"/>
        </w:rPr>
        <w:t xml:space="preserve">(ďalej aj ako </w:t>
      </w:r>
      <w:r>
        <w:rPr>
          <w:rFonts w:ascii="Calibri" w:hAnsi="Calibri" w:asciiTheme="minorHAnsi" w:hAnsiTheme="minorHAnsi"/>
          <w:b/>
          <w:sz w:val="22"/>
          <w:szCs w:val="22"/>
        </w:rPr>
        <w:t>„výkon AD“</w:t>
      </w:r>
      <w:r>
        <w:rPr>
          <w:rFonts w:ascii="Calibri" w:hAnsi="Calibri" w:asciiTheme="minorHAnsi" w:hAnsiTheme="minorHAnsi"/>
          <w:sz w:val="22"/>
          <w:szCs w:val="22"/>
        </w:rPr>
        <w:t>).</w:t>
      </w:r>
    </w:p>
    <w:p>
      <w:pPr>
        <w:pStyle w:val="ListParagraph"/>
        <w:ind w:left="426" w:hanging="0"/>
        <w:jc w:val="both"/>
        <w:rPr>
          <w:rFonts w:ascii="Calibri" w:hAnsi="Calibri" w:asciiTheme="minorHAnsi" w:hAnsiTheme="minorHAnsi"/>
          <w:sz w:val="22"/>
          <w:szCs w:val="22"/>
        </w:rPr>
      </w:pPr>
      <w:r>
        <w:rPr>
          <w:rFonts w:asciiTheme="minorHAnsi" w:hAnsi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ListParagraph"/>
        <w:numPr>
          <w:ilvl w:val="0"/>
          <w:numId w:val="17"/>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Podkladmi pre výkon AD podľa tejto Zmluvy sú:</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kópie stavebných povolení a ohlásení stavebných objektov stavby, vrátane dokladov vyplývajúcich z prerokovania Dokumentácie  v stavebnom  a vodoprávnom konaní;</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časový harmonogram stavebných prác doručený zhotoviteľom stavby ku dňu odovzdania a prevzatia staveniska.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zabezpečí pre výkon AD primerané organizačno-technické predpoklady, najmä zabezpečí prístup k stavebnému denníku zhotoviteľa stavby. </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bude pravidelne a včas bez zbytočného odkladu oboznamovať zhotoviteľa so všetkými skutočnosťami a okolnosťami, ktoré môžu ovplyvňovať jeho výkon AD.</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akúkoľvek komunikáciu so zhotoviteľom stavby uskutočňovať výlučne prostredníctvom oprávneného zamestnanca objednávateľa - ako osoby oprávnenej rokovať vo veciach technických za objednávateľa.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že počas výkonu AD poskytne zhotoviteľovi v nevyhnutne potrebnom 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 technickú správnosť a vhodnosť podkladov, ktoré poskytne objednávateľ zhotoviteľovi, nesie zodpovednosť objednávateľ, ibaže by šlo o podklady vykonané pre objednávateľa zhotoviteľom na základe časti 1 tejto Zmluvy. Za správnosť a vhodnosť ostatných podkladov (získaných od tretích osôb) použitých pri výkone AD nesie zodpovednosť zhotoviteľ. Povinnosťou zhotoviteľa je upozorniť objednávateľa na nesprávnosť, nezrozumiteľnosť alebo nevhodnosť dodaných podkladov v lehote najneskôr do 5 dní odo dňa ich doručenia zhotoviteľovi.</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zodpovedá za škodu na veciach prevzatých od objednávateľa na výkon AD, ibaže túto škodu nemohol odvrátiť ani pri vynaložení odbornej starostlivosti.</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Rozhodnutia z výkonu AD sa budú zaznamenávať bez zbytočného odkladu do stavebného denníka alebo listom adresovaným a doručeným objednávateľovi.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Výkon AD bude poskytovaný zhotoviteľom osobne, prípadne zmluvnými stranami prizvanými špecialistami, ktorých prizvanie musí vopred písomne odsúhlasiť objednávateľ. Ich činnosť bude koordinovať osoba oprávnená rokovať vo veciach technických za objednávateľa a zhotoviteľ.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jc w:val="center"/>
        <w:rPr>
          <w:rFonts w:ascii="Calibri" w:hAnsi="Calibri" w:asciiTheme="minorHAnsi" w:hAnsiTheme="minorHAnsi"/>
          <w:b/>
        </w:rPr>
      </w:pPr>
      <w:r>
        <w:rPr>
          <w:rFonts w:ascii="Calibri" w:hAnsi="Calibri" w:asciiTheme="minorHAnsi" w:hAnsiTheme="minorHAnsi"/>
          <w:b/>
        </w:rPr>
        <w:t>Čas a spôsob výkonu AD</w:t>
      </w:r>
    </w:p>
    <w:p>
      <w:pPr>
        <w:pStyle w:val="ListParagraph"/>
        <w:numPr>
          <w:ilvl w:val="0"/>
          <w:numId w:val="18"/>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začať s výkonom AD odo dňa uvedeného v oznámení objednávateľa o začatí stavebných prác na stavbe a je povinný vykonávať AD až do:</w:t>
      </w:r>
    </w:p>
    <w:p>
      <w:pPr>
        <w:pStyle w:val="ListParagraph"/>
        <w:numPr>
          <w:ilvl w:val="0"/>
          <w:numId w:val="30"/>
        </w:numPr>
        <w:spacing w:before="12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dňa nadobudnutia právoplatnosti kolaudačného rozhodnutia stavby (v prípade, ak bolo na stavbu vydané stavebné povolenie), alebo </w:t>
      </w:r>
    </w:p>
    <w:p>
      <w:pPr>
        <w:pStyle w:val="ListParagraph"/>
        <w:numPr>
          <w:ilvl w:val="0"/>
          <w:numId w:val="30"/>
        </w:numPr>
        <w:spacing w:before="120" w:after="0"/>
        <w:contextualSpacing/>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do dňa odstránenia poslednej vady a nedorobku stavby (v prípade, ak nebolo na stavbu vydané stavebné povolenie). </w:t>
      </w:r>
    </w:p>
    <w:p>
      <w:pPr>
        <w:pStyle w:val="ListParagraph"/>
        <w:numPr>
          <w:ilvl w:val="0"/>
          <w:numId w:val="18"/>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Predpokladaná dĺžka výkonu AD na stavbe zodpovedá predpokladanej lehote výstavby: 12 mesiacov.</w:t>
      </w:r>
    </w:p>
    <w:p>
      <w:pPr>
        <w:pStyle w:val="ListParagraph"/>
        <w:numPr>
          <w:ilvl w:val="0"/>
          <w:numId w:val="18"/>
        </w:numPr>
        <w:spacing w:before="120" w:after="0"/>
        <w:ind w:left="284" w:hanging="284"/>
        <w:contextualSpacing/>
        <w:jc w:val="both"/>
        <w:rPr>
          <w:rStyle w:val="CharStyle13"/>
          <w:rFonts w:ascii="Calibri" w:hAnsi="Calibri" w:cs="Calibri" w:asciiTheme="minorHAnsi" w:cstheme="minorHAnsi" w:hAnsiTheme="minorHAnsi"/>
          <w:b w:val="false"/>
          <w:bCs w:val="false"/>
          <w:sz w:val="22"/>
          <w:szCs w:val="22"/>
          <w:shd w:fill="auto" w:val="clear"/>
        </w:rPr>
      </w:pPr>
      <w:r>
        <w:rPr>
          <w:rFonts w:cs="Calibri" w:ascii="Calibri" w:hAnsi="Calibri" w:asciiTheme="minorHAnsi" w:cstheme="minorHAnsi" w:hAnsiTheme="minorHAnsi"/>
          <w:sz w:val="22"/>
          <w:szCs w:val="22"/>
        </w:rPr>
        <w:t>Zhotoviteľ je povinný pri výkone činnosti AD dodržiavať všetky príslušné právne a technické predpisy vzťahujúce sa na vykonávanie jeho povinností vyplývajúcich z tejto Zmluvy.</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výkon AD</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výkon AD</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Vyhlášky MF SR č. 87/1996 Z. z., ktorou sa vykonáva zákon Národnej rady Slovenskej republiky č. 18/1996 Z. z. o cenách v znení neskorších predpisov a sú v nej zahrnuté všetky náklady, činnosti, práce, výkony alebo služby nevyhnutné za účelom riadneho vykonania činnosti odborného autorského dohľadu, a to vrátane </w:t>
      </w:r>
      <w:r>
        <w:rPr>
          <w:rFonts w:cs="Calibri" w:ascii="Calibri" w:hAnsi="Calibri" w:asciiTheme="minorHAnsi" w:cstheme="minorHAnsi" w:hAnsiTheme="minorHAnsi"/>
          <w:sz w:val="22"/>
          <w:szCs w:val="22"/>
        </w:rPr>
        <w:t>prípravy, nutných konzultácií a preštudovania podkladov od objednávateľa.</w:t>
      </w:r>
      <w:r>
        <w:rPr>
          <w:rFonts w:cs="Calibri" w:ascii="Calibri" w:hAnsi="Calibri" w:asciiTheme="minorHAnsi" w:cstheme="minorHAnsi" w:hAnsiTheme="minorHAnsi"/>
          <w:sz w:val="22"/>
          <w:szCs w:val="22"/>
          <w:lang w:eastAsia="cs-CZ"/>
        </w:rPr>
        <w:t xml:space="preserve"> </w:t>
      </w:r>
    </w:p>
    <w:p>
      <w:pPr>
        <w:pStyle w:val="ListParagraph"/>
        <w:numPr>
          <w:ilvl w:val="0"/>
          <w:numId w:val="19"/>
        </w:numPr>
        <w:ind w:left="284" w:hanging="284"/>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Cena za výkon AD bola zmluvnými stranami dohodnutá nasledovne: </w:t>
      </w:r>
    </w:p>
    <w:p>
      <w:pPr>
        <w:pStyle w:val="ListParagraph"/>
        <w:tabs>
          <w:tab w:val="clear" w:pos="708"/>
          <w:tab w:val="left" w:pos="426" w:leader="none"/>
          <w:tab w:val="left" w:pos="1843" w:leader="none"/>
          <w:tab w:val="left" w:pos="7088" w:leader="none"/>
        </w:tabs>
        <w:ind w:left="284" w:hanging="0"/>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 xml:space="preserve">Cena s DPH                                                                                                                 Eur </w:t>
        <w:tab/>
        <w:t xml:space="preserve">    </w:t>
      </w:r>
    </w:p>
    <w:p>
      <w:pPr>
        <w:pStyle w:val="Normal"/>
        <w:tabs>
          <w:tab w:val="clear" w:pos="708"/>
          <w:tab w:val="left" w:pos="7088" w:leader="none"/>
        </w:tabs>
        <w:jc w:val="both"/>
        <w:rPr>
          <w:rFonts w:ascii="Calibri" w:hAnsi="Calibri" w:cs="Calibri" w:asciiTheme="minorHAnsi" w:cstheme="minorHAnsi" w:hAnsiTheme="minorHAnsi"/>
          <w:b/>
          <w:color w:val="auto"/>
          <w:sz w:val="22"/>
          <w:szCs w:val="22"/>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0" w:leader="none"/>
        </w:tabs>
        <w:jc w:val="both"/>
        <w:rPr>
          <w:rFonts w:ascii="Calibri" w:hAnsi="Calibri" w:cs="Calibri" w:asciiTheme="minorHAnsi" w:cstheme="minorHAnsi" w:hAnsiTheme="minorHAnsi"/>
          <w:bCs/>
          <w:sz w:val="22"/>
          <w:szCs w:val="22"/>
          <w:bdr w:val="single" w:sz="4" w:space="0" w:color="000000"/>
          <w:lang w:eastAsia="cs-CZ"/>
        </w:rPr>
      </w:pPr>
      <w:r>
        <w:rPr>
          <w:rFonts w:cs="Calibri" w:ascii="Calibri" w:hAnsi="Calibri" w:asciiTheme="minorHAnsi" w:cstheme="minorHAnsi" w:hAnsiTheme="minorHAnsi"/>
          <w:bCs/>
          <w:color w:val="auto"/>
          <w:sz w:val="22"/>
          <w:szCs w:val="22"/>
          <w:lang w:eastAsia="cs-CZ"/>
        </w:rPr>
        <w:t xml:space="preserve">         </w:t>
      </w:r>
      <w:r>
        <w:rPr>
          <w:rFonts w:cs="Calibri" w:ascii="Calibri" w:hAnsi="Calibri" w:asciiTheme="minorHAnsi" w:cstheme="minorHAnsi" w:hAnsiTheme="minorHAnsi"/>
          <w:bCs/>
          <w:color w:val="auto"/>
          <w:sz w:val="22"/>
          <w:szCs w:val="22"/>
          <w:lang w:eastAsia="cs-CZ"/>
        </w:rPr>
        <w:t>(ďalej len  ako „</w:t>
      </w:r>
      <w:r>
        <w:rPr>
          <w:rFonts w:cs="Calibri" w:ascii="Calibri" w:hAnsi="Calibri" w:asciiTheme="minorHAnsi" w:cstheme="minorHAnsi" w:hAnsiTheme="minorHAnsi"/>
          <w:b/>
          <w:color w:val="auto"/>
          <w:sz w:val="22"/>
          <w:szCs w:val="22"/>
          <w:lang w:eastAsia="cs-CZ"/>
        </w:rPr>
        <w:t>cena za výkon AD</w:t>
      </w:r>
      <w:r>
        <w:rPr>
          <w:rFonts w:cs="Calibri" w:ascii="Calibri" w:hAnsi="Calibri" w:asciiTheme="minorHAnsi" w:cstheme="minorHAnsi" w:hAnsiTheme="minorHAnsi"/>
          <w:bCs/>
          <w:color w:val="auto"/>
          <w:sz w:val="22"/>
          <w:szCs w:val="22"/>
          <w:lang w:eastAsia="cs-CZ"/>
        </w:rPr>
        <w:t>“)</w:t>
        <w:tab/>
      </w:r>
    </w:p>
    <w:p>
      <w:pPr>
        <w:pStyle w:val="ListParagraph"/>
        <w:numPr>
          <w:ilvl w:val="0"/>
          <w:numId w:val="19"/>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Skutočný výkon AD bude podložený kópiami zápisov o výkone AD na stavbe osobou oprávnenou rokovať za objednávateľa vo veciach technických. </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výkon AD podľa tohto článku Zmluvy v lehote do pätnásť (15) dní odo dňa podpísania preberacieho protokolu na časť Predmetu Zmluvy podľa časti 3 tejto Zmluvy (t.j. preberací protokol za AD) oboma Zmluvnými stranami (ďalej len ,,</w:t>
      </w:r>
      <w:r>
        <w:rPr>
          <w:rFonts w:cs="Calibri" w:ascii="Calibri" w:hAnsi="Calibri" w:asciiTheme="minorHAnsi" w:cstheme="minorHAnsi" w:hAnsiTheme="minorHAnsi"/>
          <w:b/>
          <w:bCs/>
          <w:sz w:val="22"/>
          <w:szCs w:val="22"/>
          <w:lang w:eastAsia="cs-CZ"/>
        </w:rPr>
        <w:t>Faktúra č. 4</w:t>
      </w:r>
      <w:r>
        <w:rPr>
          <w:rFonts w:cs="Calibri" w:ascii="Calibri" w:hAnsi="Calibri" w:asciiTheme="minorHAnsi" w:cstheme="minorHAnsi" w:hAnsiTheme="minorHAnsi"/>
          <w:sz w:val="22"/>
          <w:szCs w:val="22"/>
          <w:lang w:eastAsia="cs-CZ"/>
        </w:rPr>
        <w:t>“).</w:t>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asciiTheme="minorHAnsi" w:hAnsiTheme="minorHAnsi"/>
          <w:b/>
        </w:rPr>
      </w:pPr>
      <w:r>
        <w:rPr>
          <w:rFonts w:ascii="Calibri" w:hAnsi="Calibri" w:asciiTheme="minorHAnsi" w:hAnsiTheme="minorHAnsi"/>
          <w:b/>
        </w:rPr>
        <w:t>Čl. VI</w:t>
      </w:r>
    </w:p>
    <w:p>
      <w:pPr>
        <w:pStyle w:val="Normal"/>
        <w:jc w:val="center"/>
        <w:rPr>
          <w:rFonts w:ascii="Calibri" w:hAnsi="Calibri" w:asciiTheme="minorHAnsi" w:hAnsiTheme="minorHAnsi"/>
          <w:b/>
        </w:rPr>
      </w:pPr>
      <w:r>
        <w:rPr>
          <w:rFonts w:ascii="Calibri" w:hAnsi="Calibri" w:asciiTheme="minorHAnsi" w:hAnsiTheme="minorHAnsi"/>
          <w:b/>
        </w:rPr>
        <w:t>Zodpovednosť zhotoviteľa</w:t>
      </w:r>
    </w:p>
    <w:p>
      <w:pPr>
        <w:pStyle w:val="ListParagraph"/>
        <w:numPr>
          <w:ilvl w:val="0"/>
          <w:numId w:val="33"/>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Na zodpovednosť zhotoviteľa za výkon AD sa vzťahujú ustanovenia časti 4, čl. IV Zmluvy s odchýlkami uvedenými v tomto článku Zmluvy.</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Záručná doba je štyri roky a začína plynúť odo dňa </w:t>
      </w:r>
      <w:r>
        <w:rPr>
          <w:rStyle w:val="CharStyle10"/>
          <w:rFonts w:eastAsia="" w:cs="Calibri" w:ascii="Calibri" w:hAnsi="Calibri" w:asciiTheme="minorHAnsi" w:cstheme="minorHAnsi" w:eastAsiaTheme="majorEastAsia" w:hAnsiTheme="minorHAnsi"/>
          <w:sz w:val="22"/>
          <w:szCs w:val="22"/>
        </w:rPr>
        <w:t>odo dňa riadneho prevzatia prác a služieb AD objednávateľom.</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Ak majú práce a služby AD vady, je Objednávateľ oprávnený požadovať bezplatné odstránenie vady, bez zbytočného odkladu po uplatnení reklamácie objednávateľom a zhotoviteľ sa zaväzuje vadu bezodplatne odstrániť.</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Reklamáciu vady AD je objednávateľ povinný uplatniť najneskôr do 5 dní odo dňa jej zistenia, a to v písomnej forme. </w:t>
      </w:r>
    </w:p>
    <w:p>
      <w:pPr>
        <w:pStyle w:val="ListParagraph"/>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kontrolných dňoch stavby za účelom výkonu AD je objednávateľ oprávnený uplatniť voči zhotoviteľovi zmluvnú pokutu vo výške 165,- Eur za predpokladu, že zhotoviteľovi bola písomná pozvánka na kontrolný deň zaslaná aspoň tri pracovné dni pred stanoveným termínom kontrolného dňa;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rokovaní týkajúcom sa výkonu AD je objednávateľ oprávnený uplatniť voči zhotoviteľovi zmluvnú pokutu vo výške 165,- Eur za predpokladu, že zhotoviteľovi bola písomná pozvánka na rokovanie zaslaná aspoň tri pracovné dni pred stanoveným termínom rokovania;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nevyriešenie technického problému stavby, ktorého riešenie patrí do pôsobnosti zhotoviteľa ako 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ako AD na odovzdaní a prevzatí stavby alebo jej časti, vrátane dohodnutých alebo všeobecne záväznými právnymi predpismi stanovených skúšok, ak bol o ňom vyrozumený minimálne tri pracovné dni vopred,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porušenie povinnosti v dohodnutom termíne vypracovať písomné stanovisko AD týkajúce sa technických otázok alebo iných otázok stavby je objednávateľ oprávnený uplatniť si voči zhotoviteľovi zmluvnú pokutu vo výške 200,- Eur a zhotoviteľ sa takto uplatnenú zmluvnú pokutu zaväzuje objednávateľovi uhradiť.</w:t>
      </w:r>
    </w:p>
    <w:p>
      <w:pPr>
        <w:pStyle w:val="Normal"/>
        <w:tabs>
          <w:tab w:val="clear" w:pos="708"/>
          <w:tab w:val="left" w:pos="7088" w:leader="none"/>
        </w:tabs>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ČASŤ 4</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ZMLUVNÉ PODMIENKY</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Všeobecné ustanovenia</w:t>
      </w:r>
    </w:p>
    <w:p>
      <w:pPr>
        <w:pStyle w:val="NoSpacing"/>
        <w:numPr>
          <w:ilvl w:val="0"/>
          <w:numId w:val="21"/>
        </w:numPr>
        <w:ind w:left="284" w:hanging="36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Táto Zmluva sa uzatvára ako výsledok verejného obstarávania realizovaného postupom zadávania zákazky verejnej súťaže podľa </w:t>
      </w:r>
      <w:ins w:id="0" w:author="Neznámy autor" w:date="2023-04-19T10:26:20Z">
        <w:r>
          <w:rPr>
            <w:rFonts w:cs="Calibri" w:ascii="Calibri" w:hAnsi="Calibri" w:asciiTheme="minorHAnsi" w:cstheme="minorHAnsi" w:hAnsiTheme="minorHAnsi"/>
            <w:b w:val="false"/>
            <w:bCs w:val="false"/>
            <w:sz w:val="22"/>
            <w:szCs w:val="22"/>
          </w:rPr>
          <w:t>§ 66 ods. 7 písm. b)</w:t>
        </w:r>
      </w:ins>
      <w:del w:id="1" w:author="Neznámy autor" w:date="2023-04-19T10:26:29Z">
        <w:r>
          <w:rPr>
            <w:rFonts w:cs="Calibri" w:ascii="Calibri" w:hAnsi="Calibri" w:asciiTheme="minorHAnsi" w:cstheme="minorHAnsi" w:hAnsiTheme="minorHAnsi"/>
            <w:b w:val="false"/>
            <w:bCs w:val="false"/>
            <w:sz w:val="22"/>
            <w:szCs w:val="22"/>
          </w:rPr>
          <w:delText xml:space="preserve">§ </w:delText>
        </w:r>
      </w:del>
      <w:del w:id="2" w:author="Neznámy autor" w:date="2023-04-19T10:25:08Z">
        <w:r>
          <w:rPr>
            <w:rFonts w:cs="Calibri" w:ascii="Calibri" w:hAnsi="Calibri" w:asciiTheme="minorHAnsi" w:cstheme="minorHAnsi" w:hAnsiTheme="minorHAnsi"/>
            <w:b w:val="false"/>
            <w:bCs w:val="false"/>
            <w:sz w:val="22"/>
            <w:szCs w:val="22"/>
          </w:rPr>
          <w:delText>108</w:delText>
        </w:r>
      </w:del>
      <w:del w:id="3" w:author="Neznámy autor" w:date="2023-04-19T10:26:29Z">
        <w:r>
          <w:rPr>
            <w:rFonts w:cs="Calibri" w:ascii="Calibri" w:hAnsi="Calibri" w:asciiTheme="minorHAnsi" w:cstheme="minorHAnsi" w:hAnsiTheme="minorHAnsi"/>
            <w:b w:val="false"/>
            <w:bCs w:val="false"/>
            <w:sz w:val="22"/>
            <w:szCs w:val="22"/>
          </w:rPr>
          <w:delText xml:space="preserve"> </w:delText>
        </w:r>
      </w:del>
      <w:ins w:id="4" w:author="Neznámy autor" w:date="2023-04-19T10:26:30Z">
        <w:r>
          <w:rPr>
            <w:rFonts w:cs="Calibri" w:ascii="Calibri" w:hAnsi="Calibri" w:asciiTheme="minorHAnsi" w:cstheme="minorHAnsi" w:hAnsiTheme="minorHAnsi"/>
            <w:sz w:val="22"/>
            <w:szCs w:val="22"/>
          </w:rPr>
          <w:t xml:space="preserve"> </w:t>
        </w:r>
      </w:ins>
      <w:r>
        <w:rPr>
          <w:rFonts w:cs="Calibri" w:ascii="Calibri" w:hAnsi="Calibri" w:asciiTheme="minorHAnsi" w:cstheme="minorHAnsi" w:hAnsiTheme="minorHAnsi"/>
          <w:sz w:val="22"/>
          <w:szCs w:val="22"/>
        </w:rPr>
        <w:t>zákona č. 343/2015 Z. z. o verejnom obstarávaní a o zmene a doplnení niektorých zákonov v znení neskorších predpisov (ďalej len ako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xml:space="preserve">“) na predmet zákazky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 xml:space="preserve">“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 xml:space="preserve">“). </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Objednávateľ na základe uplatnenia stanovených kritérií na vyhodnotenie ponúk prijal zhotoviteľom predloženú ponuku (ďalej len ako „</w:t>
      </w:r>
      <w:r>
        <w:rPr>
          <w:rFonts w:cs="Calibri" w:ascii="Calibri" w:hAnsi="Calibri" w:asciiTheme="minorHAnsi" w:cstheme="minorHAnsi" w:hAnsiTheme="minorHAnsi"/>
          <w:b/>
          <w:bCs/>
          <w:sz w:val="22"/>
          <w:szCs w:val="22"/>
        </w:rPr>
        <w:t>Ponuka</w:t>
      </w:r>
      <w:r>
        <w:rPr>
          <w:rFonts w:cs="Calibri" w:ascii="Calibri" w:hAnsi="Calibri" w:asciiTheme="minorHAnsi" w:cstheme="minorHAnsi" w:hAnsiTheme="minorHAnsi"/>
          <w:sz w:val="22"/>
          <w:szCs w:val="22"/>
        </w:rPr>
        <w:t xml:space="preserve">“) a vyhodnotil ju ako najvýhodnejšiu. Ponuka tvorí </w:t>
      </w:r>
      <w:r>
        <w:rPr>
          <w:rFonts w:cs="Calibri" w:ascii="Calibri" w:hAnsi="Calibri" w:asciiTheme="minorHAnsi" w:cstheme="minorHAnsi" w:hAnsiTheme="minorHAnsi"/>
          <w:b/>
          <w:sz w:val="22"/>
          <w:szCs w:val="22"/>
        </w:rPr>
        <w:t>prílohu č. 1</w:t>
      </w:r>
      <w:r>
        <w:rPr>
          <w:rFonts w:cs="Calibri" w:ascii="Calibri" w:hAnsi="Calibri" w:asciiTheme="minorHAnsi" w:cstheme="minorHAnsi" w:hAnsiTheme="minorHAnsi"/>
          <w:sz w:val="22"/>
          <w:szCs w:val="22"/>
        </w:rPr>
        <w:t xml:space="preserve"> tejto Zmluvy.</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je obchodnou spoločnosťou s právnou subjektivitou, ktorej predmetom podnikania je činnosť v rozsahu požadovanom vo verejnom obstarávaní, teda po materiálnej, technickej, technologickej i personálnej stránke spĺňa podmienku odbornej spôsobilosti na vykonanie Diela, IČ a výkon AD podľa tejto Zmluvy v súlade s na predmet Zmluvy sa vzťahujúcich všeobecne záväzných právnych predpisov a technických noriem Slovenskej republiky a Európskej únie účinných na území SR ku dňu uzatvorenia Zmluvy a je oprávnený túto Zmluvu uzavrieť.</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 plnenie ďalších povinností podľa tejto Zmluvy, tieto zahrnul do ceny Diela, ceny za IČ a ceny za AD dohodnutých touto Zmluvou.</w:t>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Odovzdávacie a preberacie konanie</w:t>
      </w:r>
    </w:p>
    <w:p>
      <w:pPr>
        <w:pStyle w:val="NoSpacing"/>
        <w:numPr>
          <w:ilvl w:val="0"/>
          <w:numId w:val="22"/>
        </w:numPr>
        <w:ind w:left="426" w:hanging="426"/>
        <w:jc w:val="both"/>
        <w:rPr>
          <w:rStyle w:val="CharStyle11"/>
          <w:rFonts w:ascii="Calibri" w:hAnsi="Calibri" w:cs="Calibri" w:asciiTheme="minorHAnsi" w:cstheme="minorHAnsi" w:hAnsiTheme="minorHAnsi"/>
          <w:b w:val="false"/>
          <w:bCs w:val="false"/>
          <w:color w:val="auto"/>
          <w:sz w:val="22"/>
          <w:szCs w:val="22"/>
        </w:rPr>
      </w:pPr>
      <w:r>
        <w:rPr>
          <w:rStyle w:val="CharStyle11"/>
          <w:rFonts w:cs="Calibri" w:ascii="Calibri" w:hAnsi="Calibri" w:asciiTheme="minorHAnsi" w:cstheme="minorHAnsi" w:hAnsiTheme="minorHAnsi"/>
          <w:b w:val="false"/>
          <w:bCs w:val="false"/>
          <w:sz w:val="22"/>
          <w:szCs w:val="22"/>
        </w:rPr>
        <w:t>Vykonaním predmetu Zmluvy, ktorý</w:t>
      </w:r>
      <w:r>
        <w:rPr>
          <w:rStyle w:val="CharStyle37"/>
          <w:rFonts w:cs="Calibri" w:ascii="Calibri" w:hAnsi="Calibri" w:asciiTheme="minorHAnsi" w:cstheme="minorHAnsi" w:hAnsiTheme="minorHAnsi"/>
          <w:b w:val="false"/>
          <w:bCs w:val="false"/>
          <w:sz w:val="22"/>
          <w:szCs w:val="22"/>
        </w:rPr>
        <w:t xml:space="preserve"> </w:t>
      </w:r>
      <w:r>
        <w:rPr>
          <w:rStyle w:val="CharStyle11"/>
          <w:rFonts w:cs="Calibri" w:ascii="Calibri" w:hAnsi="Calibri" w:asciiTheme="minorHAnsi" w:cstheme="minorHAnsi" w:hAnsiTheme="minorHAnsi"/>
          <w:b w:val="false"/>
          <w:bCs w:val="false"/>
          <w:sz w:val="22"/>
          <w:szCs w:val="22"/>
        </w:rPr>
        <w:t>je špecifikovaný v čl. I ods. 1 časti 1 Zmluvy, v čl. I ods. 1 časti 2 Zmluvy a v čl. I ods. 1 časti 3 Zmluvy  (ďalej len ako „</w:t>
      </w:r>
      <w:r>
        <w:rPr>
          <w:rStyle w:val="CharStyle11"/>
          <w:rFonts w:cs="Calibri" w:ascii="Calibri" w:hAnsi="Calibri" w:asciiTheme="minorHAnsi" w:cstheme="minorHAnsi" w:hAnsiTheme="minorHAnsi"/>
          <w:sz w:val="22"/>
          <w:szCs w:val="22"/>
        </w:rPr>
        <w:t>Predmet Zmluvy</w:t>
      </w:r>
      <w:r>
        <w:rPr>
          <w:rStyle w:val="CharStyle11"/>
          <w:rFonts w:cs="Calibri" w:ascii="Calibri" w:hAnsi="Calibri" w:asciiTheme="minorHAnsi" w:cstheme="minorHAnsi" w:hAnsiTheme="minorHAnsi"/>
          <w:b w:val="false"/>
          <w:bCs w:val="false"/>
          <w:sz w:val="22"/>
          <w:szCs w:val="22"/>
        </w:rPr>
        <w:t xml:space="preserve">“), sa na účely Zmluvy rozumie včasné, bezchybné, vecne správne a úplné dokončenie Predmetu Zmluvy (každej jeho jednotlivej časti v zmysle Zmluvy) podľa podmienok dohodnutých v Zmluve a jeho odovzdanie zhotoviteľom objednávateľovi a protokolárne prevzatie objednávateľom za podmienok uvedených v tomto článku Zmluvy. </w:t>
      </w:r>
    </w:p>
    <w:p>
      <w:pPr>
        <w:pStyle w:val="NoSpacing"/>
        <w:numPr>
          <w:ilvl w:val="0"/>
          <w:numId w:val="22"/>
        </w:numPr>
        <w:ind w:left="426" w:hanging="426"/>
        <w:jc w:val="both"/>
        <w:rPr>
          <w:rStyle w:val="CharStyle10"/>
          <w:rFonts w:ascii="Calibri" w:hAnsi="Calibri" w:cs="Calibri" w:asciiTheme="minorHAnsi" w:cstheme="minorHAnsi" w:hAnsiTheme="minorHAnsi"/>
          <w:color w:val="auto"/>
          <w:sz w:val="22"/>
          <w:szCs w:val="22"/>
        </w:rPr>
      </w:pPr>
      <w:r>
        <w:rPr>
          <w:rStyle w:val="CharStyle10"/>
          <w:rFonts w:eastAsia="" w:cs="Calibri" w:ascii="Calibri" w:hAnsi="Calibri" w:asciiTheme="minorHAnsi" w:cstheme="minorHAnsi" w:eastAsiaTheme="majorEastAsia" w:hAnsiTheme="minorHAnsi"/>
          <w:sz w:val="22"/>
          <w:szCs w:val="22"/>
        </w:rPr>
        <w:t xml:space="preserve">Preberacie protokoly k jednotlivým častiam </w:t>
      </w:r>
      <w:r>
        <w:rPr>
          <w:rStyle w:val="CharStyle11"/>
          <w:rFonts w:cs="Calibri" w:ascii="Calibri" w:hAnsi="Calibri" w:asciiTheme="minorHAnsi" w:cstheme="minorHAnsi" w:hAnsiTheme="minorHAnsi"/>
          <w:b w:val="false"/>
          <w:sz w:val="22"/>
          <w:szCs w:val="22"/>
        </w:rPr>
        <w:t>Predmetu Zmluvy</w:t>
      </w:r>
      <w:r>
        <w:rPr>
          <w:rStyle w:val="CharStyle11"/>
          <w:rFonts w:cs="Calibri" w:ascii="Calibri" w:hAnsi="Calibri" w:asciiTheme="minorHAnsi" w:cstheme="minorHAnsi" w:hAnsiTheme="minorHAnsi"/>
          <w:sz w:val="22"/>
          <w:szCs w:val="22"/>
        </w:rPr>
        <w:t xml:space="preserve"> </w:t>
      </w:r>
      <w:r>
        <w:rPr>
          <w:rStyle w:val="CharStyle11"/>
          <w:rFonts w:cs="Calibri" w:ascii="Calibri" w:hAnsi="Calibri" w:asciiTheme="minorHAnsi" w:cstheme="minorHAnsi" w:hAnsiTheme="minorHAnsi"/>
          <w:b w:val="false"/>
          <w:bCs w:val="false"/>
          <w:sz w:val="22"/>
          <w:szCs w:val="22"/>
        </w:rPr>
        <w:t xml:space="preserve">(každej jednotlivej časti v zmysle Zmluvy)  </w:t>
      </w:r>
      <w:r>
        <w:rPr>
          <w:rStyle w:val="CharStyle10"/>
          <w:rFonts w:eastAsia="" w:cs="Calibri" w:ascii="Calibri" w:hAnsi="Calibri" w:asciiTheme="minorHAnsi" w:cstheme="minorHAnsi" w:eastAsiaTheme="majorEastAsia" w:hAnsiTheme="minorHAnsi"/>
          <w:sz w:val="22"/>
          <w:szCs w:val="22"/>
        </w:rPr>
        <w:t>podpíšu osoby oprávnené rokovať vo veciach technických za každú zo zmluvných strán. Za deň dodania príslušnej časti Predmetu Zmluvy (Diela, IČ a AD</w:t>
      </w:r>
      <w:r>
        <w:rPr>
          <w:rStyle w:val="CharStyle11"/>
          <w:rFonts w:cs="Calibri" w:ascii="Calibri" w:hAnsi="Calibri" w:asciiTheme="minorHAnsi" w:cstheme="minorHAnsi" w:hAnsiTheme="minorHAnsi"/>
          <w:b w:val="false"/>
          <w:bCs w:val="false"/>
          <w:sz w:val="22"/>
          <w:szCs w:val="22"/>
        </w:rPr>
        <w:t>)</w:t>
      </w:r>
      <w:r>
        <w:rPr>
          <w:rStyle w:val="CharStyle11"/>
          <w:rFonts w:cs="Calibri" w:ascii="Calibri" w:hAnsi="Calibri" w:asciiTheme="minorHAnsi" w:cstheme="minorHAnsi" w:hAnsiTheme="minorHAnsi"/>
          <w:sz w:val="22"/>
          <w:szCs w:val="22"/>
        </w:rPr>
        <w:t xml:space="preserve"> </w:t>
      </w:r>
      <w:r>
        <w:rPr>
          <w:rStyle w:val="CharStyle10"/>
          <w:rFonts w:eastAsia="" w:cs="Calibri" w:ascii="Calibri" w:hAnsi="Calibri" w:asciiTheme="minorHAnsi" w:cstheme="minorHAnsi" w:eastAsiaTheme="majorEastAsia" w:hAnsiTheme="minorHAnsi"/>
          <w:sz w:val="22"/>
          <w:szCs w:val="22"/>
        </w:rPr>
        <w:t xml:space="preserve">sa považuje deň uvedený v preberacom protokole k príslušnej časti Predmetu Zmluvy ako deň </w:t>
      </w:r>
      <w:r>
        <w:rPr>
          <w:rFonts w:cs="Calibri" w:ascii="Calibri" w:hAnsi="Calibri" w:asciiTheme="minorHAnsi" w:cstheme="minorHAnsi" w:hAnsiTheme="minorHAnsi"/>
          <w:sz w:val="22"/>
          <w:szCs w:val="22"/>
        </w:rPr>
        <w:t>podpisu objednávateľa - osoby oprávnenej za objednávateľa rokovať vo veciach technických</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2"/>
        </w:numPr>
        <w:ind w:left="426" w:hanging="426"/>
        <w:jc w:val="both"/>
        <w:rPr>
          <w:rFonts w:ascii="Calibri" w:hAnsi="Calibri" w:cs="Calibri" w:asciiTheme="minorHAnsi" w:cstheme="minorHAnsi" w:hAnsiTheme="minorHAnsi"/>
          <w:color w:val="auto"/>
          <w:sz w:val="22"/>
          <w:szCs w:val="22"/>
          <w:shd w:fill="FFFFFF" w:val="clear"/>
        </w:rPr>
      </w:pPr>
      <w:r>
        <w:rPr>
          <w:rFonts w:cs="Calibri" w:ascii="Calibri" w:hAnsi="Calibri" w:asciiTheme="minorHAnsi" w:cstheme="minorHAnsi" w:hAnsiTheme="minorHAnsi"/>
          <w:sz w:val="22"/>
          <w:szCs w:val="22"/>
        </w:rPr>
        <w:t xml:space="preserve">Ak osobitné časti Zmluvy neustanovujú inak, Zhotoviteľ je povinný predložiť jednotlivé časti Predmetu Zmluvy na záverečné kontroly a schválenie objednávateľovi a stavebníkovi vždy najneskôr do 7 dní  pred  zmluvne dohodnutým termínom odovzdania jednotlivých častí Predmetu Zmluvy. Po vykonaní kontroly časti Predmetu Zmluvy pripraví zhotoviteľ protokol o odovzdaní a prevzatí príslušnej časti Predmetu Zmluvy. Povinnými obsahovými náležitosťami každého Protokolu sú: </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údaje o zhotoviteľovi a objednávateľovi;</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názov zákazky, číslo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popis Dokumentácie, IČ alebo AD (konkrétnej časti Predmetu Zmluvy, ktorá je predmetom odovzdávania a preberania podľa daného protokolu);</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forma a počet vyhotovení dokumentácie k príslušnej časti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cena za príslušnú časť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vyhlásenie objednávateľa, či príslušnú časť Predmetu Zmluvy preberá alebo nepreberá;</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zoznam chýb/vád, nedostatkov a nedorobkov vytknutých objednávateľom ku konkrétnej časti Predmetu Zmluvy, vrátane prípadného stanoviska zhotoviteľa k nim.</w:t>
      </w:r>
    </w:p>
    <w:p>
      <w:pPr>
        <w:pStyle w:val="ListParagraph"/>
        <w:numPr>
          <w:ilvl w:val="0"/>
          <w:numId w:val="22"/>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Pokiaľ bude Predmet Zmluvy (alebo niektorá jeho časť) vykazovať drobné chyby/vady, nedostatky alebo nedorobky, ktoré nebránia jeho riadnemu užívaniu, objednávateľ má právo rozhodnúť, či príslušnú časť Predmetu Zmluvy  prevezme alebo neprevezme. Ak príslušnú časť Predmetu Zmluvy prevezme, v protokole určí lehotu na odstránenie takýchto vád alebo nedorobkov a Zhotoviteľ sa zaväzuje v takto určenej lehote vytknutú vadu alebo nedorobok odstrániť. O tom, či má Predmet Zmluvy vady alebo nedorobky a aký majú vplyv na Predmet Zmluvy a jeho užívanie, rozhoduje objednávateľ.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Style w:val="CharStyle30"/>
          <w:rFonts w:eastAsia="" w:cs="Calibri" w:ascii="Calibri" w:hAnsi="Calibri" w:asciiTheme="minorHAnsi" w:cstheme="minorHAnsi" w:eastAsiaTheme="majorEastAsia" w:hAnsiTheme="minorHAnsi"/>
          <w:sz w:val="22"/>
          <w:szCs w:val="22"/>
        </w:rPr>
        <w:t xml:space="preserve">Objednávateľ je oprávnený neprevziať Predmet Zmluvy alebo jeho časť, ktorý nie je vykonaný riadne alebo odovzdaný včas podľa podmienok určených v Zmluve. V takom prípade objednávateľ nie je v omeškaní s povinnosťou prevziať Predmet Zmluvy alebo ktorúkoľvek jeho časť.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Riadnym prevzatím príslušnej časti Predmetu Zmluvy, tzn. okamihom podpisu oprávnenej osoby konajúcej za objednávateľa na protokole o odovzdaní a prevzatí príslušnej časti Predmetu Zmluvy, prechádza na objednávateľa vlastnícke právo k  príslušnej časti Predmetu Zmluvy aj  nebezpečenstvo vzniku škody na príslušnej časti Predmetu Zmluvy. Za poškodenie, stratu alebo zničenie Predmetu Zmluvy alebo jeho časti zodpovedá zhotoviteľ až do času riadneho odovzdania Predmetu Zmluvy objednávateľovi.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Ak bude vykonané Dielo alebo ktorákoľvek iná časť Predmetu Zmluvy hoci len sčasti spĺňať pojmové znaky diela podľa zákona č. 185/2015 Z. z. autorský zákon v znení neskorších predpisov (ďalej len ako „</w:t>
      </w:r>
      <w:r>
        <w:rPr>
          <w:rFonts w:ascii="Calibri" w:hAnsi="Calibri" w:asciiTheme="minorHAnsi" w:hAnsiTheme="minorHAnsi"/>
          <w:b/>
          <w:bCs/>
          <w:sz w:val="22"/>
          <w:szCs w:val="22"/>
        </w:rPr>
        <w:t>autorský zákon</w:t>
      </w:r>
      <w:r>
        <w:rPr>
          <w:rFonts w:ascii="Calibri" w:hAnsi="Calibri" w:asciiTheme="minorHAnsi" w:hAnsiTheme="minorHAnsi"/>
          <w:sz w:val="22"/>
          <w:szCs w:val="22"/>
        </w:rPr>
        <w:t>“), Zmluvné strany sa dohodli, že nad rámec práv objednávateľa podľa § 558 Obchodného zákonníka udeľuje zhotoviteľ v súlade s § 65 a nasl. autorského zákona, s účinnosťou odo dňa dodania Diela resp. príslušnej časti Predmetu Zmluvy (t. j. riadnym prebratím objednávateľom v zmysle Zmluvy), objednávateľovi časovo, miestne aj vecne neobmedzenú licenciu, a to na akékoľvek použitie Diela resp. príslušnej časti Predmetu Zmluvy a na akýkoľvek účel, najmä, nie však výlučne, na (1) jeho/jej spracovanie objednávateľom alebo inou osobou, (2) vyhotovenie jeho/jej rozmnoženín, (3) jeho/jej uvedenie na verejnosti verejným vystavením originálu alebo rozmnoženiny, (4) jeho/jej verejný prenos v elektronickej a/alebo tlačenej podobe bez územného alebo vecného obmedzenia, (5) jeho/jej sprístupňovanie na verejnosti (zverejňovanie na internete), (6) jeho/jej zaradenie do databázy chránenej autorským právom, ako aj na (7)  jeho/jej spojenie s iným dielom. Licencia podľa tejto Zmluvy sa udeľuje ako výhradná. Súčasťou udelenej licencie je aj súhlas zhotoviteľa s tým, že objednávateľ môže na použitie diela resp. príslušnej časti Predmetu Zmluvy udeliť sublicenciu akýmkoľvek tretím osobám, v rozsahu udelenej licencie alebo v užšom rozsahu, a to bez potreby ďalšieho osobitného súhlasu zhotoviteľa. Súčasťou udelenej licencie je aj súhlas zhotoviteľa s tým, že v prípade postúpenia tretím osobám v podobe úplného alebo čiastočného prevodu práv a povinností zo Zmluvy sa rozumie, že takýmto postúpením môže objednávateľ postúpiť aj tu uvedené udelenie licencie, a to bez potreby ďalšieho osobitného súhlasu zhotoviteľa a bez potreby predchádzajúceho informovania zhotoviteľa. 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Záväzky zhotoviteľa podľa tohto bodu trvajú aj po zániku Zmluvy z akéhokoľvek dôvodu, ak na objednávateľa prešlo pred zánikom Zmluvy vlastníctvo k akejkoľvek časti Predmetu Zmluvy.</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bude jediným legitimovaným disponentom / držiteľom dotknutých autorských práv. Ak si ktorákoľvek osoba uplatní voči objednávateľovi nároky z porušenia jej autorských práv alebo obdobných práv duševného vlastníctva v súvislosti s podkladmi použitými zhotoviteľom počas vykonávania Diela alebo na jeho vykonanie alebo počas dodávania služieb IČ alebo výkonu AD, ktoré zhotoviteľ v rozpore so Zmluvou nevysporiadal, hoci ich vysporiadať mal a objednávateľ takéto nároky za zhotoviteľa vysporiada, udeľuje týmto zhotoviteľ objednávateľovi bezvýhradný, neodvolateľný a časovo nelimitovaný sľub odškodnenia,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Odškodnenie objednávateľa nemá vplyv na právo objednávateľa uplatniť voči zhotoviteľovi zmluvnú pokutu. Sľub odškodnenia podľa tohto odseku Zmluvy platí aj po zániku tejto Zmluvy, z akéhokoľvek dôvodu, </w:t>
      </w:r>
      <w:r>
        <w:rPr>
          <w:rFonts w:ascii="Calibri" w:hAnsi="Calibri" w:asciiTheme="minorHAnsi" w:hAnsiTheme="minorHAnsi"/>
          <w:sz w:val="22"/>
          <w:szCs w:val="22"/>
        </w:rPr>
        <w:t>ak objednávateľ pred zánikom Zmluvy nadobudol vlastnícke právo k Dielu alebo jeho časti.</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ustanovenia o cene</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Platobné a fakturačné podmienky</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 xml:space="preserve">Cena (odmena) za vykonanie a odovzdanie Predmetu Zmluvy je dohodnutá na základe </w:t>
      </w:r>
      <w:r>
        <w:rPr>
          <w:rFonts w:cs="Calibri" w:ascii="Calibri" w:hAnsi="Calibri" w:asciiTheme="minorHAnsi" w:cstheme="minorHAnsi" w:hAnsiTheme="minorHAnsi"/>
          <w:b/>
          <w:sz w:val="22"/>
          <w:szCs w:val="22"/>
          <w:lang w:eastAsia="cs-CZ"/>
        </w:rPr>
        <w:t xml:space="preserve">Špecifikácie ceny z Ponuky zhotoviteľa ako </w:t>
      </w:r>
      <w:r>
        <w:rPr>
          <w:rFonts w:cs="Calibri" w:ascii="Calibri" w:hAnsi="Calibri" w:asciiTheme="minorHAnsi" w:cstheme="minorHAnsi" w:hAnsiTheme="minorHAnsi"/>
          <w:b/>
          <w:bCs/>
          <w:sz w:val="22"/>
          <w:szCs w:val="22"/>
        </w:rPr>
        <w:t xml:space="preserve">uchádzača vo verejnom obstarávaní zo dňa ............. 2023, ktorá tvorí Prílohu č. 1 k Zmluve </w:t>
      </w:r>
      <w:r>
        <w:rPr>
          <w:rFonts w:cs="Calibri" w:ascii="Calibri" w:hAnsi="Calibri" w:asciiTheme="minorHAnsi" w:cstheme="minorHAnsi" w:hAnsiTheme="minorHAnsi"/>
          <w:sz w:val="22"/>
          <w:szCs w:val="22"/>
        </w:rPr>
        <w:t>(ďalej iba ako „</w:t>
      </w:r>
      <w:r>
        <w:rPr>
          <w:rFonts w:cs="Calibri" w:ascii="Calibri" w:hAnsi="Calibri" w:asciiTheme="minorHAnsi" w:cstheme="minorHAnsi" w:hAnsiTheme="minorHAnsi"/>
          <w:b/>
          <w:bCs/>
          <w:sz w:val="22"/>
          <w:szCs w:val="22"/>
        </w:rPr>
        <w:t xml:space="preserve">cena </w:t>
      </w:r>
      <w:r>
        <w:rPr>
          <w:rFonts w:cs="Calibri" w:ascii="Calibri" w:hAnsi="Calibri" w:asciiTheme="minorHAnsi" w:cstheme="minorHAnsi" w:hAnsiTheme="minorHAnsi"/>
          <w:b/>
          <w:bCs/>
          <w:sz w:val="22"/>
          <w:szCs w:val="22"/>
          <w:lang w:eastAsia="cs-CZ"/>
        </w:rPr>
        <w:t>Predmetu Zmluvy</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Cs/>
          <w:sz w:val="22"/>
          <w:szCs w:val="22"/>
        </w:rPr>
        <w:t xml:space="preserve">.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bCs/>
          <w:sz w:val="22"/>
          <w:szCs w:val="22"/>
        </w:rPr>
        <w:t xml:space="preserve">sa </w:t>
      </w:r>
      <w:r>
        <w:rPr>
          <w:rFonts w:cs="Calibri" w:ascii="Calibri" w:hAnsi="Calibri" w:asciiTheme="minorHAnsi" w:cstheme="minorHAnsi" w:hAnsiTheme="minorHAnsi"/>
          <w:sz w:val="22"/>
          <w:szCs w:val="22"/>
        </w:rPr>
        <w:t xml:space="preserve">považuje </w:t>
      </w:r>
      <w:r>
        <w:rPr>
          <w:rFonts w:cs="Calibri" w:ascii="Calibri" w:hAnsi="Calibri" w:asciiTheme="minorHAnsi" w:cstheme="minorHAnsi" w:hAnsiTheme="minorHAnsi"/>
          <w:b/>
          <w:sz w:val="22"/>
          <w:szCs w:val="22"/>
        </w:rPr>
        <w:t>za cenu maximálnu</w:t>
      </w:r>
      <w:r>
        <w:rPr>
          <w:rFonts w:cs="Calibri" w:ascii="Calibri" w:hAnsi="Calibri" w:asciiTheme="minorHAnsi" w:cstheme="minorHAnsi" w:hAnsiTheme="minorHAnsi"/>
          <w:sz w:val="22"/>
          <w:szCs w:val="22"/>
        </w:rPr>
        <w:t xml:space="preserve"> a platnú počas celej doby trvania Zmluvy.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za celý Predmet Zmluvy, sú v nej zahrnuté všetky odplaty za činnosti, práce, výkony alebo služby potrebné na  riadne vykonanie Diela, poskytnutie služieb IČ a výkon AD, odmena za licenciu alebo licencie touto Zmluvou udelené, ako aj akékoľvek a všetky náklady zhotoviteľa v tejto Zmluve spomenuté alebo ňou predpokladané.</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Celková maximálna cena Predmetu Zmluvy predstavuje celkom sumu:</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Normal"/>
        <w:tabs>
          <w:tab w:val="clear" w:pos="708"/>
          <w:tab w:val="left" w:pos="426"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DPH 20 %             </w:t>
        <w:tab/>
        <w:t xml:space="preserve">Eur            </w:t>
      </w:r>
    </w:p>
    <w:p>
      <w:pPr>
        <w:pStyle w:val="Normal"/>
        <w:tabs>
          <w:tab w:val="clear" w:pos="708"/>
          <w:tab w:val="left" w:pos="567" w:leader="none"/>
          <w:tab w:val="left" w:pos="7088" w:leader="none"/>
        </w:tabs>
        <w:ind w:firstLine="426"/>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bdr w:val="single" w:sz="4" w:space="0" w:color="000000"/>
          <w:lang w:eastAsia="cs-CZ"/>
        </w:rPr>
        <w:t xml:space="preserve">Cena s DPH </w:t>
        <w:tab/>
        <w:t>Eur</w:t>
        <w:tab/>
        <w:tab/>
      </w:r>
      <w:r>
        <w:rPr>
          <w:rFonts w:cs="Calibri" w:ascii="Calibri" w:hAnsi="Calibri" w:asciiTheme="minorHAnsi" w:cstheme="minorHAnsi" w:hAnsiTheme="minorHAnsi"/>
          <w:b/>
          <w:sz w:val="22"/>
          <w:szCs w:val="22"/>
          <w:lang w:eastAsia="cs-CZ"/>
        </w:rPr>
        <w:t xml:space="preserve">                       </w:t>
      </w:r>
    </w:p>
    <w:p>
      <w:pPr>
        <w:pStyle w:val="Normal"/>
        <w:tabs>
          <w:tab w:val="clear" w:pos="708"/>
          <w:tab w:val="left" w:pos="426" w:leader="none"/>
          <w:tab w:val="left" w:pos="7088" w:leader="none"/>
        </w:tabs>
        <w:spacing w:before="120" w:after="0"/>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lang w:eastAsia="cs-CZ"/>
        </w:rPr>
        <w:tab/>
        <w:t>(slovom:    ......................Eur, ......./100 ) s DPH.</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Podkladom pre úhradu ceny Predmetu Zmluvy budú</w:t>
      </w:r>
      <w:r>
        <w:rPr>
          <w:rFonts w:cs="Calibri" w:ascii="Calibri" w:hAnsi="Calibri" w:asciiTheme="minorHAnsi" w:cstheme="minorHAnsi" w:hAnsiTheme="minorHAnsi"/>
          <w:b/>
          <w:sz w:val="22"/>
          <w:szCs w:val="22"/>
        </w:rPr>
        <w:t xml:space="preserve"> štyri samostatné faktúry, </w:t>
      </w:r>
      <w:r>
        <w:rPr>
          <w:rFonts w:cs="Calibri" w:ascii="Calibri" w:hAnsi="Calibri" w:asciiTheme="minorHAnsi" w:cstheme="minorHAnsi" w:hAnsiTheme="minorHAnsi"/>
          <w:sz w:val="22"/>
          <w:szCs w:val="22"/>
        </w:rPr>
        <w:t>vystavené zhotoviteľom zvlášť pre Dielo/Dokumentáciu (Faktúra č. 1 a Faktúra č. 2), zvlášť pre IČ (Faktúra č. 3) a zvlášť pre výkon AD (Faktúra č. 4).</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Pr>
          <w:rFonts w:cs="Calibri" w:ascii="Calibri" w:hAnsi="Calibri" w:asciiTheme="minorHAnsi" w:cstheme="minorHAnsi" w:hAnsiTheme="minorHAnsi"/>
          <w:bCs/>
          <w:sz w:val="22"/>
          <w:szCs w:val="22"/>
        </w:rPr>
        <w:t xml:space="preserve">Zhotoviteľovi bude uhradená cena za príšlušnú časť Predmetu Zmluvy iba za skutočne vykonané, odovzdané a prevzaté časti </w:t>
      </w:r>
      <w:r>
        <w:rPr>
          <w:rFonts w:cs="Calibri" w:ascii="Calibri" w:hAnsi="Calibri" w:asciiTheme="minorHAnsi" w:cstheme="minorHAnsi" w:hAnsiTheme="minorHAnsi"/>
          <w:bCs/>
          <w:sz w:val="22"/>
          <w:szCs w:val="22"/>
          <w:lang w:eastAsia="cs-CZ"/>
        </w:rPr>
        <w:t>Predmetu Zmluvy</w:t>
      </w:r>
      <w:r>
        <w:rPr>
          <w:rFonts w:cs="Calibri" w:ascii="Calibri" w:hAnsi="Calibri" w:asciiTheme="minorHAnsi" w:cstheme="minorHAnsi" w:hAnsiTheme="minorHAnsi"/>
          <w:bCs/>
          <w:sz w:val="22"/>
          <w:szCs w:val="22"/>
        </w:rPr>
        <w:t>.</w:t>
      </w:r>
      <w:r>
        <w:rPr>
          <w:rFonts w:cs="Calibri" w:ascii="Calibri" w:hAnsi="Calibri" w:asciiTheme="minorHAnsi" w:cstheme="minorHAnsi" w:hAnsiTheme="minorHAnsi"/>
          <w:b/>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Preddavky sa neposkytujú vôbec.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 zmene dohodnutej ceny Predmetu Zmluvy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Pr>
          <w:rFonts w:cs="Calibri" w:ascii="Calibri" w:hAnsi="Calibri" w:asciiTheme="minorHAnsi" w:cstheme="minorHAnsi" w:hAnsiTheme="minorHAnsi"/>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Splatnosť jednotlivých faktúr je 30 dní od dňa doporučeného doručenia faktúry do podateľne objednávateľa. Platby objednávateľa budú uskutočnené objednávateľom bezhotovostným prevodom v prospech bankového účtu zhotoviteľa uvedeného v záhlaví Zmluvy.</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lang w:eastAsia="cs-CZ"/>
        </w:rPr>
        <w:t>Faktúra sa považuje za zaplatenú dňom pripísania úhrady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budú peňažné prostriedky pripísané na účet zhotoviteľa.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V prípade, že faktúra nebude obsahovať všetky náležitosti vymienené v tejto Zmluve alebo ak prílohu faktúry nebude tvoriť protokol podľa predchádzajúcej vety, objednávateľ je oprávnený vrátiť faktúru zhotoviteľovi na opravu alebo doplnenie; v takom prípade sa rozumie, že objednávateľ nie je v omeškaní s úhradou faktúry. Vo vrátenej faktúre vyznačí objednávateľ dôvod jej vrátenia. Nová lehota splatnosti faktúry začne plynúť až po dni doručenia opravenej/doplnenej faktúry objednávateľovi do podateľne objednávateľa.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Zhotoviteľ je v prípade omeškania objednávateľa s úhradou faktúry oprávnený účtovať objednávateľovi úroky z omeškania vo výške uvedenej v § 369 ods. 2 Obchodného zákonníka.  </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Zodpovednosť zhotoviteľa</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eastAsia="cs-CZ"/>
        </w:rPr>
        <w:t xml:space="preserve">Zhotoviteľ </w:t>
      </w:r>
      <w:r>
        <w:rPr>
          <w:rStyle w:val="CharStyle36"/>
          <w:rFonts w:cs="Calibri" w:ascii="Calibri" w:hAnsi="Calibri" w:asciiTheme="minorHAnsi" w:cstheme="minorHAnsi" w:hAnsi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pPr>
        <w:pStyle w:val="NoSpacing"/>
        <w:numPr>
          <w:ilvl w:val="0"/>
          <w:numId w:val="24"/>
        </w:numPr>
        <w:tabs>
          <w:tab w:val="clear" w:pos="708"/>
          <w:tab w:val="left" w:pos="426" w:leader="none"/>
        </w:tabs>
        <w:ind w:left="425" w:hanging="425"/>
        <w:jc w:val="both"/>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 xml:space="preserve">Zhotoviteľ zodpovedá za </w:t>
      </w:r>
      <w:r>
        <w:rPr>
          <w:rStyle w:val="CharStyle10"/>
          <w:rFonts w:eastAsia="" w:cs="Calibri" w:ascii="Calibri" w:hAnsi="Calibri" w:asciiTheme="minorHAnsi" w:cstheme="minorHAnsi" w:eastAsiaTheme="majorEastAsia" w:hAnsiTheme="minorHAnsi"/>
          <w:sz w:val="22"/>
          <w:szCs w:val="22"/>
          <w:lang w:val="cs-CZ" w:eastAsia="cs-CZ"/>
        </w:rPr>
        <w:t xml:space="preserve">vady, </w:t>
      </w:r>
      <w:r>
        <w:rPr>
          <w:rStyle w:val="CharStyle10"/>
          <w:rFonts w:eastAsia="" w:cs="Calibri" w:ascii="Calibri" w:hAnsi="Calibri" w:asciiTheme="minorHAnsi" w:cstheme="minorHAnsi" w:eastAsiaTheme="majorEastAsia" w:hAnsiTheme="minorHAnsi"/>
          <w:sz w:val="22"/>
          <w:szCs w:val="22"/>
        </w:rPr>
        <w:t xml:space="preserve">ktoré má Predmet Zmluvy alebo ktorákoľvek jeho časť v čase jeho riadneho odovzdania objednávateľovi a za vady zistené po prebratí objednávateľom v záručnej dobe.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10"/>
          <w:rFonts w:eastAsia="" w:cs="Calibri" w:ascii="Calibri" w:hAnsi="Calibri" w:asciiTheme="minorHAnsi" w:cstheme="minorHAnsi" w:eastAsiaTheme="majorEastAsia" w:hAnsi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pPr>
        <w:pStyle w:val="NoSpacing"/>
        <w:numPr>
          <w:ilvl w:val="0"/>
          <w:numId w:val="24"/>
        </w:numPr>
        <w:tabs>
          <w:tab w:val="clear" w:pos="708"/>
          <w:tab w:val="left" w:pos="426" w:leader="none"/>
        </w:tabs>
        <w:ind w:left="425" w:hanging="425"/>
        <w:jc w:val="both"/>
        <w:rPr>
          <w:rStyle w:val="CharStyle48"/>
          <w:rFonts w:ascii="Calibri" w:hAnsi="Calibri" w:cs="Calibri" w:asciiTheme="minorHAnsi" w:cstheme="minorHAnsi" w:hAnsiTheme="minorHAnsi"/>
          <w:b w:val="false"/>
          <w:bCs w:val="false"/>
          <w:sz w:val="22"/>
          <w:szCs w:val="22"/>
        </w:rPr>
      </w:pPr>
      <w:r>
        <w:rPr>
          <w:rStyle w:val="CharStyle36"/>
          <w:rFonts w:cs="Calibri" w:ascii="Calibri" w:hAnsi="Calibri" w:asciiTheme="minorHAnsi" w:cstheme="minorHAnsi" w:hAnsiTheme="minorHAnsi"/>
          <w:sz w:val="22"/>
          <w:szCs w:val="22"/>
        </w:rPr>
        <w:t xml:space="preserve">Predmet Zmluvy má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 xml:space="preserve">ak Predmet Zmluvy alebo jeho ktorákoľvek časť, </w:t>
      </w:r>
      <w:r>
        <w:rPr>
          <w:rStyle w:val="CharStyle30"/>
          <w:rFonts w:cs="Calibri" w:ascii="Calibri" w:hAnsi="Calibri" w:asciiTheme="minorHAnsi" w:cstheme="minorHAnsi" w:hAnsiTheme="minorHAnsi"/>
          <w:sz w:val="22"/>
          <w:szCs w:val="22"/>
        </w:rPr>
        <w:t>nezodpovedá r</w:t>
      </w:r>
      <w:r>
        <w:rPr>
          <w:rStyle w:val="CharStyle48"/>
          <w:rFonts w:cs="Calibri" w:ascii="Calibri" w:hAnsi="Calibri" w:asciiTheme="minorHAnsi" w:cstheme="minorHAnsi" w:hAnsiTheme="minorHAnsi"/>
          <w:b w:val="false"/>
          <w:bCs w:val="false"/>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pPr>
        <w:pStyle w:val="NoSpacing"/>
        <w:numPr>
          <w:ilvl w:val="0"/>
          <w:numId w:val="24"/>
        </w:numPr>
        <w:tabs>
          <w:tab w:val="clear" w:pos="708"/>
          <w:tab w:val="left" w:pos="426" w:leader="none"/>
        </w:tabs>
        <w:ind w:left="425" w:hanging="425"/>
        <w:jc w:val="both"/>
        <w:rPr>
          <w:rStyle w:val="CharStyle30"/>
          <w:rFonts w:ascii="Calibri" w:hAnsi="Calibri" w:cs="Calibri" w:asciiTheme="minorHAnsi" w:cstheme="minorHAnsi" w:hAnsiTheme="minorHAnsi"/>
          <w:sz w:val="22"/>
          <w:szCs w:val="22"/>
        </w:rPr>
      </w:pPr>
      <w:r>
        <w:rPr>
          <w:rStyle w:val="CharStyle30"/>
          <w:rFonts w:cs="Calibri" w:ascii="Calibri" w:hAnsi="Calibri" w:asciiTheme="minorHAnsi" w:cstheme="minorHAnsi" w:hAnsi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mc:AlternateContent>
          <mc:Choice Requires="wps">
            <w:drawing>
              <wp:anchor behindDoc="0" distT="0" distB="0" distL="62865" distR="63500" simplePos="0" locked="0" layoutInCell="0" allowOverlap="1" relativeHeight="2" wp14:anchorId="4A5D8BC0">
                <wp:simplePos x="0" y="0"/>
                <wp:positionH relativeFrom="margin">
                  <wp:posOffset>6645910</wp:posOffset>
                </wp:positionH>
                <wp:positionV relativeFrom="margin">
                  <wp:posOffset>6631940</wp:posOffset>
                </wp:positionV>
                <wp:extent cx="46355" cy="45085"/>
                <wp:effectExtent l="0" t="0" r="0" b="0"/>
                <wp:wrapSquare wrapText="left"/>
                <wp:docPr id="1" name="Text Box 3"/>
                <a:graphic xmlns:a="http://schemas.openxmlformats.org/drawingml/2006/main">
                  <a:graphicData uri="http://schemas.microsoft.com/office/word/2010/wordprocessingShape">
                    <wps:wsp>
                      <wps:cNvSpPr/>
                      <wps:spPr>
                        <a:xfrm>
                          <a:off x="0" y="0"/>
                          <a:ext cx="46440" cy="45000"/>
                        </a:xfrm>
                        <a:prstGeom prst="rect">
                          <a:avLst/>
                        </a:prstGeom>
                        <a:noFill/>
                        <a:ln w="0">
                          <a:noFill/>
                        </a:ln>
                      </wps:spPr>
                      <wps:style>
                        <a:lnRef idx="0"/>
                        <a:fillRef idx="0"/>
                        <a:effectRef idx="0"/>
                        <a:fontRef idx="minor"/>
                      </wps:style>
                      <wps:txbx>
                        <w:txbxContent>
                          <w:p>
                            <w:pPr>
                              <w:pStyle w:val="Style17"/>
                              <w:shd w:val="clear" w:color="auto" w:fill="auto"/>
                              <w:spacing w:before="0" w:after="0"/>
                              <w:rPr/>
                            </w:pPr>
                            <w:r>
                              <w:rPr/>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523.3pt;margin-top:522.2pt;width:3.6pt;height:3.5pt;mso-wrap-style:none;v-text-anchor:middle;mso-position-horizontal-relative:margin;mso-position-vertical-relative:margin" wp14:anchorId="4A5D8BC0">
                <v:fill o:detectmouseclick="t" on="false"/>
                <v:stroke color="#3465a4" joinstyle="round" endcap="flat"/>
                <v:textbox>
                  <w:txbxContent>
                    <w:p>
                      <w:pPr>
                        <w:pStyle w:val="Style17"/>
                        <w:shd w:val="clear" w:color="auto" w:fill="auto"/>
                        <w:spacing w:before="0" w:after="0"/>
                        <w:rPr/>
                      </w:pPr>
                      <w:r>
                        <w:rPr/>
                      </w:r>
                    </w:p>
                  </w:txbxContent>
                </v:textbox>
                <w10:wrap type="square" side="left"/>
              </v:rect>
            </w:pict>
          </mc:Fallback>
        </mc:AlternateContent>
      </w:r>
      <w:r>
        <w:rPr>
          <w:rStyle w:val="CharStyle36"/>
          <w:rFonts w:cs="Calibri" w:ascii="Calibri" w:hAnsi="Calibri" w:asciiTheme="minorHAnsi" w:cstheme="minorHAnsi" w:hAnsi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lang w:eastAsia="cs-CZ"/>
        </w:rPr>
        <w:t>Predmetu Zmluvy,</w:t>
      </w:r>
      <w:r>
        <w:rPr>
          <w:rStyle w:val="CharStyle36"/>
          <w:rFonts w:cs="Calibri" w:ascii="Calibri" w:hAnsi="Calibri" w:asciiTheme="minorHAnsi" w:cstheme="minorHAnsi" w:hAnsi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val="cs-CZ" w:eastAsia="cs-CZ"/>
        </w:rPr>
        <w:t xml:space="preserve">Zhotovitel’ </w:t>
      </w:r>
      <w:r>
        <w:rPr>
          <w:rStyle w:val="CharStyle36"/>
          <w:rFonts w:cs="Calibri" w:ascii="Calibri" w:hAnsi="Calibri" w:asciiTheme="minorHAnsi" w:cstheme="minorHAnsi" w:hAnsiTheme="minorHAnsi"/>
          <w:sz w:val="22"/>
          <w:szCs w:val="22"/>
        </w:rPr>
        <w:t xml:space="preserve">nezodpovedá za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ktoré boli spôsobené použitím podkladov prevzatých od objednávateľa:</w:t>
      </w:r>
    </w:p>
    <w:p>
      <w:pPr>
        <w:pStyle w:val="NoSpacing"/>
        <w:tabs>
          <w:tab w:val="clear" w:pos="708"/>
          <w:tab w:val="left" w:pos="709" w:leader="none"/>
          <w:tab w:val="left" w:pos="877" w:leader="none"/>
        </w:tabs>
        <w:ind w:left="709" w:hanging="283"/>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a/ </w:t>
      </w:r>
      <w:r>
        <w:rPr>
          <w:rStyle w:val="CharStyle36"/>
          <w:rFonts w:cs="Calibri" w:ascii="Calibri" w:hAnsi="Calibri" w:asciiTheme="minorHAnsi" w:cstheme="minorHAnsi" w:hAnsiTheme="minorHAnsi"/>
          <w:sz w:val="22"/>
          <w:szCs w:val="22"/>
          <w:lang w:val="cs-CZ" w:eastAsia="cs-CZ"/>
        </w:rPr>
        <w:t xml:space="preserve">ak zhotovitel’ </w:t>
      </w:r>
      <w:r>
        <w:rPr>
          <w:rStyle w:val="CharStyle36"/>
          <w:rFonts w:cs="Calibri" w:ascii="Calibri" w:hAnsi="Calibri" w:asciiTheme="minorHAnsi" w:cstheme="minorHAnsi" w:hAnsiTheme="minorHAnsi"/>
          <w:sz w:val="22"/>
          <w:szCs w:val="22"/>
        </w:rPr>
        <w:t>ani pri vynaložení všetkej odbornej starostlivosti a úsilia nemohol zistiť ich nevhodnosť alebo</w:t>
      </w:r>
    </w:p>
    <w:p>
      <w:pPr>
        <w:pStyle w:val="NoSpacing"/>
        <w:tabs>
          <w:tab w:val="clear" w:pos="708"/>
          <w:tab w:val="left" w:pos="709" w:leader="none"/>
          <w:tab w:val="left" w:pos="993" w:leader="none"/>
        </w:tabs>
        <w:ind w:left="709" w:hanging="283"/>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b/ ak na ich nevhodnosť preukázateľne písomne upozornil objednávateľa a objednávateľ na ich použití napriek tomu trval.</w:t>
      </w:r>
    </w:p>
    <w:p>
      <w:pPr>
        <w:pStyle w:val="NoSpacing"/>
        <w:numPr>
          <w:ilvl w:val="0"/>
          <w:numId w:val="24"/>
        </w:numPr>
        <w:tabs>
          <w:tab w:val="clear" w:pos="708"/>
          <w:tab w:val="left" w:pos="418" w:leader="none"/>
          <w:tab w:val="left" w:pos="993" w:leader="none"/>
        </w:tabs>
        <w:ind w:left="425" w:hanging="425"/>
        <w:jc w:val="both"/>
        <w:rPr>
          <w:rStyle w:val="CharStyle10"/>
          <w:rFonts w:ascii="Calibri" w:hAnsi="Calibri" w:eastAsia="" w:cs="Calibri" w:asciiTheme="minorHAnsi" w:cstheme="minorHAnsi" w:eastAsiaTheme="majorEastAsia" w:hAnsiTheme="minorHAnsi"/>
          <w:color w:val="auto"/>
          <w:sz w:val="22"/>
          <w:szCs w:val="22"/>
        </w:rPr>
      </w:pPr>
      <w:r>
        <w:rPr>
          <w:rStyle w:val="CharStyle36"/>
          <w:rFonts w:cs="Calibri" w:ascii="Calibri" w:hAnsi="Calibri" w:asciiTheme="minorHAnsi" w:cstheme="minorHAnsi" w:hAnsiTheme="minorHAnsi"/>
          <w:sz w:val="22"/>
          <w:szCs w:val="22"/>
        </w:rPr>
        <w:t>Ostatné nároky zo zodpovednosti zhotoviteľa za akosť, množstvo a kvalitu Predmetu Zmluvy sa uplatnia v zmysle platných ustanovení o náhrade škody podľa Obchodného zákonníka, ak nie je dohodnuté inak</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Uplatnením nárokov z vád Predmetu Zmluvy nie sú dotknuté nároky objednávateľa na náhradu škody alebo na odstúpenie od Zmluvy.</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color w:val="auto"/>
          <w:sz w:val="22"/>
          <w:szCs w:val="22"/>
        </w:rPr>
        <w:t>V súvislosti s plnením Zmluvy zmluvné strany predvídajú, že objednávateľ nemôže spôsobiť zhotoviteľovi akúkoľvek škodu inú, než škodu vzniknutú omeškaním sa s úhradou ceny za Predmet Zmluvy, resp. jej príslušnej časti, a je preto medzi zmluvnými stranami dohodnuté, že prípadná výška zodpovednosti objednávateľa za škodu podľa tejto Zmluvy je v súvislosti s § 379 Obchodného zákonníka limitovaná úrokmi z omeškania, na ktoré je zhotoviteľ oprávnený v zmysle čl. III ods. 9 tejto časti Zmluvy</w:t>
      </w:r>
      <w:r>
        <w:rPr>
          <w:rStyle w:val="CharStyle36"/>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Sankcie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 zhotoviteľ poruší akúkoľvek povinnosť uvedenú v tejto Zmluve a táto povinnosť už nie je sankcionovaná zmluvnou pokutou v inej časti Zmluvy, zaväzuje sa objednávateľovi zaplatiť zmluvnú pokutu vo výške 100 (sto) Eur za každý začatý deň, pokiaľ porušenie povinnosti trvá, a to za každé takéto porušenie samostatne, a to aj opakovane.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voči zhotoviteľovi oprávnený uplatniť zmluvnú pokutu aj za:</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nesplnenie/porušenie ktorejkoľvek povinnosti zhotoviteľa týkajúcej sa subdodávateľov alebo ich zmeny podľa čl. VII ods. 12 a 13 tejto časti Zmluvy,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w:t>
      </w:r>
      <w:r>
        <w:rPr>
          <w:rFonts w:cs="Calibri" w:ascii="Calibri" w:hAnsi="Calibri" w:asciiTheme="minorHAnsi" w:cstheme="minorHAnsi" w:hAnsiTheme="minorHAnsi"/>
          <w:sz w:val="22"/>
          <w:szCs w:val="22"/>
        </w:rPr>
        <w:t>za každý, čo i len začatý deň pretrvávajúceho porušenia/nesplnenia povinnosti;</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vád a/alebo nedorobkov Predmetu Zmluvy vyplývajúcich z protokolu o odovzdaní a prevzatí príslušnej časti Predmetu Zmluvy,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všetkých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vady a/alebo nedorobku v dohodnutom termíne, ktoré boli reklamované objednávateľom počas plynutia záručnej doby,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týchto reklamovaných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porušenie ktorejkoľvek povinnosti zhotoviteľa podľa čl. VII ods. 15 tejto časti Zmluvy, vo výške </w:t>
      </w:r>
      <w:r>
        <w:rPr>
          <w:rFonts w:cs="Calibri" w:ascii="Calibri" w:hAnsi="Calibri" w:asciiTheme="minorHAnsi" w:cstheme="minorHAnsi" w:hAnsiTheme="minorHAnsi"/>
          <w:b/>
          <w:color w:val="auto"/>
          <w:sz w:val="22"/>
          <w:szCs w:val="22"/>
        </w:rPr>
        <w:t>celkovej ceny Predmetu Zmluvy bez DPH</w:t>
      </w:r>
      <w:r>
        <w:rPr>
          <w:rFonts w:cs="Calibri" w:ascii="Calibri" w:hAnsi="Calibri" w:asciiTheme="minorHAnsi" w:cstheme="minorHAnsi" w:hAnsiTheme="minorHAnsi"/>
          <w:color w:val="auto"/>
          <w:sz w:val="22"/>
          <w:szCs w:val="22"/>
        </w:rPr>
        <w:t xml:space="preserve"> uvedenej v čl. III ods. 2 tejto časti Zmluvy</w:t>
      </w:r>
      <w:r>
        <w:rPr>
          <w:rFonts w:cs="Calibri" w:ascii="Calibri" w:hAnsi="Calibri" w:asciiTheme="minorHAnsi" w:cstheme="minorHAnsi" w:hAnsiTheme="minorHAnsi"/>
          <w:sz w:val="22"/>
          <w:szCs w:val="22"/>
        </w:rPr>
        <w:t>;</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zhotoviteľ sa takto uplatnené zmluvné pokuty zaväzuje objednávateľovi uhradiť.</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Zmluvné strany vyhlasujú, že považujú dohodnuté výšky zmluvných pokút dohodnutých zmluvnými stranami kdekoľvek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zhotoviteľa.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o uplatnení si zmluvnej pokuty podľa tejto Zmluvy doručí objednávateľ zhotoviteľovi v písomnej forme na adresu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zhotoviteľovi.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Predmet Zmluvy alebo ktorúkoľvek jeho časť riadne a včas.</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Zánik Zmluvy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Zmluva zanikne splnením všetkých práv a povinností obidvoch zmluvných strán dohodnutých Zmluvou, nie však skôr, než uplynutím záručnej doby. Zmluvu môžu zmluvné strany ukončiť aj písomnou dohodou zmluvných strán alebo odstúpením od Zmluvy niektorou zo zmluvných strán.</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V prípade zániku Zmluvy dohodou zmluvných strán Zmluva zaniká dňom uvedeným v tejto dohode. Pokiaľ nie je takýto deň v dohode upravený, Zmluva zaniká dňom nadobudnutia účinnosti dohody. </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Odstúpenie od Zmluvy musí mať písomnú formu, musí byť doručené druhej zmluvnej strane (ktorá svoju povinnosť porušila) a jeho účinky nastanú dňom doručenia na adresu sídla zmluvnej strany.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oprávnený okamžite odstúpiť od Zmluvy v prípade jej podstatného porušenia zo strany zhotoviteľa. Na účely tejto Zmluvy sa za podstatné porušenie Zmluvy zo strany zhotoviteľa považuje najmä:</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ak je </w:t>
      </w:r>
      <w:r>
        <w:rPr>
          <w:rFonts w:cs="Calibri" w:ascii="Calibri" w:hAnsi="Calibri" w:asciiTheme="minorHAnsi" w:cstheme="minorHAnsi" w:hAnsiTheme="minorHAnsi"/>
          <w:sz w:val="22"/>
          <w:szCs w:val="22"/>
          <w:lang w:eastAsia="cs-CZ"/>
        </w:rPr>
        <w:t>zhotoviteľ v omeškaní s riadnym vykonaním Predmetu Zmluvy, resp. ktorejkoľvek jeho časti, oproti termínu odovzdania Predmetu Zmluvy (jeho časti) dohodnutého v Zmluve o viac ako 30 dní,</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nevykonáva Predmet Zmluvy (jeho časť) s odbornou starostlivosťou, hoci ho objednávateľ písomne vyzval na vykonanie nápravy,</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 náprave,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sa zistí, že zhotoviteľ v rámci verejného obstarávania, ktorého výsledkom je uzatvorenie Zmluvy, predložil nepravdivé doklady alebo uviedol nepravdivé, neúplné alebo skreslené údaje,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je zrejmé, že z dôvodov na strane zhotoviteľa Dielo, IČ alebo výkon AD nebudú dodané včas alebo riadne,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nezačne, preruší alebo zastaví vykonávanie Diela alebo poskytovanie služieb IČ  alebo výkon AD z iných dôvodov ako dôvodov na strane objednávateľa alebo z dôvodov skutočností, ktoré zhotoviteľ nemohol predvídať v čase uzatvorenia Zmluvy ani pri vynaložení náležitej odbornej starostlivosti, ktorú možno od neho požadovať,</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porušil povinnosti a záväzky podľa čl. VII ods. 15 tejto časti Zmluvy vo veci zápisu zhotoviteľa alebo jeho subdodávateľov do registra partnerov verejného sektora alebo zákaz podľa čl. VII ods. 16 tejto časti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nepodstatného porušenia Zmluvy sú zmluvné strany oprávnené od tejto Zmluvy odstúpiť po márnom uplynutí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úhradu ceny za zvyšnú časť resp. časti Predmetu Zmluvy, aj keby už bola vykonaná resp. poskytovaná, a ani na úhradu nákladov, ktoré mu vznikli v súvislosti s takouto časťou Predmetu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hAnsiTheme="minorHAnsi"/>
          <w:sz w:val="22"/>
          <w:szCs w:val="22"/>
          <w:lang w:eastAsia="cs-CZ"/>
        </w:rPr>
        <w:t>Každá zo zmluvných strán je od Zmluvy oprávnená odstúpiť, ak druhá zmluvná strana poruší zákaz podľa čl. VII ods. 16 tejto časti Zmluvy</w:t>
      </w:r>
      <w:bookmarkStart w:id="6" w:name="_Hlk132116207"/>
      <w:r>
        <w:rPr>
          <w:rFonts w:cs="Calibri" w:ascii="Calibri" w:hAnsi="Calibri" w:asciiTheme="minorHAnsi" w:hAnsiTheme="minorHAnsi"/>
          <w:sz w:val="22"/>
          <w:szCs w:val="22"/>
          <w:lang w:eastAsia="cs-CZ"/>
        </w:rPr>
        <w:t>; porušenie zákazu sa považuje za podstatné porušenie Zmluvy</w:t>
      </w:r>
      <w:bookmarkEnd w:id="6"/>
      <w:r>
        <w:rPr>
          <w:rFonts w:cs="Calibri" w:ascii="Calibri" w:hAnsi="Calibri" w:asciiTheme="minorHAnsi" w:hAnsiTheme="minorHAnsi"/>
          <w:sz w:val="22"/>
          <w:szCs w:val="22"/>
          <w:lang w:eastAsia="cs-CZ"/>
        </w:rPr>
        <w:t>.</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Okrem dôvodu podľa ods. 7 tohto článku Zmluvy, zhotoviteľ môže odstúpiť od tejto Zmluvy v prípade, ak objednávateľ neuhradí riadne a včas faktúru vystavenú zhotoviteľom a omeškanie objednávateľa trvá viac ako 30 dní. V takom prípade nevznikne objednávateľovi nárok na vrátenie do toho dňa uhradenej ceny za Predmet Zmluvy resp. jej príslušnej už uhradenej časti.</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objednávateľom, má objednávateľ voči zhotoviteľovi nárok na náhradu nevyhnutných nákladov, ktoré mu vzniknú v súvislosti s obstaraním nového zhotoviteľa, ktorý Predmet Zmluvy zrealizuje.</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Odstúpením od Zmluvy zanikajú všetky práva a povinnosti zmluvných strán zo Zmluvy okrem práv a povinností na náhradu spôsobenej škody a ušlého zisku, práv a povinností zmluvných strán na zmluvné pokuty resp. zákonné sankcie, práv a povinností vyplývajúcich z ustanovení tejto Zmluvy a všeobecne záväzných právnych predpisov o poskytovaní záruky a zodpovednosti za vady za tú  časť Predmetu Zmluvy, ktorá bola do odstúpenia riadne zrealizovaná a objednávateľom prevzatá (dodaná), a všetkých ďalších práv a povinností, ktoré podľa vôle zmluvných strán alebo podľa ich povahy majú pretrvať aj po zániku tejto Zmluvy odstúpením.  </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 xml:space="preserve">V prípade odstúpenia od Zmluvy z dôvodu porušenia povinnosti zhotoviteľa má objednávateľ právo na náhradu vzniknutej škody, najmä škody spôsobenej z dôvodu omeškania realizácie Predmetu Zmluvy alebo nerealizácie Predmetu Zmluvy alebo ktorejkoľvek jeho časti oproti termínu na odovzdanie príslušnej časti Predmetu Zmluvy dohodnutého v tejto Zmluve. </w:t>
      </w:r>
    </w:p>
    <w:p>
      <w:pPr>
        <w:pStyle w:val="Normal"/>
        <w:tabs>
          <w:tab w:val="clear" w:pos="708"/>
          <w:tab w:val="left" w:pos="567" w:leader="none"/>
          <w:tab w:val="left" w:pos="993" w:leader="none"/>
          <w:tab w:val="left" w:pos="7088" w:leader="none"/>
        </w:tabs>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lang w:eastAsia="cs-CZ"/>
        </w:rPr>
      </w:pPr>
      <w:r>
        <w:rPr>
          <w:rFonts w:cs="Calibri" w:ascii="Calibri" w:hAnsi="Calibri" w:asciiTheme="minorHAnsi" w:cstheme="minorHAnsi" w:hAnsiTheme="minorHAnsi"/>
          <w:b/>
          <w:lang w:eastAsia="cs-CZ"/>
        </w:rPr>
        <w:t>Čl. VII</w:t>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Ostatné zmluvné dojednania</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Akákoľvek písomná komunikácia medzi objednávateľom a zhotoviteľom sa bude uskutočňovať v slovenskom jazyku.</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Akákoľvek písomná komunikácia medzi objednávateľom a zhotoviteľom sa musí uskutočňovať prostredníctvom pošty, faxu, e-mailu alebo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Zhotoviteľ je povinný zaslať každú písomnosť vzniknutú na základe tejto Zmluvy objednávateľovi aj elektronicky na nasledovné emailové adresy: podatelna@bbsk.sk, martin.danis@bbsk.sk, </w:t>
      </w:r>
      <w:r>
        <w:rPr>
          <w:rFonts w:cs="Calibri" w:ascii="Calibri" w:hAnsi="Calibri" w:asciiTheme="minorHAnsi" w:cstheme="minorHAnsi" w:hAnsiTheme="minorHAnsi"/>
          <w:sz w:val="22"/>
          <w:szCs w:val="22"/>
        </w:rPr>
        <w:t>stanislav.marko@bbsk.sk</w:t>
      </w:r>
      <w:r>
        <w:rPr>
          <w:rFonts w:ascii="Calibri" w:hAnsi="Calibri" w:asciiTheme="minorHAnsi" w:hAnsiTheme="minorHAnsi"/>
          <w:sz w:val="22"/>
          <w:szCs w:val="22"/>
        </w:rPr>
        <w:t xml:space="preserve">, alena.martincova@bbsk.sk a miroslav.bobak@bbsk.sk. V prípade zaslania písomnosti e-mailom alebo faxom je zhotoviteľ povinný písomnosti doručiť na adresu sídla objednávateľa do troch pracovných dní aj poštou alebo prostredníctvom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Každá správa, súhlas, schválenie, návrh, podklady, osvedčenie a pod. alebo rozhodnutie akejkoľvek osoby požadované na základe tejto Zmluvy bude vyhotovené v písomnej forme.</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Všetky ústne pokyny alebo ústne nariadenia sa musia potvrdiť v písomnej forme v lehote troch pracovných dní.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Predmet Zmluvy alebo žiadnu jeho časť nepoužiť bez súhlasu objednávateľa na iné účely ako tie, ktoré sú uvedené v tejto Zmluve.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je oprávnený použiť skutočnosť, že dodal Dielo, IČ alebo výkon AD na referencie. Musí však pri tom chrániť oprávnené záujmy objednávateľa.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že sa zúčastní územného (v prípade nevyhnutnej potreby), stavebného, kolaudačného konania a na základe písomnej výzvy objednávateľa aj všetkých rokovaní, stretnutí s verejnosťou a pod. a podľa pokynov objednávateľa na nich poskytne vysvetlenia, informácie a pod. súvisiace s Predmetom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nesmie Predmet Zmluvy ako celok odovzdať na vykonanie inému subjektu. Časť Predmetu Zmluvy môže zhotoviteľ odovzdať na vykonanie svojmu subdodávateľovi uvedenému v zozname subdodávateľov, ktorý tvorí prílohu č. 2 tejto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Zhotoviteľom predložený 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7" w:name="_Hlk481159816"/>
      <w:r>
        <w:rPr>
          <w:rFonts w:cs="Calibri" w:ascii="Calibri" w:hAnsi="Calibri" w:asciiTheme="minorHAnsi" w:cstheme="minorHAnsi" w:hAnsiTheme="minorHAnsi"/>
          <w:sz w:val="22"/>
          <w:szCs w:val="22"/>
        </w:rPr>
        <w:t>zápisu do registra partnerov verejného sektora</w:t>
      </w:r>
      <w:bookmarkEnd w:id="7"/>
      <w:r>
        <w:rPr>
          <w:rFonts w:cs="Calibri" w:ascii="Calibri" w:hAnsi="Calibri" w:asciiTheme="minorHAnsi" w:cstheme="minorHAnsi" w:hAnsi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Povinnosti uvedené v ods. 12 a 13 tohto článku Zmluvy nie je zhotoviteľ povinný plniť v prípade subdodávateľov, ktorí mu dodávajú tovary.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Pr>
          <w:rFonts w:cs="Calibri" w:ascii="Calibri" w:hAnsi="Calibri" w:asciiTheme="minorHAnsi" w:hAnsiTheme="minorHAnsi"/>
          <w:b/>
          <w:bCs/>
          <w:sz w:val="22"/>
          <w:szCs w:val="22"/>
          <w:lang w:eastAsia="cs-CZ"/>
        </w:rPr>
        <w:t>Zákon o RPVS</w:t>
      </w:r>
      <w:r>
        <w:rPr>
          <w:rFonts w:cs="Calibri" w:ascii="Calibri" w:hAnsi="Calibri" w:asciiTheme="minorHAnsi" w:hAnsiTheme="minorHAnsi"/>
          <w:sz w:val="22"/>
          <w:szCs w:val="22"/>
          <w:lang w:eastAsia="cs-CZ"/>
        </w:rPr>
        <w:t>“) alebo z iného uplatniteľného právneho predpisu. Zhotoviteľ sa zaväzuje zabezpečiť, aby jeho subdodávatelia v zmysle § 2 ods. 1 písm. a) bod 7 Zákona o RPVS boli riadne zapísaní v registri partnerov verejného sektora po celú dobu trvania subdodávateľskej zmluvy, ak im taká povinnosť vyplýva zo Zákona o RPVS alebo z iného uplatniteľného právneho predpisu. Zhotoviteľ je povinný na požiadanie objednávateľa predložiť všetky zmluvy so svojimi subdodávateľmi.</w:t>
      </w:r>
    </w:p>
    <w:p>
      <w:pPr>
        <w:pStyle w:val="ListParagraph"/>
        <w:numPr>
          <w:ilvl w:val="0"/>
          <w:numId w:val="27"/>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pPr>
        <w:pStyle w:val="ListParagraph"/>
        <w:numPr>
          <w:ilvl w:val="0"/>
          <w:numId w:val="2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Zhotoviteľ sa týmto zaväzuje a je povinný na jeho náklady strpieť výkon kontroly, auditu a overovania súvisiaceho s plnením Predmetu Zmluvy kedykoľvek počas platnosti a účinnosti zmluvy o NFP, a to oprávnenými osobami (v zmysle písm. a) až g) tohto odseku tohto článku Zmluvy) a poskytnúť im všetku potrebnú súčinnosť pri všetkých úkonoch súvisiacich s kontrolou počas platnosti a účinnosti zmluvy o NFP. Oprávnené osoby sú najmä:</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Poskytovateľ nenávratného finančného príspevku (Riadiaci orgán pre Regionálny operačný program - ROP) a ním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Útvar následnej finančnej kontroly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Najvyšší kontrolný úrad SR, príslušná Správa finančnej kontroly, Certifikačný orgán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orgány auditu Európskej komisie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externé audítorské firmy poverené výkonom auditu Európskou komisiou,</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Európsky dvor audítorov,</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osoby prizvané orgánmi uvedenými v písm. a) až f) v súlade s aplikovateľnými všeobecne záväznými právnymi predpismi.</w:t>
      </w:r>
    </w:p>
    <w:p>
      <w:pPr>
        <w:pStyle w:val="NoSpacing"/>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taktiež na jeho náklady povinný poskytnúť súčinnosť Objednávateľovi a osobám vyššie pri vykonávaní finančnej kontroly a auditu v zmysle zákona č. 357/2015 Z. z. </w:t>
      </w:r>
      <w:r>
        <w:rPr>
          <w:rFonts w:cs="Calibri" w:ascii="Calibri" w:hAnsi="Calibri" w:asciiTheme="minorHAnsi" w:cstheme="minorHAnsi" w:hAnsiTheme="minorHAnsi"/>
          <w:sz w:val="22"/>
          <w:szCs w:val="22"/>
          <w:shd w:fill="FFFFFF" w:val="clear"/>
        </w:rPr>
        <w:t>o finančnej kontrole a audite a o zmene a doplnení niektorých zákonov</w:t>
      </w:r>
      <w:r>
        <w:rPr>
          <w:rFonts w:cs="Calibri" w:ascii="Calibri" w:hAnsi="Calibri" w:asciiTheme="minorHAnsi" w:cstheme="minorHAnsi" w:hAnsiTheme="minorHAnsi"/>
          <w:sz w:val="22"/>
          <w:szCs w:val="22"/>
        </w:rPr>
        <w:t>.</w:t>
      </w:r>
    </w:p>
    <w:p>
      <w:pPr>
        <w:pStyle w:val="NoSpacing"/>
        <w:numPr>
          <w:ilvl w:val="0"/>
          <w:numId w:val="2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Oprávnené osoby na výkon kontroly/auditu/overovania na mieste, sú oprávnené:</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tab/>
        <w:t>vstupovať do objektov, zariadení, prevádzok, na pozemky a do iných priestorov zhotoviteľa, ak to súvisí s predmetom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w:t>
        <w:tab/>
        <w:t>požadovať od zhotoviteľa, aby predložil originálne doklady a inú potrebnú dokumentáciu, záznamy dát na pamäťových médiách alebo iné doklady potrebné pre výkon kontroly/auditu/overovania na mieste a ďalšie doklady súvisiace s plnením Predmetu Zmluvy v zmysle požiadaviek oprávnených osôb na výkon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w:t>
        <w:tab/>
        <w:t xml:space="preserve">oboznamovať sa s údajmi a dokladmi a vyhotovovať kópie údajov a dokladov, ak súvisia s predmetom kontroly/auditu/overovania na mieste. </w:t>
      </w:r>
    </w:p>
    <w:p>
      <w:pPr>
        <w:pStyle w:val="Normal"/>
        <w:tabs>
          <w:tab w:val="clear" w:pos="708"/>
          <w:tab w:val="left" w:pos="426" w:leader="none"/>
          <w:tab w:val="left" w:pos="7088" w:leader="none"/>
        </w:tabs>
        <w:jc w:val="both"/>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Čl. VIII</w:t>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Záverečné ustanovenia</w:t>
      </w:r>
    </w:p>
    <w:p>
      <w:pPr>
        <w:pStyle w:val="ListParagraph"/>
        <w:numPr>
          <w:ilvl w:val="0"/>
          <w:numId w:val="28"/>
        </w:numPr>
        <w:ind w:left="426" w:hanging="360"/>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nadobúda platnosť dňom jej podpisu obidvomi Zmluvnými stranami a účinnosť dňom nasledujúcim po dni</w:t>
      </w:r>
      <w:r>
        <w:rPr>
          <w:rFonts w:cs="Calibri" w:ascii="Calibri" w:hAnsi="Calibri" w:asciiTheme="minorHAnsi" w:hAnsiTheme="minorHAnsi"/>
          <w:b/>
          <w:sz w:val="22"/>
          <w:szCs w:val="22"/>
          <w:lang w:eastAsia="cs-CZ"/>
        </w:rPr>
        <w:t xml:space="preserve"> </w:t>
      </w:r>
      <w:r>
        <w:rPr>
          <w:rFonts w:cs="Calibri" w:ascii="Calibri" w:hAnsi="Calibri" w:asciiTheme="minorHAnsi" w:hAnsi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cs="Calibri" w:ascii="Calibri" w:hAnsi="Calibri" w:asciiTheme="minorHAnsi" w:hAnsiTheme="minorHAnsi"/>
          <w:b/>
          <w:bCs/>
          <w:sz w:val="22"/>
          <w:szCs w:val="22"/>
          <w:lang w:eastAsia="cs-CZ"/>
        </w:rPr>
        <w:t>Zákon o slobode informácií</w:t>
      </w:r>
      <w:r>
        <w:rPr>
          <w:rFonts w:cs="Calibri" w:ascii="Calibri" w:hAnsi="Calibri" w:asciiTheme="minorHAnsi" w:hAnsiTheme="minorHAnsi"/>
          <w:sz w:val="22"/>
          <w:szCs w:val="22"/>
          <w:lang w:eastAsia="cs-CZ"/>
        </w:rPr>
        <w:t xml:space="preserv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je vyhotovená v štyroch rovnopisoch, z nich každá zo zmluvných strán obdrží dva rovnopisy.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bez omeškania vzájomne informovať o všetkých okolnostiach, ktoré by bránili riadnemu splneniu Predmetu Zmluvy.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Pr/>
        <w:t xml:space="preserve"> </w:t>
      </w:r>
      <w:r>
        <w:rPr>
          <w:rFonts w:cs="Calibri" w:ascii="Calibri" w:hAnsi="Calibri" w:asciiTheme="minorHAnsi" w:hAnsi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Predmet Zmluvy realizovať (subdodávateľov).</w:t>
      </w:r>
    </w:p>
    <w:p>
      <w:pPr>
        <w:pStyle w:val="ListParagraph"/>
        <w:widowControl/>
        <w:numPr>
          <w:ilvl w:val="0"/>
          <w:numId w:val="28"/>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Neoddeliteľnou súčasťou tejto Zmluvy sú: </w:t>
      </w:r>
    </w:p>
    <w:p>
      <w:pPr>
        <w:pStyle w:val="ListParagraph"/>
        <w:widowControl/>
        <w:spacing w:before="0" w:after="0"/>
        <w:ind w:left="1843" w:hanging="1417"/>
        <w:contextualSpacing w:val="false"/>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lang w:eastAsia="cs-CZ"/>
        </w:rPr>
        <w:t>Príloha č. 1:</w:t>
      </w:r>
      <w:r>
        <w:rPr>
          <w:rFonts w:cs="Calibri" w:ascii="Calibri" w:hAnsi="Calibri" w:asciiTheme="minorHAnsi" w:cstheme="minorHAnsi" w:hAnsiTheme="minorHAnsi"/>
          <w:bCs/>
          <w:sz w:val="22"/>
          <w:szCs w:val="22"/>
          <w:lang w:eastAsia="cs-CZ"/>
        </w:rPr>
        <w:tab/>
        <w:t xml:space="preserve">Špecifikácia ceny Predmetu Zmluvy k stavbe: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p>
    <w:p>
      <w:pPr>
        <w:pStyle w:val="ListParagraph"/>
        <w:widowControl/>
        <w:spacing w:before="0" w:after="0"/>
        <w:ind w:left="1843" w:hanging="1417"/>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b/>
          <w:sz w:val="22"/>
          <w:szCs w:val="22"/>
          <w:lang w:eastAsia="cs-CZ"/>
        </w:rPr>
        <w:t>Príloha č. 2</w:t>
      </w:r>
      <w:r>
        <w:rPr>
          <w:rFonts w:cs="Calibri" w:ascii="Calibri" w:hAnsi="Calibri" w:asciiTheme="minorHAnsi" w:hAnsiTheme="minorHAnsi"/>
          <w:b/>
          <w:sz w:val="22"/>
          <w:szCs w:val="22"/>
          <w:lang w:eastAsia="cs-CZ"/>
        </w:rPr>
        <w:t>:</w:t>
      </w:r>
      <w:r>
        <w:rPr>
          <w:rFonts w:cs="Calibri" w:ascii="Calibri" w:hAnsi="Calibri" w:asciiTheme="minorHAnsi" w:hAnsiTheme="minorHAnsi"/>
          <w:sz w:val="22"/>
          <w:szCs w:val="22"/>
          <w:lang w:eastAsia="cs-CZ"/>
        </w:rPr>
        <w:tab/>
        <w:t>Zoznam subdodávateľov zhotoviteľa/čestné vyhlásenie zhotoviteľa, že na vykonanie Diela, IČ a výkon AD nebudú využití subdodávatelia.</w:t>
      </w:r>
    </w:p>
    <w:p>
      <w:pPr>
        <w:pStyle w:val="ListParagraph"/>
        <w:widowControl/>
        <w:numPr>
          <w:ilvl w:val="0"/>
          <w:numId w:val="28"/>
        </w:numPr>
        <w:spacing w:before="0" w:afterAutospacing="1"/>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V Banskej Bystrici dňa: ...................        </w:t>
        <w:tab/>
        <w:t xml:space="preserve">   </w:t>
        <w:tab/>
        <w:tab/>
        <w:tab/>
        <w:t xml:space="preserve">V  ................................. dňa: ...............  </w:t>
      </w:r>
    </w:p>
    <w:p>
      <w:pPr>
        <w:pStyle w:val="Normal"/>
        <w:rPr>
          <w:rFonts w:ascii="Calibri" w:hAnsi="Calibri" w:cs="Calibri" w:asciiTheme="minorHAnsi" w:hAnsiTheme="minorHAnsi"/>
          <w:b/>
          <w:sz w:val="22"/>
          <w:szCs w:val="22"/>
          <w:lang w:eastAsia="cs-CZ"/>
        </w:rPr>
      </w:pPr>
      <w:r>
        <w:rPr>
          <w:rFonts w:cs="Calibri" w:ascii="Calibri" w:hAnsi="Calibri"/>
          <w:b/>
          <w:sz w:val="22"/>
          <w:szCs w:val="22"/>
          <w:lang w:eastAsia="cs-CZ"/>
        </w:rPr>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b/>
          <w:sz w:val="22"/>
          <w:szCs w:val="22"/>
          <w:lang w:eastAsia="cs-CZ"/>
        </w:rPr>
        <w:t xml:space="preserve">Objednávateľ:                                                  </w:t>
        <w:tab/>
        <w:tab/>
        <w:tab/>
        <w:t>Zhotoviteľ:</w:t>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                    </w:t>
        <w:tab/>
        <w:tab/>
        <w:t xml:space="preserve">               ............................................................</w:t>
      </w:r>
    </w:p>
    <w:p>
      <w:pPr>
        <w:pStyle w:val="Normal"/>
        <w:tabs>
          <w:tab w:val="clear" w:pos="708"/>
          <w:tab w:val="left" w:pos="1134" w:leader="none"/>
          <w:tab w:val="left" w:pos="6096" w:leader="none"/>
        </w:tabs>
        <w:rPr>
          <w:rFonts w:ascii="Calibri" w:hAnsi="Calibri" w:cs="Calibri" w:asciiTheme="minorHAnsi" w:hAnsiTheme="minorHAnsi"/>
          <w:b/>
          <w:bCs/>
          <w:sz w:val="22"/>
          <w:szCs w:val="22"/>
        </w:rPr>
      </w:pPr>
      <w:r>
        <w:rPr>
          <w:rFonts w:cs="Calibri" w:ascii="Calibri" w:hAnsi="Calibri" w:asciiTheme="minorHAnsi" w:hAnsiTheme="minorHAnsi"/>
          <w:b/>
          <w:bCs/>
          <w:sz w:val="22"/>
          <w:szCs w:val="22"/>
        </w:rPr>
        <w:t>Banskobystrický samosprávny kraj</w:t>
      </w:r>
    </w:p>
    <w:p>
      <w:pPr>
        <w:pStyle w:val="Normal"/>
        <w:tabs>
          <w:tab w:val="clear" w:pos="708"/>
          <w:tab w:val="left" w:pos="1134" w:leader="none"/>
          <w:tab w:val="left" w:pos="6096"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Mgr. Ondrej Lunter </w:t>
      </w:r>
    </w:p>
    <w:p>
      <w:pPr>
        <w:pStyle w:val="Normal"/>
        <w:tabs>
          <w:tab w:val="clear" w:pos="708"/>
          <w:tab w:val="left" w:pos="1134" w:leader="none"/>
          <w:tab w:val="left" w:pos="6096" w:leader="none"/>
        </w:tabs>
        <w:spacing w:before="0" w:after="120"/>
        <w:rPr>
          <w:rFonts w:ascii="Calibri" w:hAnsi="Calibri" w:cs="Calibri" w:asciiTheme="minorHAnsi" w:hAnsiTheme="minorHAnsi"/>
          <w:sz w:val="22"/>
          <w:szCs w:val="22"/>
          <w:lang w:eastAsia="cs-CZ"/>
        </w:rPr>
      </w:pPr>
      <w:r>
        <w:rPr>
          <w:rFonts w:cs="Calibri" w:ascii="Calibri" w:hAnsi="Calibri" w:asciiTheme="minorHAnsi" w:hAnsiTheme="minorHAnsi"/>
          <w:sz w:val="22"/>
          <w:szCs w:val="22"/>
        </w:rPr>
        <w:t>predseda Banskobystrického samosprávneho kraja</w:t>
      </w:r>
    </w:p>
    <w:sectPr>
      <w:footerReference w:type="default" r:id="rId6"/>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Trebuchet MS">
    <w:charset w:val="ee"/>
    <w:family w:val="roman"/>
    <w:pitch w:val="variable"/>
  </w:font>
  <w:font w:name="Arial Narrow">
    <w:charset w:val="01"/>
    <w:family w:val="swiss"/>
    <w:pitch w:val="default"/>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2077096037"/>
    </w:sdtPr>
    <w:sdtContent>
      <w:p>
        <w:pPr>
          <w:pStyle w:val="Pta"/>
          <w:jc w:val="center"/>
          <w:rPr/>
        </w:pPr>
        <w:r>
          <w:rPr>
            <w:rFonts w:ascii="Calibri" w:hAnsi="Calibri" w:asciiTheme="minorHAnsi" w:hAnsiTheme="minorHAnsi"/>
            <w:sz w:val="22"/>
            <w:szCs w:val="22"/>
          </w:rPr>
          <w:t xml:space="preserve">Strana </w:t>
        </w:r>
        <w:r>
          <w:rPr>
            <w:rFonts w:ascii="Calibri" w:hAnsi="Calibri" w:asciiTheme="minorHAnsi" w:hAnsiTheme="minorHAnsi"/>
            <w:b/>
            <w:sz w:val="22"/>
            <w:szCs w:val="22"/>
          </w:rPr>
          <w:fldChar w:fldCharType="begin"/>
        </w:r>
        <w:r>
          <w:rPr>
            <w:sz w:val="22"/>
            <w:b/>
            <w:szCs w:val="22"/>
            <w:rFonts w:ascii="Calibri" w:hAnsi="Calibri"/>
          </w:rPr>
          <w:instrText xml:space="preserve"> PAGE </w:instrText>
        </w:r>
        <w:r>
          <w:rPr>
            <w:sz w:val="22"/>
            <w:b/>
            <w:szCs w:val="22"/>
            <w:rFonts w:ascii="Calibri" w:hAnsi="Calibri"/>
          </w:rPr>
          <w:fldChar w:fldCharType="separate"/>
        </w:r>
        <w:r>
          <w:rPr>
            <w:sz w:val="22"/>
            <w:b/>
            <w:szCs w:val="22"/>
            <w:rFonts w:ascii="Calibri" w:hAnsi="Calibri"/>
          </w:rPr>
          <w:t>23</w:t>
        </w:r>
        <w:r>
          <w:rPr>
            <w:sz w:val="22"/>
            <w:b/>
            <w:szCs w:val="22"/>
            <w:rFonts w:ascii="Calibri" w:hAnsi="Calibri"/>
          </w:rPr>
          <w:fldChar w:fldCharType="end"/>
        </w:r>
        <w:r>
          <w:rPr>
            <w:rFonts w:ascii="Calibri" w:hAnsi="Calibri" w:asciiTheme="minorHAnsi" w:hAnsiTheme="minorHAnsi"/>
            <w:sz w:val="22"/>
            <w:szCs w:val="22"/>
          </w:rPr>
          <w:t xml:space="preserve"> z </w:t>
        </w:r>
        <w:r>
          <w:rPr>
            <w:rFonts w:ascii="Calibri" w:hAnsi="Calibri" w:asciiTheme="minorHAnsi" w:hAnsiTheme="minorHAnsi"/>
            <w:b/>
            <w:sz w:val="22"/>
            <w:szCs w:val="22"/>
          </w:rPr>
          <w:fldChar w:fldCharType="begin"/>
        </w:r>
        <w:r>
          <w:rPr>
            <w:sz w:val="22"/>
            <w:b/>
            <w:szCs w:val="22"/>
            <w:rFonts w:ascii="Calibri" w:hAnsi="Calibri"/>
          </w:rPr>
          <w:instrText xml:space="preserve"> NUMPAGES </w:instrText>
        </w:r>
        <w:r>
          <w:rPr>
            <w:sz w:val="22"/>
            <w:b/>
            <w:szCs w:val="22"/>
            <w:rFonts w:ascii="Calibri" w:hAnsi="Calibri"/>
          </w:rPr>
          <w:fldChar w:fldCharType="separate"/>
        </w:r>
        <w:r>
          <w:rPr>
            <w:sz w:val="22"/>
            <w:b/>
            <w:szCs w:val="22"/>
            <w:rFonts w:ascii="Calibri" w:hAnsi="Calibri"/>
          </w:rPr>
          <w:t>23</w:t>
        </w:r>
        <w:r>
          <w:rPr>
            <w:sz w:val="22"/>
            <w:b/>
            <w:szCs w:val="22"/>
            <w:rFonts w:ascii="Calibri" w:hAnsi="Calibri"/>
          </w:rPr>
          <w:fldChar w:fldCharType="end"/>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
    <w:lvl w:ilvl="0">
      <w:start w:val="1"/>
      <w:numFmt w:val="decimal"/>
      <w:lvlText w:val="%1."/>
      <w:lvlJc w:val="left"/>
      <w:pPr>
        <w:tabs>
          <w:tab w:val="num" w:pos="0"/>
        </w:tabs>
        <w:ind w:left="720" w:hanging="360"/>
      </w:pPr>
      <w:rPr>
        <w:sz w:val="22"/>
        <w:b/>
        <w:szCs w:val="22"/>
        <w:rFonts w:ascii="Calibri" w:hAnsi="Calibri" w:cs="Calibri" w:asciiTheme="minorHAnsi" w:cs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decimal"/>
      <w:lvlText w:val="%1."/>
      <w:lvlJc w:val="left"/>
      <w:pPr>
        <w:tabs>
          <w:tab w:val="num" w:pos="0"/>
        </w:tabs>
        <w:ind w:left="720" w:hanging="360"/>
      </w:pPr>
      <w:rPr>
        <w:dstrike w:val="false"/>
        <w:strike w:val="false"/>
        <w:b w:val="false"/>
        <w:rFonts w:cs="Times New Roman"/>
        <w:color w:val="000000"/>
      </w:rPr>
    </w:lvl>
    <w:lvl w:ilvl="1">
      <w:start w:val="1"/>
      <w:numFmt w:val="decimal"/>
      <w:lvlText w:val="%1.%2."/>
      <w:lvlJc w:val="left"/>
      <w:pPr>
        <w:tabs>
          <w:tab w:val="num" w:pos="0"/>
        </w:tabs>
        <w:ind w:left="785" w:hanging="360"/>
      </w:pPr>
      <w:rPr>
        <w:color w:val="000000"/>
      </w:rPr>
    </w:lvl>
    <w:lvl w:ilvl="2">
      <w:start w:val="1"/>
      <w:numFmt w:val="decimal"/>
      <w:lvlText w:val="%1.%2.%3."/>
      <w:lvlJc w:val="left"/>
      <w:pPr>
        <w:tabs>
          <w:tab w:val="num" w:pos="0"/>
        </w:tabs>
        <w:ind w:left="1210" w:hanging="720"/>
      </w:pPr>
      <w:rPr>
        <w:color w:val="000000"/>
      </w:rPr>
    </w:lvl>
    <w:lvl w:ilvl="3">
      <w:start w:val="1"/>
      <w:numFmt w:val="decimal"/>
      <w:lvlText w:val="%1.%2.%3.%4."/>
      <w:lvlJc w:val="left"/>
      <w:pPr>
        <w:tabs>
          <w:tab w:val="num" w:pos="0"/>
        </w:tabs>
        <w:ind w:left="1275" w:hanging="720"/>
      </w:pPr>
      <w:rPr>
        <w:color w:val="000000"/>
      </w:rPr>
    </w:lvl>
    <w:lvl w:ilvl="4">
      <w:start w:val="1"/>
      <w:numFmt w:val="decimal"/>
      <w:lvlText w:val="%1.%2.%3.%4.%5."/>
      <w:lvlJc w:val="left"/>
      <w:pPr>
        <w:tabs>
          <w:tab w:val="num" w:pos="0"/>
        </w:tabs>
        <w:ind w:left="1700" w:hanging="1080"/>
      </w:pPr>
      <w:rPr>
        <w:color w:val="000000"/>
      </w:rPr>
    </w:lvl>
    <w:lvl w:ilvl="5">
      <w:start w:val="1"/>
      <w:numFmt w:val="decimal"/>
      <w:lvlText w:val="%1.%2.%3.%4.%5.%6."/>
      <w:lvlJc w:val="left"/>
      <w:pPr>
        <w:tabs>
          <w:tab w:val="num" w:pos="0"/>
        </w:tabs>
        <w:ind w:left="1765" w:hanging="1080"/>
      </w:pPr>
      <w:rPr>
        <w:color w:val="000000"/>
      </w:rPr>
    </w:lvl>
    <w:lvl w:ilvl="6">
      <w:start w:val="1"/>
      <w:numFmt w:val="decimal"/>
      <w:lvlText w:val="%1.%2.%3.%4.%5.%6.%7."/>
      <w:lvlJc w:val="left"/>
      <w:pPr>
        <w:tabs>
          <w:tab w:val="num" w:pos="0"/>
        </w:tabs>
        <w:ind w:left="2190" w:hanging="1440"/>
      </w:pPr>
      <w:rPr>
        <w:color w:val="000000"/>
      </w:rPr>
    </w:lvl>
    <w:lvl w:ilvl="7">
      <w:start w:val="1"/>
      <w:numFmt w:val="decimal"/>
      <w:lvlText w:val="%1.%2.%3.%4.%5.%6.%7.%8."/>
      <w:lvlJc w:val="left"/>
      <w:pPr>
        <w:tabs>
          <w:tab w:val="num" w:pos="0"/>
        </w:tabs>
        <w:ind w:left="2255" w:hanging="1440"/>
      </w:pPr>
      <w:rPr>
        <w:color w:val="000000"/>
      </w:rPr>
    </w:lvl>
    <w:lvl w:ilvl="8">
      <w:start w:val="1"/>
      <w:numFmt w:val="decimal"/>
      <w:lvlText w:val="%1.%2.%3.%4.%5.%6.%7.%8.%9."/>
      <w:lvlJc w:val="left"/>
      <w:pPr>
        <w:tabs>
          <w:tab w:val="num" w:pos="0"/>
        </w:tabs>
        <w:ind w:left="2680" w:hanging="1800"/>
      </w:pPr>
      <w:rPr>
        <w:color w:val="000000"/>
      </w:rPr>
    </w:lvl>
  </w:abstractNum>
  <w:abstractNum w:abstractNumId="5">
    <w:lvl w:ilvl="0">
      <w:start w:val="8"/>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211"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644"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sz w:val="22"/>
        <w:b w:val="false"/>
        <w:szCs w:val="22"/>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decimal"/>
      <w:lvlText w:val="%1.%2"/>
      <w:lvlJc w:val="left"/>
      <w:pPr>
        <w:tabs>
          <w:tab w:val="num" w:pos="0"/>
        </w:tabs>
        <w:ind w:left="1146" w:hanging="360"/>
      </w:pPr>
      <w:rPr>
        <w:b w:val="false"/>
        <w:rFonts w:cs="Calibri" w:cstheme="minorHAnsi"/>
      </w:rPr>
    </w:lvl>
    <w:lvl w:ilvl="2">
      <w:start w:val="1"/>
      <w:numFmt w:val="decimal"/>
      <w:lvlText w:val="%1.%2.%3"/>
      <w:lvlJc w:val="left"/>
      <w:pPr>
        <w:tabs>
          <w:tab w:val="num" w:pos="0"/>
        </w:tabs>
        <w:ind w:left="1932" w:hanging="720"/>
      </w:pPr>
      <w:rPr>
        <w:b w:val="false"/>
        <w:rFonts w:cs="Calibri" w:cstheme="minorHAnsi"/>
      </w:rPr>
    </w:lvl>
    <w:lvl w:ilvl="3">
      <w:start w:val="1"/>
      <w:numFmt w:val="decimal"/>
      <w:lvlText w:val="%1.%2.%3.%4"/>
      <w:lvlJc w:val="left"/>
      <w:pPr>
        <w:tabs>
          <w:tab w:val="num" w:pos="0"/>
        </w:tabs>
        <w:ind w:left="2358" w:hanging="720"/>
      </w:pPr>
      <w:rPr>
        <w:b w:val="false"/>
        <w:rFonts w:cs="Calibri" w:cstheme="minorHAnsi"/>
      </w:rPr>
    </w:lvl>
    <w:lvl w:ilvl="4">
      <w:start w:val="1"/>
      <w:numFmt w:val="decimal"/>
      <w:lvlText w:val="%1.%2.%3.%4.%5"/>
      <w:lvlJc w:val="left"/>
      <w:pPr>
        <w:tabs>
          <w:tab w:val="num" w:pos="0"/>
        </w:tabs>
        <w:ind w:left="3144" w:hanging="1080"/>
      </w:pPr>
      <w:rPr>
        <w:b w:val="false"/>
        <w:rFonts w:cs="Calibri" w:cstheme="minorHAnsi"/>
      </w:rPr>
    </w:lvl>
    <w:lvl w:ilvl="5">
      <w:start w:val="1"/>
      <w:numFmt w:val="decimal"/>
      <w:lvlText w:val="%1.%2.%3.%4.%5.%6"/>
      <w:lvlJc w:val="left"/>
      <w:pPr>
        <w:tabs>
          <w:tab w:val="num" w:pos="0"/>
        </w:tabs>
        <w:ind w:left="3570" w:hanging="1080"/>
      </w:pPr>
      <w:rPr>
        <w:b w:val="false"/>
        <w:rFonts w:cs="Calibri" w:cstheme="minorHAnsi"/>
      </w:rPr>
    </w:lvl>
    <w:lvl w:ilvl="6">
      <w:start w:val="1"/>
      <w:numFmt w:val="decimal"/>
      <w:lvlText w:val="%1.%2.%3.%4.%5.%6.%7"/>
      <w:lvlJc w:val="left"/>
      <w:pPr>
        <w:tabs>
          <w:tab w:val="num" w:pos="0"/>
        </w:tabs>
        <w:ind w:left="4356" w:hanging="1440"/>
      </w:pPr>
      <w:rPr>
        <w:b w:val="false"/>
        <w:rFonts w:cs="Calibri" w:cstheme="minorHAnsi"/>
      </w:rPr>
    </w:lvl>
    <w:lvl w:ilvl="7">
      <w:start w:val="1"/>
      <w:numFmt w:val="decimal"/>
      <w:lvlText w:val="%1.%2.%3.%4.%5.%6.%7.%8"/>
      <w:lvlJc w:val="left"/>
      <w:pPr>
        <w:tabs>
          <w:tab w:val="num" w:pos="0"/>
        </w:tabs>
        <w:ind w:left="4782" w:hanging="1440"/>
      </w:pPr>
      <w:rPr>
        <w:b w:val="false"/>
        <w:rFonts w:cs="Calibri" w:cstheme="minorHAnsi"/>
      </w:rPr>
    </w:lvl>
    <w:lvl w:ilvl="8">
      <w:start w:val="1"/>
      <w:numFmt w:val="decimal"/>
      <w:lvlText w:val="%1.%2.%3.%4.%5.%6.%7.%8.%9"/>
      <w:lvlJc w:val="left"/>
      <w:pPr>
        <w:tabs>
          <w:tab w:val="num" w:pos="0"/>
        </w:tabs>
        <w:ind w:left="5568" w:hanging="1800"/>
      </w:pPr>
      <w:rPr>
        <w:b w:val="false"/>
        <w:rFonts w:cs="Calibri" w:cstheme="minorHAnsi"/>
      </w:rPr>
    </w:lvl>
  </w:abstractNum>
  <w:abstractNum w:abstractNumId="15">
    <w:lvl w:ilvl="0">
      <w:start w:val="1"/>
      <w:numFmt w:val="decimal"/>
      <w:lvlText w:val="%1."/>
      <w:lvlJc w:val="left"/>
      <w:pPr>
        <w:tabs>
          <w:tab w:val="num" w:pos="0"/>
        </w:tabs>
        <w:ind w:left="720" w:hanging="360"/>
      </w:pPr>
      <w:rPr>
        <w:sz w:val="22"/>
        <w:szCs w:val="22"/>
        <w:rFonts w:ascii="Calibri" w:hAnsi="Calibri" w:cs="Calibri" w:asciiTheme="minorHAnsi" w:cstheme="minorHAnsi" w:hAnsiTheme="minorHAnsi"/>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b w:val="false"/>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22"/>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decimal"/>
      <w:lvlText w:val="%1.%2"/>
      <w:lvlJc w:val="left"/>
      <w:pPr>
        <w:tabs>
          <w:tab w:val="num" w:pos="0"/>
        </w:tabs>
        <w:ind w:left="786" w:hanging="360"/>
      </w:pPr>
      <w:rPr>
        <w:sz w:val="22"/>
      </w:rPr>
    </w:lvl>
    <w:lvl w:ilvl="2">
      <w:start w:val="1"/>
      <w:numFmt w:val="decimal"/>
      <w:lvlText w:val="%1.%2.%3"/>
      <w:lvlJc w:val="left"/>
      <w:pPr>
        <w:tabs>
          <w:tab w:val="num" w:pos="0"/>
        </w:tabs>
        <w:ind w:left="1212" w:hanging="720"/>
      </w:pPr>
      <w:rPr>
        <w:sz w:val="22"/>
      </w:rPr>
    </w:lvl>
    <w:lvl w:ilvl="3">
      <w:start w:val="1"/>
      <w:numFmt w:val="decimal"/>
      <w:lvlText w:val="%1.%2.%3.%4"/>
      <w:lvlJc w:val="left"/>
      <w:pPr>
        <w:tabs>
          <w:tab w:val="num" w:pos="0"/>
        </w:tabs>
        <w:ind w:left="1278" w:hanging="720"/>
      </w:pPr>
      <w:rPr>
        <w:sz w:val="22"/>
      </w:rPr>
    </w:lvl>
    <w:lvl w:ilvl="4">
      <w:start w:val="1"/>
      <w:numFmt w:val="decimal"/>
      <w:lvlText w:val="%1.%2.%3.%4.%5"/>
      <w:lvlJc w:val="left"/>
      <w:pPr>
        <w:tabs>
          <w:tab w:val="num" w:pos="0"/>
        </w:tabs>
        <w:ind w:left="1704" w:hanging="1080"/>
      </w:pPr>
      <w:rPr>
        <w:sz w:val="22"/>
      </w:rPr>
    </w:lvl>
    <w:lvl w:ilvl="5">
      <w:start w:val="1"/>
      <w:numFmt w:val="decimal"/>
      <w:lvlText w:val="%1.%2.%3.%4.%5.%6"/>
      <w:lvlJc w:val="left"/>
      <w:pPr>
        <w:tabs>
          <w:tab w:val="num" w:pos="0"/>
        </w:tabs>
        <w:ind w:left="1770" w:hanging="1080"/>
      </w:pPr>
      <w:rPr>
        <w:sz w:val="22"/>
      </w:rPr>
    </w:lvl>
    <w:lvl w:ilvl="6">
      <w:start w:val="1"/>
      <w:numFmt w:val="decimal"/>
      <w:lvlText w:val="%1.%2.%3.%4.%5.%6.%7"/>
      <w:lvlJc w:val="left"/>
      <w:pPr>
        <w:tabs>
          <w:tab w:val="num" w:pos="0"/>
        </w:tabs>
        <w:ind w:left="2196" w:hanging="1440"/>
      </w:pPr>
      <w:rPr>
        <w:sz w:val="22"/>
      </w:rPr>
    </w:lvl>
    <w:lvl w:ilvl="7">
      <w:start w:val="1"/>
      <w:numFmt w:val="decimal"/>
      <w:lvlText w:val="%1.%2.%3.%4.%5.%6.%7.%8"/>
      <w:lvlJc w:val="left"/>
      <w:pPr>
        <w:tabs>
          <w:tab w:val="num" w:pos="0"/>
        </w:tabs>
        <w:ind w:left="2262" w:hanging="1440"/>
      </w:pPr>
      <w:rPr>
        <w:sz w:val="22"/>
      </w:rPr>
    </w:lvl>
    <w:lvl w:ilvl="8">
      <w:start w:val="1"/>
      <w:numFmt w:val="decimal"/>
      <w:lvlText w:val="%1.%2.%3.%4.%5.%6.%7.%8.%9"/>
      <w:lvlJc w:val="left"/>
      <w:pPr>
        <w:tabs>
          <w:tab w:val="num" w:pos="0"/>
        </w:tabs>
        <w:ind w:left="2688" w:hanging="1800"/>
      </w:pPr>
      <w:rPr>
        <w:sz w:val="22"/>
      </w:rPr>
    </w:lvl>
  </w:abstractNum>
  <w:abstractNum w:abstractNumId="27">
    <w:lvl w:ilvl="0">
      <w:start w:val="1"/>
      <w:numFmt w:val="decimal"/>
      <w:lvlText w:val="%1."/>
      <w:lvlJc w:val="left"/>
      <w:pPr>
        <w:tabs>
          <w:tab w:val="num" w:pos="0"/>
        </w:tabs>
        <w:ind w:left="840" w:hanging="48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lvl w:ilvl="0">
      <w:start w:val="1"/>
      <w:numFmt w:val="decimal"/>
      <w:lvlText w:val="%1."/>
      <w:lvlJc w:val="left"/>
      <w:pPr>
        <w:tabs>
          <w:tab w:val="num" w:pos="0"/>
        </w:tabs>
        <w:ind w:left="720" w:hanging="36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lvl w:ilvl="0">
      <w:start w:val="2"/>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0">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1">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2">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5">
    <w:lvl w:ilvl="0">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lvl w:ilvl="0">
      <w:start w:val="3"/>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3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w:zoom w:percent="150"/>
  <w:revisionView w:insDel="0" w:formatting="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US" w:eastAsia="en-US" w:bidi="en-US"/>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6298"/>
    <w:pPr>
      <w:widowControl w:val="fals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Nadpis1">
    <w:name w:val="Heading 1"/>
    <w:basedOn w:val="Normal"/>
    <w:next w:val="Normal"/>
    <w:link w:val="Nadpis1Char"/>
    <w:uiPriority w:val="9"/>
    <w:qFormat/>
    <w:rsid w:val="008476a8"/>
    <w:pPr>
      <w:keepNext w:val="true"/>
      <w:spacing w:before="240" w:after="60"/>
      <w:outlineLvl w:val="0"/>
    </w:pPr>
    <w:rPr>
      <w:rFonts w:ascii="Cambria" w:hAnsi="Cambria" w:eastAsia="" w:asciiTheme="majorHAnsi" w:eastAsiaTheme="majorEastAsia" w:hAnsiTheme="majorHAnsi"/>
      <w:b/>
      <w:bCs/>
      <w:kern w:val="2"/>
      <w:sz w:val="32"/>
      <w:szCs w:val="32"/>
    </w:rPr>
  </w:style>
  <w:style w:type="paragraph" w:styleId="Nadpis2">
    <w:name w:val="Heading 2"/>
    <w:basedOn w:val="Normal"/>
    <w:next w:val="Normal"/>
    <w:link w:val="Nadpis2Char"/>
    <w:uiPriority w:val="9"/>
    <w:semiHidden/>
    <w:unhideWhenUsed/>
    <w:qFormat/>
    <w:rsid w:val="008476a8"/>
    <w:pPr>
      <w:keepNext w:val="true"/>
      <w:spacing w:before="240" w:after="60"/>
      <w:outlineLvl w:val="1"/>
    </w:pPr>
    <w:rPr>
      <w:rFonts w:ascii="Cambria" w:hAnsi="Cambria" w:eastAsia="" w:asciiTheme="majorHAnsi" w:eastAsiaTheme="majorEastAsia" w:hAnsiTheme="majorHAnsi"/>
      <w:b/>
      <w:bCs/>
      <w:i/>
      <w:iCs/>
      <w:sz w:val="28"/>
      <w:szCs w:val="28"/>
    </w:rPr>
  </w:style>
  <w:style w:type="paragraph" w:styleId="Nadpis3">
    <w:name w:val="Heading 3"/>
    <w:basedOn w:val="Normal"/>
    <w:next w:val="Normal"/>
    <w:link w:val="Nadpis3Char"/>
    <w:uiPriority w:val="9"/>
    <w:semiHidden/>
    <w:unhideWhenUsed/>
    <w:qFormat/>
    <w:rsid w:val="008476a8"/>
    <w:pPr>
      <w:keepNext w:val="true"/>
      <w:spacing w:before="240" w:after="60"/>
      <w:outlineLvl w:val="2"/>
    </w:pPr>
    <w:rPr>
      <w:rFonts w:ascii="Cambria" w:hAnsi="Cambria" w:eastAsia="" w:asciiTheme="majorHAnsi" w:eastAsiaTheme="majorEastAsia" w:hAnsiTheme="majorHAnsi"/>
      <w:b/>
      <w:bCs/>
      <w:sz w:val="26"/>
      <w:szCs w:val="26"/>
    </w:rPr>
  </w:style>
  <w:style w:type="paragraph" w:styleId="Nadpis4">
    <w:name w:val="Heading 4"/>
    <w:basedOn w:val="Normal"/>
    <w:next w:val="Normal"/>
    <w:link w:val="Nadpis4Char"/>
    <w:uiPriority w:val="9"/>
    <w:semiHidden/>
    <w:unhideWhenUsed/>
    <w:qFormat/>
    <w:rsid w:val="008476a8"/>
    <w:pPr>
      <w:keepNext w:val="true"/>
      <w:spacing w:before="240" w:after="60"/>
      <w:outlineLvl w:val="3"/>
    </w:pPr>
    <w:rPr>
      <w:b/>
      <w:bCs/>
      <w:sz w:val="28"/>
      <w:szCs w:val="28"/>
    </w:rPr>
  </w:style>
  <w:style w:type="paragraph" w:styleId="Nadpis5">
    <w:name w:val="Heading 5"/>
    <w:basedOn w:val="Normal"/>
    <w:next w:val="Normal"/>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al"/>
    <w:next w:val="Normal"/>
    <w:link w:val="Nadpis6Char"/>
    <w:uiPriority w:val="9"/>
    <w:semiHidden/>
    <w:unhideWhenUsed/>
    <w:qFormat/>
    <w:rsid w:val="008476a8"/>
    <w:pPr>
      <w:spacing w:before="240" w:after="60"/>
      <w:outlineLvl w:val="5"/>
    </w:pPr>
    <w:rPr>
      <w:b/>
      <w:bCs/>
      <w:sz w:val="22"/>
      <w:szCs w:val="22"/>
    </w:rPr>
  </w:style>
  <w:style w:type="paragraph" w:styleId="Nadpis7">
    <w:name w:val="Heading 7"/>
    <w:basedOn w:val="Normal"/>
    <w:next w:val="Normal"/>
    <w:link w:val="Nadpis7Char"/>
    <w:uiPriority w:val="9"/>
    <w:semiHidden/>
    <w:unhideWhenUsed/>
    <w:qFormat/>
    <w:rsid w:val="008476a8"/>
    <w:pPr>
      <w:spacing w:before="240" w:after="60"/>
      <w:outlineLvl w:val="6"/>
    </w:pPr>
    <w:rPr/>
  </w:style>
  <w:style w:type="paragraph" w:styleId="Nadpis8">
    <w:name w:val="Heading 8"/>
    <w:basedOn w:val="Normal"/>
    <w:next w:val="Normal"/>
    <w:link w:val="Nadpis8Char"/>
    <w:uiPriority w:val="9"/>
    <w:semiHidden/>
    <w:unhideWhenUsed/>
    <w:qFormat/>
    <w:rsid w:val="008476a8"/>
    <w:pPr>
      <w:spacing w:before="240" w:after="60"/>
      <w:outlineLvl w:val="7"/>
    </w:pPr>
    <w:rPr>
      <w:i/>
      <w:iCs/>
    </w:rPr>
  </w:style>
  <w:style w:type="paragraph" w:styleId="Nadpis9">
    <w:name w:val="Heading 9"/>
    <w:basedOn w:val="Normal"/>
    <w:next w:val="Normal"/>
    <w:link w:val="Nadpis9Char"/>
    <w:uiPriority w:val="9"/>
    <w:semiHidden/>
    <w:unhideWhenUsed/>
    <w:qFormat/>
    <w:rsid w:val="008476a8"/>
    <w:pPr>
      <w:spacing w:before="240" w:after="60"/>
      <w:outlineLvl w:val="8"/>
    </w:pPr>
    <w:rPr>
      <w:rFonts w:ascii="Cambria" w:hAnsi="Cambria"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uiPriority w:val="9"/>
    <w:qFormat/>
    <w:rsid w:val="008476a8"/>
    <w:rPr>
      <w:rFonts w:ascii="Cambria" w:hAnsi="Cambria" w:eastAsia="" w:asciiTheme="majorHAnsi" w:eastAsiaTheme="majorEastAsia" w:hAnsiTheme="majorHAnsi"/>
      <w:b/>
      <w:bCs/>
      <w:kern w:val="2"/>
      <w:sz w:val="32"/>
      <w:szCs w:val="32"/>
    </w:rPr>
  </w:style>
  <w:style w:type="character" w:styleId="Nadpis2Char" w:customStyle="1">
    <w:name w:val="Nadpis 2 Char"/>
    <w:basedOn w:val="DefaultParagraphFont"/>
    <w:uiPriority w:val="9"/>
    <w:semiHidden/>
    <w:qFormat/>
    <w:rsid w:val="008476a8"/>
    <w:rPr>
      <w:rFonts w:ascii="Cambria" w:hAnsi="Cambria" w:eastAsia="" w:asciiTheme="majorHAnsi" w:eastAsiaTheme="majorEastAsia" w:hAnsiTheme="majorHAnsi"/>
      <w:b/>
      <w:bCs/>
      <w:i/>
      <w:iCs/>
      <w:sz w:val="28"/>
      <w:szCs w:val="28"/>
    </w:rPr>
  </w:style>
  <w:style w:type="character" w:styleId="Nadpis3Char" w:customStyle="1">
    <w:name w:val="Nadpis 3 Char"/>
    <w:basedOn w:val="DefaultParagraphFont"/>
    <w:uiPriority w:val="9"/>
    <w:semiHidden/>
    <w:qFormat/>
    <w:rsid w:val="008476a8"/>
    <w:rPr>
      <w:rFonts w:ascii="Cambria" w:hAnsi="Cambria" w:eastAsia="" w:asciiTheme="majorHAnsi" w:eastAsiaTheme="majorEastAsia" w:hAnsiTheme="majorHAnsi"/>
      <w:b/>
      <w:bCs/>
      <w:sz w:val="26"/>
      <w:szCs w:val="26"/>
    </w:rPr>
  </w:style>
  <w:style w:type="character" w:styleId="Nadpis4Char" w:customStyle="1">
    <w:name w:val="Nadpis 4 Char"/>
    <w:basedOn w:val="DefaultParagraphFont"/>
    <w:uiPriority w:val="9"/>
    <w:qFormat/>
    <w:rsid w:val="008476a8"/>
    <w:rPr>
      <w:b/>
      <w:bCs/>
      <w:sz w:val="28"/>
      <w:szCs w:val="28"/>
    </w:rPr>
  </w:style>
  <w:style w:type="character" w:styleId="Nadpis5Char" w:customStyle="1">
    <w:name w:val="Nadpis 5 Char"/>
    <w:basedOn w:val="DefaultParagraphFont"/>
    <w:uiPriority w:val="9"/>
    <w:semiHidden/>
    <w:qFormat/>
    <w:rsid w:val="008476a8"/>
    <w:rPr>
      <w:b/>
      <w:bCs/>
      <w:i/>
      <w:iCs/>
      <w:sz w:val="26"/>
      <w:szCs w:val="26"/>
    </w:rPr>
  </w:style>
  <w:style w:type="character" w:styleId="Nadpis6Char" w:customStyle="1">
    <w:name w:val="Nadpis 6 Char"/>
    <w:basedOn w:val="DefaultParagraphFont"/>
    <w:uiPriority w:val="9"/>
    <w:semiHidden/>
    <w:qFormat/>
    <w:rsid w:val="008476a8"/>
    <w:rPr>
      <w:b/>
      <w:bCs/>
    </w:rPr>
  </w:style>
  <w:style w:type="character" w:styleId="Nadpis7Char" w:customStyle="1">
    <w:name w:val="Nadpis 7 Char"/>
    <w:basedOn w:val="DefaultParagraphFont"/>
    <w:uiPriority w:val="9"/>
    <w:semiHidden/>
    <w:qFormat/>
    <w:rsid w:val="008476a8"/>
    <w:rPr>
      <w:sz w:val="24"/>
      <w:szCs w:val="24"/>
    </w:rPr>
  </w:style>
  <w:style w:type="character" w:styleId="Nadpis8Char" w:customStyle="1">
    <w:name w:val="Nadpis 8 Char"/>
    <w:basedOn w:val="DefaultParagraphFont"/>
    <w:uiPriority w:val="9"/>
    <w:semiHidden/>
    <w:qFormat/>
    <w:rsid w:val="008476a8"/>
    <w:rPr>
      <w:i/>
      <w:iCs/>
      <w:sz w:val="24"/>
      <w:szCs w:val="24"/>
    </w:rPr>
  </w:style>
  <w:style w:type="character" w:styleId="Nadpis9Char" w:customStyle="1">
    <w:name w:val="Nadpis 9 Char"/>
    <w:basedOn w:val="DefaultParagraphFont"/>
    <w:uiPriority w:val="9"/>
    <w:semiHidden/>
    <w:qFormat/>
    <w:rsid w:val="008476a8"/>
    <w:rPr>
      <w:rFonts w:ascii="Cambria" w:hAnsi="Cambria" w:eastAsia="" w:asciiTheme="majorHAnsi" w:eastAsiaTheme="majorEastAsia" w:hAnsiTheme="majorHAnsi"/>
    </w:rPr>
  </w:style>
  <w:style w:type="character" w:styleId="NzovChar" w:customStyle="1">
    <w:name w:val="Názov Char"/>
    <w:basedOn w:val="DefaultParagraphFont"/>
    <w:uiPriority w:val="10"/>
    <w:qFormat/>
    <w:rsid w:val="008476a8"/>
    <w:rPr>
      <w:rFonts w:ascii="Cambria" w:hAnsi="Cambria" w:eastAsia="" w:asciiTheme="majorHAnsi" w:eastAsiaTheme="majorEastAsia" w:hAnsiTheme="majorHAnsi"/>
      <w:b/>
      <w:bCs/>
      <w:kern w:val="2"/>
      <w:sz w:val="32"/>
      <w:szCs w:val="32"/>
    </w:rPr>
  </w:style>
  <w:style w:type="character" w:styleId="PodtitulChar" w:customStyle="1">
    <w:name w:val="Podtitul Char"/>
    <w:basedOn w:val="DefaultParagraphFont"/>
    <w:uiPriority w:val="11"/>
    <w:qFormat/>
    <w:rsid w:val="008476a8"/>
    <w:rPr>
      <w:rFonts w:ascii="Cambria" w:hAnsi="Cambria" w:eastAsia="" w:asciiTheme="majorHAnsi" w:eastAsiaTheme="majorEastAsia" w:hAnsiTheme="majorHAnsi"/>
      <w:sz w:val="24"/>
      <w:szCs w:val="24"/>
    </w:rPr>
  </w:style>
  <w:style w:type="character" w:styleId="Strong">
    <w:name w:val="Strong"/>
    <w:basedOn w:val="DefaultParagraphFont"/>
    <w:uiPriority w:val="22"/>
    <w:qFormat/>
    <w:rsid w:val="008476a8"/>
    <w:rPr>
      <w:b/>
      <w:bCs/>
    </w:rPr>
  </w:style>
  <w:style w:type="character" w:styleId="Zdraznenie">
    <w:name w:val="Emphasis"/>
    <w:basedOn w:val="DefaultParagraphFont"/>
    <w:uiPriority w:val="20"/>
    <w:qFormat/>
    <w:rsid w:val="008476a8"/>
    <w:rPr>
      <w:rFonts w:ascii="Calibri" w:hAnsi="Calibri" w:asciiTheme="minorHAnsi" w:hAnsiTheme="minorHAnsi"/>
      <w:b/>
      <w:i/>
      <w:iCs/>
    </w:rPr>
  </w:style>
  <w:style w:type="character" w:styleId="CitciaChar" w:customStyle="1">
    <w:name w:val="Citácia Char"/>
    <w:basedOn w:val="DefaultParagraphFont"/>
    <w:link w:val="Quote"/>
    <w:uiPriority w:val="29"/>
    <w:qFormat/>
    <w:rsid w:val="008476a8"/>
    <w:rPr>
      <w:i/>
      <w:sz w:val="24"/>
      <w:szCs w:val="24"/>
    </w:rPr>
  </w:style>
  <w:style w:type="character" w:styleId="ZvraznencitciaChar" w:customStyle="1">
    <w:name w:val="Zvýraznená citácia Char"/>
    <w:basedOn w:val="DefaultParagraphFont"/>
    <w:link w:val="IntenseQuote"/>
    <w:uiPriority w:val="30"/>
    <w:qFormat/>
    <w:rsid w:val="008476a8"/>
    <w:rPr>
      <w:b/>
      <w:i/>
      <w:sz w:val="24"/>
    </w:rPr>
  </w:style>
  <w:style w:type="character" w:styleId="SubtleEmphasis">
    <w:name w:val="Subtle Emphasis"/>
    <w:uiPriority w:val="19"/>
    <w:qFormat/>
    <w:rsid w:val="008476a8"/>
    <w:rPr>
      <w:i/>
      <w:color w:val="5A5A5A" w:themeColor="text1" w:themeTint="a5"/>
    </w:rPr>
  </w:style>
  <w:style w:type="character" w:styleId="IntenseEmphasis">
    <w:name w:val="Intense Emphasis"/>
    <w:basedOn w:val="DefaultParagraphFont"/>
    <w:uiPriority w:val="21"/>
    <w:qFormat/>
    <w:rsid w:val="008476a8"/>
    <w:rPr>
      <w:b/>
      <w:i/>
      <w:sz w:val="24"/>
      <w:szCs w:val="24"/>
      <w:u w:val="single"/>
    </w:rPr>
  </w:style>
  <w:style w:type="character" w:styleId="SubtleReference">
    <w:name w:val="Subtle Reference"/>
    <w:basedOn w:val="DefaultParagraphFont"/>
    <w:uiPriority w:val="31"/>
    <w:qFormat/>
    <w:rsid w:val="008476a8"/>
    <w:rPr>
      <w:sz w:val="24"/>
      <w:szCs w:val="24"/>
      <w:u w:val="single"/>
    </w:rPr>
  </w:style>
  <w:style w:type="character" w:styleId="IntenseReference">
    <w:name w:val="Intense Reference"/>
    <w:basedOn w:val="DefaultParagraphFont"/>
    <w:uiPriority w:val="32"/>
    <w:qFormat/>
    <w:rsid w:val="008476a8"/>
    <w:rPr>
      <w:b/>
      <w:sz w:val="24"/>
      <w:u w:val="single"/>
    </w:rPr>
  </w:style>
  <w:style w:type="character" w:styleId="BookTitle">
    <w:name w:val="Book Title"/>
    <w:basedOn w:val="DefaultParagraphFont"/>
    <w:uiPriority w:val="33"/>
    <w:qFormat/>
    <w:rsid w:val="008476a8"/>
    <w:rPr>
      <w:rFonts w:ascii="Cambria" w:hAnsi="Cambria" w:eastAsia="" w:asciiTheme="majorHAnsi" w:eastAsiaTheme="majorEastAsia" w:hAnsiTheme="majorHAnsi"/>
      <w:b/>
      <w:i/>
      <w:sz w:val="24"/>
      <w:szCs w:val="24"/>
    </w:rPr>
  </w:style>
  <w:style w:type="character" w:styleId="CharStyle9" w:customStyle="1">
    <w:name w:val="Char Style 9"/>
    <w:basedOn w:val="DefaultParagraphFont"/>
    <w:link w:val="Style8"/>
    <w:uiPriority w:val="99"/>
    <w:qFormat/>
    <w:locked/>
    <w:rsid w:val="008f6298"/>
    <w:rPr>
      <w:rFonts w:ascii="Arial" w:hAnsi="Arial" w:cs="Arial"/>
      <w:b/>
      <w:bCs/>
      <w:sz w:val="28"/>
      <w:szCs w:val="28"/>
      <w:shd w:fill="FFFFFF" w:val="clear"/>
    </w:rPr>
  </w:style>
  <w:style w:type="character" w:styleId="CharStyle10" w:customStyle="1">
    <w:name w:val="Char Style 10"/>
    <w:basedOn w:val="DefaultParagraphFont"/>
    <w:link w:val="Style2"/>
    <w:uiPriority w:val="99"/>
    <w:qFormat/>
    <w:locked/>
    <w:rsid w:val="008f6298"/>
    <w:rPr>
      <w:rFonts w:ascii="Arial" w:hAnsi="Arial" w:cs="Arial"/>
      <w:sz w:val="19"/>
      <w:szCs w:val="19"/>
      <w:shd w:fill="FFFFFF" w:val="clear"/>
    </w:rPr>
  </w:style>
  <w:style w:type="character" w:styleId="CharStyle13" w:customStyle="1">
    <w:name w:val="Char Style 13"/>
    <w:basedOn w:val="DefaultParagraphFont"/>
    <w:link w:val="Style12"/>
    <w:uiPriority w:val="99"/>
    <w:qFormat/>
    <w:locked/>
    <w:rsid w:val="008f6298"/>
    <w:rPr>
      <w:rFonts w:ascii="Arial" w:hAnsi="Arial" w:cs="Arial"/>
      <w:b/>
      <w:bCs/>
      <w:shd w:fill="FFFFFF" w:val="clear"/>
    </w:rPr>
  </w:style>
  <w:style w:type="character" w:styleId="Internetovodkaz">
    <w:name w:val="Hyperlink"/>
    <w:basedOn w:val="DefaultParagraphFont"/>
    <w:uiPriority w:val="99"/>
    <w:unhideWhenUsed/>
    <w:rsid w:val="008f6298"/>
    <w:rPr>
      <w:rFonts w:cs="Times New Roman"/>
      <w:color w:val="0563C1"/>
      <w:u w:val="single"/>
    </w:rPr>
  </w:style>
  <w:style w:type="character" w:styleId="OdsekzoznamuChar" w:customStyle="1">
    <w:name w:val="Odsek zoznamu Char"/>
    <w:link w:val="ListParagraph"/>
    <w:uiPriority w:val="34"/>
    <w:qFormat/>
    <w:rsid w:val="00fa619c"/>
    <w:rPr>
      <w:sz w:val="24"/>
      <w:szCs w:val="24"/>
    </w:rPr>
  </w:style>
  <w:style w:type="character" w:styleId="Annotationreference">
    <w:name w:val="annotation reference"/>
    <w:basedOn w:val="DefaultParagraphFont"/>
    <w:uiPriority w:val="99"/>
    <w:semiHidden/>
    <w:unhideWhenUsed/>
    <w:qFormat/>
    <w:rsid w:val="00fa619c"/>
    <w:rPr>
      <w:sz w:val="16"/>
      <w:szCs w:val="16"/>
    </w:rPr>
  </w:style>
  <w:style w:type="character" w:styleId="TextkomentraChar" w:customStyle="1">
    <w:name w:val="Text komentára Char"/>
    <w:basedOn w:val="DefaultParagraphFont"/>
    <w:link w:val="Annotationtext"/>
    <w:uiPriority w:val="99"/>
    <w:qFormat/>
    <w:rsid w:val="00fa619c"/>
    <w:rPr>
      <w:rFonts w:ascii="Times New Roman" w:hAnsi="Times New Roman" w:eastAsia="Times New Roman"/>
      <w:color w:val="000000"/>
      <w:sz w:val="20"/>
      <w:szCs w:val="20"/>
      <w:lang w:val="sk-SK" w:eastAsia="sk-SK" w:bidi="ar-SA"/>
    </w:rPr>
  </w:style>
  <w:style w:type="character" w:styleId="TextbublinyChar" w:customStyle="1">
    <w:name w:val="Text bubliny Char"/>
    <w:basedOn w:val="DefaultParagraphFont"/>
    <w:link w:val="BalloonText"/>
    <w:uiPriority w:val="99"/>
    <w:semiHidden/>
    <w:qFormat/>
    <w:rsid w:val="00fa619c"/>
    <w:rPr>
      <w:rFonts w:ascii="Tahoma" w:hAnsi="Tahoma" w:eastAsia="Times New Roman" w:cs="Tahoma"/>
      <w:color w:val="000000"/>
      <w:sz w:val="16"/>
      <w:szCs w:val="16"/>
      <w:lang w:val="sk-SK" w:eastAsia="sk-SK" w:bidi="ar-SA"/>
    </w:rPr>
  </w:style>
  <w:style w:type="character" w:styleId="PredmetkomentraChar" w:customStyle="1">
    <w:name w:val="Predmet komentára Char"/>
    <w:basedOn w:val="TextkomentraChar"/>
    <w:link w:val="Annotationsubject"/>
    <w:uiPriority w:val="99"/>
    <w:semiHidden/>
    <w:qFormat/>
    <w:rsid w:val="00e348ae"/>
    <w:rPr>
      <w:rFonts w:ascii="Times New Roman" w:hAnsi="Times New Roman" w:eastAsia="Times New Roman"/>
      <w:b/>
      <w:bCs/>
      <w:color w:val="000000"/>
      <w:sz w:val="20"/>
      <w:szCs w:val="20"/>
      <w:lang w:val="sk-SK" w:eastAsia="sk-SK" w:bidi="ar-SA"/>
    </w:rPr>
  </w:style>
  <w:style w:type="character" w:styleId="CharStyle26Exact" w:customStyle="1">
    <w:name w:val="Char Style 26 Exact"/>
    <w:basedOn w:val="DefaultParagraphFont"/>
    <w:uiPriority w:val="99"/>
    <w:qFormat/>
    <w:rsid w:val="003a30d9"/>
    <w:rPr>
      <w:rFonts w:ascii="Arial" w:hAnsi="Arial" w:cs="Arial"/>
      <w:b/>
      <w:bCs/>
      <w:sz w:val="22"/>
      <w:szCs w:val="22"/>
      <w:u w:val="none"/>
    </w:rPr>
  </w:style>
  <w:style w:type="character" w:styleId="CharStyle37" w:customStyle="1">
    <w:name w:val="Char Style 37"/>
    <w:basedOn w:val="DefaultParagraphFont"/>
    <w:link w:val="Style25"/>
    <w:uiPriority w:val="99"/>
    <w:qFormat/>
    <w:locked/>
    <w:rsid w:val="003a30d9"/>
    <w:rPr>
      <w:rFonts w:ascii="Arial" w:hAnsi="Arial" w:cs="Arial"/>
      <w:b/>
      <w:bCs/>
      <w:shd w:fill="FFFFFF" w:val="clear"/>
    </w:rPr>
  </w:style>
  <w:style w:type="character" w:styleId="CharStyle11" w:customStyle="1">
    <w:name w:val="Char Style 11"/>
    <w:basedOn w:val="CharStyle10"/>
    <w:uiPriority w:val="99"/>
    <w:qFormat/>
    <w:rsid w:val="009347d2"/>
    <w:rPr>
      <w:rFonts w:ascii="Arial" w:hAnsi="Arial" w:cs="Arial"/>
      <w:b/>
      <w:bCs/>
      <w:sz w:val="19"/>
      <w:szCs w:val="19"/>
      <w:shd w:fill="FFFFFF" w:val="clear"/>
    </w:rPr>
  </w:style>
  <w:style w:type="character" w:styleId="CharStyle36" w:customStyle="1">
    <w:name w:val="Char Style 36"/>
    <w:basedOn w:val="DefaultParagraphFont"/>
    <w:uiPriority w:val="99"/>
    <w:qFormat/>
    <w:rsid w:val="009347d2"/>
    <w:rPr>
      <w:rFonts w:cs="Times New Roman"/>
      <w:sz w:val="21"/>
      <w:szCs w:val="21"/>
      <w:u w:val="none"/>
    </w:rPr>
  </w:style>
  <w:style w:type="character" w:styleId="CharStyle30" w:customStyle="1">
    <w:name w:val="Char Style 30"/>
    <w:basedOn w:val="DefaultParagraphFont"/>
    <w:link w:val="Style5"/>
    <w:uiPriority w:val="99"/>
    <w:qFormat/>
    <w:locked/>
    <w:rsid w:val="009347d2"/>
    <w:rPr>
      <w:sz w:val="21"/>
      <w:szCs w:val="21"/>
      <w:shd w:fill="FFFFFF" w:val="clear"/>
    </w:rPr>
  </w:style>
  <w:style w:type="character" w:styleId="CharStyle48" w:customStyle="1">
    <w:name w:val="Char Style 48"/>
    <w:basedOn w:val="DefaultParagraphFont"/>
    <w:link w:val="Style47"/>
    <w:uiPriority w:val="99"/>
    <w:qFormat/>
    <w:locked/>
    <w:rsid w:val="0038425a"/>
    <w:rPr>
      <w:rFonts w:ascii="Arial" w:hAnsi="Arial" w:cs="Arial"/>
      <w:b/>
      <w:bCs/>
      <w:shd w:fill="FFFFFF" w:val="clear"/>
    </w:rPr>
  </w:style>
  <w:style w:type="character" w:styleId="CharStyle18Exact" w:customStyle="1">
    <w:name w:val="Char Style 18 Exact"/>
    <w:basedOn w:val="DefaultParagraphFont"/>
    <w:link w:val="Style17"/>
    <w:uiPriority w:val="99"/>
    <w:qFormat/>
    <w:locked/>
    <w:rsid w:val="0038425a"/>
    <w:rPr>
      <w:b/>
      <w:bCs/>
      <w:i/>
      <w:iCs/>
      <w:sz w:val="32"/>
      <w:szCs w:val="32"/>
      <w:shd w:fill="FFFFFF" w:val="clear"/>
    </w:rPr>
  </w:style>
  <w:style w:type="character" w:styleId="HlavikaChar" w:customStyle="1">
    <w:name w:val="Hlavička Char"/>
    <w:basedOn w:val="DefaultParagraphFont"/>
    <w:uiPriority w:val="99"/>
    <w:semiHidden/>
    <w:qFormat/>
    <w:rsid w:val="00b70873"/>
    <w:rPr>
      <w:rFonts w:ascii="Times New Roman" w:hAnsi="Times New Roman" w:eastAsia="Times New Roman"/>
      <w:color w:val="000000"/>
      <w:sz w:val="24"/>
      <w:szCs w:val="24"/>
      <w:lang w:val="sk-SK" w:eastAsia="sk-SK" w:bidi="ar-SA"/>
    </w:rPr>
  </w:style>
  <w:style w:type="character" w:styleId="PtaChar" w:customStyle="1">
    <w:name w:val="Päta Char"/>
    <w:basedOn w:val="DefaultParagraphFont"/>
    <w:uiPriority w:val="99"/>
    <w:qFormat/>
    <w:rsid w:val="00b70873"/>
    <w:rPr>
      <w:rFonts w:ascii="Times New Roman" w:hAnsi="Times New Roman" w:eastAsia="Times New Roman"/>
      <w:color w:val="000000"/>
      <w:sz w:val="24"/>
      <w:szCs w:val="24"/>
      <w:lang w:val="sk-SK" w:eastAsia="sk-SK" w:bidi="ar-SA"/>
    </w:rPr>
  </w:style>
  <w:style w:type="character" w:styleId="UnresolvedMention">
    <w:name w:val="Unresolved Mention"/>
    <w:basedOn w:val="DefaultParagraphFont"/>
    <w:uiPriority w:val="99"/>
    <w:semiHidden/>
    <w:unhideWhenUsed/>
    <w:qFormat/>
    <w:rsid w:val="001270a6"/>
    <w:rPr>
      <w:color w:val="605E5C"/>
      <w:shd w:fill="E1DFDD" w:val="clear"/>
    </w:rPr>
  </w:style>
  <w:style w:type="character" w:styleId="Slovanieriadkov">
    <w:name w:val="Line Numbe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zov">
    <w:name w:val="Title"/>
    <w:basedOn w:val="Normal"/>
    <w:next w:val="Normal"/>
    <w:link w:val="NzovChar"/>
    <w:uiPriority w:val="10"/>
    <w:qFormat/>
    <w:rsid w:val="008476a8"/>
    <w:pPr>
      <w:spacing w:before="240" w:after="60"/>
      <w:jc w:val="center"/>
      <w:outlineLvl w:val="0"/>
    </w:pPr>
    <w:rPr>
      <w:rFonts w:ascii="Cambria" w:hAnsi="Cambria" w:eastAsia="" w:asciiTheme="majorHAnsi" w:eastAsiaTheme="majorEastAsia" w:hAnsiTheme="majorHAnsi"/>
      <w:b/>
      <w:bCs/>
      <w:kern w:val="2"/>
      <w:sz w:val="32"/>
      <w:szCs w:val="32"/>
    </w:rPr>
  </w:style>
  <w:style w:type="paragraph" w:styleId="Podnzov">
    <w:name w:val="Subtitle"/>
    <w:basedOn w:val="Normal"/>
    <w:next w:val="Normal"/>
    <w:link w:val="PodtitulChar"/>
    <w:uiPriority w:val="11"/>
    <w:qFormat/>
    <w:rsid w:val="008476a8"/>
    <w:pPr>
      <w:spacing w:before="0" w:after="60"/>
      <w:jc w:val="center"/>
      <w:outlineLvl w:val="1"/>
    </w:pPr>
    <w:rPr>
      <w:rFonts w:ascii="Cambria" w:hAnsi="Cambria" w:eastAsia="" w:asciiTheme="majorHAnsi" w:eastAsiaTheme="majorEastAsia" w:hAnsiTheme="majorHAnsi"/>
    </w:rPr>
  </w:style>
  <w:style w:type="paragraph" w:styleId="NoSpacing">
    <w:name w:val="No Spacing"/>
    <w:basedOn w:val="Normal"/>
    <w:uiPriority w:val="1"/>
    <w:qFormat/>
    <w:rsid w:val="008476a8"/>
    <w:pPr/>
    <w:rPr>
      <w:szCs w:val="32"/>
    </w:rPr>
  </w:style>
  <w:style w:type="paragraph" w:styleId="ListParagraph">
    <w:name w:val="List Paragraph"/>
    <w:basedOn w:val="Normal"/>
    <w:link w:val="OdsekzoznamuChar"/>
    <w:uiPriority w:val="34"/>
    <w:qFormat/>
    <w:rsid w:val="008476a8"/>
    <w:pPr>
      <w:spacing w:before="0" w:after="0"/>
      <w:ind w:left="720" w:hanging="0"/>
      <w:contextualSpacing/>
    </w:pPr>
    <w:rPr/>
  </w:style>
  <w:style w:type="paragraph" w:styleId="Quote">
    <w:name w:val="Quote"/>
    <w:basedOn w:val="Normal"/>
    <w:next w:val="Normal"/>
    <w:link w:val="CitciaChar"/>
    <w:uiPriority w:val="29"/>
    <w:qFormat/>
    <w:rsid w:val="008476a8"/>
    <w:pPr/>
    <w:rPr>
      <w:i/>
    </w:rPr>
  </w:style>
  <w:style w:type="paragraph" w:styleId="IntenseQuote">
    <w:name w:val="Intense Quote"/>
    <w:basedOn w:val="Normal"/>
    <w:next w:val="Normal"/>
    <w:link w:val="ZvraznencitciaChar"/>
    <w:uiPriority w:val="30"/>
    <w:qFormat/>
    <w:rsid w:val="008476a8"/>
    <w:pPr>
      <w:ind w:left="720" w:right="720" w:hanging="0"/>
    </w:pPr>
    <w:rPr>
      <w:b/>
      <w:i/>
      <w:szCs w:val="22"/>
    </w:rPr>
  </w:style>
  <w:style w:type="paragraph" w:styleId="Nadpisregistra">
    <w:name w:val="Index Heading"/>
    <w:basedOn w:val="Nadpis"/>
    <w:pPr/>
    <w:rPr/>
  </w:style>
  <w:style w:type="paragraph" w:styleId="Nadpisobsahu">
    <w:name w:val="TOC Heading"/>
    <w:basedOn w:val="Nadpis1"/>
    <w:next w:val="Normal"/>
    <w:uiPriority w:val="39"/>
    <w:semiHidden/>
    <w:unhideWhenUsed/>
    <w:qFormat/>
    <w:rsid w:val="008476a8"/>
    <w:pPr>
      <w:outlineLvl w:val="9"/>
    </w:pPr>
    <w:rPr/>
  </w:style>
  <w:style w:type="paragraph" w:styleId="Style2" w:customStyle="1">
    <w:name w:val="Style 2"/>
    <w:basedOn w:val="Normal"/>
    <w:link w:val="CharStyle10"/>
    <w:uiPriority w:val="99"/>
    <w:qFormat/>
    <w:rsid w:val="008f6298"/>
    <w:pPr>
      <w:shd w:val="clear" w:color="auto" w:fill="FFFFFF"/>
      <w:spacing w:lineRule="exact" w:line="230" w:before="180" w:after="0"/>
      <w:ind w:hanging="800"/>
      <w:jc w:val="center"/>
    </w:pPr>
    <w:rPr>
      <w:rFonts w:ascii="Arial" w:hAnsi="Arial" w:eastAsia="Calibri" w:cs="Arial" w:eastAsiaTheme="minorHAnsi"/>
      <w:color w:val="auto"/>
      <w:sz w:val="19"/>
      <w:szCs w:val="19"/>
      <w:lang w:val="en-US" w:eastAsia="en-US" w:bidi="en-US"/>
    </w:rPr>
  </w:style>
  <w:style w:type="paragraph" w:styleId="Style8" w:customStyle="1">
    <w:name w:val="Style 8"/>
    <w:basedOn w:val="Normal"/>
    <w:link w:val="CharStyle9"/>
    <w:uiPriority w:val="99"/>
    <w:qFormat/>
    <w:rsid w:val="008f6298"/>
    <w:pPr>
      <w:shd w:val="clear" w:color="auto" w:fill="FFFFFF"/>
      <w:spacing w:lineRule="exact" w:line="312"/>
      <w:jc w:val="center"/>
      <w:outlineLvl w:val="3"/>
    </w:pPr>
    <w:rPr>
      <w:rFonts w:ascii="Arial" w:hAnsi="Arial" w:eastAsia="Calibri" w:cs="Arial" w:eastAsiaTheme="minorHAnsi"/>
      <w:b/>
      <w:bCs/>
      <w:color w:val="auto"/>
      <w:sz w:val="28"/>
      <w:szCs w:val="28"/>
      <w:lang w:val="en-US" w:eastAsia="en-US" w:bidi="en-US"/>
    </w:rPr>
  </w:style>
  <w:style w:type="paragraph" w:styleId="Style12" w:customStyle="1">
    <w:name w:val="Style 12"/>
    <w:basedOn w:val="Normal"/>
    <w:link w:val="CharStyle13"/>
    <w:uiPriority w:val="99"/>
    <w:qFormat/>
    <w:rsid w:val="008f6298"/>
    <w:pPr>
      <w:shd w:val="clear" w:color="auto" w:fill="FFFFFF"/>
      <w:spacing w:lineRule="exact" w:line="246" w:before="0" w:after="480"/>
      <w:jc w:val="center"/>
      <w:outlineLvl w:val="4"/>
    </w:pPr>
    <w:rPr>
      <w:rFonts w:ascii="Arial" w:hAnsi="Arial" w:eastAsia="Calibri" w:cs="Arial" w:eastAsiaTheme="minorHAnsi"/>
      <w:b/>
      <w:bCs/>
      <w:color w:val="auto"/>
      <w:sz w:val="22"/>
      <w:szCs w:val="22"/>
      <w:lang w:val="en-US" w:eastAsia="en-US" w:bidi="en-US"/>
    </w:rPr>
  </w:style>
  <w:style w:type="paragraph" w:styleId="Annotationtext">
    <w:name w:val="annotation text"/>
    <w:basedOn w:val="Normal"/>
    <w:link w:val="TextkomentraChar"/>
    <w:uiPriority w:val="99"/>
    <w:unhideWhenUsed/>
    <w:qFormat/>
    <w:rsid w:val="00fa619c"/>
    <w:pPr/>
    <w:rPr>
      <w:sz w:val="20"/>
      <w:szCs w:val="20"/>
    </w:rPr>
  </w:style>
  <w:style w:type="paragraph" w:styleId="BalloonText">
    <w:name w:val="Balloon Text"/>
    <w:basedOn w:val="Normal"/>
    <w:link w:val="TextbublinyChar"/>
    <w:uiPriority w:val="99"/>
    <w:semiHidden/>
    <w:unhideWhenUsed/>
    <w:qFormat/>
    <w:rsid w:val="00fa619c"/>
    <w:pPr/>
    <w:rPr>
      <w:rFonts w:ascii="Tahoma" w:hAnsi="Tahoma" w:cs="Tahoma"/>
      <w:sz w:val="16"/>
      <w:szCs w:val="16"/>
    </w:rPr>
  </w:style>
  <w:style w:type="paragraph" w:styleId="Annotationsubject">
    <w:name w:val="annotation subject"/>
    <w:basedOn w:val="Annotationtext"/>
    <w:next w:val="Annotationtext"/>
    <w:link w:val="PredmetkomentraChar"/>
    <w:uiPriority w:val="99"/>
    <w:semiHidden/>
    <w:unhideWhenUsed/>
    <w:qFormat/>
    <w:rsid w:val="00e348ae"/>
    <w:pPr/>
    <w:rPr>
      <w:b/>
      <w:bCs/>
    </w:rPr>
  </w:style>
  <w:style w:type="paragraph" w:styleId="Style25" w:customStyle="1">
    <w:name w:val="Style 25"/>
    <w:basedOn w:val="Normal"/>
    <w:link w:val="CharStyle37"/>
    <w:uiPriority w:val="99"/>
    <w:qFormat/>
    <w:rsid w:val="003a30d9"/>
    <w:pPr>
      <w:shd w:val="clear" w:color="auto" w:fill="FFFFFF"/>
      <w:spacing w:lineRule="exact" w:line="246" w:before="0" w:after="120"/>
      <w:outlineLvl w:val="5"/>
    </w:pPr>
    <w:rPr>
      <w:rFonts w:ascii="Arial" w:hAnsi="Arial" w:eastAsia="Calibri" w:cs="Arial" w:eastAsiaTheme="minorHAnsi"/>
      <w:b/>
      <w:bCs/>
      <w:color w:val="auto"/>
      <w:sz w:val="22"/>
      <w:szCs w:val="22"/>
      <w:lang w:val="en-US" w:eastAsia="en-US" w:bidi="en-US"/>
    </w:rPr>
  </w:style>
  <w:style w:type="paragraph" w:styleId="Style5" w:customStyle="1">
    <w:name w:val="Style 5"/>
    <w:basedOn w:val="Normal"/>
    <w:link w:val="CharStyle30"/>
    <w:uiPriority w:val="99"/>
    <w:qFormat/>
    <w:rsid w:val="009347d2"/>
    <w:pPr>
      <w:shd w:val="clear" w:color="auto" w:fill="FFFFFF"/>
      <w:spacing w:lineRule="exact" w:line="259"/>
    </w:pPr>
    <w:rPr>
      <w:rFonts w:ascii="Calibri" w:hAnsi="Calibri" w:eastAsia="Calibri" w:asciiTheme="minorHAnsi" w:eastAsiaTheme="minorHAnsi" w:hAnsiTheme="minorHAnsi"/>
      <w:color w:val="auto"/>
      <w:sz w:val="21"/>
      <w:szCs w:val="21"/>
      <w:lang w:val="en-US" w:eastAsia="en-US" w:bidi="en-US"/>
    </w:rPr>
  </w:style>
  <w:style w:type="paragraph" w:styleId="Style47" w:customStyle="1">
    <w:name w:val="Style 47"/>
    <w:basedOn w:val="Normal"/>
    <w:link w:val="CharStyle48"/>
    <w:uiPriority w:val="99"/>
    <w:qFormat/>
    <w:rsid w:val="0038425a"/>
    <w:pPr>
      <w:shd w:val="clear" w:color="auto" w:fill="FFFFFF"/>
      <w:spacing w:lineRule="exact" w:line="202"/>
      <w:jc w:val="center"/>
    </w:pPr>
    <w:rPr>
      <w:rFonts w:ascii="Arial" w:hAnsi="Arial" w:eastAsia="Calibri" w:cs="Arial" w:eastAsiaTheme="minorHAnsi"/>
      <w:b/>
      <w:bCs/>
      <w:color w:val="auto"/>
      <w:sz w:val="22"/>
      <w:szCs w:val="22"/>
      <w:lang w:val="en-US" w:eastAsia="en-US" w:bidi="en-US"/>
    </w:rPr>
  </w:style>
  <w:style w:type="paragraph" w:styleId="Style17" w:customStyle="1">
    <w:name w:val="Style 17"/>
    <w:basedOn w:val="Normal"/>
    <w:link w:val="CharStyle18Exact"/>
    <w:uiPriority w:val="99"/>
    <w:qFormat/>
    <w:rsid w:val="0038425a"/>
    <w:pPr>
      <w:shd w:val="clear" w:color="auto" w:fill="FFFFFF"/>
      <w:spacing w:lineRule="exact" w:line="354" w:before="1160" w:after="0"/>
    </w:pPr>
    <w:rPr>
      <w:rFonts w:ascii="Calibri" w:hAnsi="Calibri" w:eastAsia="Calibri" w:asciiTheme="minorHAnsi" w:eastAsiaTheme="minorHAnsi" w:hAnsiTheme="minorHAnsi"/>
      <w:b/>
      <w:bCs/>
      <w:i/>
      <w:iCs/>
      <w:color w:val="auto"/>
      <w:sz w:val="32"/>
      <w:szCs w:val="32"/>
      <w:lang w:val="en-US" w:eastAsia="en-US" w:bidi="en-US"/>
    </w:rPr>
  </w:style>
  <w:style w:type="paragraph" w:styleId="Default" w:customStyle="1">
    <w:name w:val="Default"/>
    <w:qFormat/>
    <w:rsid w:val="00fb0f7a"/>
    <w:pPr>
      <w:widowControl/>
      <w:bidi w:val="0"/>
      <w:spacing w:lineRule="auto" w:line="240" w:before="0" w:after="0"/>
      <w:jc w:val="left"/>
    </w:pPr>
    <w:rPr>
      <w:rFonts w:ascii="Times New Roman" w:hAnsi="Times New Roman" w:eastAsia="Calibri" w:cs="Times New Roman"/>
      <w:color w:val="000000"/>
      <w:kern w:val="0"/>
      <w:sz w:val="24"/>
      <w:szCs w:val="24"/>
      <w:lang w:val="sk-SK" w:bidi="ar-SA" w:eastAsia="en-US"/>
    </w:rPr>
  </w:style>
  <w:style w:type="paragraph" w:styleId="Hlavikaapta">
    <w:name w:val="Hlavička a päta"/>
    <w:basedOn w:val="Normal"/>
    <w:qFormat/>
    <w:pPr/>
    <w:rPr/>
  </w:style>
  <w:style w:type="paragraph" w:styleId="Zhlavie">
    <w:name w:val="Header"/>
    <w:basedOn w:val="Normal"/>
    <w:link w:val="HlavikaChar"/>
    <w:uiPriority w:val="99"/>
    <w:semiHidden/>
    <w:unhideWhenUsed/>
    <w:rsid w:val="00b70873"/>
    <w:pPr>
      <w:tabs>
        <w:tab w:val="clear" w:pos="708"/>
        <w:tab w:val="center" w:pos="4536" w:leader="none"/>
        <w:tab w:val="right" w:pos="9072" w:leader="none"/>
      </w:tabs>
    </w:pPr>
    <w:rPr/>
  </w:style>
  <w:style w:type="paragraph" w:styleId="Pta">
    <w:name w:val="Footer"/>
    <w:basedOn w:val="Normal"/>
    <w:link w:val="PtaChar"/>
    <w:uiPriority w:val="99"/>
    <w:unhideWhenUsed/>
    <w:rsid w:val="00b70873"/>
    <w:pPr>
      <w:tabs>
        <w:tab w:val="clear" w:pos="708"/>
        <w:tab w:val="center" w:pos="4536" w:leader="none"/>
        <w:tab w:val="right" w:pos="9072" w:leader="none"/>
      </w:tabs>
    </w:pPr>
    <w:rPr/>
  </w:style>
  <w:style w:type="paragraph" w:styleId="Revision">
    <w:name w:val="Revision"/>
    <w:uiPriority w:val="99"/>
    <w:semiHidden/>
    <w:qFormat/>
    <w:rsid w:val="007b7ee3"/>
    <w:pPr>
      <w:widowControl/>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Obsahrmca">
    <w:name w:val="Obsah rámca"/>
    <w:basedOn w:val="Normal"/>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datelna@bbsk.sk" TargetMode="External"/><Relationship Id="rId3" Type="http://schemas.openxmlformats.org/officeDocument/2006/relationships/hyperlink" Target="mailto:alena.martincova@bbsk.sk" TargetMode="External"/><Relationship Id="rId4" Type="http://schemas.openxmlformats.org/officeDocument/2006/relationships/hyperlink" Target="mailto:miroslav.bobak@bbsk.sk" TargetMode="External"/><Relationship Id="rId5" Type="http://schemas.openxmlformats.org/officeDocument/2006/relationships/hyperlink" Target="mailto:stanislav.marko@bbsk.sk"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fields xmlns:f="http://schemas.fabasoft.com/folio/2007/fields">
  <f:record>
    <f:field ref="objname" par="" text="ZoD_PD_I_Etapa571" edit="true"/>
    <f:field ref="objsubject" par="" text="" edit="true"/>
    <f:field ref="objcreatedby" par="" text="Marko, Stanislav, Ing."/>
    <f:field ref="objcreatedat" par="" date="2023-04-12T08:07:42" text="12. 4. 2023 8:07:42"/>
    <f:field ref="objchangedby" par="" text="Handlovský, Matúš, JUDr."/>
    <f:field ref="objmodifiedat" par="" date="2023-04-14T13:28:28" text="14. 4. 2023 13:28:28"/>
    <f:field ref="doc_FSCFOLIO_1_1001_FieldDocumentNumber" par="" text=""/>
    <f:field ref="doc_FSCFOLIO_1_1001_FieldSubject" par="" text="" edit="true"/>
    <f:field ref="FSCFOLIO_1_1001_FieldCurrentUser" par="" text="JUDr. Matúš Handlovský"/>
    <f:field ref="CCAPRECONFIG_15_1001_Objektname" par="" text="ZoD_PD_I_Etapa57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1C45EB-392B-4132-A434-D84A31397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LibreOffice/7.5.0.3$Windows_X86_64 LibreOffice_project/c21113d003cd3efa8c53188764377a8272d9d6de</Application>
  <AppVersion>15.0000</AppVersion>
  <Pages>23</Pages>
  <Words>11311</Words>
  <Characters>68623</Characters>
  <CharactersWithSpaces>80262</CharactersWithSpaces>
  <Paragraphs>398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2023-04-14T11:32:00Z</dcterms:created>
  <dc:creator>Martina Luptáková</dc:creator>
  <dc:description/>
  <dc:language>sk-SK</dc:language>
  <cp:lastModifiedBy/>
  <cp:lastPrinted>2023-03-27T11:46:00Z</cp:lastPrinted>
  <dcterms:modified xsi:type="dcterms:W3CDTF">2023-04-19T10:29:24Z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0x01010003B95A18AB6D9840A8373AF0E58F14AC</vt:lpwstr>
  </property>
  <property fmtid="{D5CDD505-2E9C-101B-9397-08002B2CF9AE}" pid="3" name="FSC#ATSTATECFG@1.1001:Agent">
    <vt:lpwstr>Ing. Stanislav Marko</vt:lpwstr>
  </property>
  <property fmtid="{D5CDD505-2E9C-101B-9397-08002B2CF9AE}" pid="4" name="FSC#ATSTATECFG@1.1001:AgentPhone">
    <vt:lpwstr/>
  </property>
  <property fmtid="{D5CDD505-2E9C-101B-9397-08002B2CF9AE}" pid="5" name="FSC#ATSTATECFG@1.1001:ApprovedSignature">
    <vt:lpwstr>JUDr. Ivana Mesiariková</vt:lpwstr>
  </property>
  <property fmtid="{D5CDD505-2E9C-101B-9397-08002B2CF9AE}" pid="6" name="FSC#ATSTATECFG@1.1001:BankAccount">
    <vt:lpwstr/>
  </property>
  <property fmtid="{D5CDD505-2E9C-101B-9397-08002B2CF9AE}" pid="7" name="FSC#ATSTATECFG@1.1001:BankAccountBIC">
    <vt:lpwstr/>
  </property>
  <property fmtid="{D5CDD505-2E9C-101B-9397-08002B2CF9AE}" pid="8" name="FSC#ATSTATECFG@1.1001:BankAccountIBAN">
    <vt:lpwstr/>
  </property>
  <property fmtid="{D5CDD505-2E9C-101B-9397-08002B2CF9AE}" pid="9" name="FSC#ATSTATECFG@1.1001:BankAccountID">
    <vt:lpwstr/>
  </property>
  <property fmtid="{D5CDD505-2E9C-101B-9397-08002B2CF9AE}" pid="10" name="FSC#ATSTATECFG@1.1001:BankAccountOwner">
    <vt:lpwstr/>
  </property>
  <property fmtid="{D5CDD505-2E9C-101B-9397-08002B2CF9AE}" pid="11" name="FSC#ATSTATECFG@1.1001:BankInstitute">
    <vt:lpwstr/>
  </property>
  <property fmtid="{D5CDD505-2E9C-101B-9397-08002B2CF9AE}" pid="12" name="FSC#ATSTATECFG@1.1001:BankName">
    <vt:lpwstr/>
  </property>
  <property fmtid="{D5CDD505-2E9C-101B-9397-08002B2CF9AE}" pid="13" name="FSC#ATSTATECFG@1.1001:Clause">
    <vt:lpwstr/>
  </property>
  <property fmtid="{D5CDD505-2E9C-101B-9397-08002B2CF9AE}" pid="14" name="FSC#ATSTATECFG@1.1001:DepartmentCity">
    <vt:lpwstr/>
  </property>
  <property fmtid="{D5CDD505-2E9C-101B-9397-08002B2CF9AE}" pid="15" name="FSC#ATSTATECFG@1.1001:DepartmentCountry">
    <vt:lpwstr/>
  </property>
  <property fmtid="{D5CDD505-2E9C-101B-9397-08002B2CF9AE}" pid="16" name="FSC#ATSTATECFG@1.1001:DepartmentDVR">
    <vt:lpwstr/>
  </property>
  <property fmtid="{D5CDD505-2E9C-101B-9397-08002B2CF9AE}" pid="17" name="FSC#ATSTATECFG@1.1001:DepartmentEmail">
    <vt:lpwstr/>
  </property>
  <property fmtid="{D5CDD505-2E9C-101B-9397-08002B2CF9AE}" pid="18" name="FSC#ATSTATECFG@1.1001:DepartmentFax">
    <vt:lpwstr/>
  </property>
  <property fmtid="{D5CDD505-2E9C-101B-9397-08002B2CF9AE}" pid="19" name="FSC#ATSTATECFG@1.1001:DepartmentStreet">
    <vt:lpwstr/>
  </property>
  <property fmtid="{D5CDD505-2E9C-101B-9397-08002B2CF9AE}" pid="20" name="FSC#ATSTATECFG@1.1001:DepartmentUID">
    <vt:lpwstr/>
  </property>
  <property fmtid="{D5CDD505-2E9C-101B-9397-08002B2CF9AE}" pid="21" name="FSC#ATSTATECFG@1.1001:DepartmentZipCode">
    <vt:lpwstr/>
  </property>
  <property fmtid="{D5CDD505-2E9C-101B-9397-08002B2CF9AE}" pid="22" name="FSC#ATSTATECFG@1.1001:Office">
    <vt:lpwstr/>
  </property>
  <property fmtid="{D5CDD505-2E9C-101B-9397-08002B2CF9AE}" pid="23" name="FSC#ATSTATECFG@1.1001:SubfileDate">
    <vt:lpwstr>11.04.2023</vt:lpwstr>
  </property>
  <property fmtid="{D5CDD505-2E9C-101B-9397-08002B2CF9AE}" pid="24" name="FSC#ATSTATECFG@1.1001:SubfileReference">
    <vt:lpwstr>9257-2023-2</vt:lpwstr>
  </property>
  <property fmtid="{D5CDD505-2E9C-101B-9397-08002B2CF9AE}" pid="25" name="FSC#ATSTATECFG@1.1001:SubfileSubject">
    <vt:lpwstr>ZFK - Predbežná - 344/2023/ODDIPVIS - II/571-I.Etapa</vt:lpwstr>
  </property>
  <property fmtid="{D5CDD505-2E9C-101B-9397-08002B2CF9AE}" pid="26" name="FSC#COOELAK@1.1001:ApprovedAt">
    <vt:lpwstr/>
  </property>
  <property fmtid="{D5CDD505-2E9C-101B-9397-08002B2CF9AE}" pid="27" name="FSC#COOELAK@1.1001:ApprovedBy">
    <vt:lpwstr/>
  </property>
  <property fmtid="{D5CDD505-2E9C-101B-9397-08002B2CF9AE}" pid="28" name="FSC#COOELAK@1.1001:ApproverFirstName">
    <vt:lpwstr/>
  </property>
  <property fmtid="{D5CDD505-2E9C-101B-9397-08002B2CF9AE}" pid="29" name="FSC#COOELAK@1.1001:ApproverSurName">
    <vt:lpwstr/>
  </property>
  <property fmtid="{D5CDD505-2E9C-101B-9397-08002B2CF9AE}" pid="30" name="FSC#COOELAK@1.1001:ApproverTitle">
    <vt:lpwstr/>
  </property>
  <property fmtid="{D5CDD505-2E9C-101B-9397-08002B2CF9AE}" pid="31" name="FSC#COOELAK@1.1001:BaseNumber">
    <vt:lpwstr>KF2</vt:lpwstr>
  </property>
  <property fmtid="{D5CDD505-2E9C-101B-9397-08002B2CF9AE}" pid="32" name="FSC#COOELAK@1.1001:CreatedAt">
    <vt:lpwstr>12.04.2023</vt:lpwstr>
  </property>
  <property fmtid="{D5CDD505-2E9C-101B-9397-08002B2CF9AE}" pid="33" name="FSC#COOELAK@1.1001:CurrentUserEmail">
    <vt:lpwstr>matus.handlovsky@bbsk.sk</vt:lpwstr>
  </property>
  <property fmtid="{D5CDD505-2E9C-101B-9397-08002B2CF9AE}" pid="34" name="FSC#COOELAK@1.1001:CurrentUserRolePos">
    <vt:lpwstr>vedúci</vt:lpwstr>
  </property>
  <property fmtid="{D5CDD505-2E9C-101B-9397-08002B2CF9AE}" pid="35" name="FSC#COOELAK@1.1001:Department">
    <vt:lpwstr>ODDIPVIS (Oddelenie investičnej prípravy a výstavby inžinierskych stavieb)</vt:lpwstr>
  </property>
  <property fmtid="{D5CDD505-2E9C-101B-9397-08002B2CF9AE}" pid="36" name="FSC#COOELAK@1.1001:DispatchedAt">
    <vt:lpwstr/>
  </property>
  <property fmtid="{D5CDD505-2E9C-101B-9397-08002B2CF9AE}" pid="37" name="FSC#COOELAK@1.1001:DispatchedBy">
    <vt:lpwstr/>
  </property>
  <property fmtid="{D5CDD505-2E9C-101B-9397-08002B2CF9AE}" pid="38" name="FSC#COOELAK@1.1001:ExternalDate">
    <vt:lpwstr/>
  </property>
  <property fmtid="{D5CDD505-2E9C-101B-9397-08002B2CF9AE}" pid="39" name="FSC#COOELAK@1.1001:ExternalRef">
    <vt:lpwstr/>
  </property>
  <property fmtid="{D5CDD505-2E9C-101B-9397-08002B2CF9AE}" pid="40" name="FSC#COOELAK@1.1001:FileRefBarCode">
    <vt:lpwstr>*9257-2023*</vt:lpwstr>
  </property>
  <property fmtid="{D5CDD505-2E9C-101B-9397-08002B2CF9AE}" pid="41" name="FSC#COOELAK@1.1001:FileRefOU">
    <vt:lpwstr>ODDIPVIS</vt:lpwstr>
  </property>
  <property fmtid="{D5CDD505-2E9C-101B-9397-08002B2CF9AE}" pid="42" name="FSC#COOELAK@1.1001:FileRefOrdinal">
    <vt:lpwstr>9257</vt:lpwstr>
  </property>
  <property fmtid="{D5CDD505-2E9C-101B-9397-08002B2CF9AE}" pid="43" name="FSC#COOELAK@1.1001:FileRefYear">
    <vt:lpwstr>2023</vt:lpwstr>
  </property>
  <property fmtid="{D5CDD505-2E9C-101B-9397-08002B2CF9AE}" pid="44" name="FSC#COOELAK@1.1001:FileReference">
    <vt:lpwstr>9257-2023</vt:lpwstr>
  </property>
  <property fmtid="{D5CDD505-2E9C-101B-9397-08002B2CF9AE}" pid="45" name="FSC#COOELAK@1.1001:IncomingNumber">
    <vt:lpwstr/>
  </property>
  <property fmtid="{D5CDD505-2E9C-101B-9397-08002B2CF9AE}" pid="46" name="FSC#COOELAK@1.1001:IncomingSubject">
    <vt:lpwstr/>
  </property>
  <property fmtid="{D5CDD505-2E9C-101B-9397-08002B2CF9AE}" pid="47" name="FSC#COOELAK@1.1001:OU">
    <vt:lpwstr>ODDIPVIS (Oddelenie investičnej prípravy a výstavby inžinierskych stavieb)</vt:lpwstr>
  </property>
  <property fmtid="{D5CDD505-2E9C-101B-9397-08002B2CF9AE}" pid="48" name="FSC#COOELAK@1.1001:ObjBarCode">
    <vt:lpwstr>*COO.2090.100.9.6116612*</vt:lpwstr>
  </property>
  <property fmtid="{D5CDD505-2E9C-101B-9397-08002B2CF9AE}" pid="49" name="FSC#COOELAK@1.1001:ObjectAddressees">
    <vt:lpwstr/>
  </property>
  <property fmtid="{D5CDD505-2E9C-101B-9397-08002B2CF9AE}" pid="50" name="FSC#COOELAK@1.1001:Organization">
    <vt:lpwstr/>
  </property>
  <property fmtid="{D5CDD505-2E9C-101B-9397-08002B2CF9AE}" pid="51" name="FSC#COOELAK@1.1001:Owner">
    <vt:lpwstr>Marko, Stanislav, Ing.</vt:lpwstr>
  </property>
  <property fmtid="{D5CDD505-2E9C-101B-9397-08002B2CF9AE}" pid="52" name="FSC#COOELAK@1.1001:OwnerExtension">
    <vt:lpwstr/>
  </property>
  <property fmtid="{D5CDD505-2E9C-101B-9397-08002B2CF9AE}" pid="53" name="FSC#COOELAK@1.1001:OwnerFaxExtension">
    <vt:lpwstr/>
  </property>
  <property fmtid="{D5CDD505-2E9C-101B-9397-08002B2CF9AE}" pid="54" name="FSC#COOELAK@1.1001:Priority">
    <vt:lpwstr> ()</vt:lpwstr>
  </property>
  <property fmtid="{D5CDD505-2E9C-101B-9397-08002B2CF9AE}" pid="55" name="FSC#COOELAK@1.1001:ProcessResponsible">
    <vt:lpwstr/>
  </property>
  <property fmtid="{D5CDD505-2E9C-101B-9397-08002B2CF9AE}" pid="56" name="FSC#COOELAK@1.1001:ProcessResponsibleFax">
    <vt:lpwstr/>
  </property>
  <property fmtid="{D5CDD505-2E9C-101B-9397-08002B2CF9AE}" pid="57" name="FSC#COOELAK@1.1001:ProcessResponsibleMail">
    <vt:lpwstr/>
  </property>
  <property fmtid="{D5CDD505-2E9C-101B-9397-08002B2CF9AE}" pid="58" name="FSC#COOELAK@1.1001:ProcessResponsiblePhone">
    <vt:lpwstr/>
  </property>
  <property fmtid="{D5CDD505-2E9C-101B-9397-08002B2CF9AE}" pid="59" name="FSC#COOELAK@1.1001:RefBarCode">
    <vt:lpwstr>*COO.2090.100.9.6108951*</vt:lpwstr>
  </property>
  <property fmtid="{D5CDD505-2E9C-101B-9397-08002B2CF9AE}" pid="60" name="FSC#COOELAK@1.1001:SettlementApprovedAt">
    <vt:lpwstr/>
  </property>
  <property fmtid="{D5CDD505-2E9C-101B-9397-08002B2CF9AE}" pid="61" name="FSC#COOELAK@1.1001:Subject">
    <vt:lpwstr>Rekonštrukcia cesty a mostov II/571-I.E hr. okr. LC/RS - Pavlovce (križ. s cestou II/531) 12,008 - 31,900 - I.Etapa</vt:lpwstr>
  </property>
  <property fmtid="{D5CDD505-2E9C-101B-9397-08002B2CF9AE}" pid="62" name="FSC#COOSYSTEM@1.1:Container">
    <vt:lpwstr>COO.2090.100.9.6116612</vt:lpwstr>
  </property>
  <property fmtid="{D5CDD505-2E9C-101B-9397-08002B2CF9AE}" pid="63" name="FSC#ELAKGOV@1.1001:PersonalSubjAddress">
    <vt:lpwstr/>
  </property>
  <property fmtid="{D5CDD505-2E9C-101B-9397-08002B2CF9AE}" pid="64" name="FSC#ELAKGOV@1.1001:PersonalSubjFirstName">
    <vt:lpwstr/>
  </property>
  <property fmtid="{D5CDD505-2E9C-101B-9397-08002B2CF9AE}" pid="65" name="FSC#ELAKGOV@1.1001:PersonalSubjGender">
    <vt:lpwstr/>
  </property>
  <property fmtid="{D5CDD505-2E9C-101B-9397-08002B2CF9AE}" pid="66" name="FSC#ELAKGOV@1.1001:PersonalSubjSalutation">
    <vt:lpwstr/>
  </property>
  <property fmtid="{D5CDD505-2E9C-101B-9397-08002B2CF9AE}" pid="67" name="FSC#ELAKGOV@1.1001:PersonalSubjSurName">
    <vt:lpwstr/>
  </property>
  <property fmtid="{D5CDD505-2E9C-101B-9397-08002B2CF9AE}" pid="68" name="FSC#FSCFOLIO@1.1001:docpropproject">
    <vt:lpwstr/>
  </property>
  <property fmtid="{D5CDD505-2E9C-101B-9397-08002B2CF9AE}" pid="69" name="FSC#SKBBSK@103.510:viz_AttrStrCisloDodatku">
    <vt:lpwstr/>
  </property>
  <property fmtid="{D5CDD505-2E9C-101B-9397-08002B2CF9AE}" pid="70" name="FSC#SKBBSK@103.510:viz_AttrStrCisloZmlVDodatku">
    <vt:lpwstr/>
  </property>
  <property fmtid="{D5CDD505-2E9C-101B-9397-08002B2CF9AE}" pid="71" name="FSC#SKBBSK@103.510:viz_AttrStrCisloZmluvy">
    <vt:lpwstr/>
  </property>
  <property fmtid="{D5CDD505-2E9C-101B-9397-08002B2CF9AE}" pid="72" name="FSC#SKBBSK@103.510:viz_AttrStrFileSubject">
    <vt:lpwstr/>
  </property>
  <property fmtid="{D5CDD505-2E9C-101B-9397-08002B2CF9AE}" pid="73" name="FSC#SKCONV@103.510:docname">
    <vt:lpwstr/>
  </property>
  <property fmtid="{D5CDD505-2E9C-101B-9397-08002B2CF9AE}" pid="74" name="FSC#SKCP@103.500:cp_AttrPtrOrgUtvar">
    <vt:lpwstr/>
  </property>
  <property fmtid="{D5CDD505-2E9C-101B-9397-08002B2CF9AE}" pid="75" name="FSC#SKCP@103.500:cp_AttrStrEvCisloCP">
    <vt:lpwstr> </vt:lpwstr>
  </property>
  <property fmtid="{D5CDD505-2E9C-101B-9397-08002B2CF9AE}" pid="76" name="FSC#SKCP@103.500:cp_Spolucestujuci">
    <vt:lpwstr/>
  </property>
  <property fmtid="{D5CDD505-2E9C-101B-9397-08002B2CF9AE}" pid="77" name="FSC#SKCP@103.500:cp_zamestnanec">
    <vt:lpwstr/>
  </property>
  <property fmtid="{D5CDD505-2E9C-101B-9397-08002B2CF9AE}" pid="78" name="FSC#SKCP@103.500:cpt_datumCesty">
    <vt:lpwstr/>
  </property>
  <property fmtid="{D5CDD505-2E9C-101B-9397-08002B2CF9AE}" pid="79" name="FSC#SKCP@103.500:cpt_miestoRokovania">
    <vt:lpwstr/>
  </property>
  <property fmtid="{D5CDD505-2E9C-101B-9397-08002B2CF9AE}" pid="80" name="FSC#SKCP@103.500:cpt_ucelCesty">
    <vt:lpwstr/>
  </property>
  <property fmtid="{D5CDD505-2E9C-101B-9397-08002B2CF9AE}" pid="81" name="FSC#SKCP@103.500:cpz_Funkcia">
    <vt:lpwstr/>
  </property>
  <property fmtid="{D5CDD505-2E9C-101B-9397-08002B2CF9AE}" pid="82" name="FSC#SKCP@103.500:cpz_PodpSchv1">
    <vt:lpwstr/>
  </property>
  <property fmtid="{D5CDD505-2E9C-101B-9397-08002B2CF9AE}" pid="83" name="FSC#SKCP@103.500:cpz_PodpSchv2">
    <vt:lpwstr/>
  </property>
  <property fmtid="{D5CDD505-2E9C-101B-9397-08002B2CF9AE}" pid="84" name="FSC#SKCP@103.500:cpz_PodpSchv3">
    <vt:lpwstr/>
  </property>
  <property fmtid="{D5CDD505-2E9C-101B-9397-08002B2CF9AE}" pid="85" name="FSC#SKCP@103.500:cpz_datPodpSchv1">
    <vt:lpwstr/>
  </property>
  <property fmtid="{D5CDD505-2E9C-101B-9397-08002B2CF9AE}" pid="86" name="FSC#SKCP@103.500:cpz_datPodpSchv2">
    <vt:lpwstr/>
  </property>
  <property fmtid="{D5CDD505-2E9C-101B-9397-08002B2CF9AE}" pid="87" name="FSC#SKCP@103.500:cpz_datPodpSchv3">
    <vt:lpwstr/>
  </property>
  <property fmtid="{D5CDD505-2E9C-101B-9397-08002B2CF9AE}" pid="88" name="FSC#SKCP@103.500:cpz_datumCesty">
    <vt:lpwstr> - </vt:lpwstr>
  </property>
  <property fmtid="{D5CDD505-2E9C-101B-9397-08002B2CF9AE}" pid="89" name="FSC#SKCP@103.500:cpz_datumVypracovania">
    <vt:lpwstr/>
  </property>
  <property fmtid="{D5CDD505-2E9C-101B-9397-08002B2CF9AE}" pid="90" name="FSC#SKCP@103.500:cpz_miestoRokovania">
    <vt:lpwstr/>
  </property>
  <property fmtid="{D5CDD505-2E9C-101B-9397-08002B2CF9AE}" pid="91" name="FSC#SKCP@103.500:cpz_ucelCesty">
    <vt:lpwstr/>
  </property>
  <property fmtid="{D5CDD505-2E9C-101B-9397-08002B2CF9AE}" pid="92" name="FSC#SKCPINTEGREG@103.510:cpt_emailaddress">
    <vt:lpwstr/>
  </property>
  <property fmtid="{D5CDD505-2E9C-101B-9397-08002B2CF9AE}" pid="93" name="FSC#SKCPINTEGREG@103.510:cpt_extension">
    <vt:lpwstr/>
  </property>
  <property fmtid="{D5CDD505-2E9C-101B-9397-08002B2CF9AE}" pid="94" name="FSC#SKCPINTEGREG@103.510:cpt_najblizsiodbor">
    <vt:lpwstr/>
  </property>
  <property fmtid="{D5CDD505-2E9C-101B-9397-08002B2CF9AE}" pid="95" name="FSC#SKEDITIONREG@103.510:CreatedAt">
    <vt:lpwstr>12. 4. 2023, 08:07</vt:lpwstr>
  </property>
  <property fmtid="{D5CDD505-2E9C-101B-9397-08002B2CF9AE}" pid="96" name="FSC#SKEDITIONREG@103.510:EvCisloStaz">
    <vt:lpwstr/>
  </property>
  <property fmtid="{D5CDD505-2E9C-101B-9397-08002B2CF9AE}" pid="97" name="FSC#SKEDITIONREG@103.510:ProtiKomu">
    <vt:lpwstr/>
  </property>
  <property fmtid="{D5CDD505-2E9C-101B-9397-08002B2CF9AE}" pid="98" name="FSC#SKEDITIONREG@103.510:Stazovatel">
    <vt:lpwstr/>
  </property>
  <property fmtid="{D5CDD505-2E9C-101B-9397-08002B2CF9AE}" pid="99" name="FSC#SKEDITIONREG@103.510:a_acceptor">
    <vt:lpwstr/>
  </property>
  <property fmtid="{D5CDD505-2E9C-101B-9397-08002B2CF9AE}" pid="100" name="FSC#SKEDITIONREG@103.510:a_clearedat">
    <vt:lpwstr/>
  </property>
  <property fmtid="{D5CDD505-2E9C-101B-9397-08002B2CF9AE}" pid="101" name="FSC#SKEDITIONREG@103.510:a_clearedby">
    <vt:lpwstr/>
  </property>
  <property fmtid="{D5CDD505-2E9C-101B-9397-08002B2CF9AE}" pid="102" name="FSC#SKEDITIONREG@103.510:a_comm">
    <vt:lpwstr/>
  </property>
  <property fmtid="{D5CDD505-2E9C-101B-9397-08002B2CF9AE}" pid="103" name="FSC#SKEDITIONREG@103.510:a_decisionattachments">
    <vt:lpwstr/>
  </property>
  <property fmtid="{D5CDD505-2E9C-101B-9397-08002B2CF9AE}" pid="104" name="FSC#SKEDITIONREG@103.510:a_deliveredat">
    <vt:lpwstr/>
  </property>
  <property fmtid="{D5CDD505-2E9C-101B-9397-08002B2CF9AE}" pid="105" name="FSC#SKEDITIONREG@103.510:a_delivery">
    <vt:lpwstr/>
  </property>
  <property fmtid="{D5CDD505-2E9C-101B-9397-08002B2CF9AE}" pid="106" name="FSC#SKEDITIONREG@103.510:a_depositperiod">
    <vt:lpwstr/>
  </property>
  <property fmtid="{D5CDD505-2E9C-101B-9397-08002B2CF9AE}" pid="107" name="FSC#SKEDITIONREG@103.510:a_disposestate">
    <vt:lpwstr/>
  </property>
  <property fmtid="{D5CDD505-2E9C-101B-9397-08002B2CF9AE}" pid="108" name="FSC#SKEDITIONREG@103.510:a_email">
    <vt:lpwstr/>
  </property>
  <property fmtid="{D5CDD505-2E9C-101B-9397-08002B2CF9AE}" pid="109" name="FSC#SKEDITIONREG@103.510:a_extension">
    <vt:lpwstr/>
  </property>
  <property fmtid="{D5CDD505-2E9C-101B-9397-08002B2CF9AE}" pid="110" name="FSC#SKEDITIONREG@103.510:a_filenumber">
    <vt:lpwstr/>
  </property>
  <property fmtid="{D5CDD505-2E9C-101B-9397-08002B2CF9AE}" pid="111" name="FSC#SKEDITIONREG@103.510:a_fileresponsible">
    <vt:lpwstr/>
  </property>
  <property fmtid="{D5CDD505-2E9C-101B-9397-08002B2CF9AE}" pid="112" name="FSC#SKEDITIONREG@103.510:a_fileresponsiblefnct">
    <vt:lpwstr/>
  </property>
  <property fmtid="{D5CDD505-2E9C-101B-9397-08002B2CF9AE}" pid="113" name="FSC#SKEDITIONREG@103.510:a_fileresporg">
    <vt:lpwstr/>
  </property>
  <property fmtid="{D5CDD505-2E9C-101B-9397-08002B2CF9AE}" pid="114" name="FSC#SKEDITIONREG@103.510:a_fileresporg_OU">
    <vt:lpwstr/>
  </property>
  <property fmtid="{D5CDD505-2E9C-101B-9397-08002B2CF9AE}" pid="115" name="FSC#SKEDITIONREG@103.510:a_fileresporg_email_OU">
    <vt:lpwstr/>
  </property>
  <property fmtid="{D5CDD505-2E9C-101B-9397-08002B2CF9AE}" pid="116" name="FSC#SKEDITIONREG@103.510:a_fileresporg_emailaddress">
    <vt:lpwstr/>
  </property>
  <property fmtid="{D5CDD505-2E9C-101B-9397-08002B2CF9AE}" pid="117" name="FSC#SKEDITIONREG@103.510:a_fileresporg_fax">
    <vt:lpwstr/>
  </property>
  <property fmtid="{D5CDD505-2E9C-101B-9397-08002B2CF9AE}" pid="118" name="FSC#SKEDITIONREG@103.510:a_fileresporg_fax_OU">
    <vt:lpwstr/>
  </property>
  <property fmtid="{D5CDD505-2E9C-101B-9397-08002B2CF9AE}" pid="119" name="FSC#SKEDITIONREG@103.510:a_fileresporg_function">
    <vt:lpwstr/>
  </property>
  <property fmtid="{D5CDD505-2E9C-101B-9397-08002B2CF9AE}" pid="120" name="FSC#SKEDITIONREG@103.510:a_fileresporg_function_OU">
    <vt:lpwstr/>
  </property>
  <property fmtid="{D5CDD505-2E9C-101B-9397-08002B2CF9AE}" pid="121" name="FSC#SKEDITIONREG@103.510:a_fileresporg_head">
    <vt:lpwstr/>
  </property>
  <property fmtid="{D5CDD505-2E9C-101B-9397-08002B2CF9AE}" pid="122" name="FSC#SKEDITIONREG@103.510:a_fileresporg_head_OU">
    <vt:lpwstr/>
  </property>
  <property fmtid="{D5CDD505-2E9C-101B-9397-08002B2CF9AE}" pid="123" name="FSC#SKEDITIONREG@103.510:a_fileresporg_phone">
    <vt:lpwstr/>
  </property>
  <property fmtid="{D5CDD505-2E9C-101B-9397-08002B2CF9AE}" pid="124" name="FSC#SKEDITIONREG@103.510:a_fileresporg_phone_OU">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incattachments">
    <vt:lpwstr/>
  </property>
  <property fmtid="{D5CDD505-2E9C-101B-9397-08002B2CF9AE}" pid="128" name="FSC#SKEDITIONREG@103.510:a_incnr">
    <vt:lpwstr/>
  </property>
  <property fmtid="{D5CDD505-2E9C-101B-9397-08002B2CF9AE}" pid="129" name="FSC#SKEDITIONREG@103.510:a_komu">
    <vt:lpwstr/>
  </property>
  <property fmtid="{D5CDD505-2E9C-101B-9397-08002B2CF9AE}" pid="130" name="FSC#SKEDITIONREG@103.510:a_nadradeneOU">
    <vt:lpwstr/>
  </property>
  <property fmtid="{D5CDD505-2E9C-101B-9397-08002B2CF9AE}" pid="131" name="FSC#SKEDITIONREG@103.510:a_nasecislo">
    <vt:lpwstr/>
  </property>
  <property fmtid="{D5CDD505-2E9C-101B-9397-08002B2CF9AE}" pid="132" name="FSC#SKEDITIONREG@103.510:a_nazovOU">
    <vt:lpwstr/>
  </property>
  <property fmtid="{D5CDD505-2E9C-101B-9397-08002B2CF9AE}" pid="133" name="FSC#SKEDITIONREG@103.510:a_objcreatedstr">
    <vt:lpwstr/>
  </property>
  <property fmtid="{D5CDD505-2E9C-101B-9397-08002B2CF9AE}" pid="134" name="FSC#SKEDITIONREG@103.510:a_ordernumber">
    <vt:lpwstr/>
  </property>
  <property fmtid="{D5CDD505-2E9C-101B-9397-08002B2CF9AE}" pid="135" name="FSC#SKEDITIONREG@103.510:a_osobnecislosprac">
    <vt:lpwstr/>
  </property>
  <property fmtid="{D5CDD505-2E9C-101B-9397-08002B2CF9AE}" pid="136" name="FSC#SKEDITIONREG@103.510:a_oursign">
    <vt:lpwstr/>
  </property>
  <property fmtid="{D5CDD505-2E9C-101B-9397-08002B2CF9AE}" pid="137" name="FSC#SKEDITIONREG@103.510:a_registrysign">
    <vt:lpwstr/>
  </property>
  <property fmtid="{D5CDD505-2E9C-101B-9397-08002B2CF9AE}" pid="138" name="FSC#SKEDITIONREG@103.510:a_riaditelOdboru">
    <vt:lpwstr/>
  </property>
  <property fmtid="{D5CDD505-2E9C-101B-9397-08002B2CF9AE}" pid="139" name="FSC#SKEDITIONREG@103.510:a_sendersign">
    <vt:lpwstr/>
  </property>
  <property fmtid="{D5CDD505-2E9C-101B-9397-08002B2CF9AE}" pid="140" name="FSC#SKEDITIONREG@103.510:a_shortou">
    <vt:lpwstr/>
  </property>
  <property fmtid="{D5CDD505-2E9C-101B-9397-08002B2CF9AE}" pid="141" name="FSC#SKEDITIONREG@103.510:a_subfileatt">
    <vt:lpwstr/>
  </property>
  <property fmtid="{D5CDD505-2E9C-101B-9397-08002B2CF9AE}" pid="142" name="FSC#SKEDITIONREG@103.510:a_telephone">
    <vt:lpwstr/>
  </property>
  <property fmtid="{D5CDD505-2E9C-101B-9397-08002B2CF9AE}" pid="143" name="FSC#SKEDITIONREG@103.510:a_testsalutation">
    <vt:lpwstr/>
  </property>
  <property fmtid="{D5CDD505-2E9C-101B-9397-08002B2CF9AE}" pid="144" name="FSC#SKEDITIONREG@103.510:a_validfrom">
    <vt:lpwstr/>
  </property>
  <property fmtid="{D5CDD505-2E9C-101B-9397-08002B2CF9AE}" pid="145" name="FSC#SKEDITIONREG@103.510:a_veduciOU">
    <vt:lpwstr/>
  </property>
  <property fmtid="{D5CDD505-2E9C-101B-9397-08002B2CF9AE}" pid="146" name="FSC#SKEDITIONREG@103.510:a_veduciOd">
    <vt:lpwstr/>
  </property>
  <property fmtid="{D5CDD505-2E9C-101B-9397-08002B2CF9AE}" pid="147" name="FSC#SKEDITIONREG@103.510:as_activity">
    <vt:lpwstr/>
  </property>
  <property fmtid="{D5CDD505-2E9C-101B-9397-08002B2CF9AE}" pid="148" name="FSC#SKEDITIONREG@103.510:as_docdate">
    <vt:lpwstr/>
  </property>
  <property fmtid="{D5CDD505-2E9C-101B-9397-08002B2CF9AE}" pid="149" name="FSC#SKEDITIONREG@103.510:as_establishdate">
    <vt:lpwstr/>
  </property>
  <property fmtid="{D5CDD505-2E9C-101B-9397-08002B2CF9AE}" pid="150" name="FSC#SKEDITIONREG@103.510:as_fileresphead">
    <vt:lpwstr/>
  </property>
  <property fmtid="{D5CDD505-2E9C-101B-9397-08002B2CF9AE}" pid="151" name="FSC#SKEDITIONREG@103.510:as_filerespheadfnct">
    <vt:lpwstr/>
  </property>
  <property fmtid="{D5CDD505-2E9C-101B-9397-08002B2CF9AE}" pid="152" name="FSC#SKEDITIONREG@103.510:as_fileresponsible">
    <vt:lpwstr/>
  </property>
  <property fmtid="{D5CDD505-2E9C-101B-9397-08002B2CF9AE}" pid="153" name="FSC#SKEDITIONREG@103.510:as_filesubj">
    <vt:lpwstr/>
  </property>
  <property fmtid="{D5CDD505-2E9C-101B-9397-08002B2CF9AE}" pid="154" name="FSC#SKEDITIONREG@103.510:as_filesubjall">
    <vt:lpwstr/>
  </property>
  <property fmtid="{D5CDD505-2E9C-101B-9397-08002B2CF9AE}" pid="155" name="FSC#SKEDITIONREG@103.510:as_objname">
    <vt:lpwstr/>
  </property>
  <property fmtid="{D5CDD505-2E9C-101B-9397-08002B2CF9AE}" pid="156" name="FSC#SKEDITIONREG@103.510:as_ou">
    <vt:lpwstr/>
  </property>
  <property fmtid="{D5CDD505-2E9C-101B-9397-08002B2CF9AE}" pid="157" name="FSC#SKEDITIONREG@103.510:as_owner">
    <vt:lpwstr>Ing. Stanislav Marko</vt:lpwstr>
  </property>
  <property fmtid="{D5CDD505-2E9C-101B-9397-08002B2CF9AE}" pid="158" name="FSC#SKEDITIONREG@103.510:as_phonelink">
    <vt:lpwstr/>
  </property>
  <property fmtid="{D5CDD505-2E9C-101B-9397-08002B2CF9AE}" pid="159" name="FSC#SKEDITIONREG@103.510:curruserrolegroup">
    <vt:lpwstr>Odbor právnych služieb</vt:lpwstr>
  </property>
  <property fmtid="{D5CDD505-2E9C-101B-9397-08002B2CF9AE}" pid="160" name="FSC#SKEDITIONREG@103.510:currusersubst">
    <vt:lpwstr>v z. JUDr. Matúš Handlovský</vt:lpwstr>
  </property>
  <property fmtid="{D5CDD505-2E9C-101B-9397-08002B2CF9AE}" pid="161" name="FSC#SKEDITIONREG@103.510:emailsprac">
    <vt:lpwstr/>
  </property>
  <property fmtid="{D5CDD505-2E9C-101B-9397-08002B2CF9AE}" pid="162" name="FSC#SKEDITIONREG@103.510:jod_AttrDateSkutocnyDatumVydania">
    <vt:lpwstr/>
  </property>
  <property fmtid="{D5CDD505-2E9C-101B-9397-08002B2CF9AE}" pid="163" name="FSC#SKEDITIONREG@103.510:jod_AttrNumCisloZmeny">
    <vt:lpwstr/>
  </property>
  <property fmtid="{D5CDD505-2E9C-101B-9397-08002B2CF9AE}" pid="164" name="FSC#SKEDITIONREG@103.510:jod_AttrStrRegCisloZaznamu">
    <vt:lpwstr/>
  </property>
  <property fmtid="{D5CDD505-2E9C-101B-9397-08002B2CF9AE}" pid="165" name="FSC#SKEDITIONREG@103.510:jod_cislodoc">
    <vt:lpwstr/>
  </property>
  <property fmtid="{D5CDD505-2E9C-101B-9397-08002B2CF9AE}" pid="166" name="FSC#SKEDITIONREG@103.510:jod_druh">
    <vt:lpwstr/>
  </property>
  <property fmtid="{D5CDD505-2E9C-101B-9397-08002B2CF9AE}" pid="167" name="FSC#SKEDITIONREG@103.510:jod_lu">
    <vt:lpwstr/>
  </property>
  <property fmtid="{D5CDD505-2E9C-101B-9397-08002B2CF9AE}" pid="168" name="FSC#SKEDITIONREG@103.510:jod_nazov">
    <vt:lpwstr/>
  </property>
  <property fmtid="{D5CDD505-2E9C-101B-9397-08002B2CF9AE}" pid="169" name="FSC#SKEDITIONREG@103.510:jod_sAttrDatePlatnostDo">
    <vt:lpwstr/>
  </property>
  <property fmtid="{D5CDD505-2E9C-101B-9397-08002B2CF9AE}" pid="170" name="FSC#SKEDITIONREG@103.510:jod_sAttrDatePlatnostOd">
    <vt:lpwstr/>
  </property>
  <property fmtid="{D5CDD505-2E9C-101B-9397-08002B2CF9AE}" pid="171" name="FSC#SKEDITIONREG@103.510:jod_sAttrDateUcinnostDoc">
    <vt:lpwstr/>
  </property>
  <property fmtid="{D5CDD505-2E9C-101B-9397-08002B2CF9AE}" pid="172" name="FSC#SKEDITIONREG@103.510:jod_typ">
    <vt:lpwstr/>
  </property>
  <property fmtid="{D5CDD505-2E9C-101B-9397-08002B2CF9AE}" pid="173" name="FSC#SKEDITIONREG@103.510:jod_zh">
    <vt:lpwstr/>
  </property>
  <property fmtid="{D5CDD505-2E9C-101B-9397-08002B2CF9AE}" pid="174" name="FSC#SKEDITIONREG@103.510:ms_VyskladaniePoznamok">
    <vt:lpwstr/>
  </property>
  <property fmtid="{D5CDD505-2E9C-101B-9397-08002B2CF9AE}" pid="175" name="FSC#SKEDITIONREG@103.510:oumlname_fnct">
    <vt:lpwstr/>
  </property>
  <property fmtid="{D5CDD505-2E9C-101B-9397-08002B2CF9AE}" pid="176" name="FSC#SKEDITIONREG@103.510:oz_externAdr">
    <vt:lpwstr/>
  </property>
  <property fmtid="{D5CDD505-2E9C-101B-9397-08002B2CF9AE}" pid="177" name="FSC#SKEDITIONREG@103.510:sk_org_city">
    <vt:lpwstr>Banská Bystrica</vt:lpwstr>
  </property>
  <property fmtid="{D5CDD505-2E9C-101B-9397-08002B2CF9AE}" pid="178" name="FSC#SKEDITIONREG@103.510:sk_org_dic">
    <vt:lpwstr/>
  </property>
  <property fmtid="{D5CDD505-2E9C-101B-9397-08002B2CF9AE}" pid="179" name="FSC#SKEDITIONREG@103.510:sk_org_email">
    <vt:lpwstr>podatelna@bbsk.sk</vt:lpwstr>
  </property>
  <property fmtid="{D5CDD505-2E9C-101B-9397-08002B2CF9AE}" pid="180" name="FSC#SKEDITIONREG@103.510:sk_org_fax">
    <vt:lpwstr/>
  </property>
  <property fmtid="{D5CDD505-2E9C-101B-9397-08002B2CF9AE}" pid="181" name="FSC#SKEDITIONREG@103.510:sk_org_fullname">
    <vt:lpwstr>Banskobystrický samosprávny kraj</vt:lpwstr>
  </property>
  <property fmtid="{D5CDD505-2E9C-101B-9397-08002B2CF9AE}" pid="182" name="FSC#SKEDITIONREG@103.510:sk_org_ico">
    <vt:lpwstr>37828100</vt:lpwstr>
  </property>
  <property fmtid="{D5CDD505-2E9C-101B-9397-08002B2CF9AE}" pid="183" name="FSC#SKEDITIONREG@103.510:sk_org_phone">
    <vt:lpwstr>048/4325111</vt:lpwstr>
  </property>
  <property fmtid="{D5CDD505-2E9C-101B-9397-08002B2CF9AE}" pid="184" name="FSC#SKEDITIONREG@103.510:sk_org_shortname">
    <vt:lpwstr/>
  </property>
  <property fmtid="{D5CDD505-2E9C-101B-9397-08002B2CF9AE}" pid="185" name="FSC#SKEDITIONREG@103.510:sk_org_state">
    <vt:lpwstr/>
  </property>
  <property fmtid="{D5CDD505-2E9C-101B-9397-08002B2CF9AE}" pid="186" name="FSC#SKEDITIONREG@103.510:sk_org_street">
    <vt:lpwstr>Námestie SNP 23/23</vt:lpwstr>
  </property>
  <property fmtid="{D5CDD505-2E9C-101B-9397-08002B2CF9AE}" pid="187" name="FSC#SKEDITIONREG@103.510:sk_org_zip">
    <vt:lpwstr>974 01</vt:lpwstr>
  </property>
  <property fmtid="{D5CDD505-2E9C-101B-9397-08002B2CF9AE}" pid="188" name="FSC#SKEDITIONREG@103.510:viz_clearedat">
    <vt:lpwstr/>
  </property>
  <property fmtid="{D5CDD505-2E9C-101B-9397-08002B2CF9AE}" pid="189" name="FSC#SKEDITIONREG@103.510:viz_clearedby">
    <vt:lpwstr/>
  </property>
  <property fmtid="{D5CDD505-2E9C-101B-9397-08002B2CF9AE}" pid="190" name="FSC#SKEDITIONREG@103.510:viz_comm">
    <vt:lpwstr/>
  </property>
  <property fmtid="{D5CDD505-2E9C-101B-9397-08002B2CF9AE}" pid="191" name="FSC#SKEDITIONREG@103.510:viz_decisionattachments">
    <vt:lpwstr/>
  </property>
  <property fmtid="{D5CDD505-2E9C-101B-9397-08002B2CF9AE}" pid="192" name="FSC#SKEDITIONREG@103.510:viz_deliveredat">
    <vt:lpwstr/>
  </property>
  <property fmtid="{D5CDD505-2E9C-101B-9397-08002B2CF9AE}" pid="193" name="FSC#SKEDITIONREG@103.510:viz_delivery">
    <vt:lpwstr/>
  </property>
  <property fmtid="{D5CDD505-2E9C-101B-9397-08002B2CF9AE}" pid="194" name="FSC#SKEDITIONREG@103.510:viz_extension">
    <vt:lpwstr/>
  </property>
  <property fmtid="{D5CDD505-2E9C-101B-9397-08002B2CF9AE}" pid="195" name="FSC#SKEDITIONREG@103.510:viz_filenumber">
    <vt:lpwstr/>
  </property>
  <property fmtid="{D5CDD505-2E9C-101B-9397-08002B2CF9AE}" pid="196" name="FSC#SKEDITIONREG@103.510:viz_fileresponsible">
    <vt:lpwstr/>
  </property>
  <property fmtid="{D5CDD505-2E9C-101B-9397-08002B2CF9AE}" pid="197" name="FSC#SKEDITIONREG@103.510:viz_fileresporg">
    <vt:lpwstr/>
  </property>
  <property fmtid="{D5CDD505-2E9C-101B-9397-08002B2CF9AE}" pid="198" name="FSC#SKEDITIONREG@103.510:viz_fileresporg_OU">
    <vt:lpwstr/>
  </property>
  <property fmtid="{D5CDD505-2E9C-101B-9397-08002B2CF9AE}" pid="199" name="FSC#SKEDITIONREG@103.510:viz_fileresporg_email_OU">
    <vt:lpwstr/>
  </property>
  <property fmtid="{D5CDD505-2E9C-101B-9397-08002B2CF9AE}" pid="200" name="FSC#SKEDITIONREG@103.510:viz_fileresporg_emailaddress">
    <vt:lpwstr/>
  </property>
  <property fmtid="{D5CDD505-2E9C-101B-9397-08002B2CF9AE}" pid="201" name="FSC#SKEDITIONREG@103.510:viz_fileresporg_fax">
    <vt:lpwstr/>
  </property>
  <property fmtid="{D5CDD505-2E9C-101B-9397-08002B2CF9AE}" pid="202" name="FSC#SKEDITIONREG@103.510:viz_fileresporg_fax_OU">
    <vt:lpwstr/>
  </property>
  <property fmtid="{D5CDD505-2E9C-101B-9397-08002B2CF9AE}" pid="203" name="FSC#SKEDITIONREG@103.510:viz_fileresporg_function">
    <vt:lpwstr/>
  </property>
  <property fmtid="{D5CDD505-2E9C-101B-9397-08002B2CF9AE}" pid="204" name="FSC#SKEDITIONREG@103.510:viz_fileresporg_function_OU">
    <vt:lpwstr/>
  </property>
  <property fmtid="{D5CDD505-2E9C-101B-9397-08002B2CF9AE}" pid="205" name="FSC#SKEDITIONREG@103.510:viz_fileresporg_head">
    <vt:lpwstr/>
  </property>
  <property fmtid="{D5CDD505-2E9C-101B-9397-08002B2CF9AE}" pid="206" name="FSC#SKEDITIONREG@103.510:viz_fileresporg_head_OU">
    <vt:lpwstr/>
  </property>
  <property fmtid="{D5CDD505-2E9C-101B-9397-08002B2CF9AE}" pid="207" name="FSC#SKEDITIONREG@103.510:viz_fileresporg_longname">
    <vt:lpwstr/>
  </property>
  <property fmtid="{D5CDD505-2E9C-101B-9397-08002B2CF9AE}" pid="208" name="FSC#SKEDITIONREG@103.510:viz_fileresporg_mesto">
    <vt:lpwstr/>
  </property>
  <property fmtid="{D5CDD505-2E9C-101B-9397-08002B2CF9AE}" pid="209" name="FSC#SKEDITIONREG@103.510:viz_fileresporg_odbor">
    <vt:lpwstr/>
  </property>
  <property fmtid="{D5CDD505-2E9C-101B-9397-08002B2CF9AE}" pid="210" name="FSC#SKEDITIONREG@103.510:viz_fileresporg_odbor_function">
    <vt:lpwstr/>
  </property>
  <property fmtid="{D5CDD505-2E9C-101B-9397-08002B2CF9AE}" pid="211" name="FSC#SKEDITIONREG@103.510:viz_fileresporg_odbor_head">
    <vt:lpwstr/>
  </property>
  <property fmtid="{D5CDD505-2E9C-101B-9397-08002B2CF9AE}" pid="212" name="FSC#SKEDITIONREG@103.510:viz_fileresporg_phone">
    <vt:lpwstr/>
  </property>
  <property fmtid="{D5CDD505-2E9C-101B-9397-08002B2CF9AE}" pid="213" name="FSC#SKEDITIONREG@103.510:viz_fileresporg_phone_OU">
    <vt:lpwstr/>
  </property>
  <property fmtid="{D5CDD505-2E9C-101B-9397-08002B2CF9AE}" pid="214" name="FSC#SKEDITIONREG@103.510:viz_fileresporg_position">
    <vt:lpwstr/>
  </property>
  <property fmtid="{D5CDD505-2E9C-101B-9397-08002B2CF9AE}" pid="215" name="FSC#SKEDITIONREG@103.510:viz_fileresporg_position_OU">
    <vt:lpwstr/>
  </property>
  <property fmtid="{D5CDD505-2E9C-101B-9397-08002B2CF9AE}" pid="216" name="FSC#SKEDITIONREG@103.510:viz_fileresporg_psc">
    <vt:lpwstr/>
  </property>
  <property fmtid="{D5CDD505-2E9C-101B-9397-08002B2CF9AE}" pid="217" name="FSC#SKEDITIONREG@103.510:viz_fileresporg_sekcia">
    <vt:lpwstr/>
  </property>
  <property fmtid="{D5CDD505-2E9C-101B-9397-08002B2CF9AE}" pid="218" name="FSC#SKEDITIONREG@103.510:viz_fileresporg_sekcia_function">
    <vt:lpwstr/>
  </property>
  <property fmtid="{D5CDD505-2E9C-101B-9397-08002B2CF9AE}" pid="219" name="FSC#SKEDITIONREG@103.510:viz_fileresporg_sekcia_head">
    <vt:lpwstr/>
  </property>
  <property fmtid="{D5CDD505-2E9C-101B-9397-08002B2CF9AE}" pid="220" name="FSC#SKEDITIONREG@103.510:viz_fileresporg_stat">
    <vt:lpwstr/>
  </property>
  <property fmtid="{D5CDD505-2E9C-101B-9397-08002B2CF9AE}" pid="221" name="FSC#SKEDITIONREG@103.510:viz_fileresporg_ulica">
    <vt:lpwstr/>
  </property>
  <property fmtid="{D5CDD505-2E9C-101B-9397-08002B2CF9AE}" pid="222" name="FSC#SKEDITIONREG@103.510:viz_fileresporgknazov">
    <vt:lpwstr/>
  </property>
  <property fmtid="{D5CDD505-2E9C-101B-9397-08002B2CF9AE}" pid="223" name="FSC#SKEDITIONREG@103.510:viz_filesubj">
    <vt:lpwstr/>
  </property>
  <property fmtid="{D5CDD505-2E9C-101B-9397-08002B2CF9AE}" pid="224" name="FSC#SKEDITIONREG@103.510:viz_incattachments">
    <vt:lpwstr/>
  </property>
  <property fmtid="{D5CDD505-2E9C-101B-9397-08002B2CF9AE}" pid="225" name="FSC#SKEDITIONREG@103.510:viz_incnr">
    <vt:lpwstr/>
  </property>
  <property fmtid="{D5CDD505-2E9C-101B-9397-08002B2CF9AE}" pid="226" name="FSC#SKEDITIONREG@103.510:viz_intletterrecivers">
    <vt:lpwstr/>
  </property>
  <property fmtid="{D5CDD505-2E9C-101B-9397-08002B2CF9AE}" pid="227" name="FSC#SKEDITIONREG@103.510:viz_objcreatedstr">
    <vt:lpwstr/>
  </property>
  <property fmtid="{D5CDD505-2E9C-101B-9397-08002B2CF9AE}" pid="228" name="FSC#SKEDITIONREG@103.510:viz_ordernumber">
    <vt:lpwstr/>
  </property>
  <property fmtid="{D5CDD505-2E9C-101B-9397-08002B2CF9AE}" pid="229" name="FSC#SKEDITIONREG@103.510:viz_oursign">
    <vt:lpwstr/>
  </property>
  <property fmtid="{D5CDD505-2E9C-101B-9397-08002B2CF9AE}" pid="230" name="FSC#SKEDITIONREG@103.510:viz_responseto_createdby">
    <vt:lpwstr/>
  </property>
  <property fmtid="{D5CDD505-2E9C-101B-9397-08002B2CF9AE}" pid="231" name="FSC#SKEDITIONREG@103.510:viz_sendersign">
    <vt:lpwstr/>
  </property>
  <property fmtid="{D5CDD505-2E9C-101B-9397-08002B2CF9AE}" pid="232" name="FSC#SKEDITIONREG@103.510:viz_shortfileresporg">
    <vt:lpwstr/>
  </property>
  <property fmtid="{D5CDD505-2E9C-101B-9397-08002B2CF9AE}" pid="233" name="FSC#SKEDITIONREG@103.510:viz_tel_number">
    <vt:lpwstr/>
  </property>
  <property fmtid="{D5CDD505-2E9C-101B-9397-08002B2CF9AE}" pid="234" name="FSC#SKEDITIONREG@103.510:viz_tel_number2">
    <vt:lpwstr/>
  </property>
  <property fmtid="{D5CDD505-2E9C-101B-9397-08002B2CF9AE}" pid="235" name="FSC#SKEDITIONREG@103.510:viz_testsalutation">
    <vt:lpwstr/>
  </property>
  <property fmtid="{D5CDD505-2E9C-101B-9397-08002B2CF9AE}" pid="236" name="FSC#SKEDITIONREG@103.510:viz_validfrom">
    <vt:lpwstr/>
  </property>
  <property fmtid="{D5CDD505-2E9C-101B-9397-08002B2CF9AE}" pid="237" name="FSC#SKEDITIONREG@103.510:zaz_fileresporg_addrcity">
    <vt:lpwstr/>
  </property>
  <property fmtid="{D5CDD505-2E9C-101B-9397-08002B2CF9AE}" pid="238" name="FSC#SKEDITIONREG@103.510:zaz_fileresporg_addrstreet">
    <vt:lpwstr/>
  </property>
  <property fmtid="{D5CDD505-2E9C-101B-9397-08002B2CF9AE}" pid="239" name="FSC#SKEDITIONREG@103.510:zaz_fileresporg_addrzipcode">
    <vt:lpwstr/>
  </property>
  <property fmtid="{D5CDD505-2E9C-101B-9397-08002B2CF9AE}" pid="240" name="FSC#SKEDITIONREG@103.510:zaznam_jeden_adresat">
    <vt:lpwstr/>
  </property>
  <property fmtid="{D5CDD505-2E9C-101B-9397-08002B2CF9AE}" pid="241" name="FSC#SKEDITIONREG@103.510:zaznam_vnut_adresati_1">
    <vt:lpwstr/>
  </property>
  <property fmtid="{D5CDD505-2E9C-101B-9397-08002B2CF9AE}" pid="242" name="FSC#SKEDITIONREG@103.510:zaznam_vnut_adresati_10">
    <vt:lpwstr/>
  </property>
  <property fmtid="{D5CDD505-2E9C-101B-9397-08002B2CF9AE}" pid="243" name="FSC#SKEDITIONREG@103.510:zaznam_vnut_adresati_11">
    <vt:lpwstr/>
  </property>
  <property fmtid="{D5CDD505-2E9C-101B-9397-08002B2CF9AE}" pid="244" name="FSC#SKEDITIONREG@103.510:zaznam_vnut_adresati_12">
    <vt:lpwstr/>
  </property>
  <property fmtid="{D5CDD505-2E9C-101B-9397-08002B2CF9AE}" pid="245" name="FSC#SKEDITIONREG@103.510:zaznam_vnut_adresati_13">
    <vt:lpwstr/>
  </property>
  <property fmtid="{D5CDD505-2E9C-101B-9397-08002B2CF9AE}" pid="246" name="FSC#SKEDITIONREG@103.510:zaznam_vnut_adresati_14">
    <vt:lpwstr/>
  </property>
  <property fmtid="{D5CDD505-2E9C-101B-9397-08002B2CF9AE}" pid="247" name="FSC#SKEDITIONREG@103.510:zaznam_vnut_adresati_15">
    <vt:lpwstr/>
  </property>
  <property fmtid="{D5CDD505-2E9C-101B-9397-08002B2CF9AE}" pid="248" name="FSC#SKEDITIONREG@103.510:zaznam_vnut_adresati_16">
    <vt:lpwstr/>
  </property>
  <property fmtid="{D5CDD505-2E9C-101B-9397-08002B2CF9AE}" pid="249" name="FSC#SKEDITIONREG@103.510:zaznam_vnut_adresati_17">
    <vt:lpwstr/>
  </property>
  <property fmtid="{D5CDD505-2E9C-101B-9397-08002B2CF9AE}" pid="250" name="FSC#SKEDITIONREG@103.510:zaznam_vnut_adresati_18">
    <vt:lpwstr/>
  </property>
  <property fmtid="{D5CDD505-2E9C-101B-9397-08002B2CF9AE}" pid="251" name="FSC#SKEDITIONREG@103.510:zaznam_vnut_adresati_19">
    <vt:lpwstr/>
  </property>
  <property fmtid="{D5CDD505-2E9C-101B-9397-08002B2CF9AE}" pid="252" name="FSC#SKEDITIONREG@103.510:zaznam_vnut_adresati_2">
    <vt:lpwstr/>
  </property>
  <property fmtid="{D5CDD505-2E9C-101B-9397-08002B2CF9AE}" pid="253" name="FSC#SKEDITIONREG@103.510:zaznam_vnut_adresati_20">
    <vt:lpwstr/>
  </property>
  <property fmtid="{D5CDD505-2E9C-101B-9397-08002B2CF9AE}" pid="254" name="FSC#SKEDITIONREG@103.510:zaznam_vnut_adresati_21">
    <vt:lpwstr/>
  </property>
  <property fmtid="{D5CDD505-2E9C-101B-9397-08002B2CF9AE}" pid="255" name="FSC#SKEDITIONREG@103.510:zaznam_vnut_adresati_22">
    <vt:lpwstr/>
  </property>
  <property fmtid="{D5CDD505-2E9C-101B-9397-08002B2CF9AE}" pid="256" name="FSC#SKEDITIONREG@103.510:zaznam_vnut_adresati_23">
    <vt:lpwstr/>
  </property>
  <property fmtid="{D5CDD505-2E9C-101B-9397-08002B2CF9AE}" pid="257" name="FSC#SKEDITIONREG@103.510:zaznam_vnut_adresati_24">
    <vt:lpwstr/>
  </property>
  <property fmtid="{D5CDD505-2E9C-101B-9397-08002B2CF9AE}" pid="258" name="FSC#SKEDITIONREG@103.510:zaznam_vnut_adresati_25">
    <vt:lpwstr/>
  </property>
  <property fmtid="{D5CDD505-2E9C-101B-9397-08002B2CF9AE}" pid="259" name="FSC#SKEDITIONREG@103.510:zaznam_vnut_adresati_26">
    <vt:lpwstr/>
  </property>
  <property fmtid="{D5CDD505-2E9C-101B-9397-08002B2CF9AE}" pid="260" name="FSC#SKEDITIONREG@103.510:zaznam_vnut_adresati_27">
    <vt:lpwstr/>
  </property>
  <property fmtid="{D5CDD505-2E9C-101B-9397-08002B2CF9AE}" pid="261" name="FSC#SKEDITIONREG@103.510:zaznam_vnut_adresati_28">
    <vt:lpwstr/>
  </property>
  <property fmtid="{D5CDD505-2E9C-101B-9397-08002B2CF9AE}" pid="262" name="FSC#SKEDITIONREG@103.510:zaznam_vnut_adresati_29">
    <vt:lpwstr/>
  </property>
  <property fmtid="{D5CDD505-2E9C-101B-9397-08002B2CF9AE}" pid="263" name="FSC#SKEDITIONREG@103.510:zaznam_vnut_adresati_3">
    <vt:lpwstr/>
  </property>
  <property fmtid="{D5CDD505-2E9C-101B-9397-08002B2CF9AE}" pid="264" name="FSC#SKEDITIONREG@103.510:zaznam_vnut_adresati_30">
    <vt:lpwstr/>
  </property>
  <property fmtid="{D5CDD505-2E9C-101B-9397-08002B2CF9AE}" pid="265" name="FSC#SKEDITIONREG@103.510:zaznam_vnut_adresati_31">
    <vt:lpwstr/>
  </property>
  <property fmtid="{D5CDD505-2E9C-101B-9397-08002B2CF9AE}" pid="266" name="FSC#SKEDITIONREG@103.510:zaznam_vnut_adresati_32">
    <vt:lpwstr/>
  </property>
  <property fmtid="{D5CDD505-2E9C-101B-9397-08002B2CF9AE}" pid="267" name="FSC#SKEDITIONREG@103.510:zaznam_vnut_adresati_33">
    <vt:lpwstr/>
  </property>
  <property fmtid="{D5CDD505-2E9C-101B-9397-08002B2CF9AE}" pid="268" name="FSC#SKEDITIONREG@103.510:zaznam_vnut_adresati_34">
    <vt:lpwstr/>
  </property>
  <property fmtid="{D5CDD505-2E9C-101B-9397-08002B2CF9AE}" pid="269" name="FSC#SKEDITIONREG@103.510:zaznam_vnut_adresati_35">
    <vt:lpwstr/>
  </property>
  <property fmtid="{D5CDD505-2E9C-101B-9397-08002B2CF9AE}" pid="270" name="FSC#SKEDITIONREG@103.510:zaznam_vnut_adresati_36">
    <vt:lpwstr/>
  </property>
  <property fmtid="{D5CDD505-2E9C-101B-9397-08002B2CF9AE}" pid="271" name="FSC#SKEDITIONREG@103.510:zaznam_vnut_adresati_37">
    <vt:lpwstr/>
  </property>
  <property fmtid="{D5CDD505-2E9C-101B-9397-08002B2CF9AE}" pid="272" name="FSC#SKEDITIONREG@103.510:zaznam_vnut_adresati_38">
    <vt:lpwstr/>
  </property>
  <property fmtid="{D5CDD505-2E9C-101B-9397-08002B2CF9AE}" pid="273" name="FSC#SKEDITIONREG@103.510:zaznam_vnut_adresati_39">
    <vt:lpwstr/>
  </property>
  <property fmtid="{D5CDD505-2E9C-101B-9397-08002B2CF9AE}" pid="274" name="FSC#SKEDITIONREG@103.510:zaznam_vnut_adresati_4">
    <vt:lpwstr/>
  </property>
  <property fmtid="{D5CDD505-2E9C-101B-9397-08002B2CF9AE}" pid="275" name="FSC#SKEDITIONREG@103.510:zaznam_vnut_adresati_40">
    <vt:lpwstr/>
  </property>
  <property fmtid="{D5CDD505-2E9C-101B-9397-08002B2CF9AE}" pid="276" name="FSC#SKEDITIONREG@103.510:zaznam_vnut_adresati_41">
    <vt:lpwstr/>
  </property>
  <property fmtid="{D5CDD505-2E9C-101B-9397-08002B2CF9AE}" pid="277" name="FSC#SKEDITIONREG@103.510:zaznam_vnut_adresati_42">
    <vt:lpwstr/>
  </property>
  <property fmtid="{D5CDD505-2E9C-101B-9397-08002B2CF9AE}" pid="278" name="FSC#SKEDITIONREG@103.510:zaznam_vnut_adresati_43">
    <vt:lpwstr/>
  </property>
  <property fmtid="{D5CDD505-2E9C-101B-9397-08002B2CF9AE}" pid="279" name="FSC#SKEDITIONREG@103.510:zaznam_vnut_adresati_44">
    <vt:lpwstr/>
  </property>
  <property fmtid="{D5CDD505-2E9C-101B-9397-08002B2CF9AE}" pid="280" name="FSC#SKEDITIONREG@103.510:zaznam_vnut_adresati_45">
    <vt:lpwstr/>
  </property>
  <property fmtid="{D5CDD505-2E9C-101B-9397-08002B2CF9AE}" pid="281" name="FSC#SKEDITIONREG@103.510:zaznam_vnut_adresati_46">
    <vt:lpwstr/>
  </property>
  <property fmtid="{D5CDD505-2E9C-101B-9397-08002B2CF9AE}" pid="282" name="FSC#SKEDITIONREG@103.510:zaznam_vnut_adresati_47">
    <vt:lpwstr/>
  </property>
  <property fmtid="{D5CDD505-2E9C-101B-9397-08002B2CF9AE}" pid="283" name="FSC#SKEDITIONREG@103.510:zaznam_vnut_adresati_48">
    <vt:lpwstr/>
  </property>
  <property fmtid="{D5CDD505-2E9C-101B-9397-08002B2CF9AE}" pid="284" name="FSC#SKEDITIONREG@103.510:zaznam_vnut_adresati_49">
    <vt:lpwstr/>
  </property>
  <property fmtid="{D5CDD505-2E9C-101B-9397-08002B2CF9AE}" pid="285" name="FSC#SKEDITIONREG@103.510:zaznam_vnut_adresati_5">
    <vt:lpwstr/>
  </property>
  <property fmtid="{D5CDD505-2E9C-101B-9397-08002B2CF9AE}" pid="286" name="FSC#SKEDITIONREG@103.510:zaznam_vnut_adresati_50">
    <vt:lpwstr/>
  </property>
  <property fmtid="{D5CDD505-2E9C-101B-9397-08002B2CF9AE}" pid="287" name="FSC#SKEDITIONREG@103.510:zaznam_vnut_adresati_51">
    <vt:lpwstr/>
  </property>
  <property fmtid="{D5CDD505-2E9C-101B-9397-08002B2CF9AE}" pid="288" name="FSC#SKEDITIONREG@103.510:zaznam_vnut_adresati_52">
    <vt:lpwstr/>
  </property>
  <property fmtid="{D5CDD505-2E9C-101B-9397-08002B2CF9AE}" pid="289" name="FSC#SKEDITIONREG@103.510:zaznam_vnut_adresati_53">
    <vt:lpwstr/>
  </property>
  <property fmtid="{D5CDD505-2E9C-101B-9397-08002B2CF9AE}" pid="290" name="FSC#SKEDITIONREG@103.510:zaznam_vnut_adresati_54">
    <vt:lpwstr/>
  </property>
  <property fmtid="{D5CDD505-2E9C-101B-9397-08002B2CF9AE}" pid="291" name="FSC#SKEDITIONREG@103.510:zaznam_vnut_adresati_55">
    <vt:lpwstr/>
  </property>
  <property fmtid="{D5CDD505-2E9C-101B-9397-08002B2CF9AE}" pid="292" name="FSC#SKEDITIONREG@103.510:zaznam_vnut_adresati_56">
    <vt:lpwstr/>
  </property>
  <property fmtid="{D5CDD505-2E9C-101B-9397-08002B2CF9AE}" pid="293" name="FSC#SKEDITIONREG@103.510:zaznam_vnut_adresati_57">
    <vt:lpwstr/>
  </property>
  <property fmtid="{D5CDD505-2E9C-101B-9397-08002B2CF9AE}" pid="294" name="FSC#SKEDITIONREG@103.510:zaznam_vnut_adresati_58">
    <vt:lpwstr/>
  </property>
  <property fmtid="{D5CDD505-2E9C-101B-9397-08002B2CF9AE}" pid="295" name="FSC#SKEDITIONREG@103.510:zaznam_vnut_adresati_59">
    <vt:lpwstr/>
  </property>
  <property fmtid="{D5CDD505-2E9C-101B-9397-08002B2CF9AE}" pid="296" name="FSC#SKEDITIONREG@103.510:zaznam_vnut_adresati_6">
    <vt:lpwstr/>
  </property>
  <property fmtid="{D5CDD505-2E9C-101B-9397-08002B2CF9AE}" pid="297" name="FSC#SKEDITIONREG@103.510:zaznam_vnut_adresati_60">
    <vt:lpwstr/>
  </property>
  <property fmtid="{D5CDD505-2E9C-101B-9397-08002B2CF9AE}" pid="298" name="FSC#SKEDITIONREG@103.510:zaznam_vnut_adresati_61">
    <vt:lpwstr/>
  </property>
  <property fmtid="{D5CDD505-2E9C-101B-9397-08002B2CF9AE}" pid="299" name="FSC#SKEDITIONREG@103.510:zaznam_vnut_adresati_62">
    <vt:lpwstr/>
  </property>
  <property fmtid="{D5CDD505-2E9C-101B-9397-08002B2CF9AE}" pid="300" name="FSC#SKEDITIONREG@103.510:zaznam_vnut_adresati_63">
    <vt:lpwstr/>
  </property>
  <property fmtid="{D5CDD505-2E9C-101B-9397-08002B2CF9AE}" pid="301" name="FSC#SKEDITIONREG@103.510:zaznam_vnut_adresati_64">
    <vt:lpwstr/>
  </property>
  <property fmtid="{D5CDD505-2E9C-101B-9397-08002B2CF9AE}" pid="302" name="FSC#SKEDITIONREG@103.510:zaznam_vnut_adresati_65">
    <vt:lpwstr/>
  </property>
  <property fmtid="{D5CDD505-2E9C-101B-9397-08002B2CF9AE}" pid="303" name="FSC#SKEDITIONREG@103.510:zaznam_vnut_adresati_66">
    <vt:lpwstr/>
  </property>
  <property fmtid="{D5CDD505-2E9C-101B-9397-08002B2CF9AE}" pid="304" name="FSC#SKEDITIONREG@103.510:zaznam_vnut_adresati_67">
    <vt:lpwstr/>
  </property>
  <property fmtid="{D5CDD505-2E9C-101B-9397-08002B2CF9AE}" pid="305" name="FSC#SKEDITIONREG@103.510:zaznam_vnut_adresati_68">
    <vt:lpwstr/>
  </property>
  <property fmtid="{D5CDD505-2E9C-101B-9397-08002B2CF9AE}" pid="306" name="FSC#SKEDITIONREG@103.510:zaznam_vnut_adresati_69">
    <vt:lpwstr/>
  </property>
  <property fmtid="{D5CDD505-2E9C-101B-9397-08002B2CF9AE}" pid="307" name="FSC#SKEDITIONREG@103.510:zaznam_vnut_adresati_7">
    <vt:lpwstr/>
  </property>
  <property fmtid="{D5CDD505-2E9C-101B-9397-08002B2CF9AE}" pid="308" name="FSC#SKEDITIONREG@103.510:zaznam_vnut_adresati_70">
    <vt:lpwstr/>
  </property>
  <property fmtid="{D5CDD505-2E9C-101B-9397-08002B2CF9AE}" pid="309" name="FSC#SKEDITIONREG@103.510:zaznam_vnut_adresati_8">
    <vt:lpwstr/>
  </property>
  <property fmtid="{D5CDD505-2E9C-101B-9397-08002B2CF9AE}" pid="310" name="FSC#SKEDITIONREG@103.510:zaznam_vnut_adresati_9">
    <vt:lpwstr/>
  </property>
  <property fmtid="{D5CDD505-2E9C-101B-9397-08002B2CF9AE}" pid="311" name="FSC#SKEDITIONREG@103.510:zaznam_vonk_adresati_1">
    <vt:lpwstr/>
  </property>
  <property fmtid="{D5CDD505-2E9C-101B-9397-08002B2CF9AE}" pid="312" name="FSC#SKEDITIONREG@103.510:zaznam_vonk_adresati_10">
    <vt:lpwstr/>
  </property>
  <property fmtid="{D5CDD505-2E9C-101B-9397-08002B2CF9AE}" pid="313" name="FSC#SKEDITIONREG@103.510:zaznam_vonk_adresati_11">
    <vt:lpwstr/>
  </property>
  <property fmtid="{D5CDD505-2E9C-101B-9397-08002B2CF9AE}" pid="314" name="FSC#SKEDITIONREG@103.510:zaznam_vonk_adresati_12">
    <vt:lpwstr/>
  </property>
  <property fmtid="{D5CDD505-2E9C-101B-9397-08002B2CF9AE}" pid="315" name="FSC#SKEDITIONREG@103.510:zaznam_vonk_adresati_13">
    <vt:lpwstr/>
  </property>
  <property fmtid="{D5CDD505-2E9C-101B-9397-08002B2CF9AE}" pid="316" name="FSC#SKEDITIONREG@103.510:zaznam_vonk_adresati_14">
    <vt:lpwstr/>
  </property>
  <property fmtid="{D5CDD505-2E9C-101B-9397-08002B2CF9AE}" pid="317" name="FSC#SKEDITIONREG@103.510:zaznam_vonk_adresati_15">
    <vt:lpwstr/>
  </property>
  <property fmtid="{D5CDD505-2E9C-101B-9397-08002B2CF9AE}" pid="318" name="FSC#SKEDITIONREG@103.510:zaznam_vonk_adresati_16">
    <vt:lpwstr/>
  </property>
  <property fmtid="{D5CDD505-2E9C-101B-9397-08002B2CF9AE}" pid="319" name="FSC#SKEDITIONREG@103.510:zaznam_vonk_adresati_17">
    <vt:lpwstr/>
  </property>
  <property fmtid="{D5CDD505-2E9C-101B-9397-08002B2CF9AE}" pid="320" name="FSC#SKEDITIONREG@103.510:zaznam_vonk_adresati_18">
    <vt:lpwstr/>
  </property>
  <property fmtid="{D5CDD505-2E9C-101B-9397-08002B2CF9AE}" pid="321" name="FSC#SKEDITIONREG@103.510:zaznam_vonk_adresati_19">
    <vt:lpwstr/>
  </property>
  <property fmtid="{D5CDD505-2E9C-101B-9397-08002B2CF9AE}" pid="322" name="FSC#SKEDITIONREG@103.510:zaznam_vonk_adresati_2">
    <vt:lpwstr/>
  </property>
  <property fmtid="{D5CDD505-2E9C-101B-9397-08002B2CF9AE}" pid="323" name="FSC#SKEDITIONREG@103.510:zaznam_vonk_adresati_20">
    <vt:lpwstr/>
  </property>
  <property fmtid="{D5CDD505-2E9C-101B-9397-08002B2CF9AE}" pid="324" name="FSC#SKEDITIONREG@103.510:zaznam_vonk_adresati_21">
    <vt:lpwstr/>
  </property>
  <property fmtid="{D5CDD505-2E9C-101B-9397-08002B2CF9AE}" pid="325" name="FSC#SKEDITIONREG@103.510:zaznam_vonk_adresati_22">
    <vt:lpwstr/>
  </property>
  <property fmtid="{D5CDD505-2E9C-101B-9397-08002B2CF9AE}" pid="326" name="FSC#SKEDITIONREG@103.510:zaznam_vonk_adresati_23">
    <vt:lpwstr/>
  </property>
  <property fmtid="{D5CDD505-2E9C-101B-9397-08002B2CF9AE}" pid="327" name="FSC#SKEDITIONREG@103.510:zaznam_vonk_adresati_24">
    <vt:lpwstr/>
  </property>
  <property fmtid="{D5CDD505-2E9C-101B-9397-08002B2CF9AE}" pid="328" name="FSC#SKEDITIONREG@103.510:zaznam_vonk_adresati_25">
    <vt:lpwstr/>
  </property>
  <property fmtid="{D5CDD505-2E9C-101B-9397-08002B2CF9AE}" pid="329" name="FSC#SKEDITIONREG@103.510:zaznam_vonk_adresati_26">
    <vt:lpwstr/>
  </property>
  <property fmtid="{D5CDD505-2E9C-101B-9397-08002B2CF9AE}" pid="330" name="FSC#SKEDITIONREG@103.510:zaznam_vonk_adresati_27">
    <vt:lpwstr/>
  </property>
  <property fmtid="{D5CDD505-2E9C-101B-9397-08002B2CF9AE}" pid="331" name="FSC#SKEDITIONREG@103.510:zaznam_vonk_adresati_28">
    <vt:lpwstr/>
  </property>
  <property fmtid="{D5CDD505-2E9C-101B-9397-08002B2CF9AE}" pid="332" name="FSC#SKEDITIONREG@103.510:zaznam_vonk_adresati_29">
    <vt:lpwstr/>
  </property>
  <property fmtid="{D5CDD505-2E9C-101B-9397-08002B2CF9AE}" pid="333" name="FSC#SKEDITIONREG@103.510:zaznam_vonk_adresati_3">
    <vt:lpwstr/>
  </property>
  <property fmtid="{D5CDD505-2E9C-101B-9397-08002B2CF9AE}" pid="334" name="FSC#SKEDITIONREG@103.510:zaznam_vonk_adresati_30">
    <vt:lpwstr/>
  </property>
  <property fmtid="{D5CDD505-2E9C-101B-9397-08002B2CF9AE}" pid="335" name="FSC#SKEDITIONREG@103.510:zaznam_vonk_adresati_31">
    <vt:lpwstr/>
  </property>
  <property fmtid="{D5CDD505-2E9C-101B-9397-08002B2CF9AE}" pid="336" name="FSC#SKEDITIONREG@103.510:zaznam_vonk_adresati_32">
    <vt:lpwstr/>
  </property>
  <property fmtid="{D5CDD505-2E9C-101B-9397-08002B2CF9AE}" pid="337" name="FSC#SKEDITIONREG@103.510:zaznam_vonk_adresati_33">
    <vt:lpwstr/>
  </property>
  <property fmtid="{D5CDD505-2E9C-101B-9397-08002B2CF9AE}" pid="338" name="FSC#SKEDITIONREG@103.510:zaznam_vonk_adresati_34">
    <vt:lpwstr/>
  </property>
  <property fmtid="{D5CDD505-2E9C-101B-9397-08002B2CF9AE}" pid="339" name="FSC#SKEDITIONREG@103.510:zaznam_vonk_adresati_35">
    <vt:lpwstr/>
  </property>
  <property fmtid="{D5CDD505-2E9C-101B-9397-08002B2CF9AE}" pid="340" name="FSC#SKEDITIONREG@103.510:zaznam_vonk_adresati_4">
    <vt:lpwstr/>
  </property>
  <property fmtid="{D5CDD505-2E9C-101B-9397-08002B2CF9AE}" pid="341" name="FSC#SKEDITIONREG@103.510:zaznam_vonk_adresati_5">
    <vt:lpwstr/>
  </property>
  <property fmtid="{D5CDD505-2E9C-101B-9397-08002B2CF9AE}" pid="342" name="FSC#SKEDITIONREG@103.510:zaznam_vonk_adresati_6">
    <vt:lpwstr/>
  </property>
  <property fmtid="{D5CDD505-2E9C-101B-9397-08002B2CF9AE}" pid="343" name="FSC#SKEDITIONREG@103.510:zaznam_vonk_adresati_7">
    <vt:lpwstr/>
  </property>
  <property fmtid="{D5CDD505-2E9C-101B-9397-08002B2CF9AE}" pid="344" name="FSC#SKEDITIONREG@103.510:zaznam_vonk_adresati_8">
    <vt:lpwstr/>
  </property>
  <property fmtid="{D5CDD505-2E9C-101B-9397-08002B2CF9AE}" pid="345" name="FSC#SKEDITIONREG@103.510:zaznam_vonk_adresati_9">
    <vt:lpwstr/>
  </property>
  <property fmtid="{D5CDD505-2E9C-101B-9397-08002B2CF9AE}" pid="346" name="FSC#SKMODSYS@103.500:mdcreateat">
    <vt:lpwstr>12. 4. 2023</vt:lpwstr>
  </property>
  <property fmtid="{D5CDD505-2E9C-101B-9397-08002B2CF9AE}" pid="347" name="FSC#SKMODSYS@103.500:mdfileresp">
    <vt:lpwstr/>
  </property>
  <property fmtid="{D5CDD505-2E9C-101B-9397-08002B2CF9AE}" pid="348" name="FSC#SKMODSYS@103.500:mdfileresporg">
    <vt:lpwstr/>
  </property>
  <property fmtid="{D5CDD505-2E9C-101B-9397-08002B2CF9AE}" pid="349" name="FSC#SKMODSYS@103.500:mdnazov">
    <vt:lpwstr/>
  </property>
  <property fmtid="{D5CDD505-2E9C-101B-9397-08002B2CF9AE}" pid="350" name="FSC#SKNAD@103.500:nad_AttrDateDatumPodpisania">
    <vt:lpwstr/>
  </property>
  <property fmtid="{D5CDD505-2E9C-101B-9397-08002B2CF9AE}" pid="351" name="FSC#SKNAD@103.500:nad_AttrDateUcinnaDo">
    <vt:lpwstr/>
  </property>
  <property fmtid="{D5CDD505-2E9C-101B-9397-08002B2CF9AE}" pid="352" name="FSC#SKNAD@103.500:nad_AttrDateUcinnaOd">
    <vt:lpwstr/>
  </property>
  <property fmtid="{D5CDD505-2E9C-101B-9397-08002B2CF9AE}" pid="353" name="FSC#SKNAD@103.500:nad_AttrIntCisloDodatku">
    <vt:lpwstr/>
  </property>
  <property fmtid="{D5CDD505-2E9C-101B-9397-08002B2CF9AE}" pid="354" name="FSC#SKNAD@103.500:nad_AttrPtrGestor1">
    <vt:lpwstr/>
  </property>
  <property fmtid="{D5CDD505-2E9C-101B-9397-08002B2CF9AE}" pid="355" name="FSC#SKNAD@103.500:nad_AttrPtrGestor1Funkcia">
    <vt:lpwstr/>
  </property>
  <property fmtid="{D5CDD505-2E9C-101B-9397-08002B2CF9AE}" pid="356" name="FSC#SKNAD@103.500:nad_AttrPtrGestor1OU">
    <vt:lpwstr/>
  </property>
  <property fmtid="{D5CDD505-2E9C-101B-9397-08002B2CF9AE}" pid="357" name="FSC#SKNAD@103.500:nad_AttrPtrGestor2">
    <vt:lpwstr/>
  </property>
  <property fmtid="{D5CDD505-2E9C-101B-9397-08002B2CF9AE}" pid="358" name="FSC#SKNAD@103.500:nad_AttrPtrGestor2Funkcia">
    <vt:lpwstr/>
  </property>
  <property fmtid="{D5CDD505-2E9C-101B-9397-08002B2CF9AE}" pid="359" name="FSC#SKNAD@103.500:nad_AttrPtrPatriKNA">
    <vt:lpwstr/>
  </property>
  <property fmtid="{D5CDD505-2E9C-101B-9397-08002B2CF9AE}" pid="360" name="FSC#SKNAD@103.500:nad_AttrPtrPredchadzajuceNA">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AttrPtrSpracovatel">
    <vt:lpwstr/>
  </property>
  <property fmtid="{D5CDD505-2E9C-101B-9397-08002B2CF9AE}" pid="364" name="FSC#SKNAD@103.500:nad_AttrPtrSpracovatelOU">
    <vt:lpwstr/>
  </property>
  <property fmtid="{D5CDD505-2E9C-101B-9397-08002B2CF9AE}" pid="365" name="FSC#SKNAD@103.500:nad_AttrStrCisloNA">
    <vt:lpwstr/>
  </property>
  <property fmtid="{D5CDD505-2E9C-101B-9397-08002B2CF9AE}" pid="366" name="FSC#SKNAD@103.500:nad_AttrStrNazov">
    <vt:lpwstr/>
  </property>
  <property fmtid="{D5CDD505-2E9C-101B-9397-08002B2CF9AE}" pid="367" name="FSC#SKNAD@103.500:nad_objname">
    <vt:lpwstr/>
  </property>
  <property fmtid="{D5CDD505-2E9C-101B-9397-08002B2CF9AE}" pid="368" name="FSC#SKNAD@103.500:nad_pripVytvorilKedy">
    <vt:lpwstr>12.4.2023, 08:07</vt:lpwstr>
  </property>
  <property fmtid="{D5CDD505-2E9C-101B-9397-08002B2CF9AE}" pid="369" name="FSC#SKNAD@103.500:nad_pripVytvorilKto">
    <vt:lpwstr/>
  </property>
  <property fmtid="{D5CDD505-2E9C-101B-9397-08002B2CF9AE}" pid="370" name="FSC#SKNAD@103.500:nad_pripobjname">
    <vt:lpwstr/>
  </property>
  <property fmtid="{D5CDD505-2E9C-101B-9397-08002B2CF9AE}" pid="371" name="FSC#SKNAD@103.500:nad_schvalil">
    <vt:lpwstr/>
  </property>
  <property fmtid="{D5CDD505-2E9C-101B-9397-08002B2CF9AE}" pid="372" name="FSC#SKNAD@103.500:nad_schvalilfunkcia">
    <vt:lpwstr/>
  </property>
  <property fmtid="{D5CDD505-2E9C-101B-9397-08002B2CF9AE}" pid="373" name="FSC#SKNAD@103.500:nad_spis">
    <vt:lpwstr/>
  </property>
  <property fmtid="{D5CDD505-2E9C-101B-9397-08002B2CF9AE}" pid="374" name="FSC#SKNAD@103.500:nad_vr">
    <vt:lpwstr/>
  </property>
  <property fmtid="{D5CDD505-2E9C-101B-9397-08002B2CF9AE}" pid="375" name="FSC#SKPUPP@103.500:pupp_cislo_ulohy">
    <vt:lpwstr/>
  </property>
  <property fmtid="{D5CDD505-2E9C-101B-9397-08002B2CF9AE}" pid="376" name="FSC#SKPUPP@103.500:pupp_cisloporady">
    <vt:lpwstr/>
  </property>
  <property fmtid="{D5CDD505-2E9C-101B-9397-08002B2CF9AE}" pid="377" name="FSC#SKPUPP@103.500:pupp_datPorMesiacString">
    <vt:lpwstr/>
  </property>
  <property fmtid="{D5CDD505-2E9C-101B-9397-08002B2CF9AE}" pid="378" name="FSC#SKPUPP@103.500:pupp_datumporady">
    <vt:lpwstr/>
  </property>
  <property fmtid="{D5CDD505-2E9C-101B-9397-08002B2CF9AE}" pid="379" name="FSC#SKPUPP@103.500:pupp_konanieOHodine">
    <vt:lpwstr/>
  </property>
  <property fmtid="{D5CDD505-2E9C-101B-9397-08002B2CF9AE}" pid="380" name="FSC#SKPUPP@103.500:pupp_konaniedo">
    <vt:lpwstr/>
  </property>
  <property fmtid="{D5CDD505-2E9C-101B-9397-08002B2CF9AE}" pid="381" name="FSC#SKPUPP@103.500:pupp_konanieod">
    <vt:lpwstr/>
  </property>
  <property fmtid="{D5CDD505-2E9C-101B-9397-08002B2CF9AE}" pid="382" name="FSC#SKPUPP@103.500:pupp_menopp">
    <vt:lpwstr/>
  </property>
  <property fmtid="{D5CDD505-2E9C-101B-9397-08002B2CF9AE}" pid="383" name="FSC#SKPUPP@103.500:pupp_miestokonania">
    <vt:lpwstr/>
  </property>
  <property fmtid="{D5CDD505-2E9C-101B-9397-08002B2CF9AE}" pid="384" name="FSC#SKPUPP@103.500:pupp_nazov_ulohy">
    <vt:lpwstr/>
  </property>
  <property fmtid="{D5CDD505-2E9C-101B-9397-08002B2CF9AE}" pid="385" name="FSC#SKPUPP@103.500:pupp_orgutvar">
    <vt:lpwstr/>
  </property>
  <property fmtid="{D5CDD505-2E9C-101B-9397-08002B2CF9AE}" pid="386" name="FSC#SKPUPP@103.500:pupp_riaditelPorady">
    <vt:lpwstr/>
  </property>
  <property fmtid="{D5CDD505-2E9C-101B-9397-08002B2CF9AE}" pid="387" name="FSC#SKPUPP@103.500:pupp_riesitel_ulohy">
    <vt:lpwstr/>
  </property>
  <property fmtid="{D5CDD505-2E9C-101B-9397-08002B2CF9AE}" pid="388" name="FSC#SKPUPP@103.500:pupp_temaporady">
    <vt:lpwstr/>
  </property>
  <property fmtid="{D5CDD505-2E9C-101B-9397-08002B2CF9AE}" pid="389" name="FSC#SKPUPP@103.500:pupp_ucastnici">
    <vt:lpwstr/>
  </property>
  <property fmtid="{D5CDD505-2E9C-101B-9397-08002B2CF9AE}" pid="390" name="FSC#SKPUPP@103.500:pupp_ucastnici_funkcie">
    <vt:lpwstr/>
  </property>
  <property fmtid="{D5CDD505-2E9C-101B-9397-08002B2CF9AE}" pid="391" name="FSC#SKPUPP@103.500:pupp_ulohy">
    <vt:lpwstr>test</vt:lpwstr>
  </property>
  <property fmtid="{D5CDD505-2E9C-101B-9397-08002B2CF9AE}" pid="392" name="FSC#SKPUPP@103.500:pupp_vybavit_ulohy">
    <vt:lpwstr/>
  </property>
</Properties>
</file>