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57E1BA74"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145122">
        <w:rPr>
          <w:rFonts w:ascii="Calibri" w:hAnsi="Calibri" w:cs="Cambria"/>
          <w:b/>
          <w:bCs/>
          <w:sz w:val="22"/>
          <w:szCs w:val="22"/>
        </w:rPr>
        <w:t xml:space="preserve"> </w:t>
      </w:r>
      <w:r w:rsidR="00650B0A">
        <w:rPr>
          <w:rFonts w:ascii="Calibri" w:hAnsi="Calibri" w:cs="Cambria"/>
          <w:b/>
          <w:bCs/>
          <w:sz w:val="22"/>
          <w:szCs w:val="22"/>
        </w:rPr>
        <w:t>1494</w:t>
      </w:r>
      <w:r w:rsidR="00145122">
        <w:rPr>
          <w:rFonts w:ascii="Calibri" w:hAnsi="Calibri" w:cs="Cambria"/>
          <w:b/>
          <w:bCs/>
          <w:sz w:val="22"/>
          <w:szCs w:val="22"/>
        </w:rPr>
        <w:t>/</w:t>
      </w:r>
      <w:r w:rsidR="0051273B">
        <w:rPr>
          <w:rFonts w:ascii="Calibri" w:hAnsi="Calibri" w:cs="Cambria"/>
          <w:b/>
          <w:bCs/>
          <w:sz w:val="22"/>
          <w:szCs w:val="22"/>
        </w:rPr>
        <w:t>2023</w:t>
      </w:r>
      <w:r w:rsidR="00145122">
        <w:rPr>
          <w:rFonts w:ascii="Calibri" w:hAnsi="Calibri" w:cs="Cambria"/>
          <w:b/>
          <w:bCs/>
          <w:sz w:val="22"/>
          <w:szCs w:val="22"/>
        </w:rPr>
        <w:t>/</w:t>
      </w:r>
      <w:bookmarkStart w:id="0" w:name="_Hlk140657958"/>
      <w:r w:rsidR="00145122">
        <w:rPr>
          <w:rFonts w:ascii="Calibri" w:hAnsi="Calibri" w:cs="Cambria"/>
          <w:b/>
          <w:bCs/>
          <w:sz w:val="22"/>
          <w:szCs w:val="22"/>
        </w:rPr>
        <w:t>ODD</w:t>
      </w:r>
      <w:bookmarkEnd w:id="0"/>
      <w:r w:rsidR="00D66005">
        <w:rPr>
          <w:rFonts w:ascii="Calibri" w:hAnsi="Calibri" w:cs="Cambria"/>
          <w:b/>
          <w:bCs/>
          <w:sz w:val="22"/>
          <w:szCs w:val="22"/>
        </w:rPr>
        <w:t>E</w:t>
      </w:r>
      <w:r w:rsidR="004E41B6" w:rsidRPr="00AE18DF">
        <w:rPr>
          <w:rFonts w:ascii="Calibri" w:hAnsi="Calibri" w:cs="Cambria"/>
          <w:b/>
          <w:bCs/>
          <w:sz w:val="22"/>
          <w:szCs w:val="22"/>
        </w:rPr>
        <w:t xml:space="preserve"> o združenej dodávke zemného plynu</w:t>
      </w:r>
    </w:p>
    <w:p w14:paraId="01A6AAA7" w14:textId="1D2D2F51"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 xml:space="preserve">zákona č. 251/2012 Z. z. o energetike a o zmene a doplnení niektorých zákonov </w:t>
      </w:r>
      <w:r w:rsidR="00235945">
        <w:rPr>
          <w:rFonts w:ascii="Calibri" w:hAnsi="Calibri" w:cs="Cambria"/>
          <w:sz w:val="22"/>
          <w:szCs w:val="22"/>
        </w:rPr>
        <w:t xml:space="preserve">v znení neskorších predpisov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7342749E" w14:textId="5780C875" w:rsidR="00D15CCF" w:rsidRPr="00AE18DF" w:rsidRDefault="00D15CCF"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228D06B4"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1273B">
        <w:rPr>
          <w:rFonts w:asciiTheme="minorHAnsi" w:hAnsiTheme="minorHAnsi" w:cstheme="minorHAnsi"/>
          <w:color w:val="000000"/>
          <w:sz w:val="22"/>
          <w:szCs w:val="22"/>
        </w:rPr>
        <w:t>Mgr. Ondrej</w:t>
      </w:r>
      <w:r w:rsidRPr="00AE18DF">
        <w:rPr>
          <w:rFonts w:asciiTheme="minorHAnsi" w:hAnsiTheme="minorHAnsi" w:cstheme="minorHAnsi"/>
          <w:sz w:val="22"/>
          <w:szCs w:val="22"/>
        </w:rPr>
        <w:t xml:space="preserve"> Lunter,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18A34EE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EF2FCC">
        <w:rPr>
          <w:rFonts w:asciiTheme="minorHAnsi" w:hAnsiTheme="minorHAnsi" w:cstheme="minorHAnsi"/>
          <w:color w:val="000000"/>
          <w:sz w:val="22"/>
          <w:szCs w:val="22"/>
        </w:rPr>
        <w:t xml:space="preserve">Ing. Juraj Šipula, </w:t>
      </w:r>
      <w:r w:rsidR="00EF2FCC" w:rsidRPr="00D66005">
        <w:rPr>
          <w:rFonts w:asciiTheme="minorHAnsi" w:hAnsiTheme="minorHAnsi" w:cstheme="minorHAnsi"/>
          <w:sz w:val="22"/>
          <w:szCs w:val="22"/>
        </w:rPr>
        <w:t>juraj.sipula@bbsk.sk</w:t>
      </w:r>
      <w:r w:rsidR="00EF2FCC">
        <w:rPr>
          <w:rFonts w:asciiTheme="minorHAnsi" w:hAnsiTheme="minorHAnsi" w:cstheme="minorHAnsi"/>
          <w:color w:val="000000"/>
          <w:sz w:val="22"/>
          <w:szCs w:val="22"/>
        </w:rPr>
        <w:t>, +421940624551</w:t>
      </w:r>
    </w:p>
    <w:p w14:paraId="7F25B4FD" w14:textId="77777777" w:rsidR="00D66005" w:rsidRDefault="00782FAB" w:rsidP="00D66005">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D66005">
        <w:rPr>
          <w:rFonts w:asciiTheme="minorHAnsi" w:hAnsiTheme="minorHAnsi" w:cstheme="minorHAnsi"/>
          <w:color w:val="000000"/>
          <w:sz w:val="22"/>
          <w:szCs w:val="22"/>
        </w:rPr>
        <w:t xml:space="preserve">Ing. Milena Gajdošová, </w:t>
      </w:r>
      <w:r w:rsidR="00D66005" w:rsidRPr="00746C60">
        <w:rPr>
          <w:rFonts w:asciiTheme="minorHAnsi" w:hAnsiTheme="minorHAnsi" w:cstheme="minorHAnsi"/>
          <w:color w:val="000000"/>
          <w:sz w:val="22"/>
          <w:szCs w:val="22"/>
        </w:rPr>
        <w:t>milena.gajdosova@bbsk.sk</w:t>
      </w:r>
      <w:r w:rsidR="00D66005">
        <w:rPr>
          <w:rFonts w:asciiTheme="minorHAnsi" w:hAnsiTheme="minorHAnsi" w:cstheme="minorHAnsi"/>
          <w:color w:val="000000"/>
          <w:sz w:val="22"/>
          <w:szCs w:val="22"/>
        </w:rPr>
        <w:t>,</w:t>
      </w:r>
    </w:p>
    <w:p w14:paraId="649D54DB" w14:textId="508ED960" w:rsidR="00D66005" w:rsidRPr="00AE18DF" w:rsidRDefault="00D66005" w:rsidP="00D6600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+421 </w:t>
      </w:r>
      <w:r w:rsidR="00E900BD">
        <w:rPr>
          <w:rFonts w:asciiTheme="minorHAnsi" w:hAnsiTheme="minorHAnsi" w:cstheme="minorHAnsi"/>
          <w:color w:val="000000"/>
          <w:sz w:val="22"/>
          <w:szCs w:val="22"/>
        </w:rPr>
        <w:t>947912776</w:t>
      </w:r>
      <w:r>
        <w:rPr>
          <w:rFonts w:asciiTheme="minorHAnsi" w:hAnsiTheme="minorHAnsi" w:cstheme="minorHAnsi"/>
          <w:color w:val="000000"/>
          <w:sz w:val="22"/>
          <w:szCs w:val="22"/>
        </w:rPr>
        <w:t xml:space="preserve"> </w:t>
      </w:r>
    </w:p>
    <w:p w14:paraId="714F5A53" w14:textId="02CD34A6" w:rsidR="00782FAB" w:rsidRPr="00AE18DF" w:rsidRDefault="00782FAB" w:rsidP="00F54837">
      <w:pPr>
        <w:autoSpaceDE w:val="0"/>
        <w:autoSpaceDN w:val="0"/>
        <w:adjustRightInd w:val="0"/>
        <w:jc w:val="both"/>
        <w:rPr>
          <w:rFonts w:asciiTheme="minorHAnsi" w:hAnsiTheme="minorHAnsi" w:cstheme="minorHAnsi"/>
          <w:color w:val="000000"/>
          <w:sz w:val="22"/>
          <w:szCs w:val="22"/>
        </w:rPr>
      </w:pP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roofErr w:type="spellStart"/>
      <w:r w:rsidRPr="00AE18DF">
        <w:rPr>
          <w:rFonts w:asciiTheme="minorHAnsi" w:hAnsiTheme="minorHAnsi" w:cstheme="minorHAnsi"/>
          <w:color w:val="000000"/>
          <w:sz w:val="22"/>
          <w:szCs w:val="22"/>
        </w:rPr>
        <w:t>xxxxxxxxxxxxxxxxxxxxxxxxx</w:t>
      </w:r>
      <w:proofErr w:type="spellEnd"/>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396A21B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r w:rsidR="00D66005">
        <w:rPr>
          <w:rFonts w:asciiTheme="minorHAnsi" w:hAnsiTheme="minorHAnsi" w:cstheme="minorHAnsi"/>
          <w:color w:val="000000"/>
          <w:sz w:val="22"/>
          <w:szCs w:val="22"/>
        </w:rPr>
        <w:t xml:space="preserve">                                                                           </w:t>
      </w:r>
      <w:r w:rsidR="00D66005" w:rsidRPr="00746C60">
        <w:rPr>
          <w:rFonts w:asciiTheme="minorHAnsi" w:hAnsiTheme="minorHAnsi" w:cstheme="minorHAnsi"/>
          <w:sz w:val="22"/>
          <w:szCs w:val="22"/>
        </w:rPr>
        <w:t>SK92 8180 0000 0070 0038 9679</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5CC0DD5B"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357585">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7C8D718F" w:rsidR="004C4CB5" w:rsidRPr="00AE18DF" w:rsidRDefault="00335B00" w:rsidP="00F54837">
      <w:pPr>
        <w:autoSpaceDE w:val="0"/>
        <w:autoSpaceDN w:val="0"/>
        <w:adjustRightInd w:val="0"/>
        <w:jc w:val="both"/>
        <w:rPr>
          <w:rFonts w:ascii="Calibri" w:hAnsi="Calibri" w:cs="Cambria"/>
          <w:color w:val="000000"/>
          <w:sz w:val="22"/>
          <w:szCs w:val="22"/>
        </w:rPr>
      </w:pPr>
      <w:r w:rsidRPr="008A4939">
        <w:rPr>
          <w:rFonts w:ascii="Calibri" w:hAnsi="Calibri" w:cs="Cambria"/>
          <w:color w:val="000000"/>
          <w:sz w:val="22"/>
          <w:szCs w:val="22"/>
        </w:rPr>
        <w:t>V zastúpení</w:t>
      </w:r>
      <w:r w:rsidR="000C635D" w:rsidRPr="00D54267">
        <w:rPr>
          <w:rFonts w:ascii="Calibri" w:hAnsi="Calibri" w:cs="Cambria"/>
          <w:color w:val="000000"/>
          <w:sz w:val="22"/>
          <w:szCs w:val="22"/>
        </w:rPr>
        <w:t>:</w:t>
      </w:r>
      <w:r w:rsidR="000C635D" w:rsidRPr="00AE18DF">
        <w:rPr>
          <w:rFonts w:ascii="Calibri" w:hAnsi="Calibri" w:cs="Cambria"/>
          <w:color w:val="000000"/>
          <w:sz w:val="22"/>
          <w:szCs w:val="22"/>
        </w:rPr>
        <w:t xml:space="preserve"> </w:t>
      </w:r>
      <w:r w:rsidR="000C635D" w:rsidRPr="00AE18DF">
        <w:rPr>
          <w:rFonts w:ascii="Calibri" w:hAnsi="Calibri" w:cs="Cambria"/>
          <w:color w:val="000000"/>
          <w:sz w:val="22"/>
          <w:szCs w:val="22"/>
        </w:rPr>
        <w:tab/>
      </w:r>
      <w:r w:rsidR="000C635D" w:rsidRPr="00AE18DF">
        <w:rPr>
          <w:rFonts w:ascii="Calibri" w:hAnsi="Calibri" w:cs="Cambria"/>
          <w:color w:val="000000"/>
          <w:sz w:val="22"/>
          <w:szCs w:val="22"/>
        </w:rPr>
        <w:tab/>
      </w:r>
      <w:r w:rsidR="000C635D" w:rsidRPr="00AE18DF">
        <w:rPr>
          <w:rFonts w:ascii="Calibri" w:hAnsi="Calibri" w:cs="Cambria"/>
          <w:color w:val="000000"/>
          <w:sz w:val="22"/>
          <w:szCs w:val="22"/>
        </w:rPr>
        <w:tab/>
      </w:r>
      <w:r w:rsidR="00D54267">
        <w:rPr>
          <w:rFonts w:ascii="Calibri" w:hAnsi="Calibri" w:cs="Cambria"/>
          <w:color w:val="000000"/>
          <w:sz w:val="22"/>
          <w:szCs w:val="22"/>
        </w:rPr>
        <w:tab/>
      </w:r>
      <w:r w:rsidR="00D54267">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594A7335"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 xml:space="preserve">s názvom „Dodávka zemného plynu“ </w:t>
      </w:r>
      <w:r w:rsidR="009202BC">
        <w:rPr>
          <w:rFonts w:asciiTheme="minorHAnsi" w:hAnsiTheme="minorHAnsi" w:cstheme="minorHAnsi"/>
          <w:sz w:val="22"/>
          <w:szCs w:val="22"/>
        </w:rPr>
        <w:t xml:space="preserve">uskutočneného </w:t>
      </w:r>
      <w:r w:rsidR="00ED33D6" w:rsidRPr="00AE18DF">
        <w:rPr>
          <w:rFonts w:asciiTheme="minorHAnsi" w:hAnsiTheme="minorHAnsi" w:cstheme="minorHAnsi"/>
          <w:sz w:val="22"/>
          <w:szCs w:val="22"/>
        </w:rPr>
        <w:t>v zmysle § 6</w:t>
      </w:r>
      <w:r w:rsidR="002423BF">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241095">
        <w:rPr>
          <w:rFonts w:asciiTheme="minorHAnsi" w:hAnsiTheme="minorHAnsi" w:cstheme="minorHAnsi"/>
          <w:sz w:val="22"/>
          <w:szCs w:val="22"/>
        </w:rPr>
        <w:t xml:space="preserve"> (ďalej len „</w:t>
      </w:r>
      <w:r w:rsidR="00241095" w:rsidRPr="009A5BEC">
        <w:rPr>
          <w:rFonts w:asciiTheme="minorHAnsi" w:hAnsiTheme="minorHAnsi" w:cstheme="minorHAnsi"/>
          <w:b/>
          <w:bCs/>
          <w:sz w:val="22"/>
          <w:szCs w:val="22"/>
        </w:rPr>
        <w:t>verejné obstarávanie</w:t>
      </w:r>
      <w:r w:rsidR="00241095">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1832A6A0"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dodávky zemného plynu (ďalej aj ako „</w:t>
      </w:r>
      <w:r w:rsidR="00572E29" w:rsidRPr="00AE18DF">
        <w:rPr>
          <w:rFonts w:ascii="Calibri" w:hAnsi="Calibri" w:cs="Cambria"/>
          <w:b/>
          <w:bCs/>
          <w:sz w:val="22"/>
          <w:szCs w:val="22"/>
        </w:rPr>
        <w:t>plyn</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plynu </w:t>
      </w:r>
      <w:r w:rsidR="00090F98" w:rsidRPr="00AE18DF">
        <w:rPr>
          <w:rFonts w:ascii="Calibri" w:hAnsi="Calibri" w:cs="Cambria"/>
          <w:sz w:val="22"/>
          <w:szCs w:val="22"/>
        </w:rPr>
        <w:lastRenderedPageBreak/>
        <w:t>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bod 1.1 tejto 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0C3A23" w:rsidRPr="00AE18DF">
        <w:rPr>
          <w:rFonts w:ascii="Calibri" w:hAnsi="Calibri" w:cs="Cambria"/>
          <w:sz w:val="22"/>
          <w:szCs w:val="22"/>
        </w:rPr>
        <w:t xml:space="preserve"> tak</w:t>
      </w:r>
      <w:r w:rsidR="00422060">
        <w:rPr>
          <w:rFonts w:ascii="Calibri" w:hAnsi="Calibri" w:cs="Cambria"/>
          <w:sz w:val="22"/>
          <w:szCs w:val="22"/>
        </w:rPr>
        <w:t>,</w:t>
      </w:r>
      <w:r w:rsidR="000C3A23" w:rsidRPr="00AE18DF">
        <w:rPr>
          <w:rFonts w:ascii="Calibri" w:hAnsi="Calibri" w:cs="Cambria"/>
          <w:sz w:val="22"/>
          <w:szCs w:val="22"/>
        </w:rPr>
        <w:t xml:space="preserve"> aby dodávateľ dodával </w:t>
      </w:r>
      <w:r w:rsidR="00090F98" w:rsidRPr="00AE18DF">
        <w:rPr>
          <w:rFonts w:ascii="Calibri" w:hAnsi="Calibri" w:cs="Cambria"/>
          <w:sz w:val="22"/>
          <w:szCs w:val="22"/>
        </w:rPr>
        <w:t xml:space="preserve">plyn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plynu v znení prílohy č. </w:t>
      </w:r>
      <w:r w:rsidR="0047414D">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a to za cenu dohodnutú v čl.</w:t>
      </w:r>
      <w:r w:rsidR="00090F98" w:rsidRPr="00AE18DF">
        <w:rPr>
          <w:rFonts w:ascii="Calibri" w:hAnsi="Calibri" w:cs="Cambria"/>
          <w:sz w:val="22"/>
          <w:szCs w:val="22"/>
        </w:rPr>
        <w:t xml:space="preserve"> V</w:t>
      </w:r>
      <w:r w:rsidR="00FF067C" w:rsidRPr="00AE18DF">
        <w:rPr>
          <w:rFonts w:ascii="Calibri" w:hAnsi="Calibri" w:cs="Cambria"/>
          <w:sz w:val="22"/>
          <w:szCs w:val="22"/>
        </w:rPr>
        <w:t>I</w:t>
      </w:r>
      <w:r w:rsidR="000C3A23" w:rsidRPr="00AE18DF">
        <w:rPr>
          <w:rFonts w:ascii="Calibri" w:hAnsi="Calibri" w:cs="Cambria"/>
          <w:sz w:val="22"/>
          <w:szCs w:val="22"/>
        </w:rPr>
        <w:t xml:space="preserve"> tejto Rámcovej zmluvy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120F5AA9"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Pr="00AE18DF">
        <w:rPr>
          <w:rFonts w:ascii="Calibri" w:hAnsi="Calibri" w:cs="Cambria"/>
          <w:sz w:val="22"/>
          <w:szCs w:val="22"/>
        </w:rPr>
        <w:t xml:space="preserve">plyn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177509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plynu pre jednotlivé odberné miesta, </w:t>
      </w:r>
    </w:p>
    <w:p w14:paraId="786B427A" w14:textId="01DACE41"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kontinuity dodávky plynu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0C7A2AF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pripojenie nových, prípadne rušenia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7404A3A1"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 to za cenu</w:t>
      </w:r>
      <w:r w:rsidR="000B449A" w:rsidRPr="00AE18DF">
        <w:rPr>
          <w:rFonts w:ascii="Calibri" w:hAnsi="Calibri" w:cs="Cambria"/>
          <w:sz w:val="22"/>
          <w:szCs w:val="22"/>
        </w:rPr>
        <w:t xml:space="preserve"> uveden</w:t>
      </w:r>
      <w:r w:rsidR="00D74883" w:rsidRPr="00AE18DF">
        <w:rPr>
          <w:rFonts w:ascii="Calibri" w:hAnsi="Calibri" w:cs="Cambria"/>
          <w:sz w:val="22"/>
          <w:szCs w:val="22"/>
        </w:rPr>
        <w:t>ú</w:t>
      </w:r>
      <w:r w:rsidR="000B449A" w:rsidRPr="00AE18DF">
        <w:rPr>
          <w:rFonts w:ascii="Calibri" w:hAnsi="Calibri" w:cs="Cambria"/>
          <w:sz w:val="22"/>
          <w:szCs w:val="22"/>
        </w:rPr>
        <w:t xml:space="preserve"> v tejto Rámcovej zmluve. </w:t>
      </w:r>
    </w:p>
    <w:p w14:paraId="2AE18CA5" w14:textId="77777777" w:rsidR="00187134" w:rsidRPr="00AE18DF" w:rsidRDefault="00187134" w:rsidP="00F54837">
      <w:pPr>
        <w:ind w:left="1134"/>
        <w:jc w:val="both"/>
        <w:rPr>
          <w:rFonts w:ascii="Calibri" w:hAnsi="Calibri" w:cs="Cambria"/>
          <w:sz w:val="22"/>
          <w:szCs w:val="22"/>
        </w:rPr>
      </w:pPr>
    </w:p>
    <w:p w14:paraId="29DD648B" w14:textId="73E42BBF" w:rsidR="00187134" w:rsidRPr="00AE18DF" w:rsidRDefault="00CC7342" w:rsidP="00F54837">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t xml:space="preserve">Predmetom </w:t>
      </w:r>
      <w:r w:rsidR="00187134" w:rsidRPr="00AE18DF">
        <w:rPr>
          <w:rFonts w:ascii="Calibri" w:hAnsi="Calibri" w:cs="Cambria"/>
          <w:sz w:val="22"/>
          <w:szCs w:val="22"/>
        </w:rPr>
        <w:t xml:space="preserve">tejto </w:t>
      </w:r>
      <w:r w:rsidR="000B449A" w:rsidRPr="00AE18DF">
        <w:rPr>
          <w:rFonts w:ascii="Calibri" w:hAnsi="Calibri" w:cs="Cambria"/>
          <w:sz w:val="22"/>
          <w:szCs w:val="22"/>
        </w:rPr>
        <w:t xml:space="preserve">Rámcovej </w:t>
      </w:r>
      <w:r w:rsidR="00187134" w:rsidRPr="00AE18DF">
        <w:rPr>
          <w:rFonts w:ascii="Calibri" w:hAnsi="Calibri" w:cs="Cambria"/>
          <w:sz w:val="22"/>
          <w:szCs w:val="22"/>
        </w:rPr>
        <w:t xml:space="preserve">zmluvy je taktiež </w:t>
      </w:r>
      <w:r w:rsidR="000B449A" w:rsidRPr="00AE18DF">
        <w:rPr>
          <w:rFonts w:ascii="Calibri" w:hAnsi="Calibri" w:cs="Cambria"/>
          <w:sz w:val="22"/>
          <w:szCs w:val="22"/>
        </w:rPr>
        <w:t>dohoda zmluvných strán o podmienkach uzatvárania čiastkových zmlúv</w:t>
      </w:r>
      <w:r w:rsidR="001D5208" w:rsidRPr="00AE18DF">
        <w:rPr>
          <w:rFonts w:ascii="Calibri" w:hAnsi="Calibri" w:cs="Cambria"/>
          <w:sz w:val="22"/>
          <w:szCs w:val="22"/>
        </w:rPr>
        <w:t xml:space="preserve"> medzi dodávateľom na strane jednej a</w:t>
      </w:r>
      <w:r w:rsidR="00D74883" w:rsidRPr="00AE18DF">
        <w:rPr>
          <w:rFonts w:ascii="Calibri" w:hAnsi="Calibri" w:cs="Cambria"/>
          <w:sz w:val="22"/>
          <w:szCs w:val="22"/>
        </w:rPr>
        <w:t> </w:t>
      </w:r>
      <w:r w:rsidR="001D5208" w:rsidRPr="00AE18DF">
        <w:rPr>
          <w:rFonts w:ascii="Calibri" w:hAnsi="Calibri" w:cs="Cambria"/>
          <w:sz w:val="22"/>
          <w:szCs w:val="22"/>
        </w:rPr>
        <w:t>tretími osobami na strane druhej</w:t>
      </w:r>
      <w:r w:rsidR="00187134" w:rsidRPr="00AE18DF">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12DAA691"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AE18DF">
        <w:rPr>
          <w:rFonts w:asciiTheme="minorHAnsi" w:hAnsiTheme="minorHAnsi" w:cstheme="minorHAnsi"/>
          <w:color w:val="000000"/>
          <w:sz w:val="22"/>
          <w:szCs w:val="22"/>
        </w:rPr>
        <w:t xml:space="preserve">od </w:t>
      </w:r>
      <w:r w:rsidR="004E7F11" w:rsidRPr="00AE18DF">
        <w:rPr>
          <w:rFonts w:asciiTheme="minorHAnsi" w:hAnsiTheme="minorHAnsi" w:cstheme="minorHAnsi"/>
          <w:sz w:val="22"/>
          <w:szCs w:val="22"/>
        </w:rPr>
        <w:t>01.0</w:t>
      </w:r>
      <w:r w:rsidR="00867B30">
        <w:rPr>
          <w:rFonts w:asciiTheme="minorHAnsi" w:hAnsiTheme="minorHAnsi" w:cstheme="minorHAnsi"/>
          <w:sz w:val="22"/>
          <w:szCs w:val="22"/>
        </w:rPr>
        <w:t>1</w:t>
      </w:r>
      <w:r w:rsidR="004E7F11" w:rsidRPr="00AE18DF">
        <w:rPr>
          <w:rFonts w:asciiTheme="minorHAnsi" w:hAnsiTheme="minorHAnsi" w:cstheme="minorHAnsi"/>
          <w:sz w:val="22"/>
          <w:szCs w:val="22"/>
        </w:rPr>
        <w:t>.</w:t>
      </w:r>
      <w:r w:rsidR="0051273B" w:rsidRPr="00AE18DF">
        <w:rPr>
          <w:rFonts w:asciiTheme="minorHAnsi" w:hAnsiTheme="minorHAnsi" w:cstheme="minorHAnsi"/>
          <w:sz w:val="22"/>
          <w:szCs w:val="22"/>
        </w:rPr>
        <w:t>202</w:t>
      </w:r>
      <w:r w:rsidR="0051273B">
        <w:rPr>
          <w:rFonts w:asciiTheme="minorHAnsi" w:hAnsiTheme="minorHAnsi" w:cstheme="minorHAnsi"/>
          <w:sz w:val="22"/>
          <w:szCs w:val="22"/>
        </w:rPr>
        <w:t>4</w:t>
      </w:r>
      <w:r w:rsidR="0051273B"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od 06:00 hod.</w:t>
      </w:r>
      <w:r w:rsidR="00AA5243" w:rsidRPr="00AE18DF">
        <w:rPr>
          <w:rFonts w:asciiTheme="minorHAnsi" w:hAnsiTheme="minorHAnsi" w:cstheme="minorHAnsi"/>
          <w:sz w:val="22"/>
          <w:szCs w:val="22"/>
        </w:rPr>
        <w:t xml:space="preserve"> a bude trvať </w:t>
      </w:r>
      <w:r w:rsidR="004E7F11" w:rsidRPr="00AE18DF">
        <w:rPr>
          <w:rFonts w:asciiTheme="minorHAnsi" w:hAnsiTheme="minorHAnsi" w:cstheme="minorHAnsi"/>
          <w:sz w:val="22"/>
          <w:szCs w:val="22"/>
        </w:rPr>
        <w:t>do 01.01.</w:t>
      </w:r>
      <w:r w:rsidR="0051273B" w:rsidRPr="00AE18DF">
        <w:rPr>
          <w:rFonts w:asciiTheme="minorHAnsi" w:hAnsiTheme="minorHAnsi" w:cstheme="minorHAnsi"/>
          <w:sz w:val="22"/>
          <w:szCs w:val="22"/>
        </w:rPr>
        <w:t>202</w:t>
      </w:r>
      <w:r w:rsidR="00A6765E">
        <w:rPr>
          <w:rFonts w:asciiTheme="minorHAnsi" w:hAnsiTheme="minorHAnsi" w:cstheme="minorHAnsi"/>
          <w:sz w:val="22"/>
          <w:szCs w:val="22"/>
        </w:rPr>
        <w:t>6</w:t>
      </w:r>
      <w:r w:rsidR="0051273B"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do 06:00 hod.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5897E4CE" w:rsidR="007B0D84" w:rsidRPr="00AE18DF" w:rsidRDefault="007B0D84" w:rsidP="00F54837">
      <w:pPr>
        <w:ind w:left="709" w:hanging="709"/>
        <w:rPr>
          <w:rFonts w:asciiTheme="minorHAnsi" w:hAnsiTheme="minorHAnsi"/>
          <w:sz w:val="22"/>
          <w:szCs w:val="22"/>
        </w:rPr>
      </w:pPr>
      <w:r w:rsidRPr="00AE18DF">
        <w:rPr>
          <w:rFonts w:asciiTheme="minorHAnsi" w:hAnsiTheme="minorHAnsi"/>
          <w:sz w:val="22"/>
          <w:szCs w:val="22"/>
        </w:rPr>
        <w:t>2.4</w:t>
      </w:r>
      <w:r w:rsidR="00D35B2C" w:rsidRPr="00AE18DF">
        <w:rPr>
          <w:rFonts w:asciiTheme="minorHAnsi" w:hAnsiTheme="minorHAnsi"/>
          <w:sz w:val="22"/>
          <w:szCs w:val="22"/>
        </w:rPr>
        <w:tab/>
      </w:r>
      <w:r w:rsidRPr="00AE18DF">
        <w:rPr>
          <w:rFonts w:asciiTheme="minorHAnsi" w:hAnsiTheme="minorHAnsi"/>
          <w:sz w:val="22"/>
          <w:szCs w:val="22"/>
        </w:rPr>
        <w:t xml:space="preserve">Predpokladané celkové </w:t>
      </w:r>
      <w:r w:rsidR="009012F4" w:rsidRPr="00AE18DF">
        <w:rPr>
          <w:rFonts w:asciiTheme="minorHAnsi" w:hAnsiTheme="minorHAnsi"/>
          <w:sz w:val="22"/>
          <w:szCs w:val="22"/>
        </w:rPr>
        <w:t>m</w:t>
      </w:r>
      <w:r w:rsidRPr="00AE18DF">
        <w:rPr>
          <w:rFonts w:asciiTheme="minorHAnsi" w:hAnsiTheme="minorHAnsi"/>
          <w:sz w:val="22"/>
          <w:szCs w:val="22"/>
        </w:rPr>
        <w:t xml:space="preserve">nožstvo plynu </w:t>
      </w:r>
      <w:r w:rsidR="009012F4" w:rsidRPr="00AE18DF">
        <w:rPr>
          <w:rFonts w:asciiTheme="minorHAnsi" w:hAnsiTheme="minorHAnsi"/>
          <w:sz w:val="22"/>
          <w:szCs w:val="22"/>
        </w:rPr>
        <w:t>spoločne obstarávané</w:t>
      </w:r>
      <w:r w:rsidR="009012F4" w:rsidRPr="00AE18DF">
        <w:rPr>
          <w:rFonts w:asciiTheme="minorHAnsi" w:hAnsiTheme="minorHAnsi"/>
          <w:b/>
          <w:bCs/>
          <w:sz w:val="22"/>
          <w:szCs w:val="22"/>
        </w:rPr>
        <w:t xml:space="preserve">  </w:t>
      </w:r>
      <w:r w:rsidR="009012F4" w:rsidRPr="00AE18DF">
        <w:rPr>
          <w:rFonts w:asciiTheme="minorHAnsi" w:hAnsiTheme="minorHAnsi"/>
          <w:sz w:val="22"/>
          <w:szCs w:val="22"/>
        </w:rPr>
        <w:t xml:space="preserve">pre </w:t>
      </w:r>
      <w:r w:rsidR="00D74883" w:rsidRPr="00AE18DF">
        <w:rPr>
          <w:rFonts w:asciiTheme="minorHAnsi" w:hAnsiTheme="minorHAnsi"/>
          <w:sz w:val="22"/>
          <w:szCs w:val="22"/>
        </w:rPr>
        <w:t>BBSK</w:t>
      </w:r>
      <w:r w:rsidR="009012F4" w:rsidRPr="00AE18DF">
        <w:rPr>
          <w:rFonts w:asciiTheme="minorHAnsi" w:hAnsiTheme="minorHAnsi"/>
          <w:sz w:val="22"/>
          <w:szCs w:val="22"/>
        </w:rPr>
        <w:t xml:space="preserve"> aj tretie </w:t>
      </w:r>
      <w:r w:rsidR="006C54FB" w:rsidRPr="00AE18DF">
        <w:rPr>
          <w:rFonts w:asciiTheme="minorHAnsi" w:hAnsiTheme="minorHAnsi"/>
          <w:sz w:val="22"/>
          <w:szCs w:val="22"/>
        </w:rPr>
        <w:t>osoby</w:t>
      </w:r>
      <w:r w:rsidR="009012F4" w:rsidRPr="00AE18DF">
        <w:rPr>
          <w:rFonts w:asciiTheme="minorHAnsi" w:hAnsiTheme="minorHAnsi"/>
          <w:b/>
          <w:bCs/>
          <w:sz w:val="22"/>
          <w:szCs w:val="22"/>
        </w:rPr>
        <w:t xml:space="preserve"> </w:t>
      </w:r>
      <w:r w:rsidRPr="00AE18DF">
        <w:rPr>
          <w:rFonts w:asciiTheme="minorHAnsi" w:hAnsiTheme="minorHAnsi"/>
          <w:sz w:val="22"/>
          <w:szCs w:val="22"/>
        </w:rPr>
        <w:t xml:space="preserve">v zmysle tejto Rámcovej zmluvy je: </w:t>
      </w:r>
      <w:r w:rsidR="009D3CB7">
        <w:rPr>
          <w:rFonts w:asciiTheme="minorHAnsi" w:hAnsiTheme="minorHAnsi"/>
          <w:b/>
          <w:bCs/>
          <w:color w:val="FF0000"/>
          <w:sz w:val="22"/>
          <w:szCs w:val="22"/>
        </w:rPr>
        <w:t>72 304,149</w:t>
      </w:r>
      <w:r w:rsidR="00E4523F" w:rsidRPr="00E4523F">
        <w:rPr>
          <w:rFonts w:asciiTheme="minorHAnsi" w:hAnsiTheme="minorHAnsi"/>
          <w:b/>
          <w:bCs/>
          <w:color w:val="FF0000"/>
          <w:sz w:val="22"/>
          <w:szCs w:val="22"/>
        </w:rPr>
        <w:t xml:space="preserve"> </w:t>
      </w:r>
      <w:r w:rsidRPr="00842BBD">
        <w:rPr>
          <w:rFonts w:asciiTheme="minorHAnsi" w:hAnsiTheme="minorHAnsi"/>
          <w:b/>
          <w:bCs/>
          <w:color w:val="FF0000"/>
          <w:sz w:val="22"/>
          <w:szCs w:val="22"/>
        </w:rPr>
        <w:t>MWh</w:t>
      </w:r>
      <w:r w:rsidR="00D35B2C" w:rsidRPr="00AE18DF">
        <w:rPr>
          <w:rFonts w:asciiTheme="minorHAnsi" w:hAnsiTheme="minorHAnsi"/>
          <w:sz w:val="22"/>
          <w:szCs w:val="22"/>
        </w:rPr>
        <w:t xml:space="preserve"> </w:t>
      </w:r>
      <w:r w:rsidRPr="00AE18DF">
        <w:rPr>
          <w:rFonts w:asciiTheme="minorHAnsi" w:hAnsiTheme="minorHAnsi"/>
          <w:sz w:val="22"/>
          <w:szCs w:val="22"/>
        </w:rPr>
        <w:t>(ďalej len</w:t>
      </w:r>
      <w:r w:rsidRPr="00AE18DF">
        <w:rPr>
          <w:rFonts w:asciiTheme="minorHAnsi" w:hAnsiTheme="minorHAnsi"/>
          <w:b/>
          <w:bCs/>
          <w:sz w:val="22"/>
          <w:szCs w:val="22"/>
        </w:rPr>
        <w:t xml:space="preserve"> „predpokladané množstvo dodávky</w:t>
      </w:r>
      <w:r w:rsidRPr="00AE18DF">
        <w:rPr>
          <w:rFonts w:asciiTheme="minorHAnsi" w:hAnsiTheme="minorHAnsi"/>
          <w:sz w:val="22"/>
          <w:szCs w:val="22"/>
        </w:rPr>
        <w:t>“</w:t>
      </w:r>
      <w:r w:rsidR="003D0AD4">
        <w:rPr>
          <w:rFonts w:asciiTheme="minorHAnsi" w:hAnsiTheme="minorHAnsi"/>
          <w:sz w:val="22"/>
          <w:szCs w:val="22"/>
        </w:rPr>
        <w:t xml:space="preserve"> alebo „</w:t>
      </w:r>
      <w:r w:rsidR="003D0AD4" w:rsidRPr="0095599F">
        <w:rPr>
          <w:rFonts w:asciiTheme="minorHAnsi" w:hAnsiTheme="minorHAnsi"/>
          <w:b/>
          <w:bCs/>
          <w:sz w:val="22"/>
          <w:szCs w:val="22"/>
        </w:rPr>
        <w:t>PMD</w:t>
      </w:r>
      <w:r w:rsidR="003D0AD4">
        <w:rPr>
          <w:rFonts w:asciiTheme="minorHAnsi" w:hAnsiTheme="minorHAnsi"/>
          <w:sz w:val="22"/>
          <w:szCs w:val="22"/>
        </w:rPr>
        <w:t>“</w:t>
      </w:r>
      <w:r w:rsidRPr="00AE18DF">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470469C0"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 </w:t>
      </w:r>
      <w:r w:rsidR="00943241">
        <w:rPr>
          <w:rFonts w:ascii="Calibri" w:hAnsi="Calibri" w:cs="Cambria"/>
          <w:bCs/>
          <w:sz w:val="22"/>
          <w:szCs w:val="22"/>
        </w:rPr>
        <w:t>p</w:t>
      </w:r>
      <w:r w:rsidR="006B0683" w:rsidRPr="00AE18DF">
        <w:rPr>
          <w:rFonts w:ascii="Calibri" w:hAnsi="Calibri" w:cs="Cambria"/>
          <w:bCs/>
          <w:sz w:val="22"/>
          <w:szCs w:val="22"/>
        </w:rPr>
        <w:t xml:space="preserve">rílohe </w:t>
      </w:r>
      <w:r w:rsidR="006C54FB" w:rsidRPr="00AE18DF">
        <w:rPr>
          <w:rFonts w:ascii="Calibri" w:hAnsi="Calibri" w:cs="Cambria"/>
          <w:bCs/>
          <w:sz w:val="22"/>
          <w:szCs w:val="22"/>
        </w:rPr>
        <w:t xml:space="preserve">č. 1 k tejto </w:t>
      </w:r>
      <w:r w:rsidR="00317774">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 xml:space="preserve">na uzatvorenie čiastkových zmlúv a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 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62C2ADA0"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bod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 xml:space="preserve">akúkoľvek zmluvu, predmetom ktorej bude výlučne alebo z časti dodávka plynu,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 xml:space="preserve">zmluvy. V 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 dodávke uzatvorenej v rozpore s 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 xml:space="preserve">a predpokladanou hodnotou takejto zmluvy, ak by sa uzatvorila v súlade s 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 xml:space="preserve">údaj o spotrebe takejto tretej osoby za kalendárny rok </w:t>
      </w:r>
      <w:r w:rsidR="0051273B" w:rsidRPr="00AE18DF">
        <w:rPr>
          <w:rFonts w:ascii="Calibri" w:hAnsi="Calibri" w:cs="Cambria"/>
          <w:bCs/>
          <w:sz w:val="22"/>
          <w:szCs w:val="22"/>
        </w:rPr>
        <w:t>202</w:t>
      </w:r>
      <w:r w:rsidR="0051273B">
        <w:rPr>
          <w:rFonts w:ascii="Calibri" w:hAnsi="Calibri" w:cs="Cambria"/>
          <w:bCs/>
          <w:sz w:val="22"/>
          <w:szCs w:val="22"/>
        </w:rPr>
        <w:t>2</w:t>
      </w:r>
      <w:r w:rsidR="0051273B" w:rsidRPr="00AE18DF">
        <w:rPr>
          <w:rFonts w:ascii="Calibri" w:hAnsi="Calibri" w:cs="Cambria"/>
          <w:bCs/>
          <w:sz w:val="22"/>
          <w:szCs w:val="22"/>
        </w:rPr>
        <w:t xml:space="preserve"> </w:t>
      </w:r>
      <w:r w:rsidR="00CA383A" w:rsidRPr="00AE18DF">
        <w:rPr>
          <w:rFonts w:ascii="Calibri" w:hAnsi="Calibri" w:cs="Cambria"/>
          <w:bCs/>
          <w:sz w:val="22"/>
          <w:szCs w:val="22"/>
        </w:rPr>
        <w:t>a ceny za MWh v zmluve uzatvorenej v rozpore s touto Rámcovou zmluvou, v 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 spotrebe takejto tretej osoby za kalendárny rok </w:t>
      </w:r>
      <w:r w:rsidR="00326D07" w:rsidRPr="00AE18DF">
        <w:rPr>
          <w:rFonts w:ascii="Calibri" w:hAnsi="Calibri" w:cs="Cambria"/>
          <w:bCs/>
          <w:sz w:val="22"/>
          <w:szCs w:val="22"/>
        </w:rPr>
        <w:t>202</w:t>
      </w:r>
      <w:r w:rsidR="00326D07">
        <w:rPr>
          <w:rFonts w:ascii="Calibri" w:hAnsi="Calibri" w:cs="Cambria"/>
          <w:bCs/>
          <w:sz w:val="22"/>
          <w:szCs w:val="22"/>
        </w:rPr>
        <w:t>2</w:t>
      </w:r>
      <w:r w:rsidR="00326D07" w:rsidRPr="00AE18DF">
        <w:rPr>
          <w:rFonts w:ascii="Calibri" w:hAnsi="Calibri" w:cs="Cambria"/>
          <w:bCs/>
          <w:sz w:val="22"/>
          <w:szCs w:val="22"/>
        </w:rPr>
        <w:t xml:space="preserve"> </w:t>
      </w:r>
      <w:r w:rsidR="00CA383A" w:rsidRPr="00AE18DF">
        <w:rPr>
          <w:rFonts w:ascii="Calibri" w:hAnsi="Calibri" w:cs="Cambria"/>
          <w:bCs/>
          <w:sz w:val="22"/>
          <w:szCs w:val="22"/>
        </w:rPr>
        <w:t>a ceny za MWh v</w:t>
      </w:r>
      <w:r w:rsidR="00D06904" w:rsidRPr="00AE18DF">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 súlade s 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099574B2"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 tejto Rámcovej zmluve; za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137AB14" w:rsidR="00D06904" w:rsidRPr="00AE18DF" w:rsidRDefault="00D06904" w:rsidP="00F54837">
      <w:pPr>
        <w:ind w:left="709" w:hanging="709"/>
        <w:jc w:val="both"/>
        <w:rPr>
          <w:rFonts w:ascii="Calibri" w:hAnsi="Calibri" w:cs="Cambria"/>
          <w:bCs/>
          <w:sz w:val="22"/>
          <w:szCs w:val="22"/>
        </w:rPr>
      </w:pPr>
    </w:p>
    <w:p w14:paraId="6B1C78C2" w14:textId="0765EB36"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8A4939">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w:t>
      </w:r>
      <w:r w:rsidR="00D40007">
        <w:rPr>
          <w:rFonts w:ascii="Calibri" w:hAnsi="Calibri" w:cs="Cambria"/>
          <w:bCs/>
          <w:sz w:val="22"/>
          <w:szCs w:val="22"/>
        </w:rPr>
        <w:t>3</w:t>
      </w:r>
      <w:r w:rsidR="00D40007" w:rsidRPr="00AE18DF">
        <w:rPr>
          <w:rFonts w:ascii="Calibri" w:hAnsi="Calibri" w:cs="Cambria"/>
          <w:bCs/>
          <w:sz w:val="22"/>
          <w:szCs w:val="22"/>
        </w:rPr>
        <w:t xml:space="preserve"> </w:t>
      </w:r>
      <w:r w:rsidR="00950B98" w:rsidRPr="00AE18DF">
        <w:rPr>
          <w:rFonts w:ascii="Calibri" w:hAnsi="Calibri" w:cs="Cambria"/>
          <w:bCs/>
          <w:sz w:val="22"/>
          <w:szCs w:val="22"/>
        </w:rPr>
        <w:t>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35A2B6C1" w:rsidR="00960746" w:rsidRPr="00AE18DF" w:rsidRDefault="00D76EDB" w:rsidP="008A4939">
      <w:pPr>
        <w:jc w:val="both"/>
        <w:rPr>
          <w:rFonts w:ascii="Calibri" w:hAnsi="Calibri" w:cs="Cambria"/>
          <w:bCs/>
          <w:sz w:val="22"/>
          <w:szCs w:val="22"/>
        </w:rPr>
      </w:pPr>
      <w:r w:rsidRPr="00AE18DF">
        <w:rPr>
          <w:rFonts w:ascii="Calibri" w:hAnsi="Calibri" w:cs="Cambria"/>
          <w:bCs/>
          <w:sz w:val="22"/>
          <w:szCs w:val="22"/>
        </w:rPr>
        <w:tab/>
      </w: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679FF675"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miest, POD kód</w:t>
      </w:r>
      <w:r w:rsidR="001D5208" w:rsidRPr="00AE18DF">
        <w:rPr>
          <w:rFonts w:ascii="Calibri" w:hAnsi="Calibri" w:cs="Cambria"/>
          <w:sz w:val="22"/>
          <w:szCs w:val="22"/>
        </w:rPr>
        <w:t>y</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1DF5E2A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pri zriadení nového OM/nových OM formou oznámenia odberateľa písomne doručeného dodávateľovi, pričom na nové OM s predpokladanou ročnou spotrebou nižšou ako 10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10 MWh na dodávku plynu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6D14F6B" w14:textId="77777777" w:rsidR="00007781" w:rsidRPr="00AE18DF" w:rsidRDefault="00007781" w:rsidP="008A4939">
      <w:pPr>
        <w:autoSpaceDE w:val="0"/>
        <w:autoSpaceDN w:val="0"/>
        <w:adjustRightInd w:val="0"/>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6E1CBA46"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dodávky plynu a zabezpečenie jeho distribúcie</w:t>
      </w:r>
    </w:p>
    <w:p w14:paraId="555DC42F" w14:textId="77777777" w:rsidR="004E41B6" w:rsidRPr="00AE18DF" w:rsidRDefault="004E41B6" w:rsidP="00F54837">
      <w:pPr>
        <w:jc w:val="both"/>
        <w:rPr>
          <w:rFonts w:ascii="Calibri" w:hAnsi="Calibri" w:cs="Cambria"/>
          <w:sz w:val="22"/>
          <w:szCs w:val="22"/>
        </w:rPr>
      </w:pPr>
    </w:p>
    <w:p w14:paraId="093C2608" w14:textId="6CD12E46"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plyn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 xml:space="preserve">a zabezpečiť u prevádzkovateľa distribučnej siete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plyn sa považuje za splnený v momente, keď má odberateľ možnosť plyn odobrať. Plyn je odobraný 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 xml:space="preserve">všeobecne </w:t>
      </w:r>
      <w:r w:rsidR="004E41B6" w:rsidRPr="00AE18DF">
        <w:rPr>
          <w:rFonts w:ascii="Calibri" w:hAnsi="Calibri" w:cs="Cambria"/>
          <w:sz w:val="22"/>
          <w:szCs w:val="22"/>
        </w:rPr>
        <w:lastRenderedPageBreak/>
        <w:t>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3E49E1A1"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plyn do OM, pričom podmienkou pre vznik tejto povinnosti je pripojenie odberného plynového zariadenia do distribučnej siete a pridelenie distribučnej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OPZ (odberného plynového zariadenia) do distribučnej siete“</w:t>
      </w:r>
      <w:r w:rsidR="004E41B6" w:rsidRPr="00AE18DF">
        <w:rPr>
          <w:rFonts w:ascii="Calibri" w:hAnsi="Calibri" w:cs="Cambria"/>
          <w:sz w:val="22"/>
          <w:szCs w:val="22"/>
        </w:rPr>
        <w:t xml:space="preserve"> sa rozumie súbor úkonov a činností nevyhnutných na zabezpečenie fyzického spojenia distribučnej siete s OPZ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132B9AEC"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plyn v prípade ukončenia distribúcie plynu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plynu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0AE3059D"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7E2A8224"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plynu vrátane ich vyhodnocovania podľa Vyhlášky ÚRSO č. 278/2012 Z. z. v znení neskorších predpisov, ktorým sa ustanovujú štandardy kvality </w:t>
      </w:r>
      <w:r w:rsidR="009F7350" w:rsidRPr="00AE18DF">
        <w:rPr>
          <w:rFonts w:asciiTheme="minorHAnsi" w:hAnsiTheme="minorHAnsi" w:cs="Arial"/>
          <w:sz w:val="22"/>
          <w:szCs w:val="22"/>
          <w:lang w:eastAsia="sk-SK"/>
        </w:rPr>
        <w:t>uskladňovania plynu, prepravy plynu, distribúcie plynu a dodávky plynu</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Cena za dodávku plynu</w:t>
      </w:r>
    </w:p>
    <w:p w14:paraId="5E0744F9" w14:textId="77777777" w:rsidR="004E41B6" w:rsidRPr="00AE18DF" w:rsidRDefault="004E41B6" w:rsidP="00F54837">
      <w:pPr>
        <w:jc w:val="center"/>
        <w:rPr>
          <w:rFonts w:ascii="Calibri" w:hAnsi="Calibri" w:cs="Cambria"/>
          <w:b/>
          <w:bCs/>
          <w:sz w:val="22"/>
          <w:szCs w:val="22"/>
        </w:rPr>
      </w:pPr>
    </w:p>
    <w:p w14:paraId="0F5829C3" w14:textId="5D68AD9C" w:rsidR="006A09AE" w:rsidRPr="00AE18DF"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6.1       Cena za dodávku plynu a súvisiace plnenia bola zmluvnými stranami dohodnutá v nasledovnej 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77777777"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plynu pozostávajúca z ceny za komoditu, nákladov na prístup do zásobníka a uskladňovanie, </w:t>
      </w:r>
      <w:proofErr w:type="spellStart"/>
      <w:r w:rsidRPr="00AE18DF">
        <w:rPr>
          <w:rFonts w:ascii="Calibri" w:hAnsi="Calibri" w:cs="Cambria"/>
          <w:color w:val="000000"/>
          <w:sz w:val="22"/>
          <w:szCs w:val="22"/>
        </w:rPr>
        <w:t>štruktúrovania</w:t>
      </w:r>
      <w:proofErr w:type="spellEnd"/>
      <w:r w:rsidRPr="00AE18DF">
        <w:rPr>
          <w:rFonts w:ascii="Calibri" w:hAnsi="Calibri" w:cs="Cambria"/>
          <w:color w:val="000000"/>
          <w:sz w:val="22"/>
          <w:szCs w:val="22"/>
        </w:rPr>
        <w:t>, skladovania 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distribučné služby,</w:t>
      </w:r>
    </w:p>
    <w:p w14:paraId="798293D7" w14:textId="77777777"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 za prepravné služby,</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3A35C53A" w14:textId="6AA113CB" w:rsidR="006A09AE" w:rsidRDefault="006A09AE" w:rsidP="006A09AE">
      <w:pPr>
        <w:autoSpaceDE w:val="0"/>
        <w:autoSpaceDN w:val="0"/>
        <w:adjustRightInd w:val="0"/>
        <w:ind w:left="708" w:hanging="708"/>
        <w:jc w:val="both"/>
        <w:rPr>
          <w:rFonts w:asciiTheme="minorHAnsi" w:hAnsiTheme="minorHAnsi" w:cs="Cambria"/>
          <w:strike/>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r w:rsidRPr="008E50EB">
        <w:rPr>
          <w:rFonts w:asciiTheme="minorHAnsi" w:hAnsiTheme="minorHAnsi" w:cs="Cambria"/>
          <w:sz w:val="22"/>
          <w:szCs w:val="22"/>
        </w:rPr>
        <w:t xml:space="preserve">Cena za dodávku plynu </w:t>
      </w:r>
      <w:r w:rsidR="008C0A16" w:rsidRPr="008E50EB">
        <w:rPr>
          <w:rFonts w:asciiTheme="minorHAnsi" w:hAnsiTheme="minorHAnsi" w:cs="Cambria"/>
          <w:sz w:val="22"/>
          <w:szCs w:val="22"/>
        </w:rPr>
        <w:t>(</w:t>
      </w:r>
      <w:r w:rsidR="00A04250">
        <w:rPr>
          <w:rFonts w:asciiTheme="minorHAnsi" w:hAnsiTheme="minorHAnsi" w:cs="Cambria"/>
          <w:sz w:val="22"/>
          <w:szCs w:val="22"/>
        </w:rPr>
        <w:t>ďalej aj ako „</w:t>
      </w:r>
      <w:proofErr w:type="spellStart"/>
      <w:r w:rsidR="008C0A16" w:rsidRPr="0095599F">
        <w:rPr>
          <w:rFonts w:asciiTheme="minorHAnsi" w:hAnsiTheme="minorHAnsi" w:cs="Cambria"/>
          <w:b/>
          <w:bCs/>
          <w:sz w:val="22"/>
          <w:szCs w:val="22"/>
        </w:rPr>
        <w:t>SOPo</w:t>
      </w:r>
      <w:proofErr w:type="spellEnd"/>
      <w:r w:rsidR="00A04250">
        <w:rPr>
          <w:rFonts w:asciiTheme="minorHAnsi" w:hAnsiTheme="minorHAnsi" w:cs="Cambria"/>
          <w:sz w:val="22"/>
          <w:szCs w:val="22"/>
        </w:rPr>
        <w:t>“</w:t>
      </w:r>
      <w:r w:rsidR="008C0A16" w:rsidRPr="008E50EB">
        <w:rPr>
          <w:rFonts w:asciiTheme="minorHAnsi" w:hAnsiTheme="minorHAnsi" w:cs="Cambria"/>
          <w:sz w:val="22"/>
          <w:szCs w:val="22"/>
        </w:rPr>
        <w:t xml:space="preserve">) </w:t>
      </w:r>
      <w:r w:rsidR="00CE71E3" w:rsidRPr="008E50EB">
        <w:rPr>
          <w:rFonts w:asciiTheme="minorHAnsi" w:hAnsiTheme="minorHAnsi" w:cs="Cambria"/>
          <w:sz w:val="22"/>
          <w:szCs w:val="22"/>
        </w:rPr>
        <w:t xml:space="preserve">bola </w:t>
      </w:r>
      <w:r w:rsidR="00B15874">
        <w:rPr>
          <w:rFonts w:asciiTheme="minorHAnsi" w:hAnsiTheme="minorHAnsi" w:cs="Cambria"/>
          <w:sz w:val="22"/>
          <w:szCs w:val="22"/>
        </w:rPr>
        <w:t xml:space="preserve">stanovená postupom definovaným </w:t>
      </w:r>
      <w:r w:rsidR="00B15874" w:rsidRPr="008E50EB">
        <w:rPr>
          <w:rFonts w:asciiTheme="minorHAnsi" w:hAnsiTheme="minorHAnsi" w:cs="Cambria"/>
          <w:sz w:val="22"/>
          <w:szCs w:val="22"/>
        </w:rPr>
        <w:t xml:space="preserve">v </w:t>
      </w:r>
      <w:r w:rsidR="00943241">
        <w:rPr>
          <w:rFonts w:asciiTheme="minorHAnsi" w:hAnsiTheme="minorHAnsi" w:cs="Cambria"/>
          <w:sz w:val="22"/>
          <w:szCs w:val="22"/>
        </w:rPr>
        <w:t>p</w:t>
      </w:r>
      <w:r w:rsidR="00B15874" w:rsidRPr="008E50EB">
        <w:rPr>
          <w:rFonts w:asciiTheme="minorHAnsi" w:hAnsiTheme="minorHAnsi" w:cs="Cambria"/>
          <w:sz w:val="22"/>
          <w:szCs w:val="22"/>
        </w:rPr>
        <w:t xml:space="preserve">rílohe č. </w:t>
      </w:r>
      <w:r w:rsidR="00D40007">
        <w:rPr>
          <w:rFonts w:asciiTheme="minorHAnsi" w:hAnsiTheme="minorHAnsi" w:cs="Cambria"/>
          <w:sz w:val="22"/>
          <w:szCs w:val="22"/>
        </w:rPr>
        <w:t>2</w:t>
      </w:r>
      <w:r w:rsidR="00B15874" w:rsidRPr="008E50EB">
        <w:rPr>
          <w:rFonts w:asciiTheme="minorHAnsi" w:hAnsiTheme="minorHAnsi" w:cs="Cambria"/>
          <w:sz w:val="22"/>
          <w:szCs w:val="22"/>
        </w:rPr>
        <w:t xml:space="preserve"> </w:t>
      </w:r>
      <w:r w:rsidR="00CE71E3" w:rsidRPr="008E50EB">
        <w:rPr>
          <w:rFonts w:asciiTheme="minorHAnsi" w:hAnsiTheme="minorHAnsi" w:cs="Cambria"/>
          <w:sz w:val="22"/>
          <w:szCs w:val="22"/>
        </w:rPr>
        <w:t xml:space="preserve">na celé </w:t>
      </w:r>
      <w:r w:rsidR="0057426A">
        <w:rPr>
          <w:rFonts w:asciiTheme="minorHAnsi" w:hAnsiTheme="minorHAnsi" w:cs="Cambria"/>
          <w:sz w:val="22"/>
          <w:szCs w:val="22"/>
        </w:rPr>
        <w:t>zmluvné obdobie</w:t>
      </w:r>
      <w:r w:rsidR="00CE71E3" w:rsidRPr="008E50EB">
        <w:rPr>
          <w:rFonts w:asciiTheme="minorHAnsi" w:hAnsiTheme="minorHAnsi" w:cs="Cambria"/>
          <w:sz w:val="22"/>
          <w:szCs w:val="22"/>
        </w:rPr>
        <w:t xml:space="preserve"> do všetkých odberných miest uvedených v </w:t>
      </w:r>
      <w:r w:rsidR="006B0683">
        <w:rPr>
          <w:rFonts w:asciiTheme="minorHAnsi" w:hAnsiTheme="minorHAnsi" w:cs="Cambria"/>
          <w:sz w:val="22"/>
          <w:szCs w:val="22"/>
        </w:rPr>
        <w:t>p</w:t>
      </w:r>
      <w:r w:rsidR="006B0683" w:rsidRPr="008E50EB">
        <w:rPr>
          <w:rFonts w:asciiTheme="minorHAnsi" w:hAnsiTheme="minorHAnsi" w:cs="Cambria"/>
          <w:sz w:val="22"/>
          <w:szCs w:val="22"/>
        </w:rPr>
        <w:t xml:space="preserve">rílohe </w:t>
      </w:r>
      <w:r w:rsidR="00CE71E3" w:rsidRPr="008E50EB">
        <w:rPr>
          <w:rFonts w:asciiTheme="minorHAnsi" w:hAnsiTheme="minorHAnsi" w:cs="Cambria"/>
          <w:sz w:val="22"/>
          <w:szCs w:val="22"/>
        </w:rPr>
        <w:t xml:space="preserve">č. </w:t>
      </w:r>
      <w:r w:rsidR="003B4DDC">
        <w:rPr>
          <w:rFonts w:asciiTheme="minorHAnsi" w:hAnsiTheme="minorHAnsi" w:cs="Cambria"/>
          <w:sz w:val="22"/>
          <w:szCs w:val="22"/>
        </w:rPr>
        <w:t>1</w:t>
      </w:r>
      <w:r w:rsidR="003B4DDC" w:rsidRPr="008E50EB">
        <w:rPr>
          <w:rFonts w:asciiTheme="minorHAnsi" w:hAnsiTheme="minorHAnsi" w:cs="Cambria"/>
          <w:sz w:val="22"/>
          <w:szCs w:val="22"/>
        </w:rPr>
        <w:t xml:space="preserve"> </w:t>
      </w:r>
    </w:p>
    <w:p w14:paraId="70427CC2" w14:textId="77777777" w:rsidR="00E41759" w:rsidRPr="00842BBD" w:rsidRDefault="00E41759" w:rsidP="006A09AE">
      <w:pPr>
        <w:autoSpaceDE w:val="0"/>
        <w:autoSpaceDN w:val="0"/>
        <w:adjustRightInd w:val="0"/>
        <w:ind w:left="708" w:hanging="708"/>
        <w:jc w:val="both"/>
        <w:rPr>
          <w:rFonts w:asciiTheme="minorHAnsi" w:hAnsiTheme="minorHAnsi" w:cs="Cambria"/>
          <w:strike/>
          <w:sz w:val="22"/>
          <w:szCs w:val="22"/>
        </w:rPr>
      </w:pPr>
    </w:p>
    <w:p w14:paraId="0D7D72BB" w14:textId="6C22D27F" w:rsidR="006A09AE" w:rsidRPr="00D66005" w:rsidRDefault="00B50292" w:rsidP="008F31DB">
      <w:pPr>
        <w:ind w:hanging="705"/>
        <w:jc w:val="both"/>
        <w:rPr>
          <w:rFonts w:asciiTheme="minorHAnsi" w:hAnsiTheme="minorHAnsi" w:cs="Cambria"/>
          <w:sz w:val="22"/>
          <w:szCs w:val="22"/>
        </w:rPr>
      </w:pPr>
      <w:bookmarkStart w:id="1" w:name="_Hlk118894006"/>
      <w:r w:rsidRPr="00D66005">
        <w:rPr>
          <w:rFonts w:asciiTheme="minorHAnsi" w:hAnsiTheme="minorHAnsi" w:cstheme="minorHAnsi"/>
          <w:b/>
          <w:sz w:val="22"/>
          <w:szCs w:val="22"/>
          <w:lang w:eastAsia="ar-SA"/>
        </w:rPr>
        <w:tab/>
      </w:r>
      <w:bookmarkEnd w:id="1"/>
      <w:r w:rsidR="006A09AE" w:rsidRPr="00D66005">
        <w:rPr>
          <w:rFonts w:asciiTheme="minorHAnsi" w:hAnsiTheme="minorHAnsi" w:cs="Cambria"/>
          <w:sz w:val="22"/>
          <w:szCs w:val="22"/>
        </w:rPr>
        <w:t>6.3.</w:t>
      </w:r>
      <w:r w:rsidR="006A09AE" w:rsidRPr="00D66005">
        <w:rPr>
          <w:rFonts w:asciiTheme="minorHAnsi" w:hAnsiTheme="minorHAnsi" w:cs="Cambria"/>
          <w:sz w:val="22"/>
          <w:szCs w:val="22"/>
        </w:rPr>
        <w:tab/>
      </w:r>
      <w:bookmarkStart w:id="2" w:name="_Hlk119012997"/>
      <w:r w:rsidR="006A09AE" w:rsidRPr="00D66005">
        <w:rPr>
          <w:rFonts w:asciiTheme="minorHAnsi" w:hAnsiTheme="minorHAnsi" w:cs="Cambria"/>
          <w:sz w:val="22"/>
          <w:szCs w:val="22"/>
        </w:rPr>
        <w:t xml:space="preserve">Dodávateľ je oprávnený účtovať </w:t>
      </w:r>
      <w:r w:rsidR="006A09AE" w:rsidRPr="00D66005">
        <w:rPr>
          <w:rFonts w:ascii="Calibri" w:hAnsi="Calibri" w:cs="Cambria"/>
          <w:sz w:val="22"/>
          <w:szCs w:val="22"/>
        </w:rPr>
        <w:t>odberateľovi</w:t>
      </w:r>
      <w:r w:rsidR="006A09AE" w:rsidRPr="00D66005">
        <w:rPr>
          <w:rFonts w:asciiTheme="minorHAnsi" w:hAnsiTheme="minorHAnsi" w:cs="Cambria"/>
          <w:sz w:val="22"/>
          <w:szCs w:val="22"/>
        </w:rPr>
        <w:t xml:space="preserve"> iba cen</w:t>
      </w:r>
      <w:r w:rsidR="0092189F">
        <w:rPr>
          <w:rFonts w:asciiTheme="minorHAnsi" w:hAnsiTheme="minorHAnsi" w:cs="Cambria"/>
          <w:sz w:val="22"/>
          <w:szCs w:val="22"/>
        </w:rPr>
        <w:t>u</w:t>
      </w:r>
      <w:r w:rsidR="006A09AE" w:rsidRPr="00D66005">
        <w:rPr>
          <w:rFonts w:asciiTheme="minorHAnsi" w:hAnsiTheme="minorHAnsi" w:cs="Cambria"/>
          <w:sz w:val="22"/>
          <w:szCs w:val="22"/>
        </w:rPr>
        <w:t xml:space="preserve"> za dodávku plynu </w:t>
      </w:r>
      <w:r w:rsidR="00C926DA" w:rsidRPr="00D66005">
        <w:rPr>
          <w:rFonts w:asciiTheme="minorHAnsi" w:hAnsiTheme="minorHAnsi" w:cs="Cambria"/>
          <w:sz w:val="22"/>
          <w:szCs w:val="22"/>
        </w:rPr>
        <w:t xml:space="preserve">vo výške dohodnutej </w:t>
      </w:r>
      <w:r w:rsidR="00D42DAD" w:rsidRPr="00D66005">
        <w:rPr>
          <w:rFonts w:asciiTheme="minorHAnsi" w:hAnsiTheme="minorHAnsi" w:cs="Cambria"/>
          <w:sz w:val="22"/>
          <w:szCs w:val="22"/>
        </w:rPr>
        <w:t xml:space="preserve">podľa  </w:t>
      </w:r>
      <w:r w:rsidR="006A09AE" w:rsidRPr="00D66005">
        <w:rPr>
          <w:rFonts w:asciiTheme="minorHAnsi" w:hAnsiTheme="minorHAnsi" w:cs="Cambria"/>
          <w:sz w:val="22"/>
          <w:szCs w:val="22"/>
        </w:rPr>
        <w:t xml:space="preserve"> </w:t>
      </w:r>
      <w:r w:rsidR="008F31DB" w:rsidRPr="00D66005">
        <w:rPr>
          <w:rFonts w:asciiTheme="minorHAnsi" w:hAnsiTheme="minorHAnsi" w:cs="Cambria"/>
          <w:sz w:val="22"/>
          <w:szCs w:val="22"/>
        </w:rPr>
        <w:tab/>
      </w:r>
      <w:r w:rsidR="006B0683" w:rsidRPr="00D66005">
        <w:rPr>
          <w:rFonts w:asciiTheme="minorHAnsi" w:hAnsiTheme="minorHAnsi" w:cs="Cambria"/>
          <w:sz w:val="22"/>
          <w:szCs w:val="22"/>
        </w:rPr>
        <w:t>p</w:t>
      </w:r>
      <w:r w:rsidR="00D42DAD" w:rsidRPr="00D66005">
        <w:rPr>
          <w:rFonts w:asciiTheme="minorHAnsi" w:hAnsiTheme="minorHAnsi" w:cs="Cambria"/>
          <w:sz w:val="22"/>
          <w:szCs w:val="22"/>
        </w:rPr>
        <w:t xml:space="preserve">rílohy č. </w:t>
      </w:r>
      <w:r w:rsidR="00D40007" w:rsidRPr="00D66005">
        <w:rPr>
          <w:rFonts w:asciiTheme="minorHAnsi" w:hAnsiTheme="minorHAnsi" w:cs="Cambria"/>
          <w:sz w:val="22"/>
          <w:szCs w:val="22"/>
        </w:rPr>
        <w:t>2</w:t>
      </w:r>
      <w:r w:rsidR="00D42DAD" w:rsidRPr="00D66005">
        <w:rPr>
          <w:rFonts w:asciiTheme="minorHAnsi" w:hAnsiTheme="minorHAnsi" w:cs="Cambria"/>
          <w:i/>
          <w:iCs/>
          <w:sz w:val="22"/>
          <w:szCs w:val="22"/>
        </w:rPr>
        <w:t xml:space="preserve"> </w:t>
      </w:r>
      <w:r w:rsidR="006A09AE" w:rsidRPr="00D66005">
        <w:rPr>
          <w:rFonts w:asciiTheme="minorHAnsi" w:hAnsiTheme="minorHAnsi" w:cs="Cambria"/>
          <w:sz w:val="22"/>
          <w:szCs w:val="22"/>
        </w:rPr>
        <w:t>Rámcovej zmluvy.</w:t>
      </w:r>
    </w:p>
    <w:bookmarkEnd w:id="2"/>
    <w:p w14:paraId="20A739F7" w14:textId="77777777" w:rsidR="006A09AE" w:rsidRPr="00AE18DF" w:rsidRDefault="006A09AE" w:rsidP="006A09AE">
      <w:pPr>
        <w:jc w:val="both"/>
        <w:rPr>
          <w:rFonts w:asciiTheme="minorHAnsi" w:hAnsiTheme="minorHAnsi" w:cs="Cambria"/>
          <w:sz w:val="22"/>
          <w:szCs w:val="22"/>
        </w:rPr>
      </w:pPr>
    </w:p>
    <w:p w14:paraId="4A677DE4" w14:textId="1FBCBDDC" w:rsidR="006A09AE" w:rsidRPr="00AE18DF"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dohodnutou v tejto Rámcovej zmluve. Rozumie sa, že cena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9F5B95">
        <w:rPr>
          <w:rFonts w:asciiTheme="minorHAnsi" w:hAnsiTheme="minorHAnsi" w:cstheme="minorHAnsi"/>
          <w:bCs/>
          <w:sz w:val="22"/>
          <w:szCs w:val="22"/>
        </w:rPr>
        <w:t xml:space="preserve"> predpisom</w:t>
      </w:r>
      <w:r w:rsidRPr="00AE18DF">
        <w:rPr>
          <w:rFonts w:asciiTheme="minorHAnsi" w:hAnsiTheme="minorHAnsi" w:cstheme="minorHAnsi"/>
          <w:bCs/>
          <w:sz w:val="22"/>
          <w:szCs w:val="22"/>
        </w:rPr>
        <w:t xml:space="preserve"> si nebude nárokovať v rámci ceny žiadne iné náklady. Počas trvania tejto Rámcovej zmluvy je možné meniť cenu za plyn len dohodou zmluvných strán formou písomného dodatku k Rámcovej zmluve uzatvoreným medzi BBSK a dodávateľom, s ktorým tretie osoby, ktoré k Rámcovej zmluve pristúpili, vyslov</w:t>
      </w:r>
      <w:r w:rsidR="009F5B95">
        <w:rPr>
          <w:rFonts w:asciiTheme="minorHAnsi" w:hAnsiTheme="minorHAnsi" w:cstheme="minorHAnsi"/>
          <w:bCs/>
          <w:sz w:val="22"/>
          <w:szCs w:val="22"/>
        </w:rPr>
        <w:t>ujú</w:t>
      </w:r>
      <w:r w:rsidRPr="00AE18DF">
        <w:rPr>
          <w:rFonts w:asciiTheme="minorHAnsi" w:hAnsiTheme="minorHAnsi" w:cstheme="minorHAnsi"/>
          <w:bCs/>
          <w:sz w:val="22"/>
          <w:szCs w:val="22"/>
        </w:rPr>
        <w:t xml:space="preserve"> svoj súhlas. Dodávateľ navrhujúci navýšenie ceny sa vo svojom písomnom návrhu zaväzuje uviesť, vyčísliť a preukázať objektívne dôvody navrhovanej zmeny ceny za plyn (napr. 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zmluvy nebolo možné predvídať). Odberateľ nie je povinný návrh dodávateľa na zmenu ceny za plyn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657C9AC8" w14:textId="77777777" w:rsidR="00007781" w:rsidRPr="00AE18DF" w:rsidRDefault="00007781"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08D0CC7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Meranie plynu a odpočty</w:t>
      </w:r>
    </w:p>
    <w:p w14:paraId="3702931D" w14:textId="77777777" w:rsidR="004E41B6" w:rsidRPr="00AE18DF" w:rsidRDefault="004E41B6" w:rsidP="00F54837">
      <w:pPr>
        <w:jc w:val="center"/>
        <w:rPr>
          <w:rFonts w:ascii="Calibri" w:hAnsi="Calibri" w:cs="Cambria"/>
          <w:b/>
          <w:bCs/>
          <w:sz w:val="22"/>
          <w:szCs w:val="22"/>
        </w:rPr>
      </w:pPr>
    </w:p>
    <w:p w14:paraId="78D288BD" w14:textId="4D4066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plynu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725C2F0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Odber plynu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6EC5C37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plynu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plynu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56E7B5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plynu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2B41AF2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plynu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proofErr w:type="spellStart"/>
      <w:r w:rsidR="004E41B6" w:rsidRPr="00AE18DF">
        <w:rPr>
          <w:rFonts w:ascii="Calibri" w:hAnsi="Calibri" w:cs="Cambria"/>
          <w:sz w:val="22"/>
          <w:szCs w:val="22"/>
        </w:rPr>
        <w:t>strednoodberu</w:t>
      </w:r>
      <w:proofErr w:type="spellEnd"/>
      <w:r w:rsidR="004E41B6" w:rsidRPr="00AE18DF">
        <w:rPr>
          <w:rFonts w:ascii="Calibri" w:hAnsi="Calibri" w:cs="Cambria"/>
          <w:sz w:val="22"/>
          <w:szCs w:val="22"/>
        </w:rPr>
        <w:t xml:space="preserve"> aj denného maximálneho množstva plynu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43956049" w:rsidR="004E41B6" w:rsidRPr="00AE18DF" w:rsidRDefault="002C06C8" w:rsidP="008A4939">
      <w:pPr>
        <w:autoSpaceDE w:val="0"/>
        <w:autoSpaceDN w:val="0"/>
        <w:adjustRightInd w:val="0"/>
        <w:ind w:left="705" w:hanging="705"/>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94C24">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w:t>
      </w:r>
      <w:r w:rsidR="001A48B0" w:rsidRPr="00AE18DF">
        <w:rPr>
          <w:rFonts w:ascii="Calibri" w:hAnsi="Calibri" w:cs="Cambria"/>
          <w:color w:val="000000"/>
          <w:sz w:val="22"/>
          <w:szCs w:val="22"/>
        </w:rPr>
        <w:t>fakturác</w:t>
      </w:r>
      <w:r w:rsidR="001A48B0">
        <w:rPr>
          <w:rFonts w:ascii="Calibri" w:hAnsi="Calibri" w:cs="Cambria"/>
          <w:color w:val="000000"/>
          <w:sz w:val="22"/>
          <w:szCs w:val="22"/>
        </w:rPr>
        <w:t>iu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kategórie </w:t>
      </w:r>
      <w:proofErr w:type="spellStart"/>
      <w:r w:rsidR="004E41B6" w:rsidRPr="00AE18DF">
        <w:rPr>
          <w:rFonts w:ascii="Calibri" w:hAnsi="Calibri" w:cs="Cambria"/>
          <w:color w:val="000000"/>
          <w:sz w:val="22"/>
          <w:szCs w:val="22"/>
        </w:rPr>
        <w:t>maloodber</w:t>
      </w:r>
      <w:proofErr w:type="spellEnd"/>
      <w:r w:rsidR="004E41B6" w:rsidRPr="00AE18DF">
        <w:rPr>
          <w:rFonts w:ascii="Calibri" w:hAnsi="Calibri" w:cs="Cambria"/>
          <w:color w:val="000000"/>
          <w:sz w:val="22"/>
          <w:szCs w:val="22"/>
        </w:rPr>
        <w:t xml:space="preserve"> aj </w:t>
      </w:r>
      <w:proofErr w:type="spellStart"/>
      <w:r w:rsidR="004E41B6" w:rsidRPr="00AE18DF">
        <w:rPr>
          <w:rFonts w:ascii="Calibri" w:hAnsi="Calibri" w:cs="Cambria"/>
          <w:color w:val="000000"/>
          <w:sz w:val="22"/>
          <w:szCs w:val="22"/>
        </w:rPr>
        <w:t>strednoodber</w:t>
      </w:r>
      <w:proofErr w:type="spellEnd"/>
      <w:r w:rsidR="004E41B6" w:rsidRPr="00AE18DF">
        <w:rPr>
          <w:rFonts w:ascii="Calibri" w:hAnsi="Calibri" w:cs="Cambria"/>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3"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3"/>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4D88A957"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Pr="00AA383A">
        <w:rPr>
          <w:rFonts w:asciiTheme="minorHAnsi" w:eastAsiaTheme="minorHAnsi" w:hAnsiTheme="minorHAnsi" w:cstheme="minorHAnsi"/>
          <w:sz w:val="22"/>
          <w:szCs w:val="22"/>
          <w:lang w:eastAsia="en-US"/>
        </w:rPr>
        <w:t xml:space="preserve">; v prípade BBSK bude touto e-mailovou adresou nasledovná adresa: </w:t>
      </w:r>
      <w:r w:rsidR="00B116C8" w:rsidRPr="00AA383A">
        <w:rPr>
          <w:rFonts w:asciiTheme="minorHAnsi" w:eastAsiaTheme="minorHAnsi" w:hAnsiTheme="minorHAnsi" w:cstheme="minorHAnsi"/>
          <w:sz w:val="22"/>
          <w:szCs w:val="22"/>
          <w:lang w:eastAsia="en-US"/>
        </w:rPr>
        <w:t>faktury@bbsk.sk</w:t>
      </w:r>
      <w:r w:rsidRPr="00B116C8">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55217D95" w:rsidR="009D0F7D"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ako BBSK, tak aj tretím </w:t>
      </w:r>
      <w:r w:rsidR="00741874" w:rsidRPr="00AE18DF">
        <w:rPr>
          <w:rFonts w:ascii="Calibri" w:hAnsi="Calibri" w:cs="Cambria"/>
          <w:color w:val="000000"/>
          <w:sz w:val="22"/>
          <w:szCs w:val="22"/>
        </w:rPr>
        <w:t>osobám</w:t>
      </w:r>
      <w:r w:rsidR="00120D95" w:rsidRPr="00AE18DF">
        <w:rPr>
          <w:rFonts w:ascii="Calibri" w:hAnsi="Calibri" w:cs="Cambria"/>
          <w:color w:val="000000"/>
          <w:sz w:val="22"/>
          <w:szCs w:val="22"/>
        </w:rPr>
        <w:t>, s ktorými uzavrie čiastkovú zmluvu</w:t>
      </w:r>
      <w:r w:rsidR="00EF5C49" w:rsidRPr="00AE18DF">
        <w:rPr>
          <w:rFonts w:ascii="Calibri" w:hAnsi="Calibri" w:cs="Cambria"/>
          <w:color w:val="000000"/>
          <w:sz w:val="22"/>
          <w:szCs w:val="22"/>
        </w:rPr>
        <w:t xml:space="preserve"> </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n</w:t>
      </w:r>
      <w:r w:rsidR="00776726" w:rsidRPr="00AE18DF">
        <w:rPr>
          <w:rFonts w:ascii="Calibri" w:hAnsi="Calibri" w:cs="Cambria"/>
          <w:color w:val="000000"/>
          <w:sz w:val="22"/>
          <w:szCs w:val="22"/>
        </w:rPr>
        <w:t>ajmä</w:t>
      </w:r>
      <w:r w:rsidR="00F63676" w:rsidRPr="00AE18DF">
        <w:rPr>
          <w:rFonts w:ascii="Calibri" w:hAnsi="Calibri" w:cs="Cambria"/>
          <w:color w:val="000000"/>
          <w:sz w:val="22"/>
          <w:szCs w:val="22"/>
        </w:rPr>
        <w:t xml:space="preserve"> </w:t>
      </w:r>
      <w:r w:rsidR="002A3CEE" w:rsidRPr="00AE18DF">
        <w:rPr>
          <w:rFonts w:ascii="Calibri" w:hAnsi="Calibri" w:cs="Cambria"/>
          <w:color w:val="000000"/>
          <w:sz w:val="22"/>
          <w:szCs w:val="22"/>
        </w:rPr>
        <w:t xml:space="preserve">POD kód, </w:t>
      </w:r>
      <w:r w:rsidR="00776726" w:rsidRPr="00AE18DF">
        <w:rPr>
          <w:rFonts w:ascii="Calibri" w:hAnsi="Calibri" w:cs="Cambria"/>
          <w:color w:val="000000"/>
          <w:sz w:val="22"/>
          <w:szCs w:val="22"/>
        </w:rPr>
        <w:t>n</w:t>
      </w:r>
      <w:r w:rsidR="002A3CEE" w:rsidRPr="00AE18DF">
        <w:rPr>
          <w:rFonts w:ascii="Calibri" w:hAnsi="Calibri" w:cs="Cambria"/>
          <w:color w:val="000000"/>
          <w:sz w:val="22"/>
          <w:szCs w:val="22"/>
        </w:rPr>
        <w:t>ázov</w:t>
      </w:r>
      <w:r w:rsidR="00776726" w:rsidRPr="00AE18DF">
        <w:rPr>
          <w:rFonts w:ascii="Calibri" w:hAnsi="Calibri" w:cs="Cambria"/>
          <w:color w:val="000000"/>
          <w:sz w:val="22"/>
          <w:szCs w:val="22"/>
        </w:rPr>
        <w:t xml:space="preserve"> a adresa odberného miesta, názov a adresa odberateľa</w:t>
      </w:r>
      <w:r w:rsidR="002A3CEE" w:rsidRPr="00AE18DF">
        <w:rPr>
          <w:rFonts w:ascii="Calibri" w:hAnsi="Calibri" w:cs="Cambria"/>
          <w:color w:val="000000"/>
          <w:sz w:val="22"/>
          <w:szCs w:val="22"/>
        </w:rPr>
        <w:t>, IČO, spotreba v m</w:t>
      </w:r>
      <w:r w:rsidR="002A3CEE" w:rsidRPr="00AE18DF">
        <w:rPr>
          <w:rFonts w:ascii="Calibri" w:hAnsi="Calibri" w:cs="Cambria"/>
          <w:color w:val="000000"/>
          <w:sz w:val="22"/>
          <w:szCs w:val="22"/>
          <w:vertAlign w:val="superscript"/>
        </w:rPr>
        <w:t>3</w:t>
      </w:r>
      <w:r w:rsidR="002A3CEE" w:rsidRPr="00AE18DF">
        <w:rPr>
          <w:rFonts w:ascii="Calibri" w:hAnsi="Calibri" w:cs="Cambria"/>
          <w:color w:val="000000"/>
          <w:sz w:val="22"/>
          <w:szCs w:val="22"/>
        </w:rPr>
        <w:t xml:space="preserve"> a MWh,</w:t>
      </w:r>
      <w:r w:rsidR="00F63676" w:rsidRPr="00AE18DF">
        <w:rPr>
          <w:rFonts w:ascii="Calibri" w:hAnsi="Calibri" w:cs="Cambria"/>
          <w:color w:val="000000"/>
          <w:sz w:val="22"/>
          <w:szCs w:val="22"/>
        </w:rPr>
        <w:t xml:space="preserve"> a jednotlivé zložky ceny -</w:t>
      </w:r>
      <w:r w:rsidR="002A3CEE" w:rsidRPr="00AE18DF">
        <w:rPr>
          <w:rFonts w:ascii="Calibri" w:hAnsi="Calibri" w:cs="Cambria"/>
          <w:color w:val="000000"/>
          <w:sz w:val="22"/>
          <w:szCs w:val="22"/>
        </w:rPr>
        <w:t xml:space="preserve"> cena za komoditu,</w:t>
      </w:r>
      <w:r w:rsidR="005173C8">
        <w:rPr>
          <w:rFonts w:ascii="Calibri" w:hAnsi="Calibri" w:cs="Cambria"/>
          <w:color w:val="000000"/>
          <w:sz w:val="22"/>
          <w:szCs w:val="22"/>
        </w:rPr>
        <w:t xml:space="preserve"> </w:t>
      </w:r>
      <w:r w:rsidR="005173C8" w:rsidRPr="001B1964">
        <w:rPr>
          <w:rFonts w:ascii="Calibri" w:hAnsi="Calibri" w:cs="Cambria"/>
          <w:color w:val="000000"/>
          <w:sz w:val="22"/>
          <w:szCs w:val="22"/>
        </w:rPr>
        <w:t>prepravu,</w:t>
      </w:r>
      <w:r w:rsidR="002A3CEE" w:rsidRPr="00AE18DF">
        <w:rPr>
          <w:rFonts w:ascii="Calibri" w:hAnsi="Calibri" w:cs="Cambria"/>
          <w:color w:val="000000"/>
          <w:sz w:val="22"/>
          <w:szCs w:val="22"/>
        </w:rPr>
        <w:t xml:space="preserve"> distribúciu, 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2C10CB" w:rsidRPr="00AE18DF">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BE4A29" w:rsidRPr="00AE18DF">
        <w:rPr>
          <w:rFonts w:ascii="Calibri" w:hAnsi="Calibri" w:cs="Cambria"/>
          <w:color w:val="000000"/>
          <w:sz w:val="22"/>
          <w:szCs w:val="22"/>
        </w:rPr>
        <w:t>mailov</w:t>
      </w:r>
      <w:r w:rsidR="00BE4A29">
        <w:rPr>
          <w:rFonts w:ascii="Calibri" w:hAnsi="Calibri" w:cs="Cambria"/>
          <w:color w:val="000000"/>
          <w:sz w:val="22"/>
          <w:szCs w:val="22"/>
        </w:rPr>
        <w:t>ú</w:t>
      </w:r>
      <w:r w:rsidR="00BE4A29" w:rsidRPr="00AE18DF">
        <w:rPr>
          <w:rFonts w:ascii="Calibri" w:hAnsi="Calibri" w:cs="Cambria"/>
          <w:color w:val="000000"/>
          <w:sz w:val="22"/>
          <w:szCs w:val="22"/>
        </w:rPr>
        <w:t xml:space="preserve"> adres</w:t>
      </w:r>
      <w:r w:rsidR="00BE4A29">
        <w:rPr>
          <w:rFonts w:ascii="Calibri" w:hAnsi="Calibri" w:cs="Cambria"/>
          <w:color w:val="000000"/>
          <w:sz w:val="22"/>
          <w:szCs w:val="22"/>
        </w:rPr>
        <w:t>u</w:t>
      </w:r>
      <w:r w:rsidR="00F72134" w:rsidRPr="00AE18DF">
        <w:rPr>
          <w:rFonts w:ascii="Calibri" w:hAnsi="Calibri" w:cs="Cambria"/>
          <w:color w:val="000000"/>
          <w:sz w:val="22"/>
          <w:szCs w:val="22"/>
        </w:rPr>
        <w:t xml:space="preserve">: </w:t>
      </w:r>
      <w:r w:rsidR="00422060">
        <w:rPr>
          <w:rFonts w:ascii="Calibri" w:hAnsi="Calibri" w:cs="Cambria"/>
          <w:color w:val="000000"/>
          <w:sz w:val="22"/>
          <w:szCs w:val="22"/>
        </w:rPr>
        <w:t>kisfaktury</w:t>
      </w:r>
      <w:r w:rsidR="00C7120A">
        <w:rPr>
          <w:rFonts w:ascii="Calibri" w:hAnsi="Calibri" w:cs="Cambria"/>
          <w:color w:val="000000"/>
          <w:sz w:val="22"/>
          <w:szCs w:val="22"/>
        </w:rPr>
        <w:t>.bbsk</w:t>
      </w:r>
      <w:r w:rsidR="00F72134" w:rsidRPr="00AE18DF">
        <w:rPr>
          <w:rFonts w:ascii="Calibri" w:hAnsi="Calibri" w:cs="Cambria"/>
          <w:color w:val="000000"/>
          <w:sz w:val="22"/>
          <w:szCs w:val="22"/>
        </w:rPr>
        <w:t>@bbsk.sk.</w:t>
      </w:r>
    </w:p>
    <w:p w14:paraId="7E671B41" w14:textId="548D9582" w:rsidR="00495D45" w:rsidRPr="00AE18DF" w:rsidRDefault="00495D45" w:rsidP="008A4939">
      <w:pPr>
        <w:autoSpaceDE w:val="0"/>
        <w:autoSpaceDN w:val="0"/>
        <w:adjustRightInd w:val="0"/>
        <w:jc w:val="both"/>
        <w:rPr>
          <w:rFonts w:ascii="Calibri" w:hAnsi="Calibri" w:cs="Cambria"/>
          <w:color w:val="000000"/>
          <w:sz w:val="22"/>
          <w:szCs w:val="22"/>
        </w:rPr>
      </w:pPr>
    </w:p>
    <w:p w14:paraId="3C323045" w14:textId="1201F2C2" w:rsidR="004E41B6" w:rsidRPr="00AE18DF" w:rsidRDefault="002C06C8" w:rsidP="008A4939">
      <w:pPr>
        <w:autoSpaceDE w:val="0"/>
        <w:autoSpaceDN w:val="0"/>
        <w:adjustRightInd w:val="0"/>
        <w:ind w:left="567" w:hanging="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252A98">
        <w:rPr>
          <w:rFonts w:ascii="Calibri" w:hAnsi="Calibri" w:cs="Cambria"/>
          <w:color w:val="000000"/>
          <w:sz w:val="22"/>
          <w:szCs w:val="22"/>
        </w:rPr>
        <w:tab/>
      </w:r>
      <w:r w:rsidR="00252A98" w:rsidRPr="00AE18DF">
        <w:rPr>
          <w:rFonts w:ascii="Calibri" w:hAnsi="Calibri" w:cs="Cambria"/>
          <w:color w:val="000000"/>
          <w:sz w:val="22"/>
          <w:szCs w:val="22"/>
        </w:rPr>
        <w:t>Platobné podmienky a fakturácia pre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6FCAA9E1"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.2.1. Preddavkové platby za dodávku plynu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8221DD">
        <w:rPr>
          <w:rFonts w:ascii="Calibri" w:hAnsi="Calibri" w:cs="Cambria"/>
          <w:color w:val="000000"/>
          <w:sz w:val="22"/>
          <w:szCs w:val="22"/>
        </w:rPr>
        <w:t>tri</w:t>
      </w:r>
      <w:r w:rsidR="004E41B6" w:rsidRPr="00AE18DF">
        <w:rPr>
          <w:rFonts w:ascii="Calibri" w:hAnsi="Calibri" w:cs="Cambria"/>
          <w:color w:val="000000"/>
          <w:sz w:val="22"/>
          <w:szCs w:val="22"/>
        </w:rPr>
        <w:t xml:space="preserve">krát za </w:t>
      </w:r>
      <w:r w:rsidR="008221DD">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ohody o platbách za opakované dodanie plynu.</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058D3243"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.2.2. Dohody o platbách za opakované dodanie plynu sa vystavujú spoločne za dodávku plynu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1A847B25" w14:textId="7C13C19D" w:rsidR="00AD377B" w:rsidRPr="00AE18DF" w:rsidDel="004E3536" w:rsidRDefault="002C06C8" w:rsidP="00AD377B">
      <w:pPr>
        <w:autoSpaceDE w:val="0"/>
        <w:autoSpaceDN w:val="0"/>
        <w:adjustRightInd w:val="0"/>
        <w:ind w:left="567"/>
        <w:jc w:val="both"/>
        <w:rPr>
          <w:del w:id="4" w:author="Gajdošová Milena" w:date="2023-11-20T08:05:00Z"/>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5" w:name="_Hlk101523239"/>
      <w:ins w:id="6" w:author="Gajdošová Milena" w:date="2023-11-20T08:05:00Z">
        <w:r w:rsidR="004E3536" w:rsidRPr="004E3536">
          <w:rPr>
            <w:rFonts w:ascii="Calibri" w:hAnsi="Calibri" w:cs="Cambria"/>
            <w:color w:val="000000"/>
            <w:sz w:val="22"/>
            <w:szCs w:val="22"/>
            <w:rPrChange w:id="7" w:author="Gajdošová Milena" w:date="2023-11-20T08:12:00Z">
              <w:rPr>
                <w:rFonts w:ascii="Calibri" w:hAnsi="Calibri" w:cs="Cambria"/>
                <w:color w:val="000000"/>
              </w:rPr>
            </w:rPrChange>
          </w:rPr>
          <w:t>Dohodu o platbách za opakované dodanie zemného plynu na jednotlivé kvartály pre odberné miesta, doručí dodávateľ odberateľovi v listinnej podobe, a to do 10.01.2024 na 1Q (</w:t>
        </w:r>
        <w:r w:rsidR="004E3536" w:rsidRPr="004E3536">
          <w:rPr>
            <w:rStyle w:val="normaltextrun"/>
            <w:rFonts w:ascii="Calibri" w:hAnsi="Calibri" w:cs="Calibri"/>
            <w:sz w:val="22"/>
            <w:szCs w:val="22"/>
            <w:shd w:val="clear" w:color="auto" w:fill="FFFFFF"/>
            <w:rPrChange w:id="8" w:author="Gajdošová Milena" w:date="2023-11-20T08:12:00Z">
              <w:rPr>
                <w:rStyle w:val="normaltextrun"/>
                <w:rFonts w:ascii="Calibri" w:hAnsi="Calibri" w:cs="Calibri"/>
                <w:shd w:val="clear" w:color="auto" w:fill="FFFFFF"/>
              </w:rPr>
            </w:rPrChange>
          </w:rPr>
          <w:t>respektíve v čo najskoršom možnom termíne po zverejnení cien ÚRSO-m)</w:t>
        </w:r>
        <w:r w:rsidR="004E3536" w:rsidRPr="004E3536">
          <w:rPr>
            <w:rFonts w:ascii="Calibri" w:hAnsi="Calibri" w:cs="Cambria"/>
            <w:color w:val="000000"/>
            <w:sz w:val="22"/>
            <w:szCs w:val="22"/>
            <w:rPrChange w:id="9" w:author="Gajdošová Milena" w:date="2023-11-20T08:12:00Z">
              <w:rPr>
                <w:rFonts w:ascii="Calibri" w:hAnsi="Calibri" w:cs="Cambria"/>
                <w:color w:val="000000"/>
              </w:rPr>
            </w:rPrChange>
          </w:rPr>
          <w:t xml:space="preserve">, do 10.4.2024 na 2Q, do 10.7.2024 na 3Q a do  10.10.2024 na 4Q. Rovnaké termíny doručenia budú aplikované aj na rok 2025. </w:t>
        </w:r>
      </w:ins>
      <w:del w:id="10" w:author="Gajdošová Milena" w:date="2023-11-20T08:05:00Z">
        <w:r w:rsidR="004E41B6" w:rsidRPr="00AE18DF" w:rsidDel="004E3536">
          <w:rPr>
            <w:rFonts w:ascii="Calibri" w:hAnsi="Calibri" w:cs="Cambria"/>
            <w:color w:val="000000"/>
            <w:sz w:val="22"/>
            <w:szCs w:val="22"/>
          </w:rPr>
          <w:delText>Dohod</w:delText>
        </w:r>
        <w:r w:rsidR="00741874" w:rsidRPr="00AE18DF" w:rsidDel="004E3536">
          <w:rPr>
            <w:rFonts w:ascii="Calibri" w:hAnsi="Calibri" w:cs="Cambria"/>
            <w:color w:val="000000"/>
            <w:sz w:val="22"/>
            <w:szCs w:val="22"/>
          </w:rPr>
          <w:delText>u</w:delText>
        </w:r>
        <w:r w:rsidR="004E41B6" w:rsidRPr="00AE18DF" w:rsidDel="004E3536">
          <w:rPr>
            <w:rFonts w:ascii="Calibri" w:hAnsi="Calibri" w:cs="Cambria"/>
            <w:color w:val="000000"/>
            <w:sz w:val="22"/>
            <w:szCs w:val="22"/>
          </w:rPr>
          <w:delText xml:space="preserve"> o platbách za opakované dodanie plynu na </w:delText>
        </w:r>
        <w:r w:rsidR="00894E3C" w:rsidDel="004E3536">
          <w:rPr>
            <w:rFonts w:ascii="Calibri" w:hAnsi="Calibri" w:cs="Cambria"/>
            <w:color w:val="000000"/>
            <w:sz w:val="22"/>
            <w:szCs w:val="22"/>
          </w:rPr>
          <w:delText>12</w:delText>
        </w:r>
        <w:r w:rsidR="00894E3C" w:rsidRPr="00AE18DF" w:rsidDel="004E3536">
          <w:rPr>
            <w:rFonts w:ascii="Calibri" w:hAnsi="Calibri" w:cs="Cambria"/>
            <w:color w:val="000000"/>
            <w:sz w:val="22"/>
            <w:szCs w:val="22"/>
          </w:rPr>
          <w:delText xml:space="preserve"> </w:delText>
        </w:r>
        <w:r w:rsidR="004E41B6" w:rsidRPr="00AE18DF" w:rsidDel="004E3536">
          <w:rPr>
            <w:rFonts w:ascii="Calibri" w:hAnsi="Calibri" w:cs="Cambria"/>
            <w:color w:val="000000"/>
            <w:sz w:val="22"/>
            <w:szCs w:val="22"/>
          </w:rPr>
          <w:delText xml:space="preserve">mesiacov </w:delText>
        </w:r>
        <w:r w:rsidR="00AD377B" w:rsidRPr="00AE18DF" w:rsidDel="004E3536">
          <w:rPr>
            <w:rFonts w:ascii="Calibri" w:hAnsi="Calibri" w:cs="Cambria"/>
            <w:color w:val="000000"/>
            <w:sz w:val="22"/>
            <w:szCs w:val="22"/>
          </w:rPr>
          <w:delText>doručí dodávateľ odberateľovi</w:delText>
        </w:r>
        <w:r w:rsidR="00AD377B" w:rsidDel="004E3536">
          <w:rPr>
            <w:rFonts w:ascii="Calibri" w:hAnsi="Calibri" w:cs="Cambria"/>
            <w:color w:val="000000"/>
            <w:sz w:val="22"/>
            <w:szCs w:val="22"/>
          </w:rPr>
          <w:delText xml:space="preserve"> </w:delText>
        </w:r>
        <w:r w:rsidR="00AD377B" w:rsidRPr="00AE18DF" w:rsidDel="004E3536">
          <w:rPr>
            <w:rFonts w:ascii="Calibri" w:hAnsi="Calibri" w:cs="Cambria"/>
            <w:color w:val="000000"/>
            <w:sz w:val="22"/>
            <w:szCs w:val="22"/>
          </w:rPr>
          <w:delText>v listinnej podobe</w:delText>
        </w:r>
        <w:r w:rsidR="00AD377B" w:rsidDel="004E3536">
          <w:rPr>
            <w:rFonts w:ascii="Calibri" w:hAnsi="Calibri" w:cs="Cambria"/>
            <w:color w:val="000000"/>
            <w:sz w:val="22"/>
            <w:szCs w:val="22"/>
          </w:rPr>
          <w:delText>, a to do 10.01.2024</w:delText>
        </w:r>
        <w:r w:rsidR="00AD377B" w:rsidRPr="00AE18DF" w:rsidDel="004E3536">
          <w:rPr>
            <w:rFonts w:ascii="Calibri" w:hAnsi="Calibri" w:cs="Cambria"/>
            <w:color w:val="000000"/>
            <w:sz w:val="22"/>
            <w:szCs w:val="22"/>
          </w:rPr>
          <w:delText xml:space="preserve"> na rok 202</w:delText>
        </w:r>
        <w:r w:rsidR="00AD377B" w:rsidDel="004E3536">
          <w:rPr>
            <w:rFonts w:ascii="Calibri" w:hAnsi="Calibri" w:cs="Cambria"/>
            <w:color w:val="000000"/>
            <w:sz w:val="22"/>
            <w:szCs w:val="22"/>
          </w:rPr>
          <w:delText>4 a do 10.01.2025 na rok 2025</w:delText>
        </w:r>
        <w:r w:rsidR="00AD377B" w:rsidRPr="00AE18DF" w:rsidDel="004E3536">
          <w:rPr>
            <w:rFonts w:ascii="Calibri" w:hAnsi="Calibri" w:cs="Cambria"/>
            <w:color w:val="000000"/>
            <w:sz w:val="22"/>
            <w:szCs w:val="22"/>
          </w:rPr>
          <w:delText>.</w:delText>
        </w:r>
        <w:r w:rsidR="00AD377B" w:rsidDel="004E3536">
          <w:rPr>
            <w:rFonts w:ascii="Calibri" w:hAnsi="Calibri" w:cs="Cambria"/>
            <w:color w:val="000000"/>
            <w:sz w:val="22"/>
            <w:szCs w:val="22"/>
          </w:rPr>
          <w:delText xml:space="preserve"> </w:delText>
        </w:r>
        <w:bookmarkEnd w:id="5"/>
      </w:del>
    </w:p>
    <w:p w14:paraId="19F35F4C" w14:textId="77777777" w:rsidR="004E41B6" w:rsidRPr="00AE18DF" w:rsidRDefault="004E41B6" w:rsidP="004E3536">
      <w:pPr>
        <w:autoSpaceDE w:val="0"/>
        <w:autoSpaceDN w:val="0"/>
        <w:adjustRightInd w:val="0"/>
        <w:ind w:left="567"/>
        <w:jc w:val="both"/>
        <w:rPr>
          <w:rFonts w:ascii="Calibri" w:hAnsi="Calibri" w:cs="Cambria"/>
          <w:sz w:val="22"/>
          <w:szCs w:val="22"/>
        </w:rPr>
      </w:pPr>
    </w:p>
    <w:p w14:paraId="70AA131B" w14:textId="0089FF1A" w:rsidR="008065F1" w:rsidRPr="00AE18DF" w:rsidRDefault="002C06C8" w:rsidP="008065F1">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w:t>
      </w:r>
      <w:del w:id="11" w:author="Gajdošová Milena" w:date="2023-11-20T08:22:00Z">
        <w:r w:rsidR="004E41B6" w:rsidRPr="00AE18DF" w:rsidDel="00FB61C1">
          <w:rPr>
            <w:rFonts w:ascii="Calibri" w:hAnsi="Calibri" w:cs="Cambria"/>
            <w:sz w:val="22"/>
            <w:szCs w:val="22"/>
          </w:rPr>
          <w:delText xml:space="preserve">Vyúčtovanie </w:delText>
        </w:r>
      </w:del>
      <w:ins w:id="12" w:author="Gajdošová Milena" w:date="2023-11-20T08:22:00Z">
        <w:r w:rsidR="00FB61C1">
          <w:rPr>
            <w:rFonts w:ascii="Calibri" w:hAnsi="Calibri" w:cs="Cambria"/>
            <w:sz w:val="22"/>
            <w:szCs w:val="22"/>
          </w:rPr>
          <w:t>Mimoriadne v</w:t>
        </w:r>
        <w:r w:rsidR="00FB61C1" w:rsidRPr="00AE18DF">
          <w:rPr>
            <w:rFonts w:ascii="Calibri" w:hAnsi="Calibri" w:cs="Cambria"/>
            <w:sz w:val="22"/>
            <w:szCs w:val="22"/>
          </w:rPr>
          <w:t xml:space="preserve">yúčtovanie </w:t>
        </w:r>
      </w:ins>
      <w:r w:rsidR="004E41B6" w:rsidRPr="00AE18DF">
        <w:rPr>
          <w:rFonts w:ascii="Calibri" w:hAnsi="Calibri" w:cs="Cambria"/>
          <w:color w:val="000000"/>
          <w:sz w:val="22"/>
          <w:szCs w:val="22"/>
        </w:rPr>
        <w:t>dohodnutej dodávky plynu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sa vykonáva na základe </w:t>
      </w:r>
      <w:ins w:id="13" w:author="Gajdošová Milena" w:date="2023-11-20T08:19:00Z">
        <w:r w:rsidR="00FB61C1" w:rsidRPr="00FB61C1">
          <w:rPr>
            <w:rFonts w:asciiTheme="minorHAnsi" w:hAnsiTheme="minorHAnsi" w:cstheme="minorHAnsi"/>
            <w:color w:val="000000"/>
            <w:sz w:val="22"/>
            <w:szCs w:val="22"/>
            <w:rPrChange w:id="14" w:author="Gajdošová Milena" w:date="2023-11-20T08:20:00Z">
              <w:rPr>
                <w:color w:val="000000"/>
                <w:sz w:val="22"/>
                <w:szCs w:val="22"/>
              </w:rPr>
            </w:rPrChange>
          </w:rPr>
          <w:t>odpočtov doručených od odberateľa, bez riadneho fyzického odpočtu distribučnou spoločnosťou</w:t>
        </w:r>
        <w:r w:rsidR="00FB61C1" w:rsidRPr="00DB4ABB">
          <w:rPr>
            <w:color w:val="000000"/>
            <w:sz w:val="22"/>
            <w:szCs w:val="22"/>
          </w:rPr>
          <w:t xml:space="preserve"> </w:t>
        </w:r>
      </w:ins>
      <w:del w:id="15" w:author="Gajdošová Milena" w:date="2023-11-20T08:19:00Z">
        <w:r w:rsidR="004E41B6" w:rsidRPr="00AE18DF" w:rsidDel="00FB61C1">
          <w:rPr>
            <w:rFonts w:ascii="Calibri" w:hAnsi="Calibri" w:cs="Cambria"/>
            <w:color w:val="000000"/>
            <w:sz w:val="22"/>
            <w:szCs w:val="22"/>
          </w:rPr>
          <w:delText xml:space="preserve">výsledkov meraní </w:delText>
        </w:r>
      </w:del>
      <w:bookmarkStart w:id="16" w:name="_Hlk151361141"/>
      <w:r w:rsidR="004E41B6" w:rsidRPr="00AE18DF">
        <w:rPr>
          <w:rFonts w:ascii="Calibri" w:hAnsi="Calibri" w:cs="Cambria"/>
          <w:color w:val="000000"/>
          <w:sz w:val="22"/>
          <w:szCs w:val="22"/>
        </w:rPr>
        <w:t xml:space="preserve">skutočne dodaného plynu </w:t>
      </w:r>
      <w:bookmarkEnd w:id="16"/>
      <w:r w:rsidR="004E41B6" w:rsidRPr="00AE18DF">
        <w:rPr>
          <w:rFonts w:ascii="Calibri" w:hAnsi="Calibri" w:cs="Cambria"/>
          <w:color w:val="000000"/>
          <w:sz w:val="22"/>
          <w:szCs w:val="22"/>
        </w:rPr>
        <w:t xml:space="preserve">k poslednému dňu príslušného kalendárneho </w:t>
      </w:r>
      <w:r w:rsidR="008776B7">
        <w:rPr>
          <w:rFonts w:ascii="Calibri" w:hAnsi="Calibri" w:cs="Cambria"/>
          <w:color w:val="000000"/>
          <w:sz w:val="22"/>
          <w:szCs w:val="22"/>
        </w:rPr>
        <w:t>štvrť</w:t>
      </w:r>
      <w:r w:rsidR="004E41B6" w:rsidRPr="00AE18DF">
        <w:rPr>
          <w:rFonts w:ascii="Calibri" w:hAnsi="Calibri" w:cs="Cambria"/>
          <w:color w:val="000000"/>
          <w:sz w:val="22"/>
          <w:szCs w:val="22"/>
        </w:rPr>
        <w:t xml:space="preserve">roka. </w:t>
      </w:r>
      <w:r w:rsidR="00B71151" w:rsidRPr="00AE18DF">
        <w:rPr>
          <w:rFonts w:ascii="Calibri" w:hAnsi="Calibri" w:cs="Cambria"/>
          <w:color w:val="000000"/>
          <w:sz w:val="22"/>
          <w:szCs w:val="22"/>
        </w:rPr>
        <w:t xml:space="preserve">Vyúčtovacia faktúra </w:t>
      </w:r>
      <w:ins w:id="17" w:author="Gajdošová Milena" w:date="2023-11-20T08:23:00Z">
        <w:r w:rsidR="00FB61C1" w:rsidRPr="00FB61C1">
          <w:rPr>
            <w:rFonts w:asciiTheme="minorHAnsi" w:hAnsiTheme="minorHAnsi" w:cstheme="minorHAnsi"/>
            <w:color w:val="000000"/>
            <w:sz w:val="22"/>
            <w:szCs w:val="22"/>
            <w:rPrChange w:id="18" w:author="Gajdošová Milena" w:date="2023-11-20T08:23:00Z">
              <w:rPr>
                <w:color w:val="000000"/>
                <w:sz w:val="22"/>
                <w:szCs w:val="22"/>
              </w:rPr>
            </w:rPrChange>
          </w:rPr>
          <w:t>(informatívna faktúra-nie daňový doklad, bez vplyvu na výšku zálohových platieb)</w:t>
        </w:r>
        <w:r w:rsidR="00FB61C1" w:rsidRPr="00DB4ABB">
          <w:rPr>
            <w:color w:val="000000"/>
            <w:sz w:val="22"/>
            <w:szCs w:val="22"/>
          </w:rPr>
          <w:t xml:space="preserve"> </w:t>
        </w:r>
      </w:ins>
      <w:r w:rsidR="00B71151" w:rsidRPr="00AE18DF">
        <w:rPr>
          <w:rFonts w:ascii="Calibri" w:hAnsi="Calibri" w:cs="Cambria"/>
          <w:sz w:val="22"/>
          <w:szCs w:val="22"/>
        </w:rPr>
        <w:t xml:space="preserve">bude odberateľovi v zmysle uzatvorenej čiastkovej zmluvy </w:t>
      </w:r>
      <w:r w:rsidR="00B71151" w:rsidRPr="00AE18DF">
        <w:rPr>
          <w:rFonts w:ascii="Calibri" w:hAnsi="Calibri" w:cs="Cambria"/>
          <w:color w:val="000000"/>
          <w:sz w:val="22"/>
          <w:szCs w:val="22"/>
        </w:rPr>
        <w:t xml:space="preserve">doručená písomne v listinnej podobe do 15. dňa mesiaca nasledujúceho po </w:t>
      </w:r>
      <w:r w:rsidR="00B71151">
        <w:rPr>
          <w:rFonts w:ascii="Calibri" w:hAnsi="Calibri" w:cs="Cambria"/>
          <w:color w:val="000000"/>
          <w:sz w:val="22"/>
          <w:szCs w:val="22"/>
        </w:rPr>
        <w:t>uplynutí kalendárneho štvrťroka</w:t>
      </w:r>
      <w:r w:rsidR="00B71151" w:rsidRPr="00AE18DF">
        <w:rPr>
          <w:rFonts w:ascii="Calibri" w:hAnsi="Calibri" w:cs="Cambria"/>
          <w:color w:val="000000"/>
          <w:sz w:val="22"/>
          <w:szCs w:val="22"/>
        </w:rPr>
        <w:t>, za ktorý je faktúra vystavená</w:t>
      </w:r>
      <w:r w:rsidR="00B71151">
        <w:rPr>
          <w:rFonts w:ascii="Calibri" w:hAnsi="Calibri" w:cs="Cambria"/>
          <w:color w:val="000000"/>
          <w:sz w:val="22"/>
          <w:szCs w:val="22"/>
        </w:rPr>
        <w:t xml:space="preserve">. </w:t>
      </w:r>
    </w:p>
    <w:p w14:paraId="74EBCA3B" w14:textId="77777777" w:rsidR="004E41B6" w:rsidRPr="00AE18DF" w:rsidRDefault="004E41B6" w:rsidP="008065F1">
      <w:pPr>
        <w:autoSpaceDE w:val="0"/>
        <w:autoSpaceDN w:val="0"/>
        <w:adjustRightInd w:val="0"/>
        <w:ind w:left="567"/>
        <w:jc w:val="both"/>
        <w:rPr>
          <w:rFonts w:ascii="Calibri" w:hAnsi="Calibri" w:cs="Cambria"/>
          <w:color w:val="000000"/>
          <w:sz w:val="22"/>
          <w:szCs w:val="22"/>
        </w:rPr>
      </w:pPr>
    </w:p>
    <w:p w14:paraId="14BA258F" w14:textId="6045D05E"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plynu a distribučné služby sa odpočítajú preddavky resp. zálohové platby, ktoré boli uhradené dodávateľovi za príslušný kalendárny </w:t>
      </w:r>
      <w:r w:rsidR="0060591F">
        <w:rPr>
          <w:rFonts w:ascii="Calibri" w:hAnsi="Calibri" w:cs="Cambria"/>
          <w:sz w:val="22"/>
          <w:szCs w:val="22"/>
        </w:rPr>
        <w:t>štvrť</w:t>
      </w:r>
      <w:r w:rsidR="004E41B6" w:rsidRPr="00AE18DF">
        <w:rPr>
          <w:rFonts w:ascii="Calibri" w:hAnsi="Calibri" w:cs="Cambria"/>
          <w:sz w:val="22"/>
          <w:szCs w:val="22"/>
        </w:rPr>
        <w:t xml:space="preserve">rok. Vyúčtovaciu faktúru za dodávku plynu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0E545AD2" w:rsidR="004E41B6" w:rsidRPr="00AE18DF" w:rsidRDefault="004E41B6"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a) skutočnú spotrebu</w:t>
      </w:r>
      <w:r w:rsidR="006C4D90" w:rsidRPr="00AE18DF">
        <w:rPr>
          <w:rFonts w:ascii="Calibri" w:hAnsi="Calibri" w:cs="Cambria"/>
          <w:color w:val="000000"/>
          <w:sz w:val="22"/>
          <w:szCs w:val="22"/>
        </w:rPr>
        <w:t>,</w:t>
      </w:r>
    </w:p>
    <w:p w14:paraId="5A58CB15" w14:textId="29EEDAEB" w:rsidR="004E41B6" w:rsidRPr="00AE18DF" w:rsidRDefault="00443FC4" w:rsidP="00F54837">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b</w:t>
      </w:r>
      <w:r w:rsidR="004E41B6" w:rsidRPr="00AE18DF">
        <w:rPr>
          <w:rFonts w:ascii="Calibri" w:hAnsi="Calibri" w:cs="Cambria"/>
          <w:color w:val="000000"/>
          <w:sz w:val="22"/>
          <w:szCs w:val="22"/>
        </w:rPr>
        <w:t>) identifikáciu odber</w:t>
      </w:r>
      <w:r w:rsidR="004E41B6" w:rsidRPr="00AE18DF">
        <w:rPr>
          <w:rFonts w:ascii="Calibri" w:hAnsi="Calibri" w:cs="Cambria"/>
          <w:sz w:val="22"/>
          <w:szCs w:val="22"/>
        </w:rPr>
        <w:t>ných</w:t>
      </w:r>
      <w:r w:rsidR="004E41B6" w:rsidRPr="00AE18DF">
        <w:rPr>
          <w:rFonts w:ascii="Calibri" w:hAnsi="Calibri" w:cs="Cambria"/>
          <w:color w:val="000000"/>
          <w:sz w:val="22"/>
          <w:szCs w:val="22"/>
        </w:rPr>
        <w:t xml:space="preserve"> miest</w:t>
      </w:r>
      <w:r w:rsidR="006C4D90" w:rsidRPr="00AE18DF">
        <w:rPr>
          <w:rFonts w:ascii="Calibri" w:hAnsi="Calibri" w:cs="Cambria"/>
          <w:color w:val="000000"/>
          <w:sz w:val="22"/>
          <w:szCs w:val="22"/>
        </w:rPr>
        <w:t>,</w:t>
      </w:r>
    </w:p>
    <w:p w14:paraId="44416C68" w14:textId="10D1DDB1" w:rsidR="00C65D3C" w:rsidRDefault="00443FC4"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c</w:t>
      </w:r>
      <w:r w:rsidR="004E41B6" w:rsidRPr="00AE18DF">
        <w:rPr>
          <w:rFonts w:ascii="Calibri" w:hAnsi="Calibri" w:cs="Cambria"/>
          <w:color w:val="000000"/>
          <w:sz w:val="22"/>
          <w:szCs w:val="22"/>
        </w:rPr>
        <w:t>) počiatočný a konečný stav plynomeru</w:t>
      </w:r>
      <w:r w:rsidR="006C4D90" w:rsidRPr="00AE18DF">
        <w:rPr>
          <w:rFonts w:ascii="Calibri" w:hAnsi="Calibri" w:cs="Cambria"/>
          <w:color w:val="000000"/>
          <w:sz w:val="22"/>
          <w:szCs w:val="22"/>
        </w:rPr>
        <w:t>.</w:t>
      </w:r>
    </w:p>
    <w:p w14:paraId="3D277B10" w14:textId="77777777" w:rsidR="00C65D3C" w:rsidRDefault="00C65D3C" w:rsidP="00F54837">
      <w:pPr>
        <w:autoSpaceDE w:val="0"/>
        <w:autoSpaceDN w:val="0"/>
        <w:adjustRightInd w:val="0"/>
        <w:ind w:left="1134" w:hanging="425"/>
        <w:jc w:val="both"/>
        <w:rPr>
          <w:rFonts w:ascii="Calibri" w:hAnsi="Calibri" w:cs="Cambria"/>
          <w:color w:val="000000"/>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BDF6830"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0428B2">
        <w:rPr>
          <w:rFonts w:ascii="Calibri" w:hAnsi="Calibri" w:cs="Cambria"/>
          <w:b/>
          <w:bCs/>
          <w:sz w:val="22"/>
          <w:szCs w:val="22"/>
        </w:rPr>
        <w:t>Cenové prirážky,</w:t>
      </w:r>
      <w:r w:rsidR="0059387D">
        <w:rPr>
          <w:rFonts w:ascii="Calibri" w:hAnsi="Calibri" w:cs="Cambria"/>
          <w:b/>
          <w:bCs/>
          <w:sz w:val="22"/>
          <w:szCs w:val="22"/>
        </w:rPr>
        <w:t xml:space="preserve"> poplatky,</w:t>
      </w:r>
      <w:r w:rsidR="000428B2">
        <w:rPr>
          <w:rFonts w:ascii="Calibri" w:hAnsi="Calibri" w:cs="Cambria"/>
          <w:b/>
          <w:bCs/>
          <w:sz w:val="22"/>
          <w:szCs w:val="22"/>
        </w:rPr>
        <w:t xml:space="preserve"> z</w:t>
      </w:r>
      <w:r w:rsidRPr="00AE18DF">
        <w:rPr>
          <w:rFonts w:ascii="Calibri" w:hAnsi="Calibri" w:cs="Cambria"/>
          <w:b/>
          <w:bCs/>
          <w:sz w:val="22"/>
          <w:szCs w:val="22"/>
        </w:rPr>
        <w:t>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2CF352A4"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Ak dôjde k prerušeniu alebo obmedzeniu dodávky plynu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dodávateľovi zmluvnú pokutu vo výške 33,- Eur /slovom: tridsaťtri eur / za každú aj začatú hodinu prerušenia alebo obmedzenia dodávky plynu</w:t>
      </w:r>
      <w:r w:rsidR="00427A8E">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6A5DB9B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plynu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7322EDA1" w14:textId="0AC20BE6" w:rsidR="008B127D"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D1010D" w:rsidRPr="00AE18DF">
        <w:rPr>
          <w:rFonts w:asciiTheme="minorHAnsi" w:hAnsiTheme="minorHAnsi"/>
          <w:sz w:val="22"/>
          <w:szCs w:val="22"/>
        </w:rPr>
        <w:t>8</w:t>
      </w:r>
      <w:r w:rsidR="00AA383A">
        <w:rPr>
          <w:rFonts w:asciiTheme="minorHAnsi" w:hAnsiTheme="minorHAnsi"/>
          <w:sz w:val="22"/>
          <w:szCs w:val="22"/>
        </w:rPr>
        <w:t>5</w:t>
      </w:r>
      <w:r w:rsidR="00D1010D"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w:t>
      </w:r>
      <w:r w:rsidR="0009698D">
        <w:rPr>
          <w:rFonts w:asciiTheme="minorHAnsi" w:hAnsiTheme="minorHAnsi"/>
          <w:sz w:val="22"/>
          <w:szCs w:val="22"/>
        </w:rPr>
        <w:t xml:space="preserve">skutočného zmluvného </w:t>
      </w:r>
      <w:r w:rsidR="00AB0E0A" w:rsidRPr="00AE18DF">
        <w:rPr>
          <w:rFonts w:asciiTheme="minorHAnsi" w:hAnsiTheme="minorHAnsi"/>
          <w:sz w:val="22"/>
          <w:szCs w:val="22"/>
        </w:rPr>
        <w:t>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09698D">
        <w:rPr>
          <w:rFonts w:asciiTheme="minorHAnsi" w:hAnsiTheme="minorHAnsi"/>
          <w:sz w:val="22"/>
          <w:szCs w:val="22"/>
        </w:rPr>
        <w:t xml:space="preserve"> </w:t>
      </w:r>
      <w:r w:rsidR="005A6264">
        <w:rPr>
          <w:rFonts w:asciiTheme="minorHAnsi" w:hAnsiTheme="minorHAnsi"/>
          <w:sz w:val="22"/>
          <w:szCs w:val="22"/>
        </w:rPr>
        <w:t>ako je uvedené v prílohe č. 1</w:t>
      </w:r>
      <w:r w:rsidR="0009698D">
        <w:rPr>
          <w:rFonts w:asciiTheme="minorHAnsi" w:hAnsiTheme="minorHAnsi"/>
          <w:sz w:val="22"/>
          <w:szCs w:val="22"/>
        </w:rPr>
        <w:t xml:space="preserve"> </w:t>
      </w:r>
      <w:r w:rsidR="001F745F">
        <w:rPr>
          <w:rFonts w:asciiTheme="minorHAnsi" w:hAnsiTheme="minorHAnsi"/>
          <w:sz w:val="22"/>
          <w:szCs w:val="22"/>
        </w:rPr>
        <w:t>Rámcovej zmluvy</w:t>
      </w:r>
      <w:r w:rsidR="00296ED3" w:rsidRPr="00AE18DF">
        <w:rPr>
          <w:rFonts w:asciiTheme="minorHAnsi" w:hAnsiTheme="minorHAnsi"/>
          <w:sz w:val="22"/>
          <w:szCs w:val="22"/>
        </w:rPr>
        <w:t xml:space="preserve"> </w:t>
      </w:r>
      <w:r w:rsidR="001F745F">
        <w:rPr>
          <w:rFonts w:asciiTheme="minorHAnsi" w:hAnsiTheme="minorHAnsi"/>
          <w:sz w:val="22"/>
          <w:szCs w:val="22"/>
        </w:rPr>
        <w:t>(</w:t>
      </w:r>
      <w:r w:rsidR="001F745F" w:rsidRPr="00AE18DF">
        <w:rPr>
          <w:rFonts w:asciiTheme="minorHAnsi" w:hAnsiTheme="minorHAnsi"/>
          <w:sz w:val="22"/>
          <w:szCs w:val="22"/>
        </w:rPr>
        <w:t>ďalej len</w:t>
      </w:r>
      <w:r w:rsidR="001F745F">
        <w:rPr>
          <w:rFonts w:asciiTheme="minorHAnsi" w:hAnsiTheme="minorHAnsi"/>
          <w:sz w:val="22"/>
          <w:szCs w:val="22"/>
        </w:rPr>
        <w:t xml:space="preserve"> ako „</w:t>
      </w:r>
      <w:r w:rsidR="001F745F" w:rsidRPr="00505363">
        <w:rPr>
          <w:rFonts w:asciiTheme="minorHAnsi" w:hAnsiTheme="minorHAnsi"/>
          <w:b/>
          <w:bCs/>
          <w:sz w:val="22"/>
          <w:szCs w:val="22"/>
        </w:rPr>
        <w:t>SZM</w:t>
      </w:r>
      <w:r w:rsidR="001F745F">
        <w:rPr>
          <w:rFonts w:asciiTheme="minorHAnsi" w:hAnsiTheme="minorHAnsi"/>
          <w:sz w:val="22"/>
          <w:szCs w:val="22"/>
        </w:rPr>
        <w:t>“)</w:t>
      </w:r>
      <w:r w:rsidR="002F719F" w:rsidRPr="00AE18DF">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DE6F01" w:rsidRPr="00AE18DF">
        <w:rPr>
          <w:rFonts w:asciiTheme="minorHAnsi" w:hAnsiTheme="minorHAnsi"/>
          <w:sz w:val="22"/>
          <w:szCs w:val="22"/>
        </w:rPr>
        <w:t>ého</w:t>
      </w:r>
      <w:r w:rsidR="00503F09" w:rsidRPr="00AE18DF">
        <w:rPr>
          <w:rFonts w:asciiTheme="minorHAnsi" w:hAnsiTheme="minorHAnsi"/>
          <w:sz w:val="22"/>
          <w:szCs w:val="22"/>
        </w:rPr>
        <w:t xml:space="preserve"> </w:t>
      </w:r>
      <w:r w:rsidR="00DE6F01" w:rsidRPr="00AE18DF">
        <w:rPr>
          <w:rFonts w:asciiTheme="minorHAnsi" w:hAnsiTheme="minorHAnsi"/>
          <w:sz w:val="22"/>
          <w:szCs w:val="22"/>
        </w:rPr>
        <w:t xml:space="preserve">plynu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p>
    <w:p w14:paraId="67FE2E1F" w14:textId="6559E316" w:rsidR="008B127D" w:rsidRDefault="008B127D" w:rsidP="008B127D">
      <w:pPr>
        <w:pStyle w:val="Default"/>
        <w:ind w:left="709" w:hanging="709"/>
        <w:jc w:val="both"/>
        <w:rPr>
          <w:rFonts w:ascii="Calibri" w:hAnsi="Calibri" w:cs="Calibri"/>
          <w:sz w:val="22"/>
          <w:szCs w:val="22"/>
        </w:rPr>
      </w:pPr>
      <w:r>
        <w:rPr>
          <w:rFonts w:asciiTheme="minorHAnsi" w:hAnsiTheme="minorHAnsi" w:cs="Cambria"/>
          <w:sz w:val="22"/>
          <w:szCs w:val="22"/>
        </w:rPr>
        <w:t xml:space="preserve">              </w:t>
      </w:r>
      <w:r w:rsidRPr="007A7CA4">
        <w:rPr>
          <w:rFonts w:ascii="Calibri" w:hAnsi="Calibri" w:cs="Calibri"/>
          <w:sz w:val="22"/>
          <w:szCs w:val="22"/>
        </w:rPr>
        <w:t xml:space="preserve">Dodávateľ má právo vyhodnotiť SZM po skončení každého </w:t>
      </w:r>
      <w:r w:rsidR="001F745F">
        <w:rPr>
          <w:rFonts w:ascii="Calibri" w:hAnsi="Calibri" w:cs="Calibri"/>
          <w:sz w:val="22"/>
          <w:szCs w:val="22"/>
        </w:rPr>
        <w:t>v</w:t>
      </w:r>
      <w:r w:rsidRPr="007A7CA4">
        <w:rPr>
          <w:rFonts w:ascii="Calibri" w:hAnsi="Calibri" w:cs="Calibri"/>
          <w:sz w:val="22"/>
          <w:szCs w:val="22"/>
        </w:rPr>
        <w:t>yhodnocovacieho obdobia, a to spôsobom a s dôsledkami uvedenými v tomto bode.</w:t>
      </w:r>
    </w:p>
    <w:p w14:paraId="6B80FCF9" w14:textId="4469A034" w:rsidR="00546850" w:rsidRPr="007A7CA4" w:rsidRDefault="00546850" w:rsidP="008B127D">
      <w:pPr>
        <w:pStyle w:val="Default"/>
        <w:ind w:left="709" w:hanging="709"/>
        <w:jc w:val="both"/>
        <w:rPr>
          <w:rFonts w:ascii="Calibri" w:hAnsi="Calibri" w:cs="Calibri"/>
          <w:sz w:val="22"/>
          <w:szCs w:val="22"/>
        </w:rPr>
      </w:pPr>
      <w:r>
        <w:rPr>
          <w:rFonts w:ascii="Calibri" w:hAnsi="Calibri" w:cs="Calibri"/>
          <w:sz w:val="22"/>
          <w:szCs w:val="22"/>
        </w:rPr>
        <w:lastRenderedPageBreak/>
        <w:t xml:space="preserve">              Vyhodnocovacím obdobím sa rozumie jeden kalendárny rok</w:t>
      </w:r>
      <w:r w:rsidR="001F745F">
        <w:rPr>
          <w:rFonts w:ascii="Calibri" w:hAnsi="Calibri" w:cs="Calibri"/>
          <w:sz w:val="22"/>
          <w:szCs w:val="22"/>
        </w:rPr>
        <w:t xml:space="preserve"> (ďalej len ako „</w:t>
      </w:r>
      <w:r w:rsidR="001F745F" w:rsidRPr="00505363">
        <w:rPr>
          <w:rFonts w:ascii="Calibri" w:hAnsi="Calibri" w:cs="Calibri"/>
          <w:b/>
          <w:bCs/>
          <w:sz w:val="22"/>
          <w:szCs w:val="22"/>
        </w:rPr>
        <w:t>Vyhodnocovacie obdobie</w:t>
      </w:r>
      <w:r w:rsidR="001F745F">
        <w:rPr>
          <w:rFonts w:ascii="Calibri" w:hAnsi="Calibri" w:cs="Calibri"/>
          <w:sz w:val="22"/>
          <w:szCs w:val="22"/>
        </w:rPr>
        <w:t>“)</w:t>
      </w:r>
      <w:r>
        <w:rPr>
          <w:rFonts w:ascii="Calibri" w:hAnsi="Calibri" w:cs="Calibri"/>
          <w:sz w:val="22"/>
          <w:szCs w:val="22"/>
        </w:rPr>
        <w:t xml:space="preserve">.               </w:t>
      </w:r>
    </w:p>
    <w:p w14:paraId="2A21545E" w14:textId="40F03822" w:rsidR="008B127D" w:rsidRDefault="008B127D" w:rsidP="006E67F9">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Ak odberateľ za príslušné Vyhodnocovacie obdobie odoberie množstvo energie v plyne menšie ako </w:t>
      </w:r>
      <w:proofErr w:type="spellStart"/>
      <w:r w:rsidRPr="007A7CA4">
        <w:rPr>
          <w:rFonts w:ascii="Calibri" w:hAnsi="Calibri" w:cs="Calibri"/>
          <w:sz w:val="22"/>
          <w:szCs w:val="22"/>
        </w:rPr>
        <w:t>SZM</w:t>
      </w:r>
      <w:r w:rsidRPr="0077353D">
        <w:rPr>
          <w:rFonts w:ascii="Calibri" w:hAnsi="Calibri" w:cs="Calibri"/>
          <w:sz w:val="22"/>
          <w:szCs w:val="22"/>
          <w:vertAlign w:val="subscript"/>
        </w:rPr>
        <w:t>min</w:t>
      </w:r>
      <w:proofErr w:type="spellEnd"/>
      <w:r w:rsidR="00E94CB5">
        <w:rPr>
          <w:rFonts w:ascii="Calibri" w:hAnsi="Calibri" w:cs="Calibri"/>
          <w:sz w:val="22"/>
          <w:szCs w:val="22"/>
        </w:rPr>
        <w:t>,</w:t>
      </w:r>
      <w:r w:rsidR="00B30F02">
        <w:rPr>
          <w:rFonts w:ascii="Calibri" w:hAnsi="Calibri" w:cs="Calibri"/>
          <w:sz w:val="22"/>
          <w:szCs w:val="22"/>
        </w:rPr>
        <w:t xml:space="preserve"> </w:t>
      </w:r>
      <w:r w:rsidR="00E94CB5">
        <w:rPr>
          <w:rFonts w:ascii="Calibri" w:hAnsi="Calibri" w:cs="Calibri"/>
          <w:sz w:val="22"/>
          <w:szCs w:val="22"/>
        </w:rPr>
        <w:t>ktoré</w:t>
      </w:r>
      <w:r w:rsidR="00B30F02">
        <w:rPr>
          <w:rFonts w:ascii="Calibri" w:hAnsi="Calibri" w:cs="Calibri"/>
          <w:sz w:val="22"/>
          <w:szCs w:val="22"/>
        </w:rPr>
        <w:t xml:space="preserve"> je uvedené v prílohe č.</w:t>
      </w:r>
      <w:r w:rsidR="00E94CB5">
        <w:rPr>
          <w:rFonts w:ascii="Calibri" w:hAnsi="Calibri" w:cs="Calibri"/>
          <w:sz w:val="22"/>
          <w:szCs w:val="22"/>
        </w:rPr>
        <w:t xml:space="preserve"> </w:t>
      </w:r>
      <w:r w:rsidR="00B30F02">
        <w:rPr>
          <w:rFonts w:ascii="Calibri" w:hAnsi="Calibri" w:cs="Calibri"/>
          <w:sz w:val="22"/>
          <w:szCs w:val="22"/>
        </w:rPr>
        <w:t>1</w:t>
      </w:r>
      <w:r w:rsidR="008F2619">
        <w:rPr>
          <w:rFonts w:ascii="Calibri" w:hAnsi="Calibri" w:cs="Calibri"/>
          <w:sz w:val="22"/>
          <w:szCs w:val="22"/>
        </w:rPr>
        <w:t xml:space="preserve"> Rámcovej zmluvy</w:t>
      </w:r>
      <w:r w:rsidRPr="007A7CA4">
        <w:rPr>
          <w:rFonts w:ascii="Calibri" w:hAnsi="Calibri" w:cs="Calibri"/>
          <w:sz w:val="22"/>
          <w:szCs w:val="22"/>
        </w:rPr>
        <w:t xml:space="preserve">, dodávateľ je oprávnený po vykonaní vyhodnotenia </w:t>
      </w:r>
      <w:r w:rsidR="00BE69AD">
        <w:rPr>
          <w:rFonts w:ascii="Calibri" w:hAnsi="Calibri" w:cs="Calibri"/>
          <w:sz w:val="22"/>
          <w:szCs w:val="22"/>
        </w:rPr>
        <w:t>uplatniť si voči BBSK</w:t>
      </w:r>
      <w:r w:rsidRPr="007A7CA4">
        <w:rPr>
          <w:rFonts w:ascii="Calibri" w:hAnsi="Calibri" w:cs="Calibri"/>
          <w:sz w:val="22"/>
          <w:szCs w:val="22"/>
        </w:rPr>
        <w:t xml:space="preserve"> </w:t>
      </w:r>
      <w:r w:rsidR="005B3B56">
        <w:rPr>
          <w:rFonts w:ascii="Calibri" w:hAnsi="Calibri" w:cs="Calibri"/>
          <w:sz w:val="22"/>
          <w:szCs w:val="22"/>
        </w:rPr>
        <w:t>cenovú prirážku</w:t>
      </w:r>
      <w:r w:rsidRPr="007A7CA4">
        <w:rPr>
          <w:rFonts w:ascii="Calibri" w:hAnsi="Calibri" w:cs="Calibri"/>
          <w:sz w:val="22"/>
          <w:szCs w:val="22"/>
        </w:rPr>
        <w:t xml:space="preserve"> v EUR vypočítanú nasledovne: </w:t>
      </w:r>
    </w:p>
    <w:p w14:paraId="32EAF53F" w14:textId="77777777" w:rsidR="006B5FA1" w:rsidRPr="007A7CA4" w:rsidRDefault="006B5FA1" w:rsidP="006E67F9">
      <w:pPr>
        <w:pStyle w:val="Default"/>
        <w:ind w:left="709" w:hanging="709"/>
        <w:jc w:val="both"/>
        <w:rPr>
          <w:rFonts w:ascii="Calibri" w:hAnsi="Calibri" w:cs="Calibri"/>
          <w:sz w:val="22"/>
          <w:szCs w:val="22"/>
        </w:rPr>
      </w:pPr>
    </w:p>
    <w:p w14:paraId="154DEBFE" w14:textId="18D533B2" w:rsidR="006E67F9" w:rsidRDefault="008B127D" w:rsidP="006E67F9">
      <w:pPr>
        <w:pStyle w:val="Default"/>
        <w:ind w:left="680" w:hanging="680"/>
        <w:jc w:val="both"/>
        <w:rPr>
          <w:rFonts w:ascii="Calibri" w:hAnsi="Calibri" w:cs="Calibri"/>
          <w:sz w:val="22"/>
          <w:szCs w:val="22"/>
        </w:rPr>
      </w:pPr>
      <w:r>
        <w:rPr>
          <w:rFonts w:ascii="Calibri" w:hAnsi="Calibri" w:cs="Calibri"/>
          <w:sz w:val="22"/>
          <w:szCs w:val="22"/>
        </w:rPr>
        <w:t xml:space="preserve">           </w:t>
      </w:r>
      <w:r w:rsidR="006E67F9">
        <w:rPr>
          <w:rFonts w:ascii="Calibri" w:hAnsi="Calibri" w:cs="Calibri"/>
          <w:sz w:val="22"/>
          <w:szCs w:val="22"/>
        </w:rPr>
        <w:t xml:space="preserve">            </w:t>
      </w:r>
      <w:r>
        <w:rPr>
          <w:rFonts w:ascii="Calibri" w:hAnsi="Calibri" w:cs="Calibri"/>
          <w:sz w:val="22"/>
          <w:szCs w:val="22"/>
        </w:rPr>
        <w:t xml:space="preserve">   </w:t>
      </w:r>
    </w:p>
    <w:p w14:paraId="1529C855" w14:textId="2BA3CE08" w:rsidR="008D37AB" w:rsidRDefault="006E67F9" w:rsidP="006E67F9">
      <w:pPr>
        <w:pStyle w:val="Default"/>
        <w:ind w:left="680" w:hanging="680"/>
        <w:jc w:val="both"/>
        <w:rPr>
          <w:rFonts w:ascii="Calibri" w:hAnsi="Calibri" w:cs="Calibri"/>
          <w:sz w:val="22"/>
          <w:szCs w:val="22"/>
        </w:rPr>
      </w:pPr>
      <w:r>
        <w:rPr>
          <w:rFonts w:ascii="Calibri" w:hAnsi="Calibri" w:cs="Calibri"/>
          <w:sz w:val="22"/>
          <w:szCs w:val="22"/>
        </w:rPr>
        <w:t xml:space="preserve">              </w:t>
      </w:r>
      <w:r w:rsidR="008D37AB">
        <w:rPr>
          <w:rFonts w:ascii="Calibri" w:hAnsi="Calibri" w:cs="Calibri"/>
          <w:sz w:val="22"/>
          <w:szCs w:val="22"/>
        </w:rPr>
        <w:t xml:space="preserve">           </w:t>
      </w:r>
      <w:r>
        <w:rPr>
          <w:rFonts w:ascii="Calibri" w:hAnsi="Calibri" w:cs="Calibri"/>
          <w:sz w:val="22"/>
          <w:szCs w:val="22"/>
        </w:rPr>
        <w:t xml:space="preserve">  </w:t>
      </w:r>
      <w:r w:rsidR="000D62E6" w:rsidRPr="008D37AB">
        <w:rPr>
          <w:rFonts w:ascii="Calibri" w:hAnsi="Calibri" w:cs="Calibri"/>
          <w:sz w:val="22"/>
          <w:szCs w:val="22"/>
        </w:rPr>
        <w:t>(</w:t>
      </w:r>
      <w:r w:rsidRPr="008D37AB">
        <w:rPr>
          <w:rFonts w:ascii="Calibri" w:hAnsi="Calibri" w:cs="Calibri"/>
          <w:sz w:val="22"/>
          <w:szCs w:val="22"/>
        </w:rPr>
        <w:t xml:space="preserve"> </w:t>
      </w:r>
      <w:r w:rsidR="000D62E6" w:rsidRPr="008D37AB">
        <w:rPr>
          <w:rFonts w:ascii="Calibri" w:hAnsi="Calibri" w:cs="Calibri"/>
          <w:sz w:val="22"/>
          <w:szCs w:val="22"/>
        </w:rPr>
        <w:t>k</w:t>
      </w:r>
      <w:r w:rsidRPr="008D37AB">
        <w:rPr>
          <w:rFonts w:ascii="Calibri" w:hAnsi="Calibri" w:cs="Calibri"/>
          <w:sz w:val="22"/>
          <w:szCs w:val="22"/>
        </w:rPr>
        <w:t xml:space="preserve"> × </w:t>
      </w:r>
      <w:proofErr w:type="spellStart"/>
      <w:r w:rsidRPr="008D37AB">
        <w:rPr>
          <w:rFonts w:ascii="Calibri" w:hAnsi="Calibri" w:cs="Calibri"/>
          <w:sz w:val="22"/>
          <w:szCs w:val="22"/>
        </w:rPr>
        <w:t>SOP</w:t>
      </w:r>
      <w:r w:rsidRPr="008D37AB">
        <w:rPr>
          <w:rFonts w:ascii="Cambria Math" w:hAnsi="Cambria Math" w:cs="Cambria Math"/>
          <w:sz w:val="22"/>
          <w:szCs w:val="22"/>
          <w:vertAlign w:val="subscript"/>
        </w:rPr>
        <w:t>Omin</w:t>
      </w:r>
      <w:proofErr w:type="spellEnd"/>
      <w:r w:rsidRPr="008D37AB">
        <w:rPr>
          <w:rFonts w:ascii="Calibri" w:hAnsi="Calibri" w:cs="Calibri"/>
          <w:sz w:val="22"/>
          <w:szCs w:val="22"/>
        </w:rPr>
        <w:t xml:space="preserve">×(Y- X) </w:t>
      </w:r>
      <w:r w:rsidR="000D62E6" w:rsidRPr="008D37AB">
        <w:rPr>
          <w:rFonts w:ascii="Calibri" w:hAnsi="Calibri" w:cs="Calibri"/>
          <w:sz w:val="22"/>
          <w:szCs w:val="22"/>
        </w:rPr>
        <w:t>)</w:t>
      </w:r>
    </w:p>
    <w:p w14:paraId="0FA0AF73" w14:textId="07514A29" w:rsidR="006E67F9" w:rsidRDefault="008D37AB" w:rsidP="006E67F9">
      <w:pPr>
        <w:pStyle w:val="Default"/>
        <w:ind w:left="680" w:hanging="680"/>
        <w:jc w:val="both"/>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3BEFBABB" wp14:editId="15CCB1B5">
                <wp:simplePos x="0" y="0"/>
                <wp:positionH relativeFrom="column">
                  <wp:posOffset>880745</wp:posOffset>
                </wp:positionH>
                <wp:positionV relativeFrom="paragraph">
                  <wp:posOffset>91440</wp:posOffset>
                </wp:positionV>
                <wp:extent cx="1085850" cy="0"/>
                <wp:effectExtent l="0" t="0" r="0" b="0"/>
                <wp:wrapNone/>
                <wp:docPr id="1207090319" name="Rovná spojnica 3"/>
                <wp:cNvGraphicFramePr/>
                <a:graphic xmlns:a="http://schemas.openxmlformats.org/drawingml/2006/main">
                  <a:graphicData uri="http://schemas.microsoft.com/office/word/2010/wordprocessingShape">
                    <wps:wsp>
                      <wps:cNvCnPr/>
                      <wps:spPr>
                        <a:xfrm>
                          <a:off x="0" y="0"/>
                          <a:ext cx="1085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2FA4BA" id="Rovná spojnica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35pt,7.2pt" to="154.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" strokecolor="black [3200]" strokeweight=".5pt">
                <v:stroke joinstyle="miter"/>
              </v:line>
            </w:pict>
          </mc:Fallback>
        </mc:AlternateContent>
      </w:r>
      <w:r>
        <w:rPr>
          <w:rFonts w:ascii="Calibri" w:hAnsi="Calibri" w:cs="Calibri"/>
          <w:sz w:val="22"/>
          <w:szCs w:val="22"/>
        </w:rPr>
        <w:t xml:space="preserve">              ZC </w:t>
      </w:r>
      <w:r w:rsidRPr="007A7CA4">
        <w:rPr>
          <w:rFonts w:ascii="Calibri" w:hAnsi="Calibri" w:cs="Calibri"/>
          <w:sz w:val="22"/>
          <w:szCs w:val="22"/>
        </w:rPr>
        <w:t>=</w:t>
      </w:r>
      <w:r>
        <w:rPr>
          <w:rFonts w:ascii="Calibri" w:hAnsi="Calibri" w:cs="Calibri"/>
          <w:sz w:val="22"/>
          <w:szCs w:val="22"/>
        </w:rPr>
        <w:t xml:space="preserve">     </w:t>
      </w:r>
      <w:r>
        <w:rPr>
          <w:rFonts w:ascii="Calibri" w:hAnsi="Calibri" w:cs="Calibri"/>
          <w:strike/>
          <w:sz w:val="22"/>
          <w:szCs w:val="22"/>
        </w:rPr>
        <w:t xml:space="preserve">              </w:t>
      </w:r>
      <w:r>
        <w:rPr>
          <w:rFonts w:ascii="Calibri" w:hAnsi="Calibri" w:cs="Calibri"/>
          <w:sz w:val="22"/>
          <w:szCs w:val="22"/>
        </w:rPr>
        <w:t xml:space="preserve">                                </w:t>
      </w:r>
      <w:r w:rsidR="000D62E6">
        <w:rPr>
          <w:rFonts w:ascii="Calibri" w:hAnsi="Calibri" w:cs="Calibri"/>
          <w:sz w:val="22"/>
          <w:szCs w:val="22"/>
        </w:rPr>
        <w:t xml:space="preserve"> </w:t>
      </w:r>
      <w:r w:rsidR="006E67F9">
        <w:rPr>
          <w:rFonts w:ascii="Calibri" w:hAnsi="Calibri" w:cs="Calibri"/>
          <w:sz w:val="22"/>
          <w:szCs w:val="22"/>
        </w:rPr>
        <w:t xml:space="preserve"> </w:t>
      </w:r>
      <w:r w:rsidR="008B127D" w:rsidRPr="007A7CA4">
        <w:rPr>
          <w:rFonts w:ascii="Calibri" w:hAnsi="Calibri" w:cs="Calibri"/>
          <w:sz w:val="22"/>
          <w:szCs w:val="22"/>
        </w:rPr>
        <w:t>[EUR</w:t>
      </w:r>
      <w:r w:rsidR="000D62E6">
        <w:rPr>
          <w:rFonts w:ascii="Calibri" w:hAnsi="Calibri" w:cs="Calibri"/>
          <w:sz w:val="22"/>
          <w:szCs w:val="22"/>
        </w:rPr>
        <w:t>/kWh</w:t>
      </w:r>
      <w:r w:rsidR="008B127D" w:rsidRPr="007A7CA4">
        <w:rPr>
          <w:rFonts w:ascii="Calibri" w:hAnsi="Calibri" w:cs="Calibri"/>
          <w:sz w:val="22"/>
          <w:szCs w:val="22"/>
        </w:rPr>
        <w:t xml:space="preserve">] </w:t>
      </w:r>
    </w:p>
    <w:p w14:paraId="35F9FA5D" w14:textId="3CB46254" w:rsidR="008D37AB" w:rsidRDefault="008D37AB" w:rsidP="006E67F9">
      <w:pPr>
        <w:pStyle w:val="Default"/>
        <w:ind w:left="680" w:hanging="680"/>
        <w:jc w:val="both"/>
        <w:rPr>
          <w:rFonts w:ascii="Calibri" w:hAnsi="Calibri" w:cs="Calibri"/>
          <w:sz w:val="22"/>
          <w:szCs w:val="22"/>
        </w:rPr>
      </w:pPr>
      <w:r>
        <w:rPr>
          <w:rFonts w:ascii="Calibri" w:hAnsi="Calibri" w:cs="Calibri"/>
          <w:sz w:val="22"/>
          <w:szCs w:val="22"/>
        </w:rPr>
        <w:t xml:space="preserve">                                        X</w:t>
      </w:r>
    </w:p>
    <w:p w14:paraId="31EB776E" w14:textId="77777777" w:rsidR="006E67F9" w:rsidRPr="007A7CA4" w:rsidRDefault="006E67F9" w:rsidP="006E67F9">
      <w:pPr>
        <w:pStyle w:val="Default"/>
        <w:ind w:left="680" w:hanging="680"/>
        <w:jc w:val="both"/>
        <w:rPr>
          <w:rFonts w:ascii="Calibri" w:hAnsi="Calibri" w:cs="Calibri"/>
          <w:sz w:val="22"/>
          <w:szCs w:val="22"/>
        </w:rPr>
      </w:pPr>
    </w:p>
    <w:p w14:paraId="4DE9AAFD"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kde </w:t>
      </w:r>
    </w:p>
    <w:p w14:paraId="185184A1" w14:textId="38CD9B7D"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ZC –</w:t>
      </w:r>
      <w:r w:rsidR="00D961B7">
        <w:rPr>
          <w:rFonts w:ascii="Calibri" w:hAnsi="Calibri" w:cs="Calibri"/>
          <w:sz w:val="22"/>
          <w:szCs w:val="22"/>
        </w:rPr>
        <w:t xml:space="preserve"> predstavuje maximálne zvýšenie</w:t>
      </w:r>
      <w:r w:rsidRPr="007A7CA4">
        <w:rPr>
          <w:rFonts w:ascii="Calibri" w:hAnsi="Calibri" w:cs="Calibri"/>
          <w:sz w:val="22"/>
          <w:szCs w:val="22"/>
        </w:rPr>
        <w:t xml:space="preserve"> </w:t>
      </w:r>
      <w:r w:rsidR="00D961B7">
        <w:rPr>
          <w:rFonts w:ascii="Calibri" w:hAnsi="Calibri" w:cs="Calibri"/>
          <w:sz w:val="22"/>
          <w:szCs w:val="22"/>
        </w:rPr>
        <w:t xml:space="preserve">ceny za skutočne </w:t>
      </w:r>
      <w:r w:rsidR="00D961B7" w:rsidRPr="00D961B7">
        <w:rPr>
          <w:rFonts w:ascii="Calibri" w:hAnsi="Calibri" w:cs="Calibri"/>
          <w:sz w:val="22"/>
          <w:szCs w:val="22"/>
        </w:rPr>
        <w:t xml:space="preserve"> </w:t>
      </w:r>
      <w:r w:rsidR="00D961B7" w:rsidRPr="007A7CA4">
        <w:rPr>
          <w:rFonts w:ascii="Calibri" w:hAnsi="Calibri" w:cs="Calibri"/>
          <w:sz w:val="22"/>
          <w:szCs w:val="22"/>
        </w:rPr>
        <w:t>odobraté</w:t>
      </w:r>
      <w:r w:rsidR="00D961B7">
        <w:rPr>
          <w:rFonts w:ascii="Calibri" w:hAnsi="Calibri" w:cs="Calibri"/>
          <w:sz w:val="22"/>
          <w:szCs w:val="22"/>
        </w:rPr>
        <w:t xml:space="preserve"> </w:t>
      </w:r>
      <w:r w:rsidR="00D961B7" w:rsidRPr="007A7CA4">
        <w:rPr>
          <w:rFonts w:ascii="Calibri" w:hAnsi="Calibri" w:cs="Calibri"/>
          <w:sz w:val="22"/>
          <w:szCs w:val="22"/>
        </w:rPr>
        <w:t>množstv</w:t>
      </w:r>
      <w:r w:rsidR="00D961B7">
        <w:rPr>
          <w:rFonts w:ascii="Calibri" w:hAnsi="Calibri" w:cs="Calibri"/>
          <w:sz w:val="22"/>
          <w:szCs w:val="22"/>
        </w:rPr>
        <w:t>o</w:t>
      </w:r>
      <w:r w:rsidR="00D961B7" w:rsidRPr="007A7CA4">
        <w:rPr>
          <w:rFonts w:ascii="Calibri" w:hAnsi="Calibri" w:cs="Calibri"/>
          <w:sz w:val="22"/>
          <w:szCs w:val="22"/>
        </w:rPr>
        <w:t xml:space="preserve"> </w:t>
      </w:r>
      <w:r w:rsidR="00016055">
        <w:rPr>
          <w:rFonts w:ascii="Calibri" w:hAnsi="Calibri" w:cs="Calibri"/>
          <w:sz w:val="22"/>
          <w:szCs w:val="22"/>
        </w:rPr>
        <w:t>energie</w:t>
      </w:r>
      <w:r w:rsidR="00D961B7">
        <w:rPr>
          <w:rFonts w:ascii="Calibri" w:hAnsi="Calibri" w:cs="Calibri"/>
          <w:sz w:val="22"/>
          <w:szCs w:val="22"/>
        </w:rPr>
        <w:t xml:space="preserve"> v </w:t>
      </w:r>
      <w:r w:rsidR="00D961B7" w:rsidRPr="007A7CA4">
        <w:rPr>
          <w:rFonts w:ascii="Calibri" w:hAnsi="Calibri" w:cs="Calibri"/>
          <w:sz w:val="22"/>
          <w:szCs w:val="22"/>
        </w:rPr>
        <w:t>plyn</w:t>
      </w:r>
      <w:r w:rsidR="00016055">
        <w:rPr>
          <w:rFonts w:ascii="Calibri" w:hAnsi="Calibri" w:cs="Calibri"/>
          <w:sz w:val="22"/>
          <w:szCs w:val="22"/>
        </w:rPr>
        <w:t>e</w:t>
      </w:r>
      <w:r w:rsidR="00D961B7" w:rsidRPr="00D961B7">
        <w:rPr>
          <w:rFonts w:ascii="Calibri" w:hAnsi="Calibri" w:cs="Calibri"/>
          <w:sz w:val="22"/>
          <w:szCs w:val="22"/>
        </w:rPr>
        <w:t xml:space="preserve"> </w:t>
      </w:r>
      <w:r w:rsidR="00D961B7" w:rsidRPr="007A7CA4">
        <w:rPr>
          <w:rFonts w:ascii="Calibri" w:hAnsi="Calibri" w:cs="Calibri"/>
          <w:sz w:val="22"/>
          <w:szCs w:val="22"/>
        </w:rPr>
        <w:t>za príslušné Vyhodnocovacie obdobie</w:t>
      </w:r>
      <w:r w:rsidR="00D961B7">
        <w:rPr>
          <w:rFonts w:ascii="Calibri" w:hAnsi="Calibri" w:cs="Calibri"/>
          <w:sz w:val="22"/>
          <w:szCs w:val="22"/>
        </w:rPr>
        <w:t xml:space="preserve"> v</w:t>
      </w:r>
      <w:r w:rsidR="000D62E6">
        <w:rPr>
          <w:rFonts w:ascii="Calibri" w:hAnsi="Calibri" w:cs="Calibri"/>
          <w:sz w:val="22"/>
          <w:szCs w:val="22"/>
        </w:rPr>
        <w:t> </w:t>
      </w:r>
      <w:r w:rsidR="00D961B7">
        <w:rPr>
          <w:rFonts w:ascii="Calibri" w:hAnsi="Calibri" w:cs="Calibri"/>
          <w:sz w:val="22"/>
          <w:szCs w:val="22"/>
        </w:rPr>
        <w:t>EUR</w:t>
      </w:r>
      <w:r w:rsidR="000D62E6">
        <w:rPr>
          <w:rFonts w:ascii="Calibri" w:hAnsi="Calibri" w:cs="Calibri"/>
          <w:sz w:val="22"/>
          <w:szCs w:val="22"/>
        </w:rPr>
        <w:t>/kWh</w:t>
      </w:r>
      <w:r w:rsidR="00E74CCB">
        <w:rPr>
          <w:rFonts w:ascii="Calibri" w:hAnsi="Calibri" w:cs="Calibri"/>
          <w:sz w:val="22"/>
          <w:szCs w:val="22"/>
        </w:rPr>
        <w:t>,</w:t>
      </w:r>
    </w:p>
    <w:p w14:paraId="0A59CA5E" w14:textId="2ED904F1"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k - koeficient pre potreby použitia sadzby za odobratý plyn </w:t>
      </w:r>
      <w:proofErr w:type="spellStart"/>
      <w:r w:rsidR="00D961B7" w:rsidRPr="007A7CA4">
        <w:rPr>
          <w:rFonts w:ascii="Calibri" w:hAnsi="Calibri" w:cs="Calibri"/>
          <w:sz w:val="22"/>
          <w:szCs w:val="22"/>
        </w:rPr>
        <w:t>SOP</w:t>
      </w:r>
      <w:r w:rsidR="00D961B7">
        <w:rPr>
          <w:rFonts w:ascii="Cambria Math" w:hAnsi="Cambria Math" w:cs="Cambria Math"/>
          <w:sz w:val="22"/>
          <w:szCs w:val="22"/>
          <w:vertAlign w:val="subscript"/>
        </w:rPr>
        <w:t>Omin</w:t>
      </w:r>
      <w:proofErr w:type="spellEnd"/>
      <w:r w:rsidRPr="007A7CA4">
        <w:rPr>
          <w:rFonts w:ascii="Calibri" w:hAnsi="Calibri" w:cs="Calibri"/>
          <w:sz w:val="22"/>
          <w:szCs w:val="22"/>
        </w:rPr>
        <w:t xml:space="preserve"> pri výpočte platieb </w:t>
      </w:r>
      <w:r w:rsidR="00D961B7">
        <w:rPr>
          <w:rFonts w:ascii="Calibri" w:hAnsi="Calibri" w:cs="Calibri"/>
          <w:sz w:val="22"/>
          <w:szCs w:val="22"/>
        </w:rPr>
        <w:t>ZC</w:t>
      </w:r>
      <w:r w:rsidRPr="007A7CA4">
        <w:rPr>
          <w:rFonts w:ascii="Calibri" w:hAnsi="Calibri" w:cs="Calibri"/>
          <w:sz w:val="22"/>
          <w:szCs w:val="22"/>
        </w:rPr>
        <w:t xml:space="preserve"> a P podľa tohto bodu, </w:t>
      </w:r>
    </w:p>
    <w:p w14:paraId="31B51C44"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X – skutočne odobraté množstvo energie v plyne za príslušné Vyhodnocovacie obdobie za všetky OM v kWh, pričom minimálna hodnota X je 1, </w:t>
      </w:r>
    </w:p>
    <w:p w14:paraId="0C0A2550" w14:textId="29888181" w:rsidR="008B127D" w:rsidRPr="000D62E6" w:rsidRDefault="008B127D" w:rsidP="008B127D">
      <w:pPr>
        <w:pStyle w:val="Default"/>
        <w:ind w:left="709" w:hanging="709"/>
        <w:jc w:val="both"/>
        <w:rPr>
          <w:rFonts w:ascii="Calibri" w:hAnsi="Calibri" w:cs="Calibri"/>
          <w:sz w:val="22"/>
          <w:szCs w:val="22"/>
          <w:vertAlign w:val="subscript"/>
        </w:rPr>
      </w:pPr>
      <w:r>
        <w:rPr>
          <w:rFonts w:ascii="Calibri" w:hAnsi="Calibri" w:cs="Calibri"/>
          <w:sz w:val="22"/>
          <w:szCs w:val="22"/>
        </w:rPr>
        <w:t xml:space="preserve">              </w:t>
      </w:r>
      <w:proofErr w:type="spellStart"/>
      <w:r w:rsidR="00D961B7" w:rsidRPr="007A7CA4">
        <w:rPr>
          <w:rFonts w:ascii="Calibri" w:hAnsi="Calibri" w:cs="Calibri"/>
          <w:sz w:val="22"/>
          <w:szCs w:val="22"/>
        </w:rPr>
        <w:t>SOP</w:t>
      </w:r>
      <w:r w:rsidR="00D961B7">
        <w:rPr>
          <w:rFonts w:ascii="Cambria Math" w:hAnsi="Cambria Math" w:cs="Cambria Math"/>
          <w:sz w:val="22"/>
          <w:szCs w:val="22"/>
          <w:vertAlign w:val="subscript"/>
        </w:rPr>
        <w:t>Omin</w:t>
      </w:r>
      <w:proofErr w:type="spellEnd"/>
      <w:r w:rsidRPr="007A7CA4">
        <w:rPr>
          <w:rFonts w:ascii="Calibri" w:hAnsi="Calibri" w:cs="Calibri"/>
          <w:sz w:val="22"/>
          <w:szCs w:val="22"/>
        </w:rPr>
        <w:t xml:space="preserve"> – </w:t>
      </w:r>
      <w:r w:rsidR="000D62E6">
        <w:rPr>
          <w:rFonts w:ascii="Calibri" w:hAnsi="Calibri" w:cs="Calibri"/>
          <w:sz w:val="22"/>
          <w:szCs w:val="22"/>
        </w:rPr>
        <w:t xml:space="preserve">najnižšia </w:t>
      </w:r>
      <w:r w:rsidRPr="007A7CA4">
        <w:rPr>
          <w:rFonts w:ascii="Calibri" w:hAnsi="Calibri" w:cs="Calibri"/>
          <w:sz w:val="22"/>
          <w:szCs w:val="22"/>
        </w:rPr>
        <w:t xml:space="preserve">sadzba za odobratý plyn </w:t>
      </w:r>
      <w:proofErr w:type="spellStart"/>
      <w:r w:rsidR="000D62E6">
        <w:rPr>
          <w:rFonts w:ascii="Calibri" w:hAnsi="Calibri" w:cs="Calibri"/>
          <w:sz w:val="22"/>
          <w:szCs w:val="22"/>
        </w:rPr>
        <w:t>SOP</w:t>
      </w:r>
      <w:r w:rsidR="000D62E6">
        <w:rPr>
          <w:rFonts w:ascii="Calibri" w:hAnsi="Calibri" w:cs="Calibri"/>
          <w:sz w:val="22"/>
          <w:szCs w:val="22"/>
          <w:vertAlign w:val="subscript"/>
        </w:rPr>
        <w:t>o</w:t>
      </w:r>
      <w:proofErr w:type="spellEnd"/>
    </w:p>
    <w:p w14:paraId="7C4621E9" w14:textId="77777777" w:rsidR="008B127D" w:rsidRPr="007A7CA4" w:rsidRDefault="008B127D" w:rsidP="008B127D">
      <w:pPr>
        <w:pStyle w:val="Default"/>
        <w:spacing w:after="13"/>
        <w:ind w:left="709"/>
        <w:jc w:val="both"/>
        <w:rPr>
          <w:rFonts w:ascii="Calibri" w:hAnsi="Calibri" w:cs="Calibri"/>
          <w:sz w:val="22"/>
          <w:szCs w:val="22"/>
        </w:rPr>
      </w:pPr>
      <w:r w:rsidRPr="007A7CA4">
        <w:rPr>
          <w:rFonts w:ascii="Calibri" w:hAnsi="Calibri" w:cs="Calibri"/>
          <w:sz w:val="22"/>
          <w:szCs w:val="22"/>
        </w:rPr>
        <w:t>(i) spomedzi všetkých SOP</w:t>
      </w:r>
      <w:r w:rsidRPr="00D961B7">
        <w:rPr>
          <w:rFonts w:ascii="Calibri" w:hAnsi="Calibri" w:cs="Calibri"/>
          <w:sz w:val="22"/>
          <w:szCs w:val="22"/>
          <w:vertAlign w:val="subscript"/>
        </w:rPr>
        <w:t>O</w:t>
      </w:r>
      <w:r w:rsidRPr="007A7CA4">
        <w:rPr>
          <w:rFonts w:ascii="Calibri" w:hAnsi="Calibri" w:cs="Calibri"/>
          <w:sz w:val="22"/>
          <w:szCs w:val="22"/>
        </w:rPr>
        <w:t xml:space="preserve"> dohodnutých pre jednotlivé OM platných pre posledný mesiac príslušného Vyhodnocovacieho obdobia, resp. </w:t>
      </w:r>
    </w:p>
    <w:p w14:paraId="298FDC29" w14:textId="7E124356" w:rsidR="008B127D" w:rsidRPr="007A7CA4" w:rsidRDefault="008B127D" w:rsidP="008B127D">
      <w:pPr>
        <w:pStyle w:val="Default"/>
        <w:ind w:left="709"/>
        <w:jc w:val="both"/>
        <w:rPr>
          <w:rFonts w:ascii="Calibri" w:hAnsi="Calibri" w:cs="Calibri"/>
          <w:sz w:val="22"/>
          <w:szCs w:val="22"/>
        </w:rPr>
      </w:pPr>
      <w:r w:rsidRPr="007A7CA4">
        <w:rPr>
          <w:rFonts w:ascii="Calibri" w:hAnsi="Calibri" w:cs="Calibri"/>
          <w:sz w:val="22"/>
          <w:szCs w:val="22"/>
        </w:rPr>
        <w:t xml:space="preserve">(ii) v prípade ukončenia </w:t>
      </w:r>
      <w:r w:rsidR="00C247B6">
        <w:rPr>
          <w:rFonts w:ascii="Calibri" w:hAnsi="Calibri" w:cs="Calibri"/>
          <w:sz w:val="22"/>
          <w:szCs w:val="22"/>
        </w:rPr>
        <w:t xml:space="preserve">Rámcovej </w:t>
      </w:r>
      <w:r w:rsidRPr="007A7CA4">
        <w:rPr>
          <w:rFonts w:ascii="Calibri" w:hAnsi="Calibri" w:cs="Calibri"/>
          <w:sz w:val="22"/>
          <w:szCs w:val="22"/>
        </w:rPr>
        <w:t>zmluvy pred uplynutím Vyhodnocovacieho obdobia, spomedzi všetkých SOP</w:t>
      </w:r>
      <w:r w:rsidRPr="006E67F9">
        <w:rPr>
          <w:rFonts w:ascii="Calibri" w:hAnsi="Calibri" w:cs="Calibri"/>
          <w:sz w:val="22"/>
          <w:szCs w:val="22"/>
          <w:vertAlign w:val="subscript"/>
        </w:rPr>
        <w:t>O</w:t>
      </w:r>
      <w:r w:rsidRPr="007A7CA4">
        <w:rPr>
          <w:rFonts w:ascii="Calibri" w:hAnsi="Calibri" w:cs="Calibri"/>
          <w:sz w:val="22"/>
          <w:szCs w:val="22"/>
        </w:rPr>
        <w:t xml:space="preserve"> platných bezprostredne pred ukončením tejto </w:t>
      </w:r>
      <w:r w:rsidR="00C247B6">
        <w:rPr>
          <w:rFonts w:ascii="Calibri" w:hAnsi="Calibri" w:cs="Calibri"/>
          <w:sz w:val="22"/>
          <w:szCs w:val="22"/>
        </w:rPr>
        <w:t xml:space="preserve">Rámcovej </w:t>
      </w:r>
      <w:r w:rsidRPr="007A7CA4">
        <w:rPr>
          <w:rFonts w:ascii="Calibri" w:hAnsi="Calibri" w:cs="Calibri"/>
          <w:sz w:val="22"/>
          <w:szCs w:val="22"/>
        </w:rPr>
        <w:t xml:space="preserve">zmluvy, </w:t>
      </w:r>
    </w:p>
    <w:p w14:paraId="0EFDD5C2" w14:textId="56633091" w:rsidR="008B127D"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Y – hodnota </w:t>
      </w:r>
      <w:r w:rsidR="007B244D">
        <w:rPr>
          <w:rFonts w:ascii="Calibri" w:hAnsi="Calibri" w:cs="Calibri"/>
          <w:sz w:val="22"/>
          <w:szCs w:val="22"/>
        </w:rPr>
        <w:t>SZM</w:t>
      </w:r>
      <w:r w:rsidRPr="007A7CA4">
        <w:rPr>
          <w:rFonts w:ascii="Calibri" w:hAnsi="Calibri" w:cs="Calibri"/>
          <w:sz w:val="22"/>
          <w:szCs w:val="22"/>
        </w:rPr>
        <w:t xml:space="preserve"> v kWh pre potreby výpočtu platieb </w:t>
      </w:r>
      <w:r w:rsidR="006E67F9">
        <w:rPr>
          <w:rFonts w:ascii="Calibri" w:hAnsi="Calibri" w:cs="Calibri"/>
          <w:sz w:val="22"/>
          <w:szCs w:val="22"/>
        </w:rPr>
        <w:t>ZC</w:t>
      </w:r>
      <w:r w:rsidRPr="007A7CA4">
        <w:rPr>
          <w:rFonts w:ascii="Calibri" w:hAnsi="Calibri" w:cs="Calibri"/>
          <w:sz w:val="22"/>
          <w:szCs w:val="22"/>
        </w:rPr>
        <w:t xml:space="preserve"> a</w:t>
      </w:r>
      <w:r w:rsidR="000D62E6">
        <w:rPr>
          <w:rFonts w:ascii="Calibri" w:hAnsi="Calibri" w:cs="Calibri"/>
          <w:sz w:val="22"/>
          <w:szCs w:val="22"/>
        </w:rPr>
        <w:t xml:space="preserve"> platby </w:t>
      </w:r>
      <w:r w:rsidRPr="007A7CA4">
        <w:rPr>
          <w:rFonts w:ascii="Calibri" w:hAnsi="Calibri" w:cs="Calibri"/>
          <w:sz w:val="22"/>
          <w:szCs w:val="22"/>
        </w:rPr>
        <w:t xml:space="preserve">P. </w:t>
      </w:r>
    </w:p>
    <w:p w14:paraId="5F72C5EC" w14:textId="77777777" w:rsidR="000D62E6" w:rsidRPr="007A7CA4" w:rsidRDefault="000D62E6" w:rsidP="008B127D">
      <w:pPr>
        <w:pStyle w:val="Default"/>
        <w:ind w:left="709" w:hanging="709"/>
        <w:jc w:val="both"/>
        <w:rPr>
          <w:rFonts w:ascii="Calibri" w:hAnsi="Calibri" w:cs="Calibri"/>
          <w:sz w:val="22"/>
          <w:szCs w:val="22"/>
        </w:rPr>
      </w:pPr>
    </w:p>
    <w:p w14:paraId="3AFE242E" w14:textId="2333C33C" w:rsidR="008B127D" w:rsidRDefault="008B127D" w:rsidP="008B127D">
      <w:pPr>
        <w:pStyle w:val="Default"/>
        <w:ind w:left="709" w:hanging="709"/>
        <w:jc w:val="both"/>
        <w:rPr>
          <w:sz w:val="20"/>
          <w:szCs w:val="20"/>
        </w:rPr>
      </w:pPr>
      <w:r>
        <w:rPr>
          <w:rFonts w:ascii="Calibri" w:hAnsi="Calibri" w:cs="Calibri"/>
          <w:sz w:val="22"/>
          <w:szCs w:val="22"/>
        </w:rPr>
        <w:t xml:space="preserve">              </w:t>
      </w:r>
      <w:r w:rsidRPr="007A7CA4">
        <w:rPr>
          <w:rFonts w:ascii="Calibri" w:hAnsi="Calibri" w:cs="Calibri"/>
          <w:sz w:val="22"/>
          <w:szCs w:val="22"/>
        </w:rPr>
        <w:t xml:space="preserve">Pre príslušné Vyhodnocovacie obdobie, v ktorom je </w:t>
      </w:r>
      <w:r w:rsidR="00185C54">
        <w:rPr>
          <w:rFonts w:ascii="Calibri" w:hAnsi="Calibri" w:cs="Calibri"/>
          <w:sz w:val="22"/>
          <w:szCs w:val="22"/>
        </w:rPr>
        <w:t>d</w:t>
      </w:r>
      <w:r w:rsidR="00185C54" w:rsidRPr="007A7CA4">
        <w:rPr>
          <w:rFonts w:ascii="Calibri" w:hAnsi="Calibri" w:cs="Calibri"/>
          <w:sz w:val="22"/>
          <w:szCs w:val="22"/>
        </w:rPr>
        <w:t xml:space="preserve">odávateľ </w:t>
      </w:r>
      <w:r w:rsidRPr="007A7CA4">
        <w:rPr>
          <w:rFonts w:ascii="Calibri" w:hAnsi="Calibri" w:cs="Calibri"/>
          <w:sz w:val="22"/>
          <w:szCs w:val="22"/>
        </w:rPr>
        <w:t xml:space="preserve">výhradným dodávateľom do jednotlivých OM podľa tejto </w:t>
      </w:r>
      <w:r w:rsidR="00DF6002">
        <w:rPr>
          <w:rFonts w:ascii="Calibri" w:hAnsi="Calibri" w:cs="Calibri"/>
          <w:sz w:val="22"/>
          <w:szCs w:val="22"/>
        </w:rPr>
        <w:t xml:space="preserve">Rámcovej </w:t>
      </w:r>
      <w:r w:rsidRPr="007A7CA4">
        <w:rPr>
          <w:rFonts w:ascii="Calibri" w:hAnsi="Calibri" w:cs="Calibri"/>
          <w:sz w:val="22"/>
          <w:szCs w:val="22"/>
        </w:rPr>
        <w:t xml:space="preserve">zmluvy, je množstvo „Y“ rovné </w:t>
      </w:r>
      <w:proofErr w:type="spellStart"/>
      <w:r w:rsidRPr="007A7CA4">
        <w:rPr>
          <w:rFonts w:ascii="Calibri" w:hAnsi="Calibri" w:cs="Calibri"/>
          <w:sz w:val="22"/>
          <w:szCs w:val="22"/>
        </w:rPr>
        <w:t>SZM</w:t>
      </w:r>
      <w:r w:rsidRPr="0077353D">
        <w:rPr>
          <w:rFonts w:ascii="Calibri" w:hAnsi="Calibri" w:cs="Calibri"/>
          <w:sz w:val="22"/>
          <w:szCs w:val="22"/>
          <w:vertAlign w:val="subscript"/>
        </w:rPr>
        <w:t>min</w:t>
      </w:r>
      <w:proofErr w:type="spellEnd"/>
      <w:r w:rsidRPr="007A7CA4">
        <w:rPr>
          <w:rFonts w:ascii="Calibri" w:hAnsi="Calibri" w:cs="Calibri"/>
          <w:sz w:val="22"/>
          <w:szCs w:val="22"/>
        </w:rPr>
        <w:t xml:space="preserve"> a koeficient „k“ určený vo výške 0,5</w:t>
      </w:r>
      <w:r>
        <w:rPr>
          <w:sz w:val="20"/>
          <w:szCs w:val="20"/>
        </w:rPr>
        <w:t>.</w:t>
      </w:r>
    </w:p>
    <w:p w14:paraId="42BED519" w14:textId="77777777" w:rsidR="008B127D" w:rsidRDefault="008B127D" w:rsidP="008B127D">
      <w:pPr>
        <w:pStyle w:val="Default"/>
        <w:ind w:left="709" w:hanging="709"/>
        <w:jc w:val="both"/>
        <w:rPr>
          <w:sz w:val="20"/>
          <w:szCs w:val="20"/>
        </w:rPr>
      </w:pPr>
    </w:p>
    <w:p w14:paraId="3CF77A67" w14:textId="5391D039" w:rsidR="000D62E6" w:rsidRDefault="008B127D" w:rsidP="008B127D">
      <w:pPr>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Dohoda o pravidle pre vyhodnotenie množstva odobratého plynu v zmysle tohto bodu vychádza z deklarácie </w:t>
      </w:r>
      <w:r w:rsidR="006307A4">
        <w:rPr>
          <w:rFonts w:ascii="Calibri" w:hAnsi="Calibri" w:cs="Calibri"/>
          <w:sz w:val="22"/>
          <w:szCs w:val="22"/>
        </w:rPr>
        <w:t>BBSK</w:t>
      </w:r>
      <w:r w:rsidRPr="007A7CA4">
        <w:rPr>
          <w:rFonts w:ascii="Calibri" w:hAnsi="Calibri" w:cs="Calibri"/>
          <w:sz w:val="22"/>
          <w:szCs w:val="22"/>
        </w:rPr>
        <w:t xml:space="preserve">, že </w:t>
      </w:r>
      <w:r w:rsidR="002434E5">
        <w:rPr>
          <w:rFonts w:ascii="Calibri" w:hAnsi="Calibri" w:cs="Calibri"/>
          <w:sz w:val="22"/>
          <w:szCs w:val="22"/>
        </w:rPr>
        <w:t>d</w:t>
      </w:r>
      <w:r w:rsidR="002434E5" w:rsidRPr="007A7CA4">
        <w:rPr>
          <w:rFonts w:ascii="Calibri" w:hAnsi="Calibri" w:cs="Calibri"/>
          <w:sz w:val="22"/>
          <w:szCs w:val="22"/>
        </w:rPr>
        <w:t xml:space="preserve">odávateľ </w:t>
      </w:r>
      <w:r w:rsidRPr="007A7CA4">
        <w:rPr>
          <w:rFonts w:ascii="Calibri" w:hAnsi="Calibri" w:cs="Calibri"/>
          <w:sz w:val="22"/>
          <w:szCs w:val="22"/>
        </w:rPr>
        <w:t xml:space="preserve">bude výlučným dodávateľom plynu na príslušných OM po dobu trvania tejto </w:t>
      </w:r>
      <w:r w:rsidR="00AE0DFC">
        <w:rPr>
          <w:rFonts w:ascii="Calibri" w:hAnsi="Calibri" w:cs="Calibri"/>
          <w:sz w:val="22"/>
          <w:szCs w:val="22"/>
        </w:rPr>
        <w:t xml:space="preserve">Rámcovej </w:t>
      </w:r>
      <w:r w:rsidRPr="007A7CA4">
        <w:rPr>
          <w:rFonts w:ascii="Calibri" w:hAnsi="Calibri" w:cs="Calibri"/>
          <w:sz w:val="22"/>
          <w:szCs w:val="22"/>
        </w:rPr>
        <w:t xml:space="preserve">zmluvy. V prípade, ak by počas trvania tejto </w:t>
      </w:r>
      <w:r w:rsidR="00185C54">
        <w:rPr>
          <w:rFonts w:ascii="Calibri" w:hAnsi="Calibri" w:cs="Calibri"/>
          <w:sz w:val="22"/>
          <w:szCs w:val="22"/>
        </w:rPr>
        <w:t xml:space="preserve">Rámcovej </w:t>
      </w:r>
      <w:r w:rsidRPr="007A7CA4">
        <w:rPr>
          <w:rFonts w:ascii="Calibri" w:hAnsi="Calibri" w:cs="Calibri"/>
          <w:sz w:val="22"/>
          <w:szCs w:val="22"/>
        </w:rPr>
        <w:t xml:space="preserve">zmluvy došlo k zmene počtu dodávateľov na ktoromkoľvek príslušnom OM, je </w:t>
      </w:r>
      <w:r w:rsidR="00A85445">
        <w:rPr>
          <w:rFonts w:ascii="Calibri" w:hAnsi="Calibri" w:cs="Calibri"/>
          <w:sz w:val="22"/>
          <w:szCs w:val="22"/>
        </w:rPr>
        <w:t>BBSK</w:t>
      </w:r>
      <w:r w:rsidR="002434E5" w:rsidRPr="007A7CA4">
        <w:rPr>
          <w:rFonts w:ascii="Calibri" w:hAnsi="Calibri" w:cs="Calibri"/>
          <w:sz w:val="22"/>
          <w:szCs w:val="22"/>
        </w:rPr>
        <w:t xml:space="preserve"> </w:t>
      </w:r>
      <w:r w:rsidRPr="007A7CA4">
        <w:rPr>
          <w:rFonts w:ascii="Calibri" w:hAnsi="Calibri" w:cs="Calibri"/>
          <w:sz w:val="22"/>
          <w:szCs w:val="22"/>
        </w:rPr>
        <w:t xml:space="preserve">o tejto skutočnosti povinný informovať dodávateľa bez zbytočného odkladu. Pravidlá pre vyhodnotenie množstva odobratého plynu v zmysle tohto bodu sa v takom prípade v príslušnom Vyhodnocovacom období upravia tak, že </w:t>
      </w:r>
      <w:r w:rsidR="006302A8">
        <w:rPr>
          <w:rFonts w:ascii="Calibri" w:hAnsi="Calibri" w:cs="Calibri"/>
          <w:sz w:val="22"/>
          <w:szCs w:val="22"/>
        </w:rPr>
        <w:t>d</w:t>
      </w:r>
      <w:r w:rsidR="006302A8" w:rsidRPr="007A7CA4">
        <w:rPr>
          <w:rFonts w:ascii="Calibri" w:hAnsi="Calibri" w:cs="Calibri"/>
          <w:sz w:val="22"/>
          <w:szCs w:val="22"/>
        </w:rPr>
        <w:t xml:space="preserve">odávateľ </w:t>
      </w:r>
      <w:r w:rsidRPr="007A7CA4">
        <w:rPr>
          <w:rFonts w:ascii="Calibri" w:hAnsi="Calibri" w:cs="Calibri"/>
          <w:sz w:val="22"/>
          <w:szCs w:val="22"/>
        </w:rPr>
        <w:t>použije pre výpočet ZC a platby P množstvo „Y“ rovné SZM a koeficient „k“ vo výške 1.</w:t>
      </w:r>
      <w:r w:rsidR="00E04787">
        <w:rPr>
          <w:rFonts w:ascii="Calibri" w:hAnsi="Calibri" w:cs="Calibri"/>
          <w:sz w:val="22"/>
          <w:szCs w:val="22"/>
        </w:rPr>
        <w:t xml:space="preserve"> </w:t>
      </w:r>
    </w:p>
    <w:p w14:paraId="60C5C8E8" w14:textId="77777777" w:rsidR="00E04787" w:rsidRDefault="00E04787" w:rsidP="008B127D">
      <w:pPr>
        <w:ind w:left="709" w:hanging="709"/>
        <w:jc w:val="both"/>
        <w:rPr>
          <w:rFonts w:ascii="Calibri" w:hAnsi="Calibri" w:cs="Calibri"/>
          <w:sz w:val="22"/>
          <w:szCs w:val="22"/>
        </w:rPr>
      </w:pPr>
    </w:p>
    <w:p w14:paraId="26CB0E1A" w14:textId="13D58E32" w:rsidR="00E04787" w:rsidRDefault="00E04787" w:rsidP="008B127D">
      <w:pPr>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V</w:t>
      </w:r>
      <w:r>
        <w:rPr>
          <w:rFonts w:ascii="Calibri" w:hAnsi="Calibri" w:cs="Calibri"/>
          <w:sz w:val="22"/>
          <w:szCs w:val="22"/>
        </w:rPr>
        <w:t> </w:t>
      </w:r>
      <w:r w:rsidRPr="007A7CA4">
        <w:rPr>
          <w:rFonts w:ascii="Calibri" w:hAnsi="Calibri" w:cs="Calibri"/>
          <w:sz w:val="22"/>
          <w:szCs w:val="22"/>
        </w:rPr>
        <w:t>prípade</w:t>
      </w:r>
      <w:r>
        <w:rPr>
          <w:rFonts w:ascii="Calibri" w:hAnsi="Calibri" w:cs="Calibri"/>
          <w:sz w:val="22"/>
          <w:szCs w:val="22"/>
        </w:rPr>
        <w:t xml:space="preserve"> ak odberateľ v </w:t>
      </w:r>
      <w:r w:rsidRPr="007A7CA4">
        <w:rPr>
          <w:rFonts w:ascii="Calibri" w:hAnsi="Calibri" w:cs="Calibri"/>
          <w:sz w:val="22"/>
          <w:szCs w:val="22"/>
        </w:rPr>
        <w:t>príslušn</w:t>
      </w:r>
      <w:r>
        <w:rPr>
          <w:rFonts w:ascii="Calibri" w:hAnsi="Calibri" w:cs="Calibri"/>
          <w:sz w:val="22"/>
          <w:szCs w:val="22"/>
        </w:rPr>
        <w:t>om</w:t>
      </w:r>
      <w:r w:rsidRPr="007A7CA4">
        <w:rPr>
          <w:rFonts w:ascii="Calibri" w:hAnsi="Calibri" w:cs="Calibri"/>
          <w:sz w:val="22"/>
          <w:szCs w:val="22"/>
        </w:rPr>
        <w:t xml:space="preserve"> Vyhodnocovac</w:t>
      </w:r>
      <w:r>
        <w:rPr>
          <w:rFonts w:ascii="Calibri" w:hAnsi="Calibri" w:cs="Calibri"/>
          <w:sz w:val="22"/>
          <w:szCs w:val="22"/>
        </w:rPr>
        <w:t>om</w:t>
      </w:r>
      <w:r w:rsidRPr="007A7CA4">
        <w:rPr>
          <w:rFonts w:ascii="Calibri" w:hAnsi="Calibri" w:cs="Calibri"/>
          <w:sz w:val="22"/>
          <w:szCs w:val="22"/>
        </w:rPr>
        <w:t xml:space="preserve"> obdob</w:t>
      </w:r>
      <w:r>
        <w:rPr>
          <w:rFonts w:ascii="Calibri" w:hAnsi="Calibri" w:cs="Calibri"/>
          <w:sz w:val="22"/>
          <w:szCs w:val="22"/>
        </w:rPr>
        <w:t xml:space="preserve">í neodoberie žiadnu kWh odobratej energie v plyne, t. j. X = 0, </w:t>
      </w:r>
      <w:r w:rsidRPr="007A7CA4">
        <w:rPr>
          <w:rFonts w:ascii="Calibri" w:hAnsi="Calibri" w:cs="Calibri"/>
          <w:sz w:val="22"/>
          <w:szCs w:val="22"/>
        </w:rPr>
        <w:t xml:space="preserve">dodávateľ je oprávnený po vykonaní vyhodnotenia </w:t>
      </w:r>
      <w:r>
        <w:rPr>
          <w:rFonts w:ascii="Calibri" w:hAnsi="Calibri" w:cs="Calibri"/>
          <w:sz w:val="22"/>
          <w:szCs w:val="22"/>
        </w:rPr>
        <w:t>uplatniť si voči BBSK</w:t>
      </w:r>
      <w:r w:rsidRPr="007A7CA4">
        <w:rPr>
          <w:rFonts w:ascii="Calibri" w:hAnsi="Calibri" w:cs="Calibri"/>
          <w:sz w:val="22"/>
          <w:szCs w:val="22"/>
        </w:rPr>
        <w:t xml:space="preserve"> </w:t>
      </w:r>
      <w:r>
        <w:rPr>
          <w:rFonts w:ascii="Calibri" w:hAnsi="Calibri" w:cs="Calibri"/>
          <w:sz w:val="22"/>
          <w:szCs w:val="22"/>
        </w:rPr>
        <w:t>platbu</w:t>
      </w:r>
      <w:r w:rsidRPr="007A7CA4">
        <w:rPr>
          <w:rFonts w:ascii="Calibri" w:hAnsi="Calibri" w:cs="Calibri"/>
          <w:sz w:val="22"/>
          <w:szCs w:val="22"/>
        </w:rPr>
        <w:t xml:space="preserve"> v EUR vypočítanú nasledovne:</w:t>
      </w:r>
    </w:p>
    <w:p w14:paraId="312B7D72" w14:textId="77777777" w:rsidR="00E04787" w:rsidRDefault="00E04787" w:rsidP="008B127D">
      <w:pPr>
        <w:ind w:left="709" w:hanging="709"/>
        <w:jc w:val="both"/>
        <w:rPr>
          <w:rFonts w:ascii="Calibri" w:hAnsi="Calibri" w:cs="Calibri"/>
          <w:sz w:val="22"/>
          <w:szCs w:val="22"/>
        </w:rPr>
      </w:pPr>
    </w:p>
    <w:p w14:paraId="3610DC59" w14:textId="1102F6E2" w:rsidR="00E04787" w:rsidRPr="008A4939" w:rsidRDefault="00E04787" w:rsidP="008B127D">
      <w:pPr>
        <w:ind w:left="709" w:hanging="709"/>
        <w:jc w:val="both"/>
        <w:rPr>
          <w:rFonts w:asciiTheme="minorHAnsi" w:hAnsiTheme="minorHAnsi" w:cstheme="minorHAnsi"/>
          <w:sz w:val="22"/>
          <w:szCs w:val="22"/>
        </w:rPr>
      </w:pPr>
      <w:r>
        <w:rPr>
          <w:rFonts w:ascii="Calibri" w:hAnsi="Calibri" w:cs="Calibri"/>
          <w:sz w:val="22"/>
          <w:szCs w:val="22"/>
        </w:rPr>
        <w:t xml:space="preserve">               P = k x </w:t>
      </w:r>
      <w:proofErr w:type="spellStart"/>
      <w:r w:rsidRPr="008D37AB">
        <w:rPr>
          <w:rFonts w:ascii="Calibri" w:hAnsi="Calibri" w:cs="Calibri"/>
          <w:sz w:val="22"/>
          <w:szCs w:val="22"/>
        </w:rPr>
        <w:t>SOP</w:t>
      </w:r>
      <w:r w:rsidRPr="008D37AB">
        <w:rPr>
          <w:rFonts w:ascii="Cambria Math" w:hAnsi="Cambria Math" w:cs="Cambria Math"/>
          <w:sz w:val="22"/>
          <w:szCs w:val="22"/>
          <w:vertAlign w:val="subscript"/>
        </w:rPr>
        <w:t>Omin</w:t>
      </w:r>
      <w:proofErr w:type="spellEnd"/>
      <w:r>
        <w:rPr>
          <w:rFonts w:ascii="Cambria Math" w:hAnsi="Cambria Math" w:cs="Cambria Math"/>
          <w:sz w:val="22"/>
          <w:szCs w:val="22"/>
          <w:vertAlign w:val="subscript"/>
        </w:rPr>
        <w:t xml:space="preserve">  </w:t>
      </w:r>
      <w:r w:rsidRPr="008A4939">
        <w:rPr>
          <w:rFonts w:asciiTheme="minorHAnsi" w:hAnsiTheme="minorHAnsi" w:cstheme="minorHAnsi"/>
          <w:sz w:val="22"/>
          <w:szCs w:val="22"/>
        </w:rPr>
        <w:t>x</w:t>
      </w:r>
      <w:r>
        <w:rPr>
          <w:rFonts w:asciiTheme="minorHAnsi" w:hAnsiTheme="minorHAnsi" w:cstheme="minorHAnsi"/>
          <w:sz w:val="22"/>
          <w:szCs w:val="22"/>
        </w:rPr>
        <w:t xml:space="preserve"> Y   </w:t>
      </w:r>
      <w:r w:rsidRPr="007A7CA4">
        <w:rPr>
          <w:rFonts w:ascii="Calibri" w:hAnsi="Calibri" w:cs="Calibri"/>
          <w:sz w:val="22"/>
          <w:szCs w:val="22"/>
        </w:rPr>
        <w:t>[EUR]</w:t>
      </w:r>
    </w:p>
    <w:p w14:paraId="066AB667" w14:textId="77777777" w:rsidR="00E04787" w:rsidRDefault="00E04787" w:rsidP="008B127D">
      <w:pPr>
        <w:ind w:left="709" w:hanging="709"/>
        <w:jc w:val="both"/>
        <w:rPr>
          <w:rFonts w:ascii="Calibri" w:hAnsi="Calibri" w:cs="Calibri"/>
          <w:sz w:val="22"/>
          <w:szCs w:val="22"/>
        </w:rPr>
      </w:pPr>
    </w:p>
    <w:p w14:paraId="26B82523" w14:textId="02BCCCE4" w:rsidR="00503F09" w:rsidRPr="00AE18DF" w:rsidRDefault="000D62E6" w:rsidP="008B127D">
      <w:pPr>
        <w:ind w:left="709" w:hanging="709"/>
        <w:jc w:val="both"/>
        <w:rPr>
          <w:rFonts w:asciiTheme="minorHAnsi" w:hAnsiTheme="minorHAnsi"/>
          <w:sz w:val="22"/>
          <w:szCs w:val="22"/>
        </w:rPr>
      </w:pPr>
      <w:r>
        <w:rPr>
          <w:rFonts w:ascii="Calibri" w:hAnsi="Calibri" w:cs="Calibri"/>
          <w:sz w:val="22"/>
          <w:szCs w:val="22"/>
        </w:rPr>
        <w:t xml:space="preserve">            </w:t>
      </w:r>
      <w:r w:rsidR="0002488B">
        <w:rPr>
          <w:rFonts w:ascii="Calibri" w:hAnsi="Calibri" w:cs="Calibri"/>
          <w:sz w:val="22"/>
          <w:szCs w:val="22"/>
        </w:rPr>
        <w:t xml:space="preserve"> </w:t>
      </w:r>
      <w:r w:rsidR="008B127D" w:rsidRPr="007A7CA4">
        <w:rPr>
          <w:rFonts w:ascii="Calibri" w:hAnsi="Calibri" w:cs="Calibri"/>
          <w:sz w:val="22"/>
          <w:szCs w:val="22"/>
        </w:rPr>
        <w:t xml:space="preserve"> V prípade ukončenia zmluvy pred uplynutím Vyhodnocovacieho obdobia má </w:t>
      </w:r>
      <w:r w:rsidR="00A85445">
        <w:rPr>
          <w:rFonts w:ascii="Calibri" w:hAnsi="Calibri" w:cs="Calibri"/>
          <w:sz w:val="22"/>
          <w:szCs w:val="22"/>
        </w:rPr>
        <w:t>d</w:t>
      </w:r>
      <w:r w:rsidR="00A85445" w:rsidRPr="007A7CA4">
        <w:rPr>
          <w:rFonts w:ascii="Calibri" w:hAnsi="Calibri" w:cs="Calibri"/>
          <w:sz w:val="22"/>
          <w:szCs w:val="22"/>
        </w:rPr>
        <w:t xml:space="preserve">odávateľ </w:t>
      </w:r>
      <w:r w:rsidR="008B127D" w:rsidRPr="007A7CA4">
        <w:rPr>
          <w:rFonts w:ascii="Calibri" w:hAnsi="Calibri" w:cs="Calibri"/>
          <w:sz w:val="22"/>
          <w:szCs w:val="22"/>
        </w:rPr>
        <w:t xml:space="preserve">právo </w:t>
      </w:r>
      <w:r w:rsidR="00AC4AB2">
        <w:rPr>
          <w:rFonts w:ascii="Calibri" w:hAnsi="Calibri" w:cs="Calibri"/>
          <w:sz w:val="22"/>
          <w:szCs w:val="22"/>
        </w:rPr>
        <w:t xml:space="preserve">v zmysle tohto bodu Rámcovej zmluvy </w:t>
      </w:r>
      <w:r w:rsidR="008B127D" w:rsidRPr="007A7CA4">
        <w:rPr>
          <w:rFonts w:ascii="Calibri" w:hAnsi="Calibri" w:cs="Calibri"/>
          <w:sz w:val="22"/>
          <w:szCs w:val="22"/>
        </w:rPr>
        <w:t xml:space="preserve">vyhodnotiť SZM za všetky OM za obdobie všetkých nevyhodnotených </w:t>
      </w:r>
      <w:r w:rsidR="004200C4">
        <w:rPr>
          <w:rFonts w:ascii="Calibri" w:hAnsi="Calibri" w:cs="Calibri"/>
          <w:sz w:val="22"/>
          <w:szCs w:val="22"/>
        </w:rPr>
        <w:t>v</w:t>
      </w:r>
      <w:r w:rsidR="008B127D" w:rsidRPr="007A7CA4">
        <w:rPr>
          <w:rFonts w:ascii="Calibri" w:hAnsi="Calibri" w:cs="Calibri"/>
          <w:sz w:val="22"/>
          <w:szCs w:val="22"/>
        </w:rPr>
        <w:t>yhodnocovacích období ku dňu ukončenia</w:t>
      </w:r>
      <w:r w:rsidR="00A85445">
        <w:rPr>
          <w:rFonts w:ascii="Calibri" w:hAnsi="Calibri" w:cs="Calibri"/>
          <w:sz w:val="22"/>
          <w:szCs w:val="22"/>
        </w:rPr>
        <w:t xml:space="preserve"> Rámcovej</w:t>
      </w:r>
      <w:r w:rsidR="008B127D" w:rsidRPr="007A7CA4">
        <w:rPr>
          <w:rFonts w:ascii="Calibri" w:hAnsi="Calibri" w:cs="Calibri"/>
          <w:sz w:val="22"/>
          <w:szCs w:val="22"/>
        </w:rPr>
        <w:t xml:space="preserve"> zmluvy</w:t>
      </w:r>
      <w:r w:rsidR="008B127D">
        <w:rPr>
          <w:rFonts w:ascii="Calibri" w:hAnsi="Calibri" w:cs="Calibr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4315078C" w14:textId="4AB3A3B7" w:rsidR="008B127D"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8B127D" w:rsidRPr="00AE18DF">
        <w:rPr>
          <w:rFonts w:asciiTheme="minorHAnsi" w:hAnsiTheme="minorHAnsi"/>
          <w:sz w:val="22"/>
          <w:szCs w:val="22"/>
        </w:rPr>
        <w:t>1</w:t>
      </w:r>
      <w:r w:rsidR="001C0533">
        <w:rPr>
          <w:rFonts w:asciiTheme="minorHAnsi" w:hAnsiTheme="minorHAnsi"/>
          <w:sz w:val="22"/>
          <w:szCs w:val="22"/>
        </w:rPr>
        <w:t>15</w:t>
      </w:r>
      <w:r w:rsidR="008B127D"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xml:space="preserve"> predpokladaného </w:t>
      </w:r>
      <w:r w:rsidR="006B5FA1">
        <w:rPr>
          <w:rFonts w:asciiTheme="minorHAnsi" w:hAnsiTheme="minorHAnsi"/>
          <w:sz w:val="22"/>
          <w:szCs w:val="22"/>
        </w:rPr>
        <w:t xml:space="preserve">skutočného zmluvného </w:t>
      </w:r>
      <w:r w:rsidR="006B5FA1"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553D4A">
        <w:rPr>
          <w:rFonts w:asciiTheme="minorHAnsi" w:hAnsiTheme="minorHAnsi"/>
          <w:sz w:val="22"/>
          <w:szCs w:val="22"/>
        </w:rPr>
        <w:t>,</w:t>
      </w:r>
      <w:r w:rsidR="00553D4A" w:rsidRPr="00553D4A">
        <w:rPr>
          <w:rFonts w:asciiTheme="minorHAnsi" w:hAnsiTheme="minorHAnsi"/>
          <w:sz w:val="22"/>
          <w:szCs w:val="22"/>
        </w:rPr>
        <w:t xml:space="preserve"> </w:t>
      </w:r>
      <w:r w:rsidR="00553D4A">
        <w:rPr>
          <w:rFonts w:asciiTheme="minorHAnsi" w:hAnsiTheme="minorHAnsi"/>
          <w:sz w:val="22"/>
          <w:szCs w:val="22"/>
        </w:rPr>
        <w:t>ktoré je uvedené v prílohe č. 1 Rámcovej zmluvy</w:t>
      </w:r>
      <w:r w:rsidR="00353ECA" w:rsidRPr="00AE18DF">
        <w:rPr>
          <w:rFonts w:asciiTheme="minorHAnsi" w:hAnsiTheme="minorHAnsi"/>
          <w:sz w:val="22"/>
          <w:szCs w:val="22"/>
        </w:rPr>
        <w:t xml:space="preserve"> (</w:t>
      </w:r>
      <w:r w:rsidR="00E94CB5" w:rsidRPr="00AE18DF">
        <w:rPr>
          <w:rFonts w:asciiTheme="minorHAnsi" w:hAnsiTheme="minorHAnsi"/>
          <w:sz w:val="22"/>
          <w:szCs w:val="22"/>
        </w:rPr>
        <w:t>ďalej len</w:t>
      </w:r>
      <w:r w:rsidR="00553D4A">
        <w:rPr>
          <w:rFonts w:asciiTheme="minorHAnsi" w:hAnsiTheme="minorHAnsi"/>
          <w:sz w:val="22"/>
          <w:szCs w:val="22"/>
        </w:rPr>
        <w:t xml:space="preserve"> ako</w:t>
      </w:r>
      <w:r w:rsidR="00E94CB5" w:rsidRPr="00AE18DF">
        <w:rPr>
          <w:rFonts w:asciiTheme="minorHAnsi" w:hAnsiTheme="minorHAnsi"/>
          <w:sz w:val="22"/>
          <w:szCs w:val="22"/>
        </w:rPr>
        <w:t xml:space="preserve"> „</w:t>
      </w:r>
      <w:proofErr w:type="spellStart"/>
      <w:r w:rsidR="00E94CB5" w:rsidRPr="003964A1">
        <w:rPr>
          <w:rFonts w:asciiTheme="minorHAnsi" w:hAnsiTheme="minorHAnsi"/>
          <w:sz w:val="22"/>
          <w:szCs w:val="22"/>
        </w:rPr>
        <w:t>SZM</w:t>
      </w:r>
      <w:r w:rsidR="00E94CB5" w:rsidRPr="003964A1">
        <w:rPr>
          <w:rFonts w:asciiTheme="minorHAnsi" w:hAnsiTheme="minorHAnsi"/>
          <w:sz w:val="22"/>
          <w:szCs w:val="22"/>
          <w:vertAlign w:val="subscript"/>
        </w:rPr>
        <w:t>max</w:t>
      </w:r>
      <w:proofErr w:type="spellEnd"/>
      <w:r w:rsidR="00E94CB5" w:rsidRPr="00AE18DF">
        <w:rPr>
          <w:rFonts w:asciiTheme="minorHAnsi" w:hAnsiTheme="minorHAnsi"/>
          <w:sz w:val="22"/>
          <w:szCs w:val="22"/>
        </w:rPr>
        <w:t>“</w:t>
      </w:r>
      <w:r w:rsidR="00553D4A">
        <w:rPr>
          <w:rFonts w:asciiTheme="minorHAnsi" w:hAnsiTheme="minorHAnsi"/>
          <w:sz w:val="22"/>
          <w:szCs w:val="22"/>
        </w:rPr>
        <w:t>)</w:t>
      </w:r>
      <w:r w:rsidR="00D850B7" w:rsidRPr="00AE18DF">
        <w:rPr>
          <w:rFonts w:asciiTheme="minorHAnsi" w:hAnsiTheme="minorHAnsi"/>
          <w:sz w:val="22"/>
          <w:szCs w:val="22"/>
        </w:rPr>
        <w:t xml:space="preserve">. Do vyhodnocovania skutočne odobratého plynu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mluvného obdobia. V</w:t>
      </w:r>
      <w:r w:rsidR="00DE082B">
        <w:rPr>
          <w:rFonts w:asciiTheme="minorHAnsi" w:hAnsiTheme="minorHAnsi"/>
          <w:sz w:val="22"/>
          <w:szCs w:val="22"/>
        </w:rPr>
        <w:t> </w:t>
      </w:r>
      <w:r w:rsidR="00D850B7" w:rsidRPr="00AE18DF">
        <w:rPr>
          <w:rFonts w:asciiTheme="minorHAnsi" w:hAnsiTheme="minorHAnsi"/>
          <w:sz w:val="22"/>
          <w:szCs w:val="22"/>
        </w:rPr>
        <w:t>prípade</w:t>
      </w:r>
      <w:r w:rsidR="00DE082B">
        <w:rPr>
          <w:rFonts w:asciiTheme="minorHAnsi" w:hAnsiTheme="minorHAnsi"/>
          <w:sz w:val="22"/>
          <w:szCs w:val="22"/>
        </w:rPr>
        <w:t>,</w:t>
      </w:r>
      <w:r w:rsidR="00D850B7" w:rsidRPr="00AE18DF">
        <w:rPr>
          <w:rFonts w:asciiTheme="minorHAnsi" w:hAnsiTheme="minorHAnsi"/>
          <w:sz w:val="22"/>
          <w:szCs w:val="22"/>
        </w:rPr>
        <w:t xml:space="preserve"> </w:t>
      </w:r>
      <w:r w:rsidR="00DE082B">
        <w:rPr>
          <w:rFonts w:ascii="Calibri" w:hAnsi="Calibri" w:cs="Calibri"/>
          <w:sz w:val="22"/>
          <w:szCs w:val="22"/>
        </w:rPr>
        <w:t>a</w:t>
      </w:r>
      <w:r w:rsidR="00DE082B" w:rsidRPr="007A7CA4">
        <w:rPr>
          <w:rFonts w:ascii="Calibri" w:hAnsi="Calibri" w:cs="Calibri"/>
          <w:sz w:val="22"/>
          <w:szCs w:val="22"/>
        </w:rPr>
        <w:t xml:space="preserve">k odberateľ za príslušné </w:t>
      </w:r>
      <w:r w:rsidR="006F02BC">
        <w:rPr>
          <w:rFonts w:ascii="Calibri" w:hAnsi="Calibri" w:cs="Calibri"/>
          <w:sz w:val="22"/>
          <w:szCs w:val="22"/>
        </w:rPr>
        <w:t>V</w:t>
      </w:r>
      <w:r w:rsidR="006F02BC" w:rsidRPr="007A7CA4">
        <w:rPr>
          <w:rFonts w:ascii="Calibri" w:hAnsi="Calibri" w:cs="Calibri"/>
          <w:sz w:val="22"/>
          <w:szCs w:val="22"/>
        </w:rPr>
        <w:t xml:space="preserve">yhodnocovacie </w:t>
      </w:r>
      <w:r w:rsidR="00DE082B" w:rsidRPr="007A7CA4">
        <w:rPr>
          <w:rFonts w:ascii="Calibri" w:hAnsi="Calibri" w:cs="Calibri"/>
          <w:sz w:val="22"/>
          <w:szCs w:val="22"/>
        </w:rPr>
        <w:t>obdobie odoberie množstvo energie v</w:t>
      </w:r>
      <w:r w:rsidR="00DE082B">
        <w:rPr>
          <w:rFonts w:ascii="Calibri" w:hAnsi="Calibri" w:cs="Calibri"/>
          <w:sz w:val="22"/>
          <w:szCs w:val="22"/>
        </w:rPr>
        <w:t> </w:t>
      </w:r>
      <w:r w:rsidR="00DE082B" w:rsidRPr="007A7CA4">
        <w:rPr>
          <w:rFonts w:ascii="Calibri" w:hAnsi="Calibri" w:cs="Calibri"/>
          <w:sz w:val="22"/>
          <w:szCs w:val="22"/>
        </w:rPr>
        <w:t>plyne</w:t>
      </w:r>
      <w:r w:rsidR="00DE082B">
        <w:rPr>
          <w:rFonts w:ascii="Calibri" w:hAnsi="Calibri" w:cs="Calibri"/>
          <w:sz w:val="22"/>
          <w:szCs w:val="22"/>
        </w:rPr>
        <w:t xml:space="preserve"> vyššie ako je</w:t>
      </w:r>
      <w:r w:rsidR="00D850B7" w:rsidRPr="00AE18DF">
        <w:rPr>
          <w:rFonts w:asciiTheme="minorHAnsi" w:hAnsiTheme="minorHAnsi"/>
          <w:sz w:val="22"/>
          <w:szCs w:val="22"/>
        </w:rPr>
        <w:t xml:space="preserve"> </w:t>
      </w:r>
      <w:proofErr w:type="spellStart"/>
      <w:r w:rsidR="00E94CB5" w:rsidRPr="00DE082B">
        <w:rPr>
          <w:rFonts w:asciiTheme="minorHAnsi" w:hAnsiTheme="minorHAnsi"/>
          <w:sz w:val="22"/>
          <w:szCs w:val="22"/>
        </w:rPr>
        <w:t>SZM</w:t>
      </w:r>
      <w:r w:rsidR="00E94CB5" w:rsidRPr="003964A1">
        <w:rPr>
          <w:rFonts w:asciiTheme="minorHAnsi" w:hAnsiTheme="minorHAnsi"/>
          <w:sz w:val="22"/>
          <w:szCs w:val="22"/>
          <w:vertAlign w:val="subscript"/>
        </w:rPr>
        <w:t>max</w:t>
      </w:r>
      <w:proofErr w:type="spellEnd"/>
      <w:r w:rsidR="00D850B7" w:rsidRPr="00AE18DF">
        <w:rPr>
          <w:rFonts w:asciiTheme="minorHAnsi" w:hAnsiTheme="minorHAnsi"/>
          <w:sz w:val="22"/>
          <w:szCs w:val="22"/>
        </w:rPr>
        <w:t xml:space="preserve">, má </w:t>
      </w:r>
      <w:r w:rsidR="00963E37" w:rsidRPr="00AE18DF">
        <w:rPr>
          <w:rFonts w:asciiTheme="minorHAnsi" w:hAnsiTheme="minorHAnsi"/>
          <w:sz w:val="22"/>
          <w:szCs w:val="22"/>
        </w:rPr>
        <w:t>d</w:t>
      </w:r>
      <w:r w:rsidR="00D850B7" w:rsidRPr="00AE18DF">
        <w:rPr>
          <w:rFonts w:asciiTheme="minorHAnsi" w:hAnsiTheme="minorHAnsi"/>
          <w:sz w:val="22"/>
          <w:szCs w:val="22"/>
        </w:rPr>
        <w:t xml:space="preserve">odávateľ právo k plynu odobratému nad rámec </w:t>
      </w:r>
      <w:proofErr w:type="spellStart"/>
      <w:r w:rsidR="00DE082B" w:rsidRPr="00DE082B">
        <w:rPr>
          <w:rFonts w:asciiTheme="minorHAnsi" w:hAnsiTheme="minorHAnsi"/>
          <w:sz w:val="22"/>
          <w:szCs w:val="22"/>
        </w:rPr>
        <w:t>SZM</w:t>
      </w:r>
      <w:r w:rsidR="00DE082B" w:rsidRPr="003964A1">
        <w:rPr>
          <w:rFonts w:asciiTheme="minorHAnsi" w:hAnsiTheme="minorHAnsi"/>
          <w:sz w:val="22"/>
          <w:szCs w:val="22"/>
          <w:vertAlign w:val="subscript"/>
        </w:rPr>
        <w:t>max</w:t>
      </w:r>
      <w:proofErr w:type="spellEnd"/>
      <w:r w:rsidR="00DE082B" w:rsidRPr="00AE18DF">
        <w:rPr>
          <w:rFonts w:asciiTheme="minorHAnsi" w:hAnsiTheme="minorHAnsi"/>
          <w:sz w:val="22"/>
          <w:szCs w:val="22"/>
        </w:rPr>
        <w:t xml:space="preserve"> </w:t>
      </w:r>
      <w:r w:rsidR="00DE082B">
        <w:rPr>
          <w:rFonts w:asciiTheme="minorHAnsi" w:hAnsiTheme="minorHAnsi"/>
          <w:sz w:val="22"/>
          <w:szCs w:val="22"/>
        </w:rPr>
        <w:t xml:space="preserve"> </w:t>
      </w:r>
      <w:r w:rsidR="00D850B7" w:rsidRPr="00AE18DF">
        <w:rPr>
          <w:rFonts w:asciiTheme="minorHAnsi" w:hAnsiTheme="minorHAnsi"/>
          <w:sz w:val="22"/>
          <w:szCs w:val="22"/>
        </w:rPr>
        <w:t xml:space="preserve">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w:t>
      </w:r>
    </w:p>
    <w:p w14:paraId="2F5D4A02" w14:textId="3EC3D414" w:rsidR="008B127D" w:rsidRDefault="008B127D" w:rsidP="008B127D">
      <w:pPr>
        <w:pStyle w:val="Default"/>
        <w:ind w:left="709" w:hanging="709"/>
        <w:rPr>
          <w:rFonts w:asciiTheme="minorHAnsi" w:hAnsiTheme="minorHAnsi" w:cstheme="minorHAnsi"/>
          <w:sz w:val="22"/>
          <w:szCs w:val="22"/>
        </w:rPr>
      </w:pPr>
      <w:r>
        <w:rPr>
          <w:rFonts w:asciiTheme="minorHAnsi" w:hAnsiTheme="minorHAnsi" w:cstheme="minorHAnsi"/>
          <w:sz w:val="22"/>
          <w:szCs w:val="22"/>
        </w:rPr>
        <w:lastRenderedPageBreak/>
        <w:t xml:space="preserve">              </w:t>
      </w:r>
      <w:r w:rsidR="007769EB">
        <w:rPr>
          <w:rFonts w:asciiTheme="minorHAnsi" w:hAnsiTheme="minorHAnsi" w:cstheme="minorHAnsi"/>
          <w:sz w:val="22"/>
          <w:szCs w:val="22"/>
        </w:rPr>
        <w:t xml:space="preserve">Cenová prirážka je dohodnutá </w:t>
      </w:r>
      <w:r w:rsidR="00D20183">
        <w:rPr>
          <w:rFonts w:asciiTheme="minorHAnsi" w:hAnsiTheme="minorHAnsi" w:cstheme="minorHAnsi"/>
          <w:sz w:val="22"/>
          <w:szCs w:val="22"/>
        </w:rPr>
        <w:t xml:space="preserve">na sumu zodpovedajúcu </w:t>
      </w:r>
      <w:r w:rsidRPr="00C73012">
        <w:rPr>
          <w:rFonts w:asciiTheme="minorHAnsi" w:hAnsiTheme="minorHAnsi" w:cstheme="minorHAnsi"/>
          <w:sz w:val="22"/>
          <w:szCs w:val="22"/>
        </w:rPr>
        <w:t>1,5-násobk</w:t>
      </w:r>
      <w:r w:rsidR="00D20183">
        <w:rPr>
          <w:rFonts w:asciiTheme="minorHAnsi" w:hAnsiTheme="minorHAnsi" w:cstheme="minorHAnsi"/>
          <w:sz w:val="22"/>
          <w:szCs w:val="22"/>
        </w:rPr>
        <w:t>u</w:t>
      </w:r>
      <w:r w:rsidRPr="00C73012">
        <w:rPr>
          <w:rFonts w:asciiTheme="minorHAnsi" w:hAnsiTheme="minorHAnsi" w:cstheme="minorHAnsi"/>
          <w:sz w:val="22"/>
          <w:szCs w:val="22"/>
        </w:rPr>
        <w:t xml:space="preserve"> sadzby </w:t>
      </w:r>
      <w:proofErr w:type="spellStart"/>
      <w:r w:rsidRPr="00C73012">
        <w:rPr>
          <w:rFonts w:asciiTheme="minorHAnsi" w:hAnsiTheme="minorHAnsi" w:cstheme="minorHAnsi"/>
          <w:sz w:val="22"/>
          <w:szCs w:val="22"/>
        </w:rPr>
        <w:t>SOP</w:t>
      </w:r>
      <w:r w:rsidRPr="00842BBD">
        <w:rPr>
          <w:rFonts w:asciiTheme="minorHAnsi" w:hAnsiTheme="minorHAnsi" w:cstheme="minorHAnsi"/>
          <w:sz w:val="22"/>
          <w:szCs w:val="22"/>
          <w:vertAlign w:val="subscript"/>
        </w:rPr>
        <w:t>Omax</w:t>
      </w:r>
      <w:proofErr w:type="spellEnd"/>
      <w:r w:rsidRPr="00C73012">
        <w:rPr>
          <w:rFonts w:asciiTheme="minorHAnsi" w:hAnsiTheme="minorHAnsi" w:cstheme="minorHAnsi"/>
          <w:sz w:val="22"/>
          <w:szCs w:val="22"/>
        </w:rPr>
        <w:t xml:space="preserve">, kde </w:t>
      </w:r>
    </w:p>
    <w:p w14:paraId="28ECF2EA" w14:textId="77777777" w:rsidR="008B127D" w:rsidRPr="00C73012" w:rsidRDefault="008B127D" w:rsidP="008B127D">
      <w:pPr>
        <w:pStyle w:val="Default"/>
        <w:ind w:left="709" w:hanging="709"/>
        <w:rPr>
          <w:rFonts w:asciiTheme="minorHAnsi" w:hAnsiTheme="minorHAnsi" w:cstheme="minorHAnsi"/>
          <w:sz w:val="22"/>
          <w:szCs w:val="22"/>
        </w:rPr>
      </w:pPr>
    </w:p>
    <w:p w14:paraId="51C4EE68" w14:textId="59F4289A" w:rsidR="002F719F" w:rsidRDefault="008B127D" w:rsidP="008B127D">
      <w:pPr>
        <w:pStyle w:val="Textkomentra"/>
        <w:ind w:left="705" w:hanging="705"/>
        <w:jc w:val="both"/>
        <w:rPr>
          <w:rFonts w:asciiTheme="minorHAnsi" w:hAnsiTheme="minorHAnsi"/>
          <w:sz w:val="22"/>
          <w:szCs w:val="22"/>
        </w:rPr>
      </w:pPr>
      <w:r>
        <w:rPr>
          <w:rFonts w:asciiTheme="minorHAnsi" w:hAnsiTheme="minorHAnsi" w:cstheme="minorHAnsi"/>
          <w:sz w:val="22"/>
          <w:szCs w:val="22"/>
        </w:rPr>
        <w:t xml:space="preserve">              </w:t>
      </w:r>
      <w:proofErr w:type="spellStart"/>
      <w:r w:rsidRPr="00C73012">
        <w:rPr>
          <w:rFonts w:asciiTheme="minorHAnsi" w:hAnsiTheme="minorHAnsi" w:cstheme="minorHAnsi"/>
          <w:sz w:val="22"/>
          <w:szCs w:val="22"/>
        </w:rPr>
        <w:t>SOP</w:t>
      </w:r>
      <w:r w:rsidRPr="00842BBD">
        <w:rPr>
          <w:rFonts w:asciiTheme="minorHAnsi" w:hAnsiTheme="minorHAnsi" w:cstheme="minorHAnsi"/>
          <w:sz w:val="22"/>
          <w:szCs w:val="22"/>
          <w:vertAlign w:val="subscript"/>
        </w:rPr>
        <w:t>Omax</w:t>
      </w:r>
      <w:proofErr w:type="spellEnd"/>
      <w:r w:rsidRPr="00C73012">
        <w:rPr>
          <w:rFonts w:asciiTheme="minorHAnsi" w:hAnsiTheme="minorHAnsi" w:cstheme="minorHAnsi"/>
          <w:sz w:val="22"/>
          <w:szCs w:val="22"/>
        </w:rPr>
        <w:t xml:space="preserve"> – najvyššia sadzba za odobratý plyn SOP</w:t>
      </w:r>
      <w:r w:rsidRPr="00842BBD">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spomedzi všetkých SOP</w:t>
      </w:r>
      <w:r w:rsidRPr="00842BBD">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dohodnutých pre príslušné OM platných v čase, keď odberateľ odoberal množstvo energie</w:t>
      </w:r>
      <w:r w:rsidR="00DE082B">
        <w:rPr>
          <w:rFonts w:asciiTheme="minorHAnsi" w:hAnsiTheme="minorHAnsi" w:cstheme="minorHAnsi"/>
          <w:sz w:val="22"/>
          <w:szCs w:val="22"/>
        </w:rPr>
        <w:t xml:space="preserve"> v plyne</w:t>
      </w:r>
      <w:r w:rsidRPr="00C73012">
        <w:rPr>
          <w:rFonts w:asciiTheme="minorHAnsi" w:hAnsiTheme="minorHAnsi" w:cstheme="minorHAnsi"/>
          <w:sz w:val="22"/>
          <w:szCs w:val="22"/>
        </w:rPr>
        <w:t xml:space="preserve"> presahujúce </w:t>
      </w:r>
      <w:proofErr w:type="spellStart"/>
      <w:r w:rsidRPr="00C73012">
        <w:rPr>
          <w:rFonts w:asciiTheme="minorHAnsi" w:hAnsiTheme="minorHAnsi" w:cstheme="minorHAnsi"/>
          <w:sz w:val="22"/>
          <w:szCs w:val="22"/>
        </w:rPr>
        <w:t>SZM</w:t>
      </w:r>
      <w:r w:rsidRPr="004200C4">
        <w:rPr>
          <w:rFonts w:asciiTheme="minorHAnsi" w:hAnsiTheme="minorHAnsi" w:cstheme="minorHAnsi"/>
          <w:sz w:val="22"/>
          <w:szCs w:val="22"/>
          <w:vertAlign w:val="subscript"/>
        </w:rPr>
        <w:t>max</w:t>
      </w:r>
      <w:proofErr w:type="spellEnd"/>
      <w:r w:rsidRPr="00C73012">
        <w:rPr>
          <w:rFonts w:asciiTheme="minorHAnsi" w:hAnsiTheme="minorHAnsi" w:cstheme="minorHAnsi"/>
          <w:sz w:val="22"/>
          <w:szCs w:val="22"/>
        </w:rPr>
        <w:t xml:space="preserve"> dohodnuté pre dané Vyhodnocovacie obdobie</w:t>
      </w:r>
      <w:r>
        <w:rPr>
          <w:rFonts w:asciiTheme="minorHAnsi" w:hAnsiTheme="minorHAnsi" w:cstheme="minorHAnsi"/>
          <w:sz w:val="22"/>
          <w:szCs w:val="22"/>
        </w:rPr>
        <w:t>.</w:t>
      </w:r>
    </w:p>
    <w:p w14:paraId="0F7A9BDC" w14:textId="3BF561B9" w:rsidR="008B127D" w:rsidRDefault="008B127D" w:rsidP="008B127D">
      <w:pPr>
        <w:pStyle w:val="Textkomentra"/>
        <w:ind w:left="705" w:hanging="705"/>
        <w:jc w:val="both"/>
        <w:rPr>
          <w:rFonts w:asciiTheme="minorHAnsi" w:hAnsiTheme="minorHAnsi"/>
          <w:sz w:val="22"/>
          <w:szCs w:val="22"/>
        </w:rPr>
      </w:pPr>
    </w:p>
    <w:p w14:paraId="41ABAA2F" w14:textId="31C7E637" w:rsidR="008B127D" w:rsidRDefault="008B127D" w:rsidP="008A4939">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sidRPr="00B21ECD">
        <w:rPr>
          <w:rFonts w:asciiTheme="minorHAnsi" w:eastAsiaTheme="minorHAnsi" w:hAnsiTheme="minorHAnsi" w:cstheme="minorHAnsi"/>
          <w:color w:val="000000"/>
          <w:sz w:val="22"/>
          <w:szCs w:val="22"/>
          <w:lang w:eastAsia="en-US"/>
        </w:rPr>
        <w:t xml:space="preserve">10.6     Ak odberateľ v ktoromkoľvek </w:t>
      </w:r>
      <w:r w:rsidR="004363EB">
        <w:rPr>
          <w:rFonts w:asciiTheme="minorHAnsi" w:eastAsiaTheme="minorHAnsi" w:hAnsiTheme="minorHAnsi" w:cstheme="minorHAnsi"/>
          <w:color w:val="000000"/>
          <w:sz w:val="22"/>
          <w:szCs w:val="22"/>
          <w:lang w:eastAsia="en-US"/>
        </w:rPr>
        <w:t>d</w:t>
      </w:r>
      <w:r w:rsidR="004363EB"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na ktoromkoľvek OM odoberie množstvo plynu presahujúce </w:t>
      </w:r>
      <w:r w:rsidR="000B6794">
        <w:rPr>
          <w:rFonts w:asciiTheme="minorHAnsi" w:eastAsiaTheme="minorHAnsi" w:hAnsiTheme="minorHAnsi" w:cstheme="minorHAnsi"/>
          <w:color w:val="000000"/>
          <w:sz w:val="22"/>
          <w:szCs w:val="22"/>
          <w:lang w:eastAsia="en-US"/>
        </w:rPr>
        <w:t>d</w:t>
      </w:r>
      <w:r w:rsidR="006C2500" w:rsidRPr="006C2500">
        <w:rPr>
          <w:rFonts w:asciiTheme="minorHAnsi" w:eastAsiaTheme="minorHAnsi" w:hAnsiTheme="minorHAnsi" w:cstheme="minorHAnsi"/>
          <w:color w:val="000000"/>
          <w:sz w:val="22"/>
          <w:szCs w:val="22"/>
          <w:lang w:eastAsia="en-US"/>
        </w:rPr>
        <w:t>enn</w:t>
      </w:r>
      <w:r w:rsidR="007B244D">
        <w:rPr>
          <w:rFonts w:asciiTheme="minorHAnsi" w:eastAsiaTheme="minorHAnsi" w:hAnsiTheme="minorHAnsi" w:cstheme="minorHAnsi"/>
          <w:color w:val="000000"/>
          <w:sz w:val="22"/>
          <w:szCs w:val="22"/>
          <w:lang w:eastAsia="en-US"/>
        </w:rPr>
        <w:t>é</w:t>
      </w:r>
      <w:r w:rsidR="006C2500" w:rsidRPr="006C2500">
        <w:rPr>
          <w:rFonts w:asciiTheme="minorHAnsi" w:eastAsiaTheme="minorHAnsi" w:hAnsiTheme="minorHAnsi" w:cstheme="minorHAnsi"/>
          <w:color w:val="000000"/>
          <w:sz w:val="22"/>
          <w:szCs w:val="22"/>
          <w:lang w:eastAsia="en-US"/>
        </w:rPr>
        <w:t xml:space="preserve"> maximáln</w:t>
      </w:r>
      <w:r w:rsidR="007B244D">
        <w:rPr>
          <w:rFonts w:asciiTheme="minorHAnsi" w:eastAsiaTheme="minorHAnsi" w:hAnsiTheme="minorHAnsi" w:cstheme="minorHAnsi"/>
          <w:color w:val="000000"/>
          <w:sz w:val="22"/>
          <w:szCs w:val="22"/>
          <w:lang w:eastAsia="en-US"/>
        </w:rPr>
        <w:t>e</w:t>
      </w:r>
      <w:r w:rsidR="006C2500" w:rsidRPr="006C2500">
        <w:rPr>
          <w:rFonts w:asciiTheme="minorHAnsi" w:eastAsiaTheme="minorHAnsi" w:hAnsiTheme="minorHAnsi" w:cstheme="minorHAnsi"/>
          <w:color w:val="000000"/>
          <w:sz w:val="22"/>
          <w:szCs w:val="22"/>
          <w:lang w:eastAsia="en-US"/>
        </w:rPr>
        <w:t xml:space="preserve"> množstvo</w:t>
      </w:r>
      <w:r w:rsidR="00E04C07">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uvedené pre príslušné OM v</w:t>
      </w:r>
      <w:r w:rsidR="006C2500">
        <w:rPr>
          <w:rFonts w:asciiTheme="minorHAnsi" w:eastAsiaTheme="minorHAnsi" w:hAnsiTheme="minorHAnsi" w:cstheme="minorHAnsi"/>
          <w:color w:val="000000"/>
          <w:sz w:val="22"/>
          <w:szCs w:val="22"/>
          <w:lang w:eastAsia="en-US"/>
        </w:rPr>
        <w:t> </w:t>
      </w:r>
      <w:bookmarkStart w:id="19" w:name="_Hlk147320460"/>
      <w:r w:rsidR="006C2500">
        <w:rPr>
          <w:rFonts w:asciiTheme="minorHAnsi" w:eastAsiaTheme="minorHAnsi" w:hAnsiTheme="minorHAnsi" w:cstheme="minorHAnsi"/>
          <w:color w:val="000000"/>
          <w:sz w:val="22"/>
          <w:szCs w:val="22"/>
          <w:lang w:eastAsia="en-US"/>
        </w:rPr>
        <w:t xml:space="preserve">prílohe č. </w:t>
      </w:r>
      <w:bookmarkEnd w:id="19"/>
      <w:r w:rsidR="006C2500">
        <w:rPr>
          <w:rFonts w:asciiTheme="minorHAnsi" w:eastAsiaTheme="minorHAnsi" w:hAnsiTheme="minorHAnsi" w:cstheme="minorHAnsi"/>
          <w:color w:val="000000"/>
          <w:sz w:val="22"/>
          <w:szCs w:val="22"/>
          <w:lang w:eastAsia="en-US"/>
        </w:rPr>
        <w:t>1</w:t>
      </w:r>
      <w:r w:rsidR="00950724">
        <w:rPr>
          <w:rFonts w:asciiTheme="minorHAnsi" w:eastAsiaTheme="minorHAnsi" w:hAnsiTheme="minorHAnsi" w:cstheme="minorHAnsi"/>
          <w:color w:val="000000"/>
          <w:sz w:val="22"/>
          <w:szCs w:val="22"/>
          <w:lang w:eastAsia="en-US"/>
        </w:rPr>
        <w:t xml:space="preserve"> Rámcovej </w:t>
      </w:r>
      <w:r w:rsidRPr="00B21ECD">
        <w:rPr>
          <w:rFonts w:asciiTheme="minorHAnsi" w:eastAsiaTheme="minorHAnsi" w:hAnsiTheme="minorHAnsi" w:cstheme="minorHAnsi"/>
          <w:color w:val="000000"/>
          <w:sz w:val="22"/>
          <w:szCs w:val="22"/>
          <w:lang w:eastAsia="en-US"/>
        </w:rPr>
        <w:t>zmluv</w:t>
      </w:r>
      <w:r w:rsidR="006C2500">
        <w:rPr>
          <w:rFonts w:asciiTheme="minorHAnsi" w:eastAsiaTheme="minorHAnsi" w:hAnsiTheme="minorHAnsi" w:cstheme="minorHAnsi"/>
          <w:color w:val="000000"/>
          <w:sz w:val="22"/>
          <w:szCs w:val="22"/>
          <w:lang w:eastAsia="en-US"/>
        </w:rPr>
        <w:t>y</w:t>
      </w:r>
      <w:r w:rsidR="000B6794">
        <w:rPr>
          <w:rFonts w:asciiTheme="minorHAnsi" w:eastAsiaTheme="minorHAnsi" w:hAnsiTheme="minorHAnsi" w:cstheme="minorHAnsi"/>
          <w:color w:val="000000"/>
          <w:sz w:val="22"/>
          <w:szCs w:val="22"/>
          <w:lang w:eastAsia="en-US"/>
        </w:rPr>
        <w:t xml:space="preserve"> (ďalej len ako „</w:t>
      </w:r>
      <w:r w:rsidR="000B6794" w:rsidRPr="00B21ECD">
        <w:rPr>
          <w:rFonts w:asciiTheme="minorHAnsi" w:eastAsiaTheme="minorHAnsi" w:hAnsiTheme="minorHAnsi" w:cstheme="minorHAnsi"/>
          <w:color w:val="000000"/>
          <w:sz w:val="22"/>
          <w:szCs w:val="22"/>
          <w:lang w:eastAsia="en-US"/>
        </w:rPr>
        <w:t>DMM</w:t>
      </w:r>
      <w:r w:rsidR="000B6794">
        <w:rPr>
          <w:rFonts w:asciiTheme="minorHAnsi" w:eastAsiaTheme="minorHAnsi" w:hAnsiTheme="minorHAnsi" w:cstheme="minorHAnsi"/>
          <w:color w:val="000000"/>
          <w:sz w:val="22"/>
          <w:szCs w:val="22"/>
          <w:lang w:eastAsia="en-US"/>
        </w:rPr>
        <w:t>“)</w:t>
      </w:r>
      <w:r w:rsidRPr="00B21ECD">
        <w:rPr>
          <w:rFonts w:asciiTheme="minorHAnsi" w:eastAsiaTheme="minorHAnsi" w:hAnsiTheme="minorHAnsi" w:cstheme="minorHAnsi"/>
          <w:color w:val="000000"/>
          <w:sz w:val="22"/>
          <w:szCs w:val="22"/>
          <w:lang w:eastAsia="en-US"/>
        </w:rPr>
        <w:t xml:space="preserve">, odberateľ zaplatí dodávateľovi za určený počet prekročení DMM v danom mesiaci za objem prekročenia na výstupnom bode nad príslušný limit sadzbu v zmysle platného </w:t>
      </w:r>
      <w:r w:rsidR="00A3646B">
        <w:rPr>
          <w:rFonts w:asciiTheme="minorHAnsi" w:eastAsiaTheme="minorHAnsi" w:hAnsiTheme="minorHAnsi" w:cstheme="minorHAnsi"/>
          <w:color w:val="000000"/>
          <w:sz w:val="22"/>
          <w:szCs w:val="22"/>
          <w:lang w:eastAsia="en-US"/>
        </w:rPr>
        <w:t>r</w:t>
      </w:r>
      <w:r w:rsidRPr="00B21ECD">
        <w:rPr>
          <w:rFonts w:asciiTheme="minorHAnsi" w:eastAsiaTheme="minorHAnsi" w:hAnsiTheme="minorHAnsi" w:cstheme="minorHAnsi"/>
          <w:color w:val="000000"/>
          <w:sz w:val="22"/>
          <w:szCs w:val="22"/>
          <w:lang w:eastAsia="en-US"/>
        </w:rPr>
        <w:t>ozhodnutia</w:t>
      </w:r>
      <w:r w:rsidR="00A3646B">
        <w:rPr>
          <w:rFonts w:asciiTheme="minorHAnsi" w:eastAsiaTheme="minorHAnsi" w:hAnsiTheme="minorHAnsi" w:cstheme="minorHAnsi"/>
          <w:color w:val="000000"/>
          <w:sz w:val="22"/>
          <w:szCs w:val="22"/>
          <w:lang w:eastAsia="en-US"/>
        </w:rPr>
        <w:t xml:space="preserve"> Úradu pre reguláciu sieťových odvetví, ktorým sa </w:t>
      </w:r>
      <w:r w:rsidR="00DE52FC">
        <w:rPr>
          <w:rFonts w:asciiTheme="minorHAnsi" w:eastAsiaTheme="minorHAnsi" w:hAnsiTheme="minorHAnsi" w:cstheme="minorHAnsi"/>
          <w:color w:val="000000"/>
          <w:sz w:val="22"/>
          <w:szCs w:val="22"/>
          <w:lang w:eastAsia="en-US"/>
        </w:rPr>
        <w:t>dodávateľovi určujú tarify za prístup do distribučnej siete</w:t>
      </w:r>
      <w:r w:rsidR="00846EB9">
        <w:rPr>
          <w:rFonts w:asciiTheme="minorHAnsi" w:eastAsiaTheme="minorHAnsi" w:hAnsiTheme="minorHAnsi" w:cstheme="minorHAnsi"/>
          <w:color w:val="000000"/>
          <w:sz w:val="22"/>
          <w:szCs w:val="22"/>
          <w:lang w:eastAsia="en-US"/>
        </w:rPr>
        <w:t xml:space="preserve"> a</w:t>
      </w:r>
      <w:r w:rsidR="002628A8">
        <w:rPr>
          <w:rFonts w:asciiTheme="minorHAnsi" w:eastAsiaTheme="minorHAnsi" w:hAnsiTheme="minorHAnsi" w:cstheme="minorHAnsi"/>
          <w:color w:val="000000"/>
          <w:sz w:val="22"/>
          <w:szCs w:val="22"/>
          <w:lang w:eastAsia="en-US"/>
        </w:rPr>
        <w:t> distribúciu plynu a poskytovanie podporných služieb v plynárenstve (ďalej len ako „</w:t>
      </w:r>
      <w:r w:rsidR="002628A8" w:rsidRPr="00505363">
        <w:rPr>
          <w:rFonts w:asciiTheme="minorHAnsi" w:eastAsiaTheme="minorHAnsi" w:hAnsiTheme="minorHAnsi" w:cstheme="minorHAnsi"/>
          <w:b/>
          <w:bCs/>
          <w:color w:val="000000"/>
          <w:sz w:val="22"/>
          <w:szCs w:val="22"/>
          <w:lang w:eastAsia="en-US"/>
        </w:rPr>
        <w:t>Rozhodnutie</w:t>
      </w:r>
      <w:r w:rsidR="002628A8">
        <w:rPr>
          <w:rFonts w:asciiTheme="minorHAnsi" w:eastAsiaTheme="minorHAnsi" w:hAnsiTheme="minorHAnsi" w:cstheme="minorHAnsi"/>
          <w:color w:val="000000"/>
          <w:sz w:val="22"/>
          <w:szCs w:val="22"/>
          <w:lang w:eastAsia="en-US"/>
        </w:rPr>
        <w:t>“)</w:t>
      </w:r>
      <w:r w:rsidRPr="00B21ECD">
        <w:rPr>
          <w:rFonts w:asciiTheme="minorHAnsi" w:eastAsiaTheme="minorHAnsi" w:hAnsiTheme="minorHAnsi" w:cstheme="minorHAnsi"/>
          <w:color w:val="000000"/>
          <w:sz w:val="22"/>
          <w:szCs w:val="22"/>
          <w:lang w:eastAsia="en-US"/>
        </w:rPr>
        <w:t xml:space="preserve">, ktorú by bol povinný zaplatiť, keby mal pre toto obdobie uzavretú samostatnú zmluvu o distribúcii plynu do príslušného OM. </w:t>
      </w:r>
    </w:p>
    <w:p w14:paraId="71AC9D52" w14:textId="77777777" w:rsidR="008B127D" w:rsidRPr="00B21ECD" w:rsidRDefault="008B127D" w:rsidP="008B127D">
      <w:pPr>
        <w:autoSpaceDE w:val="0"/>
        <w:autoSpaceDN w:val="0"/>
        <w:adjustRightInd w:val="0"/>
        <w:ind w:left="709" w:hanging="709"/>
        <w:rPr>
          <w:rFonts w:asciiTheme="minorHAnsi" w:eastAsiaTheme="minorHAnsi" w:hAnsiTheme="minorHAnsi" w:cstheme="minorHAnsi"/>
          <w:color w:val="000000"/>
          <w:sz w:val="22"/>
          <w:szCs w:val="22"/>
          <w:lang w:eastAsia="en-US"/>
        </w:rPr>
      </w:pPr>
    </w:p>
    <w:p w14:paraId="061C413D" w14:textId="6F3505A1" w:rsidR="008B127D" w:rsidRDefault="008B127D" w:rsidP="008A4939">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 xml:space="preserve">Ak počas daného mesiaca v ktoromkoľvek </w:t>
      </w:r>
      <w:r w:rsidR="00E40E99">
        <w:rPr>
          <w:rFonts w:asciiTheme="minorHAnsi" w:eastAsiaTheme="minorHAnsi" w:hAnsiTheme="minorHAnsi" w:cstheme="minorHAnsi"/>
          <w:color w:val="000000"/>
          <w:sz w:val="22"/>
          <w:szCs w:val="22"/>
          <w:lang w:eastAsia="en-US"/>
        </w:rPr>
        <w:t>d</w:t>
      </w:r>
      <w:r w:rsidR="00E40E99"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odberateľ odobral množstvo plynu presahujúce DMM na jednom alebo viacerých OM a súčasne v tomto </w:t>
      </w:r>
      <w:r w:rsidR="00BC0B49">
        <w:rPr>
          <w:rFonts w:asciiTheme="minorHAnsi" w:eastAsiaTheme="minorHAnsi" w:hAnsiTheme="minorHAnsi" w:cstheme="minorHAnsi"/>
          <w:color w:val="000000"/>
          <w:sz w:val="22"/>
          <w:szCs w:val="22"/>
          <w:lang w:eastAsia="en-US"/>
        </w:rPr>
        <w:t>d</w:t>
      </w:r>
      <w:r w:rsidR="00BC0B49" w:rsidRPr="00B21ECD">
        <w:rPr>
          <w:rFonts w:asciiTheme="minorHAnsi" w:eastAsiaTheme="minorHAnsi" w:hAnsiTheme="minorHAnsi" w:cstheme="minorHAnsi"/>
          <w:color w:val="000000"/>
          <w:sz w:val="22"/>
          <w:szCs w:val="22"/>
          <w:lang w:eastAsia="en-US"/>
        </w:rPr>
        <w:t xml:space="preserve">ni </w:t>
      </w:r>
      <w:r w:rsidRPr="00B21ECD">
        <w:rPr>
          <w:rFonts w:asciiTheme="minorHAnsi" w:eastAsiaTheme="minorHAnsi" w:hAnsiTheme="minorHAnsi" w:cstheme="minorHAnsi"/>
          <w:color w:val="000000"/>
          <w:sz w:val="22"/>
          <w:szCs w:val="22"/>
          <w:lang w:eastAsia="en-US"/>
        </w:rPr>
        <w:t xml:space="preserve">došlo voči dodávateľovi k uplatneniu poplatku za prekročenie dennej distribučnej kapacity na vstupnom bode v zmysle platného Rozhodnutia, odberateľ popri poplatku uvedenom v prvej vete tohto bodu zaplatí pre tento </w:t>
      </w:r>
      <w:r w:rsidR="00CF1938">
        <w:rPr>
          <w:rFonts w:asciiTheme="minorHAnsi" w:eastAsiaTheme="minorHAnsi" w:hAnsiTheme="minorHAnsi" w:cstheme="minorHAnsi"/>
          <w:color w:val="000000"/>
          <w:sz w:val="22"/>
          <w:szCs w:val="22"/>
          <w:lang w:eastAsia="en-US"/>
        </w:rPr>
        <w:t>d</w:t>
      </w:r>
      <w:r w:rsidRPr="00B21ECD">
        <w:rPr>
          <w:rFonts w:asciiTheme="minorHAnsi" w:eastAsiaTheme="minorHAnsi" w:hAnsiTheme="minorHAnsi" w:cstheme="minorHAnsi"/>
          <w:color w:val="000000"/>
          <w:sz w:val="22"/>
          <w:szCs w:val="22"/>
          <w:lang w:eastAsia="en-US"/>
        </w:rPr>
        <w:t>eň za objem prekročenia DMM nad príslušný limit na každom príslušnom OM aj poplatok za prekročenie dennej distribučnej kapacity na vstupnom bode v sadzbe určenej v zmysle platného Rozhodnutia. V prípade, ak je ročná sadzba za prístup do vysokotlakovej distribučnej siete v Rozhodnutí určená v inej jednotke, ako je jednotka dohodnutého DMM, pre potreby jej prepočtu z €/kWh na €/m3, prípadne naopak, sa použije hodnota spaľovacieho tepla objemového určená v Rozhodnutí. V prípade, ak by v Rozhodnutí hodnota spaľovacieho tepla objemového nebola určená, na prepočet sadzby bude použitá hodnota vypočítaná ako aritmetický priemer denných hodnôt spaľovacieho tepla objemového zverejnených PDS na svojom webovom sídle, a to za obdobie kalendárneho roka predchádzajúceho 1.</w:t>
      </w:r>
      <w:r w:rsidR="002E6F8C">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 xml:space="preserve">dňu príslušného fakturačného obdobia podľa tejto </w:t>
      </w:r>
      <w:r w:rsidR="00650FEE">
        <w:rPr>
          <w:rFonts w:asciiTheme="minorHAnsi" w:eastAsiaTheme="minorHAnsi" w:hAnsiTheme="minorHAnsi" w:cstheme="minorHAnsi"/>
          <w:color w:val="000000"/>
          <w:sz w:val="22"/>
          <w:szCs w:val="22"/>
          <w:lang w:eastAsia="en-US"/>
        </w:rPr>
        <w:t xml:space="preserve">Rámcovej </w:t>
      </w:r>
      <w:r w:rsidRPr="00B21ECD">
        <w:rPr>
          <w:rFonts w:asciiTheme="minorHAnsi" w:eastAsiaTheme="minorHAnsi" w:hAnsiTheme="minorHAnsi" w:cstheme="minorHAnsi"/>
          <w:color w:val="000000"/>
          <w:sz w:val="22"/>
          <w:szCs w:val="22"/>
          <w:lang w:eastAsia="en-US"/>
        </w:rPr>
        <w:t xml:space="preserve">zmluvy. Výsledná sadzba sa zaokrúhli na 5 desatinných miest podľa matematických pravidiel pre zaokrúhľovanie. Ak dôjde k prekročeniu dennej distribučnej kapacity z dôvodu zmeny letného času na stredoeurópsky čas, dodávateľ pri vyhodnotení prekročenia zohľadní, že </w:t>
      </w:r>
      <w:r w:rsidR="0059387D">
        <w:rPr>
          <w:rFonts w:asciiTheme="minorHAnsi" w:eastAsiaTheme="minorHAnsi" w:hAnsiTheme="minorHAnsi" w:cstheme="minorHAnsi"/>
          <w:color w:val="000000"/>
          <w:sz w:val="22"/>
          <w:szCs w:val="22"/>
          <w:lang w:eastAsia="en-US"/>
        </w:rPr>
        <w:t>d</w:t>
      </w:r>
      <w:r w:rsidRPr="00B21ECD">
        <w:rPr>
          <w:rFonts w:asciiTheme="minorHAnsi" w:eastAsiaTheme="minorHAnsi" w:hAnsiTheme="minorHAnsi" w:cstheme="minorHAnsi"/>
          <w:color w:val="000000"/>
          <w:sz w:val="22"/>
          <w:szCs w:val="22"/>
          <w:lang w:eastAsia="en-US"/>
        </w:rPr>
        <w:t xml:space="preserve">eň trvá v tomto prípade 25 hodín. </w:t>
      </w:r>
    </w:p>
    <w:p w14:paraId="04FF6AC0" w14:textId="77777777" w:rsidR="008B127D" w:rsidRPr="00B21ECD" w:rsidRDefault="008B127D" w:rsidP="008B127D">
      <w:pPr>
        <w:autoSpaceDE w:val="0"/>
        <w:autoSpaceDN w:val="0"/>
        <w:adjustRightInd w:val="0"/>
        <w:ind w:left="709" w:hanging="709"/>
        <w:rPr>
          <w:rFonts w:asciiTheme="minorHAnsi" w:eastAsiaTheme="minorHAnsi" w:hAnsiTheme="minorHAnsi" w:cstheme="minorHAnsi"/>
          <w:color w:val="000000"/>
          <w:sz w:val="22"/>
          <w:szCs w:val="22"/>
          <w:lang w:eastAsia="en-US"/>
        </w:rPr>
      </w:pPr>
    </w:p>
    <w:p w14:paraId="4FB2D67D" w14:textId="4B39F46B" w:rsidR="008B127D" w:rsidRPr="00AE18DF" w:rsidRDefault="008B127D" w:rsidP="004200C4">
      <w:pPr>
        <w:pStyle w:val="Textkomentra"/>
        <w:ind w:left="709" w:hanging="709"/>
        <w:jc w:val="both"/>
        <w:rPr>
          <w:rFonts w:asciiTheme="minorHAnsi" w:hAnsiTheme="minorHAnsi"/>
          <w:sz w:val="22"/>
          <w:szCs w:val="22"/>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Pre vylúčenie pochybností zmluvné strany deklarujú, že uplatnenie sadzieb a poplatkov podľa tohto bodu sa nepovažuje za uplatnenie sankcie, ale za uplatnenie poplatku za dodávku plynu nad zmluvne dohodnuté DMM</w:t>
      </w:r>
      <w:r w:rsidRPr="00B21ECD">
        <w:rPr>
          <w:rFonts w:ascii="Arial" w:eastAsiaTheme="minorHAnsi" w:hAnsi="Arial" w:cs="Arial"/>
          <w:color w:val="000000"/>
          <w:lang w:eastAsia="en-US"/>
        </w:rPr>
        <w:t>.</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37E4A40C"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8B127D">
        <w:rPr>
          <w:rFonts w:ascii="Calibri" w:hAnsi="Calibri" w:cs="Cambria"/>
          <w:sz w:val="22"/>
          <w:szCs w:val="22"/>
        </w:rPr>
        <w:t>7</w:t>
      </w:r>
      <w:r w:rsidR="004E41B6" w:rsidRPr="00AE18DF">
        <w:rPr>
          <w:rFonts w:ascii="Calibri" w:hAnsi="Calibri" w:cs="Cambria"/>
          <w:sz w:val="22"/>
          <w:szCs w:val="22"/>
        </w:rPr>
        <w:t xml:space="preserve">   </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E254F">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1034ADDA" w:rsidR="0099076A" w:rsidRDefault="0099076A" w:rsidP="00F54837">
      <w:pPr>
        <w:ind w:left="709" w:hanging="709"/>
        <w:jc w:val="both"/>
        <w:rPr>
          <w:rFonts w:asciiTheme="minorHAnsi" w:hAnsiTheme="minorHAnsi" w:cstheme="minorHAnsi"/>
          <w:sz w:val="22"/>
          <w:szCs w:val="22"/>
        </w:rPr>
      </w:pPr>
      <w:r w:rsidRPr="00AE18DF">
        <w:rPr>
          <w:rFonts w:asciiTheme="minorHAnsi" w:hAnsiTheme="minorHAnsi" w:cstheme="minorHAnsi"/>
          <w:sz w:val="22"/>
          <w:szCs w:val="22"/>
        </w:rPr>
        <w:t>10.</w:t>
      </w:r>
      <w:r w:rsidR="008B127D">
        <w:rPr>
          <w:rFonts w:asciiTheme="minorHAnsi" w:hAnsiTheme="minorHAnsi" w:cstheme="minorHAnsi"/>
          <w:sz w:val="22"/>
          <w:szCs w:val="22"/>
        </w:rPr>
        <w:t>8</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plynárenstve, kybernetické útoky, havárie spôsobené treťou osobou na zariadeniach prepravnej siete alebo distribučnej siete a/alebo na zásobníku, odstraňovanie príčin udalostí, ktoré bezprostredne ohrozujú život alebo zdravie osôb alebo môžu spôsobiť rozsiahle škody na majetku a neposkytnutie súčinnosti zo strany tretích osôb alebo subjektov (najmä PDS, PPS a prevádzkovateľ zásobníku plynu).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 xml:space="preserve">k ktorýkoľvek PDS, PPS, prevádzkovateľ zásobníku plynu a/alebo dodávateľ dodávateľa bude zasiahnutý akoukoľvek udalosťou podľa predchádzajúcej vety, táto udalosť </w:t>
      </w:r>
      <w:r w:rsidRPr="00AE18DF">
        <w:rPr>
          <w:rFonts w:asciiTheme="minorHAnsi" w:hAnsiTheme="minorHAnsi" w:cstheme="minorHAnsi"/>
          <w:sz w:val="22"/>
          <w:szCs w:val="22"/>
        </w:rPr>
        <w:lastRenderedPageBreak/>
        <w:t xml:space="preserve">bude tiež prípadom vyššej moci podľa tohto odseku. Prípady vyššej moci nezahŕňajú prekážky ekonomického charakteru. </w:t>
      </w:r>
    </w:p>
    <w:p w14:paraId="1E5D29D6" w14:textId="77777777" w:rsidR="00505363" w:rsidRDefault="00505363" w:rsidP="00F54837">
      <w:pPr>
        <w:ind w:left="709" w:hanging="709"/>
        <w:jc w:val="both"/>
        <w:rPr>
          <w:rFonts w:asciiTheme="minorHAnsi" w:hAnsiTheme="minorHAnsi" w:cstheme="minorHAnsi"/>
          <w:sz w:val="22"/>
          <w:szCs w:val="22"/>
        </w:rPr>
      </w:pPr>
    </w:p>
    <w:p w14:paraId="5A0B9DF2" w14:textId="77777777" w:rsidR="00505363" w:rsidRDefault="00505363" w:rsidP="00F54837">
      <w:pPr>
        <w:ind w:left="709" w:hanging="709"/>
        <w:jc w:val="both"/>
        <w:rPr>
          <w:rFonts w:asciiTheme="minorHAnsi" w:hAnsiTheme="minorHAnsi" w:cstheme="minorHAnsi"/>
          <w:sz w:val="22"/>
          <w:szCs w:val="22"/>
        </w:rPr>
      </w:pPr>
    </w:p>
    <w:p w14:paraId="33B1D99C" w14:textId="77777777" w:rsidR="00505363" w:rsidRDefault="00505363" w:rsidP="00F54837">
      <w:pPr>
        <w:ind w:left="709" w:hanging="709"/>
        <w:jc w:val="both"/>
        <w:rPr>
          <w:rFonts w:asciiTheme="minorHAnsi" w:hAnsiTheme="minorHAnsi" w:cstheme="minorHAnsi"/>
          <w:sz w:val="22"/>
          <w:szCs w:val="22"/>
        </w:rPr>
      </w:pPr>
    </w:p>
    <w:p w14:paraId="1EC4540C" w14:textId="77777777" w:rsidR="00505363" w:rsidRDefault="00505363" w:rsidP="00F54837">
      <w:pPr>
        <w:ind w:left="709" w:hanging="709"/>
        <w:jc w:val="both"/>
        <w:rPr>
          <w:rFonts w:asciiTheme="minorHAnsi" w:hAnsiTheme="minorHAnsi" w:cstheme="minorHAnsi"/>
          <w:sz w:val="22"/>
          <w:szCs w:val="22"/>
        </w:rPr>
      </w:pPr>
    </w:p>
    <w:p w14:paraId="12CF077A" w14:textId="77777777" w:rsidR="004E41B6" w:rsidRPr="00AE18DF" w:rsidRDefault="004E41B6" w:rsidP="008A4939">
      <w:pPr>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28FB05F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304077" w:rsidRPr="00AE18DF">
        <w:rPr>
          <w:rFonts w:ascii="Calibri" w:hAnsi="Calibri" w:cs="Cambria"/>
          <w:sz w:val="22"/>
          <w:szCs w:val="22"/>
        </w:rPr>
        <w:t xml:space="preserve">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59763ED8"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B471DF">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30AF5857"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AE18DF">
        <w:rPr>
          <w:rFonts w:ascii="Calibri" w:hAnsi="Calibri"/>
          <w:sz w:val="22"/>
          <w:szCs w:val="22"/>
        </w:rPr>
        <w:t xml:space="preserve">bude: </w:t>
      </w:r>
      <w:r w:rsidR="00F27C09" w:rsidRPr="00B116C8">
        <w:rPr>
          <w:rFonts w:ascii="Calibri" w:hAnsi="Calibri"/>
          <w:sz w:val="22"/>
          <w:szCs w:val="22"/>
          <w:highlight w:val="yellow"/>
        </w:rPr>
        <w:t>__________________</w:t>
      </w:r>
      <w:r w:rsidR="00F27C09" w:rsidRPr="00AE18DF">
        <w:rPr>
          <w:rFonts w:ascii="Calibri" w:hAnsi="Calibri"/>
          <w:sz w:val="22"/>
          <w:szCs w:val="22"/>
        </w:rPr>
        <w:t>.</w:t>
      </w:r>
    </w:p>
    <w:p w14:paraId="06A23E2F" w14:textId="1938339E" w:rsidR="00E710FC" w:rsidRPr="00AE18DF" w:rsidRDefault="00E710FC" w:rsidP="00F54837">
      <w:pPr>
        <w:jc w:val="both"/>
        <w:rPr>
          <w:rFonts w:ascii="Calibri" w:hAnsi="Calibri"/>
          <w:sz w:val="22"/>
          <w:szCs w:val="22"/>
        </w:rPr>
      </w:pPr>
    </w:p>
    <w:p w14:paraId="1C210420" w14:textId="2855C02F"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B37610">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w:t>
      </w:r>
      <w:r w:rsidR="003B6D88" w:rsidRPr="00AE18DF">
        <w:rPr>
          <w:rFonts w:ascii="Calibri" w:hAnsi="Calibri"/>
          <w:sz w:val="22"/>
          <w:szCs w:val="22"/>
        </w:rPr>
        <w:lastRenderedPageBreak/>
        <w:t>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A428AD">
        <w:rPr>
          <w:rFonts w:ascii="Calibri" w:hAnsi="Calibri"/>
          <w:sz w:val="22"/>
          <w:szCs w:val="22"/>
        </w:rPr>
        <w:t>juraj.sipula@bbsk.sk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0E8EFA2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EB7BDF">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13FB5F7A"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 xml:space="preserve">Okrem uplynutia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2BAE7587"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plynu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EDF7A75"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plynu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9A0E039"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25CCB">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46568B32"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plynu,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E18DF">
        <w:rPr>
          <w:rFonts w:asciiTheme="minorHAnsi" w:eastAsia="TimesNewRomanPSMT" w:hAnsiTheme="minorHAnsi" w:cs="TimesNewRomanPSMT"/>
          <w:sz w:val="22"/>
          <w:szCs w:val="22"/>
          <w:lang w:val="en-GB"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4B75FD1A" w:rsidR="00BE6011"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2417C4" w:rsidRPr="00AE18DF">
        <w:rPr>
          <w:rFonts w:asciiTheme="minorHAnsi" w:eastAsia="TimesNewRomanPSMT" w:hAnsiTheme="minorHAnsi" w:cs="TimesNewRomanPSMT"/>
          <w:sz w:val="22"/>
          <w:szCs w:val="22"/>
          <w:lang w:eastAsia="sk-SK"/>
        </w:rPr>
        <w:tab/>
      </w:r>
      <w:r w:rsidR="00A36C4F" w:rsidRPr="00AE18DF">
        <w:rPr>
          <w:rFonts w:asciiTheme="minorHAnsi" w:eastAsia="TimesNewRomanPSMT" w:hAnsiTheme="minorHAnsi" w:cs="TimesNewRomanPSMT"/>
          <w:sz w:val="22"/>
          <w:szCs w:val="22"/>
          <w:lang w:eastAsia="sk-SK"/>
        </w:rPr>
        <w:t xml:space="preserve">odstúpením </w:t>
      </w:r>
      <w:r w:rsidR="00E2431D" w:rsidRPr="00AE18DF">
        <w:rPr>
          <w:rFonts w:asciiTheme="minorHAnsi" w:eastAsia="TimesNewRomanPSMT" w:hAnsiTheme="minorHAnsi" w:cs="TimesNewRomanPSMT"/>
          <w:sz w:val="22"/>
          <w:szCs w:val="22"/>
          <w:lang w:eastAsia="sk-SK"/>
        </w:rPr>
        <w:t xml:space="preserve">zo strany BBSK alebo </w:t>
      </w:r>
      <w:r w:rsidR="00AD396A" w:rsidRPr="00AE18DF">
        <w:rPr>
          <w:rFonts w:asciiTheme="minorHAnsi" w:eastAsia="TimesNewRomanPSMT" w:hAnsiTheme="minorHAnsi" w:cs="TimesNewRomanPSMT"/>
          <w:sz w:val="22"/>
          <w:szCs w:val="22"/>
          <w:lang w:eastAsia="sk-SK"/>
        </w:rPr>
        <w:t xml:space="preserve">dodávateľa ako dotknutej zmluvnej strany </w:t>
      </w:r>
      <w:r w:rsidR="00A36C4F" w:rsidRPr="00AE18DF">
        <w:rPr>
          <w:rFonts w:asciiTheme="minorHAnsi" w:eastAsia="TimesNewRomanPSMT" w:hAnsiTheme="minorHAnsi" w:cs="TimesNewRomanPSMT"/>
          <w:sz w:val="22"/>
          <w:szCs w:val="22"/>
          <w:lang w:eastAsia="sk-SK"/>
        </w:rPr>
        <w:t>pre porušenie</w:t>
      </w:r>
      <w:r w:rsidR="003B064B" w:rsidRPr="00AE18DF">
        <w:rPr>
          <w:rFonts w:asciiTheme="minorHAnsi" w:eastAsia="TimesNewRomanPSMT" w:hAnsiTheme="minorHAnsi" w:cs="TimesNewRomanPSMT"/>
          <w:sz w:val="22"/>
          <w:szCs w:val="22"/>
          <w:lang w:eastAsia="sk-SK"/>
        </w:rPr>
        <w:t xml:space="preserve"> </w:t>
      </w:r>
      <w:r w:rsidR="00AD396A" w:rsidRPr="00AE18DF">
        <w:rPr>
          <w:rFonts w:asciiTheme="minorHAnsi" w:eastAsia="TimesNewRomanPSMT" w:hAnsiTheme="minorHAnsi" w:cs="TimesNewRomanPSMT"/>
          <w:sz w:val="22"/>
          <w:szCs w:val="22"/>
          <w:lang w:eastAsia="sk-SK"/>
        </w:rPr>
        <w:t xml:space="preserve">zákazu </w:t>
      </w:r>
      <w:r w:rsidR="00FB7699" w:rsidRPr="00AE18DF">
        <w:rPr>
          <w:rFonts w:asciiTheme="minorHAnsi" w:eastAsia="TimesNewRomanPSMT" w:hAnsiTheme="minorHAnsi" w:cs="TimesNewRomanPSMT"/>
          <w:sz w:val="22"/>
          <w:szCs w:val="22"/>
          <w:lang w:eastAsia="sk-SK"/>
        </w:rPr>
        <w:t>podľa čl. X</w:t>
      </w:r>
      <w:r w:rsidR="003B064B" w:rsidRPr="00AE18DF">
        <w:rPr>
          <w:rFonts w:asciiTheme="minorHAnsi" w:eastAsia="TimesNewRomanPSMT" w:hAnsiTheme="minorHAnsi" w:cs="TimesNewRomanPSMT"/>
          <w:sz w:val="22"/>
          <w:szCs w:val="22"/>
          <w:lang w:eastAsia="sk-SK"/>
        </w:rPr>
        <w:t>V</w:t>
      </w:r>
      <w:r w:rsidR="00701060" w:rsidRPr="00AE18DF">
        <w:rPr>
          <w:rFonts w:asciiTheme="minorHAnsi" w:eastAsia="TimesNewRomanPSMT" w:hAnsiTheme="minorHAnsi" w:cs="TimesNewRomanPSMT"/>
          <w:sz w:val="22"/>
          <w:szCs w:val="22"/>
          <w:lang w:eastAsia="sk-SK"/>
        </w:rPr>
        <w:t>I</w:t>
      </w:r>
      <w:r w:rsidR="00FB7699" w:rsidRPr="00AE18DF">
        <w:rPr>
          <w:rFonts w:asciiTheme="minorHAnsi" w:eastAsia="TimesNewRomanPSMT" w:hAnsiTheme="minorHAnsi" w:cs="TimesNewRomanPSMT"/>
          <w:sz w:val="22"/>
          <w:szCs w:val="22"/>
          <w:lang w:eastAsia="sk-SK"/>
        </w:rPr>
        <w:t xml:space="preserve">. </w:t>
      </w:r>
      <w:r w:rsidR="003B064B" w:rsidRPr="00AE18DF">
        <w:rPr>
          <w:rFonts w:asciiTheme="minorHAnsi" w:eastAsia="TimesNewRomanPSMT" w:hAnsiTheme="minorHAnsi" w:cs="TimesNewRomanPSMT"/>
          <w:sz w:val="22"/>
          <w:szCs w:val="22"/>
          <w:lang w:eastAsia="sk-SK"/>
        </w:rPr>
        <w:t>b</w:t>
      </w:r>
      <w:r w:rsidR="00FB7699" w:rsidRPr="00AE18DF">
        <w:rPr>
          <w:rFonts w:asciiTheme="minorHAnsi" w:eastAsia="TimesNewRomanPSMT" w:hAnsiTheme="minorHAnsi" w:cs="TimesNewRomanPSMT"/>
          <w:sz w:val="22"/>
          <w:szCs w:val="22"/>
          <w:lang w:eastAsia="sk-SK"/>
        </w:rPr>
        <w:t>od 1</w:t>
      </w:r>
      <w:r w:rsidR="00701060" w:rsidRPr="00AE18DF">
        <w:rPr>
          <w:rFonts w:asciiTheme="minorHAnsi" w:eastAsia="TimesNewRomanPSMT" w:hAnsiTheme="minorHAnsi" w:cs="TimesNewRomanPSMT"/>
          <w:sz w:val="22"/>
          <w:szCs w:val="22"/>
          <w:lang w:eastAsia="sk-SK"/>
        </w:rPr>
        <w:t>6</w:t>
      </w:r>
      <w:r w:rsidR="00FB7699" w:rsidRPr="00AE18DF">
        <w:rPr>
          <w:rFonts w:asciiTheme="minorHAnsi" w:eastAsia="TimesNewRomanPSMT" w:hAnsiTheme="minorHAnsi" w:cs="TimesNewRomanPSMT"/>
          <w:sz w:val="22"/>
          <w:szCs w:val="22"/>
          <w:lang w:eastAsia="sk-SK"/>
        </w:rPr>
        <w:t xml:space="preserve">.2 tejto </w:t>
      </w:r>
      <w:r w:rsidR="00AD396A" w:rsidRPr="00AE18DF">
        <w:rPr>
          <w:rFonts w:asciiTheme="minorHAnsi" w:eastAsia="TimesNewRomanPSMT" w:hAnsiTheme="minorHAnsi" w:cs="TimesNewRomanPSMT"/>
          <w:sz w:val="22"/>
          <w:szCs w:val="22"/>
          <w:lang w:eastAsia="sk-SK"/>
        </w:rPr>
        <w:t xml:space="preserve">Rámcovej </w:t>
      </w:r>
      <w:r w:rsidR="00FB7699" w:rsidRPr="00AE18DF">
        <w:rPr>
          <w:rFonts w:asciiTheme="minorHAnsi" w:eastAsia="TimesNewRomanPSMT" w:hAnsiTheme="minorHAnsi" w:cs="TimesNewRomanPSMT"/>
          <w:sz w:val="22"/>
          <w:szCs w:val="22"/>
          <w:lang w:eastAsia="sk-SK"/>
        </w:rPr>
        <w:t>zmluvy</w:t>
      </w:r>
      <w:r w:rsidR="003B064B" w:rsidRPr="00AE18DF">
        <w:rPr>
          <w:rFonts w:asciiTheme="minorHAnsi" w:eastAsia="TimesNewRomanPSMT" w:hAnsiTheme="minorHAnsi" w:cs="TimesNewRomanPSMT"/>
          <w:sz w:val="22"/>
          <w:szCs w:val="22"/>
          <w:lang w:eastAsia="sk-SK"/>
        </w:rPr>
        <w:t xml:space="preserve"> druhou zmluvnou stranou</w:t>
      </w:r>
      <w:r w:rsidRPr="00AE18DF">
        <w:rPr>
          <w:rFonts w:asciiTheme="minorHAnsi" w:eastAsia="TimesNewRomanPSMT" w:hAnsiTheme="minorHAnsi" w:cs="TimesNewRomanPSMT"/>
          <w:sz w:val="22"/>
          <w:szCs w:val="22"/>
          <w:lang w:eastAsia="sk-SK"/>
        </w:rPr>
        <w:t>;</w:t>
      </w:r>
    </w:p>
    <w:p w14:paraId="726F199C" w14:textId="4439918A"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002417C4"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7CBA8B22"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lastRenderedPageBreak/>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w:t>
      </w:r>
      <w:r w:rsidR="00380865" w:rsidRPr="00AE18DF">
        <w:rPr>
          <w:rFonts w:ascii="Calibri" w:hAnsi="Calibri" w:cs="Cambria"/>
          <w:sz w:val="22"/>
          <w:szCs w:val="22"/>
        </w:rPr>
        <w:t xml:space="preserve"> </w:t>
      </w:r>
      <w:r w:rsidRPr="00AE18DF">
        <w:rPr>
          <w:rFonts w:ascii="Calibri" w:hAnsi="Calibri" w:cs="Cambria"/>
          <w:sz w:val="22"/>
          <w:szCs w:val="22"/>
        </w:rPr>
        <w:t xml:space="preserve">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7E18805C"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4C6A2B">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4C6A2B">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B4AE1">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zmluvnej pokuty, ktorej výška sa určí ako súčin ceny za dodávku plynu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6320ECDB"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6A7954">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48908528" w14:textId="376F636F" w:rsidR="00C636EA" w:rsidRPr="00AE18DF" w:rsidRDefault="00C636EA" w:rsidP="00AE18DF">
      <w:pPr>
        <w:pStyle w:val="Odsekzoznamu"/>
        <w:autoSpaceDE w:val="0"/>
        <w:autoSpaceDN w:val="0"/>
        <w:ind w:left="709"/>
        <w:jc w:val="both"/>
        <w:rPr>
          <w:rFonts w:asciiTheme="minorHAnsi" w:hAnsiTheme="minorHAnsi"/>
          <w:sz w:val="22"/>
          <w:szCs w:val="22"/>
        </w:rPr>
      </w:pPr>
    </w:p>
    <w:p w14:paraId="5AF04144" w14:textId="0099C12E"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postupovať v súlade s uplatniteľnými právnymi predpismi regulujúcimi dodávku (odber) plynu a jej ukončenie.</w:t>
      </w:r>
    </w:p>
    <w:p w14:paraId="5BBBF14C" w14:textId="6B45E908" w:rsidR="004E41B6" w:rsidRDefault="004E41B6" w:rsidP="00F54837">
      <w:pPr>
        <w:ind w:left="705" w:hanging="705"/>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77777777"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Možnosti prerušenia alebo obmedzenia dodávky plynu</w:t>
      </w:r>
    </w:p>
    <w:p w14:paraId="5B328CC9" w14:textId="77777777" w:rsidR="004E41B6" w:rsidRPr="00AE18DF" w:rsidRDefault="004E41B6" w:rsidP="00F54837">
      <w:pPr>
        <w:rPr>
          <w:rFonts w:asciiTheme="minorHAnsi" w:hAnsiTheme="minorHAnsi"/>
          <w:b/>
          <w:sz w:val="22"/>
          <w:szCs w:val="22"/>
        </w:rPr>
      </w:pPr>
    </w:p>
    <w:p w14:paraId="3D4FE50B" w14:textId="5661E12A"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plynu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319E492"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plynu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plynu.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Dodávateľ je povinný oznámiť vždy odberateľovi obmedzenie alebo prerušenie distribúcie plynu z dôvodu plánovaných rekonštrukcií, odstávok, údržby a revízii plynárenských zariadení (najmä termín začatia a skončenia obmedzenia alebo prerušenia distribúcie plynu) bezodkladne potom, ako bude o tom informovaný zo strany PDS. Po odstránení príčin obmedzenia alebo prerušenia distribúcie plynu dodávateľ bezodkladne umožní odberateľovi odoberať plyn v príslušnom OM.</w:t>
      </w:r>
    </w:p>
    <w:p w14:paraId="70BFEFB1" w14:textId="77777777" w:rsidR="004E41B6" w:rsidRPr="00AE18DF" w:rsidRDefault="004E41B6" w:rsidP="00F54837">
      <w:pPr>
        <w:jc w:val="both"/>
        <w:rPr>
          <w:rFonts w:asciiTheme="minorHAnsi" w:hAnsiTheme="minorHAnsi"/>
          <w:sz w:val="22"/>
          <w:szCs w:val="22"/>
        </w:rPr>
      </w:pPr>
    </w:p>
    <w:p w14:paraId="0E5B5203" w14:textId="6362825D"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45F03697" w:rsidR="004E41B6" w:rsidRDefault="004D63D0" w:rsidP="00F54837">
      <w:pPr>
        <w:ind w:left="567" w:hanging="567"/>
        <w:jc w:val="both"/>
        <w:rPr>
          <w:rFonts w:asciiTheme="minorHAnsi" w:hAnsiTheme="minorHAnsi"/>
          <w:sz w:val="22"/>
          <w:szCs w:val="22"/>
        </w:rPr>
      </w:pPr>
      <w:r w:rsidRPr="00AE18DF">
        <w:rPr>
          <w:rFonts w:asciiTheme="minorHAnsi" w:hAnsiTheme="minorHAnsi"/>
          <w:sz w:val="22"/>
          <w:szCs w:val="22"/>
        </w:rPr>
        <w:lastRenderedPageBreak/>
        <w:t>14</w:t>
      </w:r>
      <w:r w:rsidR="004E41B6" w:rsidRPr="00AE18DF">
        <w:rPr>
          <w:rFonts w:asciiTheme="minorHAnsi" w:hAnsiTheme="minorHAnsi"/>
          <w:sz w:val="22"/>
          <w:szCs w:val="22"/>
        </w:rPr>
        <w:t>.4</w:t>
      </w:r>
      <w:r w:rsidR="004E41B6" w:rsidRPr="00AE18DF">
        <w:rPr>
          <w:rFonts w:asciiTheme="minorHAnsi" w:hAnsiTheme="minorHAnsi"/>
          <w:sz w:val="22"/>
          <w:szCs w:val="22"/>
        </w:rPr>
        <w:tab/>
        <w:t>V prípade obmedzenia alebo prerušenia distribúcie plynu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mluvy, resp. v prípade obmedzenia denného odberu plynu z dôvodu stavu núdze, môže odberateľ pre príslušné odberné miesto požiadať dodávateľa o zníženie dodávaného množstva plynu</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42106C5A" w14:textId="77777777" w:rsidR="009D3CB7" w:rsidRDefault="009D3CB7" w:rsidP="00F54837">
      <w:pPr>
        <w:ind w:left="567" w:hanging="567"/>
        <w:jc w:val="both"/>
        <w:rPr>
          <w:rFonts w:asciiTheme="minorHAnsi" w:hAnsiTheme="minorHAnsi"/>
          <w:sz w:val="22"/>
          <w:szCs w:val="22"/>
        </w:rPr>
      </w:pPr>
    </w:p>
    <w:p w14:paraId="711CCC29" w14:textId="77777777" w:rsidR="009D3CB7" w:rsidRDefault="009D3CB7" w:rsidP="00F54837">
      <w:pPr>
        <w:ind w:left="567" w:hanging="567"/>
        <w:jc w:val="both"/>
        <w:rPr>
          <w:rFonts w:asciiTheme="minorHAnsi" w:hAnsiTheme="minorHAnsi"/>
          <w:sz w:val="22"/>
          <w:szCs w:val="22"/>
        </w:rPr>
      </w:pP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0D013E2A"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7A47A0">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263E1B7F"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4D676E">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678DE39F"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zmluvy, a ak si odberateľ nesplnil túto povinnosť ani v dodatočnej lehote, ktorú stanovil dodávateľ v písomnej výzve doručenej v listinnej forme na adresu sídla odberateľa, považuje sa to za porušenie zmluvy. Výzva bude obsahovať upozornenie, že dodávka plynu a distribučné služby budú prerušené (za týmto účelom je dodávateľ oprávnený požiadať prevádzkovateľa prepravnej siete alebo prevádzkovateľa distribučnej siete o prerušenie alebo obmedzenie prepravy alebo distribúcie plynu). Dodávateľ je oprávnený po uplynutí tejto dodatočnej lehoty troch pracovných dní prerušiť dodávku plynu</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plynu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7B0047B7" w14:textId="3B84AACA" w:rsidR="007A4E1E" w:rsidRPr="008A4939" w:rsidRDefault="007A4E1E" w:rsidP="007A4E1E">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880921">
        <w:rPr>
          <w:rFonts w:asciiTheme="minorHAnsi" w:eastAsiaTheme="minorEastAsia" w:hAnsiTheme="minorHAnsi" w:cstheme="minorHAnsi"/>
          <w:sz w:val="22"/>
          <w:szCs w:val="22"/>
        </w:rPr>
        <w:t xml:space="preserve">Zmluvné strany sa týmto zaväzujú, že budú dodržiavať </w:t>
      </w:r>
      <w:r w:rsidRPr="0088092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mluvným stranám</w:t>
      </w:r>
      <w:r w:rsidRPr="0088092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880921">
        <w:rPr>
          <w:rFonts w:asciiTheme="minorHAnsi" w:eastAsia="Tahoma" w:hAnsiTheme="minorHAnsi" w:cstheme="minorHAnsi"/>
          <w:sz w:val="22"/>
          <w:szCs w:val="22"/>
        </w:rPr>
        <w:t xml:space="preserve">Ak v dôsledku poskytovania súčinnosti podľa </w:t>
      </w:r>
      <w:r>
        <w:rPr>
          <w:rFonts w:asciiTheme="minorHAnsi" w:eastAsia="Tahoma" w:hAnsiTheme="minorHAnsi" w:cstheme="minorHAnsi"/>
          <w:sz w:val="22"/>
          <w:szCs w:val="22"/>
        </w:rPr>
        <w:t>Rámcovej z</w:t>
      </w:r>
      <w:r w:rsidRPr="0088092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880921">
        <w:rPr>
          <w:rFonts w:asciiTheme="minorHAnsi" w:eastAsia="Tahoma" w:hAnsiTheme="minorHAnsi" w:cstheme="minorHAnsi"/>
          <w:sz w:val="22"/>
          <w:szCs w:val="22"/>
        </w:rPr>
        <w:t>mluvné strany osobitne posúdia potrebu uzatvorenia dohody o podmienkach spracovania osobných údajov, príp. jej zmeny.</w:t>
      </w:r>
    </w:p>
    <w:p w14:paraId="73CCAA9A" w14:textId="241B99DB" w:rsidR="00380865" w:rsidRDefault="00380865" w:rsidP="00A428AD">
      <w:pPr>
        <w:pStyle w:val="Odsekzoznamu"/>
        <w:suppressAutoHyphens/>
        <w:autoSpaceDE w:val="0"/>
        <w:ind w:left="709" w:right="-60"/>
        <w:jc w:val="both"/>
        <w:rPr>
          <w:rFonts w:asciiTheme="minorHAnsi" w:hAnsiTheme="minorHAnsi" w:cs="Arial"/>
          <w:sz w:val="22"/>
          <w:szCs w:val="22"/>
        </w:rPr>
      </w:pPr>
    </w:p>
    <w:p w14:paraId="6EDBF0DF" w14:textId="59BD8DB6" w:rsidR="00380865" w:rsidRDefault="00380865" w:rsidP="00380865">
      <w:pPr>
        <w:pStyle w:val="Odsekzoznamu"/>
        <w:numPr>
          <w:ilvl w:val="1"/>
          <w:numId w:val="23"/>
        </w:numPr>
        <w:suppressAutoHyphens/>
        <w:autoSpaceDE w:val="0"/>
        <w:ind w:left="709" w:right="-60" w:hanging="709"/>
        <w:jc w:val="both"/>
        <w:rPr>
          <w:rFonts w:asciiTheme="minorHAnsi" w:hAnsiTheme="minorHAnsi" w:cs="Arial"/>
          <w:sz w:val="22"/>
          <w:szCs w:val="22"/>
        </w:rPr>
      </w:pPr>
      <w:r w:rsidRPr="00380865">
        <w:rPr>
          <w:rFonts w:asciiTheme="minorHAnsi" w:hAnsiTheme="minorHAnsi" w:cs="Arial"/>
          <w:sz w:val="22"/>
          <w:szCs w:val="22"/>
        </w:rPr>
        <w:t xml:space="preserve">Informácie o právach a povinnostiach odberateľa sú zverejnené na webovom sídle dodávateľa: </w:t>
      </w:r>
      <w:r w:rsidRPr="00A428AD">
        <w:rPr>
          <w:rFonts w:asciiTheme="minorHAnsi" w:hAnsiTheme="minorHAnsi" w:cs="Arial"/>
          <w:sz w:val="22"/>
          <w:szCs w:val="22"/>
        </w:rPr>
        <w:t>...............</w:t>
      </w:r>
    </w:p>
    <w:p w14:paraId="452F9A39" w14:textId="77777777" w:rsidR="004E41B6" w:rsidRPr="00AE18DF" w:rsidRDefault="004E41B6" w:rsidP="008A4939">
      <w:pPr>
        <w:widowControl w:val="0"/>
        <w:autoSpaceDE w:val="0"/>
        <w:autoSpaceDN w:val="0"/>
        <w:adjustRightInd w:val="0"/>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lastRenderedPageBreak/>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45FA17E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E85AD6">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77190314" w14:textId="4A4E52E8"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03BA84BD" w:rsidR="004E41B6" w:rsidRPr="00AE18DF"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vyhotovená v </w:t>
      </w:r>
      <w:r w:rsidR="00E95B01">
        <w:rPr>
          <w:rFonts w:asciiTheme="minorHAnsi" w:hAnsiTheme="minorHAnsi" w:cs="Cambria"/>
          <w:sz w:val="22"/>
          <w:szCs w:val="22"/>
        </w:rPr>
        <w:t>2</w:t>
      </w:r>
      <w:r w:rsidR="00E95B01"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E95B01">
        <w:rPr>
          <w:rFonts w:asciiTheme="minorHAnsi" w:hAnsiTheme="minorHAnsi" w:cs="Cambria"/>
          <w:sz w:val="22"/>
          <w:szCs w:val="22"/>
        </w:rPr>
        <w:t>1</w:t>
      </w:r>
      <w:r w:rsidR="00E95B01" w:rsidRPr="00AE18DF">
        <w:rPr>
          <w:rFonts w:asciiTheme="minorHAnsi" w:hAnsiTheme="minorHAnsi" w:cs="Cambria"/>
          <w:sz w:val="22"/>
          <w:szCs w:val="22"/>
        </w:rPr>
        <w:t xml:space="preserve"> </w:t>
      </w:r>
      <w:r w:rsidRPr="00AE18DF">
        <w:rPr>
          <w:rFonts w:asciiTheme="minorHAnsi" w:hAnsiTheme="minorHAnsi" w:cs="Cambria"/>
          <w:sz w:val="22"/>
          <w:szCs w:val="22"/>
        </w:rPr>
        <w:t xml:space="preserve">obdrží </w:t>
      </w:r>
      <w:r w:rsidR="004A1E86" w:rsidRPr="00AE18DF">
        <w:rPr>
          <w:rFonts w:asciiTheme="minorHAnsi" w:hAnsiTheme="minorHAnsi" w:cs="Cambria"/>
          <w:sz w:val="22"/>
          <w:szCs w:val="22"/>
        </w:rPr>
        <w:t xml:space="preserve">BBSK </w:t>
      </w:r>
      <w:r w:rsidRPr="00AE18DF">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6DFF95FF" w:rsidR="004E41B6" w:rsidRPr="00AE18DF"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 xml:space="preserve">a)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BF5748">
        <w:rPr>
          <w:rFonts w:asciiTheme="minorHAnsi" w:hAnsiTheme="minorHAnsi" w:cs="Cambria"/>
          <w:color w:val="000000"/>
          <w:sz w:val="22"/>
          <w:szCs w:val="22"/>
        </w:rPr>
        <w:tab/>
        <w:t>Zoznam jednotlivých odberných miest (OM) spolu s</w:t>
      </w:r>
      <w:r w:rsidR="004A1E86" w:rsidRPr="00BF5748">
        <w:rPr>
          <w:rFonts w:asciiTheme="minorHAnsi" w:hAnsiTheme="minorHAnsi" w:cs="Cambria"/>
          <w:color w:val="000000"/>
          <w:sz w:val="22"/>
          <w:szCs w:val="22"/>
        </w:rPr>
        <w:t> identifikáciou tretích osôb, s</w:t>
      </w:r>
      <w:r w:rsidRPr="00BF5748">
        <w:rPr>
          <w:rFonts w:asciiTheme="minorHAnsi" w:hAnsiTheme="minorHAnsi" w:cs="Cambria"/>
          <w:color w:val="000000"/>
          <w:sz w:val="22"/>
          <w:szCs w:val="22"/>
        </w:rPr>
        <w:t xml:space="preserve"> predpokladanými množstvami odberu plynu, dennými maximálnymi odobratými množstvami plynu </w:t>
      </w:r>
      <w:r w:rsidRPr="00842BBD">
        <w:rPr>
          <w:rFonts w:asciiTheme="minorHAnsi" w:hAnsiTheme="minorHAnsi"/>
          <w:sz w:val="22"/>
          <w:szCs w:val="22"/>
        </w:rPr>
        <w:t xml:space="preserve">(v prípade </w:t>
      </w:r>
      <w:proofErr w:type="spellStart"/>
      <w:r w:rsidRPr="00842BBD">
        <w:rPr>
          <w:rFonts w:asciiTheme="minorHAnsi" w:hAnsiTheme="minorHAnsi"/>
          <w:sz w:val="22"/>
          <w:szCs w:val="22"/>
        </w:rPr>
        <w:t>strednoodberu</w:t>
      </w:r>
      <w:proofErr w:type="spellEnd"/>
      <w:r w:rsidRPr="00842BBD">
        <w:rPr>
          <w:rFonts w:asciiTheme="minorHAnsi" w:hAnsiTheme="minorHAnsi"/>
          <w:sz w:val="22"/>
          <w:szCs w:val="22"/>
        </w:rPr>
        <w:t>)</w:t>
      </w:r>
      <w:r w:rsidRPr="00BF5748">
        <w:rPr>
          <w:rFonts w:asciiTheme="minorHAnsi" w:hAnsiTheme="minorHAnsi" w:cs="Cambria"/>
          <w:color w:val="000000"/>
          <w:sz w:val="22"/>
          <w:szCs w:val="22"/>
        </w:rPr>
        <w:t>, POD kódmi, tarifami</w:t>
      </w:r>
      <w:r w:rsidR="00C13B13" w:rsidRPr="00BF5748">
        <w:rPr>
          <w:rFonts w:asciiTheme="minorHAnsi" w:hAnsiTheme="minorHAnsi" w:cs="Cambria"/>
          <w:color w:val="000000"/>
          <w:sz w:val="22"/>
          <w:szCs w:val="22"/>
        </w:rPr>
        <w:t xml:space="preserve"> a</w:t>
      </w:r>
      <w:r w:rsidRPr="00BF5748">
        <w:rPr>
          <w:rFonts w:asciiTheme="minorHAnsi" w:hAnsiTheme="minorHAnsi" w:cs="Cambria"/>
          <w:color w:val="000000"/>
          <w:sz w:val="22"/>
          <w:szCs w:val="22"/>
        </w:rPr>
        <w:t xml:space="preserve"> adresou odberného miesta</w:t>
      </w:r>
      <w:r w:rsidRPr="00AE18DF">
        <w:rPr>
          <w:rFonts w:asciiTheme="minorHAnsi" w:hAnsiTheme="minorHAnsi" w:cs="Cambria"/>
          <w:color w:val="000000"/>
          <w:sz w:val="22"/>
          <w:szCs w:val="22"/>
        </w:rPr>
        <w:t xml:space="preserve"> </w:t>
      </w:r>
    </w:p>
    <w:p w14:paraId="53D3FE87" w14:textId="33461609" w:rsidR="004A1E86" w:rsidRPr="00AE18DF" w:rsidRDefault="004A1E86" w:rsidP="00F54837">
      <w:pPr>
        <w:autoSpaceDE w:val="0"/>
        <w:autoSpaceDN w:val="0"/>
        <w:adjustRightInd w:val="0"/>
        <w:ind w:left="705"/>
        <w:jc w:val="both"/>
        <w:rPr>
          <w:rFonts w:asciiTheme="minorHAnsi" w:hAnsiTheme="minorHAnsi" w:cs="Cambria"/>
          <w:i/>
          <w:color w:val="FF0000"/>
          <w:sz w:val="22"/>
          <w:szCs w:val="22"/>
        </w:rPr>
      </w:pPr>
      <w:r w:rsidRPr="00AE18DF">
        <w:rPr>
          <w:rFonts w:asciiTheme="minorHAnsi" w:hAnsiTheme="minorHAnsi" w:cs="Cambria"/>
          <w:b/>
          <w:color w:val="000000"/>
          <w:sz w:val="22"/>
          <w:szCs w:val="22"/>
        </w:rPr>
        <w:t>b) Príloha</w:t>
      </w:r>
      <w:r w:rsidRPr="00AE18DF">
        <w:rPr>
          <w:rFonts w:asciiTheme="minorHAnsi" w:hAnsiTheme="minorHAnsi" w:cs="Cambria"/>
          <w:b/>
          <w:bCs/>
          <w:color w:val="000000"/>
          <w:sz w:val="22"/>
          <w:szCs w:val="22"/>
        </w:rPr>
        <w:t xml:space="preserve"> č. 2 </w:t>
      </w:r>
      <w:r w:rsidR="0043624C">
        <w:rPr>
          <w:rFonts w:asciiTheme="minorHAnsi" w:hAnsiTheme="minorHAnsi" w:cs="Cambria"/>
          <w:b/>
          <w:bCs/>
          <w:color w:val="000000"/>
          <w:sz w:val="22"/>
          <w:szCs w:val="22"/>
        </w:rPr>
        <w:t xml:space="preserve">- </w:t>
      </w:r>
      <w:r w:rsidR="0043624C" w:rsidRPr="0039772A">
        <w:rPr>
          <w:rFonts w:asciiTheme="minorHAnsi" w:hAnsiTheme="minorHAnsi" w:cstheme="minorHAnsi"/>
          <w:sz w:val="22"/>
          <w:szCs w:val="22"/>
        </w:rPr>
        <w:t xml:space="preserve">Postup pri stanovení ceny za </w:t>
      </w:r>
      <w:r w:rsidR="0043624C">
        <w:rPr>
          <w:rFonts w:asciiTheme="minorHAnsi" w:hAnsiTheme="minorHAnsi" w:cstheme="minorHAnsi"/>
          <w:sz w:val="22"/>
          <w:szCs w:val="22"/>
        </w:rPr>
        <w:t xml:space="preserve">dodaný </w:t>
      </w:r>
      <w:r w:rsidR="0043624C" w:rsidRPr="0039772A">
        <w:rPr>
          <w:rFonts w:asciiTheme="minorHAnsi" w:hAnsiTheme="minorHAnsi" w:cstheme="minorHAnsi"/>
          <w:sz w:val="22"/>
          <w:szCs w:val="22"/>
        </w:rPr>
        <w:t>plyn</w:t>
      </w:r>
      <w:r w:rsidR="0043624C" w:rsidRPr="00AE18DF" w:rsidDel="0043624C">
        <w:rPr>
          <w:rFonts w:asciiTheme="minorHAnsi" w:hAnsiTheme="minorHAnsi" w:cs="Cambria"/>
          <w:sz w:val="22"/>
          <w:szCs w:val="22"/>
        </w:rPr>
        <w:t xml:space="preserve"> </w:t>
      </w:r>
    </w:p>
    <w:p w14:paraId="75CFEA16" w14:textId="77777777" w:rsidR="00BF5748" w:rsidRDefault="004A1E86" w:rsidP="00F54837">
      <w:pPr>
        <w:autoSpaceDE w:val="0"/>
        <w:autoSpaceDN w:val="0"/>
        <w:adjustRightInd w:val="0"/>
        <w:ind w:left="705"/>
        <w:jc w:val="both"/>
        <w:rPr>
          <w:rFonts w:asciiTheme="minorHAnsi" w:hAnsiTheme="minorHAnsi" w:cs="Cambria"/>
          <w:sz w:val="22"/>
          <w:szCs w:val="22"/>
        </w:rPr>
      </w:pPr>
      <w:r w:rsidRPr="00AE18DF">
        <w:rPr>
          <w:rFonts w:asciiTheme="minorHAnsi" w:hAnsiTheme="minorHAnsi" w:cs="Cambria"/>
          <w:b/>
          <w:color w:val="000000"/>
          <w:sz w:val="22"/>
          <w:szCs w:val="22"/>
        </w:rPr>
        <w:t>c</w:t>
      </w:r>
      <w:r w:rsidR="004E41B6" w:rsidRPr="00AE18DF">
        <w:rPr>
          <w:rFonts w:asciiTheme="minorHAnsi" w:hAnsiTheme="minorHAnsi" w:cs="Cambria"/>
          <w:b/>
          <w:color w:val="000000"/>
          <w:sz w:val="22"/>
          <w:szCs w:val="22"/>
        </w:rPr>
        <w:t>) Príloha</w:t>
      </w:r>
      <w:r w:rsidR="004E41B6" w:rsidRPr="00AE18DF">
        <w:rPr>
          <w:rFonts w:asciiTheme="minorHAnsi" w:hAnsiTheme="minorHAnsi" w:cs="Cambria"/>
          <w:b/>
          <w:bCs/>
          <w:color w:val="000000"/>
          <w:sz w:val="22"/>
          <w:szCs w:val="22"/>
        </w:rPr>
        <w:t xml:space="preserve"> č. </w:t>
      </w:r>
      <w:r w:rsidRPr="00AE18DF">
        <w:rPr>
          <w:rFonts w:asciiTheme="minorHAnsi" w:hAnsiTheme="minorHAnsi" w:cs="Cambria"/>
          <w:b/>
          <w:bCs/>
          <w:color w:val="000000"/>
          <w:sz w:val="22"/>
          <w:szCs w:val="22"/>
        </w:rPr>
        <w:t xml:space="preserve">3 </w:t>
      </w:r>
      <w:r w:rsidR="004E41B6" w:rsidRPr="00AE18DF">
        <w:rPr>
          <w:rFonts w:asciiTheme="minorHAnsi" w:hAnsiTheme="minorHAnsi" w:cs="Cambria"/>
          <w:b/>
          <w:bCs/>
          <w:color w:val="000000"/>
          <w:sz w:val="22"/>
          <w:szCs w:val="22"/>
        </w:rPr>
        <w:t>-</w:t>
      </w:r>
      <w:r w:rsidR="004E41B6" w:rsidRPr="00AE18DF">
        <w:rPr>
          <w:rFonts w:asciiTheme="minorHAnsi" w:hAnsiTheme="minorHAnsi" w:cs="Cambria"/>
          <w:color w:val="000000"/>
          <w:sz w:val="22"/>
          <w:szCs w:val="22"/>
        </w:rPr>
        <w:t xml:space="preserve"> </w:t>
      </w:r>
      <w:r w:rsidR="0043624C" w:rsidRPr="00AE18DF">
        <w:rPr>
          <w:rFonts w:asciiTheme="minorHAnsi" w:hAnsiTheme="minorHAnsi" w:cs="Cambria"/>
          <w:sz w:val="22"/>
          <w:szCs w:val="22"/>
        </w:rPr>
        <w:t>Vzor čiastkovej zmluvy</w:t>
      </w:r>
    </w:p>
    <w:p w14:paraId="7B50CB99" w14:textId="2B89907C" w:rsidR="00BF5748" w:rsidRDefault="00677FD7" w:rsidP="00F54837">
      <w:pPr>
        <w:autoSpaceDE w:val="0"/>
        <w:autoSpaceDN w:val="0"/>
        <w:adjustRightInd w:val="0"/>
        <w:ind w:left="705"/>
        <w:jc w:val="both"/>
        <w:rPr>
          <w:rFonts w:asciiTheme="minorHAnsi" w:hAnsiTheme="minorHAnsi" w:cs="Cambria"/>
          <w:sz w:val="22"/>
          <w:szCs w:val="22"/>
        </w:rPr>
      </w:pPr>
      <w:r>
        <w:rPr>
          <w:rFonts w:asciiTheme="minorHAnsi" w:hAnsiTheme="minorHAnsi" w:cs="Cambria"/>
          <w:b/>
          <w:color w:val="000000"/>
          <w:sz w:val="22"/>
          <w:szCs w:val="22"/>
        </w:rPr>
        <w:t>d</w:t>
      </w:r>
      <w:r w:rsidR="00BF5748" w:rsidRPr="00AE18DF">
        <w:rPr>
          <w:rFonts w:asciiTheme="minorHAnsi" w:hAnsiTheme="minorHAnsi" w:cs="Cambria"/>
          <w:b/>
          <w:color w:val="000000"/>
          <w:sz w:val="22"/>
          <w:szCs w:val="22"/>
        </w:rPr>
        <w:t>) Príloha</w:t>
      </w:r>
      <w:r w:rsidR="00BF5748" w:rsidRPr="00AE18DF">
        <w:rPr>
          <w:rFonts w:asciiTheme="minorHAnsi" w:hAnsiTheme="minorHAnsi" w:cs="Cambria"/>
          <w:b/>
          <w:bCs/>
          <w:color w:val="000000"/>
          <w:sz w:val="22"/>
          <w:szCs w:val="22"/>
        </w:rPr>
        <w:t xml:space="preserve"> č. </w:t>
      </w:r>
      <w:r w:rsidR="00BF5748">
        <w:rPr>
          <w:rFonts w:asciiTheme="minorHAnsi" w:hAnsiTheme="minorHAnsi" w:cs="Cambria"/>
          <w:b/>
          <w:bCs/>
          <w:color w:val="000000"/>
          <w:sz w:val="22"/>
          <w:szCs w:val="22"/>
        </w:rPr>
        <w:t>4</w:t>
      </w:r>
      <w:r w:rsidR="00BF5748" w:rsidRPr="00AE18DF">
        <w:rPr>
          <w:rFonts w:asciiTheme="minorHAnsi" w:hAnsiTheme="minorHAnsi" w:cs="Cambria"/>
          <w:b/>
          <w:bCs/>
          <w:color w:val="000000"/>
          <w:sz w:val="22"/>
          <w:szCs w:val="22"/>
        </w:rPr>
        <w:t xml:space="preserve"> </w:t>
      </w:r>
      <w:r w:rsidR="00BF5748">
        <w:rPr>
          <w:rFonts w:asciiTheme="minorHAnsi" w:hAnsiTheme="minorHAnsi" w:cs="Cambria"/>
          <w:b/>
          <w:bCs/>
          <w:color w:val="000000"/>
          <w:sz w:val="22"/>
          <w:szCs w:val="22"/>
        </w:rPr>
        <w:t xml:space="preserve">- </w:t>
      </w:r>
      <w:r w:rsidR="00BF5748" w:rsidRPr="00AE18DF">
        <w:rPr>
          <w:rFonts w:asciiTheme="minorHAnsi" w:hAnsiTheme="minorHAnsi" w:cs="Cambria"/>
          <w:sz w:val="22"/>
          <w:szCs w:val="22"/>
        </w:rPr>
        <w:t>Zoznam subdodávateľov</w:t>
      </w:r>
      <w:r w:rsidR="00BF5748" w:rsidRPr="00AE18DF" w:rsidDel="0043624C">
        <w:rPr>
          <w:rFonts w:asciiTheme="minorHAnsi" w:hAnsiTheme="minorHAnsi" w:cs="Cambria"/>
          <w:sz w:val="22"/>
          <w:szCs w:val="22"/>
        </w:rPr>
        <w:t xml:space="preserve"> </w:t>
      </w:r>
    </w:p>
    <w:p w14:paraId="0CBB84DA" w14:textId="77777777" w:rsidR="009D3CB7" w:rsidRDefault="009D3CB7" w:rsidP="00F54837">
      <w:pPr>
        <w:autoSpaceDE w:val="0"/>
        <w:autoSpaceDN w:val="0"/>
        <w:adjustRightInd w:val="0"/>
        <w:ind w:left="705"/>
        <w:jc w:val="both"/>
        <w:rPr>
          <w:rFonts w:asciiTheme="minorHAnsi" w:hAnsiTheme="minorHAnsi" w:cs="Cambria"/>
          <w:sz w:val="22"/>
          <w:szCs w:val="22"/>
        </w:rPr>
      </w:pPr>
    </w:p>
    <w:p w14:paraId="23F38EC2" w14:textId="77777777" w:rsidR="009D3CB7" w:rsidRDefault="009D3CB7" w:rsidP="00F54837">
      <w:pPr>
        <w:autoSpaceDE w:val="0"/>
        <w:autoSpaceDN w:val="0"/>
        <w:adjustRightInd w:val="0"/>
        <w:ind w:left="705"/>
        <w:jc w:val="both"/>
        <w:rPr>
          <w:rFonts w:asciiTheme="minorHAnsi" w:hAnsiTheme="minorHAnsi" w:cs="Cambria"/>
          <w:sz w:val="22"/>
          <w:szCs w:val="22"/>
        </w:rPr>
      </w:pPr>
    </w:p>
    <w:p w14:paraId="4415CF6C" w14:textId="77777777" w:rsidR="0012773A" w:rsidRDefault="0012773A" w:rsidP="00BF5748">
      <w:pPr>
        <w:autoSpaceDE w:val="0"/>
        <w:autoSpaceDN w:val="0"/>
        <w:adjustRightInd w:val="0"/>
        <w:ind w:left="705"/>
        <w:jc w:val="both"/>
        <w:rPr>
          <w:rFonts w:asciiTheme="minorHAnsi" w:hAnsiTheme="minorHAnsi" w:cstheme="minorHAnsi"/>
          <w:sz w:val="22"/>
          <w:szCs w:val="22"/>
        </w:rPr>
      </w:pPr>
    </w:p>
    <w:p w14:paraId="50E60107" w14:textId="77777777" w:rsidR="00BF5748" w:rsidRPr="00AE18DF" w:rsidRDefault="00BF5748" w:rsidP="00BF5748">
      <w:pPr>
        <w:autoSpaceDE w:val="0"/>
        <w:autoSpaceDN w:val="0"/>
        <w:adjustRightInd w:val="0"/>
        <w:ind w:left="705"/>
        <w:jc w:val="both"/>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5E5B07BA" w14:textId="283C6577" w:rsidR="004E41B6" w:rsidRPr="00AE18DF" w:rsidRDefault="004E41B6" w:rsidP="00F54837">
      <w:pPr>
        <w:autoSpaceDE w:val="0"/>
        <w:autoSpaceDN w:val="0"/>
        <w:adjustRightInd w:val="0"/>
        <w:jc w:val="both"/>
        <w:rPr>
          <w:rFonts w:asciiTheme="minorHAnsi" w:hAnsiTheme="minorHAnsi" w:cs="Cambria"/>
          <w:b/>
          <w:bCs/>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004200C4">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004200C4">
        <w:rPr>
          <w:rFonts w:asciiTheme="minorHAnsi" w:hAnsiTheme="minorHAnsi" w:cs="Cambria"/>
          <w:color w:val="000000"/>
          <w:sz w:val="22"/>
          <w:szCs w:val="22"/>
        </w:rPr>
        <w:t xml:space="preserve">             </w:t>
      </w:r>
      <w:r w:rsidRPr="00AE18DF">
        <w:rPr>
          <w:rFonts w:asciiTheme="minorHAnsi" w:hAnsiTheme="minorHAnsi" w:cs="Cambria"/>
          <w:color w:val="000000"/>
          <w:sz w:val="22"/>
          <w:szCs w:val="22"/>
        </w:rPr>
        <w:t>Dodávateľ</w:t>
      </w: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355E2DBF" w:rsidR="00B224D5" w:rsidRPr="00AE18DF" w:rsidRDefault="00E95B01"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Lunter, predseda</w:t>
      </w:r>
    </w:p>
    <w:p w14:paraId="70CE19C7" w14:textId="77777777" w:rsidR="000D48B0" w:rsidRDefault="000D48B0">
      <w:pPr>
        <w:spacing w:after="160" w:line="259" w:lineRule="auto"/>
        <w:jc w:val="both"/>
        <w:rPr>
          <w:rFonts w:asciiTheme="minorHAnsi" w:hAnsiTheme="minorHAnsi" w:cstheme="minorHAnsi"/>
          <w:sz w:val="22"/>
          <w:szCs w:val="22"/>
        </w:rPr>
      </w:pPr>
    </w:p>
    <w:p w14:paraId="0FC94105" w14:textId="77777777" w:rsidR="000D48B0" w:rsidRDefault="000D48B0">
      <w:pPr>
        <w:spacing w:after="160" w:line="259" w:lineRule="auto"/>
        <w:jc w:val="both"/>
        <w:rPr>
          <w:rFonts w:asciiTheme="minorHAnsi" w:hAnsiTheme="minorHAnsi" w:cstheme="minorHAnsi"/>
          <w:sz w:val="22"/>
          <w:szCs w:val="22"/>
        </w:rPr>
      </w:pPr>
    </w:p>
    <w:p w14:paraId="4C931BFA" w14:textId="77777777" w:rsidR="000D48B0" w:rsidRDefault="000D48B0">
      <w:pPr>
        <w:spacing w:after="160" w:line="259" w:lineRule="auto"/>
        <w:jc w:val="both"/>
        <w:rPr>
          <w:rFonts w:asciiTheme="minorHAnsi" w:hAnsiTheme="minorHAnsi" w:cstheme="minorHAnsi"/>
          <w:sz w:val="22"/>
          <w:szCs w:val="22"/>
        </w:rPr>
      </w:pPr>
    </w:p>
    <w:p w14:paraId="60976061" w14:textId="77777777" w:rsidR="000D48B0" w:rsidRDefault="000D48B0">
      <w:pPr>
        <w:spacing w:after="160" w:line="259" w:lineRule="auto"/>
        <w:jc w:val="both"/>
        <w:rPr>
          <w:rFonts w:asciiTheme="minorHAnsi" w:hAnsiTheme="minorHAnsi" w:cstheme="minorHAnsi"/>
          <w:sz w:val="22"/>
          <w:szCs w:val="22"/>
        </w:rPr>
      </w:pPr>
    </w:p>
    <w:p w14:paraId="093AF223" w14:textId="77777777" w:rsidR="000D48B0" w:rsidRDefault="000D48B0">
      <w:pPr>
        <w:spacing w:after="160" w:line="259" w:lineRule="auto"/>
        <w:jc w:val="both"/>
        <w:rPr>
          <w:rFonts w:asciiTheme="minorHAnsi" w:hAnsiTheme="minorHAnsi" w:cstheme="minorHAnsi"/>
          <w:sz w:val="22"/>
          <w:szCs w:val="22"/>
        </w:rPr>
      </w:pPr>
    </w:p>
    <w:p w14:paraId="14C4EBF1" w14:textId="77777777" w:rsidR="000D48B0" w:rsidRDefault="000D48B0">
      <w:pPr>
        <w:spacing w:after="160" w:line="259" w:lineRule="auto"/>
        <w:jc w:val="both"/>
        <w:rPr>
          <w:rFonts w:asciiTheme="minorHAnsi" w:hAnsiTheme="minorHAnsi" w:cstheme="minorHAnsi"/>
          <w:sz w:val="22"/>
          <w:szCs w:val="22"/>
        </w:rPr>
      </w:pPr>
    </w:p>
    <w:p w14:paraId="620EBBDA" w14:textId="77777777" w:rsidR="000D48B0" w:rsidRDefault="000D48B0">
      <w:pPr>
        <w:spacing w:after="160" w:line="259" w:lineRule="auto"/>
        <w:jc w:val="both"/>
        <w:rPr>
          <w:rFonts w:asciiTheme="minorHAnsi" w:hAnsiTheme="minorHAnsi" w:cstheme="minorHAnsi"/>
          <w:sz w:val="22"/>
          <w:szCs w:val="22"/>
        </w:rPr>
      </w:pPr>
    </w:p>
    <w:p w14:paraId="322EC373" w14:textId="77777777" w:rsidR="000D48B0" w:rsidRDefault="000D48B0">
      <w:pPr>
        <w:spacing w:after="160" w:line="259" w:lineRule="auto"/>
        <w:jc w:val="both"/>
        <w:rPr>
          <w:rFonts w:asciiTheme="minorHAnsi" w:hAnsiTheme="minorHAnsi" w:cstheme="minorHAnsi"/>
          <w:sz w:val="22"/>
          <w:szCs w:val="22"/>
        </w:rPr>
      </w:pPr>
    </w:p>
    <w:p w14:paraId="1E62B79C" w14:textId="77777777" w:rsidR="000D48B0" w:rsidRDefault="000D48B0">
      <w:pPr>
        <w:spacing w:after="160" w:line="259" w:lineRule="auto"/>
        <w:jc w:val="both"/>
        <w:rPr>
          <w:rFonts w:asciiTheme="minorHAnsi" w:hAnsiTheme="minorHAnsi" w:cstheme="minorHAnsi"/>
          <w:sz w:val="22"/>
          <w:szCs w:val="22"/>
        </w:rPr>
      </w:pPr>
    </w:p>
    <w:p w14:paraId="270B14F5" w14:textId="77777777" w:rsidR="000D48B0" w:rsidRDefault="000D48B0">
      <w:pPr>
        <w:spacing w:after="160" w:line="259" w:lineRule="auto"/>
        <w:jc w:val="both"/>
        <w:rPr>
          <w:rFonts w:asciiTheme="minorHAnsi" w:hAnsiTheme="minorHAnsi" w:cstheme="minorHAnsi"/>
          <w:sz w:val="22"/>
          <w:szCs w:val="22"/>
        </w:rPr>
      </w:pPr>
    </w:p>
    <w:p w14:paraId="114872AD" w14:textId="77777777" w:rsidR="000D48B0" w:rsidRDefault="000D48B0">
      <w:pPr>
        <w:spacing w:after="160" w:line="259" w:lineRule="auto"/>
        <w:jc w:val="both"/>
        <w:rPr>
          <w:rFonts w:asciiTheme="minorHAnsi" w:hAnsiTheme="minorHAnsi" w:cstheme="minorHAnsi"/>
          <w:sz w:val="22"/>
          <w:szCs w:val="22"/>
        </w:rPr>
      </w:pPr>
    </w:p>
    <w:p w14:paraId="5ACB8480" w14:textId="77777777" w:rsidR="00AE11B1" w:rsidRDefault="00AE11B1" w:rsidP="008A4939">
      <w:pPr>
        <w:spacing w:after="160" w:line="259" w:lineRule="auto"/>
        <w:jc w:val="both"/>
        <w:rPr>
          <w:rFonts w:asciiTheme="minorHAnsi" w:hAnsiTheme="minorHAnsi" w:cstheme="minorHAnsi"/>
          <w:sz w:val="22"/>
          <w:szCs w:val="22"/>
        </w:rPr>
      </w:pPr>
    </w:p>
    <w:p w14:paraId="0B61B0EC" w14:textId="5778B345" w:rsidR="0043624C" w:rsidRDefault="0043624C">
      <w:pPr>
        <w:spacing w:after="160" w:line="259" w:lineRule="auto"/>
        <w:jc w:val="both"/>
        <w:rPr>
          <w:rFonts w:asciiTheme="minorHAnsi" w:hAnsiTheme="minorHAnsi" w:cstheme="minorHAnsi"/>
          <w:sz w:val="22"/>
          <w:szCs w:val="22"/>
        </w:rPr>
      </w:pPr>
      <w:r w:rsidRPr="00AE18DF">
        <w:rPr>
          <w:rFonts w:asciiTheme="minorHAnsi" w:hAnsiTheme="minorHAnsi" w:cs="Cambria"/>
          <w:b/>
          <w:bCs/>
          <w:color w:val="000000"/>
          <w:sz w:val="22"/>
          <w:szCs w:val="22"/>
        </w:rPr>
        <w:t xml:space="preserve">Príloha č. </w:t>
      </w:r>
      <w:r>
        <w:rPr>
          <w:rFonts w:asciiTheme="minorHAnsi" w:hAnsiTheme="minorHAnsi" w:cs="Cambria"/>
          <w:b/>
          <w:bCs/>
          <w:color w:val="000000"/>
          <w:sz w:val="22"/>
          <w:szCs w:val="22"/>
        </w:rPr>
        <w:t>1</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Zoznam jednotlivých odberných miest (OM) spolu s identifikáciou tretích osôb, </w:t>
      </w:r>
      <w:r>
        <w:rPr>
          <w:rFonts w:asciiTheme="minorHAnsi" w:hAnsiTheme="minorHAnsi" w:cs="Cambria"/>
          <w:color w:val="000000"/>
          <w:sz w:val="22"/>
          <w:szCs w:val="22"/>
        </w:rPr>
        <w:t xml:space="preserve">          </w:t>
      </w:r>
      <w:r w:rsidRPr="00AE18DF">
        <w:rPr>
          <w:rFonts w:asciiTheme="minorHAnsi" w:hAnsiTheme="minorHAnsi" w:cs="Cambria"/>
          <w:color w:val="000000"/>
          <w:sz w:val="22"/>
          <w:szCs w:val="22"/>
        </w:rPr>
        <w:t>s predpokladanými množstvami odberu plynu, dennými maximálnymi odobratými množstvami plynu</w:t>
      </w:r>
      <w:r w:rsidR="0013300D">
        <w:rPr>
          <w:rFonts w:asciiTheme="minorHAnsi" w:hAnsiTheme="minorHAnsi" w:cs="Cambria"/>
          <w:color w:val="000000"/>
          <w:sz w:val="22"/>
          <w:szCs w:val="22"/>
        </w:rPr>
        <w:t xml:space="preserve">, </w:t>
      </w:r>
      <w:r w:rsidR="0013300D" w:rsidRPr="00BF5748">
        <w:rPr>
          <w:rFonts w:asciiTheme="minorHAnsi" w:hAnsiTheme="minorHAnsi" w:cs="Cambria"/>
          <w:color w:val="000000"/>
          <w:sz w:val="22"/>
          <w:szCs w:val="22"/>
        </w:rPr>
        <w:t>POD kódmi, tarifami a adresou odberného miesta</w:t>
      </w:r>
      <w:r w:rsidR="00BE537F">
        <w:rPr>
          <w:rFonts w:asciiTheme="minorHAnsi" w:hAnsiTheme="minorHAnsi" w:cstheme="minorHAnsi"/>
          <w:sz w:val="22"/>
          <w:szCs w:val="22"/>
        </w:rPr>
        <w:t xml:space="preserve">  </w:t>
      </w:r>
    </w:p>
    <w:p w14:paraId="0F5D5C0F" w14:textId="77777777" w:rsidR="009D3CB7" w:rsidRDefault="009D3CB7" w:rsidP="009D3CB7">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Samostatný súbor</w:t>
      </w:r>
    </w:p>
    <w:p w14:paraId="76CF7235" w14:textId="77777777" w:rsidR="009D3CB7" w:rsidRDefault="009D3CB7">
      <w:pPr>
        <w:spacing w:after="160" w:line="259" w:lineRule="auto"/>
        <w:jc w:val="both"/>
        <w:rPr>
          <w:rFonts w:asciiTheme="minorHAnsi" w:hAnsiTheme="minorHAnsi" w:cstheme="minorHAnsi"/>
          <w:sz w:val="22"/>
          <w:szCs w:val="22"/>
        </w:rPr>
      </w:pPr>
    </w:p>
    <w:p w14:paraId="5851DC3A" w14:textId="77777777" w:rsidR="0043624C" w:rsidRDefault="0043624C">
      <w:pPr>
        <w:spacing w:after="160" w:line="259" w:lineRule="auto"/>
        <w:rPr>
          <w:rFonts w:asciiTheme="minorHAnsi" w:hAnsiTheme="minorHAnsi" w:cstheme="minorHAnsi"/>
          <w:sz w:val="22"/>
          <w:szCs w:val="22"/>
        </w:rPr>
      </w:pPr>
    </w:p>
    <w:p w14:paraId="5BBC14CE" w14:textId="77777777" w:rsidR="0043624C" w:rsidRDefault="0043624C">
      <w:pPr>
        <w:spacing w:after="160" w:line="259" w:lineRule="auto"/>
        <w:rPr>
          <w:rFonts w:asciiTheme="minorHAnsi" w:hAnsiTheme="minorHAnsi" w:cstheme="minorHAnsi"/>
          <w:sz w:val="22"/>
          <w:szCs w:val="22"/>
        </w:rPr>
      </w:pPr>
    </w:p>
    <w:p w14:paraId="4A7FDFAE" w14:textId="77777777" w:rsidR="0043624C" w:rsidRDefault="0043624C">
      <w:pPr>
        <w:spacing w:after="160" w:line="259" w:lineRule="auto"/>
        <w:rPr>
          <w:rFonts w:asciiTheme="minorHAnsi" w:hAnsiTheme="minorHAnsi" w:cstheme="minorHAnsi"/>
          <w:sz w:val="22"/>
          <w:szCs w:val="22"/>
        </w:rPr>
      </w:pPr>
    </w:p>
    <w:p w14:paraId="22C90B99" w14:textId="77777777" w:rsidR="0043624C" w:rsidRDefault="0043624C">
      <w:pPr>
        <w:spacing w:after="160" w:line="259" w:lineRule="auto"/>
        <w:rPr>
          <w:rFonts w:asciiTheme="minorHAnsi" w:hAnsiTheme="minorHAnsi" w:cstheme="minorHAnsi"/>
          <w:sz w:val="22"/>
          <w:szCs w:val="22"/>
        </w:rPr>
      </w:pPr>
    </w:p>
    <w:p w14:paraId="72E555AD" w14:textId="77777777" w:rsidR="0043624C" w:rsidRDefault="0043624C">
      <w:pPr>
        <w:spacing w:after="160" w:line="259" w:lineRule="auto"/>
        <w:rPr>
          <w:rFonts w:asciiTheme="minorHAnsi" w:hAnsiTheme="minorHAnsi" w:cstheme="minorHAnsi"/>
          <w:sz w:val="22"/>
          <w:szCs w:val="22"/>
        </w:rPr>
      </w:pPr>
    </w:p>
    <w:p w14:paraId="392C6D6C" w14:textId="77777777" w:rsidR="0043624C" w:rsidRDefault="0043624C">
      <w:pPr>
        <w:spacing w:after="160" w:line="259" w:lineRule="auto"/>
        <w:rPr>
          <w:rFonts w:asciiTheme="minorHAnsi" w:hAnsiTheme="minorHAnsi" w:cstheme="minorHAnsi"/>
          <w:sz w:val="22"/>
          <w:szCs w:val="22"/>
        </w:rPr>
      </w:pPr>
    </w:p>
    <w:p w14:paraId="53421BC2" w14:textId="77777777" w:rsidR="0043624C" w:rsidRDefault="0043624C">
      <w:pPr>
        <w:spacing w:after="160" w:line="259" w:lineRule="auto"/>
        <w:rPr>
          <w:rFonts w:asciiTheme="minorHAnsi" w:hAnsiTheme="minorHAnsi" w:cstheme="minorHAnsi"/>
          <w:sz w:val="22"/>
          <w:szCs w:val="22"/>
        </w:rPr>
      </w:pPr>
    </w:p>
    <w:p w14:paraId="1C711B8A" w14:textId="77777777" w:rsidR="0043624C" w:rsidRDefault="0043624C">
      <w:pPr>
        <w:spacing w:after="160" w:line="259" w:lineRule="auto"/>
        <w:rPr>
          <w:rFonts w:asciiTheme="minorHAnsi" w:hAnsiTheme="minorHAnsi" w:cstheme="minorHAnsi"/>
          <w:sz w:val="22"/>
          <w:szCs w:val="22"/>
        </w:rPr>
      </w:pPr>
    </w:p>
    <w:p w14:paraId="129BF012" w14:textId="77777777" w:rsidR="0043624C" w:rsidRDefault="0043624C">
      <w:pPr>
        <w:spacing w:after="160" w:line="259" w:lineRule="auto"/>
        <w:rPr>
          <w:rFonts w:asciiTheme="minorHAnsi" w:hAnsiTheme="minorHAnsi" w:cstheme="minorHAnsi"/>
          <w:sz w:val="22"/>
          <w:szCs w:val="22"/>
        </w:rPr>
      </w:pPr>
    </w:p>
    <w:p w14:paraId="16D22C6E" w14:textId="77777777" w:rsidR="0043624C" w:rsidRDefault="0043624C">
      <w:pPr>
        <w:spacing w:after="160" w:line="259" w:lineRule="auto"/>
        <w:rPr>
          <w:rFonts w:asciiTheme="minorHAnsi" w:hAnsiTheme="minorHAnsi" w:cstheme="minorHAnsi"/>
          <w:sz w:val="22"/>
          <w:szCs w:val="22"/>
        </w:rPr>
      </w:pPr>
    </w:p>
    <w:p w14:paraId="10351D8B" w14:textId="77777777" w:rsidR="0043624C" w:rsidRDefault="0043624C">
      <w:pPr>
        <w:spacing w:after="160" w:line="259" w:lineRule="auto"/>
        <w:rPr>
          <w:rFonts w:asciiTheme="minorHAnsi" w:hAnsiTheme="minorHAnsi" w:cstheme="minorHAnsi"/>
          <w:sz w:val="22"/>
          <w:szCs w:val="22"/>
        </w:rPr>
      </w:pPr>
    </w:p>
    <w:p w14:paraId="15F940DE" w14:textId="77777777" w:rsidR="0043624C" w:rsidRDefault="0043624C">
      <w:pPr>
        <w:spacing w:after="160" w:line="259" w:lineRule="auto"/>
        <w:rPr>
          <w:rFonts w:asciiTheme="minorHAnsi" w:hAnsiTheme="minorHAnsi" w:cstheme="minorHAnsi"/>
          <w:sz w:val="22"/>
          <w:szCs w:val="22"/>
        </w:rPr>
      </w:pPr>
    </w:p>
    <w:p w14:paraId="25A3316E" w14:textId="77777777" w:rsidR="0043624C" w:rsidRDefault="0043624C">
      <w:pPr>
        <w:spacing w:after="160" w:line="259" w:lineRule="auto"/>
        <w:rPr>
          <w:rFonts w:asciiTheme="minorHAnsi" w:hAnsiTheme="minorHAnsi" w:cstheme="minorHAnsi"/>
          <w:sz w:val="22"/>
          <w:szCs w:val="22"/>
        </w:rPr>
      </w:pPr>
    </w:p>
    <w:p w14:paraId="4088B522" w14:textId="77777777" w:rsidR="0043624C" w:rsidRDefault="0043624C">
      <w:pPr>
        <w:spacing w:after="160" w:line="259" w:lineRule="auto"/>
        <w:rPr>
          <w:rFonts w:asciiTheme="minorHAnsi" w:hAnsiTheme="minorHAnsi" w:cstheme="minorHAnsi"/>
          <w:sz w:val="22"/>
          <w:szCs w:val="22"/>
        </w:rPr>
      </w:pPr>
    </w:p>
    <w:p w14:paraId="0AE8492A" w14:textId="77777777" w:rsidR="0043624C" w:rsidRDefault="0043624C">
      <w:pPr>
        <w:spacing w:after="160" w:line="259" w:lineRule="auto"/>
        <w:rPr>
          <w:rFonts w:asciiTheme="minorHAnsi" w:hAnsiTheme="minorHAnsi" w:cstheme="minorHAnsi"/>
          <w:sz w:val="22"/>
          <w:szCs w:val="22"/>
        </w:rPr>
      </w:pPr>
    </w:p>
    <w:p w14:paraId="5808ECEB" w14:textId="77777777" w:rsidR="0043624C" w:rsidRDefault="0043624C">
      <w:pPr>
        <w:spacing w:after="160" w:line="259" w:lineRule="auto"/>
        <w:rPr>
          <w:rFonts w:asciiTheme="minorHAnsi" w:hAnsiTheme="minorHAnsi" w:cstheme="minorHAnsi"/>
          <w:sz w:val="22"/>
          <w:szCs w:val="22"/>
        </w:rPr>
      </w:pPr>
    </w:p>
    <w:p w14:paraId="2EE39087" w14:textId="77777777" w:rsidR="0043624C" w:rsidRDefault="0043624C">
      <w:pPr>
        <w:spacing w:after="160" w:line="259" w:lineRule="auto"/>
        <w:rPr>
          <w:rFonts w:asciiTheme="minorHAnsi" w:hAnsiTheme="minorHAnsi" w:cstheme="minorHAnsi"/>
          <w:sz w:val="22"/>
          <w:szCs w:val="22"/>
        </w:rPr>
      </w:pPr>
    </w:p>
    <w:p w14:paraId="4D386C14" w14:textId="77777777" w:rsidR="0043624C" w:rsidRDefault="0043624C">
      <w:pPr>
        <w:spacing w:after="160" w:line="259" w:lineRule="auto"/>
        <w:rPr>
          <w:rFonts w:asciiTheme="minorHAnsi" w:hAnsiTheme="minorHAnsi" w:cstheme="minorHAnsi"/>
          <w:sz w:val="22"/>
          <w:szCs w:val="22"/>
        </w:rPr>
      </w:pPr>
    </w:p>
    <w:p w14:paraId="56A29863" w14:textId="77777777" w:rsidR="0043624C" w:rsidRDefault="0043624C">
      <w:pPr>
        <w:spacing w:after="160" w:line="259" w:lineRule="auto"/>
        <w:rPr>
          <w:rFonts w:asciiTheme="minorHAnsi" w:hAnsiTheme="minorHAnsi" w:cstheme="minorHAnsi"/>
          <w:sz w:val="22"/>
          <w:szCs w:val="22"/>
        </w:rPr>
      </w:pPr>
    </w:p>
    <w:p w14:paraId="25DF7365" w14:textId="77777777" w:rsidR="0043624C" w:rsidRDefault="0043624C">
      <w:pPr>
        <w:spacing w:after="160" w:line="259" w:lineRule="auto"/>
        <w:rPr>
          <w:rFonts w:asciiTheme="minorHAnsi" w:hAnsiTheme="minorHAnsi" w:cstheme="minorHAnsi"/>
          <w:sz w:val="22"/>
          <w:szCs w:val="22"/>
        </w:rPr>
      </w:pPr>
    </w:p>
    <w:p w14:paraId="72732223" w14:textId="77777777" w:rsidR="0043624C" w:rsidRDefault="0043624C">
      <w:pPr>
        <w:spacing w:after="160" w:line="259" w:lineRule="auto"/>
        <w:rPr>
          <w:rFonts w:asciiTheme="minorHAnsi" w:hAnsiTheme="minorHAnsi" w:cstheme="minorHAnsi"/>
          <w:sz w:val="22"/>
          <w:szCs w:val="22"/>
        </w:rPr>
      </w:pPr>
    </w:p>
    <w:p w14:paraId="5C33BC77" w14:textId="77777777" w:rsidR="0043624C" w:rsidRDefault="0043624C">
      <w:pPr>
        <w:spacing w:after="160" w:line="259" w:lineRule="auto"/>
        <w:rPr>
          <w:rFonts w:asciiTheme="minorHAnsi" w:hAnsiTheme="minorHAnsi" w:cstheme="minorHAnsi"/>
          <w:sz w:val="22"/>
          <w:szCs w:val="22"/>
        </w:rPr>
      </w:pPr>
    </w:p>
    <w:p w14:paraId="0D9C7C6F" w14:textId="77777777" w:rsidR="0043624C" w:rsidRDefault="0043624C">
      <w:pPr>
        <w:spacing w:after="160" w:line="259" w:lineRule="auto"/>
        <w:rPr>
          <w:rFonts w:asciiTheme="minorHAnsi" w:hAnsiTheme="minorHAnsi" w:cstheme="minorHAnsi"/>
          <w:sz w:val="22"/>
          <w:szCs w:val="22"/>
        </w:rPr>
      </w:pPr>
    </w:p>
    <w:p w14:paraId="5D6BB3C9" w14:textId="77777777" w:rsidR="0043624C" w:rsidRDefault="0043624C">
      <w:pPr>
        <w:spacing w:after="160" w:line="259" w:lineRule="auto"/>
        <w:rPr>
          <w:rFonts w:asciiTheme="minorHAnsi" w:hAnsiTheme="minorHAnsi" w:cstheme="minorHAnsi"/>
          <w:sz w:val="22"/>
          <w:szCs w:val="22"/>
        </w:rPr>
      </w:pPr>
    </w:p>
    <w:p w14:paraId="4F489309" w14:textId="77777777" w:rsidR="0043624C" w:rsidRDefault="0043624C">
      <w:pPr>
        <w:spacing w:after="160" w:line="259" w:lineRule="auto"/>
        <w:rPr>
          <w:rFonts w:asciiTheme="minorHAnsi" w:hAnsiTheme="minorHAnsi" w:cstheme="minorHAnsi"/>
          <w:sz w:val="22"/>
          <w:szCs w:val="22"/>
        </w:rPr>
      </w:pPr>
    </w:p>
    <w:p w14:paraId="21DA2FFF" w14:textId="77777777" w:rsidR="0043624C" w:rsidRDefault="0043624C">
      <w:pPr>
        <w:spacing w:after="160" w:line="259" w:lineRule="auto"/>
        <w:rPr>
          <w:rFonts w:asciiTheme="minorHAnsi" w:hAnsiTheme="minorHAnsi" w:cstheme="minorHAnsi"/>
          <w:sz w:val="22"/>
          <w:szCs w:val="22"/>
        </w:rPr>
      </w:pPr>
    </w:p>
    <w:p w14:paraId="6391D4A1" w14:textId="1248E6EA" w:rsidR="00BE537F" w:rsidRDefault="00BE537F">
      <w:pPr>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                                                     </w:t>
      </w:r>
      <w:r w:rsidR="0043624C">
        <w:rPr>
          <w:rFonts w:asciiTheme="minorHAnsi" w:hAnsiTheme="minorHAnsi" w:cstheme="minorHAnsi"/>
          <w:sz w:val="22"/>
          <w:szCs w:val="22"/>
        </w:rPr>
        <w:t xml:space="preserve">                               </w:t>
      </w:r>
      <w:r w:rsidRPr="00842BBD">
        <w:rPr>
          <w:rFonts w:asciiTheme="minorHAnsi" w:hAnsiTheme="minorHAnsi" w:cstheme="minorHAnsi"/>
          <w:b/>
          <w:bCs/>
          <w:sz w:val="22"/>
          <w:szCs w:val="22"/>
        </w:rPr>
        <w:t xml:space="preserve">Príloha č. </w:t>
      </w:r>
      <w:r w:rsidR="00D076AA">
        <w:rPr>
          <w:rFonts w:asciiTheme="minorHAnsi" w:hAnsiTheme="minorHAnsi" w:cstheme="minorHAnsi"/>
          <w:b/>
          <w:bCs/>
          <w:sz w:val="22"/>
          <w:szCs w:val="22"/>
        </w:rPr>
        <w:t>2</w:t>
      </w:r>
      <w:r>
        <w:rPr>
          <w:rFonts w:asciiTheme="minorHAnsi" w:hAnsiTheme="minorHAnsi" w:cstheme="minorHAnsi"/>
          <w:b/>
          <w:bCs/>
          <w:sz w:val="22"/>
          <w:szCs w:val="22"/>
        </w:rPr>
        <w:t xml:space="preserve"> – </w:t>
      </w:r>
      <w:r w:rsidRPr="00842BBD">
        <w:rPr>
          <w:rFonts w:asciiTheme="minorHAnsi" w:hAnsiTheme="minorHAnsi" w:cstheme="minorHAnsi"/>
          <w:sz w:val="22"/>
          <w:szCs w:val="22"/>
        </w:rPr>
        <w:t xml:space="preserve">Postup pri stanovení ceny za </w:t>
      </w:r>
      <w:r w:rsidR="007145BB">
        <w:rPr>
          <w:rFonts w:asciiTheme="minorHAnsi" w:hAnsiTheme="minorHAnsi" w:cstheme="minorHAnsi"/>
          <w:sz w:val="22"/>
          <w:szCs w:val="22"/>
        </w:rPr>
        <w:t xml:space="preserve">dodaný </w:t>
      </w:r>
      <w:r w:rsidRPr="00842BBD">
        <w:rPr>
          <w:rFonts w:asciiTheme="minorHAnsi" w:hAnsiTheme="minorHAnsi" w:cstheme="minorHAnsi"/>
          <w:sz w:val="22"/>
          <w:szCs w:val="22"/>
        </w:rPr>
        <w:t>plyn</w:t>
      </w:r>
    </w:p>
    <w:p w14:paraId="5D4B1D17" w14:textId="77777777" w:rsidR="00D167BB" w:rsidRDefault="00D167BB">
      <w:pPr>
        <w:spacing w:after="160" w:line="259" w:lineRule="auto"/>
        <w:rPr>
          <w:rFonts w:asciiTheme="minorHAnsi" w:hAnsiTheme="minorHAnsi" w:cstheme="minorHAnsi"/>
          <w:sz w:val="22"/>
          <w:szCs w:val="22"/>
        </w:rPr>
      </w:pPr>
    </w:p>
    <w:p w14:paraId="6BABE684" w14:textId="0470F52F" w:rsidR="00A45A3A" w:rsidRPr="008A4939" w:rsidRDefault="00A45A3A" w:rsidP="00A45A3A">
      <w:pPr>
        <w:pStyle w:val="Odsekzoznamu"/>
        <w:numPr>
          <w:ilvl w:val="0"/>
          <w:numId w:val="27"/>
        </w:numPr>
        <w:autoSpaceDE w:val="0"/>
        <w:autoSpaceDN w:val="0"/>
        <w:adjustRightInd w:val="0"/>
        <w:jc w:val="both"/>
        <w:rPr>
          <w:rFonts w:asciiTheme="minorHAnsi" w:hAnsiTheme="minorHAnsi" w:cstheme="minorHAnsi"/>
          <w:sz w:val="22"/>
          <w:szCs w:val="22"/>
        </w:rPr>
      </w:pPr>
      <w:bookmarkStart w:id="20" w:name="_Hlk146093677"/>
      <w:r w:rsidRPr="00A51313">
        <w:rPr>
          <w:rFonts w:asciiTheme="minorHAnsi" w:hAnsiTheme="minorHAnsi" w:cstheme="minorHAnsi"/>
          <w:color w:val="000000"/>
          <w:sz w:val="22"/>
          <w:szCs w:val="22"/>
        </w:rPr>
        <w:t xml:space="preserve">Všetky </w:t>
      </w:r>
      <w:r w:rsidRPr="00A51313">
        <w:rPr>
          <w:rFonts w:asciiTheme="minorHAnsi" w:hAnsiTheme="minorHAnsi" w:cstheme="minorHAnsi"/>
          <w:sz w:val="22"/>
          <w:szCs w:val="22"/>
        </w:rPr>
        <w:t xml:space="preserve">slová/slovné spojenia </w:t>
      </w:r>
      <w:r>
        <w:rPr>
          <w:rFonts w:asciiTheme="minorHAnsi" w:hAnsiTheme="minorHAnsi" w:cstheme="minorHAnsi"/>
          <w:sz w:val="22"/>
          <w:szCs w:val="22"/>
        </w:rPr>
        <w:t>definované</w:t>
      </w:r>
      <w:r w:rsidRPr="00A51313">
        <w:rPr>
          <w:rFonts w:asciiTheme="minorHAnsi" w:hAnsiTheme="minorHAnsi" w:cstheme="minorHAnsi"/>
          <w:color w:val="000000"/>
          <w:sz w:val="22"/>
          <w:szCs w:val="22"/>
        </w:rPr>
        <w:t xml:space="preserve"> v Rámcovej zmluve </w:t>
      </w:r>
      <w:r w:rsidR="0011602A" w:rsidRPr="00921EEE">
        <w:rPr>
          <w:rFonts w:asciiTheme="minorHAnsi" w:hAnsiTheme="minorHAnsi" w:cstheme="minorHAnsi"/>
          <w:sz w:val="22"/>
          <w:szCs w:val="22"/>
          <w:highlight w:val="yellow"/>
        </w:rPr>
        <w:t>1494</w:t>
      </w:r>
      <w:r w:rsidRPr="00A51313">
        <w:rPr>
          <w:rFonts w:asciiTheme="minorHAnsi" w:hAnsiTheme="minorHAnsi" w:cstheme="minorHAnsi"/>
          <w:sz w:val="22"/>
          <w:szCs w:val="22"/>
        </w:rPr>
        <w:t xml:space="preserve">/2023/ODDE o združenej dodávke </w:t>
      </w:r>
      <w:r>
        <w:rPr>
          <w:rFonts w:asciiTheme="minorHAnsi" w:hAnsiTheme="minorHAnsi" w:cstheme="minorHAnsi"/>
          <w:sz w:val="22"/>
          <w:szCs w:val="22"/>
        </w:rPr>
        <w:t xml:space="preserve">zemného plynu sa v rovnakom význame používajú aj v tejto prílohe č. </w:t>
      </w:r>
      <w:r w:rsidR="0034229B">
        <w:rPr>
          <w:rFonts w:asciiTheme="minorHAnsi" w:hAnsiTheme="minorHAnsi" w:cstheme="minorHAnsi"/>
          <w:sz w:val="22"/>
          <w:szCs w:val="22"/>
        </w:rPr>
        <w:t>2</w:t>
      </w:r>
      <w:r>
        <w:rPr>
          <w:rFonts w:asciiTheme="minorHAnsi" w:hAnsiTheme="minorHAnsi" w:cstheme="minorHAnsi"/>
          <w:sz w:val="22"/>
          <w:szCs w:val="22"/>
        </w:rPr>
        <w:t xml:space="preserve">. </w:t>
      </w:r>
    </w:p>
    <w:p w14:paraId="443BB5FD" w14:textId="2F863042" w:rsidR="00D167BB" w:rsidRDefault="00D167BB" w:rsidP="00B5658B">
      <w:pPr>
        <w:pStyle w:val="Odsekzoznamu"/>
        <w:numPr>
          <w:ilvl w:val="0"/>
          <w:numId w:val="27"/>
        </w:numPr>
        <w:autoSpaceDE w:val="0"/>
        <w:autoSpaceDN w:val="0"/>
        <w:adjustRightInd w:val="0"/>
        <w:jc w:val="both"/>
        <w:rPr>
          <w:rFonts w:asciiTheme="minorHAnsi" w:hAnsiTheme="minorHAnsi" w:cs="Cambria"/>
          <w:sz w:val="22"/>
          <w:szCs w:val="22"/>
        </w:rPr>
      </w:pPr>
      <w:r w:rsidRPr="00842BBD">
        <w:rPr>
          <w:rFonts w:asciiTheme="minorHAnsi" w:hAnsiTheme="minorHAnsi" w:cs="Cambria"/>
          <w:sz w:val="22"/>
          <w:szCs w:val="22"/>
        </w:rPr>
        <w:t>Cena za dodávku plynu (</w:t>
      </w:r>
      <w:proofErr w:type="spellStart"/>
      <w:r w:rsidRPr="00842BBD">
        <w:rPr>
          <w:rFonts w:asciiTheme="minorHAnsi" w:hAnsiTheme="minorHAnsi" w:cs="Cambria"/>
          <w:sz w:val="22"/>
          <w:szCs w:val="22"/>
        </w:rPr>
        <w:t>SOPo</w:t>
      </w:r>
      <w:proofErr w:type="spellEnd"/>
      <w:r w:rsidRPr="00842BBD">
        <w:rPr>
          <w:rFonts w:asciiTheme="minorHAnsi" w:hAnsiTheme="minorHAnsi" w:cs="Cambria"/>
          <w:sz w:val="22"/>
          <w:szCs w:val="22"/>
        </w:rPr>
        <w:t xml:space="preserve">) bola dohodnutá na celé obdobie trvania Rámcovej zmluvy do všetkých </w:t>
      </w:r>
    </w:p>
    <w:p w14:paraId="41C176AA" w14:textId="4C82502F" w:rsidR="00D167BB" w:rsidRDefault="00D167BB" w:rsidP="00B5658B">
      <w:pPr>
        <w:pStyle w:val="Odsekzoznamu"/>
        <w:autoSpaceDE w:val="0"/>
        <w:autoSpaceDN w:val="0"/>
        <w:adjustRightInd w:val="0"/>
        <w:ind w:left="644"/>
        <w:jc w:val="both"/>
        <w:rPr>
          <w:rFonts w:asciiTheme="minorHAnsi" w:hAnsiTheme="minorHAnsi" w:cs="Cambria"/>
          <w:sz w:val="22"/>
          <w:szCs w:val="22"/>
        </w:rPr>
      </w:pPr>
      <w:r w:rsidRPr="00842BBD">
        <w:rPr>
          <w:rFonts w:asciiTheme="minorHAnsi" w:hAnsiTheme="minorHAnsi" w:cs="Cambria"/>
          <w:sz w:val="22"/>
          <w:szCs w:val="22"/>
        </w:rPr>
        <w:t xml:space="preserve">odberných miest uvedených v </w:t>
      </w:r>
      <w:r w:rsidR="00790CCD">
        <w:rPr>
          <w:rFonts w:asciiTheme="minorHAnsi" w:hAnsiTheme="minorHAnsi" w:cs="Cambria"/>
          <w:sz w:val="22"/>
          <w:szCs w:val="22"/>
        </w:rPr>
        <w:t>p</w:t>
      </w:r>
      <w:r w:rsidR="00790CCD" w:rsidRPr="00842BBD">
        <w:rPr>
          <w:rFonts w:asciiTheme="minorHAnsi" w:hAnsiTheme="minorHAnsi" w:cs="Cambria"/>
          <w:sz w:val="22"/>
          <w:szCs w:val="22"/>
        </w:rPr>
        <w:t xml:space="preserve">rílohe </w:t>
      </w:r>
      <w:r w:rsidRPr="00842BBD">
        <w:rPr>
          <w:rFonts w:asciiTheme="minorHAnsi" w:hAnsiTheme="minorHAnsi" w:cs="Cambria"/>
          <w:sz w:val="22"/>
          <w:szCs w:val="22"/>
        </w:rPr>
        <w:t>č. 1 vo výške:</w:t>
      </w:r>
    </w:p>
    <w:p w14:paraId="31DFD419" w14:textId="77777777" w:rsidR="00AB1572" w:rsidRDefault="00AB1572" w:rsidP="008A4939">
      <w:pPr>
        <w:pStyle w:val="Odsekzoznamu"/>
        <w:autoSpaceDE w:val="0"/>
        <w:autoSpaceDN w:val="0"/>
        <w:adjustRightInd w:val="0"/>
        <w:ind w:left="644" w:hanging="360"/>
        <w:jc w:val="both"/>
        <w:rPr>
          <w:rFonts w:asciiTheme="minorHAnsi" w:hAnsiTheme="minorHAnsi" w:cs="Cambria"/>
          <w:sz w:val="22"/>
          <w:szCs w:val="22"/>
        </w:rPr>
      </w:pPr>
    </w:p>
    <w:p w14:paraId="35F223BC" w14:textId="77777777" w:rsidR="00D167BB" w:rsidRPr="008E50EB" w:rsidRDefault="00D167BB" w:rsidP="008A4939">
      <w:pPr>
        <w:autoSpaceDE w:val="0"/>
        <w:autoSpaceDN w:val="0"/>
        <w:adjustRightInd w:val="0"/>
        <w:ind w:left="644"/>
        <w:jc w:val="both"/>
        <w:rPr>
          <w:rFonts w:asciiTheme="minorHAnsi" w:hAnsiTheme="minorHAnsi" w:cs="Cambria"/>
          <w:b/>
          <w:bCs/>
          <w:sz w:val="22"/>
          <w:szCs w:val="22"/>
        </w:rPr>
      </w:pPr>
      <w:r w:rsidRPr="008E50EB">
        <w:rPr>
          <w:rFonts w:asciiTheme="minorHAnsi" w:hAnsiTheme="minorHAnsi" w:cs="Cambria"/>
          <w:b/>
          <w:bCs/>
          <w:sz w:val="22"/>
          <w:szCs w:val="22"/>
        </w:rPr>
        <w:t>SOP</w:t>
      </w:r>
      <w:r w:rsidRPr="008E50EB">
        <w:rPr>
          <w:rFonts w:asciiTheme="minorHAnsi" w:hAnsiTheme="minorHAnsi" w:cs="Cambria"/>
          <w:b/>
          <w:bCs/>
          <w:sz w:val="22"/>
          <w:szCs w:val="22"/>
          <w:vertAlign w:val="subscript"/>
        </w:rPr>
        <w:t>O</w:t>
      </w:r>
      <w:r w:rsidRPr="008E50EB">
        <w:rPr>
          <w:rFonts w:asciiTheme="minorHAnsi" w:hAnsiTheme="minorHAnsi" w:cs="Cambria"/>
          <w:b/>
          <w:bCs/>
          <w:sz w:val="22"/>
          <w:szCs w:val="22"/>
        </w:rPr>
        <w:t xml:space="preserve"> = (</w:t>
      </w:r>
      <w:proofErr w:type="spellStart"/>
      <w:r w:rsidRPr="008E50EB">
        <w:rPr>
          <w:rFonts w:asciiTheme="minorHAnsi" w:hAnsiTheme="minorHAnsi" w:cs="Cambria"/>
          <w:b/>
          <w:bCs/>
          <w:sz w:val="22"/>
          <w:szCs w:val="22"/>
        </w:rPr>
        <w:t>THEMAvg</w:t>
      </w:r>
      <w:proofErr w:type="spellEnd"/>
      <w:r w:rsidRPr="008E50EB">
        <w:rPr>
          <w:rFonts w:asciiTheme="minorHAnsi" w:hAnsiTheme="minorHAnsi" w:cs="Cambria"/>
          <w:b/>
          <w:bCs/>
          <w:sz w:val="22"/>
          <w:szCs w:val="22"/>
        </w:rPr>
        <w:t xml:space="preserve"> + </w:t>
      </w:r>
      <w:r>
        <w:rPr>
          <w:rFonts w:asciiTheme="minorHAnsi" w:hAnsiTheme="minorHAnsi" w:cs="Cambria"/>
          <w:b/>
          <w:bCs/>
          <w:sz w:val="22"/>
          <w:szCs w:val="22"/>
        </w:rPr>
        <w:t>A</w:t>
      </w:r>
      <w:r w:rsidRPr="008E50EB">
        <w:rPr>
          <w:rFonts w:asciiTheme="minorHAnsi" w:hAnsiTheme="minorHAnsi" w:cs="Cambria"/>
          <w:b/>
          <w:bCs/>
          <w:sz w:val="22"/>
          <w:szCs w:val="22"/>
        </w:rPr>
        <w:t xml:space="preserve">) </w:t>
      </w:r>
      <w:r w:rsidRPr="008E50EB">
        <w:rPr>
          <w:rFonts w:asciiTheme="minorHAnsi" w:hAnsiTheme="minorHAnsi" w:cs="Cambria"/>
          <w:b/>
          <w:bCs/>
          <w:sz w:val="22"/>
          <w:szCs w:val="22"/>
        </w:rPr>
        <w:tab/>
        <w:t>[EUR</w:t>
      </w:r>
      <w:r w:rsidRPr="008E50EB">
        <w:t xml:space="preserve"> </w:t>
      </w:r>
      <w:r w:rsidRPr="008E50EB">
        <w:rPr>
          <w:rFonts w:asciiTheme="minorHAnsi" w:hAnsiTheme="minorHAnsi" w:cs="Cambria"/>
          <w:b/>
          <w:bCs/>
          <w:sz w:val="22"/>
          <w:szCs w:val="22"/>
        </w:rPr>
        <w:t>bez DPH/MWh]</w:t>
      </w:r>
    </w:p>
    <w:p w14:paraId="2551C42E" w14:textId="77777777" w:rsidR="00D167BB" w:rsidRPr="008E50EB" w:rsidRDefault="00D167BB" w:rsidP="008A4939">
      <w:pPr>
        <w:autoSpaceDE w:val="0"/>
        <w:autoSpaceDN w:val="0"/>
        <w:adjustRightInd w:val="0"/>
        <w:ind w:left="644" w:hanging="360"/>
        <w:jc w:val="both"/>
        <w:rPr>
          <w:rFonts w:asciiTheme="minorHAnsi" w:hAnsiTheme="minorHAnsi" w:cs="Cambria"/>
          <w:b/>
          <w:bCs/>
          <w:sz w:val="22"/>
          <w:szCs w:val="22"/>
        </w:rPr>
      </w:pPr>
    </w:p>
    <w:p w14:paraId="4CDFED3B" w14:textId="77777777" w:rsidR="00D167BB" w:rsidRPr="008E50EB" w:rsidRDefault="00D167BB" w:rsidP="008A4939">
      <w:pPr>
        <w:ind w:left="644"/>
        <w:jc w:val="both"/>
        <w:rPr>
          <w:rFonts w:asciiTheme="minorHAnsi" w:hAnsiTheme="minorHAnsi" w:cs="Cambria"/>
          <w:sz w:val="22"/>
          <w:szCs w:val="22"/>
        </w:rPr>
      </w:pPr>
      <w:r w:rsidRPr="008E50EB">
        <w:rPr>
          <w:rFonts w:asciiTheme="minorHAnsi" w:hAnsiTheme="minorHAnsi" w:cs="Cambria"/>
          <w:sz w:val="22"/>
          <w:szCs w:val="22"/>
        </w:rPr>
        <w:t>kde</w:t>
      </w:r>
    </w:p>
    <w:p w14:paraId="459CC614" w14:textId="0EDE5AC7" w:rsidR="00D167BB" w:rsidRPr="008E50EB" w:rsidRDefault="00D167BB" w:rsidP="008A4939">
      <w:pPr>
        <w:ind w:left="644"/>
        <w:jc w:val="both"/>
        <w:rPr>
          <w:rFonts w:asciiTheme="minorHAnsi" w:hAnsiTheme="minorHAnsi" w:cs="Cambria"/>
          <w:sz w:val="22"/>
          <w:szCs w:val="22"/>
        </w:rPr>
      </w:pPr>
      <w:r w:rsidRPr="00921EEE">
        <w:rPr>
          <w:rFonts w:asciiTheme="minorHAnsi" w:hAnsiTheme="minorHAnsi" w:cs="Cambria"/>
          <w:sz w:val="22"/>
          <w:szCs w:val="22"/>
          <w:highlight w:val="yellow"/>
        </w:rPr>
        <w:t>aditív</w:t>
      </w:r>
      <w:r w:rsidR="0011602A" w:rsidRPr="00921EEE">
        <w:rPr>
          <w:rFonts w:asciiTheme="minorHAnsi" w:hAnsiTheme="minorHAnsi" w:cs="Cambria"/>
          <w:sz w:val="22"/>
          <w:szCs w:val="22"/>
          <w:highlight w:val="yellow"/>
        </w:rPr>
        <w:t>ny koeficient</w:t>
      </w:r>
      <w:r w:rsidRPr="00921EEE">
        <w:rPr>
          <w:rFonts w:asciiTheme="minorHAnsi" w:hAnsiTheme="minorHAnsi" w:cs="Cambria"/>
          <w:sz w:val="22"/>
          <w:szCs w:val="22"/>
          <w:highlight w:val="yellow"/>
        </w:rPr>
        <w:t xml:space="preserve"> A</w:t>
      </w:r>
      <w:r w:rsidRPr="008E50EB">
        <w:rPr>
          <w:rFonts w:asciiTheme="minorHAnsi" w:hAnsiTheme="minorHAnsi" w:cs="Cambria"/>
          <w:sz w:val="22"/>
          <w:szCs w:val="22"/>
        </w:rPr>
        <w:t xml:space="preserve"> -</w:t>
      </w:r>
      <w:r w:rsidR="009D3CB7">
        <w:rPr>
          <w:rFonts w:asciiTheme="minorHAnsi" w:hAnsiTheme="minorHAnsi" w:cs="Cambria"/>
          <w:sz w:val="22"/>
          <w:szCs w:val="22"/>
        </w:rPr>
        <w:t xml:space="preserve"> </w:t>
      </w:r>
      <w:r w:rsidRPr="008E50EB">
        <w:rPr>
          <w:rFonts w:asciiTheme="minorHAnsi" w:hAnsiTheme="minorHAnsi" w:cs="Cambria"/>
          <w:sz w:val="22"/>
          <w:szCs w:val="22"/>
        </w:rPr>
        <w:t xml:space="preserve">predstavuje obchodnú prirážku </w:t>
      </w:r>
      <w:r w:rsidR="002956DA">
        <w:rPr>
          <w:rFonts w:asciiTheme="minorHAnsi" w:hAnsiTheme="minorHAnsi" w:cs="Cambria"/>
          <w:sz w:val="22"/>
          <w:szCs w:val="22"/>
        </w:rPr>
        <w:t>d</w:t>
      </w:r>
      <w:r w:rsidR="002956DA" w:rsidRPr="008E50EB">
        <w:rPr>
          <w:rFonts w:asciiTheme="minorHAnsi" w:hAnsiTheme="minorHAnsi" w:cs="Cambria"/>
          <w:sz w:val="22"/>
          <w:szCs w:val="22"/>
        </w:rPr>
        <w:t xml:space="preserve">odávateľa </w:t>
      </w:r>
    </w:p>
    <w:p w14:paraId="1DB0053C" w14:textId="485683D4" w:rsidR="00D167BB" w:rsidRDefault="00D167BB" w:rsidP="008A4939">
      <w:pPr>
        <w:ind w:left="644"/>
        <w:jc w:val="both"/>
        <w:rPr>
          <w:rFonts w:asciiTheme="minorHAnsi" w:hAnsiTheme="minorHAnsi" w:cs="Cambria"/>
          <w:sz w:val="22"/>
          <w:szCs w:val="22"/>
        </w:rPr>
      </w:pP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 znamená aritmetický priemer hodnoty THE </w:t>
      </w:r>
      <w:proofErr w:type="spellStart"/>
      <w:r w:rsidRPr="008E50EB">
        <w:rPr>
          <w:rFonts w:asciiTheme="minorHAnsi" w:hAnsiTheme="minorHAnsi" w:cs="Cambria"/>
          <w:sz w:val="22"/>
          <w:szCs w:val="22"/>
        </w:rPr>
        <w:t>Month</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Settlement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Price</w:t>
      </w:r>
      <w:proofErr w:type="spellEnd"/>
      <w:r w:rsidRPr="008E50EB">
        <w:rPr>
          <w:rFonts w:asciiTheme="minorHAnsi" w:hAnsiTheme="minorHAnsi" w:cs="Cambria"/>
          <w:sz w:val="22"/>
          <w:szCs w:val="22"/>
        </w:rPr>
        <w:t xml:space="preserve"> zverejnenej v časti </w:t>
      </w:r>
      <w:proofErr w:type="spellStart"/>
      <w:r w:rsidRPr="008E50EB">
        <w:rPr>
          <w:rFonts w:asciiTheme="minorHAnsi" w:hAnsiTheme="minorHAnsi" w:cs="Cambria"/>
          <w:sz w:val="22"/>
          <w:szCs w:val="22"/>
        </w:rPr>
        <w:t>All</w:t>
      </w:r>
      <w:proofErr w:type="spellEnd"/>
      <w:r w:rsidR="00225EE9">
        <w:rPr>
          <w:rFonts w:asciiTheme="minorHAnsi" w:hAnsiTheme="minorHAnsi" w:cs="Cambria"/>
          <w:sz w:val="22"/>
          <w:szCs w:val="22"/>
        </w:rPr>
        <w:t xml:space="preserve"> </w:t>
      </w:r>
      <w:proofErr w:type="spellStart"/>
      <w:r w:rsidRPr="008E50EB">
        <w:rPr>
          <w:rFonts w:asciiTheme="minorHAnsi" w:hAnsiTheme="minorHAnsi" w:cs="Cambria"/>
          <w:sz w:val="22"/>
          <w:szCs w:val="22"/>
        </w:rPr>
        <w:t>Contracts</w:t>
      </w:r>
      <w:proofErr w:type="spellEnd"/>
      <w:r w:rsidRPr="008E50EB">
        <w:rPr>
          <w:rFonts w:asciiTheme="minorHAnsi" w:hAnsiTheme="minorHAnsi" w:cs="Cambria"/>
          <w:sz w:val="22"/>
          <w:szCs w:val="22"/>
        </w:rPr>
        <w:t xml:space="preserve"> na príslušný mesiac t (THEMA), a to za posledný obchodovateľný deň mesiaca t-2 a</w:t>
      </w:r>
      <w:r w:rsidR="00225EE9">
        <w:rPr>
          <w:rFonts w:asciiTheme="minorHAnsi" w:hAnsiTheme="minorHAnsi" w:cs="Cambria"/>
          <w:sz w:val="22"/>
          <w:szCs w:val="22"/>
        </w:rPr>
        <w:t xml:space="preserve"> </w:t>
      </w:r>
      <w:r w:rsidRPr="008E50EB">
        <w:rPr>
          <w:rFonts w:asciiTheme="minorHAnsi" w:hAnsiTheme="minorHAnsi" w:cs="Cambria"/>
          <w:sz w:val="22"/>
          <w:szCs w:val="22"/>
        </w:rPr>
        <w:t>hodnôt THEMA pre prvý až predposledný obchodovateľný deň mesiaca t-1, ktoré sú publikované</w:t>
      </w:r>
      <w:r w:rsidR="00225EE9">
        <w:rPr>
          <w:rFonts w:asciiTheme="minorHAnsi" w:hAnsiTheme="minorHAnsi" w:cs="Cambria"/>
          <w:sz w:val="22"/>
          <w:szCs w:val="22"/>
        </w:rPr>
        <w:t xml:space="preserve"> </w:t>
      </w:r>
      <w:r w:rsidRPr="008E50EB">
        <w:rPr>
          <w:rFonts w:asciiTheme="minorHAnsi" w:hAnsiTheme="minorHAnsi" w:cs="Cambria"/>
          <w:sz w:val="22"/>
          <w:szCs w:val="22"/>
        </w:rPr>
        <w:t xml:space="preserve">na dennej báze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v časti Pegas Markets/</w:t>
      </w:r>
      <w:proofErr w:type="spellStart"/>
      <w:r w:rsidRPr="008E50EB">
        <w:rPr>
          <w:rFonts w:asciiTheme="minorHAnsi" w:hAnsiTheme="minorHAnsi" w:cs="Cambria"/>
          <w:sz w:val="22"/>
          <w:szCs w:val="22"/>
        </w:rPr>
        <w:t>Futures</w:t>
      </w:r>
      <w:proofErr w:type="spellEnd"/>
      <w:r w:rsidR="00225EE9">
        <w:rPr>
          <w:rFonts w:asciiTheme="minorHAnsi" w:hAnsiTheme="minorHAnsi" w:cs="Cambria"/>
          <w:sz w:val="22"/>
          <w:szCs w:val="22"/>
        </w:rPr>
        <w:t xml:space="preserve"> </w:t>
      </w:r>
      <w:proofErr w:type="spellStart"/>
      <w:r w:rsidRPr="008E50EB">
        <w:rPr>
          <w:rFonts w:asciiTheme="minorHAnsi" w:hAnsiTheme="minorHAnsi" w:cs="Cambria"/>
          <w:sz w:val="22"/>
          <w:szCs w:val="22"/>
        </w:rPr>
        <w:t>market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data</w:t>
      </w:r>
      <w:proofErr w:type="spellEnd"/>
      <w:r w:rsidRPr="008E50EB">
        <w:rPr>
          <w:rFonts w:asciiTheme="minorHAnsi" w:hAnsiTheme="minorHAnsi" w:cs="Cambria"/>
          <w:sz w:val="22"/>
          <w:szCs w:val="22"/>
        </w:rPr>
        <w:t>.</w:t>
      </w:r>
    </w:p>
    <w:bookmarkEnd w:id="20"/>
    <w:p w14:paraId="309931B5" w14:textId="4F1143C1" w:rsidR="00D167BB" w:rsidRPr="00D167BB" w:rsidRDefault="00D167BB" w:rsidP="002C5368">
      <w:pPr>
        <w:pStyle w:val="Odsekzoznamu"/>
        <w:numPr>
          <w:ilvl w:val="0"/>
          <w:numId w:val="27"/>
        </w:numPr>
        <w:jc w:val="both"/>
        <w:rPr>
          <w:rFonts w:asciiTheme="minorHAnsi" w:hAnsiTheme="minorHAnsi" w:cs="Cambria"/>
          <w:sz w:val="22"/>
          <w:szCs w:val="22"/>
        </w:rPr>
      </w:pPr>
      <w:r w:rsidRPr="00D167BB">
        <w:rPr>
          <w:rFonts w:asciiTheme="minorHAnsi" w:hAnsiTheme="minorHAnsi" w:cs="Cambria"/>
          <w:sz w:val="22"/>
          <w:szCs w:val="22"/>
        </w:rPr>
        <w:t xml:space="preserve">V prípade, že sa umiestnenie príslušnej hodnoty THE, resp. názov príslušného produktu zmení, </w:t>
      </w:r>
      <w:r w:rsidR="00AB1572">
        <w:rPr>
          <w:rFonts w:asciiTheme="minorHAnsi" w:hAnsiTheme="minorHAnsi" w:cs="Cambria"/>
          <w:sz w:val="22"/>
          <w:szCs w:val="22"/>
        </w:rPr>
        <w:t>D</w:t>
      </w:r>
      <w:r w:rsidRPr="00D167BB">
        <w:rPr>
          <w:rFonts w:asciiTheme="minorHAnsi" w:hAnsiTheme="minorHAnsi" w:cs="Cambria"/>
          <w:sz w:val="22"/>
          <w:szCs w:val="22"/>
        </w:rPr>
        <w:t>odávateľ pre stanovenie ceny použije príslušnú hodnotu zo zodpovedajúceho dostupného umiestnenia.</w:t>
      </w:r>
    </w:p>
    <w:p w14:paraId="2959FB23" w14:textId="7CD16C1C" w:rsidR="00D167BB" w:rsidRDefault="00D167BB" w:rsidP="00D167BB">
      <w:pPr>
        <w:pStyle w:val="Odsekzoznamu"/>
        <w:numPr>
          <w:ilvl w:val="0"/>
          <w:numId w:val="27"/>
        </w:numPr>
        <w:autoSpaceDE w:val="0"/>
        <w:autoSpaceDN w:val="0"/>
        <w:adjustRightInd w:val="0"/>
        <w:jc w:val="both"/>
        <w:rPr>
          <w:rFonts w:asciiTheme="minorHAnsi" w:hAnsiTheme="minorHAnsi" w:cs="Cambria"/>
          <w:sz w:val="22"/>
          <w:szCs w:val="22"/>
        </w:rPr>
      </w:pPr>
      <w:r w:rsidRPr="00D167BB">
        <w:rPr>
          <w:rFonts w:asciiTheme="minorHAnsi" w:hAnsiTheme="minorHAnsi" w:cs="Cambria"/>
          <w:sz w:val="22"/>
          <w:szCs w:val="22"/>
        </w:rPr>
        <w:t xml:space="preserve">V prípade, že v čase stanovenia </w:t>
      </w:r>
      <w:proofErr w:type="spellStart"/>
      <w:r w:rsidR="0048313F" w:rsidRPr="00842BBD">
        <w:rPr>
          <w:rFonts w:asciiTheme="minorHAnsi" w:hAnsiTheme="minorHAnsi" w:cs="Cambria"/>
          <w:sz w:val="22"/>
          <w:szCs w:val="22"/>
        </w:rPr>
        <w:t>SOPo</w:t>
      </w:r>
      <w:proofErr w:type="spellEnd"/>
      <w:r w:rsidR="0048313F" w:rsidRPr="00D167BB" w:rsidDel="0048313F">
        <w:rPr>
          <w:rFonts w:asciiTheme="minorHAnsi" w:hAnsiTheme="minorHAnsi" w:cs="Cambria"/>
          <w:sz w:val="22"/>
          <w:szCs w:val="22"/>
        </w:rPr>
        <w:t xml:space="preserve"> </w:t>
      </w:r>
      <w:r w:rsidRPr="00D167BB">
        <w:rPr>
          <w:rFonts w:asciiTheme="minorHAnsi" w:hAnsiTheme="minorHAnsi" w:cs="Cambria"/>
          <w:sz w:val="22"/>
          <w:szCs w:val="22"/>
        </w:rPr>
        <w:t xml:space="preserve">nie je k dispozícii niektorá z hodnôt potrebná pre výpočet </w:t>
      </w:r>
      <w:proofErr w:type="spellStart"/>
      <w:r w:rsidRPr="00D167BB">
        <w:rPr>
          <w:rFonts w:asciiTheme="minorHAnsi" w:hAnsiTheme="minorHAnsi" w:cs="Cambria"/>
          <w:sz w:val="22"/>
          <w:szCs w:val="22"/>
        </w:rPr>
        <w:t>THEMAvg</w:t>
      </w:r>
      <w:proofErr w:type="spellEnd"/>
      <w:r w:rsidRPr="00D167BB">
        <w:rPr>
          <w:rFonts w:asciiTheme="minorHAnsi" w:hAnsiTheme="minorHAnsi" w:cs="Cambria"/>
          <w:sz w:val="22"/>
          <w:szCs w:val="22"/>
        </w:rPr>
        <w:t xml:space="preserve">, nakoľko táto nebola na stránke </w:t>
      </w:r>
      <w:proofErr w:type="spellStart"/>
      <w:r w:rsidRPr="00D167BB">
        <w:rPr>
          <w:rFonts w:asciiTheme="minorHAnsi" w:hAnsiTheme="minorHAnsi" w:cs="Cambria"/>
          <w:sz w:val="22"/>
          <w:szCs w:val="22"/>
        </w:rPr>
        <w:t>Powernext</w:t>
      </w:r>
      <w:proofErr w:type="spellEnd"/>
      <w:r w:rsidRPr="00D167BB">
        <w:rPr>
          <w:rFonts w:asciiTheme="minorHAnsi" w:hAnsiTheme="minorHAnsi" w:cs="Cambria"/>
          <w:sz w:val="22"/>
          <w:szCs w:val="22"/>
        </w:rPr>
        <w:t xml:space="preserve"> (www.powernext.com) zverejnená, </w:t>
      </w:r>
      <w:r w:rsidR="0048313F">
        <w:rPr>
          <w:rFonts w:asciiTheme="minorHAnsi" w:hAnsiTheme="minorHAnsi" w:cs="Cambria"/>
          <w:sz w:val="22"/>
          <w:szCs w:val="22"/>
        </w:rPr>
        <w:t>d</w:t>
      </w:r>
      <w:r w:rsidR="0048313F" w:rsidRPr="00D167BB">
        <w:rPr>
          <w:rFonts w:asciiTheme="minorHAnsi" w:hAnsiTheme="minorHAnsi" w:cs="Cambria"/>
          <w:sz w:val="22"/>
          <w:szCs w:val="22"/>
        </w:rPr>
        <w:t xml:space="preserve">odávateľ </w:t>
      </w:r>
      <w:r w:rsidRPr="00D167BB">
        <w:rPr>
          <w:rFonts w:asciiTheme="minorHAnsi" w:hAnsiTheme="minorHAnsi" w:cs="Cambria"/>
          <w:sz w:val="22"/>
          <w:szCs w:val="22"/>
        </w:rPr>
        <w:t>použije hodnotu z iného dostupného zdroja zverejňujúceho požadované ceny príslušnej komoditnej burzy</w:t>
      </w:r>
      <w:r>
        <w:rPr>
          <w:rFonts w:asciiTheme="minorHAnsi" w:hAnsiTheme="minorHAnsi" w:cs="Cambria"/>
          <w:sz w:val="22"/>
          <w:szCs w:val="22"/>
        </w:rPr>
        <w:t>.</w:t>
      </w:r>
    </w:p>
    <w:p w14:paraId="72C82122" w14:textId="77777777" w:rsidR="005E75FB" w:rsidRPr="008E50EB" w:rsidRDefault="005E75FB" w:rsidP="005E75FB">
      <w:pPr>
        <w:pStyle w:val="Odsekzoznamu"/>
        <w:numPr>
          <w:ilvl w:val="0"/>
          <w:numId w:val="27"/>
        </w:numPr>
        <w:jc w:val="both"/>
      </w:pPr>
      <w:r w:rsidRPr="005E75FB">
        <w:rPr>
          <w:rFonts w:asciiTheme="minorHAnsi" w:hAnsiTheme="minorHAnsi" w:cs="Cambria"/>
          <w:sz w:val="22"/>
          <w:szCs w:val="22"/>
        </w:rPr>
        <w:t>Hodnota SOP</w:t>
      </w:r>
      <w:r w:rsidRPr="005E75FB">
        <w:rPr>
          <w:rFonts w:asciiTheme="minorHAnsi" w:hAnsiTheme="minorHAnsi" w:cs="Cambria"/>
          <w:sz w:val="22"/>
          <w:szCs w:val="22"/>
          <w:vertAlign w:val="subscript"/>
        </w:rPr>
        <w:t>O</w:t>
      </w:r>
      <w:r w:rsidRPr="005E75FB">
        <w:rPr>
          <w:rFonts w:asciiTheme="minorHAnsi" w:hAnsiTheme="minorHAnsi" w:cs="Cambria"/>
          <w:sz w:val="22"/>
          <w:szCs w:val="22"/>
        </w:rPr>
        <w:t xml:space="preserve"> v EUR/MWh sa zaokrúhľuje na päť desatinných miest podľa matematických pravidiel pre zaokrúhľovanie.</w:t>
      </w:r>
      <w:r w:rsidRPr="008E50EB">
        <w:t xml:space="preserve"> </w:t>
      </w:r>
    </w:p>
    <w:p w14:paraId="3BA23402" w14:textId="092D7499" w:rsidR="005E75FB" w:rsidRPr="005E75FB" w:rsidRDefault="005E75FB" w:rsidP="005E75FB">
      <w:pPr>
        <w:pStyle w:val="Odsekzoznamu"/>
        <w:numPr>
          <w:ilvl w:val="0"/>
          <w:numId w:val="27"/>
        </w:numPr>
        <w:jc w:val="both"/>
        <w:rPr>
          <w:rFonts w:asciiTheme="minorHAnsi" w:hAnsiTheme="minorHAnsi" w:cs="Cambria"/>
          <w:sz w:val="22"/>
          <w:szCs w:val="22"/>
        </w:rPr>
      </w:pPr>
      <w:r w:rsidRPr="005E75FB">
        <w:rPr>
          <w:rFonts w:asciiTheme="minorHAnsi" w:hAnsiTheme="minorHAnsi" w:cs="Cambria"/>
          <w:sz w:val="22"/>
          <w:szCs w:val="22"/>
        </w:rPr>
        <w:t>Hodnotu SOP</w:t>
      </w:r>
      <w:r w:rsidRPr="005E75FB">
        <w:rPr>
          <w:rFonts w:asciiTheme="minorHAnsi" w:hAnsiTheme="minorHAnsi" w:cs="Cambria"/>
          <w:sz w:val="22"/>
          <w:szCs w:val="22"/>
          <w:vertAlign w:val="subscript"/>
        </w:rPr>
        <w:t>O</w:t>
      </w:r>
      <w:r w:rsidRPr="005E75FB">
        <w:rPr>
          <w:rFonts w:asciiTheme="minorHAnsi" w:hAnsiTheme="minorHAnsi" w:cs="Cambria"/>
          <w:sz w:val="22"/>
          <w:szCs w:val="22"/>
        </w:rPr>
        <w:t xml:space="preserve"> pre príslušné OM dodávateľ upraví v prvý </w:t>
      </w:r>
      <w:r w:rsidR="007E0792">
        <w:rPr>
          <w:rFonts w:asciiTheme="minorHAnsi" w:hAnsiTheme="minorHAnsi" w:cs="Cambria"/>
          <w:sz w:val="22"/>
          <w:szCs w:val="22"/>
        </w:rPr>
        <w:t>d</w:t>
      </w:r>
      <w:r w:rsidR="007E0792" w:rsidRPr="005E75FB">
        <w:rPr>
          <w:rFonts w:asciiTheme="minorHAnsi" w:hAnsiTheme="minorHAnsi" w:cs="Cambria"/>
          <w:sz w:val="22"/>
          <w:szCs w:val="22"/>
        </w:rPr>
        <w:t xml:space="preserve">eň </w:t>
      </w:r>
      <w:r w:rsidRPr="005E75FB">
        <w:rPr>
          <w:rFonts w:asciiTheme="minorHAnsi" w:hAnsiTheme="minorHAnsi" w:cs="Cambria"/>
          <w:sz w:val="22"/>
          <w:szCs w:val="22"/>
        </w:rPr>
        <w:t>každého kalendárneho mesiaca a je účinná vždy od prvého dňa do posledného dňa príslušného fakturačného obdobia.</w:t>
      </w:r>
    </w:p>
    <w:p w14:paraId="03AA9FEF" w14:textId="7BF86C34" w:rsidR="005E75FB" w:rsidRPr="00AB1572" w:rsidRDefault="00630153" w:rsidP="000A01D5">
      <w:pPr>
        <w:pStyle w:val="Odsekzoznamu"/>
        <w:numPr>
          <w:ilvl w:val="0"/>
          <w:numId w:val="27"/>
        </w:numPr>
        <w:jc w:val="both"/>
        <w:rPr>
          <w:rFonts w:asciiTheme="minorHAnsi" w:hAnsiTheme="minorHAnsi" w:cs="Cambria"/>
          <w:sz w:val="22"/>
          <w:szCs w:val="22"/>
        </w:rPr>
      </w:pPr>
      <w:r w:rsidRPr="00AB1572">
        <w:rPr>
          <w:rFonts w:asciiTheme="minorHAnsi" w:hAnsiTheme="minorHAnsi" w:cs="Cambria"/>
          <w:sz w:val="22"/>
          <w:szCs w:val="22"/>
        </w:rPr>
        <w:t>S</w:t>
      </w:r>
      <w:r w:rsidR="005E75FB" w:rsidRPr="00AB1572">
        <w:rPr>
          <w:rFonts w:asciiTheme="minorHAnsi" w:hAnsiTheme="minorHAnsi" w:cs="Cambria"/>
          <w:sz w:val="22"/>
          <w:szCs w:val="22"/>
        </w:rPr>
        <w:t>OP</w:t>
      </w:r>
      <w:r w:rsidR="005E75FB" w:rsidRPr="00AB1572">
        <w:rPr>
          <w:rFonts w:asciiTheme="minorHAnsi" w:hAnsiTheme="minorHAnsi" w:cs="Cambria"/>
          <w:sz w:val="22"/>
          <w:szCs w:val="22"/>
          <w:vertAlign w:val="subscript"/>
        </w:rPr>
        <w:t>O</w:t>
      </w:r>
      <w:r w:rsidR="005E75FB" w:rsidRPr="00AB1572">
        <w:rPr>
          <w:rFonts w:asciiTheme="minorHAnsi" w:hAnsiTheme="minorHAnsi" w:cs="Cambria"/>
          <w:sz w:val="22"/>
          <w:szCs w:val="22"/>
        </w:rPr>
        <w:t xml:space="preserve"> podľa bodu </w:t>
      </w:r>
      <w:r w:rsidR="00C9029F">
        <w:rPr>
          <w:rFonts w:asciiTheme="minorHAnsi" w:hAnsiTheme="minorHAnsi" w:cs="Cambria"/>
          <w:sz w:val="22"/>
          <w:szCs w:val="22"/>
        </w:rPr>
        <w:t>2</w:t>
      </w:r>
      <w:r w:rsidR="00C9029F" w:rsidRPr="00AB1572">
        <w:rPr>
          <w:rFonts w:asciiTheme="minorHAnsi" w:hAnsiTheme="minorHAnsi" w:cs="Cambria"/>
          <w:sz w:val="22"/>
          <w:szCs w:val="22"/>
        </w:rPr>
        <w:t xml:space="preserve"> </w:t>
      </w:r>
      <w:r w:rsidR="005E75FB" w:rsidRPr="00AB1572">
        <w:rPr>
          <w:rFonts w:asciiTheme="minorHAnsi" w:hAnsiTheme="minorHAnsi" w:cs="Cambria"/>
          <w:sz w:val="22"/>
          <w:szCs w:val="22"/>
        </w:rPr>
        <w:t>sa neuplatní v prípade, ak dodávka plynu v jednotlivom OM odberateľa(celá alebo jej časť) bude podliehať cenovej regulácii v zmysle platných legislatívnych predpisov, a</w:t>
      </w:r>
      <w:r w:rsidR="00AB1572" w:rsidRPr="00AB1572">
        <w:rPr>
          <w:rFonts w:asciiTheme="minorHAnsi" w:hAnsiTheme="minorHAnsi" w:cs="Cambria"/>
          <w:sz w:val="22"/>
          <w:szCs w:val="22"/>
        </w:rPr>
        <w:t> </w:t>
      </w:r>
      <w:r w:rsidR="005E75FB" w:rsidRPr="00AB1572">
        <w:rPr>
          <w:rFonts w:asciiTheme="minorHAnsi" w:hAnsiTheme="minorHAnsi" w:cs="Cambria"/>
          <w:sz w:val="22"/>
          <w:szCs w:val="22"/>
        </w:rPr>
        <w:t>to</w:t>
      </w:r>
      <w:r w:rsidR="00AB1572" w:rsidRPr="00AB1572">
        <w:rPr>
          <w:rFonts w:asciiTheme="minorHAnsi" w:hAnsiTheme="minorHAnsi" w:cs="Cambria"/>
          <w:sz w:val="22"/>
          <w:szCs w:val="22"/>
        </w:rPr>
        <w:t xml:space="preserve"> </w:t>
      </w:r>
      <w:r w:rsidR="005E75FB" w:rsidRPr="00AB1572">
        <w:rPr>
          <w:rFonts w:asciiTheme="minorHAnsi" w:hAnsiTheme="minorHAnsi" w:cs="Cambria"/>
          <w:sz w:val="22"/>
          <w:szCs w:val="22"/>
        </w:rPr>
        <w:t>vzhľadom na subjekt odberateľa alebo použitie odobratého plynu, a cena stanovená podľa  bod</w:t>
      </w:r>
      <w:r w:rsidR="00AB1572" w:rsidRPr="00AB1572">
        <w:rPr>
          <w:rFonts w:asciiTheme="minorHAnsi" w:hAnsiTheme="minorHAnsi" w:cs="Cambria"/>
          <w:sz w:val="22"/>
          <w:szCs w:val="22"/>
        </w:rPr>
        <w:t>u</w:t>
      </w:r>
      <w:r w:rsidR="005E75FB" w:rsidRPr="00AB1572">
        <w:rPr>
          <w:rFonts w:asciiTheme="minorHAnsi" w:hAnsiTheme="minorHAnsi" w:cs="Cambria"/>
          <w:sz w:val="22"/>
          <w:szCs w:val="22"/>
        </w:rPr>
        <w:t xml:space="preserve"> </w:t>
      </w:r>
      <w:r w:rsidR="00C9029F">
        <w:rPr>
          <w:rFonts w:asciiTheme="minorHAnsi" w:hAnsiTheme="minorHAnsi" w:cs="Cambria"/>
          <w:sz w:val="22"/>
          <w:szCs w:val="22"/>
        </w:rPr>
        <w:t>2</w:t>
      </w:r>
      <w:r w:rsidR="00C9029F" w:rsidRPr="00AB1572">
        <w:rPr>
          <w:rFonts w:asciiTheme="minorHAnsi" w:hAnsiTheme="minorHAnsi" w:cs="Cambria"/>
          <w:sz w:val="22"/>
          <w:szCs w:val="22"/>
        </w:rPr>
        <w:t xml:space="preserve"> </w:t>
      </w:r>
      <w:r w:rsidR="005E75FB" w:rsidRPr="00AB1572">
        <w:rPr>
          <w:rFonts w:asciiTheme="minorHAnsi" w:hAnsiTheme="minorHAnsi" w:cs="Cambria"/>
          <w:sz w:val="22"/>
          <w:szCs w:val="22"/>
        </w:rPr>
        <w:t>bude v rozpore s cenovou reguláciou. Dodávateľ v takomto prípade ocení dodávku plynu podľa cenníka</w:t>
      </w:r>
      <w:r w:rsidR="00AB1572" w:rsidRPr="00AB1572">
        <w:rPr>
          <w:rFonts w:asciiTheme="minorHAnsi" w:hAnsiTheme="minorHAnsi" w:cs="Cambria"/>
          <w:sz w:val="22"/>
          <w:szCs w:val="22"/>
        </w:rPr>
        <w:t xml:space="preserve"> </w:t>
      </w:r>
      <w:r w:rsidR="00A249BD">
        <w:rPr>
          <w:rFonts w:asciiTheme="minorHAnsi" w:hAnsiTheme="minorHAnsi" w:cs="Cambria"/>
          <w:sz w:val="22"/>
          <w:szCs w:val="22"/>
        </w:rPr>
        <w:t>d</w:t>
      </w:r>
      <w:r w:rsidR="00A249BD" w:rsidRPr="00AB1572">
        <w:rPr>
          <w:rFonts w:asciiTheme="minorHAnsi" w:hAnsiTheme="minorHAnsi" w:cs="Cambria"/>
          <w:sz w:val="22"/>
          <w:szCs w:val="22"/>
        </w:rPr>
        <w:t xml:space="preserve">odávateľa </w:t>
      </w:r>
      <w:r w:rsidR="005E75FB" w:rsidRPr="00AB1572">
        <w:rPr>
          <w:rFonts w:asciiTheme="minorHAnsi" w:hAnsiTheme="minorHAnsi" w:cs="Cambria"/>
          <w:sz w:val="22"/>
          <w:szCs w:val="22"/>
        </w:rPr>
        <w:t>platného pre ocenenie dodávky plynu za regulované ceny</w:t>
      </w:r>
      <w:r w:rsidR="00C96E68">
        <w:rPr>
          <w:rFonts w:asciiTheme="minorHAnsi" w:hAnsiTheme="minorHAnsi" w:cs="Cambria"/>
          <w:sz w:val="22"/>
          <w:szCs w:val="22"/>
        </w:rPr>
        <w:t xml:space="preserve"> na príslušné regulované obdobie</w:t>
      </w:r>
      <w:r w:rsidR="005E75FB" w:rsidRPr="00AB1572">
        <w:rPr>
          <w:rFonts w:asciiTheme="minorHAnsi" w:hAnsiTheme="minorHAnsi" w:cs="Cambria"/>
          <w:sz w:val="22"/>
          <w:szCs w:val="22"/>
        </w:rPr>
        <w:t xml:space="preserve">. V prípade, ak cenovej regulácii podľa predošlej vety bude podliehať iba časť dodávaného objemu plynu, pre ocenenie ostatnej časti dodávky plynu do OM použije </w:t>
      </w:r>
      <w:r w:rsidR="00A249BD">
        <w:rPr>
          <w:rFonts w:asciiTheme="minorHAnsi" w:hAnsiTheme="minorHAnsi" w:cs="Cambria"/>
          <w:sz w:val="22"/>
          <w:szCs w:val="22"/>
        </w:rPr>
        <w:t>d</w:t>
      </w:r>
      <w:r w:rsidR="00A249BD" w:rsidRPr="00AB1572">
        <w:rPr>
          <w:rFonts w:asciiTheme="minorHAnsi" w:hAnsiTheme="minorHAnsi" w:cs="Cambria"/>
          <w:sz w:val="22"/>
          <w:szCs w:val="22"/>
        </w:rPr>
        <w:t xml:space="preserve">odávateľ </w:t>
      </w:r>
      <w:r w:rsidR="005E75FB" w:rsidRPr="00AB1572">
        <w:rPr>
          <w:rFonts w:asciiTheme="minorHAnsi" w:hAnsiTheme="minorHAnsi" w:cs="Cambria"/>
          <w:sz w:val="22"/>
          <w:szCs w:val="22"/>
        </w:rPr>
        <w:t>výpočet v zmysle bodu</w:t>
      </w:r>
      <w:r w:rsidR="00D66005">
        <w:rPr>
          <w:rFonts w:asciiTheme="minorHAnsi" w:hAnsiTheme="minorHAnsi" w:cs="Cambria"/>
          <w:sz w:val="22"/>
          <w:szCs w:val="22"/>
        </w:rPr>
        <w:t xml:space="preserve"> </w:t>
      </w:r>
      <w:r w:rsidR="006D2629">
        <w:rPr>
          <w:rFonts w:asciiTheme="minorHAnsi" w:hAnsiTheme="minorHAnsi" w:cs="Cambria"/>
          <w:sz w:val="22"/>
          <w:szCs w:val="22"/>
        </w:rPr>
        <w:t>2</w:t>
      </w:r>
      <w:r w:rsidR="005E75FB" w:rsidRPr="00AB1572">
        <w:rPr>
          <w:rFonts w:asciiTheme="minorHAnsi" w:hAnsiTheme="minorHAnsi" w:cs="Cambria"/>
          <w:sz w:val="22"/>
          <w:szCs w:val="22"/>
        </w:rPr>
        <w:t xml:space="preserve"> vo vzťahu k dotknutému OM.</w:t>
      </w:r>
    </w:p>
    <w:p w14:paraId="09DB342C" w14:textId="58F12887" w:rsidR="009526D7" w:rsidRPr="00CA0B58" w:rsidRDefault="005E75FB" w:rsidP="001D168E">
      <w:pPr>
        <w:pStyle w:val="Odsekzoznamu"/>
        <w:numPr>
          <w:ilvl w:val="0"/>
          <w:numId w:val="27"/>
        </w:numPr>
        <w:autoSpaceDE w:val="0"/>
        <w:autoSpaceDN w:val="0"/>
        <w:adjustRightInd w:val="0"/>
        <w:jc w:val="both"/>
        <w:rPr>
          <w:rFonts w:asciiTheme="minorHAnsi" w:hAnsiTheme="minorHAnsi" w:cs="Cambria"/>
          <w:sz w:val="22"/>
          <w:szCs w:val="22"/>
        </w:rPr>
      </w:pPr>
      <w:r w:rsidRPr="005E75FB">
        <w:rPr>
          <w:rFonts w:asciiTheme="minorHAnsi" w:hAnsiTheme="minorHAnsi" w:cstheme="minorHAnsi"/>
          <w:sz w:val="22"/>
          <w:szCs w:val="22"/>
        </w:rPr>
        <w:t xml:space="preserve">Počas platnosti a účinnosti </w:t>
      </w:r>
      <w:r w:rsidR="00A249BD">
        <w:rPr>
          <w:rFonts w:asciiTheme="minorHAnsi" w:hAnsiTheme="minorHAnsi" w:cstheme="minorHAnsi"/>
          <w:sz w:val="22"/>
          <w:szCs w:val="22"/>
        </w:rPr>
        <w:t>Rámcovej z</w:t>
      </w:r>
      <w:r w:rsidRPr="005E75FB">
        <w:rPr>
          <w:rFonts w:asciiTheme="minorHAnsi" w:hAnsiTheme="minorHAnsi" w:cstheme="minorHAnsi"/>
          <w:sz w:val="22"/>
          <w:szCs w:val="22"/>
        </w:rPr>
        <w:t xml:space="preserve">mluvy môže </w:t>
      </w:r>
      <w:r w:rsidR="00A249BD">
        <w:rPr>
          <w:rFonts w:asciiTheme="minorHAnsi" w:hAnsiTheme="minorHAnsi" w:cstheme="minorHAnsi"/>
          <w:sz w:val="22"/>
          <w:szCs w:val="22"/>
        </w:rPr>
        <w:t>o</w:t>
      </w:r>
      <w:r w:rsidR="00A249BD" w:rsidRPr="005E75FB">
        <w:rPr>
          <w:rFonts w:asciiTheme="minorHAnsi" w:hAnsiTheme="minorHAnsi" w:cstheme="minorHAnsi"/>
          <w:sz w:val="22"/>
          <w:szCs w:val="22"/>
        </w:rPr>
        <w:t xml:space="preserve">dberateľ </w:t>
      </w:r>
      <w:r w:rsidRPr="005E75FB">
        <w:rPr>
          <w:rFonts w:asciiTheme="minorHAnsi" w:hAnsiTheme="minorHAnsi" w:cstheme="minorHAnsi"/>
          <w:sz w:val="22"/>
          <w:szCs w:val="22"/>
        </w:rPr>
        <w:t xml:space="preserve">požiadať </w:t>
      </w:r>
      <w:r w:rsidR="00A249BD">
        <w:rPr>
          <w:rFonts w:asciiTheme="minorHAnsi" w:hAnsiTheme="minorHAnsi" w:cstheme="minorHAnsi"/>
          <w:sz w:val="22"/>
          <w:szCs w:val="22"/>
        </w:rPr>
        <w:t>d</w:t>
      </w:r>
      <w:r w:rsidR="00A249BD" w:rsidRPr="005E75FB">
        <w:rPr>
          <w:rFonts w:asciiTheme="minorHAnsi" w:hAnsiTheme="minorHAnsi" w:cstheme="minorHAnsi"/>
          <w:sz w:val="22"/>
          <w:szCs w:val="22"/>
        </w:rPr>
        <w:t xml:space="preserve">odávateľa </w:t>
      </w:r>
      <w:r w:rsidRPr="005E75FB">
        <w:rPr>
          <w:rFonts w:asciiTheme="minorHAnsi" w:hAnsiTheme="minorHAnsi" w:cstheme="minorHAnsi"/>
          <w:sz w:val="22"/>
          <w:szCs w:val="22"/>
        </w:rPr>
        <w:t>o</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ocenenie neodobratého objemu </w:t>
      </w:r>
      <w:r w:rsidRPr="005E75FB">
        <w:rPr>
          <w:rFonts w:asciiTheme="minorHAnsi" w:hAnsiTheme="minorHAnsi" w:cstheme="minorHAnsi"/>
          <w:b/>
          <w:bCs/>
          <w:sz w:val="22"/>
          <w:szCs w:val="22"/>
        </w:rPr>
        <w:t>predpokladaného množstva dodávky</w:t>
      </w:r>
      <w:r w:rsidRPr="005E75FB">
        <w:rPr>
          <w:rFonts w:asciiTheme="minorHAnsi" w:hAnsiTheme="minorHAnsi" w:cstheme="minorHAnsi"/>
          <w:sz w:val="22"/>
          <w:szCs w:val="22"/>
        </w:rPr>
        <w:t xml:space="preserve"> (ďalej len „PMD“) fixnou cenou. Neodobraté PMD sa vypočíta ako rozdiel medzi PMD a</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skutočne odobratým množstvom plynu od začiatku dodávky </w:t>
      </w:r>
      <w:r w:rsidR="00D66005">
        <w:rPr>
          <w:rFonts w:asciiTheme="minorHAnsi" w:hAnsiTheme="minorHAnsi" w:cstheme="minorHAnsi"/>
          <w:sz w:val="22"/>
          <w:szCs w:val="22"/>
        </w:rPr>
        <w:t>zemného plynu</w:t>
      </w:r>
      <w:r w:rsidRPr="005E75FB">
        <w:rPr>
          <w:rFonts w:asciiTheme="minorHAnsi" w:hAnsiTheme="minorHAnsi" w:cstheme="minorHAnsi"/>
          <w:sz w:val="22"/>
          <w:szCs w:val="22"/>
        </w:rPr>
        <w:t xml:space="preserve"> v</w:t>
      </w:r>
      <w:r w:rsidR="005B616F">
        <w:rPr>
          <w:rFonts w:asciiTheme="minorHAnsi" w:hAnsiTheme="minorHAnsi" w:cstheme="minorHAnsi"/>
          <w:sz w:val="22"/>
          <w:szCs w:val="22"/>
        </w:rPr>
        <w:t> </w:t>
      </w:r>
      <w:r w:rsidRPr="005E75FB">
        <w:rPr>
          <w:rFonts w:asciiTheme="minorHAnsi" w:hAnsiTheme="minorHAnsi" w:cstheme="minorHAnsi"/>
          <w:sz w:val="22"/>
          <w:szCs w:val="22"/>
        </w:rPr>
        <w:t xml:space="preserve">zmysle bodu 2.3 </w:t>
      </w:r>
      <w:r w:rsidR="00B3444B">
        <w:rPr>
          <w:rFonts w:asciiTheme="minorHAnsi" w:hAnsiTheme="minorHAnsi" w:cstheme="minorHAnsi"/>
          <w:sz w:val="22"/>
          <w:szCs w:val="22"/>
        </w:rPr>
        <w:t>Rámcovej z</w:t>
      </w:r>
      <w:r w:rsidRPr="005E75FB">
        <w:rPr>
          <w:rFonts w:asciiTheme="minorHAnsi" w:hAnsiTheme="minorHAnsi" w:cstheme="minorHAnsi"/>
          <w:sz w:val="22"/>
          <w:szCs w:val="22"/>
        </w:rPr>
        <w:t xml:space="preserve">mluvy. </w:t>
      </w:r>
      <w:r>
        <w:rPr>
          <w:rFonts w:asciiTheme="minorHAnsi" w:hAnsiTheme="minorHAnsi" w:cstheme="minorHAnsi"/>
          <w:sz w:val="22"/>
          <w:szCs w:val="22"/>
        </w:rPr>
        <w:t xml:space="preserve"> </w:t>
      </w:r>
    </w:p>
    <w:p w14:paraId="0865BFA3" w14:textId="07FF77F4" w:rsidR="00CA0B58" w:rsidRPr="008A4939" w:rsidRDefault="00CA0B58" w:rsidP="00B87E79">
      <w:pPr>
        <w:pStyle w:val="Odsekzoznamu"/>
        <w:numPr>
          <w:ilvl w:val="0"/>
          <w:numId w:val="27"/>
        </w:numPr>
        <w:jc w:val="both"/>
        <w:rPr>
          <w:rFonts w:asciiTheme="minorHAnsi" w:hAnsiTheme="minorHAnsi" w:cstheme="minorHAnsi"/>
          <w:sz w:val="22"/>
          <w:szCs w:val="22"/>
        </w:rPr>
      </w:pPr>
      <w:bookmarkStart w:id="21" w:name="_Hlk146094823"/>
      <w:bookmarkStart w:id="22" w:name="_Hlk146094723"/>
      <w:r w:rsidRPr="008A4939">
        <w:rPr>
          <w:rFonts w:asciiTheme="minorHAnsi" w:hAnsiTheme="minorHAnsi" w:cstheme="minorHAnsi"/>
          <w:sz w:val="22"/>
          <w:szCs w:val="22"/>
        </w:rPr>
        <w:t xml:space="preserve">Hodnotu </w:t>
      </w:r>
      <w:proofErr w:type="spellStart"/>
      <w:r w:rsidRPr="008A4939">
        <w:rPr>
          <w:rFonts w:asciiTheme="minorHAnsi" w:hAnsiTheme="minorHAnsi" w:cstheme="minorHAnsi"/>
          <w:sz w:val="22"/>
          <w:szCs w:val="22"/>
        </w:rPr>
        <w:t>SOPo</w:t>
      </w:r>
      <w:proofErr w:type="spellEnd"/>
      <w:r w:rsidRPr="008A4939">
        <w:rPr>
          <w:rFonts w:asciiTheme="minorHAnsi" w:hAnsiTheme="minorHAnsi" w:cstheme="minorHAnsi"/>
          <w:sz w:val="22"/>
          <w:szCs w:val="22"/>
        </w:rPr>
        <w:t>, ktorou bude ocenená spotreba neodobratého objemu PMD fixnou cenou,</w:t>
      </w:r>
      <w:r w:rsidRPr="007D0D6C">
        <w:t xml:space="preserve"> </w:t>
      </w:r>
      <w:r w:rsidRPr="008A4939">
        <w:rPr>
          <w:rFonts w:asciiTheme="minorHAnsi" w:hAnsiTheme="minorHAnsi" w:cstheme="minorHAnsi"/>
          <w:sz w:val="22"/>
          <w:szCs w:val="22"/>
        </w:rPr>
        <w:t>a</w:t>
      </w:r>
      <w:r w:rsidR="005B616F" w:rsidRPr="008A4939">
        <w:rPr>
          <w:rFonts w:asciiTheme="minorHAnsi" w:hAnsiTheme="minorHAnsi" w:cstheme="minorHAnsi"/>
          <w:sz w:val="22"/>
          <w:szCs w:val="22"/>
        </w:rPr>
        <w:t> </w:t>
      </w:r>
      <w:r w:rsidRPr="008A4939">
        <w:rPr>
          <w:rFonts w:asciiTheme="minorHAnsi" w:hAnsiTheme="minorHAnsi" w:cstheme="minorHAnsi"/>
          <w:sz w:val="22"/>
          <w:szCs w:val="22"/>
        </w:rPr>
        <w:t>to pre všetky OM</w:t>
      </w:r>
      <w:r w:rsidR="00E3020F">
        <w:rPr>
          <w:rFonts w:asciiTheme="minorHAnsi" w:hAnsiTheme="minorHAnsi" w:cstheme="minorHAnsi"/>
          <w:sz w:val="22"/>
          <w:szCs w:val="22"/>
        </w:rPr>
        <w:t>, a to</w:t>
      </w:r>
      <w:r w:rsidRPr="008A4939">
        <w:rPr>
          <w:rFonts w:asciiTheme="minorHAnsi" w:hAnsiTheme="minorHAnsi" w:cstheme="minorHAnsi"/>
          <w:sz w:val="22"/>
          <w:szCs w:val="22"/>
        </w:rPr>
        <w:t xml:space="preserve"> </w:t>
      </w:r>
      <w:r w:rsidR="00E3020F" w:rsidRPr="00824A67">
        <w:rPr>
          <w:rFonts w:asciiTheme="minorHAnsi" w:hAnsiTheme="minorHAnsi" w:cstheme="minorHAnsi"/>
          <w:sz w:val="22"/>
          <w:szCs w:val="22"/>
        </w:rPr>
        <w:t xml:space="preserve">až do skončenia </w:t>
      </w:r>
      <w:r w:rsidR="00E3020F" w:rsidRPr="00001FE3">
        <w:rPr>
          <w:rFonts w:asciiTheme="minorHAnsi" w:hAnsiTheme="minorHAnsi" w:cstheme="minorHAnsi"/>
          <w:sz w:val="22"/>
          <w:szCs w:val="22"/>
        </w:rPr>
        <w:t>príslušného kalendárneho roka</w:t>
      </w:r>
      <w:r w:rsidRPr="008A4939">
        <w:rPr>
          <w:rFonts w:asciiTheme="minorHAnsi" w:hAnsiTheme="minorHAnsi" w:cstheme="minorHAnsi"/>
          <w:sz w:val="22"/>
          <w:szCs w:val="22"/>
        </w:rPr>
        <w:t xml:space="preserve">, vypočíta </w:t>
      </w:r>
      <w:r w:rsidR="005B616F" w:rsidRPr="008A4939">
        <w:rPr>
          <w:rFonts w:asciiTheme="minorHAnsi" w:hAnsiTheme="minorHAnsi" w:cstheme="minorHAnsi"/>
          <w:sz w:val="22"/>
          <w:szCs w:val="22"/>
        </w:rPr>
        <w:t>d</w:t>
      </w:r>
      <w:r w:rsidRPr="008A4939">
        <w:rPr>
          <w:rFonts w:asciiTheme="minorHAnsi" w:hAnsiTheme="minorHAnsi" w:cstheme="minorHAnsi"/>
          <w:sz w:val="22"/>
          <w:szCs w:val="22"/>
        </w:rPr>
        <w:t xml:space="preserve">odávateľ použitím vzorca  </w:t>
      </w:r>
      <w:r w:rsidRPr="008A4939">
        <w:rPr>
          <w:rFonts w:asciiTheme="minorHAnsi" w:hAnsiTheme="minorHAnsi" w:cstheme="minorHAnsi"/>
          <w:b/>
          <w:bCs/>
          <w:sz w:val="22"/>
          <w:szCs w:val="22"/>
        </w:rPr>
        <w:t xml:space="preserve"> </w:t>
      </w:r>
      <w:r w:rsidRPr="008A4939">
        <w:rPr>
          <w:rFonts w:asciiTheme="minorHAnsi" w:hAnsiTheme="minorHAnsi" w:cstheme="minorHAnsi"/>
          <w:sz w:val="22"/>
          <w:szCs w:val="22"/>
        </w:rPr>
        <w:t xml:space="preserve">dohodnutého s </w:t>
      </w:r>
      <w:r w:rsidR="005B616F" w:rsidRPr="008A4939">
        <w:rPr>
          <w:rFonts w:asciiTheme="minorHAnsi" w:hAnsiTheme="minorHAnsi" w:cstheme="minorHAnsi"/>
          <w:sz w:val="22"/>
          <w:szCs w:val="22"/>
        </w:rPr>
        <w:t>o</w:t>
      </w:r>
      <w:r w:rsidRPr="008A4939">
        <w:rPr>
          <w:rFonts w:asciiTheme="minorHAnsi" w:hAnsiTheme="minorHAnsi" w:cstheme="minorHAnsi"/>
          <w:sz w:val="22"/>
          <w:szCs w:val="22"/>
        </w:rPr>
        <w:t xml:space="preserve">dberateľom nasledovne: </w:t>
      </w:r>
    </w:p>
    <w:p w14:paraId="4107877E" w14:textId="7F7D63AC" w:rsidR="00CA0B58" w:rsidRDefault="00CA0B58" w:rsidP="008A4939">
      <w:pPr>
        <w:pStyle w:val="Odsekzoznamu"/>
        <w:ind w:left="567" w:hanging="283"/>
        <w:jc w:val="both"/>
        <w:rPr>
          <w:rFonts w:asciiTheme="minorHAnsi" w:hAnsiTheme="minorHAnsi" w:cstheme="minorHAnsi"/>
          <w:sz w:val="22"/>
          <w:szCs w:val="22"/>
        </w:rPr>
      </w:pPr>
      <w:r w:rsidRPr="00CA0B58">
        <w:rPr>
          <w:rFonts w:asciiTheme="minorHAnsi" w:hAnsiTheme="minorHAnsi" w:cstheme="minorHAnsi"/>
          <w:sz w:val="22"/>
          <w:szCs w:val="22"/>
        </w:rPr>
        <w:t xml:space="preserve"> </w:t>
      </w:r>
    </w:p>
    <w:p w14:paraId="4C32C09A" w14:textId="6EA98B54" w:rsidR="00B05B85" w:rsidRPr="00CA0B58" w:rsidRDefault="00CA0B58" w:rsidP="008A4939">
      <w:pPr>
        <w:pStyle w:val="Odsekzoznamu"/>
        <w:ind w:left="567" w:firstLine="77"/>
        <w:jc w:val="both"/>
        <w:rPr>
          <w:rFonts w:asciiTheme="minorHAnsi" w:hAnsiTheme="minorHAnsi" w:cstheme="minorHAnsi"/>
          <w:sz w:val="22"/>
          <w:szCs w:val="22"/>
        </w:rPr>
      </w:pPr>
      <w:proofErr w:type="spellStart"/>
      <w:r w:rsidRPr="00CA0B58">
        <w:rPr>
          <w:rFonts w:asciiTheme="minorHAnsi" w:hAnsiTheme="minorHAnsi" w:cstheme="minorHAnsi"/>
          <w:b/>
          <w:sz w:val="22"/>
          <w:szCs w:val="22"/>
        </w:rPr>
        <w:t>SOPo</w:t>
      </w:r>
      <w:proofErr w:type="spellEnd"/>
      <w:r w:rsidRPr="00CA0B58">
        <w:rPr>
          <w:rFonts w:asciiTheme="minorHAnsi" w:hAnsiTheme="minorHAnsi" w:cstheme="minorHAnsi"/>
          <w:b/>
          <w:sz w:val="22"/>
          <w:szCs w:val="22"/>
        </w:rPr>
        <w:t xml:space="preserve"> = THE</w:t>
      </w:r>
      <w:r w:rsidRPr="00CA0B58">
        <w:rPr>
          <w:rFonts w:asciiTheme="minorHAnsi" w:hAnsiTheme="minorHAnsi" w:cstheme="minorHAnsi"/>
          <w:b/>
          <w:sz w:val="22"/>
          <w:szCs w:val="22"/>
          <w:vertAlign w:val="subscript"/>
        </w:rPr>
        <w:t xml:space="preserve">MA </w:t>
      </w:r>
      <w:proofErr w:type="spellStart"/>
      <w:r w:rsidRPr="00CA0B58">
        <w:rPr>
          <w:rFonts w:asciiTheme="minorHAnsi" w:hAnsiTheme="minorHAnsi" w:cstheme="minorHAnsi"/>
          <w:b/>
          <w:sz w:val="22"/>
          <w:szCs w:val="22"/>
          <w:vertAlign w:val="subscript"/>
        </w:rPr>
        <w:t>live</w:t>
      </w:r>
      <w:proofErr w:type="spellEnd"/>
      <w:r w:rsidRPr="00CA0B58">
        <w:rPr>
          <w:rFonts w:asciiTheme="minorHAnsi" w:hAnsiTheme="minorHAnsi" w:cstheme="minorHAnsi"/>
          <w:b/>
          <w:sz w:val="22"/>
          <w:szCs w:val="22"/>
          <w:vertAlign w:val="subscript"/>
        </w:rPr>
        <w:t xml:space="preserve"> </w:t>
      </w:r>
      <w:proofErr w:type="spellStart"/>
      <w:r w:rsidRPr="00CA0B58">
        <w:rPr>
          <w:rFonts w:asciiTheme="minorHAnsi" w:hAnsiTheme="minorHAnsi" w:cstheme="minorHAnsi"/>
          <w:b/>
          <w:sz w:val="22"/>
          <w:szCs w:val="22"/>
          <w:vertAlign w:val="subscript"/>
        </w:rPr>
        <w:t>price</w:t>
      </w:r>
      <w:proofErr w:type="spellEnd"/>
      <w:r w:rsidRPr="00CA0B58">
        <w:rPr>
          <w:rFonts w:asciiTheme="minorHAnsi" w:hAnsiTheme="minorHAnsi" w:cstheme="minorHAnsi"/>
          <w:b/>
          <w:sz w:val="22"/>
          <w:szCs w:val="22"/>
        </w:rPr>
        <w:t xml:space="preserve"> + </w:t>
      </w:r>
      <w:r w:rsidRPr="00CA0B58">
        <w:rPr>
          <w:rFonts w:asciiTheme="minorHAnsi" w:hAnsiTheme="minorHAnsi" w:cstheme="minorHAnsi"/>
          <w:b/>
          <w:noProof/>
          <w:sz w:val="22"/>
          <w:szCs w:val="22"/>
        </w:rPr>
        <w:t>A      [EUR/MWh]</w:t>
      </w:r>
      <w:r w:rsidRPr="00CA0B58">
        <w:rPr>
          <w:rFonts w:asciiTheme="minorHAnsi" w:hAnsiTheme="minorHAnsi" w:cstheme="minorHAnsi"/>
          <w:sz w:val="22"/>
          <w:szCs w:val="22"/>
        </w:rPr>
        <w:t xml:space="preserve">      </w:t>
      </w:r>
    </w:p>
    <w:p w14:paraId="260C51FA" w14:textId="77777777" w:rsidR="0028109D" w:rsidRPr="00CA0B58" w:rsidRDefault="0028109D" w:rsidP="008A4939">
      <w:pPr>
        <w:pStyle w:val="Odsekzoznamu"/>
        <w:ind w:left="567" w:hanging="283"/>
        <w:jc w:val="both"/>
        <w:rPr>
          <w:rFonts w:asciiTheme="minorHAnsi" w:hAnsiTheme="minorHAnsi" w:cstheme="minorHAnsi"/>
          <w:b/>
          <w:bCs/>
          <w:sz w:val="22"/>
          <w:szCs w:val="22"/>
        </w:rPr>
      </w:pPr>
    </w:p>
    <w:p w14:paraId="63EE0466" w14:textId="3220182F" w:rsidR="00B05B85" w:rsidRPr="008A4939" w:rsidRDefault="00B05B85" w:rsidP="008A4939">
      <w:pPr>
        <w:pStyle w:val="Odsekzoznamu"/>
        <w:ind w:left="567" w:firstLine="77"/>
        <w:jc w:val="both"/>
        <w:rPr>
          <w:rFonts w:asciiTheme="minorHAnsi" w:hAnsiTheme="minorHAnsi" w:cstheme="minorHAnsi"/>
          <w:sz w:val="22"/>
          <w:szCs w:val="22"/>
          <w:lang w:eastAsia="de-DE"/>
        </w:rPr>
      </w:pPr>
      <w:r w:rsidRPr="008A4939">
        <w:rPr>
          <w:rFonts w:asciiTheme="minorHAnsi" w:hAnsiTheme="minorHAnsi" w:cstheme="minorHAnsi"/>
          <w:noProof/>
          <w:sz w:val="22"/>
          <w:szCs w:val="22"/>
        </w:rPr>
        <w:t>k</w:t>
      </w:r>
      <w:r w:rsidR="00CA0B58" w:rsidRPr="008A4939">
        <w:rPr>
          <w:rFonts w:asciiTheme="minorHAnsi" w:hAnsiTheme="minorHAnsi" w:cstheme="minorHAnsi"/>
          <w:noProof/>
          <w:sz w:val="22"/>
          <w:szCs w:val="22"/>
        </w:rPr>
        <w:t>de</w:t>
      </w:r>
    </w:p>
    <w:p w14:paraId="7347285B" w14:textId="4CBAD9B8" w:rsidR="00B87E79" w:rsidRDefault="00CA0B58" w:rsidP="0028109D">
      <w:pPr>
        <w:pStyle w:val="Odsekzoznamu"/>
        <w:ind w:left="644"/>
        <w:jc w:val="both"/>
        <w:rPr>
          <w:rFonts w:asciiTheme="minorHAnsi" w:hAnsiTheme="minorHAnsi" w:cstheme="minorHAnsi"/>
          <w:sz w:val="22"/>
          <w:szCs w:val="22"/>
        </w:rPr>
      </w:pPr>
      <w:r w:rsidRPr="00921EEE">
        <w:rPr>
          <w:rFonts w:asciiTheme="minorHAnsi" w:hAnsiTheme="minorHAnsi" w:cstheme="minorHAnsi"/>
          <w:bCs/>
          <w:noProof/>
          <w:sz w:val="22"/>
          <w:szCs w:val="22"/>
          <w:highlight w:val="yellow"/>
        </w:rPr>
        <w:lastRenderedPageBreak/>
        <w:t>aditív</w:t>
      </w:r>
      <w:r w:rsidR="0011602A" w:rsidRPr="00921EEE">
        <w:rPr>
          <w:rFonts w:asciiTheme="minorHAnsi" w:hAnsiTheme="minorHAnsi" w:cstheme="minorHAnsi"/>
          <w:bCs/>
          <w:noProof/>
          <w:sz w:val="22"/>
          <w:szCs w:val="22"/>
          <w:highlight w:val="yellow"/>
        </w:rPr>
        <w:t>ny koeficient</w:t>
      </w:r>
      <w:r w:rsidRPr="008A4939">
        <w:rPr>
          <w:rFonts w:asciiTheme="minorHAnsi" w:hAnsiTheme="minorHAnsi" w:cstheme="minorHAnsi"/>
          <w:bCs/>
          <w:noProof/>
          <w:sz w:val="22"/>
          <w:szCs w:val="22"/>
        </w:rPr>
        <w:t xml:space="preserve"> A</w:t>
      </w:r>
      <w:r w:rsidRPr="008A4939">
        <w:rPr>
          <w:rFonts w:asciiTheme="minorHAnsi" w:hAnsiTheme="minorHAnsi" w:cstheme="minorHAnsi"/>
          <w:b/>
          <w:noProof/>
          <w:sz w:val="22"/>
          <w:szCs w:val="22"/>
        </w:rPr>
        <w:t xml:space="preserve"> - </w:t>
      </w:r>
      <w:r w:rsidRPr="008A4939">
        <w:rPr>
          <w:rFonts w:asciiTheme="minorHAnsi" w:hAnsiTheme="minorHAnsi" w:cstheme="minorHAnsi"/>
          <w:sz w:val="22"/>
          <w:szCs w:val="22"/>
        </w:rPr>
        <w:t xml:space="preserve">predstavuje obchodnú prirážku </w:t>
      </w:r>
      <w:r w:rsidR="00AB1CF3" w:rsidRPr="008A4939">
        <w:rPr>
          <w:rFonts w:asciiTheme="minorHAnsi" w:hAnsiTheme="minorHAnsi" w:cstheme="minorHAnsi"/>
          <w:sz w:val="22"/>
          <w:szCs w:val="22"/>
        </w:rPr>
        <w:t>d</w:t>
      </w:r>
      <w:r w:rsidRPr="008A4939">
        <w:rPr>
          <w:rFonts w:asciiTheme="minorHAnsi" w:hAnsiTheme="minorHAnsi" w:cstheme="minorHAnsi"/>
          <w:sz w:val="22"/>
          <w:szCs w:val="22"/>
        </w:rPr>
        <w:t xml:space="preserve">odávateľa </w:t>
      </w:r>
    </w:p>
    <w:p w14:paraId="15C683A3" w14:textId="77777777" w:rsidR="0028109D" w:rsidRPr="008A4939" w:rsidRDefault="0028109D" w:rsidP="008A4939">
      <w:pPr>
        <w:pStyle w:val="Odsekzoznamu"/>
        <w:ind w:left="644"/>
        <w:jc w:val="both"/>
        <w:rPr>
          <w:rFonts w:asciiTheme="minorHAnsi" w:hAnsiTheme="minorHAnsi" w:cstheme="minorHAnsi"/>
          <w:sz w:val="22"/>
          <w:szCs w:val="22"/>
        </w:rPr>
      </w:pPr>
    </w:p>
    <w:p w14:paraId="4564AB4E" w14:textId="79BC3E8E" w:rsidR="00CA0B58" w:rsidRPr="008A4939" w:rsidRDefault="00CA0B58" w:rsidP="008A4939">
      <w:pPr>
        <w:pStyle w:val="Odsekzoznamu"/>
        <w:ind w:left="644"/>
        <w:jc w:val="both"/>
        <w:rPr>
          <w:rFonts w:asciiTheme="minorHAnsi" w:hAnsiTheme="minorHAnsi" w:cstheme="minorHAnsi"/>
          <w:sz w:val="22"/>
          <w:szCs w:val="22"/>
          <w:lang w:eastAsia="ar-SA"/>
        </w:rPr>
      </w:pPr>
      <w:r w:rsidRPr="008A4939">
        <w:rPr>
          <w:rFonts w:asciiTheme="minorHAnsi" w:hAnsiTheme="minorHAnsi" w:cstheme="minorHAnsi"/>
          <w:sz w:val="22"/>
          <w:szCs w:val="22"/>
          <w:lang w:eastAsia="ar-SA"/>
        </w:rPr>
        <w:t>THE</w:t>
      </w:r>
      <w:r w:rsidRPr="008A4939">
        <w:rPr>
          <w:rFonts w:asciiTheme="minorHAnsi" w:hAnsiTheme="minorHAnsi" w:cstheme="minorHAnsi"/>
          <w:sz w:val="22"/>
          <w:szCs w:val="22"/>
          <w:vertAlign w:val="subscript"/>
          <w:lang w:eastAsia="ar-SA"/>
        </w:rPr>
        <w:t xml:space="preserve">MA </w:t>
      </w:r>
      <w:proofErr w:type="spellStart"/>
      <w:r w:rsidRPr="008A4939">
        <w:rPr>
          <w:rFonts w:asciiTheme="minorHAnsi" w:hAnsiTheme="minorHAnsi" w:cstheme="minorHAnsi"/>
          <w:sz w:val="22"/>
          <w:szCs w:val="22"/>
          <w:vertAlign w:val="subscript"/>
          <w:lang w:eastAsia="ar-SA"/>
        </w:rPr>
        <w:t>live</w:t>
      </w:r>
      <w:proofErr w:type="spellEnd"/>
      <w:r w:rsidRPr="008A4939">
        <w:rPr>
          <w:rFonts w:asciiTheme="minorHAnsi" w:hAnsiTheme="minorHAnsi" w:cstheme="minorHAnsi"/>
          <w:sz w:val="22"/>
          <w:szCs w:val="22"/>
          <w:vertAlign w:val="subscript"/>
          <w:lang w:eastAsia="ar-SA"/>
        </w:rPr>
        <w:t xml:space="preserve"> </w:t>
      </w:r>
      <w:proofErr w:type="spellStart"/>
      <w:r w:rsidRPr="008A4939">
        <w:rPr>
          <w:rFonts w:asciiTheme="minorHAnsi" w:hAnsiTheme="minorHAnsi" w:cstheme="minorHAnsi"/>
          <w:sz w:val="22"/>
          <w:szCs w:val="22"/>
          <w:vertAlign w:val="subscript"/>
          <w:lang w:eastAsia="ar-SA"/>
        </w:rPr>
        <w:t>price</w:t>
      </w:r>
      <w:proofErr w:type="spellEnd"/>
      <w:r w:rsidRPr="008A4939">
        <w:rPr>
          <w:rFonts w:asciiTheme="minorHAnsi" w:hAnsiTheme="minorHAnsi" w:cstheme="minorHAnsi"/>
          <w:b/>
          <w:sz w:val="22"/>
          <w:szCs w:val="22"/>
          <w:lang w:eastAsia="ar-SA"/>
        </w:rPr>
        <w:t xml:space="preserve"> - </w:t>
      </w:r>
      <w:r w:rsidRPr="008A4939">
        <w:rPr>
          <w:rFonts w:asciiTheme="minorHAnsi" w:hAnsiTheme="minorHAnsi" w:cstheme="minorHAnsi"/>
          <w:sz w:val="22"/>
          <w:szCs w:val="22"/>
          <w:lang w:eastAsia="ar-SA"/>
        </w:rPr>
        <w:t xml:space="preserve"> je aktuálna hodnota mesačných produktov THE </w:t>
      </w:r>
      <w:proofErr w:type="spellStart"/>
      <w:r w:rsidRPr="008A4939">
        <w:rPr>
          <w:rFonts w:asciiTheme="minorHAnsi" w:hAnsiTheme="minorHAnsi" w:cstheme="minorHAnsi"/>
          <w:sz w:val="22"/>
          <w:szCs w:val="22"/>
          <w:lang w:eastAsia="ar-SA"/>
        </w:rPr>
        <w:t>Month</w:t>
      </w:r>
      <w:proofErr w:type="spellEnd"/>
      <w:r w:rsidRPr="008A4939">
        <w:rPr>
          <w:rFonts w:asciiTheme="minorHAnsi" w:hAnsiTheme="minorHAnsi" w:cstheme="minorHAnsi"/>
          <w:sz w:val="22"/>
          <w:szCs w:val="22"/>
          <w:lang w:eastAsia="ar-SA"/>
        </w:rPr>
        <w:t xml:space="preserve"> na burze, pre mesiace zostávajúce do konca </w:t>
      </w:r>
      <w:r w:rsidR="00DA1382">
        <w:rPr>
          <w:rFonts w:asciiTheme="minorHAnsi" w:hAnsiTheme="minorHAnsi" w:cstheme="minorHAnsi"/>
          <w:sz w:val="22"/>
          <w:szCs w:val="22"/>
          <w:lang w:eastAsia="ar-SA"/>
        </w:rPr>
        <w:t>príslušného kalendárneho roka</w:t>
      </w:r>
      <w:bookmarkEnd w:id="21"/>
      <w:r w:rsidRPr="008A4939">
        <w:rPr>
          <w:rFonts w:asciiTheme="minorHAnsi" w:hAnsiTheme="minorHAnsi" w:cstheme="minorHAnsi"/>
          <w:sz w:val="22"/>
          <w:szCs w:val="22"/>
          <w:lang w:eastAsia="ar-SA"/>
        </w:rPr>
        <w:t>.</w:t>
      </w:r>
      <w:bookmarkEnd w:id="22"/>
    </w:p>
    <w:p w14:paraId="27A57556" w14:textId="77777777" w:rsidR="00EB04AB" w:rsidRDefault="00EB04AB" w:rsidP="008A4939">
      <w:pPr>
        <w:pStyle w:val="Odsekzoznamu"/>
        <w:suppressAutoHyphens/>
        <w:ind w:left="644"/>
        <w:jc w:val="both"/>
        <w:rPr>
          <w:rFonts w:asciiTheme="minorHAnsi" w:hAnsiTheme="minorHAnsi" w:cstheme="minorHAnsi"/>
          <w:bCs/>
          <w:sz w:val="22"/>
          <w:szCs w:val="22"/>
          <w:lang w:eastAsia="ar-SA"/>
        </w:rPr>
      </w:pPr>
    </w:p>
    <w:p w14:paraId="311D0366"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55168A0A"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7CF6B665"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2EF65263" w14:textId="77777777" w:rsidR="009D3CB7" w:rsidRDefault="009D3CB7" w:rsidP="008A4939">
      <w:pPr>
        <w:pStyle w:val="Odsekzoznamu"/>
        <w:suppressAutoHyphens/>
        <w:ind w:left="644"/>
        <w:jc w:val="both"/>
        <w:rPr>
          <w:rFonts w:asciiTheme="minorHAnsi" w:hAnsiTheme="minorHAnsi" w:cstheme="minorHAnsi"/>
          <w:bCs/>
          <w:sz w:val="22"/>
          <w:szCs w:val="22"/>
          <w:lang w:eastAsia="ar-SA"/>
        </w:rPr>
      </w:pPr>
    </w:p>
    <w:p w14:paraId="6F757473" w14:textId="1DA1D664" w:rsidR="00CA0B58" w:rsidRPr="009D3CB7" w:rsidRDefault="009D3CB7" w:rsidP="009D3CB7">
      <w:pPr>
        <w:suppressAutoHyphens/>
        <w:jc w:val="both"/>
        <w:rPr>
          <w:rFonts w:asciiTheme="minorHAnsi" w:hAnsiTheme="minorHAnsi" w:cstheme="minorHAnsi"/>
          <w:bCs/>
          <w:sz w:val="22"/>
          <w:szCs w:val="22"/>
          <w:lang w:eastAsia="ar-SA"/>
        </w:rPr>
      </w:pPr>
      <w:r>
        <w:rPr>
          <w:rFonts w:asciiTheme="minorHAnsi" w:hAnsiTheme="minorHAnsi" w:cstheme="minorHAnsi"/>
          <w:bCs/>
          <w:sz w:val="22"/>
          <w:szCs w:val="22"/>
          <w:lang w:eastAsia="ar-SA"/>
        </w:rPr>
        <w:t xml:space="preserve">            P</w:t>
      </w:r>
      <w:r w:rsidR="00CA0B58" w:rsidRPr="009D3CB7">
        <w:rPr>
          <w:rFonts w:asciiTheme="minorHAnsi" w:hAnsiTheme="minorHAnsi" w:cstheme="minorHAnsi"/>
          <w:bCs/>
          <w:sz w:val="22"/>
          <w:szCs w:val="22"/>
          <w:lang w:eastAsia="ar-SA"/>
        </w:rPr>
        <w:t xml:space="preserve">ostup pri stanovení </w:t>
      </w:r>
      <w:proofErr w:type="spellStart"/>
      <w:r w:rsidR="00CA0B58" w:rsidRPr="009D3CB7">
        <w:rPr>
          <w:rFonts w:asciiTheme="minorHAnsi" w:hAnsiTheme="minorHAnsi" w:cstheme="minorHAnsi"/>
          <w:bCs/>
          <w:sz w:val="22"/>
          <w:szCs w:val="22"/>
          <w:lang w:eastAsia="ar-SA"/>
        </w:rPr>
        <w:t>SOPo</w:t>
      </w:r>
      <w:proofErr w:type="spellEnd"/>
      <w:r w:rsidR="00BC284A" w:rsidRPr="009D3CB7">
        <w:rPr>
          <w:rFonts w:asciiTheme="minorHAnsi" w:hAnsiTheme="minorHAnsi" w:cstheme="minorHAnsi"/>
          <w:bCs/>
          <w:sz w:val="22"/>
          <w:szCs w:val="22"/>
          <w:lang w:eastAsia="ar-SA"/>
        </w:rPr>
        <w:t xml:space="preserve"> fixnou cenou</w:t>
      </w:r>
      <w:r w:rsidR="00CA0B58" w:rsidRPr="009D3CB7">
        <w:rPr>
          <w:rFonts w:asciiTheme="minorHAnsi" w:hAnsiTheme="minorHAnsi" w:cstheme="minorHAnsi"/>
          <w:bCs/>
          <w:sz w:val="22"/>
          <w:szCs w:val="22"/>
          <w:lang w:eastAsia="ar-SA"/>
        </w:rPr>
        <w:t>:</w:t>
      </w:r>
      <w:r w:rsidR="00CA0B58" w:rsidRPr="009D3CB7">
        <w:rPr>
          <w:rFonts w:asciiTheme="minorHAnsi" w:hAnsiTheme="minorHAnsi" w:cstheme="minorHAnsi"/>
          <w:bCs/>
          <w:sz w:val="22"/>
          <w:szCs w:val="22"/>
          <w:lang w:eastAsia="ar-SA"/>
        </w:rPr>
        <w:tab/>
      </w:r>
    </w:p>
    <w:p w14:paraId="08014070" w14:textId="06CD69EF" w:rsidR="00CA0B58" w:rsidRPr="008A4939" w:rsidRDefault="00CA0B58" w:rsidP="00505363">
      <w:pPr>
        <w:ind w:left="567"/>
        <w:jc w:val="both"/>
        <w:rPr>
          <w:rFonts w:asciiTheme="minorHAnsi" w:hAnsiTheme="minorHAnsi" w:cstheme="minorHAnsi"/>
          <w:sz w:val="22"/>
          <w:szCs w:val="22"/>
        </w:rPr>
      </w:pPr>
      <w:r w:rsidRPr="00CA0B58">
        <w:rPr>
          <w:rFonts w:asciiTheme="minorHAnsi" w:hAnsiTheme="minorHAnsi" w:cstheme="minorHAnsi"/>
          <w:bCs/>
          <w:sz w:val="22"/>
          <w:szCs w:val="22"/>
          <w:lang w:eastAsia="ar-SA"/>
        </w:rPr>
        <w:t xml:space="preserve">Odberateľ zašle požiadavku na ocenenie e-mailom na adresu </w:t>
      </w:r>
      <w:r w:rsidR="00FF726D">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a následne danú požiadavku</w:t>
      </w:r>
      <w:r w:rsidR="00630153">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 xml:space="preserve">aj telefonicky potvrdí na telefónnom čísle </w:t>
      </w:r>
      <w:r w:rsidR="00FF726D">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odávateľa podľa tohto bodu </w:t>
      </w:r>
      <w:r w:rsidR="003B290B">
        <w:rPr>
          <w:rFonts w:asciiTheme="minorHAnsi" w:hAnsiTheme="minorHAnsi" w:cstheme="minorHAnsi"/>
          <w:bCs/>
          <w:sz w:val="22"/>
          <w:szCs w:val="22"/>
          <w:lang w:eastAsia="ar-SA"/>
        </w:rPr>
        <w:t>prílohy č. 2 Rámcovej z</w:t>
      </w:r>
      <w:r w:rsidRPr="00CA0B58">
        <w:rPr>
          <w:rFonts w:asciiTheme="minorHAnsi" w:hAnsiTheme="minorHAnsi" w:cstheme="minorHAnsi"/>
          <w:bCs/>
          <w:sz w:val="22"/>
          <w:szCs w:val="22"/>
          <w:lang w:eastAsia="ar-SA"/>
        </w:rPr>
        <w:t>mluvy. Odberateľ j</w:t>
      </w:r>
      <w:r w:rsidR="00630153">
        <w:rPr>
          <w:rFonts w:asciiTheme="minorHAnsi" w:hAnsiTheme="minorHAnsi" w:cstheme="minorHAnsi"/>
          <w:bCs/>
          <w:sz w:val="22"/>
          <w:szCs w:val="22"/>
          <w:lang w:eastAsia="ar-SA"/>
        </w:rPr>
        <w:t xml:space="preserve">e </w:t>
      </w:r>
      <w:r w:rsidRPr="00CA0B58">
        <w:rPr>
          <w:rFonts w:asciiTheme="minorHAnsi" w:hAnsiTheme="minorHAnsi" w:cstheme="minorHAnsi"/>
          <w:bCs/>
          <w:sz w:val="22"/>
          <w:szCs w:val="22"/>
          <w:lang w:eastAsia="ar-SA"/>
        </w:rPr>
        <w:t xml:space="preserve">oprávnený požiadať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o cenovú ponuku podľa predchádzajúcej vety 1-krát denne, v pracovných dňoch v čase medzi 10:00 - 15:00 hod., najneskôr však 14.</w:t>
      </w:r>
      <w:r w:rsidR="00C050E5">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11.</w:t>
      </w:r>
      <w:r w:rsidR="00C050E5">
        <w:rPr>
          <w:rFonts w:asciiTheme="minorHAnsi" w:hAnsiTheme="minorHAnsi" w:cstheme="minorHAnsi"/>
          <w:bCs/>
          <w:sz w:val="22"/>
          <w:szCs w:val="22"/>
          <w:lang w:eastAsia="ar-SA"/>
        </w:rPr>
        <w:t xml:space="preserve"> príslušného roka</w:t>
      </w:r>
      <w:r w:rsidRPr="00CA0B58">
        <w:rPr>
          <w:rFonts w:asciiTheme="minorHAnsi" w:hAnsiTheme="minorHAnsi" w:cstheme="minorHAnsi"/>
          <w:bCs/>
          <w:sz w:val="22"/>
          <w:szCs w:val="22"/>
          <w:lang w:eastAsia="ar-SA"/>
        </w:rPr>
        <w:t>.</w:t>
      </w:r>
      <w:r w:rsidR="00373932">
        <w:rPr>
          <w:rFonts w:asciiTheme="minorHAnsi" w:hAnsiTheme="minorHAnsi" w:cstheme="minorHAnsi"/>
          <w:bCs/>
          <w:sz w:val="22"/>
          <w:szCs w:val="22"/>
          <w:lang w:eastAsia="ar-SA"/>
        </w:rPr>
        <w:t xml:space="preserve"> </w:t>
      </w:r>
      <w:r w:rsidR="00373932" w:rsidRPr="007D0D6C">
        <w:rPr>
          <w:rFonts w:asciiTheme="minorHAnsi" w:hAnsiTheme="minorHAnsi" w:cs="Cambria"/>
          <w:sz w:val="22"/>
          <w:szCs w:val="22"/>
        </w:rPr>
        <w:t xml:space="preserve">Požiadavka zaslaná v súlade s týmto bodom </w:t>
      </w:r>
      <w:r w:rsidR="00373932">
        <w:rPr>
          <w:rFonts w:asciiTheme="minorHAnsi" w:hAnsiTheme="minorHAnsi" w:cs="Cambria"/>
          <w:sz w:val="22"/>
          <w:szCs w:val="22"/>
        </w:rPr>
        <w:t>prílohy č. 2 Rámcovej z</w:t>
      </w:r>
      <w:r w:rsidR="00373932" w:rsidRPr="007D0D6C">
        <w:rPr>
          <w:rFonts w:asciiTheme="minorHAnsi" w:hAnsiTheme="minorHAnsi" w:cs="Cambria"/>
          <w:sz w:val="22"/>
          <w:szCs w:val="22"/>
        </w:rPr>
        <w:t xml:space="preserve">mluvy  je pre obe </w:t>
      </w:r>
      <w:r w:rsidR="00373932">
        <w:rPr>
          <w:rFonts w:asciiTheme="minorHAnsi" w:hAnsiTheme="minorHAnsi" w:cs="Cambria"/>
          <w:sz w:val="22"/>
          <w:szCs w:val="22"/>
        </w:rPr>
        <w:t>z</w:t>
      </w:r>
      <w:r w:rsidR="00373932" w:rsidRPr="007D0D6C">
        <w:rPr>
          <w:rFonts w:asciiTheme="minorHAnsi" w:hAnsiTheme="minorHAnsi" w:cs="Cambria"/>
          <w:sz w:val="22"/>
          <w:szCs w:val="22"/>
        </w:rPr>
        <w:t>mluvné strany záväzná.</w:t>
      </w:r>
      <w:r w:rsidR="00373932">
        <w:rPr>
          <w:rFonts w:asciiTheme="minorHAnsi" w:hAnsiTheme="minorHAnsi" w:cstheme="minorHAnsi"/>
          <w:sz w:val="22"/>
          <w:szCs w:val="22"/>
        </w:rPr>
        <w:t xml:space="preserve"> </w:t>
      </w:r>
    </w:p>
    <w:p w14:paraId="3311C874" w14:textId="5472501F" w:rsidR="00CA0B58" w:rsidRPr="00CA0B58" w:rsidRDefault="00CA0B58" w:rsidP="00505363">
      <w:pPr>
        <w:pStyle w:val="Odsekzoznamu"/>
        <w:suppressAutoHyphens/>
        <w:ind w:left="567"/>
        <w:jc w:val="both"/>
        <w:rPr>
          <w:rFonts w:asciiTheme="minorHAnsi" w:hAnsiTheme="minorHAnsi" w:cstheme="minorHAnsi"/>
          <w:bCs/>
          <w:sz w:val="22"/>
          <w:szCs w:val="22"/>
          <w:lang w:eastAsia="ar-SA"/>
        </w:rPr>
      </w:pPr>
      <w:r w:rsidRPr="00CA0B58">
        <w:rPr>
          <w:rFonts w:asciiTheme="minorHAnsi" w:hAnsiTheme="minorHAnsi" w:cstheme="minorHAnsi"/>
          <w:bCs/>
          <w:sz w:val="22"/>
          <w:szCs w:val="22"/>
          <w:lang w:eastAsia="ar-SA"/>
        </w:rPr>
        <w:t xml:space="preserve">Dodávateľ zašle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dberateľovi cenovú ponuku e-mailom čo najskôr podľa svojich aktuálnych administratívnych možností a následne danú ponuku aj telefonicky potvrdí na telefónnom čísle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dberateľa podľa tohto bodu </w:t>
      </w:r>
      <w:r w:rsidR="003B290B">
        <w:rPr>
          <w:rFonts w:asciiTheme="minorHAnsi" w:hAnsiTheme="minorHAnsi" w:cstheme="minorHAnsi"/>
          <w:bCs/>
          <w:sz w:val="22"/>
          <w:szCs w:val="22"/>
          <w:lang w:eastAsia="ar-SA"/>
        </w:rPr>
        <w:t>prílohy č. 2 Rámcovej z</w:t>
      </w:r>
      <w:r w:rsidRPr="00CA0B58">
        <w:rPr>
          <w:rFonts w:asciiTheme="minorHAnsi" w:hAnsiTheme="minorHAnsi" w:cstheme="minorHAnsi"/>
          <w:bCs/>
          <w:sz w:val="22"/>
          <w:szCs w:val="22"/>
          <w:lang w:eastAsia="ar-SA"/>
        </w:rPr>
        <w:t xml:space="preserve">mluvy. Cenová ponuka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odávateľa bude platná 15 minút od odoslania.</w:t>
      </w:r>
    </w:p>
    <w:p w14:paraId="4C43D3B8" w14:textId="6572B87C" w:rsidR="00CA0B58" w:rsidRDefault="00CA0B58" w:rsidP="00505363">
      <w:pPr>
        <w:pStyle w:val="Odsekzoznamu"/>
        <w:suppressAutoHyphens/>
        <w:ind w:left="567"/>
        <w:jc w:val="both"/>
        <w:rPr>
          <w:rFonts w:asciiTheme="minorHAnsi" w:hAnsiTheme="minorHAnsi" w:cstheme="minorHAnsi"/>
          <w:bCs/>
          <w:sz w:val="22"/>
          <w:szCs w:val="22"/>
          <w:lang w:eastAsia="ar-SA"/>
        </w:rPr>
      </w:pPr>
      <w:r w:rsidRPr="00CA0B58">
        <w:rPr>
          <w:rFonts w:asciiTheme="minorHAnsi" w:hAnsiTheme="minorHAnsi" w:cstheme="minorHAnsi"/>
          <w:bCs/>
          <w:sz w:val="22"/>
          <w:szCs w:val="22"/>
          <w:lang w:eastAsia="ar-SA"/>
        </w:rPr>
        <w:t xml:space="preserve">V prípade súhlasu s návrhom ceny </w:t>
      </w:r>
      <w:r w:rsidR="003B290B">
        <w:rPr>
          <w:rFonts w:asciiTheme="minorHAnsi" w:hAnsiTheme="minorHAnsi" w:cstheme="minorHAnsi"/>
          <w:bCs/>
          <w:sz w:val="22"/>
          <w:szCs w:val="22"/>
          <w:lang w:eastAsia="ar-SA"/>
        </w:rPr>
        <w:t>o</w:t>
      </w:r>
      <w:r w:rsidRPr="00CA0B58">
        <w:rPr>
          <w:rFonts w:asciiTheme="minorHAnsi" w:hAnsiTheme="minorHAnsi" w:cstheme="minorHAnsi"/>
          <w:bCs/>
          <w:sz w:val="22"/>
          <w:szCs w:val="22"/>
          <w:lang w:eastAsia="ar-SA"/>
        </w:rPr>
        <w:t xml:space="preserve">dberateľ zašle akceptáciu ceny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odávateľovi prostredníctvom e-mailu na všetky nižšie uvedené e-mailové adresy. Doručením akceptácie prostredníctvom elektronickej pošty je uzavretá dohoda o množstvách a cene, ktoré sú uvedené v ponuke </w:t>
      </w:r>
      <w:r w:rsidR="003B290B">
        <w:rPr>
          <w:rFonts w:asciiTheme="minorHAnsi" w:hAnsiTheme="minorHAnsi" w:cstheme="minorHAnsi"/>
          <w:bCs/>
          <w:sz w:val="22"/>
          <w:szCs w:val="22"/>
          <w:lang w:eastAsia="ar-SA"/>
        </w:rPr>
        <w:t>d</w:t>
      </w:r>
      <w:r w:rsidRPr="00CA0B58">
        <w:rPr>
          <w:rFonts w:asciiTheme="minorHAnsi" w:hAnsiTheme="minorHAnsi" w:cstheme="minorHAnsi"/>
          <w:bCs/>
          <w:sz w:val="22"/>
          <w:szCs w:val="22"/>
          <w:lang w:eastAsia="ar-SA"/>
        </w:rPr>
        <w:t xml:space="preserve">odávateľa. Pre potvrdenie uzavretia dohody o množstvách a cene </w:t>
      </w:r>
      <w:r w:rsidR="003B290B">
        <w:rPr>
          <w:rFonts w:asciiTheme="minorHAnsi" w:hAnsiTheme="minorHAnsi" w:cstheme="minorHAnsi"/>
          <w:bCs/>
          <w:sz w:val="22"/>
          <w:szCs w:val="22"/>
          <w:lang w:eastAsia="ar-SA"/>
        </w:rPr>
        <w:t>z</w:t>
      </w:r>
      <w:r w:rsidRPr="00CA0B58">
        <w:rPr>
          <w:rFonts w:asciiTheme="minorHAnsi" w:hAnsiTheme="minorHAnsi" w:cstheme="minorHAnsi"/>
          <w:bCs/>
          <w:sz w:val="22"/>
          <w:szCs w:val="22"/>
          <w:lang w:eastAsia="ar-SA"/>
        </w:rPr>
        <w:t>mluvné strany následne uzatvoria dodatok k</w:t>
      </w:r>
      <w:r w:rsidR="003B290B">
        <w:rPr>
          <w:rFonts w:asciiTheme="minorHAnsi" w:hAnsiTheme="minorHAnsi" w:cstheme="minorHAnsi"/>
          <w:bCs/>
          <w:sz w:val="22"/>
          <w:szCs w:val="22"/>
          <w:lang w:eastAsia="ar-SA"/>
        </w:rPr>
        <w:t> Rámcovej z</w:t>
      </w:r>
      <w:r w:rsidRPr="00CA0B58">
        <w:rPr>
          <w:rFonts w:asciiTheme="minorHAnsi" w:hAnsiTheme="minorHAnsi" w:cstheme="minorHAnsi"/>
          <w:bCs/>
          <w:sz w:val="22"/>
          <w:szCs w:val="22"/>
          <w:lang w:eastAsia="ar-SA"/>
        </w:rPr>
        <w:t>mluve, ktorý</w:t>
      </w:r>
      <w:r w:rsidR="003B290B">
        <w:rPr>
          <w:rFonts w:asciiTheme="minorHAnsi" w:hAnsiTheme="minorHAnsi" w:cstheme="minorHAnsi"/>
          <w:bCs/>
          <w:sz w:val="22"/>
          <w:szCs w:val="22"/>
          <w:lang w:eastAsia="ar-SA"/>
        </w:rPr>
        <w:t xml:space="preserve"> </w:t>
      </w:r>
      <w:r w:rsidRPr="00CA0B58">
        <w:rPr>
          <w:rFonts w:asciiTheme="minorHAnsi" w:hAnsiTheme="minorHAnsi" w:cstheme="minorHAnsi"/>
          <w:bCs/>
          <w:sz w:val="22"/>
          <w:szCs w:val="22"/>
          <w:lang w:eastAsia="ar-SA"/>
        </w:rPr>
        <w:t xml:space="preserve">podpíšu oprávnení zástupcovia </w:t>
      </w:r>
      <w:r w:rsidR="003B290B">
        <w:rPr>
          <w:rFonts w:asciiTheme="minorHAnsi" w:hAnsiTheme="minorHAnsi" w:cstheme="minorHAnsi"/>
          <w:bCs/>
          <w:sz w:val="22"/>
          <w:szCs w:val="22"/>
          <w:lang w:eastAsia="ar-SA"/>
        </w:rPr>
        <w:t>z</w:t>
      </w:r>
      <w:r w:rsidRPr="00CA0B58">
        <w:rPr>
          <w:rFonts w:asciiTheme="minorHAnsi" w:hAnsiTheme="minorHAnsi" w:cstheme="minorHAnsi"/>
          <w:bCs/>
          <w:sz w:val="22"/>
          <w:szCs w:val="22"/>
          <w:lang w:eastAsia="ar-SA"/>
        </w:rPr>
        <w:t>mluvných strán.</w:t>
      </w:r>
    </w:p>
    <w:p w14:paraId="0650B0E4" w14:textId="3725A9EE" w:rsidR="0044080C" w:rsidRDefault="0044080C" w:rsidP="00505363">
      <w:pPr>
        <w:pStyle w:val="Odsekzoznamu"/>
        <w:suppressAutoHyphens/>
        <w:ind w:left="567"/>
        <w:jc w:val="both"/>
        <w:rPr>
          <w:rFonts w:asciiTheme="minorHAnsi" w:hAnsiTheme="minorHAnsi" w:cstheme="minorHAnsi"/>
          <w:sz w:val="22"/>
          <w:szCs w:val="22"/>
        </w:rPr>
      </w:pPr>
      <w:r>
        <w:rPr>
          <w:rFonts w:asciiTheme="minorHAnsi" w:hAnsiTheme="minorHAnsi" w:cstheme="minorHAnsi"/>
          <w:sz w:val="22"/>
          <w:szCs w:val="22"/>
        </w:rPr>
        <w:t xml:space="preserve">Ak nedošlo k uplynutiu zmluvného obdobia, rozumie sa, že po skončení príslušného kalendárneho roka sa uplatní </w:t>
      </w:r>
      <w:r>
        <w:rPr>
          <w:rFonts w:asciiTheme="minorHAnsi" w:hAnsiTheme="minorHAnsi" w:cs="Cambria"/>
          <w:sz w:val="22"/>
          <w:szCs w:val="22"/>
        </w:rPr>
        <w:t xml:space="preserve">cena za dodávku </w:t>
      </w:r>
      <w:r w:rsidR="00B535C8">
        <w:rPr>
          <w:rFonts w:asciiTheme="minorHAnsi" w:hAnsiTheme="minorHAnsi" w:cs="Cambria"/>
          <w:sz w:val="22"/>
          <w:szCs w:val="22"/>
        </w:rPr>
        <w:t>plynu</w:t>
      </w:r>
      <w:r>
        <w:rPr>
          <w:rFonts w:asciiTheme="minorHAnsi" w:hAnsiTheme="minorHAnsi" w:cs="Cambria"/>
          <w:sz w:val="22"/>
          <w:szCs w:val="22"/>
        </w:rPr>
        <w:t xml:space="preserve"> dohodnutá podľa bodu 2 tejto prílohy č. </w:t>
      </w:r>
      <w:r w:rsidR="00B535C8">
        <w:rPr>
          <w:rFonts w:asciiTheme="minorHAnsi" w:hAnsiTheme="minorHAnsi" w:cs="Cambria"/>
          <w:sz w:val="22"/>
          <w:szCs w:val="22"/>
        </w:rPr>
        <w:t>2</w:t>
      </w:r>
      <w:r>
        <w:rPr>
          <w:rFonts w:asciiTheme="minorHAnsi" w:hAnsiTheme="minorHAnsi" w:cs="Cambria"/>
          <w:sz w:val="22"/>
          <w:szCs w:val="22"/>
        </w:rPr>
        <w:t>.</w:t>
      </w:r>
    </w:p>
    <w:p w14:paraId="3EB42AE6" w14:textId="77777777" w:rsidR="006E2453" w:rsidRDefault="006E2453" w:rsidP="00505363">
      <w:pPr>
        <w:pStyle w:val="Bezriadkovania"/>
        <w:ind w:left="567"/>
        <w:jc w:val="both"/>
        <w:rPr>
          <w:rFonts w:asciiTheme="minorHAnsi" w:hAnsiTheme="minorHAnsi" w:cstheme="minorHAnsi"/>
          <w:sz w:val="22"/>
          <w:szCs w:val="22"/>
        </w:rPr>
      </w:pPr>
    </w:p>
    <w:p w14:paraId="769AA9F6" w14:textId="77777777" w:rsidR="006E2453" w:rsidRDefault="006E2453" w:rsidP="00505363">
      <w:pPr>
        <w:ind w:left="567"/>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prílohy č. 2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6440F13F" w14:textId="77777777" w:rsidR="00630153" w:rsidRDefault="00630153" w:rsidP="008A4939">
      <w:pPr>
        <w:jc w:val="both"/>
        <w:rPr>
          <w:rFonts w:asciiTheme="minorHAnsi" w:hAnsiTheme="minorHAnsi" w:cs="Cambri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9"/>
        <w:gridCol w:w="3289"/>
        <w:gridCol w:w="2348"/>
      </w:tblGrid>
      <w:tr w:rsidR="00630153" w:rsidRPr="005B0E8B" w14:paraId="74DD878B" w14:textId="77777777" w:rsidTr="00A80F00">
        <w:tc>
          <w:tcPr>
            <w:tcW w:w="3006" w:type="dxa"/>
            <w:vAlign w:val="center"/>
          </w:tcPr>
          <w:p w14:paraId="7E0D16D0" w14:textId="5D83F024" w:rsidR="00630153" w:rsidRPr="00DD7D21" w:rsidRDefault="00630153" w:rsidP="00A80F00">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6E2453">
              <w:rPr>
                <w:rFonts w:asciiTheme="minorHAnsi" w:hAnsiTheme="minorHAnsi" w:cstheme="minorHAnsi"/>
                <w:b/>
                <w:w w:val="0"/>
                <w:sz w:val="22"/>
                <w:szCs w:val="22"/>
              </w:rPr>
              <w:t>d</w:t>
            </w:r>
            <w:r w:rsidRPr="00DD7D21">
              <w:rPr>
                <w:rFonts w:asciiTheme="minorHAnsi" w:hAnsiTheme="minorHAnsi" w:cstheme="minorHAnsi"/>
                <w:b/>
                <w:w w:val="0"/>
                <w:sz w:val="22"/>
                <w:szCs w:val="22"/>
              </w:rPr>
              <w:t>odávateľa</w:t>
            </w:r>
          </w:p>
        </w:tc>
        <w:tc>
          <w:tcPr>
            <w:tcW w:w="3515" w:type="dxa"/>
            <w:vAlign w:val="center"/>
          </w:tcPr>
          <w:p w14:paraId="57312F4F" w14:textId="77777777" w:rsidR="00630153" w:rsidRPr="00DD7D21" w:rsidRDefault="00630153" w:rsidP="00A80F00">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551" w:type="dxa"/>
            <w:vAlign w:val="center"/>
          </w:tcPr>
          <w:p w14:paraId="14F0CC62" w14:textId="77777777" w:rsidR="00630153" w:rsidRPr="00DD7D21" w:rsidRDefault="00630153" w:rsidP="00A80F00">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630153" w:rsidRPr="005B0E8B" w14:paraId="4F12748F" w14:textId="77777777" w:rsidTr="00A80F00">
        <w:trPr>
          <w:trHeight w:val="372"/>
        </w:trPr>
        <w:tc>
          <w:tcPr>
            <w:tcW w:w="3006" w:type="dxa"/>
            <w:tcBorders>
              <w:bottom w:val="single" w:sz="4" w:space="0" w:color="auto"/>
            </w:tcBorders>
            <w:vAlign w:val="center"/>
          </w:tcPr>
          <w:p w14:paraId="71A5C552" w14:textId="77777777" w:rsidR="00630153" w:rsidRPr="005B0E8B" w:rsidRDefault="00630153" w:rsidP="00A80F00">
            <w:pPr>
              <w:spacing w:before="60" w:after="60"/>
              <w:ind w:left="709" w:hanging="709"/>
              <w:rPr>
                <w:w w:val="0"/>
                <w:sz w:val="20"/>
                <w:szCs w:val="20"/>
              </w:rPr>
            </w:pPr>
          </w:p>
        </w:tc>
        <w:tc>
          <w:tcPr>
            <w:tcW w:w="3515" w:type="dxa"/>
            <w:tcBorders>
              <w:bottom w:val="single" w:sz="4" w:space="0" w:color="auto"/>
            </w:tcBorders>
            <w:vAlign w:val="center"/>
          </w:tcPr>
          <w:p w14:paraId="7F8FD54B" w14:textId="77777777" w:rsidR="00630153" w:rsidRPr="005B0E8B" w:rsidRDefault="00630153" w:rsidP="00A80F00">
            <w:pPr>
              <w:spacing w:before="60" w:after="60"/>
              <w:ind w:left="709" w:hanging="709"/>
              <w:rPr>
                <w:w w:val="0"/>
                <w:sz w:val="20"/>
                <w:szCs w:val="20"/>
              </w:rPr>
            </w:pPr>
          </w:p>
        </w:tc>
        <w:tc>
          <w:tcPr>
            <w:tcW w:w="2551" w:type="dxa"/>
            <w:tcBorders>
              <w:bottom w:val="single" w:sz="4" w:space="0" w:color="auto"/>
            </w:tcBorders>
            <w:vAlign w:val="center"/>
          </w:tcPr>
          <w:p w14:paraId="4BF69DD9" w14:textId="77777777" w:rsidR="00630153" w:rsidRPr="005B0E8B" w:rsidRDefault="00630153" w:rsidP="00A80F00">
            <w:pPr>
              <w:spacing w:before="60" w:after="60"/>
              <w:ind w:left="709" w:hanging="709"/>
              <w:rPr>
                <w:w w:val="0"/>
                <w:sz w:val="20"/>
                <w:szCs w:val="20"/>
              </w:rPr>
            </w:pPr>
          </w:p>
        </w:tc>
      </w:tr>
      <w:tr w:rsidR="00630153" w:rsidRPr="005B0E8B" w14:paraId="75A1D996" w14:textId="77777777" w:rsidTr="00A80F00">
        <w:trPr>
          <w:trHeight w:val="242"/>
        </w:trPr>
        <w:tc>
          <w:tcPr>
            <w:tcW w:w="3006" w:type="dxa"/>
            <w:tcBorders>
              <w:top w:val="single" w:sz="4" w:space="0" w:color="auto"/>
              <w:left w:val="single" w:sz="4" w:space="0" w:color="auto"/>
              <w:bottom w:val="single" w:sz="4" w:space="0" w:color="auto"/>
              <w:right w:val="single" w:sz="4" w:space="0" w:color="auto"/>
            </w:tcBorders>
            <w:vAlign w:val="center"/>
          </w:tcPr>
          <w:p w14:paraId="120E6CEA" w14:textId="77777777" w:rsidR="00630153" w:rsidRPr="005B0E8B" w:rsidRDefault="00630153" w:rsidP="00A80F00">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4E75141D" w14:textId="77777777" w:rsidR="00630153" w:rsidRPr="005B0E8B" w:rsidRDefault="00630153" w:rsidP="00A80F00">
            <w:pPr>
              <w:spacing w:before="60" w:after="60"/>
              <w:ind w:left="709" w:hanging="709"/>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C9184D5" w14:textId="77777777" w:rsidR="00630153" w:rsidRPr="005B0E8B" w:rsidRDefault="00630153" w:rsidP="00A80F00">
            <w:pPr>
              <w:spacing w:before="60" w:after="60"/>
              <w:ind w:left="709" w:hanging="709"/>
              <w:rPr>
                <w:w w:val="0"/>
                <w:sz w:val="20"/>
                <w:szCs w:val="20"/>
              </w:rPr>
            </w:pPr>
          </w:p>
        </w:tc>
      </w:tr>
      <w:tr w:rsidR="00630153" w:rsidRPr="005B0E8B" w14:paraId="5EE03710" w14:textId="77777777" w:rsidTr="00A80F00">
        <w:tc>
          <w:tcPr>
            <w:tcW w:w="3006" w:type="dxa"/>
            <w:tcBorders>
              <w:top w:val="single" w:sz="4" w:space="0" w:color="auto"/>
              <w:left w:val="single" w:sz="4" w:space="0" w:color="auto"/>
              <w:bottom w:val="single" w:sz="4" w:space="0" w:color="auto"/>
              <w:right w:val="single" w:sz="4" w:space="0" w:color="auto"/>
            </w:tcBorders>
            <w:vAlign w:val="center"/>
          </w:tcPr>
          <w:p w14:paraId="5D253338" w14:textId="77777777" w:rsidR="00630153" w:rsidRPr="005B0E8B" w:rsidRDefault="00630153" w:rsidP="00A80F00">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772AE28D" w14:textId="77777777" w:rsidR="00630153" w:rsidRPr="005B0E8B" w:rsidRDefault="00630153" w:rsidP="00A80F00">
            <w:pPr>
              <w:spacing w:before="60" w:after="60"/>
              <w:ind w:left="709" w:hanging="709"/>
              <w:jc w:val="center"/>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3423B0D" w14:textId="77777777" w:rsidR="00630153" w:rsidRPr="005B0E8B" w:rsidRDefault="00630153" w:rsidP="00A80F00">
            <w:pPr>
              <w:spacing w:before="60" w:after="60"/>
              <w:ind w:left="709" w:hanging="709"/>
              <w:rPr>
                <w:w w:val="0"/>
                <w:sz w:val="20"/>
                <w:szCs w:val="20"/>
              </w:rPr>
            </w:pPr>
          </w:p>
        </w:tc>
      </w:tr>
    </w:tbl>
    <w:p w14:paraId="5AAD5CBE" w14:textId="77777777" w:rsidR="00630153" w:rsidRDefault="00630153" w:rsidP="00630153">
      <w:pPr>
        <w:ind w:left="708"/>
        <w:jc w:val="both"/>
        <w:rPr>
          <w:rFonts w:asciiTheme="minorHAnsi" w:hAnsiTheme="minorHAnsi" w:cs="Cambria"/>
          <w:sz w:val="22"/>
          <w:szCs w:val="22"/>
        </w:rPr>
      </w:pPr>
    </w:p>
    <w:p w14:paraId="3CA72C35" w14:textId="28B4E223" w:rsidR="006E2453" w:rsidRDefault="006E2453" w:rsidP="00505363">
      <w:pPr>
        <w:pStyle w:val="Bezriadkovania"/>
        <w:ind w:left="567"/>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Pr>
          <w:rFonts w:asciiTheme="minorHAnsi" w:hAnsiTheme="minorHAnsi" w:cstheme="minorHAnsi"/>
          <w:sz w:val="22"/>
          <w:szCs w:val="22"/>
        </w:rPr>
        <w:t>o</w:t>
      </w:r>
      <w:r w:rsidRPr="00467FCD">
        <w:rPr>
          <w:rFonts w:asciiTheme="minorHAnsi" w:hAnsiTheme="minorHAnsi" w:cstheme="minorHAnsi"/>
          <w:sz w:val="22"/>
          <w:szCs w:val="22"/>
        </w:rPr>
        <w:t xml:space="preserve">dberateľa,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Pr>
          <w:rFonts w:asciiTheme="minorHAnsi" w:hAnsiTheme="minorHAnsi" w:cstheme="minorHAnsi"/>
          <w:sz w:val="22"/>
          <w:szCs w:val="22"/>
        </w:rPr>
        <w:t xml:space="preserve">prílohy č. </w:t>
      </w:r>
      <w:r w:rsidR="00F0799F">
        <w:rPr>
          <w:rFonts w:asciiTheme="minorHAnsi" w:hAnsiTheme="minorHAnsi" w:cstheme="minorHAnsi"/>
          <w:sz w:val="22"/>
          <w:szCs w:val="22"/>
        </w:rPr>
        <w:t>2</w:t>
      </w:r>
      <w:r>
        <w:rPr>
          <w:rFonts w:asciiTheme="minorHAnsi" w:hAnsiTheme="minorHAnsi" w:cstheme="minorHAnsi"/>
          <w:sz w:val="22"/>
          <w:szCs w:val="22"/>
        </w:rPr>
        <w:t xml:space="preserve"> 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52CAF7C4" w14:textId="77777777" w:rsidR="00630153" w:rsidRDefault="00630153" w:rsidP="00630153">
      <w:pPr>
        <w:ind w:left="708"/>
        <w:jc w:val="both"/>
        <w:rPr>
          <w:rFonts w:asciiTheme="minorHAnsi" w:hAnsiTheme="minorHAnsi" w:cs="Cambri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291"/>
        <w:gridCol w:w="2345"/>
      </w:tblGrid>
      <w:tr w:rsidR="00630153" w:rsidRPr="005B0E8B" w14:paraId="7913AFFC" w14:textId="77777777" w:rsidTr="00A80F00">
        <w:tc>
          <w:tcPr>
            <w:tcW w:w="2880" w:type="dxa"/>
            <w:vAlign w:val="center"/>
          </w:tcPr>
          <w:p w14:paraId="70E4193E" w14:textId="0C939A83" w:rsidR="00630153" w:rsidRPr="00DD7D21" w:rsidRDefault="00630153" w:rsidP="00D274A3">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6E2453">
              <w:rPr>
                <w:rFonts w:asciiTheme="minorHAnsi" w:hAnsiTheme="minorHAnsi" w:cstheme="minorHAnsi"/>
                <w:b/>
                <w:w w:val="0"/>
                <w:sz w:val="22"/>
                <w:szCs w:val="22"/>
              </w:rPr>
              <w:t>o</w:t>
            </w:r>
            <w:r w:rsidRPr="00DD7D21">
              <w:rPr>
                <w:rFonts w:asciiTheme="minorHAnsi" w:hAnsiTheme="minorHAnsi" w:cstheme="minorHAnsi"/>
                <w:b/>
                <w:w w:val="0"/>
                <w:sz w:val="22"/>
                <w:szCs w:val="22"/>
              </w:rPr>
              <w:t>dberateľa</w:t>
            </w:r>
          </w:p>
        </w:tc>
        <w:tc>
          <w:tcPr>
            <w:tcW w:w="3291" w:type="dxa"/>
            <w:vAlign w:val="center"/>
          </w:tcPr>
          <w:p w14:paraId="79A9651E" w14:textId="77777777" w:rsidR="00630153" w:rsidRPr="00DD7D21" w:rsidRDefault="00630153" w:rsidP="00D274A3">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345" w:type="dxa"/>
            <w:vAlign w:val="center"/>
          </w:tcPr>
          <w:p w14:paraId="72992B01" w14:textId="77777777" w:rsidR="00630153" w:rsidRPr="00DD7D21" w:rsidRDefault="00630153" w:rsidP="00D274A3">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630153" w:rsidRPr="005B0E8B" w14:paraId="7D3677E6" w14:textId="77777777" w:rsidTr="00A80F00">
        <w:trPr>
          <w:trHeight w:val="372"/>
        </w:trPr>
        <w:tc>
          <w:tcPr>
            <w:tcW w:w="2880" w:type="dxa"/>
          </w:tcPr>
          <w:p w14:paraId="035342AC"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Juraj Šipula</w:t>
            </w:r>
          </w:p>
        </w:tc>
        <w:tc>
          <w:tcPr>
            <w:tcW w:w="3291" w:type="dxa"/>
          </w:tcPr>
          <w:p w14:paraId="2C317828"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juraj.sipula@bbsk.sk</w:t>
            </w:r>
          </w:p>
        </w:tc>
        <w:tc>
          <w:tcPr>
            <w:tcW w:w="2345" w:type="dxa"/>
          </w:tcPr>
          <w:p w14:paraId="00DB6ECE"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+421 940 624 551</w:t>
            </w:r>
          </w:p>
        </w:tc>
      </w:tr>
      <w:tr w:rsidR="00630153" w:rsidRPr="005B0E8B" w14:paraId="15BBA742" w14:textId="77777777" w:rsidTr="00A80F00">
        <w:trPr>
          <w:trHeight w:val="242"/>
        </w:trPr>
        <w:tc>
          <w:tcPr>
            <w:tcW w:w="2880" w:type="dxa"/>
          </w:tcPr>
          <w:p w14:paraId="2DA2B30F"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Milena Gajdošová</w:t>
            </w:r>
          </w:p>
        </w:tc>
        <w:tc>
          <w:tcPr>
            <w:tcW w:w="3291" w:type="dxa"/>
          </w:tcPr>
          <w:p w14:paraId="55BC193E" w14:textId="77777777"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milena.gajdosova@bbsk.sk</w:t>
            </w:r>
          </w:p>
        </w:tc>
        <w:tc>
          <w:tcPr>
            <w:tcW w:w="2345" w:type="dxa"/>
          </w:tcPr>
          <w:p w14:paraId="2C2154B6" w14:textId="61E32FB2" w:rsidR="00630153" w:rsidRPr="00DD7D21" w:rsidRDefault="00630153" w:rsidP="00D274A3">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w:t>
            </w:r>
            <w:r w:rsidR="009D3CB7">
              <w:rPr>
                <w:rFonts w:asciiTheme="minorHAnsi" w:hAnsiTheme="minorHAnsi" w:cstheme="minorHAnsi"/>
                <w:w w:val="0"/>
                <w:sz w:val="22"/>
                <w:szCs w:val="22"/>
              </w:rPr>
              <w:t> 947 912 776</w:t>
            </w:r>
          </w:p>
        </w:tc>
      </w:tr>
      <w:tr w:rsidR="00630153" w:rsidRPr="005B0E8B" w14:paraId="7241C0F3" w14:textId="77777777" w:rsidTr="00A80F00">
        <w:trPr>
          <w:trHeight w:val="176"/>
        </w:trPr>
        <w:tc>
          <w:tcPr>
            <w:tcW w:w="2880" w:type="dxa"/>
          </w:tcPr>
          <w:p w14:paraId="5B0C39FC" w14:textId="77777777" w:rsidR="00630153" w:rsidRPr="005B0E8B" w:rsidRDefault="00630153" w:rsidP="00D274A3">
            <w:pPr>
              <w:spacing w:before="60" w:after="60"/>
              <w:ind w:left="709" w:hanging="709"/>
              <w:jc w:val="center"/>
              <w:rPr>
                <w:w w:val="0"/>
                <w:sz w:val="20"/>
                <w:szCs w:val="20"/>
              </w:rPr>
            </w:pPr>
          </w:p>
        </w:tc>
        <w:tc>
          <w:tcPr>
            <w:tcW w:w="3291" w:type="dxa"/>
          </w:tcPr>
          <w:p w14:paraId="7F195C6C" w14:textId="77777777" w:rsidR="00630153" w:rsidRPr="005B0E8B" w:rsidRDefault="00630153" w:rsidP="00D274A3">
            <w:pPr>
              <w:spacing w:before="60" w:after="60"/>
              <w:ind w:left="709" w:hanging="709"/>
              <w:jc w:val="center"/>
              <w:rPr>
                <w:w w:val="0"/>
                <w:sz w:val="20"/>
                <w:szCs w:val="20"/>
              </w:rPr>
            </w:pPr>
          </w:p>
        </w:tc>
        <w:tc>
          <w:tcPr>
            <w:tcW w:w="2345" w:type="dxa"/>
          </w:tcPr>
          <w:p w14:paraId="0AFBA050" w14:textId="77777777" w:rsidR="00630153" w:rsidRPr="005B0E8B" w:rsidRDefault="00630153" w:rsidP="00D274A3">
            <w:pPr>
              <w:spacing w:before="60" w:after="60"/>
              <w:ind w:left="709" w:hanging="709"/>
              <w:jc w:val="center"/>
              <w:rPr>
                <w:w w:val="0"/>
                <w:sz w:val="20"/>
                <w:szCs w:val="20"/>
              </w:rPr>
            </w:pPr>
          </w:p>
        </w:tc>
      </w:tr>
    </w:tbl>
    <w:p w14:paraId="3163E70B" w14:textId="77777777" w:rsidR="00EE7947" w:rsidRDefault="00EE7947" w:rsidP="008A4939">
      <w:pPr>
        <w:ind w:left="709" w:hanging="709"/>
        <w:jc w:val="both"/>
        <w:rPr>
          <w:rFonts w:asciiTheme="minorHAnsi" w:hAnsiTheme="minorHAnsi" w:cs="Cambria"/>
          <w:sz w:val="22"/>
          <w:szCs w:val="22"/>
        </w:rPr>
      </w:pPr>
    </w:p>
    <w:p w14:paraId="6CC7E63C" w14:textId="77777777" w:rsidR="00EA3E89" w:rsidRDefault="00EA3E89" w:rsidP="00EA3E89">
      <w:pPr>
        <w:jc w:val="both"/>
        <w:rPr>
          <w:rFonts w:asciiTheme="minorHAnsi" w:hAnsiTheme="minorHAnsi" w:cstheme="minorHAnsi"/>
          <w:b/>
          <w:sz w:val="22"/>
          <w:szCs w:val="22"/>
        </w:rPr>
      </w:pPr>
    </w:p>
    <w:p w14:paraId="6571C51C" w14:textId="36792DBD" w:rsidR="00BE537F" w:rsidRDefault="002B4BC6" w:rsidP="00842BBD">
      <w:pPr>
        <w:ind w:left="426" w:hanging="705"/>
        <w:jc w:val="both"/>
        <w:rPr>
          <w:rFonts w:asciiTheme="minorHAnsi" w:hAnsiTheme="minorHAnsi" w:cstheme="minorHAnsi"/>
          <w:sz w:val="22"/>
          <w:szCs w:val="22"/>
        </w:rPr>
      </w:pPr>
      <w:r>
        <w:rPr>
          <w:rFonts w:asciiTheme="minorHAnsi" w:hAnsiTheme="minorHAnsi" w:cstheme="minorHAnsi"/>
          <w:b/>
          <w:sz w:val="22"/>
          <w:szCs w:val="22"/>
          <w:lang w:eastAsia="ar-SA"/>
        </w:rPr>
        <w:tab/>
      </w:r>
    </w:p>
    <w:p w14:paraId="45929416" w14:textId="6A78ADA9" w:rsidR="00BE537F" w:rsidRPr="00842BBD" w:rsidRDefault="002B4BC6">
      <w:pPr>
        <w:spacing w:after="160" w:line="259" w:lineRule="auto"/>
        <w:rPr>
          <w:rFonts w:asciiTheme="minorHAnsi" w:hAnsiTheme="minorHAnsi" w:cstheme="minorHAnsi"/>
          <w:b/>
          <w:bCs/>
          <w:sz w:val="22"/>
          <w:szCs w:val="22"/>
        </w:rPr>
      </w:pPr>
      <w:r>
        <w:rPr>
          <w:rFonts w:asciiTheme="minorHAnsi" w:hAnsiTheme="minorHAnsi" w:cstheme="minorHAnsi"/>
          <w:b/>
          <w:bCs/>
          <w:sz w:val="22"/>
          <w:szCs w:val="22"/>
        </w:rPr>
        <w:t xml:space="preserve">            </w:t>
      </w:r>
    </w:p>
    <w:p w14:paraId="1BC12BA2" w14:textId="77777777" w:rsidR="00BE537F" w:rsidRDefault="00BE537F">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57CA359C" w14:textId="77777777" w:rsidR="00BE537F" w:rsidRPr="00AE18DF" w:rsidRDefault="00BE537F">
      <w:pPr>
        <w:spacing w:after="160" w:line="259" w:lineRule="auto"/>
        <w:rPr>
          <w:rFonts w:asciiTheme="minorHAnsi" w:hAnsiTheme="minorHAnsi" w:cstheme="minorHAnsi"/>
          <w:sz w:val="22"/>
          <w:szCs w:val="22"/>
        </w:rPr>
      </w:pPr>
    </w:p>
    <w:p w14:paraId="2BF3726A" w14:textId="790DD538"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t>Príloha</w:t>
      </w:r>
      <w:r w:rsidRPr="00AE18DF">
        <w:rPr>
          <w:rFonts w:asciiTheme="minorHAnsi" w:hAnsiTheme="minorHAnsi" w:cs="Cambria"/>
          <w:b/>
          <w:bCs/>
          <w:color w:val="000000"/>
          <w:sz w:val="22"/>
          <w:szCs w:val="22"/>
        </w:rPr>
        <w:t xml:space="preserve"> č. </w:t>
      </w:r>
      <w:r w:rsidR="0043624C">
        <w:rPr>
          <w:rFonts w:asciiTheme="minorHAnsi" w:hAnsiTheme="minorHAnsi" w:cs="Cambria"/>
          <w:b/>
          <w:bCs/>
          <w:color w:val="000000"/>
          <w:sz w:val="22"/>
          <w:szCs w:val="22"/>
        </w:rPr>
        <w:t>3</w:t>
      </w:r>
      <w:r w:rsidR="0043624C" w:rsidRPr="00AE18DF">
        <w:rPr>
          <w:rFonts w:asciiTheme="minorHAnsi" w:hAnsiTheme="minorHAnsi" w:cs="Cambria"/>
          <w:b/>
          <w:bCs/>
          <w:color w:val="000000"/>
          <w:sz w:val="22"/>
          <w:szCs w:val="22"/>
        </w:rPr>
        <w:t xml:space="preserve"> </w:t>
      </w:r>
      <w:r w:rsidRPr="00AE18DF">
        <w:rPr>
          <w:rFonts w:asciiTheme="minorHAnsi" w:hAnsiTheme="minorHAnsi" w:cs="Cambria"/>
          <w:b/>
          <w:bCs/>
          <w:color w:val="000000"/>
          <w:sz w:val="22"/>
          <w:szCs w:val="22"/>
        </w:rPr>
        <w:t>–</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77777777"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zemného plynu</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5CBE9970"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F468A4">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1711398E"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C56243">
        <w:rPr>
          <w:rFonts w:ascii="Calibri" w:hAnsi="Calibri" w:cs="Cambria"/>
          <w:color w:val="000000"/>
          <w:sz w:val="22"/>
          <w:szCs w:val="22"/>
        </w:rPr>
        <w:tab/>
      </w:r>
      <w:r w:rsidR="00C56243">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768A3E1C"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na predmet zákazky: Dodávka zemného plynu a v nadväznosti na Rámcovú zmluvu č.</w:t>
      </w:r>
      <w:r w:rsidR="0078083F">
        <w:rPr>
          <w:rFonts w:asciiTheme="minorHAnsi" w:hAnsiTheme="minorHAnsi" w:cstheme="minorHAnsi"/>
          <w:sz w:val="22"/>
          <w:szCs w:val="22"/>
        </w:rPr>
        <w:t xml:space="preserve"> </w:t>
      </w:r>
      <w:r w:rsidRPr="00AE18DF">
        <w:rPr>
          <w:rFonts w:asciiTheme="minorHAnsi" w:hAnsiTheme="minorHAnsi" w:cstheme="minorHAnsi"/>
          <w:sz w:val="22"/>
          <w:szCs w:val="22"/>
        </w:rPr>
        <w:t xml:space="preserve">....................... o združenej dodávke zemného plynu podľa zákona č. 251/2012 Z. z. o energetike a o zmene a doplnení niektorých zákonov a § 269 ods. 2 zákona č. 513/1991 Zb. Obchodný zákonník v </w:t>
      </w:r>
      <w:r w:rsidRPr="00AE18DF">
        <w:rPr>
          <w:rFonts w:asciiTheme="minorHAnsi" w:hAnsiTheme="minorHAnsi" w:cstheme="minorHAnsi"/>
          <w:sz w:val="22"/>
          <w:szCs w:val="22"/>
        </w:rPr>
        <w:lastRenderedPageBreak/>
        <w:t>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uzatvorenú medzi dodávateľom 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plynu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plyn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Predmetom tejto zmluvy je záväzok dodávateľa v zmluvnom období za podmienok, v cene a v rozsahu určených touto zmluvou a Rámcovou zmluvou dodávať pre odberné miesta odberateľa podľa čl. III bod 3.1  tejto zmluvy zemný plyn (ďalej aj ako „</w:t>
      </w:r>
      <w:r w:rsidRPr="00AE18DF">
        <w:rPr>
          <w:rFonts w:ascii="Calibri" w:hAnsi="Calibri" w:cs="Cambria"/>
          <w:b/>
          <w:bCs/>
          <w:sz w:val="22"/>
          <w:szCs w:val="22"/>
        </w:rPr>
        <w:t>plyn</w:t>
      </w:r>
      <w:r w:rsidRPr="00AE18DF">
        <w:rPr>
          <w:rFonts w:ascii="Calibri" w:hAnsi="Calibri" w:cs="Cambria"/>
          <w:sz w:val="22"/>
          <w:szCs w:val="22"/>
        </w:rPr>
        <w:t>“) v dohodnutom množstve, čase a za dohodnutú cenu a poskytovať odberateľovi služby v rozsahu čl. II bod 2.1 Rámcovej zmluvy, ako aj záväzok odberateľa uhrádzať za dodaný plyn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50613523"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sidR="00EB6ED5">
        <w:rPr>
          <w:rFonts w:asciiTheme="minorHAnsi" w:hAnsiTheme="minorHAnsi" w:cstheme="minorHAnsi"/>
          <w:sz w:val="22"/>
          <w:szCs w:val="22"/>
        </w:rPr>
        <w:t>1</w:t>
      </w:r>
      <w:r w:rsidRPr="00AE18DF">
        <w:rPr>
          <w:rFonts w:asciiTheme="minorHAnsi" w:hAnsiTheme="minorHAnsi" w:cstheme="minorHAnsi"/>
          <w:sz w:val="22"/>
          <w:szCs w:val="22"/>
        </w:rPr>
        <w:t>.</w:t>
      </w:r>
      <w:r w:rsidR="00E95B01" w:rsidRPr="00AE18DF">
        <w:rPr>
          <w:rFonts w:asciiTheme="minorHAnsi" w:hAnsiTheme="minorHAnsi" w:cstheme="minorHAnsi"/>
          <w:sz w:val="22"/>
          <w:szCs w:val="22"/>
        </w:rPr>
        <w:t>202</w:t>
      </w:r>
      <w:r w:rsidR="00E95B01">
        <w:rPr>
          <w:rFonts w:asciiTheme="minorHAnsi" w:hAnsiTheme="minorHAnsi" w:cstheme="minorHAnsi"/>
          <w:sz w:val="22"/>
          <w:szCs w:val="22"/>
        </w:rPr>
        <w:t>4</w:t>
      </w:r>
      <w:r w:rsidR="00E95B01" w:rsidRPr="00AE18DF">
        <w:rPr>
          <w:rFonts w:asciiTheme="minorHAnsi" w:hAnsiTheme="minorHAnsi" w:cstheme="minorHAnsi"/>
          <w:sz w:val="22"/>
          <w:szCs w:val="22"/>
        </w:rPr>
        <w:t xml:space="preserve"> </w:t>
      </w:r>
      <w:r w:rsidRPr="00AE18DF">
        <w:rPr>
          <w:rFonts w:asciiTheme="minorHAnsi" w:hAnsiTheme="minorHAnsi" w:cstheme="minorHAnsi"/>
          <w:sz w:val="22"/>
          <w:szCs w:val="22"/>
        </w:rPr>
        <w:t>od 06:00 hod. a bude trvať do 01.01.</w:t>
      </w:r>
      <w:r w:rsidR="00E95B01" w:rsidRPr="00AE18DF">
        <w:rPr>
          <w:rFonts w:asciiTheme="minorHAnsi" w:hAnsiTheme="minorHAnsi" w:cstheme="minorHAnsi"/>
          <w:sz w:val="22"/>
          <w:szCs w:val="22"/>
        </w:rPr>
        <w:t>202</w:t>
      </w:r>
      <w:r w:rsidR="00C050E5">
        <w:rPr>
          <w:rFonts w:asciiTheme="minorHAnsi" w:hAnsiTheme="minorHAnsi" w:cstheme="minorHAnsi"/>
          <w:sz w:val="22"/>
          <w:szCs w:val="22"/>
        </w:rPr>
        <w:t>6</w:t>
      </w:r>
      <w:r w:rsidR="00E95B01" w:rsidRPr="00AE18DF">
        <w:rPr>
          <w:rFonts w:asciiTheme="minorHAnsi" w:hAnsiTheme="minorHAnsi" w:cstheme="minorHAnsi"/>
          <w:sz w:val="22"/>
          <w:szCs w:val="22"/>
        </w:rPr>
        <w:t xml:space="preserve"> </w:t>
      </w:r>
      <w:r w:rsidRPr="00AE18DF">
        <w:rPr>
          <w:rFonts w:asciiTheme="minorHAnsi" w:hAnsiTheme="minorHAnsi" w:cstheme="minorHAnsi"/>
          <w:sz w:val="22"/>
          <w:szCs w:val="22"/>
        </w:rPr>
        <w:t>do 06:00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Špecifikácia (identifikácia) odberného miesta, POD kódy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Podmienky dodávky plynu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7777777"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Podmienky dodávky plynu a zabezpečenia jeho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Cena za dodávku plynu a za distribučné služby</w:t>
      </w:r>
    </w:p>
    <w:p w14:paraId="367040E5" w14:textId="77777777" w:rsidR="00B224D5" w:rsidRPr="00AE18DF" w:rsidRDefault="00B224D5" w:rsidP="00B224D5">
      <w:pPr>
        <w:jc w:val="center"/>
        <w:rPr>
          <w:rFonts w:ascii="Calibri" w:hAnsi="Calibri" w:cs="Cambria"/>
          <w:b/>
          <w:bCs/>
          <w:sz w:val="22"/>
          <w:szCs w:val="22"/>
        </w:rPr>
      </w:pPr>
    </w:p>
    <w:p w14:paraId="12882A30" w14:textId="1D310263" w:rsidR="00B224D5" w:rsidRDefault="00B224D5" w:rsidP="004C45E1">
      <w:pPr>
        <w:jc w:val="both"/>
        <w:rPr>
          <w:rFonts w:asciiTheme="minorHAnsi" w:hAnsiTheme="minorHAnsi" w:cs="Arial"/>
          <w:sz w:val="22"/>
          <w:szCs w:val="22"/>
          <w:lang w:eastAsia="sk-SK"/>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235A6D">
        <w:rPr>
          <w:rFonts w:asciiTheme="minorHAnsi" w:hAnsiTheme="minorHAnsi" w:cs="Arial"/>
          <w:sz w:val="22"/>
          <w:szCs w:val="22"/>
          <w:lang w:eastAsia="sk-SK"/>
        </w:rPr>
        <w:t xml:space="preserve">Cena za </w:t>
      </w:r>
      <w:r w:rsidR="00235A6D" w:rsidRPr="00AE18DF">
        <w:rPr>
          <w:rFonts w:asciiTheme="minorHAnsi" w:hAnsiTheme="minorHAnsi" w:cs="Arial"/>
          <w:sz w:val="22"/>
          <w:szCs w:val="22"/>
          <w:lang w:eastAsia="sk-SK"/>
        </w:rPr>
        <w:t>dodávk</w:t>
      </w:r>
      <w:r w:rsidR="00235A6D">
        <w:rPr>
          <w:rFonts w:asciiTheme="minorHAnsi" w:hAnsiTheme="minorHAnsi" w:cs="Arial"/>
          <w:sz w:val="22"/>
          <w:szCs w:val="22"/>
          <w:lang w:eastAsia="sk-SK"/>
        </w:rPr>
        <w:t xml:space="preserve">u plynu </w:t>
      </w:r>
      <w:r w:rsidR="00235A6D" w:rsidRPr="00AE18DF">
        <w:rPr>
          <w:rFonts w:asciiTheme="minorHAnsi" w:hAnsiTheme="minorHAnsi" w:cs="Arial"/>
          <w:sz w:val="22"/>
          <w:szCs w:val="22"/>
          <w:lang w:eastAsia="sk-SK"/>
        </w:rPr>
        <w:t>a zabezpečenia je</w:t>
      </w:r>
      <w:r w:rsidR="00235A6D">
        <w:rPr>
          <w:rFonts w:asciiTheme="minorHAnsi" w:hAnsiTheme="minorHAnsi" w:cs="Arial"/>
          <w:sz w:val="22"/>
          <w:szCs w:val="22"/>
          <w:lang w:eastAsia="sk-SK"/>
        </w:rPr>
        <w:t>j</w:t>
      </w:r>
      <w:r w:rsidR="00235A6D" w:rsidRPr="00AE18DF">
        <w:rPr>
          <w:rFonts w:asciiTheme="minorHAnsi" w:hAnsiTheme="minorHAnsi" w:cs="Arial"/>
          <w:sz w:val="22"/>
          <w:szCs w:val="22"/>
          <w:lang w:eastAsia="sk-SK"/>
        </w:rPr>
        <w:t xml:space="preserve"> distribúcie dojednan</w:t>
      </w:r>
      <w:r w:rsidR="00235A6D">
        <w:rPr>
          <w:rFonts w:asciiTheme="minorHAnsi" w:hAnsiTheme="minorHAnsi" w:cs="Arial"/>
          <w:sz w:val="22"/>
          <w:szCs w:val="22"/>
          <w:lang w:eastAsia="sk-SK"/>
        </w:rPr>
        <w:t xml:space="preserve">á </w:t>
      </w:r>
      <w:r w:rsidR="00235A6D" w:rsidRPr="00AE18DF">
        <w:rPr>
          <w:rFonts w:asciiTheme="minorHAnsi" w:hAnsiTheme="minorHAnsi" w:cs="Arial"/>
          <w:sz w:val="22"/>
          <w:szCs w:val="22"/>
          <w:lang w:eastAsia="sk-SK"/>
        </w:rPr>
        <w:t xml:space="preserve">v Rámcovej zmluve sa v plnom </w:t>
      </w:r>
      <w:r w:rsidR="001003B4">
        <w:rPr>
          <w:rFonts w:asciiTheme="minorHAnsi" w:hAnsiTheme="minorHAnsi" w:cs="Arial"/>
          <w:sz w:val="22"/>
          <w:szCs w:val="22"/>
          <w:lang w:eastAsia="sk-SK"/>
        </w:rPr>
        <w:tab/>
      </w:r>
      <w:r w:rsidR="00235A6D" w:rsidRPr="00AE18DF">
        <w:rPr>
          <w:rFonts w:asciiTheme="minorHAnsi" w:hAnsiTheme="minorHAnsi" w:cs="Arial"/>
          <w:sz w:val="22"/>
          <w:szCs w:val="22"/>
          <w:lang w:eastAsia="sk-SK"/>
        </w:rPr>
        <w:t>rozsahu uplatn</w:t>
      </w:r>
      <w:r w:rsidR="00235A6D">
        <w:rPr>
          <w:rFonts w:asciiTheme="minorHAnsi" w:hAnsiTheme="minorHAnsi" w:cs="Arial"/>
          <w:sz w:val="22"/>
          <w:szCs w:val="22"/>
          <w:lang w:eastAsia="sk-SK"/>
        </w:rPr>
        <w:t>í na dodávky</w:t>
      </w:r>
      <w:r w:rsidR="00235A6D" w:rsidRPr="00AE18DF">
        <w:rPr>
          <w:rFonts w:asciiTheme="minorHAnsi" w:hAnsiTheme="minorHAnsi" w:cs="Arial"/>
          <w:sz w:val="22"/>
          <w:szCs w:val="22"/>
          <w:lang w:eastAsia="sk-SK"/>
        </w:rPr>
        <w:t xml:space="preserve"> pre túto zmluvu</w:t>
      </w:r>
      <w:r w:rsidR="00235A6D">
        <w:rPr>
          <w:rFonts w:asciiTheme="minorHAnsi" w:hAnsiTheme="minorHAnsi" w:cs="Arial"/>
          <w:sz w:val="22"/>
          <w:szCs w:val="22"/>
          <w:lang w:eastAsia="sk-SK"/>
        </w:rPr>
        <w:t xml:space="preserve">, a to aj v prípade, ak dôjde k zmene spôsobu určenia ceny </w:t>
      </w:r>
      <w:r w:rsidR="001003B4">
        <w:rPr>
          <w:rFonts w:asciiTheme="minorHAnsi" w:hAnsiTheme="minorHAnsi" w:cs="Arial"/>
          <w:sz w:val="22"/>
          <w:szCs w:val="22"/>
          <w:lang w:eastAsia="sk-SK"/>
        </w:rPr>
        <w:tab/>
      </w:r>
      <w:r w:rsidR="00235A6D">
        <w:rPr>
          <w:rFonts w:asciiTheme="minorHAnsi" w:hAnsiTheme="minorHAnsi" w:cs="Arial"/>
          <w:sz w:val="22"/>
          <w:szCs w:val="22"/>
          <w:lang w:eastAsia="sk-SK"/>
        </w:rPr>
        <w:t xml:space="preserve">ako je predpokladaný Rámcovou zmluvou.  </w:t>
      </w:r>
    </w:p>
    <w:p w14:paraId="7C354C5B" w14:textId="77777777" w:rsidR="001003B4" w:rsidRPr="00AE18DF" w:rsidRDefault="001003B4" w:rsidP="004C45E1">
      <w:pPr>
        <w:jc w:val="both"/>
        <w:rPr>
          <w:rFonts w:asciiTheme="minorHAnsi" w:hAnsiTheme="minorHAnsi" w:cs="Cambria"/>
          <w:b/>
          <w:bCs/>
          <w:sz w:val="22"/>
          <w:szCs w:val="22"/>
        </w:rPr>
      </w:pPr>
    </w:p>
    <w:p w14:paraId="5398F784" w14:textId="1D457311" w:rsidR="00B224D5" w:rsidRPr="00AE18DF" w:rsidRDefault="00B224D5" w:rsidP="00B224D5">
      <w:pPr>
        <w:ind w:left="705" w:hanging="705"/>
        <w:jc w:val="both"/>
        <w:rPr>
          <w:rFonts w:asciiTheme="minorHAnsi" w:hAnsiTheme="minorHAnsi" w:cs="Cambria"/>
          <w:b/>
          <w:sz w:val="22"/>
          <w:szCs w:val="22"/>
        </w:rPr>
      </w:pPr>
      <w:r w:rsidRPr="00AE18DF">
        <w:rPr>
          <w:rFonts w:asciiTheme="minorHAnsi" w:hAnsiTheme="minorHAnsi" w:cs="Cambria"/>
          <w:sz w:val="22"/>
          <w:szCs w:val="22"/>
        </w:rPr>
        <w:t>5.</w:t>
      </w:r>
      <w:r w:rsidR="006A09AE" w:rsidRPr="00AE18DF">
        <w:rPr>
          <w:rFonts w:asciiTheme="minorHAnsi" w:hAnsiTheme="minorHAnsi" w:cs="Cambria"/>
          <w:sz w:val="22"/>
          <w:szCs w:val="22"/>
        </w:rPr>
        <w:t>2</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sz w:val="22"/>
          <w:szCs w:val="22"/>
        </w:rPr>
        <w:tab/>
      </w:r>
      <w:r w:rsidR="00AE18DF" w:rsidRPr="00AE18DF">
        <w:rPr>
          <w:rFonts w:asciiTheme="minorHAnsi" w:hAnsiTheme="minorHAnsi" w:cs="Cambria"/>
          <w:sz w:val="22"/>
          <w:szCs w:val="22"/>
        </w:rPr>
        <w:t>Denné max. množstvo odobratého plynu (ak sa uplatňuje) a predpokladané množstvo odobratého plynu za zmluvné obdobie je uvedené v prílohe č. 2 tejto zmluvy.</w:t>
      </w:r>
    </w:p>
    <w:p w14:paraId="2E5C62DD" w14:textId="77777777" w:rsidR="00B224D5" w:rsidRPr="00AE18DF" w:rsidRDefault="00B224D5" w:rsidP="00B224D5">
      <w:pPr>
        <w:ind w:left="705" w:hanging="705"/>
        <w:jc w:val="both"/>
        <w:rPr>
          <w:rFonts w:asciiTheme="minorHAnsi" w:hAnsiTheme="minorHAnsi" w:cs="Cambria"/>
          <w:b/>
          <w:sz w:val="22"/>
          <w:szCs w:val="22"/>
        </w:rPr>
      </w:pPr>
    </w:p>
    <w:p w14:paraId="29497EF2" w14:textId="233B5FFF"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6A09AE" w:rsidRPr="00AE18DF">
        <w:rPr>
          <w:rFonts w:asciiTheme="minorHAnsi" w:hAnsiTheme="minorHAnsi" w:cs="Cambria"/>
          <w:bCs/>
          <w:sz w:val="22"/>
          <w:szCs w:val="22"/>
        </w:rPr>
        <w:t>3.</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2812D69B" w14:textId="77777777" w:rsidR="00E95B01" w:rsidRDefault="00E95B01" w:rsidP="00B224D5">
      <w:pPr>
        <w:ind w:left="705" w:hanging="705"/>
        <w:jc w:val="both"/>
        <w:rPr>
          <w:rFonts w:asciiTheme="minorHAnsi" w:hAnsiTheme="minorHAnsi" w:cstheme="minorHAnsi"/>
          <w:bCs/>
          <w:sz w:val="22"/>
          <w:szCs w:val="22"/>
        </w:rPr>
      </w:pPr>
    </w:p>
    <w:p w14:paraId="2338A179" w14:textId="77777777" w:rsidR="00E95B01" w:rsidRPr="00AE18DF" w:rsidRDefault="00E95B01" w:rsidP="00B224D5">
      <w:pPr>
        <w:ind w:left="705" w:hanging="705"/>
        <w:jc w:val="both"/>
        <w:rPr>
          <w:rFonts w:asciiTheme="minorHAnsi" w:hAnsiTheme="minorHAnsi" w:cstheme="minorHAnsi"/>
          <w:bCs/>
          <w:sz w:val="22"/>
          <w:szCs w:val="22"/>
        </w:rPr>
      </w:pPr>
    </w:p>
    <w:p w14:paraId="0397C869" w14:textId="77777777" w:rsidR="00B224D5" w:rsidRPr="00AE18DF" w:rsidRDefault="00B224D5" w:rsidP="00B224D5">
      <w:pPr>
        <w:jc w:val="both"/>
        <w:rPr>
          <w:rFonts w:ascii="Calibri" w:hAnsi="Calibri" w:cs="Cambria"/>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62417C57"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Dodávateľ je povinný zasielať faktúry za plnenia podľa tejto zmluvy na adresu sídla odberateľa alebo elektronickou poštou na e-mailovú adresu : ......................., podľa toho, čo si odberateľ vyberie</w:t>
      </w:r>
      <w:r w:rsidR="00E041A4">
        <w:rPr>
          <w:rFonts w:asciiTheme="minorHAnsi" w:eastAsiaTheme="minorHAnsi" w:hAnsiTheme="minorHAnsi" w:cstheme="minorHAnsi"/>
          <w:sz w:val="22"/>
          <w:szCs w:val="22"/>
          <w:lang w:eastAsia="en-US"/>
        </w:rPr>
        <w:t>.</w:t>
      </w:r>
    </w:p>
    <w:p w14:paraId="17E13126" w14:textId="77777777" w:rsidR="00380865" w:rsidRDefault="00380865" w:rsidP="00B224D5">
      <w:pPr>
        <w:jc w:val="center"/>
        <w:rPr>
          <w:rFonts w:ascii="Calibri" w:hAnsi="Calibri" w:cs="Cambria"/>
          <w:b/>
          <w:bCs/>
          <w:color w:val="000000"/>
          <w:sz w:val="22"/>
          <w:szCs w:val="22"/>
        </w:rPr>
      </w:pPr>
    </w:p>
    <w:p w14:paraId="508200C1" w14:textId="548BF274"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276D77AE"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9" w:history="1">
        <w:proofErr w:type="spellStart"/>
        <w:r w:rsidRPr="00AE18DF">
          <w:rPr>
            <w:rStyle w:val="Hypertextovprepojenie"/>
            <w:rFonts w:ascii="Calibri" w:hAnsi="Calibri"/>
            <w:color w:val="auto"/>
            <w:sz w:val="22"/>
            <w:szCs w:val="22"/>
          </w:rPr>
          <w:t>xxxxxxxxxxxxxxx</w:t>
        </w:r>
        <w:proofErr w:type="spellEnd"/>
      </w:hyperlink>
      <w:r w:rsidRPr="00AE18DF">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7777777"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dodávateľ nedodá odberateľovi plyn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77777777"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zavinil neoprávnené obmedzenie alebo prerušenie distribúcie plynu odberateľovi plynu</w:t>
      </w:r>
      <w:r w:rsidRPr="00AE18DF">
        <w:rPr>
          <w:rFonts w:asciiTheme="minorHAnsi" w:eastAsia="TimesNewRomanPSMT" w:hAnsiTheme="minorHAnsi"/>
          <w:sz w:val="22"/>
          <w:szCs w:val="22"/>
          <w:lang w:eastAsia="sk-SK"/>
        </w:rPr>
        <w:t>,</w:t>
      </w:r>
    </w:p>
    <w:p w14:paraId="130AB967" w14:textId="0AD9B29D"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77707C">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54BA5B34"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5CA5E316"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054E25">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 xml:space="preserve">Každá zo zmluvných strán sa týmto výslovne zaväzuje, že neprevedie nijaké práva a povinnosti (záväzky) vyplývajúce z tejto zmluvy, resp. jej časti na iný subjekt bez predchádzajúceho písomného </w:t>
      </w:r>
      <w:r w:rsidRPr="00AE18DF">
        <w:rPr>
          <w:rFonts w:asciiTheme="minorHAnsi" w:hAnsiTheme="minorHAnsi" w:cs="Arial"/>
          <w:sz w:val="22"/>
          <w:szCs w:val="22"/>
        </w:rPr>
        <w:lastRenderedPageBreak/>
        <w:t>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305A9B8"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33259F">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33259F">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02099C79"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EB06CF">
        <w:rPr>
          <w:rFonts w:asciiTheme="minorHAnsi" w:hAnsiTheme="minorHAnsi" w:cs="Cambria"/>
          <w:sz w:val="22"/>
          <w:szCs w:val="22"/>
        </w:rPr>
        <w:t>2</w:t>
      </w:r>
      <w:r w:rsidR="00EB06CF"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EB06CF">
        <w:rPr>
          <w:rFonts w:asciiTheme="minorHAnsi" w:hAnsiTheme="minorHAnsi" w:cs="Cambria"/>
          <w:sz w:val="22"/>
          <w:szCs w:val="22"/>
        </w:rPr>
        <w:t>1</w:t>
      </w:r>
      <w:r w:rsidR="00EB06CF"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 .</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5BC5123C"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677FD7">
        <w:rPr>
          <w:rFonts w:asciiTheme="minorHAnsi" w:eastAsiaTheme="minorHAnsi" w:hAnsiTheme="minorHAnsi" w:cstheme="minorHAnsi"/>
          <w:sz w:val="22"/>
          <w:szCs w:val="22"/>
          <w:lang w:eastAsia="en-US"/>
        </w:rPr>
        <w:t xml:space="preserve"> </w:t>
      </w:r>
      <w:r w:rsidR="00D076AA">
        <w:rPr>
          <w:rFonts w:asciiTheme="minorHAnsi" w:eastAsiaTheme="minorHAnsi" w:hAnsiTheme="minorHAnsi" w:cstheme="minorHAnsi"/>
          <w:sz w:val="22"/>
          <w:szCs w:val="22"/>
          <w:lang w:eastAsia="en-US"/>
        </w:rPr>
        <w:t>3</w:t>
      </w:r>
      <w:r w:rsidR="00D076AA" w:rsidRPr="00AE18DF">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a č.</w:t>
      </w:r>
      <w:r w:rsidR="00677FD7">
        <w:rPr>
          <w:rFonts w:asciiTheme="minorHAnsi" w:eastAsiaTheme="minorHAnsi" w:hAnsiTheme="minorHAnsi" w:cstheme="minorHAnsi"/>
          <w:sz w:val="22"/>
          <w:szCs w:val="22"/>
          <w:lang w:eastAsia="en-US"/>
        </w:rPr>
        <w:t xml:space="preserve"> </w:t>
      </w:r>
      <w:r w:rsidR="00D076AA">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562B0665" w14:textId="7D1C4708" w:rsidR="00D076AA" w:rsidRDefault="006A09AE" w:rsidP="006A09AE">
      <w:pPr>
        <w:autoSpaceDE w:val="0"/>
        <w:autoSpaceDN w:val="0"/>
        <w:adjustRightInd w:val="0"/>
        <w:ind w:left="708"/>
        <w:jc w:val="both"/>
        <w:rPr>
          <w:rFonts w:asciiTheme="minorHAnsi" w:hAnsiTheme="minorHAnsi" w:cstheme="minorHAnsi"/>
          <w:sz w:val="22"/>
          <w:szCs w:val="22"/>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plynu, dennými maximálnymi odobratými množstvami plynu (v prípade </w:t>
      </w:r>
      <w:proofErr w:type="spellStart"/>
      <w:r w:rsidRPr="00AE18DF">
        <w:rPr>
          <w:rFonts w:asciiTheme="minorHAnsi" w:eastAsiaTheme="minorHAnsi" w:hAnsiTheme="minorHAnsi" w:cstheme="minorHAnsi"/>
          <w:sz w:val="22"/>
          <w:szCs w:val="22"/>
          <w:lang w:eastAsia="en-US"/>
        </w:rPr>
        <w:t>strednoodberu</w:t>
      </w:r>
      <w:proofErr w:type="spellEnd"/>
      <w:r w:rsidRPr="00AE18DF">
        <w:rPr>
          <w:rFonts w:asciiTheme="minorHAnsi" w:eastAsiaTheme="minorHAnsi" w:hAnsiTheme="minorHAnsi" w:cstheme="minorHAnsi"/>
          <w:sz w:val="22"/>
          <w:szCs w:val="22"/>
          <w:lang w:eastAsia="en-US"/>
        </w:rPr>
        <w:t>), POD kódmi</w:t>
      </w:r>
      <w:r w:rsidR="00187CDB">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tarifami, adresou odberného miesta a čísla odberného miesta.</w:t>
      </w:r>
      <w:r w:rsidR="00D076AA" w:rsidRPr="00D076AA">
        <w:rPr>
          <w:rFonts w:asciiTheme="minorHAnsi" w:hAnsiTheme="minorHAnsi" w:cstheme="minorHAnsi"/>
          <w:sz w:val="22"/>
          <w:szCs w:val="22"/>
        </w:rPr>
        <w:t xml:space="preserve"> </w:t>
      </w:r>
    </w:p>
    <w:p w14:paraId="0701F48E" w14:textId="40DE03E1" w:rsidR="00B87E79" w:rsidRDefault="00B87E79" w:rsidP="006A09AE">
      <w:pPr>
        <w:autoSpaceDE w:val="0"/>
        <w:autoSpaceDN w:val="0"/>
        <w:adjustRightInd w:val="0"/>
        <w:ind w:left="708"/>
        <w:jc w:val="both"/>
        <w:rPr>
          <w:rFonts w:asciiTheme="minorHAnsi" w:hAnsiTheme="minorHAnsi" w:cstheme="minorHAnsi"/>
          <w:sz w:val="22"/>
          <w:szCs w:val="22"/>
        </w:rPr>
      </w:pPr>
      <w:r>
        <w:rPr>
          <w:rFonts w:asciiTheme="minorHAnsi" w:hAnsiTheme="minorHAnsi" w:cstheme="minorHAnsi"/>
          <w:sz w:val="22"/>
          <w:szCs w:val="22"/>
        </w:rPr>
        <w:t>c)</w:t>
      </w:r>
      <w:r w:rsidRPr="00B87E79">
        <w:rPr>
          <w:rFonts w:asciiTheme="minorHAnsi" w:hAnsiTheme="minorHAnsi" w:cstheme="minorHAnsi"/>
          <w:b/>
          <w:bCs/>
          <w:sz w:val="22"/>
          <w:szCs w:val="22"/>
        </w:rPr>
        <w:t xml:space="preserve"> </w:t>
      </w:r>
      <w:r w:rsidRPr="00AE18DF">
        <w:rPr>
          <w:rFonts w:asciiTheme="minorHAnsi" w:hAnsiTheme="minorHAnsi" w:cstheme="minorHAnsi"/>
          <w:b/>
          <w:bCs/>
          <w:sz w:val="22"/>
          <w:szCs w:val="22"/>
        </w:rPr>
        <w:t xml:space="preserve">Príloha č. </w:t>
      </w:r>
      <w:r w:rsidR="00184703">
        <w:rPr>
          <w:rFonts w:asciiTheme="minorHAnsi" w:hAnsiTheme="minorHAnsi" w:cstheme="minorHAnsi"/>
          <w:b/>
          <w:bCs/>
          <w:sz w:val="22"/>
          <w:szCs w:val="22"/>
        </w:rPr>
        <w:t>3</w:t>
      </w:r>
      <w:r w:rsidRPr="00AE18DF">
        <w:rPr>
          <w:rFonts w:asciiTheme="minorHAnsi" w:hAnsiTheme="minorHAnsi" w:cstheme="minorHAnsi"/>
          <w:sz w:val="22"/>
          <w:szCs w:val="22"/>
        </w:rPr>
        <w:t xml:space="preserve"> – Osobitné povinnosti pre prípad obmedzenia odberu plynu (stavy núdze v prípade </w:t>
      </w:r>
      <w:proofErr w:type="spellStart"/>
      <w:r w:rsidRPr="00AE18DF">
        <w:rPr>
          <w:rFonts w:asciiTheme="minorHAnsi" w:hAnsiTheme="minorHAnsi" w:cstheme="minorHAnsi"/>
          <w:sz w:val="22"/>
          <w:szCs w:val="22"/>
        </w:rPr>
        <w:t>strednoodberu</w:t>
      </w:r>
      <w:proofErr w:type="spellEnd"/>
      <w:r w:rsidRPr="00AE18DF">
        <w:rPr>
          <w:rFonts w:asciiTheme="minorHAnsi" w:hAnsiTheme="minorHAnsi" w:cstheme="minorHAnsi"/>
          <w:sz w:val="22"/>
          <w:szCs w:val="22"/>
        </w:rPr>
        <w:t>)</w:t>
      </w:r>
    </w:p>
    <w:p w14:paraId="0BD1B5EE" w14:textId="77777777" w:rsidR="00400AC1" w:rsidRPr="00AE18DF" w:rsidRDefault="00400AC1"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103F286" w14:textId="03059545" w:rsidR="00AE18DF"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sidR="0043624C">
        <w:rPr>
          <w:rFonts w:asciiTheme="minorHAnsi" w:hAnsiTheme="minorHAnsi" w:cs="Cambria"/>
          <w:b/>
          <w:bCs/>
          <w:color w:val="000000"/>
          <w:sz w:val="22"/>
          <w:szCs w:val="22"/>
        </w:rPr>
        <w:t>4</w:t>
      </w:r>
      <w:r w:rsidR="0043624C" w:rsidRPr="00AE18DF">
        <w:rPr>
          <w:rFonts w:asciiTheme="minorHAnsi" w:hAnsiTheme="minorHAnsi" w:cs="Cambria"/>
          <w:b/>
          <w:bCs/>
          <w:color w:val="000000"/>
          <w:sz w:val="22"/>
          <w:szCs w:val="22"/>
        </w:rPr>
        <w:t xml:space="preserve"> </w:t>
      </w:r>
      <w:r w:rsidRPr="00AE18DF">
        <w:rPr>
          <w:rFonts w:asciiTheme="minorHAnsi" w:hAnsiTheme="minorHAnsi" w:cs="Cambria"/>
          <w:b/>
          <w:bCs/>
          <w:color w:val="000000"/>
          <w:sz w:val="22"/>
          <w:szCs w:val="22"/>
        </w:rPr>
        <w:t>-</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Zoznam subdodávateľov</w:t>
      </w:r>
    </w:p>
    <w:p w14:paraId="1A7F7F0D" w14:textId="20479FE3" w:rsidR="00AE18DF" w:rsidRPr="00AE18DF" w:rsidRDefault="00AE18DF">
      <w:pPr>
        <w:spacing w:after="160" w:line="259" w:lineRule="auto"/>
        <w:rPr>
          <w:rFonts w:asciiTheme="minorHAnsi" w:hAnsiTheme="minorHAnsi" w:cs="Cambria"/>
          <w:sz w:val="22"/>
          <w:szCs w:val="22"/>
        </w:rPr>
      </w:pPr>
    </w:p>
    <w:p w14:paraId="2FF099A3" w14:textId="77777777" w:rsidR="0032017A" w:rsidRPr="000B2C7F" w:rsidRDefault="0032017A" w:rsidP="00184703">
      <w:pPr>
        <w:rPr>
          <w:rFonts w:asciiTheme="minorHAnsi" w:hAnsiTheme="minorHAnsi" w:cstheme="minorHAnsi"/>
          <w:sz w:val="22"/>
          <w:szCs w:val="22"/>
        </w:rPr>
      </w:pPr>
    </w:p>
    <w:sectPr w:rsidR="0032017A" w:rsidRPr="000B2C7F" w:rsidSect="00A114FF">
      <w:footerReference w:type="default" r:id="rId10"/>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C29EB" w14:textId="77777777" w:rsidR="00A4782F" w:rsidRDefault="00A4782F" w:rsidP="002423BF">
      <w:r>
        <w:separator/>
      </w:r>
    </w:p>
  </w:endnote>
  <w:endnote w:type="continuationSeparator" w:id="0">
    <w:p w14:paraId="7CBE8FC4" w14:textId="77777777" w:rsidR="00A4782F" w:rsidRDefault="00A4782F" w:rsidP="00242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2FE4" w14:textId="58AABFD7" w:rsidR="002423BF" w:rsidRPr="008937E6" w:rsidRDefault="002423BF" w:rsidP="00C050E5">
    <w:pPr>
      <w:pStyle w:val="Pta"/>
      <w:jc w:val="center"/>
      <w:rPr>
        <w:rFonts w:asciiTheme="minorHAnsi" w:hAnsiTheme="minorHAnsi" w:cstheme="minorHAnsi"/>
        <w:sz w:val="18"/>
        <w:szCs w:val="18"/>
      </w:rPr>
    </w:pPr>
    <w:r w:rsidRPr="008937E6">
      <w:rPr>
        <w:rFonts w:asciiTheme="minorHAnsi" w:hAnsiTheme="minorHAnsi" w:cstheme="minorHAnsi"/>
        <w:sz w:val="18"/>
        <w:szCs w:val="18"/>
      </w:rPr>
      <w:t>BBSK</w:t>
    </w:r>
    <w:r w:rsidRPr="008937E6">
      <w:rPr>
        <w:rFonts w:asciiTheme="minorHAnsi" w:hAnsiTheme="minorHAnsi" w:cstheme="minorHAnsi"/>
        <w:sz w:val="18"/>
        <w:szCs w:val="18"/>
      </w:rPr>
      <w:ptab w:relativeTo="margin" w:alignment="center" w:leader="none"/>
    </w:r>
    <w:r w:rsidRPr="008937E6">
      <w:rPr>
        <w:rFonts w:asciiTheme="minorHAnsi" w:hAnsiTheme="minorHAnsi" w:cstheme="minorHAnsi"/>
        <w:sz w:val="18"/>
        <w:szCs w:val="18"/>
      </w:rPr>
      <w:t xml:space="preserve">Rámcová zmluva o združenej dodávke </w:t>
    </w:r>
    <w:r>
      <w:rPr>
        <w:rFonts w:asciiTheme="minorHAnsi" w:hAnsiTheme="minorHAnsi" w:cstheme="minorHAnsi"/>
        <w:sz w:val="18"/>
        <w:szCs w:val="18"/>
      </w:rPr>
      <w:t>zemného plynu</w:t>
    </w:r>
    <w:r w:rsidRPr="008937E6">
      <w:rPr>
        <w:rFonts w:asciiTheme="minorHAnsi" w:hAnsiTheme="minorHAnsi" w:cstheme="minorHAnsi"/>
        <w:sz w:val="18"/>
        <w:szCs w:val="18"/>
      </w:rPr>
      <w:t xml:space="preserve"> na rok</w:t>
    </w:r>
    <w:r w:rsidR="00FA1F21">
      <w:rPr>
        <w:rFonts w:asciiTheme="minorHAnsi" w:hAnsiTheme="minorHAnsi" w:cstheme="minorHAnsi"/>
        <w:sz w:val="18"/>
        <w:szCs w:val="18"/>
      </w:rPr>
      <w:t>y</w:t>
    </w:r>
    <w:r w:rsidRPr="008937E6">
      <w:rPr>
        <w:rFonts w:asciiTheme="minorHAnsi" w:hAnsiTheme="minorHAnsi" w:cstheme="minorHAnsi"/>
        <w:sz w:val="18"/>
        <w:szCs w:val="18"/>
      </w:rPr>
      <w:t xml:space="preserve"> </w:t>
    </w:r>
    <w:r w:rsidR="00E309CC" w:rsidRPr="008937E6">
      <w:rPr>
        <w:rFonts w:asciiTheme="minorHAnsi" w:hAnsiTheme="minorHAnsi" w:cstheme="minorHAnsi"/>
        <w:sz w:val="18"/>
        <w:szCs w:val="18"/>
      </w:rPr>
      <w:t>202</w:t>
    </w:r>
    <w:r w:rsidR="00E309CC">
      <w:rPr>
        <w:rFonts w:asciiTheme="minorHAnsi" w:hAnsiTheme="minorHAnsi" w:cstheme="minorHAnsi"/>
        <w:sz w:val="18"/>
        <w:szCs w:val="18"/>
      </w:rPr>
      <w:t>4</w:t>
    </w:r>
    <w:r w:rsidR="00C050E5">
      <w:rPr>
        <w:rFonts w:asciiTheme="minorHAnsi" w:hAnsiTheme="minorHAnsi" w:cstheme="minorHAnsi"/>
        <w:sz w:val="18"/>
        <w:szCs w:val="18"/>
      </w:rPr>
      <w:t xml:space="preserve"> -2025</w:t>
    </w:r>
    <w:r w:rsidR="00E309CC" w:rsidRPr="008937E6">
      <w:rPr>
        <w:rFonts w:asciiTheme="minorHAnsi" w:hAnsiTheme="minorHAnsi" w:cstheme="minorHAnsi"/>
        <w:sz w:val="18"/>
        <w:szCs w:val="18"/>
      </w:rPr>
      <w:ptab w:relativeTo="margin" w:alignment="right" w:leader="none"/>
    </w:r>
    <w:r w:rsidR="00E309CC" w:rsidRPr="008937E6">
      <w:rPr>
        <w:rFonts w:asciiTheme="minorHAnsi" w:hAnsiTheme="minorHAnsi" w:cstheme="minorHAnsi"/>
        <w:sz w:val="18"/>
        <w:szCs w:val="18"/>
      </w:rPr>
      <w:t xml:space="preserve">strana </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PAGE   \* MERGEFORMAT</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12</w:t>
    </w:r>
    <w:r w:rsidRPr="008937E6">
      <w:rPr>
        <w:rFonts w:asciiTheme="minorHAnsi" w:hAnsiTheme="minorHAnsi" w:cstheme="minorHAnsi"/>
        <w:sz w:val="18"/>
        <w:szCs w:val="18"/>
      </w:rPr>
      <w:fldChar w:fldCharType="end"/>
    </w:r>
    <w:r w:rsidRPr="008937E6">
      <w:rPr>
        <w:rFonts w:asciiTheme="minorHAnsi" w:hAnsiTheme="minorHAnsi" w:cstheme="minorHAnsi"/>
        <w:sz w:val="18"/>
        <w:szCs w:val="18"/>
      </w:rPr>
      <w:t>/</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 xml:space="preserve"> NUMPAGES   \* MERGEFORMAT </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21</w:t>
    </w:r>
    <w:r w:rsidRPr="008937E6">
      <w:rPr>
        <w:rFonts w:asciiTheme="minorHAnsi" w:hAnsiTheme="minorHAnsi" w:cstheme="minorHAnsi"/>
        <w:noProof/>
        <w:sz w:val="18"/>
        <w:szCs w:val="18"/>
      </w:rPr>
      <w:fldChar w:fldCharType="end"/>
    </w:r>
  </w:p>
  <w:p w14:paraId="00E277E0" w14:textId="77777777" w:rsidR="002423BF" w:rsidRDefault="002423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15EA6" w14:textId="77777777" w:rsidR="00A4782F" w:rsidRDefault="00A4782F" w:rsidP="002423BF">
      <w:r>
        <w:separator/>
      </w:r>
    </w:p>
  </w:footnote>
  <w:footnote w:type="continuationSeparator" w:id="0">
    <w:p w14:paraId="075AB3CE" w14:textId="77777777" w:rsidR="00A4782F" w:rsidRDefault="00A4782F" w:rsidP="00242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311"/>
    <w:multiLevelType w:val="multilevel"/>
    <w:tmpl w:val="138C3FCA"/>
    <w:lvl w:ilvl="0">
      <w:start w:val="1"/>
      <w:numFmt w:val="decimal"/>
      <w:lvlText w:val="%1."/>
      <w:lvlJc w:val="left"/>
      <w:pPr>
        <w:ind w:left="644" w:hanging="360"/>
      </w:pPr>
      <w:rPr>
        <w:rFonts w:ascii="Calibri" w:hAnsi="Calibri" w:cs="Calibri" w:hint="default"/>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7"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8"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0"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1"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204058"/>
    <w:multiLevelType w:val="hybridMultilevel"/>
    <w:tmpl w:val="45228792"/>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879D8"/>
    <w:multiLevelType w:val="hybridMultilevel"/>
    <w:tmpl w:val="E77C15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20959C7"/>
    <w:multiLevelType w:val="hybridMultilevel"/>
    <w:tmpl w:val="E0245DB6"/>
    <w:lvl w:ilvl="0" w:tplc="48684186">
      <w:start w:val="1"/>
      <w:numFmt w:val="decimal"/>
      <w:lvlText w:val="%1."/>
      <w:lvlJc w:val="left"/>
      <w:pPr>
        <w:ind w:left="142"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D7B7F4D"/>
    <w:multiLevelType w:val="hybridMultilevel"/>
    <w:tmpl w:val="2364097A"/>
    <w:lvl w:ilvl="0" w:tplc="041B000F">
      <w:start w:val="1"/>
      <w:numFmt w:val="decimal"/>
      <w:lvlText w:val="%1."/>
      <w:lvlJc w:val="left"/>
      <w:pPr>
        <w:ind w:left="825" w:hanging="360"/>
      </w:pPr>
    </w:lvl>
    <w:lvl w:ilvl="1" w:tplc="041B0019" w:tentative="1">
      <w:start w:val="1"/>
      <w:numFmt w:val="lowerLetter"/>
      <w:lvlText w:val="%2."/>
      <w:lvlJc w:val="left"/>
      <w:pPr>
        <w:ind w:left="1545" w:hanging="360"/>
      </w:pPr>
    </w:lvl>
    <w:lvl w:ilvl="2" w:tplc="041B001B" w:tentative="1">
      <w:start w:val="1"/>
      <w:numFmt w:val="lowerRoman"/>
      <w:lvlText w:val="%3."/>
      <w:lvlJc w:val="right"/>
      <w:pPr>
        <w:ind w:left="2265" w:hanging="180"/>
      </w:pPr>
    </w:lvl>
    <w:lvl w:ilvl="3" w:tplc="041B000F" w:tentative="1">
      <w:start w:val="1"/>
      <w:numFmt w:val="decimal"/>
      <w:lvlText w:val="%4."/>
      <w:lvlJc w:val="left"/>
      <w:pPr>
        <w:ind w:left="2985" w:hanging="360"/>
      </w:pPr>
    </w:lvl>
    <w:lvl w:ilvl="4" w:tplc="041B0019" w:tentative="1">
      <w:start w:val="1"/>
      <w:numFmt w:val="lowerLetter"/>
      <w:lvlText w:val="%5."/>
      <w:lvlJc w:val="left"/>
      <w:pPr>
        <w:ind w:left="3705" w:hanging="360"/>
      </w:pPr>
    </w:lvl>
    <w:lvl w:ilvl="5" w:tplc="041B001B" w:tentative="1">
      <w:start w:val="1"/>
      <w:numFmt w:val="lowerRoman"/>
      <w:lvlText w:val="%6."/>
      <w:lvlJc w:val="right"/>
      <w:pPr>
        <w:ind w:left="4425" w:hanging="180"/>
      </w:pPr>
    </w:lvl>
    <w:lvl w:ilvl="6" w:tplc="041B000F" w:tentative="1">
      <w:start w:val="1"/>
      <w:numFmt w:val="decimal"/>
      <w:lvlText w:val="%7."/>
      <w:lvlJc w:val="left"/>
      <w:pPr>
        <w:ind w:left="5145" w:hanging="360"/>
      </w:pPr>
    </w:lvl>
    <w:lvl w:ilvl="7" w:tplc="041B0019" w:tentative="1">
      <w:start w:val="1"/>
      <w:numFmt w:val="lowerLetter"/>
      <w:lvlText w:val="%8."/>
      <w:lvlJc w:val="left"/>
      <w:pPr>
        <w:ind w:left="5865" w:hanging="360"/>
      </w:pPr>
    </w:lvl>
    <w:lvl w:ilvl="8" w:tplc="041B001B" w:tentative="1">
      <w:start w:val="1"/>
      <w:numFmt w:val="lowerRoman"/>
      <w:lvlText w:val="%9."/>
      <w:lvlJc w:val="right"/>
      <w:pPr>
        <w:ind w:left="6585" w:hanging="180"/>
      </w:p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177735"/>
    <w:multiLevelType w:val="multilevel"/>
    <w:tmpl w:val="138C3FCA"/>
    <w:lvl w:ilvl="0">
      <w:start w:val="1"/>
      <w:numFmt w:val="decimal"/>
      <w:lvlText w:val="%1."/>
      <w:lvlJc w:val="left"/>
      <w:pPr>
        <w:ind w:left="644" w:hanging="360"/>
      </w:pPr>
      <w:rPr>
        <w:rFonts w:ascii="Calibri" w:hAnsi="Calibri" w:cs="Calibri" w:hint="default"/>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8" w15:restartNumberingAfterBreak="0">
    <w:nsid w:val="6F706732"/>
    <w:multiLevelType w:val="hybridMultilevel"/>
    <w:tmpl w:val="6242006C"/>
    <w:lvl w:ilvl="0" w:tplc="041B000F">
      <w:start w:val="1"/>
      <w:numFmt w:val="decimal"/>
      <w:lvlText w:val="%1."/>
      <w:lvlJc w:val="left"/>
      <w:pPr>
        <w:ind w:left="1050" w:hanging="360"/>
      </w:pPr>
    </w:lvl>
    <w:lvl w:ilvl="1" w:tplc="041B0019" w:tentative="1">
      <w:start w:val="1"/>
      <w:numFmt w:val="lowerLetter"/>
      <w:lvlText w:val="%2."/>
      <w:lvlJc w:val="left"/>
      <w:pPr>
        <w:ind w:left="1770" w:hanging="360"/>
      </w:pPr>
    </w:lvl>
    <w:lvl w:ilvl="2" w:tplc="041B001B" w:tentative="1">
      <w:start w:val="1"/>
      <w:numFmt w:val="lowerRoman"/>
      <w:lvlText w:val="%3."/>
      <w:lvlJc w:val="right"/>
      <w:pPr>
        <w:ind w:left="2490" w:hanging="180"/>
      </w:pPr>
    </w:lvl>
    <w:lvl w:ilvl="3" w:tplc="041B000F" w:tentative="1">
      <w:start w:val="1"/>
      <w:numFmt w:val="decimal"/>
      <w:lvlText w:val="%4."/>
      <w:lvlJc w:val="left"/>
      <w:pPr>
        <w:ind w:left="3210" w:hanging="360"/>
      </w:pPr>
    </w:lvl>
    <w:lvl w:ilvl="4" w:tplc="041B0019" w:tentative="1">
      <w:start w:val="1"/>
      <w:numFmt w:val="lowerLetter"/>
      <w:lvlText w:val="%5."/>
      <w:lvlJc w:val="left"/>
      <w:pPr>
        <w:ind w:left="3930" w:hanging="360"/>
      </w:pPr>
    </w:lvl>
    <w:lvl w:ilvl="5" w:tplc="041B001B" w:tentative="1">
      <w:start w:val="1"/>
      <w:numFmt w:val="lowerRoman"/>
      <w:lvlText w:val="%6."/>
      <w:lvlJc w:val="right"/>
      <w:pPr>
        <w:ind w:left="4650" w:hanging="180"/>
      </w:pPr>
    </w:lvl>
    <w:lvl w:ilvl="6" w:tplc="041B000F" w:tentative="1">
      <w:start w:val="1"/>
      <w:numFmt w:val="decimal"/>
      <w:lvlText w:val="%7."/>
      <w:lvlJc w:val="left"/>
      <w:pPr>
        <w:ind w:left="5370" w:hanging="360"/>
      </w:pPr>
    </w:lvl>
    <w:lvl w:ilvl="7" w:tplc="041B0019" w:tentative="1">
      <w:start w:val="1"/>
      <w:numFmt w:val="lowerLetter"/>
      <w:lvlText w:val="%8."/>
      <w:lvlJc w:val="left"/>
      <w:pPr>
        <w:ind w:left="6090" w:hanging="360"/>
      </w:pPr>
    </w:lvl>
    <w:lvl w:ilvl="8" w:tplc="041B001B" w:tentative="1">
      <w:start w:val="1"/>
      <w:numFmt w:val="lowerRoman"/>
      <w:lvlText w:val="%9."/>
      <w:lvlJc w:val="right"/>
      <w:pPr>
        <w:ind w:left="6810" w:hanging="180"/>
      </w:p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A81955"/>
    <w:multiLevelType w:val="hybridMultilevel"/>
    <w:tmpl w:val="FEB86B20"/>
    <w:lvl w:ilvl="0" w:tplc="48684186">
      <w:start w:val="1"/>
      <w:numFmt w:val="decimal"/>
      <w:lvlText w:val="%1."/>
      <w:lvlJc w:val="left"/>
      <w:pPr>
        <w:ind w:left="502" w:hanging="360"/>
      </w:pPr>
      <w:rPr>
        <w:b w:val="0"/>
        <w:bCs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2"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5"/>
  </w:num>
  <w:num w:numId="2" w16cid:durableId="643504488">
    <w:abstractNumId w:val="23"/>
  </w:num>
  <w:num w:numId="3" w16cid:durableId="404111746">
    <w:abstractNumId w:val="23"/>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3"/>
  </w:num>
  <w:num w:numId="5" w16cid:durableId="1256591832">
    <w:abstractNumId w:val="21"/>
  </w:num>
  <w:num w:numId="6" w16cid:durableId="1496262644">
    <w:abstractNumId w:val="26"/>
  </w:num>
  <w:num w:numId="7" w16cid:durableId="394821092">
    <w:abstractNumId w:val="16"/>
  </w:num>
  <w:num w:numId="8" w16cid:durableId="913055309">
    <w:abstractNumId w:val="11"/>
  </w:num>
  <w:num w:numId="9" w16cid:durableId="778649785">
    <w:abstractNumId w:val="29"/>
  </w:num>
  <w:num w:numId="10" w16cid:durableId="283195246">
    <w:abstractNumId w:val="1"/>
  </w:num>
  <w:num w:numId="11" w16cid:durableId="350960238">
    <w:abstractNumId w:val="19"/>
  </w:num>
  <w:num w:numId="12" w16cid:durableId="1318612394">
    <w:abstractNumId w:val="20"/>
  </w:num>
  <w:num w:numId="13" w16cid:durableId="844829779">
    <w:abstractNumId w:val="12"/>
  </w:num>
  <w:num w:numId="14" w16cid:durableId="484013032">
    <w:abstractNumId w:val="14"/>
  </w:num>
  <w:num w:numId="15" w16cid:durableId="932010809">
    <w:abstractNumId w:val="10"/>
  </w:num>
  <w:num w:numId="16" w16cid:durableId="1653219167">
    <w:abstractNumId w:val="2"/>
  </w:num>
  <w:num w:numId="17" w16cid:durableId="1249460003">
    <w:abstractNumId w:val="13"/>
  </w:num>
  <w:num w:numId="18" w16cid:durableId="178660813">
    <w:abstractNumId w:val="6"/>
  </w:num>
  <w:num w:numId="19" w16cid:durableId="1830748841">
    <w:abstractNumId w:val="30"/>
  </w:num>
  <w:num w:numId="20" w16cid:durableId="2122263249">
    <w:abstractNumId w:val="8"/>
  </w:num>
  <w:num w:numId="21" w16cid:durableId="2068602258">
    <w:abstractNumId w:val="9"/>
  </w:num>
  <w:num w:numId="22" w16cid:durableId="381516128">
    <w:abstractNumId w:val="32"/>
  </w:num>
  <w:num w:numId="23" w16cid:durableId="676151241">
    <w:abstractNumId w:val="25"/>
  </w:num>
  <w:num w:numId="24" w16cid:durableId="97721661">
    <w:abstractNumId w:val="5"/>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0849730">
    <w:abstractNumId w:val="18"/>
  </w:num>
  <w:num w:numId="27" w16cid:durableId="1745835814">
    <w:abstractNumId w:val="0"/>
  </w:num>
  <w:num w:numId="28" w16cid:durableId="765348834">
    <w:abstractNumId w:val="28"/>
  </w:num>
  <w:num w:numId="29" w16cid:durableId="1654138930">
    <w:abstractNumId w:val="15"/>
  </w:num>
  <w:num w:numId="30" w16cid:durableId="1504852083">
    <w:abstractNumId w:val="24"/>
  </w:num>
  <w:num w:numId="31" w16cid:durableId="1296180142">
    <w:abstractNumId w:val="31"/>
  </w:num>
  <w:num w:numId="32" w16cid:durableId="1086532949">
    <w:abstractNumId w:val="22"/>
  </w:num>
  <w:num w:numId="33" w16cid:durableId="90200169">
    <w:abstractNumId w:val="27"/>
  </w:num>
  <w:num w:numId="34" w16cid:durableId="135152543">
    <w:abstractNumId w:val="7"/>
  </w:num>
  <w:num w:numId="35" w16cid:durableId="17978383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jdošová Milena">
    <w15:presenceInfo w15:providerId="AD" w15:userId="S::milena.gajdosova@bbsk.sk::ee836691-901d-4fde-8006-adab74afa3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70D4"/>
    <w:rsid w:val="00007781"/>
    <w:rsid w:val="000154FC"/>
    <w:rsid w:val="00016055"/>
    <w:rsid w:val="000200AD"/>
    <w:rsid w:val="00023CDE"/>
    <w:rsid w:val="0002488B"/>
    <w:rsid w:val="00024CEC"/>
    <w:rsid w:val="00031AD3"/>
    <w:rsid w:val="00031F5C"/>
    <w:rsid w:val="0003423E"/>
    <w:rsid w:val="000428B2"/>
    <w:rsid w:val="00042A02"/>
    <w:rsid w:val="00047F67"/>
    <w:rsid w:val="00050EFE"/>
    <w:rsid w:val="00054E25"/>
    <w:rsid w:val="0007082D"/>
    <w:rsid w:val="00082C51"/>
    <w:rsid w:val="00085A13"/>
    <w:rsid w:val="00087846"/>
    <w:rsid w:val="00090F98"/>
    <w:rsid w:val="0009698D"/>
    <w:rsid w:val="000A18B9"/>
    <w:rsid w:val="000A4733"/>
    <w:rsid w:val="000A4FA5"/>
    <w:rsid w:val="000B2C7F"/>
    <w:rsid w:val="000B31A9"/>
    <w:rsid w:val="000B449A"/>
    <w:rsid w:val="000B6794"/>
    <w:rsid w:val="000C3A23"/>
    <w:rsid w:val="000C635D"/>
    <w:rsid w:val="000D3C03"/>
    <w:rsid w:val="000D48B0"/>
    <w:rsid w:val="000D62E6"/>
    <w:rsid w:val="000E17B7"/>
    <w:rsid w:val="000F21CD"/>
    <w:rsid w:val="000F22E0"/>
    <w:rsid w:val="001003B4"/>
    <w:rsid w:val="00101577"/>
    <w:rsid w:val="0010666A"/>
    <w:rsid w:val="00112008"/>
    <w:rsid w:val="0011602A"/>
    <w:rsid w:val="00120D95"/>
    <w:rsid w:val="0012773A"/>
    <w:rsid w:val="0013300D"/>
    <w:rsid w:val="00134B1C"/>
    <w:rsid w:val="0014204E"/>
    <w:rsid w:val="00145122"/>
    <w:rsid w:val="001457F9"/>
    <w:rsid w:val="001618BC"/>
    <w:rsid w:val="00174F22"/>
    <w:rsid w:val="00184703"/>
    <w:rsid w:val="00185865"/>
    <w:rsid w:val="00185C54"/>
    <w:rsid w:val="00187134"/>
    <w:rsid w:val="00187CDB"/>
    <w:rsid w:val="001A48B0"/>
    <w:rsid w:val="001B1964"/>
    <w:rsid w:val="001B7454"/>
    <w:rsid w:val="001C0533"/>
    <w:rsid w:val="001D38EC"/>
    <w:rsid w:val="001D5208"/>
    <w:rsid w:val="001D5ABE"/>
    <w:rsid w:val="001D6B74"/>
    <w:rsid w:val="001E68F1"/>
    <w:rsid w:val="001F745F"/>
    <w:rsid w:val="001F7D36"/>
    <w:rsid w:val="00200C56"/>
    <w:rsid w:val="00201BEF"/>
    <w:rsid w:val="002071B5"/>
    <w:rsid w:val="0021643D"/>
    <w:rsid w:val="002234DE"/>
    <w:rsid w:val="00225EE9"/>
    <w:rsid w:val="00231CC2"/>
    <w:rsid w:val="00235945"/>
    <w:rsid w:val="00235A6D"/>
    <w:rsid w:val="00241095"/>
    <w:rsid w:val="002417C4"/>
    <w:rsid w:val="002423BF"/>
    <w:rsid w:val="002434E5"/>
    <w:rsid w:val="00245407"/>
    <w:rsid w:val="00252A98"/>
    <w:rsid w:val="002628A8"/>
    <w:rsid w:val="00267CB4"/>
    <w:rsid w:val="0028109D"/>
    <w:rsid w:val="002822C4"/>
    <w:rsid w:val="00292F14"/>
    <w:rsid w:val="00293D0A"/>
    <w:rsid w:val="00294740"/>
    <w:rsid w:val="00294C24"/>
    <w:rsid w:val="002953EF"/>
    <w:rsid w:val="002956DA"/>
    <w:rsid w:val="00296678"/>
    <w:rsid w:val="00296ED3"/>
    <w:rsid w:val="002A38F4"/>
    <w:rsid w:val="002A3CEE"/>
    <w:rsid w:val="002B4BC6"/>
    <w:rsid w:val="002C06C8"/>
    <w:rsid w:val="002C10CB"/>
    <w:rsid w:val="002C5282"/>
    <w:rsid w:val="002D49E9"/>
    <w:rsid w:val="002E30BD"/>
    <w:rsid w:val="002E6F8C"/>
    <w:rsid w:val="002F15C4"/>
    <w:rsid w:val="002F719F"/>
    <w:rsid w:val="002F7376"/>
    <w:rsid w:val="00304077"/>
    <w:rsid w:val="003076FD"/>
    <w:rsid w:val="0031331B"/>
    <w:rsid w:val="00315575"/>
    <w:rsid w:val="00317774"/>
    <w:rsid w:val="0032017A"/>
    <w:rsid w:val="00321E11"/>
    <w:rsid w:val="003220BD"/>
    <w:rsid w:val="00326211"/>
    <w:rsid w:val="00326D07"/>
    <w:rsid w:val="0033259F"/>
    <w:rsid w:val="003340D5"/>
    <w:rsid w:val="00335B00"/>
    <w:rsid w:val="003414F2"/>
    <w:rsid w:val="0034229B"/>
    <w:rsid w:val="00351596"/>
    <w:rsid w:val="00353ECA"/>
    <w:rsid w:val="00355038"/>
    <w:rsid w:val="00357585"/>
    <w:rsid w:val="0036054A"/>
    <w:rsid w:val="00361B65"/>
    <w:rsid w:val="00370153"/>
    <w:rsid w:val="00373932"/>
    <w:rsid w:val="00380865"/>
    <w:rsid w:val="003820D7"/>
    <w:rsid w:val="00382515"/>
    <w:rsid w:val="0038764A"/>
    <w:rsid w:val="00391592"/>
    <w:rsid w:val="003964A1"/>
    <w:rsid w:val="003A40F6"/>
    <w:rsid w:val="003B064B"/>
    <w:rsid w:val="003B10FD"/>
    <w:rsid w:val="003B1A46"/>
    <w:rsid w:val="003B290B"/>
    <w:rsid w:val="003B437A"/>
    <w:rsid w:val="003B4DDC"/>
    <w:rsid w:val="003B6D88"/>
    <w:rsid w:val="003C20C7"/>
    <w:rsid w:val="003D0AD4"/>
    <w:rsid w:val="003D5D73"/>
    <w:rsid w:val="003E4AAC"/>
    <w:rsid w:val="003F0376"/>
    <w:rsid w:val="003F60EE"/>
    <w:rsid w:val="003F69AD"/>
    <w:rsid w:val="00400295"/>
    <w:rsid w:val="00400AC1"/>
    <w:rsid w:val="00401A07"/>
    <w:rsid w:val="00407F07"/>
    <w:rsid w:val="0041402A"/>
    <w:rsid w:val="00417288"/>
    <w:rsid w:val="004200C4"/>
    <w:rsid w:val="00422060"/>
    <w:rsid w:val="00423073"/>
    <w:rsid w:val="00423390"/>
    <w:rsid w:val="0042375D"/>
    <w:rsid w:val="0042594A"/>
    <w:rsid w:val="00427A8E"/>
    <w:rsid w:val="004307C8"/>
    <w:rsid w:val="0043624C"/>
    <w:rsid w:val="004363EB"/>
    <w:rsid w:val="0044080C"/>
    <w:rsid w:val="00441B00"/>
    <w:rsid w:val="00443258"/>
    <w:rsid w:val="00443FC4"/>
    <w:rsid w:val="0044541C"/>
    <w:rsid w:val="00450BB1"/>
    <w:rsid w:val="004510DF"/>
    <w:rsid w:val="0045231E"/>
    <w:rsid w:val="004711AC"/>
    <w:rsid w:val="0047414D"/>
    <w:rsid w:val="004761B1"/>
    <w:rsid w:val="0048117A"/>
    <w:rsid w:val="0048313F"/>
    <w:rsid w:val="00483EB3"/>
    <w:rsid w:val="0049050C"/>
    <w:rsid w:val="004908A0"/>
    <w:rsid w:val="00495D45"/>
    <w:rsid w:val="004A1E86"/>
    <w:rsid w:val="004A76D9"/>
    <w:rsid w:val="004B15B4"/>
    <w:rsid w:val="004B30AC"/>
    <w:rsid w:val="004C004B"/>
    <w:rsid w:val="004C111E"/>
    <w:rsid w:val="004C45E1"/>
    <w:rsid w:val="004C4CB5"/>
    <w:rsid w:val="004C6A2B"/>
    <w:rsid w:val="004D36E9"/>
    <w:rsid w:val="004D6180"/>
    <w:rsid w:val="004D63D0"/>
    <w:rsid w:val="004D676E"/>
    <w:rsid w:val="004E11A2"/>
    <w:rsid w:val="004E2038"/>
    <w:rsid w:val="004E2339"/>
    <w:rsid w:val="004E254F"/>
    <w:rsid w:val="004E2CE2"/>
    <w:rsid w:val="004E3536"/>
    <w:rsid w:val="004E41B6"/>
    <w:rsid w:val="004E7F11"/>
    <w:rsid w:val="004F4B2A"/>
    <w:rsid w:val="004F56B3"/>
    <w:rsid w:val="004F6B2A"/>
    <w:rsid w:val="00501D2C"/>
    <w:rsid w:val="00502AE9"/>
    <w:rsid w:val="00503F09"/>
    <w:rsid w:val="00505363"/>
    <w:rsid w:val="0051273B"/>
    <w:rsid w:val="005173C8"/>
    <w:rsid w:val="00523C4E"/>
    <w:rsid w:val="00546850"/>
    <w:rsid w:val="00553D4A"/>
    <w:rsid w:val="00555F47"/>
    <w:rsid w:val="005573DA"/>
    <w:rsid w:val="005619ED"/>
    <w:rsid w:val="00562845"/>
    <w:rsid w:val="00564325"/>
    <w:rsid w:val="00572E29"/>
    <w:rsid w:val="0057426A"/>
    <w:rsid w:val="0059387D"/>
    <w:rsid w:val="005A17CD"/>
    <w:rsid w:val="005A302B"/>
    <w:rsid w:val="005A6264"/>
    <w:rsid w:val="005A77C5"/>
    <w:rsid w:val="005B09FF"/>
    <w:rsid w:val="005B2D89"/>
    <w:rsid w:val="005B3B56"/>
    <w:rsid w:val="005B616F"/>
    <w:rsid w:val="005C4D95"/>
    <w:rsid w:val="005C6160"/>
    <w:rsid w:val="005C7D2B"/>
    <w:rsid w:val="005D29D9"/>
    <w:rsid w:val="005D3629"/>
    <w:rsid w:val="005D6EBE"/>
    <w:rsid w:val="005D6F2E"/>
    <w:rsid w:val="005E14E7"/>
    <w:rsid w:val="005E618A"/>
    <w:rsid w:val="005E75FB"/>
    <w:rsid w:val="005E7F96"/>
    <w:rsid w:val="005F0CF2"/>
    <w:rsid w:val="005F42F5"/>
    <w:rsid w:val="00602240"/>
    <w:rsid w:val="00605468"/>
    <w:rsid w:val="0060591F"/>
    <w:rsid w:val="00605BB3"/>
    <w:rsid w:val="00607E11"/>
    <w:rsid w:val="00616D7D"/>
    <w:rsid w:val="00617FE4"/>
    <w:rsid w:val="0062163D"/>
    <w:rsid w:val="00630153"/>
    <w:rsid w:val="006302A8"/>
    <w:rsid w:val="006307A4"/>
    <w:rsid w:val="00632C29"/>
    <w:rsid w:val="00634DDA"/>
    <w:rsid w:val="006442D8"/>
    <w:rsid w:val="0064475A"/>
    <w:rsid w:val="00645D90"/>
    <w:rsid w:val="00650B0A"/>
    <w:rsid w:val="00650E54"/>
    <w:rsid w:val="00650FEE"/>
    <w:rsid w:val="006531C4"/>
    <w:rsid w:val="00656C35"/>
    <w:rsid w:val="006600F1"/>
    <w:rsid w:val="006602F4"/>
    <w:rsid w:val="00671654"/>
    <w:rsid w:val="00673C1E"/>
    <w:rsid w:val="00677FD7"/>
    <w:rsid w:val="006813DD"/>
    <w:rsid w:val="006854C4"/>
    <w:rsid w:val="006958E8"/>
    <w:rsid w:val="00697E54"/>
    <w:rsid w:val="006A09AE"/>
    <w:rsid w:val="006A3BE9"/>
    <w:rsid w:val="006A6C5D"/>
    <w:rsid w:val="006A7954"/>
    <w:rsid w:val="006B0683"/>
    <w:rsid w:val="006B5FA1"/>
    <w:rsid w:val="006B6B94"/>
    <w:rsid w:val="006C2500"/>
    <w:rsid w:val="006C4D90"/>
    <w:rsid w:val="006C54FB"/>
    <w:rsid w:val="006C7EE4"/>
    <w:rsid w:val="006D2629"/>
    <w:rsid w:val="006E2453"/>
    <w:rsid w:val="006E3E94"/>
    <w:rsid w:val="006E67F9"/>
    <w:rsid w:val="006E6B8C"/>
    <w:rsid w:val="006F02BC"/>
    <w:rsid w:val="006F16FF"/>
    <w:rsid w:val="006F443E"/>
    <w:rsid w:val="006F4C83"/>
    <w:rsid w:val="006F72F6"/>
    <w:rsid w:val="00701060"/>
    <w:rsid w:val="00703157"/>
    <w:rsid w:val="00703659"/>
    <w:rsid w:val="00703E3D"/>
    <w:rsid w:val="00705067"/>
    <w:rsid w:val="00706CAA"/>
    <w:rsid w:val="00706FD4"/>
    <w:rsid w:val="007145BB"/>
    <w:rsid w:val="007145CF"/>
    <w:rsid w:val="007150EB"/>
    <w:rsid w:val="00716529"/>
    <w:rsid w:val="0071667B"/>
    <w:rsid w:val="00732F54"/>
    <w:rsid w:val="00733B4F"/>
    <w:rsid w:val="00733F83"/>
    <w:rsid w:val="00737F1A"/>
    <w:rsid w:val="0074028F"/>
    <w:rsid w:val="00741874"/>
    <w:rsid w:val="007517BB"/>
    <w:rsid w:val="00751D61"/>
    <w:rsid w:val="0075673B"/>
    <w:rsid w:val="007635FA"/>
    <w:rsid w:val="0077353D"/>
    <w:rsid w:val="00776726"/>
    <w:rsid w:val="007769EB"/>
    <w:rsid w:val="0077707C"/>
    <w:rsid w:val="0078083F"/>
    <w:rsid w:val="00782FAB"/>
    <w:rsid w:val="0078369B"/>
    <w:rsid w:val="0078520A"/>
    <w:rsid w:val="00790869"/>
    <w:rsid w:val="00790CCD"/>
    <w:rsid w:val="00792047"/>
    <w:rsid w:val="0079567F"/>
    <w:rsid w:val="00797ECB"/>
    <w:rsid w:val="007A1737"/>
    <w:rsid w:val="007A47A0"/>
    <w:rsid w:val="007A4E1E"/>
    <w:rsid w:val="007B0D84"/>
    <w:rsid w:val="007B244D"/>
    <w:rsid w:val="007B2C2A"/>
    <w:rsid w:val="007C1811"/>
    <w:rsid w:val="007C4F9A"/>
    <w:rsid w:val="007C5A91"/>
    <w:rsid w:val="007D0D6C"/>
    <w:rsid w:val="007E0792"/>
    <w:rsid w:val="007F3502"/>
    <w:rsid w:val="008065F1"/>
    <w:rsid w:val="00806BA5"/>
    <w:rsid w:val="008165D8"/>
    <w:rsid w:val="00816876"/>
    <w:rsid w:val="008221DD"/>
    <w:rsid w:val="008276BC"/>
    <w:rsid w:val="00830317"/>
    <w:rsid w:val="00836276"/>
    <w:rsid w:val="008370E3"/>
    <w:rsid w:val="00842BBD"/>
    <w:rsid w:val="008453F7"/>
    <w:rsid w:val="00846EB9"/>
    <w:rsid w:val="00854D49"/>
    <w:rsid w:val="00860538"/>
    <w:rsid w:val="00867B30"/>
    <w:rsid w:val="008727EA"/>
    <w:rsid w:val="008776B7"/>
    <w:rsid w:val="00883AF9"/>
    <w:rsid w:val="0089116F"/>
    <w:rsid w:val="00894E3C"/>
    <w:rsid w:val="00895492"/>
    <w:rsid w:val="008A4939"/>
    <w:rsid w:val="008B127D"/>
    <w:rsid w:val="008B4AE1"/>
    <w:rsid w:val="008B50AB"/>
    <w:rsid w:val="008C0A16"/>
    <w:rsid w:val="008C2551"/>
    <w:rsid w:val="008C3686"/>
    <w:rsid w:val="008C7BF4"/>
    <w:rsid w:val="008D017A"/>
    <w:rsid w:val="008D37AB"/>
    <w:rsid w:val="008D578C"/>
    <w:rsid w:val="008D73C2"/>
    <w:rsid w:val="008E299F"/>
    <w:rsid w:val="008E50EB"/>
    <w:rsid w:val="008E58E9"/>
    <w:rsid w:val="008F2619"/>
    <w:rsid w:val="008F31DB"/>
    <w:rsid w:val="008F366B"/>
    <w:rsid w:val="008F4169"/>
    <w:rsid w:val="008F6BD3"/>
    <w:rsid w:val="009012F4"/>
    <w:rsid w:val="00911B6E"/>
    <w:rsid w:val="00914243"/>
    <w:rsid w:val="00915E8E"/>
    <w:rsid w:val="009200A6"/>
    <w:rsid w:val="009200E4"/>
    <w:rsid w:val="009202BC"/>
    <w:rsid w:val="0092189F"/>
    <w:rsid w:val="00921EEE"/>
    <w:rsid w:val="00925CCB"/>
    <w:rsid w:val="00930284"/>
    <w:rsid w:val="00931255"/>
    <w:rsid w:val="009324F4"/>
    <w:rsid w:val="00932E09"/>
    <w:rsid w:val="00943241"/>
    <w:rsid w:val="00947A7B"/>
    <w:rsid w:val="00950724"/>
    <w:rsid w:val="00950B98"/>
    <w:rsid w:val="00950CDB"/>
    <w:rsid w:val="009526D7"/>
    <w:rsid w:val="0095599F"/>
    <w:rsid w:val="00960746"/>
    <w:rsid w:val="00961E02"/>
    <w:rsid w:val="00963E37"/>
    <w:rsid w:val="00964780"/>
    <w:rsid w:val="009809CB"/>
    <w:rsid w:val="00981B10"/>
    <w:rsid w:val="009825C7"/>
    <w:rsid w:val="00985633"/>
    <w:rsid w:val="00990191"/>
    <w:rsid w:val="0099076A"/>
    <w:rsid w:val="009A2F31"/>
    <w:rsid w:val="009A4CB4"/>
    <w:rsid w:val="009B471B"/>
    <w:rsid w:val="009B4C4D"/>
    <w:rsid w:val="009C0F8A"/>
    <w:rsid w:val="009C6216"/>
    <w:rsid w:val="009C7F0E"/>
    <w:rsid w:val="009D0F7D"/>
    <w:rsid w:val="009D3494"/>
    <w:rsid w:val="009D3CB7"/>
    <w:rsid w:val="009E109B"/>
    <w:rsid w:val="009E3F2E"/>
    <w:rsid w:val="009F5B95"/>
    <w:rsid w:val="009F7350"/>
    <w:rsid w:val="00A00A43"/>
    <w:rsid w:val="00A04250"/>
    <w:rsid w:val="00A114FF"/>
    <w:rsid w:val="00A13DB2"/>
    <w:rsid w:val="00A1583B"/>
    <w:rsid w:val="00A249BD"/>
    <w:rsid w:val="00A35927"/>
    <w:rsid w:val="00A3646B"/>
    <w:rsid w:val="00A36C4F"/>
    <w:rsid w:val="00A37C24"/>
    <w:rsid w:val="00A428AD"/>
    <w:rsid w:val="00A450A7"/>
    <w:rsid w:val="00A45A3A"/>
    <w:rsid w:val="00A4782F"/>
    <w:rsid w:val="00A554DB"/>
    <w:rsid w:val="00A5575F"/>
    <w:rsid w:val="00A56E11"/>
    <w:rsid w:val="00A6251D"/>
    <w:rsid w:val="00A66A2B"/>
    <w:rsid w:val="00A6765E"/>
    <w:rsid w:val="00A85445"/>
    <w:rsid w:val="00A86C40"/>
    <w:rsid w:val="00A90787"/>
    <w:rsid w:val="00A91BA3"/>
    <w:rsid w:val="00AA383A"/>
    <w:rsid w:val="00AA5243"/>
    <w:rsid w:val="00AB0E0A"/>
    <w:rsid w:val="00AB1572"/>
    <w:rsid w:val="00AB1CF3"/>
    <w:rsid w:val="00AC37EE"/>
    <w:rsid w:val="00AC4AB2"/>
    <w:rsid w:val="00AD377B"/>
    <w:rsid w:val="00AD396A"/>
    <w:rsid w:val="00AE0DFC"/>
    <w:rsid w:val="00AE11B1"/>
    <w:rsid w:val="00AE18DF"/>
    <w:rsid w:val="00AE1A77"/>
    <w:rsid w:val="00AE5032"/>
    <w:rsid w:val="00B01DD9"/>
    <w:rsid w:val="00B05B85"/>
    <w:rsid w:val="00B068B3"/>
    <w:rsid w:val="00B116C8"/>
    <w:rsid w:val="00B14707"/>
    <w:rsid w:val="00B14D86"/>
    <w:rsid w:val="00B15578"/>
    <w:rsid w:val="00B15874"/>
    <w:rsid w:val="00B224D5"/>
    <w:rsid w:val="00B30F02"/>
    <w:rsid w:val="00B3444B"/>
    <w:rsid w:val="00B37610"/>
    <w:rsid w:val="00B40EC4"/>
    <w:rsid w:val="00B45E91"/>
    <w:rsid w:val="00B46DC2"/>
    <w:rsid w:val="00B471DF"/>
    <w:rsid w:val="00B50292"/>
    <w:rsid w:val="00B535C8"/>
    <w:rsid w:val="00B5566F"/>
    <w:rsid w:val="00B5658B"/>
    <w:rsid w:val="00B56C58"/>
    <w:rsid w:val="00B60019"/>
    <w:rsid w:val="00B6119E"/>
    <w:rsid w:val="00B61EE8"/>
    <w:rsid w:val="00B676DD"/>
    <w:rsid w:val="00B71151"/>
    <w:rsid w:val="00B75C38"/>
    <w:rsid w:val="00B76159"/>
    <w:rsid w:val="00B842D3"/>
    <w:rsid w:val="00B87E79"/>
    <w:rsid w:val="00B90C8B"/>
    <w:rsid w:val="00B93DF2"/>
    <w:rsid w:val="00BA1EF0"/>
    <w:rsid w:val="00BA56A5"/>
    <w:rsid w:val="00BA6364"/>
    <w:rsid w:val="00BB3640"/>
    <w:rsid w:val="00BC0B49"/>
    <w:rsid w:val="00BC0FAC"/>
    <w:rsid w:val="00BC1FD3"/>
    <w:rsid w:val="00BC284A"/>
    <w:rsid w:val="00BC392B"/>
    <w:rsid w:val="00BC6D79"/>
    <w:rsid w:val="00BC7549"/>
    <w:rsid w:val="00BE4A29"/>
    <w:rsid w:val="00BE537F"/>
    <w:rsid w:val="00BE6011"/>
    <w:rsid w:val="00BE69AD"/>
    <w:rsid w:val="00BF21E4"/>
    <w:rsid w:val="00BF5748"/>
    <w:rsid w:val="00C050E5"/>
    <w:rsid w:val="00C10A00"/>
    <w:rsid w:val="00C1341A"/>
    <w:rsid w:val="00C13B13"/>
    <w:rsid w:val="00C1474C"/>
    <w:rsid w:val="00C151C7"/>
    <w:rsid w:val="00C17FCB"/>
    <w:rsid w:val="00C23903"/>
    <w:rsid w:val="00C247B6"/>
    <w:rsid w:val="00C31BE6"/>
    <w:rsid w:val="00C34570"/>
    <w:rsid w:val="00C41901"/>
    <w:rsid w:val="00C44A1C"/>
    <w:rsid w:val="00C46282"/>
    <w:rsid w:val="00C47B01"/>
    <w:rsid w:val="00C50376"/>
    <w:rsid w:val="00C56243"/>
    <w:rsid w:val="00C5639C"/>
    <w:rsid w:val="00C6256F"/>
    <w:rsid w:val="00C636EA"/>
    <w:rsid w:val="00C6483B"/>
    <w:rsid w:val="00C65D3C"/>
    <w:rsid w:val="00C7120A"/>
    <w:rsid w:val="00C71585"/>
    <w:rsid w:val="00C73EBF"/>
    <w:rsid w:val="00C80866"/>
    <w:rsid w:val="00C82E61"/>
    <w:rsid w:val="00C9029F"/>
    <w:rsid w:val="00C92372"/>
    <w:rsid w:val="00C926DA"/>
    <w:rsid w:val="00C9664F"/>
    <w:rsid w:val="00C96E68"/>
    <w:rsid w:val="00C97CCA"/>
    <w:rsid w:val="00CA0B58"/>
    <w:rsid w:val="00CA25E5"/>
    <w:rsid w:val="00CA383A"/>
    <w:rsid w:val="00CB2833"/>
    <w:rsid w:val="00CB6219"/>
    <w:rsid w:val="00CB7CEF"/>
    <w:rsid w:val="00CC7342"/>
    <w:rsid w:val="00CC738E"/>
    <w:rsid w:val="00CD1B39"/>
    <w:rsid w:val="00CD4BCC"/>
    <w:rsid w:val="00CE00CF"/>
    <w:rsid w:val="00CE71E3"/>
    <w:rsid w:val="00CE7DA8"/>
    <w:rsid w:val="00CF1938"/>
    <w:rsid w:val="00CF4649"/>
    <w:rsid w:val="00CF4F99"/>
    <w:rsid w:val="00D06904"/>
    <w:rsid w:val="00D076AA"/>
    <w:rsid w:val="00D1010D"/>
    <w:rsid w:val="00D1189F"/>
    <w:rsid w:val="00D15CCF"/>
    <w:rsid w:val="00D167BB"/>
    <w:rsid w:val="00D1700F"/>
    <w:rsid w:val="00D20183"/>
    <w:rsid w:val="00D26DEB"/>
    <w:rsid w:val="00D274A3"/>
    <w:rsid w:val="00D33E7B"/>
    <w:rsid w:val="00D35B2C"/>
    <w:rsid w:val="00D40007"/>
    <w:rsid w:val="00D406FA"/>
    <w:rsid w:val="00D41446"/>
    <w:rsid w:val="00D42DAD"/>
    <w:rsid w:val="00D43FFF"/>
    <w:rsid w:val="00D54267"/>
    <w:rsid w:val="00D62854"/>
    <w:rsid w:val="00D645FF"/>
    <w:rsid w:val="00D65014"/>
    <w:rsid w:val="00D66005"/>
    <w:rsid w:val="00D67AD4"/>
    <w:rsid w:val="00D708D8"/>
    <w:rsid w:val="00D71540"/>
    <w:rsid w:val="00D74883"/>
    <w:rsid w:val="00D76EDB"/>
    <w:rsid w:val="00D81F4E"/>
    <w:rsid w:val="00D850B7"/>
    <w:rsid w:val="00D87835"/>
    <w:rsid w:val="00D90643"/>
    <w:rsid w:val="00D93B9F"/>
    <w:rsid w:val="00D93D06"/>
    <w:rsid w:val="00D946C1"/>
    <w:rsid w:val="00D955D5"/>
    <w:rsid w:val="00D961B7"/>
    <w:rsid w:val="00DA1382"/>
    <w:rsid w:val="00DA27B3"/>
    <w:rsid w:val="00DB4606"/>
    <w:rsid w:val="00DB796E"/>
    <w:rsid w:val="00DC29FF"/>
    <w:rsid w:val="00DC744B"/>
    <w:rsid w:val="00DD4DE3"/>
    <w:rsid w:val="00DD7D21"/>
    <w:rsid w:val="00DE082B"/>
    <w:rsid w:val="00DE52FC"/>
    <w:rsid w:val="00DE6F01"/>
    <w:rsid w:val="00DF6002"/>
    <w:rsid w:val="00E041A4"/>
    <w:rsid w:val="00E04787"/>
    <w:rsid w:val="00E04C07"/>
    <w:rsid w:val="00E06F60"/>
    <w:rsid w:val="00E11A54"/>
    <w:rsid w:val="00E15711"/>
    <w:rsid w:val="00E2431D"/>
    <w:rsid w:val="00E27963"/>
    <w:rsid w:val="00E3020F"/>
    <w:rsid w:val="00E309CC"/>
    <w:rsid w:val="00E312F6"/>
    <w:rsid w:val="00E40E99"/>
    <w:rsid w:val="00E41759"/>
    <w:rsid w:val="00E4523F"/>
    <w:rsid w:val="00E50072"/>
    <w:rsid w:val="00E518F3"/>
    <w:rsid w:val="00E65203"/>
    <w:rsid w:val="00E654F6"/>
    <w:rsid w:val="00E70100"/>
    <w:rsid w:val="00E7033E"/>
    <w:rsid w:val="00E70572"/>
    <w:rsid w:val="00E710FC"/>
    <w:rsid w:val="00E74076"/>
    <w:rsid w:val="00E74CCB"/>
    <w:rsid w:val="00E805CF"/>
    <w:rsid w:val="00E80C2C"/>
    <w:rsid w:val="00E836B6"/>
    <w:rsid w:val="00E85AD6"/>
    <w:rsid w:val="00E867E8"/>
    <w:rsid w:val="00E900BD"/>
    <w:rsid w:val="00E93A00"/>
    <w:rsid w:val="00E94CB5"/>
    <w:rsid w:val="00E95A55"/>
    <w:rsid w:val="00E95B01"/>
    <w:rsid w:val="00E9757D"/>
    <w:rsid w:val="00EA3E89"/>
    <w:rsid w:val="00EA3F98"/>
    <w:rsid w:val="00EB04AB"/>
    <w:rsid w:val="00EB06CF"/>
    <w:rsid w:val="00EB6ED5"/>
    <w:rsid w:val="00EB7450"/>
    <w:rsid w:val="00EB7BDF"/>
    <w:rsid w:val="00EC7454"/>
    <w:rsid w:val="00EC7459"/>
    <w:rsid w:val="00ED1001"/>
    <w:rsid w:val="00ED33D6"/>
    <w:rsid w:val="00EE7947"/>
    <w:rsid w:val="00EF2FCC"/>
    <w:rsid w:val="00EF5C49"/>
    <w:rsid w:val="00F00F33"/>
    <w:rsid w:val="00F056C2"/>
    <w:rsid w:val="00F0799F"/>
    <w:rsid w:val="00F17CD5"/>
    <w:rsid w:val="00F24AFA"/>
    <w:rsid w:val="00F27C09"/>
    <w:rsid w:val="00F456EF"/>
    <w:rsid w:val="00F468A4"/>
    <w:rsid w:val="00F539BE"/>
    <w:rsid w:val="00F54837"/>
    <w:rsid w:val="00F54C16"/>
    <w:rsid w:val="00F63676"/>
    <w:rsid w:val="00F67696"/>
    <w:rsid w:val="00F70972"/>
    <w:rsid w:val="00F72134"/>
    <w:rsid w:val="00F72FCD"/>
    <w:rsid w:val="00F76BE2"/>
    <w:rsid w:val="00F82E9A"/>
    <w:rsid w:val="00F83B16"/>
    <w:rsid w:val="00F8447D"/>
    <w:rsid w:val="00F85F83"/>
    <w:rsid w:val="00F87C83"/>
    <w:rsid w:val="00F87E73"/>
    <w:rsid w:val="00F9294F"/>
    <w:rsid w:val="00F94D41"/>
    <w:rsid w:val="00FA1F21"/>
    <w:rsid w:val="00FA734A"/>
    <w:rsid w:val="00FB1C0F"/>
    <w:rsid w:val="00FB512F"/>
    <w:rsid w:val="00FB5317"/>
    <w:rsid w:val="00FB61C1"/>
    <w:rsid w:val="00FB7699"/>
    <w:rsid w:val="00FC7105"/>
    <w:rsid w:val="00FD0E9B"/>
    <w:rsid w:val="00FD4E8E"/>
    <w:rsid w:val="00FD4EF4"/>
    <w:rsid w:val="00FD5C75"/>
    <w:rsid w:val="00FE1276"/>
    <w:rsid w:val="00FE3024"/>
    <w:rsid w:val="00FE3192"/>
    <w:rsid w:val="00FE6857"/>
    <w:rsid w:val="00FF067C"/>
    <w:rsid w:val="00FF1C3E"/>
    <w:rsid w:val="00FF6CD1"/>
    <w:rsid w:val="00FF72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592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2423BF"/>
    <w:pPr>
      <w:tabs>
        <w:tab w:val="center" w:pos="4536"/>
        <w:tab w:val="right" w:pos="9072"/>
      </w:tabs>
    </w:pPr>
  </w:style>
  <w:style w:type="character" w:customStyle="1" w:styleId="HlavikaChar">
    <w:name w:val="Hlavička Char"/>
    <w:basedOn w:val="Predvolenpsmoodseku"/>
    <w:link w:val="Hlavika"/>
    <w:uiPriority w:val="99"/>
    <w:rsid w:val="002423B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2423BF"/>
    <w:pPr>
      <w:tabs>
        <w:tab w:val="center" w:pos="4536"/>
        <w:tab w:val="right" w:pos="9072"/>
      </w:tabs>
    </w:pPr>
  </w:style>
  <w:style w:type="character" w:customStyle="1" w:styleId="PtaChar">
    <w:name w:val="Päta Char"/>
    <w:basedOn w:val="Predvolenpsmoodseku"/>
    <w:link w:val="Pta"/>
    <w:uiPriority w:val="99"/>
    <w:rsid w:val="002423BF"/>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78520A"/>
    <w:rPr>
      <w:color w:val="605E5C"/>
      <w:shd w:val="clear" w:color="auto" w:fill="E1DFDD"/>
    </w:rPr>
  </w:style>
  <w:style w:type="paragraph" w:styleId="Zkladntext">
    <w:name w:val="Body Text"/>
    <w:basedOn w:val="Normlny"/>
    <w:link w:val="ZkladntextChar"/>
    <w:rsid w:val="00A04250"/>
    <w:rPr>
      <w:color w:val="000000"/>
      <w:szCs w:val="20"/>
      <w:lang w:val="cs-CZ" w:eastAsia="sk-SK"/>
    </w:rPr>
  </w:style>
  <w:style w:type="character" w:customStyle="1" w:styleId="ZkladntextChar">
    <w:name w:val="Základný text Char"/>
    <w:basedOn w:val="Predvolenpsmoodseku"/>
    <w:link w:val="Zkladntext"/>
    <w:rsid w:val="00A04250"/>
    <w:rPr>
      <w:rFonts w:ascii="Times New Roman" w:eastAsia="Times New Roman" w:hAnsi="Times New Roman" w:cs="Times New Roman"/>
      <w:color w:val="000000"/>
      <w:sz w:val="24"/>
      <w:szCs w:val="20"/>
      <w:lang w:val="cs-CZ" w:eastAsia="sk-SK"/>
    </w:rPr>
  </w:style>
  <w:style w:type="paragraph" w:customStyle="1" w:styleId="Default">
    <w:name w:val="Default"/>
    <w:rsid w:val="008B127D"/>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E45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aliases w:val="Klasický text"/>
    <w:uiPriority w:val="1"/>
    <w:qFormat/>
    <w:rsid w:val="006E2453"/>
    <w:pPr>
      <w:suppressAutoHyphens/>
      <w:spacing w:after="0" w:line="240" w:lineRule="auto"/>
    </w:pPr>
    <w:rPr>
      <w:rFonts w:ascii="Garamond" w:eastAsia="Times New Roman" w:hAnsi="Garamond" w:cs="Times New Roman"/>
      <w:sz w:val="24"/>
      <w:szCs w:val="24"/>
      <w:lang w:eastAsia="ar-SA"/>
    </w:rPr>
  </w:style>
  <w:style w:type="character" w:customStyle="1" w:styleId="normaltextrun">
    <w:name w:val="normaltextrun"/>
    <w:basedOn w:val="Predvolenpsmoodseku"/>
    <w:rsid w:val="004E3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376409">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ámcova zmluva o dodávke plynu na 2023" edit="true"/>
    <f:field ref="objsubject" par="" text="" edit="true"/>
    <f:field ref="objcreatedby" par="" text="Gajdošová, Milena, Ing."/>
    <f:field ref="objcreatedat" par="" date="2022-11-10T08:00:35" text="10. 11. 2022 8:00:35"/>
    <f:field ref="objchangedby" par="" text="Mesiariková, Ivana, JUDr."/>
    <f:field ref="objmodifiedat" par="" date="2022-11-10T10:27:02" text="10. 11. 2022 10:27:02"/>
    <f:field ref="doc_FSCFOLIO_1_1001_FieldDocumentNumber" par="" text=""/>
    <f:field ref="doc_FSCFOLIO_1_1001_FieldSubject" par="" text="" edit="true"/>
    <f:field ref="FSCFOLIO_1_1001_FieldCurrentUser" par="" text="Mgr. Lenka Kyselová"/>
    <f:field ref="CCAPRECONFIG_15_1001_Objektname" par="" text="Rámcova zmluva o dodávke plynu na 2023"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9598</Words>
  <Characters>54709</Characters>
  <Application>Microsoft Office Word</Application>
  <DocSecurity>4</DocSecurity>
  <Lines>455</Lines>
  <Paragraphs>128</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Debnárová Monika</cp:lastModifiedBy>
  <cp:revision>2</cp:revision>
  <cp:lastPrinted>2023-10-05T12:10:00Z</cp:lastPrinted>
  <dcterms:created xsi:type="dcterms:W3CDTF">2023-11-20T07:57:00Z</dcterms:created>
  <dcterms:modified xsi:type="dcterms:W3CDTF">2023-11-20T07:57:00Z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Milena Gajdošová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11. 2022, 08:00</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10.11.2022, 08:00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dodávku -  Plyn</vt:lpwstr>
  </property>
  <property fmtid="{D5CDD505-2E9C-101B-9397-08002B2CF9AE}" pid="326" name="FSC#COOELAK@1.1001:FileReference">
    <vt:lpwstr>10588-2022</vt:lpwstr>
  </property>
  <property fmtid="{D5CDD505-2E9C-101B-9397-08002B2CF9AE}" pid="327" name="FSC#COOELAK@1.1001:FileRefYear">
    <vt:lpwstr>2022</vt:lpwstr>
  </property>
  <property fmtid="{D5CDD505-2E9C-101B-9397-08002B2CF9AE}" pid="328" name="FSC#COOELAK@1.1001:FileRefOrdinal">
    <vt:lpwstr>10588</vt:lpwstr>
  </property>
  <property fmtid="{D5CDD505-2E9C-101B-9397-08002B2CF9AE}" pid="329" name="FSC#COOELAK@1.1001:FileRefOU">
    <vt:lpwstr>ODDSM</vt:lpwstr>
  </property>
  <property fmtid="{D5CDD505-2E9C-101B-9397-08002B2CF9AE}" pid="330" name="FSC#COOELAK@1.1001:Organization">
    <vt:lpwstr/>
  </property>
  <property fmtid="{D5CDD505-2E9C-101B-9397-08002B2CF9AE}" pid="331" name="FSC#COOELAK@1.1001:Owner">
    <vt:lpwstr>Gajdošová, Milena,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ODDSM (Oddelenie správy majetku)</vt:lpwstr>
  </property>
  <property fmtid="{D5CDD505-2E9C-101B-9397-08002B2CF9AE}" pid="339" name="FSC#COOELAK@1.1001:CreatedAt">
    <vt:lpwstr>10.11.2022</vt:lpwstr>
  </property>
  <property fmtid="{D5CDD505-2E9C-101B-9397-08002B2CF9AE}" pid="340" name="FSC#COOELAK@1.1001:OU">
    <vt:lpwstr>ODDSM (Oddelenie správy majetku)</vt:lpwstr>
  </property>
  <property fmtid="{D5CDD505-2E9C-101B-9397-08002B2CF9AE}" pid="341" name="FSC#COOELAK@1.1001:Priority">
    <vt:lpwstr> ()</vt:lpwstr>
  </property>
  <property fmtid="{D5CDD505-2E9C-101B-9397-08002B2CF9AE}" pid="342" name="FSC#COOELAK@1.1001:ObjBarCode">
    <vt:lpwstr>*COO.2090.100.9.5595343*</vt:lpwstr>
  </property>
  <property fmtid="{D5CDD505-2E9C-101B-9397-08002B2CF9AE}" pid="343" name="FSC#COOELAK@1.1001:RefBarCode">
    <vt:lpwstr>*COO.2090.100.9.5592713*</vt:lpwstr>
  </property>
  <property fmtid="{D5CDD505-2E9C-101B-9397-08002B2CF9AE}" pid="344" name="FSC#COOELAK@1.1001:FileRefBarCode">
    <vt:lpwstr>*10588-2022*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Milena Gajdošová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09.11.2022</vt:lpwstr>
  </property>
  <property fmtid="{D5CDD505-2E9C-101B-9397-08002B2CF9AE}" pid="371" name="FSC#ATSTATECFG@1.1001:SubfileSubject">
    <vt:lpwstr>ZFK 1698/2022/ODDSM(predbežná) - Rámcová zmluva o dodávke - plyn</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10588-2022-1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COO.2090.100.9.5595343</vt:lpwstr>
  </property>
  <property fmtid="{D5CDD505-2E9C-101B-9397-08002B2CF9AE}" pid="391" name="FSC#FSCFOLIO@1.1001:docpropproject">
    <vt:lpwstr/>
  </property>
</Properties>
</file>