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1AA7" w14:textId="2F1AC786" w:rsidR="004E41B6" w:rsidRPr="00AE18DF" w:rsidRDefault="00632C29" w:rsidP="00F54837">
      <w:pPr>
        <w:pStyle w:val="tl1"/>
        <w:jc w:val="center"/>
        <w:rPr>
          <w:rFonts w:ascii="Calibri" w:hAnsi="Calibri" w:cs="Cambria"/>
          <w:b/>
          <w:bCs/>
          <w:sz w:val="22"/>
          <w:szCs w:val="22"/>
        </w:rPr>
      </w:pPr>
      <w:r w:rsidRPr="00AE18DF">
        <w:rPr>
          <w:rFonts w:ascii="Calibri" w:hAnsi="Calibri" w:cs="Cambria"/>
          <w:b/>
          <w:bCs/>
          <w:sz w:val="22"/>
          <w:szCs w:val="22"/>
        </w:rPr>
        <w:t>Rámcová z</w:t>
      </w:r>
      <w:r w:rsidR="004E41B6" w:rsidRPr="00AE18DF">
        <w:rPr>
          <w:rFonts w:ascii="Calibri" w:hAnsi="Calibri" w:cs="Cambria"/>
          <w:b/>
          <w:bCs/>
          <w:sz w:val="22"/>
          <w:szCs w:val="22"/>
        </w:rPr>
        <w:t>mluva</w:t>
      </w:r>
      <w:r w:rsidR="00323993">
        <w:rPr>
          <w:rFonts w:ascii="Calibri" w:hAnsi="Calibri" w:cs="Cambria"/>
          <w:b/>
          <w:bCs/>
          <w:sz w:val="22"/>
          <w:szCs w:val="22"/>
        </w:rPr>
        <w:t xml:space="preserve"> </w:t>
      </w:r>
      <w:r w:rsidR="00124CCF">
        <w:rPr>
          <w:rFonts w:ascii="Calibri" w:hAnsi="Calibri" w:cs="Cambria"/>
          <w:b/>
          <w:bCs/>
          <w:sz w:val="22"/>
          <w:szCs w:val="22"/>
        </w:rPr>
        <w:t>1493</w:t>
      </w:r>
      <w:r w:rsidR="00B974E7">
        <w:rPr>
          <w:rFonts w:ascii="Calibri" w:hAnsi="Calibri" w:cs="Cambria"/>
          <w:b/>
          <w:bCs/>
          <w:sz w:val="22"/>
          <w:szCs w:val="22"/>
        </w:rPr>
        <w:t>/2023/</w:t>
      </w:r>
      <w:r w:rsidR="00B974E7" w:rsidRPr="00144E1C">
        <w:rPr>
          <w:rFonts w:ascii="Calibri" w:hAnsi="Calibri" w:cs="Cambria"/>
          <w:b/>
          <w:bCs/>
          <w:sz w:val="22"/>
          <w:szCs w:val="22"/>
        </w:rPr>
        <w:t xml:space="preserve"> </w:t>
      </w:r>
      <w:r w:rsidR="00B974E7">
        <w:rPr>
          <w:rFonts w:ascii="Calibri" w:hAnsi="Calibri" w:cs="Cambria"/>
          <w:b/>
          <w:bCs/>
          <w:sz w:val="22"/>
          <w:szCs w:val="22"/>
        </w:rPr>
        <w:t>ODDE</w:t>
      </w:r>
      <w:r w:rsidR="00B974E7" w:rsidDel="00144E1C">
        <w:rPr>
          <w:rFonts w:ascii="Calibri" w:hAnsi="Calibri" w:cs="Cambria"/>
          <w:b/>
          <w:bCs/>
          <w:sz w:val="22"/>
          <w:szCs w:val="22"/>
        </w:rPr>
        <w:t xml:space="preserve"> </w:t>
      </w:r>
      <w:r w:rsidR="00B974E7" w:rsidRPr="00AE18DF">
        <w:rPr>
          <w:rFonts w:ascii="Calibri" w:hAnsi="Calibri" w:cs="Cambria"/>
          <w:b/>
          <w:bCs/>
          <w:sz w:val="22"/>
          <w:szCs w:val="22"/>
        </w:rPr>
        <w:t xml:space="preserve"> o združenej dodávke </w:t>
      </w:r>
      <w:r w:rsidR="00B974E7">
        <w:rPr>
          <w:rFonts w:ascii="Calibri" w:hAnsi="Calibri" w:cs="Cambria"/>
          <w:b/>
          <w:bCs/>
          <w:sz w:val="22"/>
          <w:szCs w:val="22"/>
        </w:rPr>
        <w:t>elektriny</w:t>
      </w:r>
      <w:r w:rsidR="00B974E7" w:rsidDel="00B974E7">
        <w:rPr>
          <w:rFonts w:ascii="Calibri" w:hAnsi="Calibri" w:cs="Cambria"/>
          <w:b/>
          <w:bCs/>
          <w:sz w:val="22"/>
          <w:szCs w:val="22"/>
        </w:rPr>
        <w:t xml:space="preserve"> </w:t>
      </w:r>
    </w:p>
    <w:p w14:paraId="01A6AAA7" w14:textId="4BFB7B2B" w:rsidR="003E4AAC" w:rsidRPr="00AE18DF" w:rsidRDefault="00AE5032" w:rsidP="00F54837">
      <w:pPr>
        <w:pStyle w:val="tl1"/>
        <w:jc w:val="center"/>
        <w:rPr>
          <w:rFonts w:ascii="Calibri" w:hAnsi="Calibri" w:cs="Cambria"/>
          <w:sz w:val="22"/>
          <w:szCs w:val="22"/>
        </w:rPr>
      </w:pPr>
      <w:r w:rsidRPr="00AE18DF">
        <w:rPr>
          <w:rFonts w:ascii="Calibri" w:hAnsi="Calibri" w:cs="Cambria"/>
          <w:sz w:val="22"/>
          <w:szCs w:val="22"/>
        </w:rPr>
        <w:t>podľa</w:t>
      </w:r>
      <w:r w:rsidR="00AA5243" w:rsidRPr="00AE18DF">
        <w:rPr>
          <w:rFonts w:ascii="Calibri" w:hAnsi="Calibri" w:cs="Cambria"/>
          <w:sz w:val="22"/>
          <w:szCs w:val="22"/>
        </w:rPr>
        <w:t xml:space="preserve"> </w:t>
      </w:r>
      <w:r w:rsidR="00F8447D" w:rsidRPr="00AE18DF">
        <w:rPr>
          <w:rFonts w:ascii="Calibri" w:hAnsi="Calibri" w:cs="Cambria"/>
          <w:sz w:val="22"/>
          <w:szCs w:val="22"/>
        </w:rPr>
        <w:t>zákona č. 251/2012 Z. z. o energetike a o zmene a doplnení niektorých zákonov</w:t>
      </w:r>
      <w:r w:rsidR="00653095">
        <w:rPr>
          <w:rFonts w:ascii="Calibri" w:hAnsi="Calibri" w:cs="Cambria"/>
          <w:sz w:val="22"/>
          <w:szCs w:val="22"/>
        </w:rPr>
        <w:t xml:space="preserve"> v znení neskorších predpisov</w:t>
      </w:r>
      <w:r w:rsidR="00F8447D" w:rsidRPr="00AE18DF">
        <w:rPr>
          <w:rFonts w:ascii="Calibri" w:hAnsi="Calibri" w:cs="Cambria"/>
          <w:sz w:val="22"/>
          <w:szCs w:val="22"/>
        </w:rPr>
        <w:t xml:space="preserve"> </w:t>
      </w:r>
      <w:r w:rsidR="00AA5243" w:rsidRPr="00AE18DF">
        <w:rPr>
          <w:rFonts w:ascii="Calibri" w:hAnsi="Calibri" w:cs="Cambria"/>
          <w:sz w:val="22"/>
          <w:szCs w:val="22"/>
        </w:rPr>
        <w:t>a § 269 ods. 2 zákona č. 513/1991 Zb. Obchodný zákonník v znení neskorších predpisov</w:t>
      </w:r>
    </w:p>
    <w:p w14:paraId="71EB57D3" w14:textId="647A81E7" w:rsidR="004E41B6" w:rsidRPr="00AE18DF" w:rsidRDefault="004E41B6" w:rsidP="00F54837">
      <w:pPr>
        <w:pStyle w:val="tl1"/>
        <w:jc w:val="center"/>
        <w:rPr>
          <w:rFonts w:ascii="Calibri" w:hAnsi="Calibri" w:cs="Cambria"/>
          <w:sz w:val="22"/>
          <w:szCs w:val="22"/>
        </w:rPr>
      </w:pPr>
      <w:r w:rsidRPr="00AE18DF">
        <w:rPr>
          <w:rFonts w:ascii="Calibri" w:hAnsi="Calibri" w:cs="Cambria"/>
          <w:sz w:val="22"/>
          <w:szCs w:val="22"/>
        </w:rPr>
        <w:t>(ďalej len „</w:t>
      </w:r>
      <w:r w:rsidR="00632C29" w:rsidRPr="00AE18DF">
        <w:rPr>
          <w:rFonts w:ascii="Calibri" w:hAnsi="Calibri" w:cs="Cambria"/>
          <w:b/>
          <w:bCs/>
          <w:sz w:val="22"/>
          <w:szCs w:val="22"/>
        </w:rPr>
        <w:t xml:space="preserve">Rámcová </w:t>
      </w:r>
      <w:r w:rsidRPr="00AE18DF">
        <w:rPr>
          <w:rFonts w:ascii="Calibri" w:hAnsi="Calibri" w:cs="Cambria"/>
          <w:b/>
          <w:sz w:val="22"/>
          <w:szCs w:val="22"/>
        </w:rPr>
        <w:t>zmluva</w:t>
      </w:r>
      <w:r w:rsidRPr="00AE18DF">
        <w:rPr>
          <w:rFonts w:ascii="Calibri" w:hAnsi="Calibri" w:cs="Cambria"/>
          <w:sz w:val="22"/>
          <w:szCs w:val="22"/>
        </w:rPr>
        <w:t>“)</w:t>
      </w:r>
    </w:p>
    <w:p w14:paraId="44E89631" w14:textId="77777777" w:rsidR="00E275AD" w:rsidRPr="00AE18DF" w:rsidRDefault="00E275AD" w:rsidP="00F54837">
      <w:pPr>
        <w:pStyle w:val="tl1"/>
        <w:jc w:val="center"/>
        <w:rPr>
          <w:rFonts w:ascii="Calibri" w:hAnsi="Calibri" w:cs="Cambria"/>
          <w:sz w:val="22"/>
          <w:szCs w:val="22"/>
        </w:rPr>
      </w:pPr>
    </w:p>
    <w:p w14:paraId="3207AD42" w14:textId="77777777" w:rsidR="004E41B6" w:rsidRPr="00AE18DF" w:rsidRDefault="004E41B6" w:rsidP="00F54837">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6B8E867B" w14:textId="77777777" w:rsidR="004E41B6" w:rsidRPr="00AE18DF" w:rsidRDefault="004E41B6" w:rsidP="00F54837">
      <w:pPr>
        <w:jc w:val="center"/>
        <w:rPr>
          <w:rFonts w:ascii="Calibri" w:hAnsi="Calibri" w:cs="Cambria"/>
          <w:b/>
          <w:bCs/>
          <w:sz w:val="22"/>
          <w:szCs w:val="22"/>
        </w:rPr>
      </w:pPr>
    </w:p>
    <w:p w14:paraId="727DF4D1" w14:textId="77777777" w:rsidR="00782FAB" w:rsidRPr="00AE18DF" w:rsidRDefault="00782FAB" w:rsidP="00F54837">
      <w:pPr>
        <w:autoSpaceDE w:val="0"/>
        <w:autoSpaceDN w:val="0"/>
        <w:adjustRightInd w:val="0"/>
        <w:jc w:val="both"/>
        <w:rPr>
          <w:rFonts w:asciiTheme="minorHAnsi" w:hAnsiTheme="minorHAnsi" w:cstheme="minorHAnsi"/>
          <w:b/>
          <w:bCs/>
          <w:color w:val="000000"/>
          <w:sz w:val="22"/>
          <w:szCs w:val="22"/>
        </w:rPr>
      </w:pPr>
      <w:r w:rsidRPr="00AE18DF">
        <w:rPr>
          <w:rFonts w:asciiTheme="minorHAnsi" w:hAnsiTheme="minorHAnsi" w:cstheme="minorHAnsi"/>
          <w:b/>
          <w:bCs/>
          <w:color w:val="000000"/>
          <w:sz w:val="22"/>
          <w:szCs w:val="22"/>
        </w:rPr>
        <w:t xml:space="preserve">Odberateľ: </w:t>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sz w:val="22"/>
          <w:szCs w:val="22"/>
        </w:rPr>
        <w:t>Banskobystrický samosprávny kraj</w:t>
      </w:r>
    </w:p>
    <w:p w14:paraId="6525EF02"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Sídlo: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Námestie SNP 23, 974 01 Banská Bystrica</w:t>
      </w:r>
    </w:p>
    <w:p w14:paraId="7B4F0DF1" w14:textId="631F512C"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Štatutárny orgán: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64735">
        <w:rPr>
          <w:rFonts w:asciiTheme="minorHAnsi" w:hAnsiTheme="minorHAnsi" w:cstheme="minorHAnsi"/>
          <w:sz w:val="22"/>
          <w:szCs w:val="22"/>
        </w:rPr>
        <w:t>Mgr. Ondrej</w:t>
      </w:r>
      <w:r w:rsidRPr="00AE18DF">
        <w:rPr>
          <w:rFonts w:asciiTheme="minorHAnsi" w:hAnsiTheme="minorHAnsi" w:cstheme="minorHAnsi"/>
          <w:sz w:val="22"/>
          <w:szCs w:val="22"/>
        </w:rPr>
        <w:t xml:space="preserve"> </w:t>
      </w:r>
      <w:proofErr w:type="spellStart"/>
      <w:r w:rsidRPr="00AE18DF">
        <w:rPr>
          <w:rFonts w:asciiTheme="minorHAnsi" w:hAnsiTheme="minorHAnsi" w:cstheme="minorHAnsi"/>
          <w:sz w:val="22"/>
          <w:szCs w:val="22"/>
        </w:rPr>
        <w:t>Lunter</w:t>
      </w:r>
      <w:proofErr w:type="spellEnd"/>
      <w:r w:rsidRPr="00AE18DF">
        <w:rPr>
          <w:rFonts w:asciiTheme="minorHAnsi" w:hAnsiTheme="minorHAnsi" w:cstheme="minorHAnsi"/>
          <w:sz w:val="22"/>
          <w:szCs w:val="22"/>
        </w:rPr>
        <w:t xml:space="preserve">, predseda </w:t>
      </w:r>
    </w:p>
    <w:p w14:paraId="22D6DE2C"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Zástupca na rokovanie vo veciach:</w:t>
      </w:r>
    </w:p>
    <w:p w14:paraId="28160F22" w14:textId="452477B0"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a) zmluvných: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800886">
        <w:rPr>
          <w:rFonts w:asciiTheme="minorHAnsi" w:hAnsiTheme="minorHAnsi" w:cstheme="minorHAnsi"/>
          <w:color w:val="000000"/>
          <w:sz w:val="22"/>
          <w:szCs w:val="22"/>
        </w:rPr>
        <w:t xml:space="preserve">Ing. Juraj Šipula, </w:t>
      </w:r>
      <w:hyperlink r:id="rId9" w:history="1">
        <w:r w:rsidR="00800886" w:rsidRPr="00527BE8">
          <w:rPr>
            <w:rStyle w:val="Hypertextovprepojenie"/>
            <w:rFonts w:asciiTheme="minorHAnsi" w:hAnsiTheme="minorHAnsi" w:cstheme="minorHAnsi"/>
            <w:sz w:val="22"/>
            <w:szCs w:val="22"/>
          </w:rPr>
          <w:t>juraj.sipula@bbsk.sk</w:t>
        </w:r>
      </w:hyperlink>
      <w:r w:rsidR="00800886">
        <w:rPr>
          <w:rFonts w:asciiTheme="minorHAnsi" w:hAnsiTheme="minorHAnsi" w:cstheme="minorHAnsi"/>
          <w:color w:val="000000"/>
          <w:sz w:val="22"/>
          <w:szCs w:val="22"/>
        </w:rPr>
        <w:t>, +421 940 624 551</w:t>
      </w:r>
    </w:p>
    <w:p w14:paraId="714F5A53" w14:textId="40BC5258"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 technických: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220C0">
        <w:rPr>
          <w:rFonts w:asciiTheme="minorHAnsi" w:hAnsiTheme="minorHAnsi" w:cstheme="minorHAnsi"/>
          <w:color w:val="000000"/>
          <w:sz w:val="22"/>
          <w:szCs w:val="22"/>
        </w:rPr>
        <w:t xml:space="preserve">Ing. </w:t>
      </w:r>
      <w:r w:rsidR="00D75A57">
        <w:rPr>
          <w:rFonts w:asciiTheme="minorHAnsi" w:hAnsiTheme="minorHAnsi" w:cstheme="minorHAnsi"/>
          <w:color w:val="000000"/>
          <w:sz w:val="22"/>
          <w:szCs w:val="22"/>
        </w:rPr>
        <w:t>Pavel Koštial</w:t>
      </w:r>
      <w:r w:rsidR="00A220C0">
        <w:rPr>
          <w:rFonts w:asciiTheme="minorHAnsi" w:hAnsiTheme="minorHAnsi" w:cstheme="minorHAnsi"/>
          <w:color w:val="000000"/>
          <w:sz w:val="22"/>
          <w:szCs w:val="22"/>
        </w:rPr>
        <w:t xml:space="preserve">, </w:t>
      </w:r>
      <w:hyperlink r:id="rId10" w:history="1">
        <w:r w:rsidR="00D75A57" w:rsidRPr="005F151A">
          <w:rPr>
            <w:rStyle w:val="Hypertextovprepojenie"/>
            <w:rFonts w:asciiTheme="minorHAnsi" w:hAnsiTheme="minorHAnsi" w:cstheme="minorHAnsi"/>
            <w:sz w:val="22"/>
            <w:szCs w:val="22"/>
          </w:rPr>
          <w:t>pavel.kostial@bbsk.sk</w:t>
        </w:r>
      </w:hyperlink>
      <w:r w:rsidR="00A220C0">
        <w:rPr>
          <w:rFonts w:asciiTheme="minorHAnsi" w:hAnsiTheme="minorHAnsi" w:cstheme="minorHAnsi"/>
          <w:color w:val="000000"/>
          <w:sz w:val="22"/>
          <w:szCs w:val="22"/>
        </w:rPr>
        <w:t>, +</w:t>
      </w:r>
      <w:r w:rsidR="00D75A57">
        <w:rPr>
          <w:rFonts w:asciiTheme="minorHAnsi" w:hAnsiTheme="minorHAnsi" w:cstheme="minorHAnsi"/>
          <w:sz w:val="22"/>
          <w:szCs w:val="22"/>
        </w:rPr>
        <w:t>421 948 063 038</w:t>
      </w:r>
    </w:p>
    <w:p w14:paraId="0C490D3A"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36828100</w:t>
      </w:r>
    </w:p>
    <w:p w14:paraId="698D3346"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DIČ: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2021627333</w:t>
      </w:r>
    </w:p>
    <w:p w14:paraId="68F4F006" w14:textId="17E2798F"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 DPH: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220C0">
        <w:rPr>
          <w:rFonts w:asciiTheme="minorHAnsi" w:hAnsiTheme="minorHAnsi" w:cstheme="minorHAnsi"/>
          <w:color w:val="000000"/>
          <w:sz w:val="22"/>
          <w:szCs w:val="22"/>
        </w:rPr>
        <w:t xml:space="preserve">SK </w:t>
      </w:r>
      <w:r w:rsidR="00A220C0" w:rsidRPr="00AE18DF">
        <w:rPr>
          <w:rFonts w:asciiTheme="minorHAnsi" w:hAnsiTheme="minorHAnsi" w:cstheme="minorHAnsi"/>
          <w:sz w:val="22"/>
          <w:szCs w:val="22"/>
        </w:rPr>
        <w:t>2021627333</w:t>
      </w:r>
    </w:p>
    <w:p w14:paraId="17A91017"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Bankové spojenie: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t>Štátna pokladnica</w:t>
      </w:r>
    </w:p>
    <w:p w14:paraId="4BDB0A23"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IBAN:</w:t>
      </w:r>
    </w:p>
    <w:p w14:paraId="2D20BB01"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
    <w:p w14:paraId="06452A7A" w14:textId="7661B79E"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67B31E2" w14:textId="1DCE2708"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(ďalej </w:t>
      </w:r>
      <w:r w:rsidR="009809CB" w:rsidRPr="00AE18DF">
        <w:rPr>
          <w:rFonts w:ascii="Calibri" w:hAnsi="Calibri" w:cs="Cambria"/>
          <w:color w:val="000000"/>
          <w:sz w:val="22"/>
          <w:szCs w:val="22"/>
        </w:rPr>
        <w:t>len ako „</w:t>
      </w:r>
      <w:r w:rsidR="009809CB" w:rsidRPr="00AE18DF">
        <w:rPr>
          <w:rFonts w:ascii="Calibri" w:hAnsi="Calibri" w:cs="Cambria"/>
          <w:b/>
          <w:bCs/>
          <w:color w:val="000000"/>
          <w:sz w:val="22"/>
          <w:szCs w:val="22"/>
        </w:rPr>
        <w:t>odberateľ</w:t>
      </w:r>
      <w:r w:rsidR="009809CB" w:rsidRPr="00AE18DF">
        <w:rPr>
          <w:rFonts w:ascii="Calibri" w:hAnsi="Calibri" w:cs="Cambria"/>
          <w:color w:val="000000"/>
          <w:sz w:val="22"/>
          <w:szCs w:val="22"/>
        </w:rPr>
        <w:t xml:space="preserve">“ alebo </w:t>
      </w:r>
      <w:r w:rsidRPr="00AE18DF">
        <w:rPr>
          <w:rFonts w:ascii="Calibri" w:hAnsi="Calibri" w:cs="Cambria"/>
          <w:color w:val="000000"/>
          <w:sz w:val="22"/>
          <w:szCs w:val="22"/>
        </w:rPr>
        <w:t>„</w:t>
      </w:r>
      <w:r w:rsidR="00304077" w:rsidRPr="00AE18DF">
        <w:rPr>
          <w:rFonts w:ascii="Calibri" w:hAnsi="Calibri" w:cs="Cambria"/>
          <w:b/>
          <w:color w:val="000000"/>
          <w:sz w:val="22"/>
          <w:szCs w:val="22"/>
        </w:rPr>
        <w:t>BBSK</w:t>
      </w:r>
      <w:r w:rsidRPr="00AE18DF">
        <w:rPr>
          <w:rFonts w:ascii="Calibri" w:hAnsi="Calibri" w:cs="Cambria"/>
          <w:color w:val="000000"/>
          <w:sz w:val="22"/>
          <w:szCs w:val="22"/>
        </w:rPr>
        <w:t>“)</w:t>
      </w:r>
    </w:p>
    <w:p w14:paraId="5F3581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22AFE96F" w14:textId="77777777" w:rsidR="004E41B6" w:rsidRPr="00AE18DF" w:rsidRDefault="004E41B6" w:rsidP="00F54837">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519B00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6580A5B4" w14:textId="02BAC479" w:rsidR="000C635D" w:rsidRPr="00AE18DF" w:rsidRDefault="004E41B6" w:rsidP="00F54837">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004C4CB5" w:rsidRPr="00AE18DF">
        <w:rPr>
          <w:rFonts w:ascii="Calibri" w:hAnsi="Calibri" w:cs="Cambria"/>
          <w:b/>
          <w:bCs/>
          <w:color w:val="000000"/>
          <w:sz w:val="22"/>
          <w:szCs w:val="22"/>
        </w:rPr>
        <w:t>xxxxxxxxxxxxxxxxxxxxxxx</w:t>
      </w:r>
      <w:proofErr w:type="spellEnd"/>
      <w:r w:rsidR="000C635D" w:rsidRPr="00AE18DF">
        <w:rPr>
          <w:rFonts w:ascii="Calibri" w:hAnsi="Calibri" w:cs="Cambria"/>
          <w:b/>
          <w:bCs/>
          <w:color w:val="000000"/>
          <w:sz w:val="22"/>
          <w:szCs w:val="22"/>
        </w:rPr>
        <w:tab/>
      </w:r>
      <w:r w:rsidR="000C635D" w:rsidRPr="00AE18DF">
        <w:rPr>
          <w:rFonts w:ascii="Calibri" w:hAnsi="Calibri" w:cs="Cambria"/>
          <w:b/>
          <w:bCs/>
          <w:color w:val="000000"/>
          <w:sz w:val="22"/>
          <w:szCs w:val="22"/>
        </w:rPr>
        <w:tab/>
      </w:r>
    </w:p>
    <w:p w14:paraId="1361C9C7" w14:textId="40F26BA6" w:rsidR="000C635D"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4315C7A" w14:textId="36556DCD"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0040345A">
        <w:rPr>
          <w:rFonts w:ascii="Calibri" w:hAnsi="Calibri" w:cs="Cambria"/>
          <w:color w:val="000000"/>
          <w:sz w:val="22"/>
          <w:szCs w:val="22"/>
        </w:rPr>
        <w:tab/>
      </w:r>
      <w:r w:rsidR="00C419B9">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3F56555B" w14:textId="06622BFD"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40345A">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99F020B" w14:textId="140C57B5" w:rsidR="004C4CB5" w:rsidRPr="00AE18DF" w:rsidRDefault="000C635D" w:rsidP="00F54837">
      <w:pPr>
        <w:autoSpaceDE w:val="0"/>
        <w:autoSpaceDN w:val="0"/>
        <w:adjustRightInd w:val="0"/>
        <w:jc w:val="both"/>
        <w:rPr>
          <w:rFonts w:ascii="Calibri" w:hAnsi="Calibri" w:cs="Cambria"/>
          <w:color w:val="000000"/>
          <w:sz w:val="22"/>
          <w:szCs w:val="22"/>
        </w:rPr>
      </w:pPr>
      <w:r w:rsidRPr="00BF3B2B">
        <w:rPr>
          <w:rFonts w:ascii="Calibri" w:hAnsi="Calibri" w:cs="Cambria"/>
          <w:color w:val="000000"/>
          <w:sz w:val="22"/>
          <w:szCs w:val="22"/>
        </w:rPr>
        <w:t>V zastúpení:</w:t>
      </w:r>
      <w:r w:rsidRPr="00AE18DF">
        <w:rPr>
          <w:rFonts w:ascii="Calibri" w:hAnsi="Calibri" w:cs="Cambria"/>
          <w:color w:val="000000"/>
          <w:sz w:val="22"/>
          <w:szCs w:val="22"/>
        </w:rPr>
        <w:t xml:space="preserv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BF3B2B">
        <w:rPr>
          <w:rFonts w:ascii="Calibri" w:hAnsi="Calibri" w:cs="Cambria"/>
          <w:color w:val="000000"/>
          <w:sz w:val="22"/>
          <w:szCs w:val="22"/>
        </w:rPr>
        <w:tab/>
      </w:r>
      <w:r w:rsidR="00BF3B2B">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8BA31AD"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EB47201"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4AB6E6F"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710EA86"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r w:rsidR="004C4CB5" w:rsidRPr="00AE18DF">
        <w:rPr>
          <w:rFonts w:ascii="Calibri" w:hAnsi="Calibri" w:cs="Cambria"/>
          <w:color w:val="000000"/>
          <w:sz w:val="22"/>
          <w:szCs w:val="22"/>
        </w:rPr>
        <w:t xml:space="preserve"> </w:t>
      </w:r>
    </w:p>
    <w:p w14:paraId="2E4DE1F0"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6FFE112" w14:textId="1BC80DA9" w:rsidR="004C4CB5" w:rsidRPr="00AE18DF" w:rsidRDefault="004C4CB5"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0FAF543" w14:textId="77777777" w:rsidR="004E41B6" w:rsidRPr="00AE18DF" w:rsidRDefault="004E41B6" w:rsidP="00F54837"/>
    <w:p w14:paraId="069FD18D"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3C36C944" w14:textId="77777777" w:rsidR="004E41B6" w:rsidRPr="00AE18DF" w:rsidRDefault="004E41B6" w:rsidP="00F54837">
      <w:pPr>
        <w:jc w:val="center"/>
        <w:rPr>
          <w:rFonts w:asciiTheme="minorHAnsi" w:hAnsiTheme="minorHAnsi" w:cs="Cambria"/>
          <w:i/>
          <w:sz w:val="22"/>
          <w:szCs w:val="22"/>
        </w:rPr>
      </w:pPr>
    </w:p>
    <w:p w14:paraId="1CD414A4" w14:textId="77777777" w:rsidR="004E41B6" w:rsidRPr="00AE18DF" w:rsidRDefault="004E41B6" w:rsidP="00F54837">
      <w:pPr>
        <w:jc w:val="both"/>
        <w:rPr>
          <w:rFonts w:ascii="Calibri" w:hAnsi="Calibri" w:cs="Cambria"/>
          <w:sz w:val="22"/>
          <w:szCs w:val="22"/>
        </w:rPr>
      </w:pPr>
    </w:p>
    <w:p w14:paraId="0F289061" w14:textId="2DC6A51D"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I.</w:t>
      </w:r>
    </w:p>
    <w:p w14:paraId="22378094" w14:textId="41249622"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w:t>
      </w:r>
      <w:r w:rsidR="00187134" w:rsidRPr="00AE18DF">
        <w:rPr>
          <w:rFonts w:ascii="Calibri" w:hAnsi="Calibri" w:cs="Cambria"/>
          <w:b/>
          <w:bCs/>
          <w:sz w:val="22"/>
          <w:szCs w:val="22"/>
        </w:rPr>
        <w:t>Preambula</w:t>
      </w:r>
    </w:p>
    <w:p w14:paraId="464C6F1A" w14:textId="77777777" w:rsidR="004E41B6" w:rsidRPr="00AE18DF" w:rsidRDefault="004E41B6" w:rsidP="00F54837">
      <w:pPr>
        <w:jc w:val="both"/>
        <w:rPr>
          <w:rFonts w:ascii="Calibri" w:hAnsi="Calibri" w:cs="Cambria"/>
          <w:sz w:val="22"/>
          <w:szCs w:val="22"/>
        </w:rPr>
      </w:pPr>
    </w:p>
    <w:p w14:paraId="150DEF1E" w14:textId="1F1F3BF9" w:rsidR="00572E29" w:rsidRPr="00AE18DF" w:rsidRDefault="004E7F11" w:rsidP="00F54837">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AE18DF">
        <w:rPr>
          <w:rFonts w:ascii="Calibri" w:hAnsi="Calibri" w:cs="Cambria"/>
          <w:color w:val="000000"/>
          <w:sz w:val="22"/>
          <w:szCs w:val="22"/>
        </w:rPr>
        <w:t xml:space="preserve">Táto </w:t>
      </w:r>
      <w:r w:rsidR="003B10FD" w:rsidRPr="00AE18DF">
        <w:rPr>
          <w:rFonts w:ascii="Calibri" w:hAnsi="Calibri" w:cs="Cambria"/>
          <w:color w:val="000000"/>
          <w:sz w:val="22"/>
          <w:szCs w:val="22"/>
        </w:rPr>
        <w:t xml:space="preserve">Rámcová </w:t>
      </w:r>
      <w:r w:rsidRPr="00AE18DF">
        <w:rPr>
          <w:rFonts w:ascii="Calibri" w:hAnsi="Calibri" w:cs="Cambria"/>
          <w:color w:val="000000"/>
          <w:sz w:val="22"/>
          <w:szCs w:val="22"/>
        </w:rPr>
        <w:t xml:space="preserve">zmluva </w:t>
      </w:r>
      <w:r w:rsidR="00FD4EF4" w:rsidRPr="00AE18DF">
        <w:rPr>
          <w:rFonts w:ascii="Calibri" w:hAnsi="Calibri" w:cs="Cambria"/>
          <w:color w:val="000000"/>
          <w:sz w:val="22"/>
          <w:szCs w:val="22"/>
        </w:rPr>
        <w:t>je výsledkom</w:t>
      </w:r>
      <w:r w:rsidR="00632C29" w:rsidRPr="00AE18DF">
        <w:rPr>
          <w:rFonts w:ascii="Calibri" w:hAnsi="Calibri" w:cs="Cambria"/>
          <w:color w:val="000000"/>
          <w:sz w:val="22"/>
          <w:szCs w:val="22"/>
        </w:rPr>
        <w:t xml:space="preserve"> </w:t>
      </w:r>
      <w:r w:rsidR="00ED33D6" w:rsidRPr="00AE18DF">
        <w:rPr>
          <w:rFonts w:asciiTheme="minorHAnsi" w:hAnsiTheme="minorHAnsi" w:cstheme="minorHAnsi"/>
          <w:color w:val="000000"/>
          <w:sz w:val="22"/>
          <w:szCs w:val="22"/>
        </w:rPr>
        <w:t xml:space="preserve">verejného obstarávania, </w:t>
      </w:r>
      <w:r w:rsidR="00ED33D6" w:rsidRPr="00AE18DF">
        <w:rPr>
          <w:rFonts w:asciiTheme="minorHAnsi" w:hAnsiTheme="minorHAnsi" w:cstheme="minorHAnsi"/>
          <w:sz w:val="22"/>
          <w:szCs w:val="22"/>
        </w:rPr>
        <w:t>ktoré bolo vyhlásené</w:t>
      </w:r>
      <w:r w:rsidR="00304077" w:rsidRPr="00AE18DF">
        <w:rPr>
          <w:rFonts w:asciiTheme="minorHAnsi" w:hAnsiTheme="minorHAnsi" w:cstheme="minorHAnsi"/>
          <w:sz w:val="22"/>
          <w:szCs w:val="22"/>
        </w:rPr>
        <w:t xml:space="preserve"> BBSK</w:t>
      </w:r>
      <w:r w:rsidR="00ED33D6" w:rsidRPr="00AE18DF">
        <w:rPr>
          <w:rFonts w:asciiTheme="minorHAnsi" w:hAnsiTheme="minorHAnsi" w:cstheme="minorHAnsi"/>
          <w:sz w:val="22"/>
          <w:szCs w:val="22"/>
        </w:rPr>
        <w:t xml:space="preserve"> v</w:t>
      </w:r>
      <w:r w:rsidR="00572E29" w:rsidRPr="00AE18DF">
        <w:rPr>
          <w:rFonts w:asciiTheme="minorHAnsi" w:hAnsiTheme="minorHAnsi" w:cstheme="minorHAnsi"/>
          <w:sz w:val="22"/>
          <w:szCs w:val="22"/>
        </w:rPr>
        <w:t xml:space="preserve"> súlade s oznámením o vyhlásení verejného obstarávania  </w:t>
      </w:r>
      <w:r w:rsidR="00ED33D6" w:rsidRPr="00AE18DF">
        <w:rPr>
          <w:rFonts w:asciiTheme="minorHAnsi" w:hAnsiTheme="minorHAnsi" w:cstheme="minorHAnsi"/>
          <w:sz w:val="22"/>
          <w:szCs w:val="22"/>
        </w:rPr>
        <w:t>s názvom „Dodávka e</w:t>
      </w:r>
      <w:r w:rsidR="0078044F">
        <w:rPr>
          <w:rFonts w:asciiTheme="minorHAnsi" w:hAnsiTheme="minorHAnsi" w:cstheme="minorHAnsi"/>
          <w:sz w:val="22"/>
          <w:szCs w:val="22"/>
        </w:rPr>
        <w:t>lektriny</w:t>
      </w:r>
      <w:r w:rsidR="00ED33D6" w:rsidRPr="00AE18DF">
        <w:rPr>
          <w:rFonts w:asciiTheme="minorHAnsi" w:hAnsiTheme="minorHAnsi" w:cstheme="minorHAnsi"/>
          <w:sz w:val="22"/>
          <w:szCs w:val="22"/>
        </w:rPr>
        <w:t xml:space="preserve">“ </w:t>
      </w:r>
      <w:r w:rsidR="00F45044">
        <w:rPr>
          <w:rFonts w:asciiTheme="minorHAnsi" w:hAnsiTheme="minorHAnsi" w:cstheme="minorHAnsi"/>
          <w:sz w:val="22"/>
          <w:szCs w:val="22"/>
        </w:rPr>
        <w:t>uskutočneného</w:t>
      </w:r>
      <w:r w:rsidR="00F45044"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v zmysle § 6</w:t>
      </w:r>
      <w:r w:rsidR="00C45768">
        <w:rPr>
          <w:rFonts w:asciiTheme="minorHAnsi" w:hAnsiTheme="minorHAnsi" w:cstheme="minorHAnsi"/>
          <w:sz w:val="22"/>
          <w:szCs w:val="22"/>
        </w:rPr>
        <w:t>6</w:t>
      </w:r>
      <w:r w:rsidR="00ED33D6" w:rsidRPr="00AE18DF">
        <w:rPr>
          <w:rFonts w:asciiTheme="minorHAnsi" w:hAnsiTheme="minorHAnsi" w:cstheme="minorHAnsi"/>
          <w:sz w:val="22"/>
          <w:szCs w:val="22"/>
        </w:rPr>
        <w:t xml:space="preserve"> zákona č. 343/2015 Z.</w:t>
      </w:r>
      <w:r w:rsidR="006958E8"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z. o verejnom obstarávaní a o zmene a doplnení niektorých zákonov v znení neskorších predpisov (ďalej len „</w:t>
      </w:r>
      <w:r w:rsidR="00ED33D6" w:rsidRPr="00AE18DF">
        <w:rPr>
          <w:rFonts w:asciiTheme="minorHAnsi" w:hAnsiTheme="minorHAnsi" w:cstheme="minorHAnsi"/>
          <w:b/>
          <w:bCs/>
          <w:sz w:val="22"/>
          <w:szCs w:val="22"/>
        </w:rPr>
        <w:t>ZVO</w:t>
      </w:r>
      <w:r w:rsidR="00ED33D6" w:rsidRPr="00AE18DF">
        <w:rPr>
          <w:rFonts w:asciiTheme="minorHAnsi" w:hAnsiTheme="minorHAnsi" w:cstheme="minorHAnsi"/>
          <w:sz w:val="22"/>
          <w:szCs w:val="22"/>
        </w:rPr>
        <w:t>“)</w:t>
      </w:r>
      <w:r w:rsidR="00C03DAA">
        <w:rPr>
          <w:rFonts w:asciiTheme="minorHAnsi" w:hAnsiTheme="minorHAnsi" w:cstheme="minorHAnsi"/>
          <w:sz w:val="22"/>
          <w:szCs w:val="22"/>
        </w:rPr>
        <w:t xml:space="preserve"> (ďalej len „</w:t>
      </w:r>
      <w:r w:rsidR="00C03DAA" w:rsidRPr="005372C0">
        <w:rPr>
          <w:rFonts w:asciiTheme="minorHAnsi" w:hAnsiTheme="minorHAnsi" w:cstheme="minorHAnsi"/>
          <w:b/>
          <w:bCs/>
          <w:sz w:val="22"/>
          <w:szCs w:val="22"/>
        </w:rPr>
        <w:t>verejné obstarávanie</w:t>
      </w:r>
      <w:r w:rsidR="00C03DAA">
        <w:rPr>
          <w:rFonts w:asciiTheme="minorHAnsi" w:hAnsiTheme="minorHAnsi" w:cstheme="minorHAnsi"/>
          <w:sz w:val="22"/>
          <w:szCs w:val="22"/>
        </w:rPr>
        <w:t>“)</w:t>
      </w:r>
      <w:r w:rsidR="00ED33D6" w:rsidRPr="00AE18DF">
        <w:rPr>
          <w:rFonts w:asciiTheme="minorHAnsi" w:hAnsiTheme="minorHAnsi" w:cstheme="minorHAnsi"/>
          <w:sz w:val="22"/>
          <w:szCs w:val="22"/>
        </w:rPr>
        <w:t>. Dňa ........................ bol dodávateľ identifikovaný ako úspešný uchádzač.</w:t>
      </w:r>
      <w:r w:rsidRPr="00AE18DF">
        <w:rPr>
          <w:rFonts w:asciiTheme="minorHAnsi" w:hAnsiTheme="minorHAnsi" w:cstheme="minorHAnsi"/>
          <w:color w:val="000000"/>
          <w:sz w:val="22"/>
          <w:szCs w:val="22"/>
        </w:rPr>
        <w:t xml:space="preserve"> </w:t>
      </w:r>
      <w:r w:rsidR="00090F98" w:rsidRPr="00AE18DF">
        <w:rPr>
          <w:rFonts w:asciiTheme="minorHAnsi" w:hAnsiTheme="minorHAnsi" w:cstheme="minorHAnsi"/>
          <w:color w:val="000000"/>
          <w:sz w:val="22"/>
          <w:szCs w:val="22"/>
        </w:rPr>
        <w:t xml:space="preserve">Túto </w:t>
      </w:r>
      <w:r w:rsidR="00FF067C" w:rsidRPr="00AE18DF">
        <w:rPr>
          <w:rFonts w:asciiTheme="minorHAnsi" w:hAnsiTheme="minorHAnsi" w:cstheme="minorHAnsi"/>
          <w:color w:val="000000"/>
          <w:sz w:val="22"/>
          <w:szCs w:val="22"/>
        </w:rPr>
        <w:t xml:space="preserve">Rámcovú </w:t>
      </w:r>
      <w:r w:rsidR="00090F98" w:rsidRPr="00AE18DF">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AE18DF" w:rsidDel="00572E29">
        <w:rPr>
          <w:rFonts w:asciiTheme="minorHAnsi" w:hAnsiTheme="minorHAnsi" w:cstheme="minorHAnsi"/>
          <w:color w:val="000000"/>
          <w:sz w:val="22"/>
          <w:szCs w:val="22"/>
        </w:rPr>
        <w:t xml:space="preserve"> </w:t>
      </w:r>
    </w:p>
    <w:p w14:paraId="5990466F" w14:textId="77777777" w:rsidR="00572E29" w:rsidRPr="00AE18DF" w:rsidRDefault="00572E29" w:rsidP="00F54837">
      <w:pPr>
        <w:pStyle w:val="Odsekzoznamu"/>
        <w:autoSpaceDE w:val="0"/>
        <w:autoSpaceDN w:val="0"/>
        <w:adjustRightInd w:val="0"/>
        <w:ind w:left="705"/>
        <w:jc w:val="both"/>
        <w:rPr>
          <w:rFonts w:asciiTheme="minorHAnsi" w:hAnsiTheme="minorHAnsi" w:cstheme="minorHAnsi"/>
          <w:color w:val="000000"/>
          <w:sz w:val="22"/>
          <w:szCs w:val="22"/>
        </w:rPr>
      </w:pPr>
    </w:p>
    <w:p w14:paraId="34CF5BCF" w14:textId="388D6623" w:rsidR="00572E29" w:rsidRPr="00AE18DF" w:rsidRDefault="00304077" w:rsidP="00F54837">
      <w:pPr>
        <w:pStyle w:val="Odsekzoznamu"/>
        <w:numPr>
          <w:ilvl w:val="1"/>
          <w:numId w:val="17"/>
        </w:numPr>
        <w:ind w:left="709" w:hanging="709"/>
        <w:jc w:val="both"/>
        <w:rPr>
          <w:rFonts w:ascii="Calibri" w:hAnsi="Calibri" w:cs="Cambria"/>
          <w:sz w:val="22"/>
          <w:szCs w:val="22"/>
        </w:rPr>
      </w:pPr>
      <w:r w:rsidRPr="00AE18DF">
        <w:rPr>
          <w:rFonts w:ascii="Calibri" w:hAnsi="Calibri" w:cs="Cambria"/>
          <w:sz w:val="22"/>
          <w:szCs w:val="22"/>
        </w:rPr>
        <w:t>BBSK</w:t>
      </w:r>
      <w:r w:rsidR="00572E29" w:rsidRPr="00AE18DF">
        <w:rPr>
          <w:rFonts w:ascii="Calibri" w:hAnsi="Calibri" w:cs="Cambria"/>
          <w:sz w:val="22"/>
          <w:szCs w:val="22"/>
        </w:rPr>
        <w:t xml:space="preserve"> má záujem uzatvoriť s dodávateľom túto Rámcovú zmluvu za účelom zabezpečenia </w:t>
      </w:r>
      <w:r w:rsidR="00EB7450" w:rsidRPr="00AE18DF">
        <w:rPr>
          <w:rFonts w:ascii="Calibri" w:hAnsi="Calibri" w:cs="Cambria"/>
          <w:sz w:val="22"/>
          <w:szCs w:val="22"/>
        </w:rPr>
        <w:t xml:space="preserve">združenej </w:t>
      </w:r>
      <w:r w:rsidR="00572E29" w:rsidRPr="00AE18DF">
        <w:rPr>
          <w:rFonts w:ascii="Calibri" w:hAnsi="Calibri" w:cs="Cambria"/>
          <w:sz w:val="22"/>
          <w:szCs w:val="22"/>
        </w:rPr>
        <w:t xml:space="preserve">dodávky </w:t>
      </w:r>
      <w:r w:rsidR="0078044F">
        <w:rPr>
          <w:rFonts w:ascii="Calibri" w:hAnsi="Calibri" w:cs="Cambria"/>
          <w:sz w:val="22"/>
          <w:szCs w:val="22"/>
        </w:rPr>
        <w:t>elektriny</w:t>
      </w:r>
      <w:r w:rsidR="00572E29" w:rsidRPr="00AE18DF">
        <w:rPr>
          <w:rFonts w:ascii="Calibri" w:hAnsi="Calibri" w:cs="Cambria"/>
          <w:sz w:val="22"/>
          <w:szCs w:val="22"/>
        </w:rPr>
        <w:t xml:space="preserve"> (ďalej aj ako „</w:t>
      </w:r>
      <w:r w:rsidR="0078044F" w:rsidRPr="0078044F">
        <w:rPr>
          <w:rFonts w:ascii="Calibri" w:hAnsi="Calibri" w:cs="Cambria"/>
          <w:b/>
          <w:bCs/>
          <w:sz w:val="22"/>
          <w:szCs w:val="22"/>
        </w:rPr>
        <w:t>elektrina</w:t>
      </w:r>
      <w:r w:rsidR="00572E29" w:rsidRPr="00AE18DF">
        <w:rPr>
          <w:rFonts w:ascii="Calibri" w:hAnsi="Calibri" w:cs="Cambria"/>
          <w:sz w:val="22"/>
          <w:szCs w:val="22"/>
        </w:rPr>
        <w:t>“)</w:t>
      </w:r>
      <w:r w:rsidR="00090F98" w:rsidRPr="00AE18DF">
        <w:rPr>
          <w:rFonts w:ascii="Calibri" w:hAnsi="Calibri" w:cs="Cambria"/>
          <w:sz w:val="22"/>
          <w:szCs w:val="22"/>
        </w:rPr>
        <w:t xml:space="preserve"> pre </w:t>
      </w:r>
      <w:r w:rsidRPr="00AE18DF">
        <w:rPr>
          <w:rFonts w:ascii="Calibri" w:hAnsi="Calibri" w:cs="Cambria"/>
          <w:sz w:val="22"/>
          <w:szCs w:val="22"/>
        </w:rPr>
        <w:t>BBSK</w:t>
      </w:r>
      <w:r w:rsidR="004A1E86" w:rsidRPr="00AE18DF">
        <w:rPr>
          <w:rFonts w:ascii="Calibri" w:hAnsi="Calibri" w:cs="Cambria"/>
          <w:sz w:val="22"/>
          <w:szCs w:val="22"/>
        </w:rPr>
        <w:t>,</w:t>
      </w:r>
      <w:r w:rsidR="00572E29" w:rsidRPr="00AE18DF">
        <w:rPr>
          <w:rFonts w:ascii="Calibri" w:hAnsi="Calibri" w:cs="Cambria"/>
          <w:sz w:val="22"/>
          <w:szCs w:val="22"/>
        </w:rPr>
        <w:t xml:space="preserve"> aj </w:t>
      </w:r>
      <w:r w:rsidR="00090F98" w:rsidRPr="00AE18DF">
        <w:rPr>
          <w:rFonts w:ascii="Calibri" w:hAnsi="Calibri" w:cs="Cambria"/>
          <w:sz w:val="22"/>
          <w:szCs w:val="22"/>
        </w:rPr>
        <w:t xml:space="preserve">za účelom zabezpečenia dodávky </w:t>
      </w:r>
      <w:r w:rsidR="0078044F">
        <w:rPr>
          <w:rFonts w:ascii="Calibri" w:hAnsi="Calibri" w:cs="Cambria"/>
          <w:sz w:val="22"/>
          <w:szCs w:val="22"/>
        </w:rPr>
        <w:t>elektriny</w:t>
      </w:r>
      <w:r w:rsidR="00090F98" w:rsidRPr="00AE18DF">
        <w:rPr>
          <w:rFonts w:ascii="Calibri" w:hAnsi="Calibri" w:cs="Cambria"/>
          <w:sz w:val="22"/>
          <w:szCs w:val="22"/>
        </w:rPr>
        <w:t xml:space="preserve"> v</w:t>
      </w:r>
      <w:r w:rsidRPr="00AE18DF">
        <w:rPr>
          <w:rFonts w:ascii="Calibri" w:hAnsi="Calibri" w:cs="Cambria"/>
          <w:sz w:val="22"/>
          <w:szCs w:val="22"/>
        </w:rPr>
        <w:t> </w:t>
      </w:r>
      <w:r w:rsidR="00090F98" w:rsidRPr="00AE18DF">
        <w:rPr>
          <w:rFonts w:ascii="Calibri" w:hAnsi="Calibri" w:cs="Cambria"/>
          <w:sz w:val="22"/>
          <w:szCs w:val="22"/>
        </w:rPr>
        <w:t xml:space="preserve">prospech </w:t>
      </w:r>
      <w:r w:rsidR="00572E29" w:rsidRPr="00AE18DF">
        <w:rPr>
          <w:rFonts w:ascii="Calibri" w:hAnsi="Calibri" w:cs="Cambria"/>
          <w:sz w:val="22"/>
          <w:szCs w:val="22"/>
        </w:rPr>
        <w:t>tret</w:t>
      </w:r>
      <w:r w:rsidR="00090F98" w:rsidRPr="00AE18DF">
        <w:rPr>
          <w:rFonts w:ascii="Calibri" w:hAnsi="Calibri" w:cs="Cambria"/>
          <w:sz w:val="22"/>
          <w:szCs w:val="22"/>
        </w:rPr>
        <w:t xml:space="preserve">ích </w:t>
      </w:r>
      <w:r w:rsidR="00572E29" w:rsidRPr="00AE18DF">
        <w:rPr>
          <w:rFonts w:ascii="Calibri" w:hAnsi="Calibri" w:cs="Cambria"/>
          <w:sz w:val="22"/>
          <w:szCs w:val="22"/>
        </w:rPr>
        <w:t>os</w:t>
      </w:r>
      <w:r w:rsidR="00090F98" w:rsidRPr="00AE18DF">
        <w:rPr>
          <w:rFonts w:ascii="Calibri" w:hAnsi="Calibri" w:cs="Cambria"/>
          <w:sz w:val="22"/>
          <w:szCs w:val="22"/>
        </w:rPr>
        <w:t>ô</w:t>
      </w:r>
      <w:r w:rsidR="00572E29" w:rsidRPr="00AE18DF">
        <w:rPr>
          <w:rFonts w:ascii="Calibri" w:hAnsi="Calibri" w:cs="Cambria"/>
          <w:sz w:val="22"/>
          <w:szCs w:val="22"/>
        </w:rPr>
        <w:t>b, ktoré boli špeci</w:t>
      </w:r>
      <w:r w:rsidR="000C3A23" w:rsidRPr="00AE18DF">
        <w:rPr>
          <w:rFonts w:ascii="Calibri" w:hAnsi="Calibri" w:cs="Cambria"/>
          <w:sz w:val="22"/>
          <w:szCs w:val="22"/>
        </w:rPr>
        <w:t>fi</w:t>
      </w:r>
      <w:r w:rsidR="00572E29" w:rsidRPr="00AE18DF">
        <w:rPr>
          <w:rFonts w:ascii="Calibri" w:hAnsi="Calibri" w:cs="Cambria"/>
          <w:sz w:val="22"/>
          <w:szCs w:val="22"/>
        </w:rPr>
        <w:t>kované</w:t>
      </w:r>
      <w:r w:rsidR="000C3A23" w:rsidRPr="00AE18DF">
        <w:rPr>
          <w:rFonts w:ascii="Calibri" w:hAnsi="Calibri" w:cs="Cambria"/>
          <w:sz w:val="22"/>
          <w:szCs w:val="22"/>
        </w:rPr>
        <w:t xml:space="preserve"> vo verejnom obstarávaní podľa čl. </w:t>
      </w:r>
      <w:r w:rsidR="00090F98" w:rsidRPr="00AE18DF">
        <w:rPr>
          <w:rFonts w:ascii="Calibri" w:hAnsi="Calibri" w:cs="Cambria"/>
          <w:sz w:val="22"/>
          <w:szCs w:val="22"/>
        </w:rPr>
        <w:t>I</w:t>
      </w:r>
      <w:r w:rsidRPr="00AE18DF">
        <w:rPr>
          <w:rFonts w:ascii="Calibri" w:hAnsi="Calibri" w:cs="Cambria"/>
          <w:sz w:val="22"/>
          <w:szCs w:val="22"/>
        </w:rPr>
        <w:t> </w:t>
      </w:r>
      <w:r w:rsidR="000C3A23" w:rsidRPr="00AE18DF">
        <w:rPr>
          <w:rFonts w:ascii="Calibri" w:hAnsi="Calibri" w:cs="Cambria"/>
          <w:sz w:val="22"/>
          <w:szCs w:val="22"/>
        </w:rPr>
        <w:t xml:space="preserve">bod 1.1 tejto </w:t>
      </w:r>
      <w:r w:rsidR="000C3A23" w:rsidRPr="00AE18DF">
        <w:rPr>
          <w:rFonts w:ascii="Calibri" w:hAnsi="Calibri" w:cs="Cambria"/>
          <w:sz w:val="22"/>
          <w:szCs w:val="22"/>
        </w:rPr>
        <w:lastRenderedPageBreak/>
        <w:t>Rámcovej zmluvy a</w:t>
      </w:r>
      <w:r w:rsidRPr="00AE18DF">
        <w:rPr>
          <w:rFonts w:ascii="Calibri" w:hAnsi="Calibri" w:cs="Cambria"/>
          <w:sz w:val="22"/>
          <w:szCs w:val="22"/>
        </w:rPr>
        <w:t> </w:t>
      </w:r>
      <w:r w:rsidR="000C3A23" w:rsidRPr="00AE18DF">
        <w:rPr>
          <w:rFonts w:ascii="Calibri" w:hAnsi="Calibri" w:cs="Cambria"/>
          <w:sz w:val="22"/>
          <w:szCs w:val="22"/>
        </w:rPr>
        <w:t>ich zoznam je uvedený v</w:t>
      </w:r>
      <w:r w:rsidRPr="00AE18DF">
        <w:rPr>
          <w:rFonts w:ascii="Calibri" w:hAnsi="Calibri" w:cs="Cambria"/>
          <w:sz w:val="22"/>
          <w:szCs w:val="22"/>
        </w:rPr>
        <w:t> </w:t>
      </w:r>
      <w:r w:rsidR="000C3A23" w:rsidRPr="00AE18DF">
        <w:rPr>
          <w:rFonts w:ascii="Calibri" w:hAnsi="Calibri" w:cs="Cambria"/>
          <w:sz w:val="22"/>
          <w:szCs w:val="22"/>
        </w:rPr>
        <w:t xml:space="preserve">prílohe č. </w:t>
      </w:r>
      <w:r w:rsidR="00090F98" w:rsidRPr="00AE18DF">
        <w:rPr>
          <w:rFonts w:ascii="Calibri" w:hAnsi="Calibri" w:cs="Cambria"/>
          <w:sz w:val="22"/>
          <w:szCs w:val="22"/>
        </w:rPr>
        <w:t>1</w:t>
      </w:r>
      <w:r w:rsidR="00572E29" w:rsidRPr="00AE18DF">
        <w:rPr>
          <w:rFonts w:ascii="Calibri" w:hAnsi="Calibri" w:cs="Cambria"/>
          <w:sz w:val="22"/>
          <w:szCs w:val="22"/>
        </w:rPr>
        <w:t xml:space="preserve"> </w:t>
      </w:r>
      <w:r w:rsidR="000C3A23" w:rsidRPr="00AE18DF">
        <w:rPr>
          <w:rFonts w:ascii="Calibri" w:hAnsi="Calibri" w:cs="Cambria"/>
          <w:sz w:val="22"/>
          <w:szCs w:val="22"/>
        </w:rPr>
        <w:t>tejto Rámcovej zmluvy</w:t>
      </w:r>
      <w:r w:rsidR="00090F98" w:rsidRPr="00AE18DF">
        <w:rPr>
          <w:rFonts w:ascii="Calibri" w:hAnsi="Calibri" w:cs="Cambria"/>
          <w:sz w:val="22"/>
          <w:szCs w:val="22"/>
        </w:rPr>
        <w:t xml:space="preserve"> (ďalej len „</w:t>
      </w:r>
      <w:r w:rsidR="00090F98" w:rsidRPr="00AE18DF">
        <w:rPr>
          <w:rFonts w:ascii="Calibri" w:hAnsi="Calibri" w:cs="Cambria"/>
          <w:b/>
          <w:bCs/>
          <w:sz w:val="22"/>
          <w:szCs w:val="22"/>
        </w:rPr>
        <w:t xml:space="preserve">tretie </w:t>
      </w:r>
      <w:r w:rsidR="009809CB" w:rsidRPr="00AE18DF">
        <w:rPr>
          <w:rFonts w:ascii="Calibri" w:hAnsi="Calibri" w:cs="Cambria"/>
          <w:b/>
          <w:bCs/>
          <w:sz w:val="22"/>
          <w:szCs w:val="22"/>
        </w:rPr>
        <w:t>osoby</w:t>
      </w:r>
      <w:r w:rsidR="00090F98" w:rsidRPr="00AE18DF">
        <w:rPr>
          <w:rFonts w:ascii="Calibri" w:hAnsi="Calibri" w:cs="Cambria"/>
          <w:sz w:val="22"/>
          <w:szCs w:val="22"/>
        </w:rPr>
        <w:t>“)</w:t>
      </w:r>
      <w:r w:rsidR="00572E29" w:rsidRPr="00AE18DF">
        <w:rPr>
          <w:rFonts w:ascii="Calibri" w:hAnsi="Calibri" w:cs="Cambria"/>
          <w:sz w:val="22"/>
          <w:szCs w:val="22"/>
        </w:rPr>
        <w:t xml:space="preserve">. </w:t>
      </w:r>
      <w:r w:rsidR="000C3A23" w:rsidRPr="00AE18DF">
        <w:rPr>
          <w:rFonts w:ascii="Calibri" w:hAnsi="Calibri" w:cs="Cambria"/>
          <w:sz w:val="22"/>
          <w:szCs w:val="22"/>
        </w:rPr>
        <w:t>Účelom tejto Rámcovej zmluvy je úprava práv a</w:t>
      </w:r>
      <w:r w:rsidRPr="00AE18DF">
        <w:rPr>
          <w:rFonts w:ascii="Calibri" w:hAnsi="Calibri" w:cs="Cambria"/>
          <w:sz w:val="22"/>
          <w:szCs w:val="22"/>
        </w:rPr>
        <w:t> </w:t>
      </w:r>
      <w:r w:rsidR="000C3A23" w:rsidRPr="00AE18DF">
        <w:rPr>
          <w:rFonts w:ascii="Calibri" w:hAnsi="Calibri" w:cs="Cambria"/>
          <w:sz w:val="22"/>
          <w:szCs w:val="22"/>
        </w:rPr>
        <w:t>povinností zmluvných strán a</w:t>
      </w:r>
      <w:r w:rsidRPr="00AE18DF">
        <w:rPr>
          <w:rFonts w:ascii="Calibri" w:hAnsi="Calibri" w:cs="Cambria"/>
          <w:sz w:val="22"/>
          <w:szCs w:val="22"/>
        </w:rPr>
        <w:t> </w:t>
      </w:r>
      <w:r w:rsidR="000C3A23" w:rsidRPr="00AE18DF">
        <w:rPr>
          <w:rFonts w:ascii="Calibri" w:hAnsi="Calibri" w:cs="Cambria"/>
          <w:sz w:val="22"/>
          <w:szCs w:val="22"/>
        </w:rPr>
        <w:t xml:space="preserve">tretích </w:t>
      </w:r>
      <w:r w:rsidR="009809CB" w:rsidRPr="00AE18DF">
        <w:rPr>
          <w:rFonts w:ascii="Calibri" w:hAnsi="Calibri" w:cs="Cambria"/>
          <w:sz w:val="22"/>
          <w:szCs w:val="22"/>
        </w:rPr>
        <w:t>osôb</w:t>
      </w:r>
      <w:r w:rsidR="00090F98" w:rsidRPr="00AE18DF">
        <w:rPr>
          <w:rFonts w:ascii="Calibri" w:hAnsi="Calibri" w:cs="Cambria"/>
          <w:sz w:val="22"/>
          <w:szCs w:val="22"/>
        </w:rPr>
        <w:t>, v</w:t>
      </w:r>
      <w:r w:rsidRPr="00AE18DF">
        <w:rPr>
          <w:rFonts w:ascii="Calibri" w:hAnsi="Calibri" w:cs="Cambria"/>
          <w:sz w:val="22"/>
          <w:szCs w:val="22"/>
        </w:rPr>
        <w:t> </w:t>
      </w:r>
      <w:r w:rsidR="00090F98" w:rsidRPr="00AE18DF">
        <w:rPr>
          <w:rFonts w:ascii="Calibri" w:hAnsi="Calibri" w:cs="Cambria"/>
          <w:sz w:val="22"/>
          <w:szCs w:val="22"/>
        </w:rPr>
        <w:t>prospech ktorých sa táto Rámcová zmluva taktiež uzatvára</w:t>
      </w:r>
      <w:r w:rsidR="00F45044">
        <w:rPr>
          <w:rFonts w:ascii="Calibri" w:hAnsi="Calibri" w:cs="Cambria"/>
          <w:sz w:val="22"/>
          <w:szCs w:val="22"/>
        </w:rPr>
        <w:t>,</w:t>
      </w:r>
      <w:r w:rsidR="000C3A23" w:rsidRPr="00AE18DF">
        <w:rPr>
          <w:rFonts w:ascii="Calibri" w:hAnsi="Calibri" w:cs="Cambria"/>
          <w:sz w:val="22"/>
          <w:szCs w:val="22"/>
        </w:rPr>
        <w:t xml:space="preserve"> tak, aby dodávateľ dodával </w:t>
      </w:r>
      <w:r w:rsidR="0078044F">
        <w:rPr>
          <w:rFonts w:ascii="Calibri" w:hAnsi="Calibri" w:cs="Cambria"/>
          <w:sz w:val="22"/>
          <w:szCs w:val="22"/>
        </w:rPr>
        <w:t>elekt</w:t>
      </w:r>
      <w:r w:rsidR="00612749">
        <w:rPr>
          <w:rFonts w:ascii="Calibri" w:hAnsi="Calibri" w:cs="Cambria"/>
          <w:sz w:val="22"/>
          <w:szCs w:val="22"/>
        </w:rPr>
        <w:t>r</w:t>
      </w:r>
      <w:r w:rsidR="0078044F">
        <w:rPr>
          <w:rFonts w:ascii="Calibri" w:hAnsi="Calibri" w:cs="Cambria"/>
          <w:sz w:val="22"/>
          <w:szCs w:val="22"/>
        </w:rPr>
        <w:t>inu</w:t>
      </w:r>
      <w:r w:rsidR="00090F98" w:rsidRPr="00AE18DF">
        <w:rPr>
          <w:rFonts w:ascii="Calibri" w:hAnsi="Calibri" w:cs="Cambria"/>
          <w:sz w:val="22"/>
          <w:szCs w:val="22"/>
        </w:rPr>
        <w:t xml:space="preserve"> </w:t>
      </w:r>
      <w:r w:rsidR="000C3A23" w:rsidRPr="00AE18DF">
        <w:rPr>
          <w:rFonts w:ascii="Calibri" w:hAnsi="Calibri" w:cs="Cambria"/>
          <w:sz w:val="22"/>
          <w:szCs w:val="22"/>
        </w:rPr>
        <w:t>za podmienok stanovených v</w:t>
      </w:r>
      <w:r w:rsidRPr="00AE18DF">
        <w:rPr>
          <w:rFonts w:ascii="Calibri" w:hAnsi="Calibri" w:cs="Cambria"/>
          <w:sz w:val="22"/>
          <w:szCs w:val="22"/>
        </w:rPr>
        <w:t> </w:t>
      </w:r>
      <w:r w:rsidR="000C3A23" w:rsidRPr="00AE18DF">
        <w:rPr>
          <w:rFonts w:ascii="Calibri" w:hAnsi="Calibri" w:cs="Cambria"/>
          <w:sz w:val="22"/>
          <w:szCs w:val="22"/>
        </w:rPr>
        <w:t xml:space="preserve">tejto </w:t>
      </w:r>
      <w:r w:rsidRPr="00AE18DF">
        <w:rPr>
          <w:rFonts w:ascii="Calibri" w:hAnsi="Calibri" w:cs="Cambria"/>
          <w:sz w:val="22"/>
          <w:szCs w:val="22"/>
        </w:rPr>
        <w:t xml:space="preserve">Rámcovej </w:t>
      </w:r>
      <w:r w:rsidR="000C3A23" w:rsidRPr="00AE18DF">
        <w:rPr>
          <w:rFonts w:ascii="Calibri" w:hAnsi="Calibri" w:cs="Cambria"/>
          <w:sz w:val="22"/>
          <w:szCs w:val="22"/>
        </w:rPr>
        <w:t>zmluve a</w:t>
      </w:r>
      <w:r w:rsidR="004A1E86" w:rsidRPr="00AE18DF">
        <w:rPr>
          <w:rFonts w:ascii="Calibri" w:hAnsi="Calibri" w:cs="Cambria"/>
          <w:sz w:val="22"/>
          <w:szCs w:val="22"/>
        </w:rPr>
        <w:t> za podmienok v</w:t>
      </w:r>
      <w:r w:rsidR="000C3A23" w:rsidRPr="00AE18DF">
        <w:rPr>
          <w:rFonts w:ascii="Calibri" w:hAnsi="Calibri" w:cs="Cambria"/>
          <w:sz w:val="22"/>
          <w:szCs w:val="22"/>
        </w:rPr>
        <w:t xml:space="preserve"> neskôr uzatvorených čiastkových zmluvách</w:t>
      </w:r>
      <w:r w:rsidR="000B449A" w:rsidRPr="00AE18DF">
        <w:rPr>
          <w:rFonts w:ascii="Calibri" w:hAnsi="Calibri" w:cs="Cambria"/>
          <w:sz w:val="22"/>
          <w:szCs w:val="22"/>
        </w:rPr>
        <w:t xml:space="preserve"> o dodávke </w:t>
      </w:r>
      <w:r w:rsidR="0078044F">
        <w:rPr>
          <w:rFonts w:ascii="Calibri" w:hAnsi="Calibri" w:cs="Cambria"/>
          <w:sz w:val="22"/>
          <w:szCs w:val="22"/>
        </w:rPr>
        <w:t>elektriny</w:t>
      </w:r>
      <w:r w:rsidR="000B449A" w:rsidRPr="00AE18DF">
        <w:rPr>
          <w:rFonts w:ascii="Calibri" w:hAnsi="Calibri" w:cs="Cambria"/>
          <w:sz w:val="22"/>
          <w:szCs w:val="22"/>
        </w:rPr>
        <w:t xml:space="preserve"> v znení prílohy č. </w:t>
      </w:r>
      <w:r w:rsidR="007B2D9B">
        <w:rPr>
          <w:rFonts w:ascii="Calibri" w:hAnsi="Calibri" w:cs="Cambria"/>
          <w:sz w:val="22"/>
          <w:szCs w:val="22"/>
        </w:rPr>
        <w:t>3</w:t>
      </w:r>
      <w:r w:rsidR="00090F98" w:rsidRPr="00AE18DF">
        <w:rPr>
          <w:rFonts w:ascii="Calibri" w:hAnsi="Calibri" w:cs="Cambria"/>
          <w:sz w:val="22"/>
          <w:szCs w:val="22"/>
        </w:rPr>
        <w:t xml:space="preserve"> </w:t>
      </w:r>
      <w:r w:rsidR="000B449A" w:rsidRPr="00AE18DF">
        <w:rPr>
          <w:rFonts w:ascii="Calibri" w:hAnsi="Calibri" w:cs="Cambria"/>
          <w:sz w:val="22"/>
          <w:szCs w:val="22"/>
        </w:rPr>
        <w:t>tejto Rámcovej zmluvy</w:t>
      </w:r>
      <w:r w:rsidR="000C3A23" w:rsidRPr="00AE18DF">
        <w:rPr>
          <w:rFonts w:ascii="Calibri" w:hAnsi="Calibri" w:cs="Cambria"/>
          <w:sz w:val="22"/>
          <w:szCs w:val="22"/>
        </w:rPr>
        <w:t xml:space="preserve"> </w:t>
      </w:r>
      <w:r w:rsidR="000B449A" w:rsidRPr="00AE18DF">
        <w:rPr>
          <w:rFonts w:ascii="Calibri" w:hAnsi="Calibri" w:cs="Cambria"/>
          <w:sz w:val="22"/>
          <w:szCs w:val="22"/>
        </w:rPr>
        <w:t>(ďalej len „</w:t>
      </w:r>
      <w:r w:rsidR="000B449A" w:rsidRPr="00AE18DF">
        <w:rPr>
          <w:rFonts w:ascii="Calibri" w:hAnsi="Calibri" w:cs="Cambria"/>
          <w:b/>
          <w:bCs/>
          <w:sz w:val="22"/>
          <w:szCs w:val="22"/>
        </w:rPr>
        <w:t>čiastkové zmluvy</w:t>
      </w:r>
      <w:r w:rsidR="000B449A" w:rsidRPr="00AE18DF">
        <w:rPr>
          <w:rFonts w:ascii="Calibri" w:hAnsi="Calibri" w:cs="Cambria"/>
          <w:sz w:val="22"/>
          <w:szCs w:val="22"/>
        </w:rPr>
        <w:t>“)</w:t>
      </w:r>
      <w:r w:rsidR="000C3A23" w:rsidRPr="00AE18DF">
        <w:rPr>
          <w:rFonts w:ascii="Calibri" w:hAnsi="Calibri" w:cs="Cambria"/>
          <w:sz w:val="22"/>
          <w:szCs w:val="22"/>
        </w:rPr>
        <w:t xml:space="preserve">, a to za </w:t>
      </w:r>
      <w:r w:rsidR="000C3A23" w:rsidRPr="008152E2">
        <w:rPr>
          <w:rFonts w:ascii="Calibri" w:hAnsi="Calibri" w:cs="Cambria"/>
          <w:sz w:val="22"/>
          <w:szCs w:val="22"/>
        </w:rPr>
        <w:t>cenu dohodnutú v</w:t>
      </w:r>
      <w:r w:rsidR="00BE2A00">
        <w:rPr>
          <w:rFonts w:ascii="Calibri" w:hAnsi="Calibri" w:cs="Cambria"/>
          <w:sz w:val="22"/>
          <w:szCs w:val="22"/>
        </w:rPr>
        <w:t> čl. VI</w:t>
      </w:r>
      <w:r w:rsidR="00497AA5">
        <w:rPr>
          <w:rFonts w:ascii="Calibri" w:hAnsi="Calibri" w:cs="Cambria"/>
          <w:sz w:val="22"/>
          <w:szCs w:val="22"/>
        </w:rPr>
        <w:t xml:space="preserve"> a v</w:t>
      </w:r>
      <w:r w:rsidR="000C3A23" w:rsidRPr="008152E2">
        <w:rPr>
          <w:rFonts w:ascii="Calibri" w:hAnsi="Calibri" w:cs="Cambria"/>
          <w:sz w:val="22"/>
          <w:szCs w:val="22"/>
        </w:rPr>
        <w:t xml:space="preserve"> </w:t>
      </w:r>
      <w:r w:rsidR="008152E2">
        <w:rPr>
          <w:rFonts w:asciiTheme="minorHAnsi" w:hAnsiTheme="minorHAnsi" w:cs="Cambria"/>
          <w:sz w:val="22"/>
          <w:szCs w:val="22"/>
        </w:rPr>
        <w:t xml:space="preserve">prílohe č. 3 </w:t>
      </w:r>
      <w:r w:rsidR="000C3A23" w:rsidRPr="008152E2">
        <w:rPr>
          <w:rFonts w:ascii="Calibri" w:hAnsi="Calibri" w:cs="Cambria"/>
          <w:sz w:val="22"/>
          <w:szCs w:val="22"/>
        </w:rPr>
        <w:t>tejto Rámcovej zmluvy</w:t>
      </w:r>
      <w:r w:rsidR="000C3A23" w:rsidRPr="00AE18DF">
        <w:rPr>
          <w:rFonts w:ascii="Calibri" w:hAnsi="Calibri" w:cs="Cambria"/>
          <w:sz w:val="22"/>
          <w:szCs w:val="22"/>
        </w:rPr>
        <w:t xml:space="preserve"> a v</w:t>
      </w:r>
      <w:r w:rsidR="000B449A" w:rsidRPr="00AE18DF">
        <w:rPr>
          <w:rFonts w:ascii="Calibri" w:hAnsi="Calibri" w:cs="Cambria"/>
          <w:sz w:val="22"/>
          <w:szCs w:val="22"/>
        </w:rPr>
        <w:t xml:space="preserve"> zmluvnom </w:t>
      </w:r>
      <w:r w:rsidR="000C3A23" w:rsidRPr="00AE18DF">
        <w:rPr>
          <w:rFonts w:ascii="Calibri" w:hAnsi="Calibri" w:cs="Cambria"/>
          <w:sz w:val="22"/>
          <w:szCs w:val="22"/>
        </w:rPr>
        <w:t xml:space="preserve">období podľa čl. </w:t>
      </w:r>
      <w:r w:rsidR="000B449A" w:rsidRPr="00AE18DF">
        <w:rPr>
          <w:rFonts w:ascii="Calibri" w:hAnsi="Calibri" w:cs="Cambria"/>
          <w:sz w:val="22"/>
          <w:szCs w:val="22"/>
        </w:rPr>
        <w:t>I</w:t>
      </w:r>
      <w:r w:rsidR="000C3A23" w:rsidRPr="00AE18DF">
        <w:rPr>
          <w:rFonts w:ascii="Calibri" w:hAnsi="Calibri" w:cs="Cambria"/>
          <w:sz w:val="22"/>
          <w:szCs w:val="22"/>
        </w:rPr>
        <w:t>I bod 2.</w:t>
      </w:r>
      <w:r w:rsidR="000B449A" w:rsidRPr="00AE18DF">
        <w:rPr>
          <w:rFonts w:ascii="Calibri" w:hAnsi="Calibri" w:cs="Cambria"/>
          <w:sz w:val="22"/>
          <w:szCs w:val="22"/>
        </w:rPr>
        <w:t>3</w:t>
      </w:r>
      <w:r w:rsidR="000C3A23" w:rsidRPr="00AE18DF">
        <w:rPr>
          <w:rFonts w:ascii="Calibri" w:hAnsi="Calibri" w:cs="Cambria"/>
          <w:sz w:val="22"/>
          <w:szCs w:val="22"/>
        </w:rPr>
        <w:t xml:space="preserve"> tejto Rámcovej zmluvy.</w:t>
      </w:r>
    </w:p>
    <w:p w14:paraId="5E049278" w14:textId="77777777" w:rsidR="00572E29" w:rsidRPr="00AE18DF" w:rsidRDefault="00572E29" w:rsidP="00F54837">
      <w:pPr>
        <w:pStyle w:val="Odsekzoznamu"/>
        <w:rPr>
          <w:rFonts w:asciiTheme="minorHAnsi" w:hAnsiTheme="minorHAnsi" w:cstheme="minorHAnsi"/>
          <w:color w:val="000000"/>
          <w:sz w:val="22"/>
          <w:szCs w:val="22"/>
        </w:rPr>
      </w:pPr>
    </w:p>
    <w:p w14:paraId="58418458" w14:textId="77777777"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Čl. II</w:t>
      </w:r>
    </w:p>
    <w:p w14:paraId="789E8874" w14:textId="68904739"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Predmet a trvanie Rámcovej zmluvy</w:t>
      </w:r>
    </w:p>
    <w:p w14:paraId="02094BA6" w14:textId="77777777" w:rsidR="00187134" w:rsidRPr="00AE18DF" w:rsidRDefault="00187134" w:rsidP="00F54837">
      <w:pPr>
        <w:pStyle w:val="Odsekzoznamu"/>
        <w:autoSpaceDE w:val="0"/>
        <w:autoSpaceDN w:val="0"/>
        <w:adjustRightInd w:val="0"/>
        <w:ind w:left="709"/>
        <w:jc w:val="center"/>
        <w:rPr>
          <w:rFonts w:ascii="Calibri" w:hAnsi="Calibri" w:cs="Cambria"/>
          <w:sz w:val="22"/>
          <w:szCs w:val="22"/>
        </w:rPr>
      </w:pPr>
    </w:p>
    <w:p w14:paraId="19F0B0FE" w14:textId="34BCEC15" w:rsidR="00187134" w:rsidRPr="00AE18DF" w:rsidRDefault="00187134" w:rsidP="00F54837">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Rámcovej zmluvy je záväzok dodávateľa v zmluvnom období podľa </w:t>
      </w:r>
      <w:r w:rsidR="00FF067C" w:rsidRPr="00AE18DF">
        <w:rPr>
          <w:rFonts w:ascii="Calibri" w:hAnsi="Calibri" w:cs="Cambria"/>
          <w:sz w:val="22"/>
          <w:szCs w:val="22"/>
        </w:rPr>
        <w:t xml:space="preserve">čl. II. </w:t>
      </w:r>
      <w:r w:rsidRPr="00AE18DF">
        <w:rPr>
          <w:rFonts w:ascii="Calibri" w:hAnsi="Calibri" w:cs="Cambria"/>
          <w:sz w:val="22"/>
          <w:szCs w:val="22"/>
        </w:rPr>
        <w:t>bod 2.</w:t>
      </w:r>
      <w:r w:rsidR="00932E09" w:rsidRPr="00AE18DF">
        <w:rPr>
          <w:rFonts w:ascii="Calibri" w:hAnsi="Calibri" w:cs="Cambria"/>
          <w:sz w:val="22"/>
          <w:szCs w:val="22"/>
        </w:rPr>
        <w:t>3</w:t>
      </w:r>
      <w:r w:rsidRPr="00AE18DF">
        <w:rPr>
          <w:rFonts w:ascii="Calibri" w:hAnsi="Calibri" w:cs="Cambria"/>
          <w:sz w:val="22"/>
          <w:szCs w:val="22"/>
        </w:rPr>
        <w:t xml:space="preserve"> </w:t>
      </w:r>
      <w:r w:rsidR="00FF067C" w:rsidRPr="00AE18DF">
        <w:rPr>
          <w:rFonts w:ascii="Calibri" w:hAnsi="Calibri" w:cs="Cambria"/>
          <w:sz w:val="22"/>
          <w:szCs w:val="22"/>
        </w:rPr>
        <w:t>Rámcovej zmluvy</w:t>
      </w:r>
      <w:r w:rsidRPr="00AE18DF">
        <w:rPr>
          <w:rFonts w:ascii="Calibri" w:hAnsi="Calibri" w:cs="Cambria"/>
          <w:sz w:val="22"/>
          <w:szCs w:val="22"/>
        </w:rPr>
        <w:t xml:space="preserve"> za podmienok, v cene a v rozsahu určených touto </w:t>
      </w:r>
      <w:r w:rsidR="00090F98" w:rsidRPr="00AE18DF">
        <w:rPr>
          <w:rFonts w:ascii="Calibri" w:hAnsi="Calibri" w:cs="Cambria"/>
          <w:sz w:val="22"/>
          <w:szCs w:val="22"/>
        </w:rPr>
        <w:t xml:space="preserve">Rámcovou </w:t>
      </w:r>
      <w:r w:rsidRPr="00AE18DF">
        <w:rPr>
          <w:rFonts w:ascii="Calibri" w:hAnsi="Calibri" w:cs="Cambria"/>
          <w:sz w:val="22"/>
          <w:szCs w:val="22"/>
        </w:rPr>
        <w:t xml:space="preserve">zmluvou dodávať pre odberné miesta </w:t>
      </w:r>
      <w:r w:rsidR="004711AC" w:rsidRPr="00AE18DF">
        <w:rPr>
          <w:rFonts w:ascii="Calibri" w:hAnsi="Calibri" w:cs="Cambria"/>
          <w:sz w:val="22"/>
          <w:szCs w:val="22"/>
        </w:rPr>
        <w:t>podľa</w:t>
      </w:r>
      <w:r w:rsidR="00CC7342" w:rsidRPr="00AE18DF">
        <w:rPr>
          <w:rFonts w:ascii="Calibri" w:hAnsi="Calibri" w:cs="Cambria"/>
          <w:sz w:val="22"/>
          <w:szCs w:val="22"/>
        </w:rPr>
        <w:t xml:space="preserve"> prílohy č. </w:t>
      </w:r>
      <w:r w:rsidR="001D5208" w:rsidRPr="00AE18DF">
        <w:rPr>
          <w:rFonts w:ascii="Calibri" w:hAnsi="Calibri" w:cs="Cambria"/>
          <w:sz w:val="22"/>
          <w:szCs w:val="22"/>
        </w:rPr>
        <w:t>1</w:t>
      </w:r>
      <w:r w:rsidR="00CC7342" w:rsidRPr="00AE18DF">
        <w:rPr>
          <w:rFonts w:ascii="Calibri" w:hAnsi="Calibri" w:cs="Cambria"/>
          <w:sz w:val="22"/>
          <w:szCs w:val="22"/>
        </w:rPr>
        <w:t xml:space="preserve"> tejto Rámcovej zmluvy </w:t>
      </w:r>
      <w:r w:rsidR="0078044F">
        <w:rPr>
          <w:rFonts w:ascii="Calibri" w:hAnsi="Calibri" w:cs="Cambria"/>
          <w:sz w:val="22"/>
          <w:szCs w:val="22"/>
        </w:rPr>
        <w:t>elektrinu</w:t>
      </w:r>
      <w:r w:rsidRPr="00AE18DF">
        <w:rPr>
          <w:rFonts w:ascii="Calibri" w:hAnsi="Calibri" w:cs="Cambria"/>
          <w:sz w:val="22"/>
          <w:szCs w:val="22"/>
        </w:rPr>
        <w:t xml:space="preserve"> v dohodnutom množstve, čase a za dohodnutú cenu a poskytovať </w:t>
      </w:r>
      <w:r w:rsidR="00BC1FD3" w:rsidRPr="00AE18DF">
        <w:rPr>
          <w:rFonts w:ascii="Calibri" w:hAnsi="Calibri" w:cs="Cambria"/>
          <w:sz w:val="22"/>
          <w:szCs w:val="22"/>
        </w:rPr>
        <w:t xml:space="preserve">pre </w:t>
      </w:r>
      <w:r w:rsidR="00D74883" w:rsidRPr="00AE18DF">
        <w:rPr>
          <w:rFonts w:ascii="Calibri" w:hAnsi="Calibri" w:cs="Cambria"/>
          <w:sz w:val="22"/>
          <w:szCs w:val="22"/>
        </w:rPr>
        <w:t>BBSK</w:t>
      </w:r>
      <w:r w:rsidR="00CC7342" w:rsidRPr="00AE18DF">
        <w:rPr>
          <w:rFonts w:ascii="Calibri" w:hAnsi="Calibri" w:cs="Cambria"/>
          <w:sz w:val="22"/>
          <w:szCs w:val="22"/>
        </w:rPr>
        <w:t xml:space="preserve">, resp. </w:t>
      </w:r>
      <w:r w:rsidR="00BC1FD3" w:rsidRPr="00AE18DF">
        <w:rPr>
          <w:rFonts w:ascii="Calibri" w:hAnsi="Calibri" w:cs="Cambria"/>
          <w:sz w:val="22"/>
          <w:szCs w:val="22"/>
        </w:rPr>
        <w:t xml:space="preserve">pre </w:t>
      </w:r>
      <w:r w:rsidR="00CC7342" w:rsidRPr="00AE18DF">
        <w:rPr>
          <w:rFonts w:ascii="Calibri" w:hAnsi="Calibri" w:cs="Cambria"/>
          <w:sz w:val="22"/>
          <w:szCs w:val="22"/>
        </w:rPr>
        <w:t>tret</w:t>
      </w:r>
      <w:r w:rsidR="00BC1FD3" w:rsidRPr="00AE18DF">
        <w:rPr>
          <w:rFonts w:ascii="Calibri" w:hAnsi="Calibri" w:cs="Cambria"/>
          <w:sz w:val="22"/>
          <w:szCs w:val="22"/>
        </w:rPr>
        <w:t xml:space="preserve">ie </w:t>
      </w:r>
      <w:r w:rsidR="001D5208" w:rsidRPr="00AE18DF">
        <w:rPr>
          <w:rFonts w:ascii="Calibri" w:hAnsi="Calibri" w:cs="Cambria"/>
          <w:sz w:val="22"/>
          <w:szCs w:val="22"/>
        </w:rPr>
        <w:t>osob</w:t>
      </w:r>
      <w:r w:rsidR="00BC1FD3" w:rsidRPr="00AE18DF">
        <w:rPr>
          <w:rFonts w:ascii="Calibri" w:hAnsi="Calibri" w:cs="Cambria"/>
          <w:sz w:val="22"/>
          <w:szCs w:val="22"/>
        </w:rPr>
        <w:t xml:space="preserve">y </w:t>
      </w:r>
      <w:r w:rsidR="00CC7342" w:rsidRPr="00AE18DF">
        <w:rPr>
          <w:rFonts w:ascii="Calibri" w:hAnsi="Calibri" w:cs="Cambria"/>
          <w:sz w:val="22"/>
          <w:szCs w:val="22"/>
        </w:rPr>
        <w:t xml:space="preserve">v zmysle </w:t>
      </w:r>
      <w:r w:rsidR="00BC1FD3" w:rsidRPr="00AE18DF">
        <w:rPr>
          <w:rFonts w:ascii="Calibri" w:hAnsi="Calibri" w:cs="Cambria"/>
          <w:sz w:val="22"/>
          <w:szCs w:val="22"/>
        </w:rPr>
        <w:t>neskôr</w:t>
      </w:r>
      <w:r w:rsidR="001D5208" w:rsidRPr="00AE18DF">
        <w:rPr>
          <w:rFonts w:ascii="Calibri" w:hAnsi="Calibri" w:cs="Cambria"/>
          <w:sz w:val="22"/>
          <w:szCs w:val="22"/>
        </w:rPr>
        <w:t xml:space="preserve"> </w:t>
      </w:r>
      <w:r w:rsidR="00CC7342" w:rsidRPr="00AE18DF">
        <w:rPr>
          <w:rFonts w:ascii="Calibri" w:hAnsi="Calibri" w:cs="Cambria"/>
          <w:sz w:val="22"/>
          <w:szCs w:val="22"/>
        </w:rPr>
        <w:t>uzatvorených čiastkových zmlúv</w:t>
      </w:r>
      <w:r w:rsidR="00BC1FD3" w:rsidRPr="00AE18DF">
        <w:rPr>
          <w:rFonts w:ascii="Calibri" w:hAnsi="Calibri" w:cs="Cambria"/>
          <w:sz w:val="22"/>
          <w:szCs w:val="22"/>
        </w:rPr>
        <w:t>,</w:t>
      </w:r>
      <w:r w:rsidR="00CC7342" w:rsidRPr="00AE18DF">
        <w:rPr>
          <w:rFonts w:ascii="Calibri" w:hAnsi="Calibri" w:cs="Cambria"/>
          <w:sz w:val="22"/>
          <w:szCs w:val="22"/>
        </w:rPr>
        <w:t xml:space="preserve"> </w:t>
      </w:r>
      <w:r w:rsidRPr="00AE18DF">
        <w:rPr>
          <w:rFonts w:ascii="Calibri" w:hAnsi="Calibri" w:cs="Cambria"/>
          <w:sz w:val="22"/>
          <w:szCs w:val="22"/>
        </w:rPr>
        <w:t>nasledovn</w:t>
      </w:r>
      <w:r w:rsidR="00CC7342" w:rsidRPr="00AE18DF">
        <w:rPr>
          <w:rFonts w:ascii="Calibri" w:hAnsi="Calibri" w:cs="Cambria"/>
          <w:sz w:val="22"/>
          <w:szCs w:val="22"/>
        </w:rPr>
        <w:t>é plnenia</w:t>
      </w:r>
      <w:r w:rsidRPr="00AE18DF">
        <w:rPr>
          <w:rFonts w:ascii="Calibri" w:hAnsi="Calibri" w:cs="Cambria"/>
          <w:sz w:val="22"/>
          <w:szCs w:val="22"/>
        </w:rPr>
        <w:t>:</w:t>
      </w:r>
    </w:p>
    <w:p w14:paraId="41C2B805" w14:textId="1182C2BE"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prevzatie zodpovednosti za odchýlku za odberné miesta voči </w:t>
      </w:r>
      <w:proofErr w:type="spellStart"/>
      <w:r w:rsidRPr="00AE18DF">
        <w:rPr>
          <w:rFonts w:ascii="Calibri" w:hAnsi="Calibri" w:cs="Cambria"/>
          <w:sz w:val="22"/>
          <w:szCs w:val="22"/>
        </w:rPr>
        <w:t>zúčtovateľovi</w:t>
      </w:r>
      <w:proofErr w:type="spellEnd"/>
      <w:r w:rsidRPr="00AE18DF">
        <w:rPr>
          <w:rFonts w:ascii="Calibri" w:hAnsi="Calibri" w:cs="Cambria"/>
          <w:sz w:val="22"/>
          <w:szCs w:val="22"/>
        </w:rPr>
        <w:t xml:space="preserve"> odchýlok, </w:t>
      </w:r>
    </w:p>
    <w:p w14:paraId="661A770C" w14:textId="0E8DE623"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ostatných distribučných služieb, </w:t>
      </w:r>
    </w:p>
    <w:p w14:paraId="20560265" w14:textId="7F346FD0"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nepožadovanie aktivačného a </w:t>
      </w:r>
      <w:proofErr w:type="spellStart"/>
      <w:r w:rsidRPr="00AE18DF">
        <w:rPr>
          <w:rFonts w:ascii="Calibri" w:hAnsi="Calibri" w:cs="Cambria"/>
          <w:sz w:val="22"/>
          <w:szCs w:val="22"/>
        </w:rPr>
        <w:t>deaktivačného</w:t>
      </w:r>
      <w:proofErr w:type="spellEnd"/>
      <w:r w:rsidRPr="00AE18DF">
        <w:rPr>
          <w:rFonts w:ascii="Calibri" w:hAnsi="Calibri" w:cs="Cambria"/>
          <w:sz w:val="22"/>
          <w:szCs w:val="22"/>
        </w:rPr>
        <w:t xml:space="preserve"> poplatku za prebratie, resp. odovzdanie odberného miesta,</w:t>
      </w:r>
    </w:p>
    <w:p w14:paraId="1EA699E9" w14:textId="0BA839CD"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bezodkladného riešenia odstránenia porúch spôsobujúcich obmedzenie dodávky </w:t>
      </w:r>
      <w:r w:rsidR="0078044F">
        <w:rPr>
          <w:rFonts w:ascii="Calibri" w:hAnsi="Calibri" w:cs="Cambria"/>
          <w:sz w:val="22"/>
          <w:szCs w:val="22"/>
        </w:rPr>
        <w:t>elektriny</w:t>
      </w:r>
      <w:r w:rsidRPr="00AE18DF">
        <w:rPr>
          <w:rFonts w:ascii="Calibri" w:hAnsi="Calibri" w:cs="Cambria"/>
          <w:sz w:val="22"/>
          <w:szCs w:val="22"/>
        </w:rPr>
        <w:t xml:space="preserve"> pre jednotlivé odberné miesta, </w:t>
      </w:r>
    </w:p>
    <w:p w14:paraId="786B427A" w14:textId="7DDEB055"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garantovanie kontinuity dodávky </w:t>
      </w:r>
      <w:r w:rsidR="0078044F">
        <w:rPr>
          <w:rFonts w:ascii="Calibri" w:hAnsi="Calibri" w:cs="Cambria"/>
          <w:sz w:val="22"/>
          <w:szCs w:val="22"/>
        </w:rPr>
        <w:t>elektriny</w:t>
      </w:r>
      <w:r w:rsidRPr="00AE18DF">
        <w:rPr>
          <w:rFonts w:ascii="Calibri" w:hAnsi="Calibri" w:cs="Cambria"/>
          <w:sz w:val="22"/>
          <w:szCs w:val="22"/>
        </w:rPr>
        <w:t xml:space="preserve"> po celé zmluvné obdobie</w:t>
      </w:r>
      <w:r w:rsidR="00CC7342" w:rsidRPr="00AE18DF">
        <w:rPr>
          <w:rFonts w:ascii="Calibri" w:hAnsi="Calibri" w:cs="Cambria"/>
          <w:sz w:val="22"/>
          <w:szCs w:val="22"/>
        </w:rPr>
        <w:t xml:space="preserve"> podľa</w:t>
      </w:r>
      <w:r w:rsidR="001D5208" w:rsidRPr="00AE18DF">
        <w:rPr>
          <w:rFonts w:ascii="Calibri" w:hAnsi="Calibri" w:cs="Cambria"/>
          <w:sz w:val="22"/>
          <w:szCs w:val="22"/>
        </w:rPr>
        <w:t xml:space="preserve"> čl. II. </w:t>
      </w:r>
      <w:r w:rsidR="00CC7342" w:rsidRPr="00AE18DF">
        <w:rPr>
          <w:rFonts w:ascii="Calibri" w:hAnsi="Calibri" w:cs="Cambria"/>
          <w:sz w:val="22"/>
          <w:szCs w:val="22"/>
        </w:rPr>
        <w:t>bodu 2.</w:t>
      </w:r>
      <w:r w:rsidR="001D5208" w:rsidRPr="00AE18DF">
        <w:rPr>
          <w:rFonts w:ascii="Calibri" w:hAnsi="Calibri" w:cs="Cambria"/>
          <w:sz w:val="22"/>
          <w:szCs w:val="22"/>
        </w:rPr>
        <w:t>3 tejto Rámcovej zmluvy</w:t>
      </w:r>
      <w:r w:rsidRPr="00AE18DF">
        <w:rPr>
          <w:rFonts w:ascii="Calibri" w:hAnsi="Calibri" w:cs="Cambria"/>
          <w:sz w:val="22"/>
          <w:szCs w:val="22"/>
        </w:rPr>
        <w:t xml:space="preserve">, okrem </w:t>
      </w:r>
      <w:r w:rsidR="001D5208" w:rsidRPr="00AE18DF">
        <w:rPr>
          <w:rFonts w:ascii="Calibri" w:hAnsi="Calibri" w:cs="Cambria"/>
          <w:sz w:val="22"/>
          <w:szCs w:val="22"/>
        </w:rPr>
        <w:t xml:space="preserve">prípadov </w:t>
      </w:r>
      <w:r w:rsidRPr="00AE18DF">
        <w:rPr>
          <w:rFonts w:ascii="Calibri" w:hAnsi="Calibri" w:cs="Cambria"/>
          <w:sz w:val="22"/>
          <w:szCs w:val="22"/>
        </w:rPr>
        <w:t xml:space="preserve">vyššej moci, plánovaných odstávok a vzniknutých porúch, </w:t>
      </w:r>
    </w:p>
    <w:p w14:paraId="45E2436C" w14:textId="7E8DFB7F"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neustálej dostupnosti zástupcu dodávateľa pre operatívne riešenie technických problémov,</w:t>
      </w:r>
    </w:p>
    <w:p w14:paraId="737A2AA1" w14:textId="23942D13" w:rsidR="00CC7342"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pripojenie nových, prípadne rušeni</w:t>
      </w:r>
      <w:r w:rsidR="003970F0">
        <w:rPr>
          <w:rFonts w:ascii="Calibri" w:hAnsi="Calibri" w:cs="Cambria"/>
          <w:sz w:val="22"/>
          <w:szCs w:val="22"/>
        </w:rPr>
        <w:t>e</w:t>
      </w:r>
      <w:r w:rsidRPr="00AE18DF">
        <w:rPr>
          <w:rFonts w:ascii="Calibri" w:hAnsi="Calibri" w:cs="Cambria"/>
          <w:sz w:val="22"/>
          <w:szCs w:val="22"/>
        </w:rPr>
        <w:t xml:space="preserve"> nepotrebných odberných miest podľa potreby </w:t>
      </w:r>
      <w:r w:rsidR="00D74883" w:rsidRPr="00AE18DF">
        <w:rPr>
          <w:rFonts w:ascii="Calibri" w:hAnsi="Calibri" w:cs="Cambria"/>
          <w:sz w:val="22"/>
          <w:szCs w:val="22"/>
        </w:rPr>
        <w:t>BBSK</w:t>
      </w:r>
      <w:r w:rsidR="00CC7342" w:rsidRPr="00AE18DF">
        <w:rPr>
          <w:rFonts w:ascii="Calibri" w:hAnsi="Calibri" w:cs="Cambria"/>
          <w:sz w:val="22"/>
          <w:szCs w:val="22"/>
        </w:rPr>
        <w:t xml:space="preserve"> resp. podľa potrieb tretích </w:t>
      </w:r>
      <w:r w:rsidR="00C82E61" w:rsidRPr="00AE18DF">
        <w:rPr>
          <w:rFonts w:ascii="Calibri" w:hAnsi="Calibri" w:cs="Cambria"/>
          <w:sz w:val="22"/>
          <w:szCs w:val="22"/>
        </w:rPr>
        <w:t>osôb</w:t>
      </w:r>
      <w:r w:rsidR="00CC7342" w:rsidRPr="00AE18DF">
        <w:rPr>
          <w:rFonts w:ascii="Calibri" w:hAnsi="Calibri" w:cs="Cambria"/>
          <w:sz w:val="22"/>
          <w:szCs w:val="22"/>
        </w:rPr>
        <w:t>,</w:t>
      </w:r>
    </w:p>
    <w:p w14:paraId="054D57FE" w14:textId="77777777" w:rsidR="00CC7342" w:rsidRPr="00AE18DF" w:rsidRDefault="00CC7342" w:rsidP="00F54837">
      <w:pPr>
        <w:ind w:left="774"/>
        <w:jc w:val="both"/>
        <w:rPr>
          <w:rFonts w:ascii="Calibri" w:hAnsi="Calibri" w:cs="Cambria"/>
          <w:sz w:val="22"/>
          <w:szCs w:val="22"/>
        </w:rPr>
      </w:pPr>
    </w:p>
    <w:p w14:paraId="14415EE1" w14:textId="542A2E03" w:rsidR="00187134" w:rsidRPr="00AE18DF" w:rsidRDefault="00CC7342" w:rsidP="00F54837">
      <w:pPr>
        <w:ind w:left="774"/>
        <w:jc w:val="both"/>
        <w:rPr>
          <w:rFonts w:ascii="Calibri" w:hAnsi="Calibri" w:cs="Cambria"/>
          <w:sz w:val="22"/>
          <w:szCs w:val="22"/>
        </w:rPr>
      </w:pPr>
      <w:r w:rsidRPr="00AE18DF">
        <w:rPr>
          <w:rFonts w:ascii="Calibri" w:hAnsi="Calibri" w:cs="Cambria"/>
          <w:sz w:val="22"/>
          <w:szCs w:val="22"/>
        </w:rPr>
        <w:t>a</w:t>
      </w:r>
      <w:r w:rsidR="005A65A1">
        <w:rPr>
          <w:rFonts w:ascii="Calibri" w:hAnsi="Calibri" w:cs="Cambria"/>
          <w:sz w:val="22"/>
          <w:szCs w:val="22"/>
        </w:rPr>
        <w:t> </w:t>
      </w:r>
      <w:r w:rsidRPr="00AE18DF">
        <w:rPr>
          <w:rFonts w:ascii="Calibri" w:hAnsi="Calibri" w:cs="Cambria"/>
          <w:sz w:val="22"/>
          <w:szCs w:val="22"/>
        </w:rPr>
        <w:t>to za cenu</w:t>
      </w:r>
      <w:r w:rsidR="000B449A" w:rsidRPr="00AE18DF">
        <w:rPr>
          <w:rFonts w:ascii="Calibri" w:hAnsi="Calibri" w:cs="Cambria"/>
          <w:sz w:val="22"/>
          <w:szCs w:val="22"/>
        </w:rPr>
        <w:t xml:space="preserve"> </w:t>
      </w:r>
      <w:r w:rsidR="000B449A" w:rsidRPr="00E15D02">
        <w:rPr>
          <w:rFonts w:ascii="Calibri" w:hAnsi="Calibri" w:cs="Cambria"/>
          <w:sz w:val="22"/>
          <w:szCs w:val="22"/>
        </w:rPr>
        <w:t>uveden</w:t>
      </w:r>
      <w:r w:rsidR="00D74883" w:rsidRPr="00E15D02">
        <w:rPr>
          <w:rFonts w:ascii="Calibri" w:hAnsi="Calibri" w:cs="Cambria"/>
          <w:sz w:val="22"/>
          <w:szCs w:val="22"/>
        </w:rPr>
        <w:t>ú</w:t>
      </w:r>
      <w:r w:rsidR="000B449A" w:rsidRPr="00E15D02">
        <w:rPr>
          <w:rFonts w:ascii="Calibri" w:hAnsi="Calibri" w:cs="Cambria"/>
          <w:sz w:val="22"/>
          <w:szCs w:val="22"/>
        </w:rPr>
        <w:t xml:space="preserve"> v</w:t>
      </w:r>
      <w:r w:rsidR="005A65A1" w:rsidRPr="00E15D02">
        <w:rPr>
          <w:rFonts w:ascii="Calibri" w:hAnsi="Calibri" w:cs="Cambria"/>
          <w:sz w:val="22"/>
          <w:szCs w:val="22"/>
        </w:rPr>
        <w:t> </w:t>
      </w:r>
      <w:r w:rsidR="00BF1E57" w:rsidRPr="00E15D02">
        <w:rPr>
          <w:rFonts w:ascii="Calibri" w:hAnsi="Calibri" w:cs="Cambria"/>
          <w:sz w:val="22"/>
          <w:szCs w:val="22"/>
        </w:rPr>
        <w:t>čl. VI a</w:t>
      </w:r>
      <w:r w:rsidR="005A65A1" w:rsidRPr="00E15D02">
        <w:rPr>
          <w:rFonts w:ascii="Calibri" w:hAnsi="Calibri" w:cs="Cambria"/>
          <w:sz w:val="22"/>
          <w:szCs w:val="22"/>
        </w:rPr>
        <w:t> </w:t>
      </w:r>
      <w:r w:rsidR="00BF1E57" w:rsidRPr="00E15D02">
        <w:rPr>
          <w:rFonts w:ascii="Calibri" w:hAnsi="Calibri" w:cs="Cambria"/>
          <w:sz w:val="22"/>
          <w:szCs w:val="22"/>
        </w:rPr>
        <w:t>v</w:t>
      </w:r>
      <w:r w:rsidR="005A65A1" w:rsidRPr="00E15D02">
        <w:rPr>
          <w:rFonts w:ascii="Calibri" w:hAnsi="Calibri" w:cs="Cambria"/>
          <w:sz w:val="22"/>
          <w:szCs w:val="22"/>
        </w:rPr>
        <w:t> </w:t>
      </w:r>
      <w:r w:rsidR="008152E2" w:rsidRPr="00E15D02">
        <w:rPr>
          <w:rFonts w:asciiTheme="minorHAnsi" w:hAnsiTheme="minorHAnsi" w:cs="Cambria"/>
          <w:sz w:val="22"/>
          <w:szCs w:val="22"/>
        </w:rPr>
        <w:t>Prílohe č. 3</w:t>
      </w:r>
      <w:r w:rsidR="000B449A" w:rsidRPr="00E15D02">
        <w:rPr>
          <w:rFonts w:ascii="Calibri" w:hAnsi="Calibri" w:cs="Cambria"/>
          <w:sz w:val="22"/>
          <w:szCs w:val="22"/>
        </w:rPr>
        <w:t xml:space="preserve"> Rámcovej </w:t>
      </w:r>
      <w:r w:rsidR="008152E2" w:rsidRPr="00E15D02">
        <w:rPr>
          <w:rFonts w:ascii="Calibri" w:hAnsi="Calibri" w:cs="Cambria"/>
          <w:sz w:val="22"/>
          <w:szCs w:val="22"/>
        </w:rPr>
        <w:t>zmluvy</w:t>
      </w:r>
      <w:r w:rsidR="000B449A" w:rsidRPr="00E15D02">
        <w:rPr>
          <w:rFonts w:ascii="Calibri" w:hAnsi="Calibri" w:cs="Cambria"/>
          <w:sz w:val="22"/>
          <w:szCs w:val="22"/>
        </w:rPr>
        <w:t>.</w:t>
      </w:r>
      <w:r w:rsidR="000B449A" w:rsidRPr="00AE18DF">
        <w:rPr>
          <w:rFonts w:ascii="Calibri" w:hAnsi="Calibri" w:cs="Cambria"/>
          <w:sz w:val="22"/>
          <w:szCs w:val="22"/>
        </w:rPr>
        <w:t xml:space="preserve"> </w:t>
      </w:r>
    </w:p>
    <w:p w14:paraId="2AE18CA5" w14:textId="77777777" w:rsidR="00187134" w:rsidRPr="00AE18DF" w:rsidRDefault="00187134" w:rsidP="00F54837">
      <w:pPr>
        <w:ind w:left="1134"/>
        <w:jc w:val="both"/>
        <w:rPr>
          <w:rFonts w:ascii="Calibri" w:hAnsi="Calibri" w:cs="Cambria"/>
          <w:sz w:val="22"/>
          <w:szCs w:val="22"/>
        </w:rPr>
      </w:pPr>
    </w:p>
    <w:p w14:paraId="29DD648B" w14:textId="1DF835E7" w:rsidR="00187134" w:rsidRPr="00170871" w:rsidRDefault="00CC7342" w:rsidP="00170871">
      <w:pPr>
        <w:pStyle w:val="Odsekzoznamu"/>
        <w:numPr>
          <w:ilvl w:val="1"/>
          <w:numId w:val="21"/>
        </w:numPr>
        <w:ind w:left="709" w:hanging="709"/>
        <w:jc w:val="both"/>
        <w:rPr>
          <w:rFonts w:ascii="Calibri" w:hAnsi="Calibri" w:cs="Cambria"/>
          <w:sz w:val="22"/>
          <w:szCs w:val="22"/>
        </w:rPr>
      </w:pPr>
      <w:r w:rsidRPr="00170871">
        <w:rPr>
          <w:rFonts w:ascii="Calibri" w:hAnsi="Calibri" w:cs="Cambria"/>
          <w:sz w:val="22"/>
          <w:szCs w:val="22"/>
        </w:rPr>
        <w:t xml:space="preserve">Predmetom </w:t>
      </w:r>
      <w:r w:rsidR="00187134" w:rsidRPr="00170871">
        <w:rPr>
          <w:rFonts w:ascii="Calibri" w:hAnsi="Calibri" w:cs="Cambria"/>
          <w:sz w:val="22"/>
          <w:szCs w:val="22"/>
        </w:rPr>
        <w:t xml:space="preserve">tejto </w:t>
      </w:r>
      <w:r w:rsidR="000B449A" w:rsidRPr="00170871">
        <w:rPr>
          <w:rFonts w:ascii="Calibri" w:hAnsi="Calibri" w:cs="Cambria"/>
          <w:sz w:val="22"/>
          <w:szCs w:val="22"/>
        </w:rPr>
        <w:t xml:space="preserve">Rámcovej </w:t>
      </w:r>
      <w:r w:rsidR="00187134" w:rsidRPr="00170871">
        <w:rPr>
          <w:rFonts w:ascii="Calibri" w:hAnsi="Calibri" w:cs="Cambria"/>
          <w:sz w:val="22"/>
          <w:szCs w:val="22"/>
        </w:rPr>
        <w:t xml:space="preserve">zmluvy je taktiež </w:t>
      </w:r>
      <w:r w:rsidR="000B449A" w:rsidRPr="00170871">
        <w:rPr>
          <w:rFonts w:ascii="Calibri" w:hAnsi="Calibri" w:cs="Cambria"/>
          <w:sz w:val="22"/>
          <w:szCs w:val="22"/>
        </w:rPr>
        <w:t>dohoda zmluvných strán o</w:t>
      </w:r>
      <w:r w:rsidR="005A65A1" w:rsidRPr="00170871">
        <w:rPr>
          <w:rFonts w:ascii="Calibri" w:hAnsi="Calibri" w:cs="Cambria"/>
          <w:sz w:val="22"/>
          <w:szCs w:val="22"/>
        </w:rPr>
        <w:t> </w:t>
      </w:r>
      <w:r w:rsidR="000B449A" w:rsidRPr="00170871">
        <w:rPr>
          <w:rFonts w:ascii="Calibri" w:hAnsi="Calibri" w:cs="Cambria"/>
          <w:sz w:val="22"/>
          <w:szCs w:val="22"/>
        </w:rPr>
        <w:t>podmienkach uzatvárania čiastkových zmlúv</w:t>
      </w:r>
      <w:r w:rsidR="001D5208" w:rsidRPr="00170871">
        <w:rPr>
          <w:rFonts w:ascii="Calibri" w:hAnsi="Calibri" w:cs="Cambria"/>
          <w:sz w:val="22"/>
          <w:szCs w:val="22"/>
        </w:rPr>
        <w:t xml:space="preserve"> medzi dodávateľom na strane jednej a</w:t>
      </w:r>
      <w:r w:rsidR="005A65A1" w:rsidRPr="00170871">
        <w:rPr>
          <w:rFonts w:ascii="Calibri" w:hAnsi="Calibri" w:cs="Cambria"/>
          <w:sz w:val="22"/>
          <w:szCs w:val="22"/>
        </w:rPr>
        <w:t> </w:t>
      </w:r>
      <w:r w:rsidR="001D5208" w:rsidRPr="00170871">
        <w:rPr>
          <w:rFonts w:ascii="Calibri" w:hAnsi="Calibri" w:cs="Cambria"/>
          <w:sz w:val="22"/>
          <w:szCs w:val="22"/>
        </w:rPr>
        <w:t>tretími osobami na strane druhej</w:t>
      </w:r>
      <w:r w:rsidR="00187134" w:rsidRPr="00170871">
        <w:rPr>
          <w:rFonts w:ascii="Calibri" w:hAnsi="Calibri" w:cs="Cambria"/>
          <w:sz w:val="22"/>
          <w:szCs w:val="22"/>
        </w:rPr>
        <w:t>.</w:t>
      </w:r>
    </w:p>
    <w:p w14:paraId="58FC5542" w14:textId="77777777" w:rsidR="00187134" w:rsidRPr="00AE18DF" w:rsidRDefault="00187134" w:rsidP="00F54837">
      <w:pPr>
        <w:pStyle w:val="Odsekzoznamu"/>
        <w:autoSpaceDE w:val="0"/>
        <w:autoSpaceDN w:val="0"/>
        <w:adjustRightInd w:val="0"/>
        <w:ind w:left="709"/>
        <w:jc w:val="both"/>
        <w:rPr>
          <w:rFonts w:ascii="Calibri" w:hAnsi="Calibri" w:cs="Cambria"/>
          <w:sz w:val="22"/>
          <w:szCs w:val="22"/>
        </w:rPr>
      </w:pPr>
    </w:p>
    <w:p w14:paraId="33441F22" w14:textId="5638AF77" w:rsidR="004E7F11" w:rsidRPr="00AE18DF" w:rsidRDefault="00572E29" w:rsidP="00F54837">
      <w:pPr>
        <w:pStyle w:val="Odsekzoznamu"/>
        <w:numPr>
          <w:ilvl w:val="1"/>
          <w:numId w:val="21"/>
        </w:numPr>
        <w:autoSpaceDE w:val="0"/>
        <w:autoSpaceDN w:val="0"/>
        <w:adjustRightInd w:val="0"/>
        <w:ind w:left="709" w:hanging="709"/>
        <w:jc w:val="both"/>
        <w:rPr>
          <w:rFonts w:ascii="Calibri" w:hAnsi="Calibri" w:cs="Cambria"/>
          <w:sz w:val="22"/>
          <w:szCs w:val="22"/>
        </w:rPr>
      </w:pPr>
      <w:r w:rsidRPr="00AE18DF">
        <w:rPr>
          <w:rFonts w:asciiTheme="minorHAnsi" w:hAnsiTheme="minorHAnsi" w:cstheme="minorHAnsi"/>
          <w:color w:val="000000"/>
          <w:sz w:val="22"/>
          <w:szCs w:val="22"/>
        </w:rPr>
        <w:t>Táto Rámcová z</w:t>
      </w:r>
      <w:r w:rsidR="00FD4EF4" w:rsidRPr="00AE18DF">
        <w:rPr>
          <w:rFonts w:asciiTheme="minorHAnsi" w:hAnsiTheme="minorHAnsi" w:cstheme="minorHAnsi"/>
          <w:color w:val="000000"/>
          <w:sz w:val="22"/>
          <w:szCs w:val="22"/>
        </w:rPr>
        <w:t xml:space="preserve">mluva sa uzatvára </w:t>
      </w:r>
      <w:r w:rsidR="004E7F11" w:rsidRPr="00AE18DF">
        <w:rPr>
          <w:rFonts w:asciiTheme="minorHAnsi" w:hAnsiTheme="minorHAnsi" w:cstheme="minorHAnsi"/>
          <w:color w:val="000000"/>
          <w:sz w:val="22"/>
          <w:szCs w:val="22"/>
        </w:rPr>
        <w:t xml:space="preserve">na dobu určitú, </w:t>
      </w:r>
      <w:r w:rsidR="0044541C" w:rsidRPr="00AE18DF">
        <w:rPr>
          <w:rFonts w:asciiTheme="minorHAnsi" w:hAnsiTheme="minorHAnsi" w:cstheme="minorHAnsi"/>
          <w:color w:val="000000"/>
          <w:sz w:val="22"/>
          <w:szCs w:val="22"/>
        </w:rPr>
        <w:t xml:space="preserve">ktorá začne plynúť </w:t>
      </w:r>
      <w:r w:rsidR="008D578C" w:rsidRPr="00AE18DF">
        <w:rPr>
          <w:rFonts w:asciiTheme="minorHAnsi" w:hAnsiTheme="minorHAnsi" w:cstheme="minorHAnsi"/>
          <w:color w:val="000000"/>
          <w:sz w:val="22"/>
          <w:szCs w:val="22"/>
        </w:rPr>
        <w:t>po</w:t>
      </w:r>
      <w:r w:rsidR="004E7F11" w:rsidRPr="00AE18DF">
        <w:rPr>
          <w:rFonts w:asciiTheme="minorHAnsi" w:hAnsiTheme="minorHAnsi" w:cstheme="minorHAnsi"/>
          <w:color w:val="000000"/>
          <w:sz w:val="22"/>
          <w:szCs w:val="22"/>
        </w:rPr>
        <w:t xml:space="preserve"> nadobudnut</w:t>
      </w:r>
      <w:r w:rsidR="008D578C" w:rsidRPr="00AE18DF">
        <w:rPr>
          <w:rFonts w:asciiTheme="minorHAnsi" w:hAnsiTheme="minorHAnsi" w:cstheme="minorHAnsi"/>
          <w:color w:val="000000"/>
          <w:sz w:val="22"/>
          <w:szCs w:val="22"/>
        </w:rPr>
        <w:t xml:space="preserve">í </w:t>
      </w:r>
      <w:r w:rsidR="004E7F11" w:rsidRPr="00AE18DF">
        <w:rPr>
          <w:rFonts w:asciiTheme="minorHAnsi" w:hAnsiTheme="minorHAnsi" w:cstheme="minorHAnsi"/>
          <w:color w:val="000000"/>
          <w:sz w:val="22"/>
          <w:szCs w:val="22"/>
        </w:rPr>
        <w:t>jej účinnosti</w:t>
      </w:r>
      <w:r w:rsidR="002C5282" w:rsidRPr="00AE18DF">
        <w:rPr>
          <w:rFonts w:asciiTheme="minorHAnsi" w:hAnsiTheme="minorHAnsi" w:cstheme="minorHAnsi"/>
          <w:color w:val="000000"/>
          <w:sz w:val="22"/>
          <w:szCs w:val="22"/>
        </w:rPr>
        <w:t xml:space="preserve"> podľa čl. </w:t>
      </w:r>
      <w:r w:rsidR="00443FC4" w:rsidRPr="00AE18DF">
        <w:rPr>
          <w:rFonts w:asciiTheme="minorHAnsi" w:hAnsiTheme="minorHAnsi" w:cstheme="minorHAnsi"/>
          <w:color w:val="000000"/>
          <w:sz w:val="22"/>
          <w:szCs w:val="22"/>
        </w:rPr>
        <w:t>XV</w:t>
      </w:r>
      <w:r w:rsidR="00932E09" w:rsidRPr="00AE18DF">
        <w:rPr>
          <w:rFonts w:asciiTheme="minorHAnsi" w:hAnsiTheme="minorHAnsi" w:cstheme="minorHAnsi"/>
          <w:color w:val="000000"/>
          <w:sz w:val="22"/>
          <w:szCs w:val="22"/>
        </w:rPr>
        <w:t>I</w:t>
      </w:r>
      <w:r w:rsidR="00443FC4" w:rsidRPr="00AE18DF">
        <w:rPr>
          <w:rFonts w:asciiTheme="minorHAnsi" w:hAnsiTheme="minorHAnsi" w:cstheme="minorHAnsi"/>
          <w:color w:val="000000"/>
          <w:sz w:val="22"/>
          <w:szCs w:val="22"/>
        </w:rPr>
        <w:t xml:space="preserve"> </w:t>
      </w:r>
      <w:r w:rsidR="00AA5243" w:rsidRPr="00AE18DF">
        <w:rPr>
          <w:rFonts w:asciiTheme="minorHAnsi" w:hAnsiTheme="minorHAnsi" w:cstheme="minorHAnsi"/>
          <w:color w:val="000000"/>
          <w:sz w:val="22"/>
          <w:szCs w:val="22"/>
        </w:rPr>
        <w:t>bod 1</w:t>
      </w:r>
      <w:r w:rsidR="00932E09" w:rsidRPr="00AE18DF">
        <w:rPr>
          <w:rFonts w:asciiTheme="minorHAnsi" w:hAnsiTheme="minorHAnsi" w:cstheme="minorHAnsi"/>
          <w:color w:val="000000"/>
          <w:sz w:val="22"/>
          <w:szCs w:val="22"/>
        </w:rPr>
        <w:t>6</w:t>
      </w:r>
      <w:r w:rsidR="00AA5243" w:rsidRPr="00AE18DF">
        <w:rPr>
          <w:rFonts w:asciiTheme="minorHAnsi" w:hAnsiTheme="minorHAnsi" w:cstheme="minorHAnsi"/>
          <w:color w:val="000000"/>
          <w:sz w:val="22"/>
          <w:szCs w:val="22"/>
        </w:rPr>
        <w:t xml:space="preserve">.1 </w:t>
      </w:r>
      <w:r w:rsidR="002C5282" w:rsidRPr="00AE18DF">
        <w:rPr>
          <w:rFonts w:asciiTheme="minorHAnsi" w:hAnsiTheme="minorHAnsi" w:cstheme="minorHAnsi"/>
          <w:color w:val="000000"/>
          <w:sz w:val="22"/>
          <w:szCs w:val="22"/>
        </w:rPr>
        <w:t xml:space="preserve">tejto </w:t>
      </w:r>
      <w:r w:rsidR="00932E09" w:rsidRPr="00AE18DF">
        <w:rPr>
          <w:rFonts w:asciiTheme="minorHAnsi" w:hAnsiTheme="minorHAnsi" w:cstheme="minorHAnsi"/>
          <w:color w:val="000000"/>
          <w:sz w:val="22"/>
          <w:szCs w:val="22"/>
        </w:rPr>
        <w:t>Rámcovej z</w:t>
      </w:r>
      <w:r w:rsidR="002C5282" w:rsidRPr="00AE18DF">
        <w:rPr>
          <w:rFonts w:asciiTheme="minorHAnsi" w:hAnsiTheme="minorHAnsi" w:cstheme="minorHAnsi"/>
          <w:color w:val="000000"/>
          <w:sz w:val="22"/>
          <w:szCs w:val="22"/>
        </w:rPr>
        <w:t>mluvy</w:t>
      </w:r>
      <w:r w:rsidR="0044541C" w:rsidRPr="00AE18DF">
        <w:rPr>
          <w:rFonts w:asciiTheme="minorHAnsi" w:hAnsiTheme="minorHAnsi" w:cstheme="minorHAnsi"/>
          <w:color w:val="000000"/>
          <w:sz w:val="22"/>
          <w:szCs w:val="22"/>
        </w:rPr>
        <w:t xml:space="preserve">, najskôr však </w:t>
      </w:r>
      <w:r w:rsidR="004E7F11" w:rsidRPr="00C3720B">
        <w:rPr>
          <w:rFonts w:asciiTheme="minorHAnsi" w:hAnsiTheme="minorHAnsi" w:cstheme="minorHAnsi"/>
          <w:b/>
          <w:bCs/>
          <w:color w:val="000000"/>
          <w:sz w:val="22"/>
          <w:szCs w:val="22"/>
        </w:rPr>
        <w:t xml:space="preserve">od </w:t>
      </w:r>
      <w:r w:rsidR="004E7F11" w:rsidRPr="00C3720B">
        <w:rPr>
          <w:rFonts w:asciiTheme="minorHAnsi" w:hAnsiTheme="minorHAnsi" w:cstheme="minorHAnsi"/>
          <w:b/>
          <w:bCs/>
          <w:sz w:val="22"/>
          <w:szCs w:val="22"/>
        </w:rPr>
        <w:t>01.0</w:t>
      </w:r>
      <w:r w:rsidR="00867B30" w:rsidRPr="00C3720B">
        <w:rPr>
          <w:rFonts w:asciiTheme="minorHAnsi" w:hAnsiTheme="minorHAnsi" w:cstheme="minorHAnsi"/>
          <w:b/>
          <w:bCs/>
          <w:sz w:val="22"/>
          <w:szCs w:val="22"/>
        </w:rPr>
        <w:t>1</w:t>
      </w:r>
      <w:r w:rsidR="004E7F11" w:rsidRPr="00C3720B">
        <w:rPr>
          <w:rFonts w:asciiTheme="minorHAnsi" w:hAnsiTheme="minorHAnsi" w:cstheme="minorHAnsi"/>
          <w:b/>
          <w:bCs/>
          <w:sz w:val="22"/>
          <w:szCs w:val="22"/>
        </w:rPr>
        <w:t>.</w:t>
      </w:r>
      <w:r w:rsidR="004A5589" w:rsidRPr="00C3720B">
        <w:rPr>
          <w:rFonts w:asciiTheme="minorHAnsi" w:hAnsiTheme="minorHAnsi" w:cstheme="minorHAnsi"/>
          <w:b/>
          <w:bCs/>
          <w:sz w:val="22"/>
          <w:szCs w:val="22"/>
        </w:rPr>
        <w:t xml:space="preserve">2024 </w:t>
      </w:r>
      <w:r w:rsidR="004E7F11" w:rsidRPr="00C3720B">
        <w:rPr>
          <w:rFonts w:asciiTheme="minorHAnsi" w:hAnsiTheme="minorHAnsi" w:cstheme="minorHAnsi"/>
          <w:b/>
          <w:bCs/>
          <w:sz w:val="22"/>
          <w:szCs w:val="22"/>
        </w:rPr>
        <w:t>od 0</w:t>
      </w:r>
      <w:r w:rsidR="003A336A" w:rsidRPr="00C3720B">
        <w:rPr>
          <w:rFonts w:asciiTheme="minorHAnsi" w:hAnsiTheme="minorHAnsi" w:cstheme="minorHAnsi"/>
          <w:b/>
          <w:bCs/>
          <w:sz w:val="22"/>
          <w:szCs w:val="22"/>
        </w:rPr>
        <w:t>0</w:t>
      </w:r>
      <w:r w:rsidR="004E7F11" w:rsidRPr="00C3720B">
        <w:rPr>
          <w:rFonts w:asciiTheme="minorHAnsi" w:hAnsiTheme="minorHAnsi" w:cstheme="minorHAnsi"/>
          <w:b/>
          <w:bCs/>
          <w:sz w:val="22"/>
          <w:szCs w:val="22"/>
        </w:rPr>
        <w:t>:00 hod.</w:t>
      </w:r>
      <w:r w:rsidR="00AA5243" w:rsidRPr="00AE18DF">
        <w:rPr>
          <w:rFonts w:asciiTheme="minorHAnsi" w:hAnsiTheme="minorHAnsi" w:cstheme="minorHAnsi"/>
          <w:sz w:val="22"/>
          <w:szCs w:val="22"/>
        </w:rPr>
        <w:t xml:space="preserve"> a</w:t>
      </w:r>
      <w:r w:rsidR="005A65A1">
        <w:rPr>
          <w:rFonts w:asciiTheme="minorHAnsi" w:hAnsiTheme="minorHAnsi" w:cstheme="minorHAnsi"/>
          <w:sz w:val="22"/>
          <w:szCs w:val="22"/>
        </w:rPr>
        <w:t> </w:t>
      </w:r>
      <w:r w:rsidR="00AA5243" w:rsidRPr="00AE18DF">
        <w:rPr>
          <w:rFonts w:asciiTheme="minorHAnsi" w:hAnsiTheme="minorHAnsi" w:cstheme="minorHAnsi"/>
          <w:sz w:val="22"/>
          <w:szCs w:val="22"/>
        </w:rPr>
        <w:t xml:space="preserve">bude trvať </w:t>
      </w:r>
      <w:r w:rsidR="004E7F11" w:rsidRPr="00AE18DF">
        <w:rPr>
          <w:rFonts w:asciiTheme="minorHAnsi" w:hAnsiTheme="minorHAnsi" w:cstheme="minorHAnsi"/>
          <w:sz w:val="22"/>
          <w:szCs w:val="22"/>
        </w:rPr>
        <w:t xml:space="preserve">do </w:t>
      </w:r>
      <w:r w:rsidR="003A336A" w:rsidRPr="00C3720B">
        <w:rPr>
          <w:rFonts w:asciiTheme="minorHAnsi" w:hAnsiTheme="minorHAnsi" w:cstheme="minorHAnsi"/>
          <w:b/>
          <w:bCs/>
          <w:sz w:val="22"/>
          <w:szCs w:val="22"/>
        </w:rPr>
        <w:t>3</w:t>
      </w:r>
      <w:r w:rsidR="004E7F11" w:rsidRPr="00C3720B">
        <w:rPr>
          <w:rFonts w:asciiTheme="minorHAnsi" w:hAnsiTheme="minorHAnsi" w:cstheme="minorHAnsi"/>
          <w:b/>
          <w:bCs/>
          <w:sz w:val="22"/>
          <w:szCs w:val="22"/>
        </w:rPr>
        <w:t>1.</w:t>
      </w:r>
      <w:r w:rsidR="003A336A" w:rsidRPr="00C3720B">
        <w:rPr>
          <w:rFonts w:asciiTheme="minorHAnsi" w:hAnsiTheme="minorHAnsi" w:cstheme="minorHAnsi"/>
          <w:b/>
          <w:bCs/>
          <w:sz w:val="22"/>
          <w:szCs w:val="22"/>
        </w:rPr>
        <w:t>12</w:t>
      </w:r>
      <w:r w:rsidR="004E7F11" w:rsidRPr="00C3720B">
        <w:rPr>
          <w:rFonts w:asciiTheme="minorHAnsi" w:hAnsiTheme="minorHAnsi" w:cstheme="minorHAnsi"/>
          <w:b/>
          <w:bCs/>
          <w:sz w:val="22"/>
          <w:szCs w:val="22"/>
        </w:rPr>
        <w:t>.</w:t>
      </w:r>
      <w:r w:rsidR="004A5589" w:rsidRPr="00C3720B">
        <w:rPr>
          <w:rFonts w:asciiTheme="minorHAnsi" w:hAnsiTheme="minorHAnsi" w:cstheme="minorHAnsi"/>
          <w:b/>
          <w:bCs/>
          <w:sz w:val="22"/>
          <w:szCs w:val="22"/>
        </w:rPr>
        <w:t>202</w:t>
      </w:r>
      <w:r w:rsidR="005A786C" w:rsidRPr="00C3720B">
        <w:rPr>
          <w:rFonts w:asciiTheme="minorHAnsi" w:hAnsiTheme="minorHAnsi" w:cstheme="minorHAnsi"/>
          <w:b/>
          <w:bCs/>
          <w:sz w:val="22"/>
          <w:szCs w:val="22"/>
        </w:rPr>
        <w:t>5</w:t>
      </w:r>
      <w:r w:rsidR="004A5589" w:rsidRPr="00C3720B">
        <w:rPr>
          <w:rFonts w:asciiTheme="minorHAnsi" w:hAnsiTheme="minorHAnsi" w:cstheme="minorHAnsi"/>
          <w:b/>
          <w:bCs/>
          <w:sz w:val="22"/>
          <w:szCs w:val="22"/>
        </w:rPr>
        <w:t xml:space="preserve"> </w:t>
      </w:r>
      <w:r w:rsidR="004E7F11" w:rsidRPr="00C3720B">
        <w:rPr>
          <w:rFonts w:asciiTheme="minorHAnsi" w:hAnsiTheme="minorHAnsi" w:cstheme="minorHAnsi"/>
          <w:b/>
          <w:bCs/>
          <w:sz w:val="22"/>
          <w:szCs w:val="22"/>
        </w:rPr>
        <w:t xml:space="preserve">do </w:t>
      </w:r>
      <w:r w:rsidR="003A336A" w:rsidRPr="00C3720B">
        <w:rPr>
          <w:rFonts w:asciiTheme="minorHAnsi" w:hAnsiTheme="minorHAnsi" w:cstheme="minorHAnsi"/>
          <w:b/>
          <w:bCs/>
          <w:sz w:val="22"/>
          <w:szCs w:val="22"/>
        </w:rPr>
        <w:t>24</w:t>
      </w:r>
      <w:r w:rsidR="004E7F11" w:rsidRPr="00C3720B">
        <w:rPr>
          <w:rFonts w:asciiTheme="minorHAnsi" w:hAnsiTheme="minorHAnsi" w:cstheme="minorHAnsi"/>
          <w:b/>
          <w:bCs/>
          <w:sz w:val="22"/>
          <w:szCs w:val="22"/>
        </w:rPr>
        <w:t>:00 hod.</w:t>
      </w:r>
      <w:r w:rsidR="004E7F11" w:rsidRPr="00AE18DF">
        <w:rPr>
          <w:rFonts w:asciiTheme="minorHAnsi" w:hAnsiTheme="minorHAnsi" w:cstheme="minorHAnsi"/>
          <w:sz w:val="22"/>
          <w:szCs w:val="22"/>
        </w:rPr>
        <w:t xml:space="preserve"> (ďalej len „</w:t>
      </w:r>
      <w:r w:rsidR="004E7F11" w:rsidRPr="00AE18DF">
        <w:rPr>
          <w:rFonts w:asciiTheme="minorHAnsi" w:hAnsiTheme="minorHAnsi" w:cstheme="minorHAnsi"/>
          <w:b/>
          <w:bCs/>
          <w:sz w:val="22"/>
          <w:szCs w:val="22"/>
        </w:rPr>
        <w:t>zmluvné</w:t>
      </w:r>
      <w:r w:rsidR="004E7F11" w:rsidRPr="00AE18DF">
        <w:rPr>
          <w:rFonts w:ascii="Calibri" w:hAnsi="Calibri" w:cs="Cambria"/>
          <w:b/>
          <w:bCs/>
          <w:sz w:val="22"/>
          <w:szCs w:val="22"/>
        </w:rPr>
        <w:t xml:space="preserve"> obdobie</w:t>
      </w:r>
      <w:r w:rsidR="004E7F11" w:rsidRPr="00AE18DF">
        <w:rPr>
          <w:rFonts w:ascii="Calibri" w:hAnsi="Calibri" w:cs="Cambria"/>
          <w:sz w:val="22"/>
          <w:szCs w:val="22"/>
        </w:rPr>
        <w:t>“).</w:t>
      </w:r>
    </w:p>
    <w:p w14:paraId="18295BE0" w14:textId="77777777" w:rsidR="007B0D84" w:rsidRPr="00AE18DF" w:rsidRDefault="007B0D84" w:rsidP="00F54837">
      <w:pPr>
        <w:ind w:left="709" w:hanging="709"/>
        <w:jc w:val="both"/>
        <w:rPr>
          <w:rFonts w:asciiTheme="minorHAnsi" w:hAnsiTheme="minorHAnsi"/>
          <w:b/>
          <w:bCs/>
          <w:sz w:val="22"/>
          <w:szCs w:val="22"/>
        </w:rPr>
      </w:pPr>
    </w:p>
    <w:p w14:paraId="6E55FC22" w14:textId="0913A8DF" w:rsidR="007B0D84" w:rsidRPr="00170871" w:rsidRDefault="007B0D84" w:rsidP="00170871">
      <w:pPr>
        <w:pStyle w:val="Odsekzoznamu"/>
        <w:numPr>
          <w:ilvl w:val="1"/>
          <w:numId w:val="21"/>
        </w:numPr>
        <w:ind w:left="709" w:hanging="709"/>
        <w:rPr>
          <w:rFonts w:asciiTheme="minorHAnsi" w:hAnsiTheme="minorHAnsi"/>
          <w:sz w:val="22"/>
          <w:szCs w:val="22"/>
        </w:rPr>
      </w:pPr>
      <w:r w:rsidRPr="00170871">
        <w:rPr>
          <w:rFonts w:asciiTheme="minorHAnsi" w:hAnsiTheme="minorHAnsi"/>
          <w:sz w:val="22"/>
          <w:szCs w:val="22"/>
        </w:rPr>
        <w:t xml:space="preserve">Predpokladané celkové </w:t>
      </w:r>
      <w:r w:rsidR="009012F4" w:rsidRPr="00170871">
        <w:rPr>
          <w:rFonts w:asciiTheme="minorHAnsi" w:hAnsiTheme="minorHAnsi"/>
          <w:sz w:val="22"/>
          <w:szCs w:val="22"/>
        </w:rPr>
        <w:t>m</w:t>
      </w:r>
      <w:r w:rsidRPr="00170871">
        <w:rPr>
          <w:rFonts w:asciiTheme="minorHAnsi" w:hAnsiTheme="minorHAnsi"/>
          <w:sz w:val="22"/>
          <w:szCs w:val="22"/>
        </w:rPr>
        <w:t xml:space="preserve">nožstvo </w:t>
      </w:r>
      <w:r w:rsidR="0078044F" w:rsidRPr="00170871">
        <w:rPr>
          <w:rFonts w:asciiTheme="minorHAnsi" w:hAnsiTheme="minorHAnsi"/>
          <w:sz w:val="22"/>
          <w:szCs w:val="22"/>
        </w:rPr>
        <w:t>elektriny</w:t>
      </w:r>
      <w:r w:rsidRPr="00170871">
        <w:rPr>
          <w:rFonts w:asciiTheme="minorHAnsi" w:hAnsiTheme="minorHAnsi"/>
          <w:sz w:val="22"/>
          <w:szCs w:val="22"/>
        </w:rPr>
        <w:t xml:space="preserve"> </w:t>
      </w:r>
      <w:r w:rsidR="009012F4" w:rsidRPr="00170871">
        <w:rPr>
          <w:rFonts w:asciiTheme="minorHAnsi" w:hAnsiTheme="minorHAnsi"/>
          <w:sz w:val="22"/>
          <w:szCs w:val="22"/>
        </w:rPr>
        <w:t>spoločne obstarávané</w:t>
      </w:r>
      <w:r w:rsidR="009012F4" w:rsidRPr="00170871">
        <w:rPr>
          <w:rFonts w:asciiTheme="minorHAnsi" w:hAnsiTheme="minorHAnsi"/>
          <w:b/>
          <w:bCs/>
          <w:sz w:val="22"/>
          <w:szCs w:val="22"/>
        </w:rPr>
        <w:t xml:space="preserve">  </w:t>
      </w:r>
      <w:r w:rsidR="009012F4" w:rsidRPr="00170871">
        <w:rPr>
          <w:rFonts w:asciiTheme="minorHAnsi" w:hAnsiTheme="minorHAnsi"/>
          <w:sz w:val="22"/>
          <w:szCs w:val="22"/>
        </w:rPr>
        <w:t xml:space="preserve">pre </w:t>
      </w:r>
      <w:r w:rsidR="00D74883" w:rsidRPr="00170871">
        <w:rPr>
          <w:rFonts w:asciiTheme="minorHAnsi" w:hAnsiTheme="minorHAnsi"/>
          <w:sz w:val="22"/>
          <w:szCs w:val="22"/>
        </w:rPr>
        <w:t>BBSK</w:t>
      </w:r>
      <w:r w:rsidR="009012F4" w:rsidRPr="00170871">
        <w:rPr>
          <w:rFonts w:asciiTheme="minorHAnsi" w:hAnsiTheme="minorHAnsi"/>
          <w:sz w:val="22"/>
          <w:szCs w:val="22"/>
        </w:rPr>
        <w:t xml:space="preserve"> aj tretie </w:t>
      </w:r>
      <w:r w:rsidR="006C54FB" w:rsidRPr="00170871">
        <w:rPr>
          <w:rFonts w:asciiTheme="minorHAnsi" w:hAnsiTheme="minorHAnsi"/>
          <w:sz w:val="22"/>
          <w:szCs w:val="22"/>
        </w:rPr>
        <w:t>osoby</w:t>
      </w:r>
      <w:r w:rsidR="009012F4" w:rsidRPr="00170871">
        <w:rPr>
          <w:rFonts w:asciiTheme="minorHAnsi" w:hAnsiTheme="minorHAnsi"/>
          <w:b/>
          <w:bCs/>
          <w:sz w:val="22"/>
          <w:szCs w:val="22"/>
        </w:rPr>
        <w:t xml:space="preserve"> </w:t>
      </w:r>
      <w:r w:rsidRPr="00170871">
        <w:rPr>
          <w:rFonts w:asciiTheme="minorHAnsi" w:hAnsiTheme="minorHAnsi"/>
          <w:sz w:val="22"/>
          <w:szCs w:val="22"/>
        </w:rPr>
        <w:t>v</w:t>
      </w:r>
      <w:r w:rsidR="005A65A1" w:rsidRPr="00170871">
        <w:rPr>
          <w:rFonts w:asciiTheme="minorHAnsi" w:hAnsiTheme="minorHAnsi"/>
          <w:sz w:val="22"/>
          <w:szCs w:val="22"/>
        </w:rPr>
        <w:t> </w:t>
      </w:r>
      <w:r w:rsidRPr="00170871">
        <w:rPr>
          <w:rFonts w:asciiTheme="minorHAnsi" w:hAnsiTheme="minorHAnsi"/>
          <w:sz w:val="22"/>
          <w:szCs w:val="22"/>
        </w:rPr>
        <w:t xml:space="preserve">zmysle tejto Rámcovej zmluvy je: </w:t>
      </w:r>
      <w:r w:rsidR="003A425D">
        <w:rPr>
          <w:rFonts w:asciiTheme="minorHAnsi" w:hAnsiTheme="minorHAnsi"/>
          <w:b/>
          <w:bCs/>
          <w:sz w:val="22"/>
          <w:szCs w:val="22"/>
        </w:rPr>
        <w:t>1</w:t>
      </w:r>
      <w:r w:rsidR="004E4368" w:rsidRPr="00170871">
        <w:rPr>
          <w:rFonts w:asciiTheme="minorHAnsi" w:hAnsiTheme="minorHAnsi"/>
          <w:b/>
          <w:bCs/>
          <w:sz w:val="22"/>
          <w:szCs w:val="22"/>
        </w:rPr>
        <w:t>6 </w:t>
      </w:r>
      <w:r w:rsidR="003A425D">
        <w:rPr>
          <w:rFonts w:asciiTheme="minorHAnsi" w:hAnsiTheme="minorHAnsi"/>
          <w:b/>
          <w:bCs/>
          <w:sz w:val="22"/>
          <w:szCs w:val="22"/>
        </w:rPr>
        <w:t>906</w:t>
      </w:r>
      <w:r w:rsidR="004E4368" w:rsidRPr="00170871">
        <w:rPr>
          <w:rFonts w:asciiTheme="minorHAnsi" w:hAnsiTheme="minorHAnsi"/>
          <w:b/>
          <w:bCs/>
          <w:sz w:val="22"/>
          <w:szCs w:val="22"/>
        </w:rPr>
        <w:t>,3</w:t>
      </w:r>
      <w:r w:rsidR="003A425D">
        <w:rPr>
          <w:rFonts w:asciiTheme="minorHAnsi" w:hAnsiTheme="minorHAnsi"/>
          <w:b/>
          <w:bCs/>
          <w:sz w:val="22"/>
          <w:szCs w:val="22"/>
        </w:rPr>
        <w:t>5</w:t>
      </w:r>
      <w:r w:rsidR="005B0FDF" w:rsidRPr="00170871">
        <w:rPr>
          <w:rFonts w:asciiTheme="minorHAnsi" w:hAnsiTheme="minorHAnsi"/>
          <w:b/>
          <w:bCs/>
          <w:sz w:val="22"/>
          <w:szCs w:val="22"/>
        </w:rPr>
        <w:t xml:space="preserve"> </w:t>
      </w:r>
      <w:r w:rsidR="0078044F" w:rsidRPr="00170871">
        <w:rPr>
          <w:rFonts w:ascii="Calibri" w:hAnsi="Calibri" w:cs="Cambria"/>
          <w:b/>
          <w:sz w:val="22"/>
          <w:szCs w:val="22"/>
          <w:shd w:val="clear" w:color="auto" w:fill="FFFFFF"/>
        </w:rPr>
        <w:t xml:space="preserve"> </w:t>
      </w:r>
      <w:r w:rsidRPr="00170871">
        <w:rPr>
          <w:rFonts w:asciiTheme="minorHAnsi" w:hAnsiTheme="minorHAnsi"/>
          <w:b/>
          <w:bCs/>
          <w:sz w:val="22"/>
          <w:szCs w:val="22"/>
        </w:rPr>
        <w:t>MWh</w:t>
      </w:r>
      <w:r w:rsidRPr="00170871">
        <w:rPr>
          <w:rFonts w:asciiTheme="minorHAnsi" w:hAnsiTheme="minorHAnsi"/>
          <w:sz w:val="22"/>
          <w:szCs w:val="22"/>
        </w:rPr>
        <w:t xml:space="preserve">. </w:t>
      </w:r>
      <w:r w:rsidR="00D35B2C" w:rsidRPr="00170871">
        <w:rPr>
          <w:rFonts w:asciiTheme="minorHAnsi" w:hAnsiTheme="minorHAnsi"/>
          <w:sz w:val="22"/>
          <w:szCs w:val="22"/>
        </w:rPr>
        <w:t xml:space="preserve"> </w:t>
      </w:r>
      <w:r w:rsidRPr="00170871">
        <w:rPr>
          <w:rFonts w:asciiTheme="minorHAnsi" w:hAnsiTheme="minorHAnsi"/>
          <w:sz w:val="22"/>
          <w:szCs w:val="22"/>
        </w:rPr>
        <w:t xml:space="preserve">(ďalej </w:t>
      </w:r>
      <w:r w:rsidR="003D2FCE" w:rsidRPr="00170871">
        <w:rPr>
          <w:rFonts w:asciiTheme="minorHAnsi" w:hAnsiTheme="minorHAnsi"/>
          <w:sz w:val="22"/>
          <w:szCs w:val="22"/>
        </w:rPr>
        <w:t>aj</w:t>
      </w:r>
      <w:r w:rsidR="003D2FCE" w:rsidRPr="00170871">
        <w:rPr>
          <w:rFonts w:asciiTheme="minorHAnsi" w:hAnsiTheme="minorHAnsi"/>
          <w:b/>
          <w:bCs/>
          <w:sz w:val="22"/>
          <w:szCs w:val="22"/>
        </w:rPr>
        <w:t xml:space="preserve"> </w:t>
      </w:r>
      <w:r w:rsidRPr="00170871">
        <w:rPr>
          <w:rFonts w:asciiTheme="minorHAnsi" w:hAnsiTheme="minorHAnsi"/>
          <w:b/>
          <w:bCs/>
          <w:sz w:val="22"/>
          <w:szCs w:val="22"/>
        </w:rPr>
        <w:t>„</w:t>
      </w:r>
      <w:bookmarkStart w:id="0" w:name="_Hlk118809830"/>
      <w:r w:rsidRPr="00170871">
        <w:rPr>
          <w:rFonts w:asciiTheme="minorHAnsi" w:hAnsiTheme="minorHAnsi"/>
          <w:b/>
          <w:bCs/>
          <w:sz w:val="22"/>
          <w:szCs w:val="22"/>
        </w:rPr>
        <w:t>predpokladané množstvo dodávky</w:t>
      </w:r>
      <w:bookmarkEnd w:id="0"/>
      <w:r w:rsidRPr="00170871">
        <w:rPr>
          <w:rFonts w:asciiTheme="minorHAnsi" w:hAnsiTheme="minorHAnsi"/>
          <w:sz w:val="22"/>
          <w:szCs w:val="22"/>
        </w:rPr>
        <w:t>“</w:t>
      </w:r>
      <w:r w:rsidR="00C2506B" w:rsidRPr="00170871">
        <w:rPr>
          <w:rFonts w:asciiTheme="minorHAnsi" w:hAnsiTheme="minorHAnsi"/>
          <w:sz w:val="22"/>
          <w:szCs w:val="22"/>
        </w:rPr>
        <w:t xml:space="preserve"> alebo ako „</w:t>
      </w:r>
      <w:r w:rsidR="00C2506B" w:rsidRPr="00170871">
        <w:rPr>
          <w:rFonts w:asciiTheme="minorHAnsi" w:hAnsiTheme="minorHAnsi"/>
          <w:b/>
          <w:bCs/>
          <w:sz w:val="22"/>
          <w:szCs w:val="22"/>
        </w:rPr>
        <w:t>PMD</w:t>
      </w:r>
      <w:r w:rsidR="00C2506B" w:rsidRPr="00170871">
        <w:rPr>
          <w:rFonts w:asciiTheme="minorHAnsi" w:hAnsiTheme="minorHAnsi"/>
          <w:sz w:val="22"/>
          <w:szCs w:val="22"/>
        </w:rPr>
        <w:t>“</w:t>
      </w:r>
      <w:r w:rsidRPr="00170871">
        <w:rPr>
          <w:rFonts w:asciiTheme="minorHAnsi" w:hAnsiTheme="minorHAnsi"/>
          <w:sz w:val="22"/>
          <w:szCs w:val="22"/>
        </w:rPr>
        <w:t>).</w:t>
      </w:r>
    </w:p>
    <w:p w14:paraId="19961D24" w14:textId="77777777" w:rsidR="004E41B6" w:rsidRPr="00AE18DF" w:rsidRDefault="004E41B6" w:rsidP="00F54837">
      <w:pPr>
        <w:jc w:val="both"/>
        <w:rPr>
          <w:rFonts w:ascii="Calibri" w:hAnsi="Calibri" w:cs="Cambria"/>
          <w:sz w:val="22"/>
          <w:szCs w:val="22"/>
        </w:rPr>
      </w:pPr>
    </w:p>
    <w:p w14:paraId="2EE8BACE" w14:textId="4B5CF930"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 xml:space="preserve">Článok </w:t>
      </w:r>
      <w:r w:rsidR="000B449A" w:rsidRPr="00AE18DF">
        <w:rPr>
          <w:rFonts w:ascii="Calibri" w:hAnsi="Calibri" w:cs="Cambria"/>
          <w:b/>
          <w:sz w:val="22"/>
          <w:szCs w:val="22"/>
        </w:rPr>
        <w:t>I</w:t>
      </w:r>
      <w:r w:rsidRPr="00AE18DF">
        <w:rPr>
          <w:rFonts w:ascii="Calibri" w:hAnsi="Calibri" w:cs="Cambria"/>
          <w:b/>
          <w:sz w:val="22"/>
          <w:szCs w:val="22"/>
        </w:rPr>
        <w:t>II.</w:t>
      </w:r>
    </w:p>
    <w:p w14:paraId="33E8E6BE" w14:textId="77777777"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Čiastkové zmluvy</w:t>
      </w:r>
    </w:p>
    <w:p w14:paraId="47A94FB1" w14:textId="77777777" w:rsidR="00BC1FD3" w:rsidRPr="00AE18DF" w:rsidRDefault="00BC1FD3" w:rsidP="00F54837">
      <w:pPr>
        <w:jc w:val="center"/>
        <w:rPr>
          <w:rFonts w:ascii="Calibri" w:hAnsi="Calibri" w:cs="Cambria"/>
          <w:b/>
          <w:sz w:val="22"/>
          <w:szCs w:val="22"/>
        </w:rPr>
      </w:pPr>
    </w:p>
    <w:p w14:paraId="70D529EA" w14:textId="676F29CA" w:rsidR="00BC1FD3"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3.1</w:t>
      </w:r>
      <w:r w:rsidRPr="00AE18DF">
        <w:rPr>
          <w:rFonts w:ascii="Calibri" w:hAnsi="Calibri" w:cs="Cambria"/>
          <w:bCs/>
          <w:sz w:val="22"/>
          <w:szCs w:val="22"/>
        </w:rPr>
        <w:tab/>
        <w:t>Zmluvné strany sa týmto dohodli, že BBSK uzatvorení</w:t>
      </w:r>
      <w:r w:rsidR="006C54FB" w:rsidRPr="00AE18DF">
        <w:rPr>
          <w:rFonts w:ascii="Calibri" w:hAnsi="Calibri" w:cs="Cambria"/>
          <w:bCs/>
          <w:sz w:val="22"/>
          <w:szCs w:val="22"/>
        </w:rPr>
        <w:t>m</w:t>
      </w:r>
      <w:r w:rsidRPr="00AE18DF">
        <w:rPr>
          <w:rFonts w:ascii="Calibri" w:hAnsi="Calibri" w:cs="Cambria"/>
          <w:bCs/>
          <w:sz w:val="22"/>
          <w:szCs w:val="22"/>
        </w:rPr>
        <w:t xml:space="preserve"> tejto Rámcovej zmluvy urč</w:t>
      </w:r>
      <w:r w:rsidR="006C54FB" w:rsidRPr="00AE18DF">
        <w:rPr>
          <w:rFonts w:ascii="Calibri" w:hAnsi="Calibri" w:cs="Cambria"/>
          <w:bCs/>
          <w:sz w:val="22"/>
          <w:szCs w:val="22"/>
        </w:rPr>
        <w:t>uje</w:t>
      </w:r>
      <w:r w:rsidRPr="00AE18DF">
        <w:rPr>
          <w:rFonts w:ascii="Calibri" w:hAnsi="Calibri" w:cs="Cambria"/>
          <w:bCs/>
          <w:sz w:val="22"/>
          <w:szCs w:val="22"/>
        </w:rPr>
        <w:t xml:space="preserve"> tretie osoby</w:t>
      </w:r>
      <w:r w:rsidR="006C54FB" w:rsidRPr="00AE18DF">
        <w:rPr>
          <w:rFonts w:ascii="Calibri" w:hAnsi="Calibri" w:cs="Cambria"/>
          <w:bCs/>
          <w:sz w:val="22"/>
          <w:szCs w:val="22"/>
        </w:rPr>
        <w:t xml:space="preserve"> tak, ako sú uvedené v</w:t>
      </w:r>
      <w:r w:rsidR="005A65A1">
        <w:rPr>
          <w:rFonts w:ascii="Calibri" w:hAnsi="Calibri" w:cs="Cambria"/>
          <w:bCs/>
          <w:sz w:val="22"/>
          <w:szCs w:val="22"/>
        </w:rPr>
        <w:t> </w:t>
      </w:r>
      <w:r w:rsidR="006C54FB" w:rsidRPr="00AE18DF">
        <w:rPr>
          <w:rFonts w:ascii="Calibri" w:hAnsi="Calibri" w:cs="Cambria"/>
          <w:bCs/>
          <w:sz w:val="22"/>
          <w:szCs w:val="22"/>
        </w:rPr>
        <w:t>Prílohe č. 1 k</w:t>
      </w:r>
      <w:r w:rsidR="005A65A1">
        <w:rPr>
          <w:rFonts w:ascii="Calibri" w:hAnsi="Calibri" w:cs="Cambria"/>
          <w:bCs/>
          <w:sz w:val="22"/>
          <w:szCs w:val="22"/>
        </w:rPr>
        <w:t> </w:t>
      </w:r>
      <w:r w:rsidR="006C54FB" w:rsidRPr="00AE18DF">
        <w:rPr>
          <w:rFonts w:ascii="Calibri" w:hAnsi="Calibri" w:cs="Cambria"/>
          <w:bCs/>
          <w:sz w:val="22"/>
          <w:szCs w:val="22"/>
        </w:rPr>
        <w:t xml:space="preserve">tejto </w:t>
      </w:r>
      <w:r w:rsidR="000253B1">
        <w:rPr>
          <w:rFonts w:ascii="Calibri" w:hAnsi="Calibri" w:cs="Cambria"/>
          <w:bCs/>
          <w:sz w:val="22"/>
          <w:szCs w:val="22"/>
        </w:rPr>
        <w:t xml:space="preserve">Rámcovej </w:t>
      </w:r>
      <w:r w:rsidR="006C54FB" w:rsidRPr="00AE18DF">
        <w:rPr>
          <w:rFonts w:ascii="Calibri" w:hAnsi="Calibri" w:cs="Cambria"/>
          <w:bCs/>
          <w:sz w:val="22"/>
          <w:szCs w:val="22"/>
        </w:rPr>
        <w:t>zmluve</w:t>
      </w:r>
      <w:r w:rsidRPr="00AE18DF">
        <w:rPr>
          <w:rFonts w:ascii="Calibri" w:hAnsi="Calibri" w:cs="Cambria"/>
          <w:bCs/>
          <w:sz w:val="22"/>
          <w:szCs w:val="22"/>
        </w:rPr>
        <w:t xml:space="preserve">, </w:t>
      </w:r>
      <w:r w:rsidR="006C54FB" w:rsidRPr="00AE18DF">
        <w:rPr>
          <w:rFonts w:ascii="Calibri" w:hAnsi="Calibri" w:cs="Cambria"/>
          <w:bCs/>
          <w:sz w:val="22"/>
          <w:szCs w:val="22"/>
        </w:rPr>
        <w:t>na uzatvorenie čiastkových zmlúv a</w:t>
      </w:r>
      <w:r w:rsidR="005A65A1">
        <w:rPr>
          <w:rFonts w:ascii="Calibri" w:hAnsi="Calibri" w:cs="Cambria"/>
          <w:bCs/>
          <w:sz w:val="22"/>
          <w:szCs w:val="22"/>
        </w:rPr>
        <w:t> </w:t>
      </w:r>
      <w:r w:rsidRPr="00AE18DF">
        <w:rPr>
          <w:rFonts w:ascii="Calibri" w:hAnsi="Calibri" w:cs="Cambria"/>
          <w:bCs/>
          <w:sz w:val="22"/>
          <w:szCs w:val="22"/>
        </w:rPr>
        <w:t xml:space="preserve">dodávateľ </w:t>
      </w:r>
      <w:r w:rsidR="006C54FB" w:rsidRPr="00AE18DF">
        <w:rPr>
          <w:rFonts w:ascii="Calibri" w:hAnsi="Calibri" w:cs="Cambria"/>
          <w:bCs/>
          <w:sz w:val="22"/>
          <w:szCs w:val="22"/>
        </w:rPr>
        <w:t xml:space="preserve">sa zaväzuje takéto </w:t>
      </w:r>
      <w:r w:rsidRPr="00AE18DF">
        <w:rPr>
          <w:rFonts w:ascii="Calibri" w:hAnsi="Calibri" w:cs="Cambria"/>
          <w:bCs/>
          <w:sz w:val="22"/>
          <w:szCs w:val="22"/>
        </w:rPr>
        <w:t>čiastkové zmluvy uzatvoriť bez</w:t>
      </w:r>
      <w:r w:rsidR="00501D2C" w:rsidRPr="00AE18DF">
        <w:rPr>
          <w:rFonts w:ascii="Calibri" w:hAnsi="Calibri" w:cs="Cambria"/>
          <w:bCs/>
          <w:sz w:val="22"/>
          <w:szCs w:val="22"/>
        </w:rPr>
        <w:t xml:space="preserve"> zbytočného o</w:t>
      </w:r>
      <w:r w:rsidRPr="00AE18DF">
        <w:rPr>
          <w:rFonts w:ascii="Calibri" w:hAnsi="Calibri" w:cs="Cambria"/>
          <w:bCs/>
          <w:sz w:val="22"/>
          <w:szCs w:val="22"/>
        </w:rPr>
        <w:t>dklad</w:t>
      </w:r>
      <w:r w:rsidR="00501D2C" w:rsidRPr="00AE18DF">
        <w:rPr>
          <w:rFonts w:ascii="Calibri" w:hAnsi="Calibri" w:cs="Cambria"/>
          <w:bCs/>
          <w:sz w:val="22"/>
          <w:szCs w:val="22"/>
        </w:rPr>
        <w:t>u</w:t>
      </w:r>
      <w:r w:rsidRPr="00AE18DF">
        <w:rPr>
          <w:rFonts w:ascii="Calibri" w:hAnsi="Calibri" w:cs="Cambria"/>
          <w:bCs/>
          <w:sz w:val="22"/>
          <w:szCs w:val="22"/>
        </w:rPr>
        <w:t>.</w:t>
      </w:r>
      <w:r w:rsidR="00391592" w:rsidRPr="00AE18DF">
        <w:rPr>
          <w:rFonts w:ascii="Calibri" w:hAnsi="Calibri" w:cs="Cambria"/>
          <w:bCs/>
          <w:sz w:val="22"/>
          <w:szCs w:val="22"/>
        </w:rPr>
        <w:t xml:space="preserve"> V</w:t>
      </w:r>
      <w:r w:rsidR="005A65A1">
        <w:rPr>
          <w:rFonts w:ascii="Calibri" w:hAnsi="Calibri" w:cs="Cambria"/>
          <w:bCs/>
          <w:sz w:val="22"/>
          <w:szCs w:val="22"/>
        </w:rPr>
        <w:t> </w:t>
      </w:r>
      <w:r w:rsidR="00391592" w:rsidRPr="00AE18DF">
        <w:rPr>
          <w:rFonts w:ascii="Calibri" w:hAnsi="Calibri" w:cs="Cambria"/>
          <w:bCs/>
          <w:sz w:val="22"/>
          <w:szCs w:val="22"/>
        </w:rPr>
        <w:t>prípade, ak ktorákoľvek takto určená tretia osoba neposkytne dodávateľovi za týmto účelom súčinnosť, dodávateľ nezodpovedá BBSK za škodu tým vzniknutú.</w:t>
      </w:r>
    </w:p>
    <w:p w14:paraId="4C48344B" w14:textId="4C327384" w:rsidR="00BC1FD3" w:rsidRPr="00AE18DF" w:rsidRDefault="00BC1FD3" w:rsidP="00F54837">
      <w:pPr>
        <w:ind w:left="709" w:hanging="709"/>
        <w:jc w:val="both"/>
        <w:rPr>
          <w:rFonts w:ascii="Calibri" w:hAnsi="Calibri" w:cs="Cambria"/>
          <w:bCs/>
          <w:sz w:val="22"/>
          <w:szCs w:val="22"/>
        </w:rPr>
      </w:pPr>
    </w:p>
    <w:p w14:paraId="478A156D" w14:textId="7C202D87" w:rsidR="00391592"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3.2</w:t>
      </w:r>
      <w:r w:rsidRPr="00AE18DF">
        <w:rPr>
          <w:rFonts w:ascii="Calibri" w:hAnsi="Calibri" w:cs="Cambria"/>
          <w:bCs/>
          <w:sz w:val="22"/>
          <w:szCs w:val="22"/>
        </w:rPr>
        <w:tab/>
      </w:r>
      <w:r w:rsidR="00391592" w:rsidRPr="00AE18DF">
        <w:rPr>
          <w:rFonts w:ascii="Calibri" w:hAnsi="Calibri" w:cs="Cambria"/>
          <w:bCs/>
          <w:sz w:val="22"/>
          <w:szCs w:val="22"/>
        </w:rPr>
        <w:t>Dodávateľ sa zaväzuje neuzatvoriť so žiadnou treťou osobou</w:t>
      </w:r>
      <w:r w:rsidR="00D35B2C" w:rsidRPr="00AE18DF">
        <w:rPr>
          <w:rFonts w:ascii="Calibri" w:hAnsi="Calibri" w:cs="Cambria"/>
          <w:bCs/>
          <w:sz w:val="22"/>
          <w:szCs w:val="22"/>
        </w:rPr>
        <w:t xml:space="preserve">, </w:t>
      </w:r>
      <w:r w:rsidR="00501D2C" w:rsidRPr="00AE18DF">
        <w:rPr>
          <w:rFonts w:ascii="Calibri" w:hAnsi="Calibri" w:cs="Cambria"/>
          <w:bCs/>
          <w:sz w:val="22"/>
          <w:szCs w:val="22"/>
        </w:rPr>
        <w:t>u</w:t>
      </w:r>
      <w:r w:rsidR="00D35B2C" w:rsidRPr="00AE18DF">
        <w:rPr>
          <w:rFonts w:ascii="Calibri" w:hAnsi="Calibri" w:cs="Cambria"/>
          <w:bCs/>
          <w:sz w:val="22"/>
          <w:szCs w:val="22"/>
        </w:rPr>
        <w:t>r</w:t>
      </w:r>
      <w:r w:rsidR="00501D2C" w:rsidRPr="00AE18DF">
        <w:rPr>
          <w:rFonts w:ascii="Calibri" w:hAnsi="Calibri" w:cs="Cambria"/>
          <w:bCs/>
          <w:sz w:val="22"/>
          <w:szCs w:val="22"/>
        </w:rPr>
        <w:t>čen</w:t>
      </w:r>
      <w:r w:rsidR="00D35B2C" w:rsidRPr="00AE18DF">
        <w:rPr>
          <w:rFonts w:ascii="Calibri" w:hAnsi="Calibri" w:cs="Cambria"/>
          <w:bCs/>
          <w:sz w:val="22"/>
          <w:szCs w:val="22"/>
        </w:rPr>
        <w:t>ou</w:t>
      </w:r>
      <w:r w:rsidR="00501D2C" w:rsidRPr="00AE18DF">
        <w:rPr>
          <w:rFonts w:ascii="Calibri" w:hAnsi="Calibri" w:cs="Cambria"/>
          <w:bCs/>
          <w:sz w:val="22"/>
          <w:szCs w:val="22"/>
        </w:rPr>
        <w:t xml:space="preserve"> podľa </w:t>
      </w:r>
      <w:r w:rsidR="00D35B2C" w:rsidRPr="00AE18DF">
        <w:rPr>
          <w:rFonts w:ascii="Calibri" w:hAnsi="Calibri" w:cs="Cambria"/>
          <w:bCs/>
          <w:sz w:val="22"/>
          <w:szCs w:val="22"/>
        </w:rPr>
        <w:t xml:space="preserve">čl. III. </w:t>
      </w:r>
      <w:r w:rsidR="005A65A1" w:rsidRPr="00AE18DF">
        <w:rPr>
          <w:rFonts w:ascii="Calibri" w:hAnsi="Calibri" w:cs="Cambria"/>
          <w:bCs/>
          <w:sz w:val="22"/>
          <w:szCs w:val="22"/>
        </w:rPr>
        <w:t>B</w:t>
      </w:r>
      <w:r w:rsidR="00D35B2C" w:rsidRPr="00AE18DF">
        <w:rPr>
          <w:rFonts w:ascii="Calibri" w:hAnsi="Calibri" w:cs="Cambria"/>
          <w:bCs/>
          <w:sz w:val="22"/>
          <w:szCs w:val="22"/>
        </w:rPr>
        <w:t xml:space="preserve">od 3.1. </w:t>
      </w:r>
      <w:r w:rsidR="00501D2C" w:rsidRPr="00AE18DF">
        <w:rPr>
          <w:rFonts w:ascii="Calibri" w:hAnsi="Calibri" w:cs="Cambria"/>
          <w:bCs/>
          <w:sz w:val="22"/>
          <w:szCs w:val="22"/>
        </w:rPr>
        <w:t xml:space="preserve">tejto Rámcovej zmluvy, </w:t>
      </w:r>
      <w:r w:rsidR="00391592" w:rsidRPr="00AE18DF">
        <w:rPr>
          <w:rFonts w:ascii="Calibri" w:hAnsi="Calibri" w:cs="Cambria"/>
          <w:bCs/>
          <w:sz w:val="22"/>
          <w:szCs w:val="22"/>
        </w:rPr>
        <w:t>akúkoľvek zmluvu, predmetom ktorej bude výlučne alebo z</w:t>
      </w:r>
      <w:r w:rsidR="005A65A1">
        <w:rPr>
          <w:rFonts w:ascii="Calibri" w:hAnsi="Calibri" w:cs="Cambria"/>
          <w:bCs/>
          <w:sz w:val="22"/>
          <w:szCs w:val="22"/>
        </w:rPr>
        <w:t> </w:t>
      </w:r>
      <w:r w:rsidR="00391592" w:rsidRPr="00AE18DF">
        <w:rPr>
          <w:rFonts w:ascii="Calibri" w:hAnsi="Calibri" w:cs="Cambria"/>
          <w:bCs/>
          <w:sz w:val="22"/>
          <w:szCs w:val="22"/>
        </w:rPr>
        <w:t xml:space="preserve">časti dodávka </w:t>
      </w:r>
      <w:r w:rsidR="0078044F">
        <w:rPr>
          <w:rFonts w:ascii="Calibri" w:hAnsi="Calibri" w:cs="Cambria"/>
          <w:bCs/>
          <w:sz w:val="22"/>
          <w:szCs w:val="22"/>
        </w:rPr>
        <w:t>elektriny</w:t>
      </w:r>
      <w:r w:rsidR="00391592" w:rsidRPr="00AE18DF">
        <w:rPr>
          <w:rFonts w:ascii="Calibri" w:hAnsi="Calibri" w:cs="Cambria"/>
          <w:bCs/>
          <w:sz w:val="22"/>
          <w:szCs w:val="22"/>
        </w:rPr>
        <w:t xml:space="preserve">, ktorej zmluvné podmienky by sa </w:t>
      </w:r>
      <w:r w:rsidR="006C54FB" w:rsidRPr="00AE18DF">
        <w:rPr>
          <w:rFonts w:ascii="Calibri" w:hAnsi="Calibri" w:cs="Cambria"/>
          <w:bCs/>
          <w:sz w:val="22"/>
          <w:szCs w:val="22"/>
        </w:rPr>
        <w:t xml:space="preserve">akokoľvek </w:t>
      </w:r>
      <w:r w:rsidR="00391592" w:rsidRPr="00AE18DF">
        <w:rPr>
          <w:rFonts w:ascii="Calibri" w:hAnsi="Calibri" w:cs="Cambria"/>
          <w:bCs/>
          <w:sz w:val="22"/>
          <w:szCs w:val="22"/>
        </w:rPr>
        <w:t xml:space="preserve">odlišovali od čiastkovej zmluvy podľa tejto Rámcovej </w:t>
      </w:r>
      <w:r w:rsidR="00391592" w:rsidRPr="00AE18DF">
        <w:rPr>
          <w:rFonts w:ascii="Calibri" w:hAnsi="Calibri" w:cs="Cambria"/>
          <w:bCs/>
          <w:sz w:val="22"/>
          <w:szCs w:val="22"/>
        </w:rPr>
        <w:lastRenderedPageBreak/>
        <w:t>zmluvy. V</w:t>
      </w:r>
      <w:r w:rsidR="005A65A1">
        <w:rPr>
          <w:rFonts w:ascii="Calibri" w:hAnsi="Calibri" w:cs="Cambria"/>
          <w:bCs/>
          <w:sz w:val="22"/>
          <w:szCs w:val="22"/>
        </w:rPr>
        <w:t> </w:t>
      </w:r>
      <w:r w:rsidR="00391592" w:rsidRPr="00AE18DF">
        <w:rPr>
          <w:rFonts w:ascii="Calibri" w:hAnsi="Calibri" w:cs="Cambria"/>
          <w:bCs/>
          <w:sz w:val="22"/>
          <w:szCs w:val="22"/>
        </w:rPr>
        <w:t xml:space="preserve">prípade porušenia </w:t>
      </w:r>
      <w:r w:rsidR="006C54FB" w:rsidRPr="00AE18DF">
        <w:rPr>
          <w:rFonts w:ascii="Calibri" w:hAnsi="Calibri" w:cs="Cambria"/>
          <w:bCs/>
          <w:sz w:val="22"/>
          <w:szCs w:val="22"/>
        </w:rPr>
        <w:t>tejto povinnosti s</w:t>
      </w:r>
      <w:r w:rsidR="00C41901" w:rsidRPr="00AE18DF">
        <w:rPr>
          <w:rFonts w:ascii="Calibri" w:hAnsi="Calibri" w:cs="Cambria"/>
          <w:bCs/>
          <w:sz w:val="22"/>
          <w:szCs w:val="22"/>
        </w:rPr>
        <w:t xml:space="preserve">i môže BBSK uplatniť voči </w:t>
      </w:r>
      <w:r w:rsidR="006C54FB" w:rsidRPr="00AE18DF">
        <w:rPr>
          <w:rFonts w:ascii="Calibri" w:hAnsi="Calibri" w:cs="Cambria"/>
          <w:bCs/>
          <w:sz w:val="22"/>
          <w:szCs w:val="22"/>
        </w:rPr>
        <w:t>dodávateľ</w:t>
      </w:r>
      <w:r w:rsidR="00C41901" w:rsidRPr="00AE18DF">
        <w:rPr>
          <w:rFonts w:ascii="Calibri" w:hAnsi="Calibri" w:cs="Cambria"/>
          <w:bCs/>
          <w:sz w:val="22"/>
          <w:szCs w:val="22"/>
        </w:rPr>
        <w:t xml:space="preserve">ovi </w:t>
      </w:r>
      <w:r w:rsidR="006C54FB" w:rsidRPr="00AE18DF">
        <w:rPr>
          <w:rFonts w:ascii="Calibri" w:hAnsi="Calibri" w:cs="Cambria"/>
          <w:bCs/>
          <w:sz w:val="22"/>
          <w:szCs w:val="22"/>
        </w:rPr>
        <w:t>zmluvnú pokutu vo výške rozdielu medzi celkovou</w:t>
      </w:r>
      <w:r w:rsidR="00C41901" w:rsidRPr="00AE18DF">
        <w:rPr>
          <w:rFonts w:ascii="Calibri" w:hAnsi="Calibri" w:cs="Cambria"/>
          <w:bCs/>
          <w:sz w:val="22"/>
          <w:szCs w:val="22"/>
        </w:rPr>
        <w:t xml:space="preserve"> predpokladanou </w:t>
      </w:r>
      <w:r w:rsidR="006C54FB" w:rsidRPr="00AE18DF">
        <w:rPr>
          <w:rFonts w:ascii="Calibri" w:hAnsi="Calibri" w:cs="Cambria"/>
          <w:bCs/>
          <w:sz w:val="22"/>
          <w:szCs w:val="22"/>
        </w:rPr>
        <w:t>hodnotou zmluvy o</w:t>
      </w:r>
      <w:r w:rsidR="005A65A1">
        <w:rPr>
          <w:rFonts w:ascii="Calibri" w:hAnsi="Calibri" w:cs="Cambria"/>
          <w:bCs/>
          <w:sz w:val="22"/>
          <w:szCs w:val="22"/>
        </w:rPr>
        <w:t> </w:t>
      </w:r>
      <w:r w:rsidR="006C54FB" w:rsidRPr="00AE18DF">
        <w:rPr>
          <w:rFonts w:ascii="Calibri" w:hAnsi="Calibri" w:cs="Cambria"/>
          <w:bCs/>
          <w:sz w:val="22"/>
          <w:szCs w:val="22"/>
        </w:rPr>
        <w:t>dodávke uzatvorenej v</w:t>
      </w:r>
      <w:r w:rsidR="005A65A1">
        <w:rPr>
          <w:rFonts w:ascii="Calibri" w:hAnsi="Calibri" w:cs="Cambria"/>
          <w:bCs/>
          <w:sz w:val="22"/>
          <w:szCs w:val="22"/>
        </w:rPr>
        <w:t> </w:t>
      </w:r>
      <w:r w:rsidR="006C54FB" w:rsidRPr="00AE18DF">
        <w:rPr>
          <w:rFonts w:ascii="Calibri" w:hAnsi="Calibri" w:cs="Cambria"/>
          <w:bCs/>
          <w:sz w:val="22"/>
          <w:szCs w:val="22"/>
        </w:rPr>
        <w:t>rozpore s</w:t>
      </w:r>
      <w:r w:rsidR="005A65A1">
        <w:rPr>
          <w:rFonts w:ascii="Calibri" w:hAnsi="Calibri" w:cs="Cambria"/>
          <w:bCs/>
          <w:sz w:val="22"/>
          <w:szCs w:val="22"/>
        </w:rPr>
        <w:t> </w:t>
      </w:r>
      <w:r w:rsidR="006C54FB" w:rsidRPr="00AE18DF">
        <w:rPr>
          <w:rFonts w:ascii="Calibri" w:hAnsi="Calibri" w:cs="Cambria"/>
          <w:bCs/>
          <w:sz w:val="22"/>
          <w:szCs w:val="22"/>
        </w:rPr>
        <w:t>touto Rámcovou zmluvou</w:t>
      </w:r>
      <w:r w:rsidR="00C41901"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predpokladanou hodnotou takejto zmluvy, ak by sa uzatvorila v</w:t>
      </w:r>
      <w:r w:rsidR="005A65A1">
        <w:rPr>
          <w:rFonts w:ascii="Calibri" w:hAnsi="Calibri" w:cs="Cambria"/>
          <w:bCs/>
          <w:sz w:val="22"/>
          <w:szCs w:val="22"/>
        </w:rPr>
        <w:t> </w:t>
      </w:r>
      <w:r w:rsidR="00CA383A" w:rsidRPr="00AE18DF">
        <w:rPr>
          <w:rFonts w:ascii="Calibri" w:hAnsi="Calibri" w:cs="Cambria"/>
          <w:bCs/>
          <w:sz w:val="22"/>
          <w:szCs w:val="22"/>
        </w:rPr>
        <w:t>súlade s</w:t>
      </w:r>
      <w:r w:rsidR="005A65A1">
        <w:rPr>
          <w:rFonts w:ascii="Calibri" w:hAnsi="Calibri" w:cs="Cambria"/>
          <w:bCs/>
          <w:sz w:val="22"/>
          <w:szCs w:val="22"/>
        </w:rPr>
        <w:t> </w:t>
      </w:r>
      <w:r w:rsidR="00CA383A" w:rsidRPr="00AE18DF">
        <w:rPr>
          <w:rFonts w:ascii="Calibri" w:hAnsi="Calibri" w:cs="Cambria"/>
          <w:bCs/>
          <w:sz w:val="22"/>
          <w:szCs w:val="22"/>
        </w:rPr>
        <w:t xml:space="preserve">dojednaniami podľa tejto Rámcovej zmluvy. </w:t>
      </w:r>
      <w:r w:rsidR="00D06904" w:rsidRPr="00AE18DF">
        <w:rPr>
          <w:rFonts w:ascii="Calibri" w:hAnsi="Calibri" w:cs="Cambria"/>
          <w:bCs/>
          <w:sz w:val="22"/>
          <w:szCs w:val="22"/>
        </w:rPr>
        <w:t>N</w:t>
      </w:r>
      <w:r w:rsidR="00CA383A" w:rsidRPr="00AE18DF">
        <w:rPr>
          <w:rFonts w:ascii="Calibri" w:hAnsi="Calibri" w:cs="Cambria"/>
          <w:bCs/>
          <w:sz w:val="22"/>
          <w:szCs w:val="22"/>
        </w:rPr>
        <w:t xml:space="preserve">a účel výpočtu predpokladanej hodnoty sa použije </w:t>
      </w:r>
      <w:r w:rsidR="00D06904" w:rsidRPr="00AE18DF">
        <w:rPr>
          <w:rFonts w:ascii="Calibri" w:hAnsi="Calibri" w:cs="Cambria"/>
          <w:bCs/>
          <w:sz w:val="22"/>
          <w:szCs w:val="22"/>
        </w:rPr>
        <w:t xml:space="preserve">(i) </w:t>
      </w:r>
      <w:r w:rsidR="00CA383A" w:rsidRPr="00AE18DF">
        <w:rPr>
          <w:rFonts w:ascii="Calibri" w:hAnsi="Calibri" w:cs="Cambria"/>
          <w:bCs/>
          <w:sz w:val="22"/>
          <w:szCs w:val="22"/>
        </w:rPr>
        <w:t>údaj o</w:t>
      </w:r>
      <w:r w:rsidR="005A65A1">
        <w:rPr>
          <w:rFonts w:ascii="Calibri" w:hAnsi="Calibri" w:cs="Cambria"/>
          <w:bCs/>
          <w:sz w:val="22"/>
          <w:szCs w:val="22"/>
        </w:rPr>
        <w:t> </w:t>
      </w:r>
      <w:r w:rsidR="00CA383A" w:rsidRPr="00AE18DF">
        <w:rPr>
          <w:rFonts w:ascii="Calibri" w:hAnsi="Calibri" w:cs="Cambria"/>
          <w:bCs/>
          <w:sz w:val="22"/>
          <w:szCs w:val="22"/>
        </w:rPr>
        <w:t xml:space="preserve">spotrebe takejto tretej osoby za kalendárny rok </w:t>
      </w:r>
      <w:r w:rsidR="004A5589" w:rsidRPr="00AE18DF">
        <w:rPr>
          <w:rFonts w:ascii="Calibri" w:hAnsi="Calibri" w:cs="Cambria"/>
          <w:bCs/>
          <w:sz w:val="22"/>
          <w:szCs w:val="22"/>
        </w:rPr>
        <w:t>202</w:t>
      </w:r>
      <w:r w:rsidR="004A5589">
        <w:rPr>
          <w:rFonts w:ascii="Calibri" w:hAnsi="Calibri" w:cs="Cambria"/>
          <w:bCs/>
          <w:sz w:val="22"/>
          <w:szCs w:val="22"/>
        </w:rPr>
        <w:t>2</w:t>
      </w:r>
      <w:r w:rsidR="004A5589"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ceny za MWh v</w:t>
      </w:r>
      <w:r w:rsidR="005A65A1">
        <w:rPr>
          <w:rFonts w:ascii="Calibri" w:hAnsi="Calibri" w:cs="Cambria"/>
          <w:bCs/>
          <w:sz w:val="22"/>
          <w:szCs w:val="22"/>
        </w:rPr>
        <w:t> </w:t>
      </w:r>
      <w:r w:rsidR="00CA383A" w:rsidRPr="00AE18DF">
        <w:rPr>
          <w:rFonts w:ascii="Calibri" w:hAnsi="Calibri" w:cs="Cambria"/>
          <w:bCs/>
          <w:sz w:val="22"/>
          <w:szCs w:val="22"/>
        </w:rPr>
        <w:t>zmluve uzatvorenej v</w:t>
      </w:r>
      <w:r w:rsidR="005A65A1">
        <w:rPr>
          <w:rFonts w:ascii="Calibri" w:hAnsi="Calibri" w:cs="Cambria"/>
          <w:bCs/>
          <w:sz w:val="22"/>
          <w:szCs w:val="22"/>
        </w:rPr>
        <w:t> </w:t>
      </w:r>
      <w:r w:rsidR="00CA383A" w:rsidRPr="00AE18DF">
        <w:rPr>
          <w:rFonts w:ascii="Calibri" w:hAnsi="Calibri" w:cs="Cambria"/>
          <w:bCs/>
          <w:sz w:val="22"/>
          <w:szCs w:val="22"/>
        </w:rPr>
        <w:t>rozpore s</w:t>
      </w:r>
      <w:r w:rsidR="005A65A1">
        <w:rPr>
          <w:rFonts w:ascii="Calibri" w:hAnsi="Calibri" w:cs="Cambria"/>
          <w:bCs/>
          <w:sz w:val="22"/>
          <w:szCs w:val="22"/>
        </w:rPr>
        <w:t> </w:t>
      </w:r>
      <w:r w:rsidR="00CA383A" w:rsidRPr="00AE18DF">
        <w:rPr>
          <w:rFonts w:ascii="Calibri" w:hAnsi="Calibri" w:cs="Cambria"/>
          <w:bCs/>
          <w:sz w:val="22"/>
          <w:szCs w:val="22"/>
        </w:rPr>
        <w:t>touto Rámcovou zmluvou, v</w:t>
      </w:r>
      <w:r w:rsidR="005A65A1">
        <w:rPr>
          <w:rFonts w:ascii="Calibri" w:hAnsi="Calibri" w:cs="Cambria"/>
          <w:bCs/>
          <w:sz w:val="22"/>
          <w:szCs w:val="22"/>
        </w:rPr>
        <w:t> </w:t>
      </w:r>
      <w:r w:rsidR="00CA383A" w:rsidRPr="00AE18DF">
        <w:rPr>
          <w:rFonts w:ascii="Calibri" w:hAnsi="Calibri" w:cs="Cambria"/>
          <w:bCs/>
          <w:sz w:val="22"/>
          <w:szCs w:val="22"/>
        </w:rPr>
        <w:t>porovnaní s</w:t>
      </w:r>
      <w:r w:rsidR="00D06904" w:rsidRPr="00AE18DF">
        <w:rPr>
          <w:rFonts w:ascii="Calibri" w:hAnsi="Calibri" w:cs="Cambria"/>
          <w:bCs/>
          <w:sz w:val="22"/>
          <w:szCs w:val="22"/>
        </w:rPr>
        <w:t xml:space="preserve"> (ii)</w:t>
      </w:r>
      <w:r w:rsidR="00CA383A" w:rsidRPr="00AE18DF">
        <w:rPr>
          <w:rFonts w:ascii="Calibri" w:hAnsi="Calibri" w:cs="Cambria"/>
          <w:bCs/>
          <w:sz w:val="22"/>
          <w:szCs w:val="22"/>
        </w:rPr>
        <w:t xml:space="preserve"> údajom o</w:t>
      </w:r>
      <w:r w:rsidR="005A65A1">
        <w:rPr>
          <w:rFonts w:ascii="Calibri" w:hAnsi="Calibri" w:cs="Cambria"/>
          <w:bCs/>
          <w:sz w:val="22"/>
          <w:szCs w:val="22"/>
        </w:rPr>
        <w:t> </w:t>
      </w:r>
      <w:r w:rsidR="00CA383A" w:rsidRPr="00AE18DF">
        <w:rPr>
          <w:rFonts w:ascii="Calibri" w:hAnsi="Calibri" w:cs="Cambria"/>
          <w:bCs/>
          <w:sz w:val="22"/>
          <w:szCs w:val="22"/>
        </w:rPr>
        <w:t xml:space="preserve">spotrebe takejto tretej  osoby za kalendárny rok </w:t>
      </w:r>
      <w:r w:rsidR="004A5589" w:rsidRPr="00AE18DF">
        <w:rPr>
          <w:rFonts w:ascii="Calibri" w:hAnsi="Calibri" w:cs="Cambria"/>
          <w:bCs/>
          <w:sz w:val="22"/>
          <w:szCs w:val="22"/>
        </w:rPr>
        <w:t>202</w:t>
      </w:r>
      <w:r w:rsidR="004A5589">
        <w:rPr>
          <w:rFonts w:ascii="Calibri" w:hAnsi="Calibri" w:cs="Cambria"/>
          <w:bCs/>
          <w:sz w:val="22"/>
          <w:szCs w:val="22"/>
        </w:rPr>
        <w:t>2</w:t>
      </w:r>
      <w:r w:rsidR="004A5589"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ceny za MWh v</w:t>
      </w:r>
      <w:r w:rsidR="005A65A1">
        <w:rPr>
          <w:rFonts w:ascii="Calibri" w:hAnsi="Calibri" w:cs="Cambria"/>
          <w:bCs/>
          <w:sz w:val="22"/>
          <w:szCs w:val="22"/>
        </w:rPr>
        <w:t> </w:t>
      </w:r>
      <w:r w:rsidR="00CA383A" w:rsidRPr="00AE18DF">
        <w:rPr>
          <w:rFonts w:ascii="Calibri" w:hAnsi="Calibri" w:cs="Cambria"/>
          <w:bCs/>
          <w:sz w:val="22"/>
          <w:szCs w:val="22"/>
        </w:rPr>
        <w:t>zmluve</w:t>
      </w:r>
      <w:r w:rsidR="00D06904" w:rsidRPr="00AE18DF">
        <w:rPr>
          <w:rFonts w:ascii="Calibri" w:hAnsi="Calibri" w:cs="Cambria"/>
          <w:bCs/>
          <w:sz w:val="22"/>
          <w:szCs w:val="22"/>
        </w:rPr>
        <w:t>, ktorá by bola</w:t>
      </w:r>
      <w:r w:rsidR="00CA383A" w:rsidRPr="00AE18DF">
        <w:rPr>
          <w:rFonts w:ascii="Calibri" w:hAnsi="Calibri" w:cs="Cambria"/>
          <w:bCs/>
          <w:sz w:val="22"/>
          <w:szCs w:val="22"/>
        </w:rPr>
        <w:t xml:space="preserve"> uzatvoren</w:t>
      </w:r>
      <w:r w:rsidR="00D06904" w:rsidRPr="00AE18DF">
        <w:rPr>
          <w:rFonts w:ascii="Calibri" w:hAnsi="Calibri" w:cs="Cambria"/>
          <w:bCs/>
          <w:sz w:val="22"/>
          <w:szCs w:val="22"/>
        </w:rPr>
        <w:t>á</w:t>
      </w:r>
      <w:r w:rsidR="00CA383A" w:rsidRPr="00AE18DF">
        <w:rPr>
          <w:rFonts w:ascii="Calibri" w:hAnsi="Calibri" w:cs="Cambria"/>
          <w:bCs/>
          <w:sz w:val="22"/>
          <w:szCs w:val="22"/>
        </w:rPr>
        <w:t xml:space="preserve"> v</w:t>
      </w:r>
      <w:r w:rsidR="005A65A1">
        <w:rPr>
          <w:rFonts w:ascii="Calibri" w:hAnsi="Calibri" w:cs="Cambria"/>
          <w:bCs/>
          <w:sz w:val="22"/>
          <w:szCs w:val="22"/>
        </w:rPr>
        <w:t> </w:t>
      </w:r>
      <w:r w:rsidR="00CA383A" w:rsidRPr="00AE18DF">
        <w:rPr>
          <w:rFonts w:ascii="Calibri" w:hAnsi="Calibri" w:cs="Cambria"/>
          <w:bCs/>
          <w:sz w:val="22"/>
          <w:szCs w:val="22"/>
        </w:rPr>
        <w:t>súlade s</w:t>
      </w:r>
      <w:r w:rsidR="005A65A1">
        <w:rPr>
          <w:rFonts w:ascii="Calibri" w:hAnsi="Calibri" w:cs="Cambria"/>
          <w:bCs/>
          <w:sz w:val="22"/>
          <w:szCs w:val="22"/>
        </w:rPr>
        <w:t> </w:t>
      </w:r>
      <w:r w:rsidR="00CA383A" w:rsidRPr="00AE18DF">
        <w:rPr>
          <w:rFonts w:ascii="Calibri" w:hAnsi="Calibri" w:cs="Cambria"/>
          <w:bCs/>
          <w:sz w:val="22"/>
          <w:szCs w:val="22"/>
        </w:rPr>
        <w:t>touto Rámcovou zmluvou.</w:t>
      </w:r>
    </w:p>
    <w:p w14:paraId="68B38A6A" w14:textId="756F579D" w:rsidR="00391592" w:rsidRPr="00AE18DF" w:rsidRDefault="00391592" w:rsidP="00F54837">
      <w:pPr>
        <w:ind w:left="709" w:hanging="709"/>
        <w:jc w:val="both"/>
        <w:rPr>
          <w:rFonts w:ascii="Calibri" w:hAnsi="Calibri" w:cs="Cambria"/>
          <w:bCs/>
          <w:sz w:val="22"/>
          <w:szCs w:val="22"/>
        </w:rPr>
      </w:pPr>
    </w:p>
    <w:p w14:paraId="4B811281" w14:textId="2BFFE250" w:rsidR="00391592" w:rsidRPr="00AE18DF" w:rsidRDefault="00391592"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3</w:t>
      </w:r>
      <w:r w:rsidR="00D06904" w:rsidRPr="00AE18DF">
        <w:rPr>
          <w:rFonts w:ascii="Calibri" w:hAnsi="Calibri" w:cs="Cambria"/>
          <w:bCs/>
          <w:sz w:val="22"/>
          <w:szCs w:val="22"/>
        </w:rPr>
        <w:tab/>
        <w:t>Dodávateľ berie na vedomie, že uzatvorením čiastkovej zmluvy tretia osoba prist</w:t>
      </w:r>
      <w:r w:rsidR="003220BD" w:rsidRPr="00AE18DF">
        <w:rPr>
          <w:rFonts w:ascii="Calibri" w:hAnsi="Calibri" w:cs="Cambria"/>
          <w:bCs/>
          <w:sz w:val="22"/>
          <w:szCs w:val="22"/>
        </w:rPr>
        <w:t>úpi</w:t>
      </w:r>
      <w:r w:rsidR="00D06904" w:rsidRPr="00AE18DF">
        <w:rPr>
          <w:rFonts w:ascii="Calibri" w:hAnsi="Calibri" w:cs="Cambria"/>
          <w:bCs/>
          <w:sz w:val="22"/>
          <w:szCs w:val="22"/>
        </w:rPr>
        <w:t xml:space="preserve"> k</w:t>
      </w:r>
      <w:r w:rsidR="005A65A1">
        <w:rPr>
          <w:rFonts w:ascii="Calibri" w:hAnsi="Calibri" w:cs="Cambria"/>
          <w:bCs/>
          <w:sz w:val="22"/>
          <w:szCs w:val="22"/>
        </w:rPr>
        <w:t> </w:t>
      </w:r>
      <w:r w:rsidR="00D06904" w:rsidRPr="00AE18DF">
        <w:rPr>
          <w:rFonts w:ascii="Calibri" w:hAnsi="Calibri" w:cs="Cambria"/>
          <w:bCs/>
          <w:sz w:val="22"/>
          <w:szCs w:val="22"/>
        </w:rPr>
        <w:t>tejto Rámcovej zmluve</w:t>
      </w:r>
      <w:r w:rsidR="005A65A1">
        <w:rPr>
          <w:rFonts w:ascii="Calibri" w:hAnsi="Calibri" w:cs="Cambria"/>
          <w:bCs/>
          <w:sz w:val="22"/>
          <w:szCs w:val="22"/>
        </w:rPr>
        <w:t>.</w:t>
      </w:r>
      <w:r w:rsidR="00D06904" w:rsidRPr="00AE18DF">
        <w:rPr>
          <w:rFonts w:ascii="Calibri" w:hAnsi="Calibri" w:cs="Cambria"/>
          <w:bCs/>
          <w:sz w:val="22"/>
          <w:szCs w:val="22"/>
        </w:rPr>
        <w:t xml:space="preserve"> </w:t>
      </w:r>
      <w:r w:rsidR="005A65A1">
        <w:rPr>
          <w:rFonts w:ascii="Calibri" w:hAnsi="Calibri" w:cs="Cambria"/>
          <w:bCs/>
          <w:sz w:val="22"/>
          <w:szCs w:val="22"/>
        </w:rPr>
        <w:t>Z</w:t>
      </w:r>
      <w:r w:rsidR="00D06904" w:rsidRPr="00AE18DF">
        <w:rPr>
          <w:rFonts w:ascii="Calibri" w:hAnsi="Calibri" w:cs="Cambria"/>
          <w:bCs/>
          <w:sz w:val="22"/>
          <w:szCs w:val="22"/>
        </w:rPr>
        <w:t>a týmto účelom, ak sa v tejto Rámcovej zmluve používa ďalej pojem odberateľ</w:t>
      </w:r>
      <w:r w:rsidR="00483EB3" w:rsidRPr="00AE18DF">
        <w:rPr>
          <w:rFonts w:ascii="Calibri" w:hAnsi="Calibri" w:cs="Cambria"/>
          <w:bCs/>
          <w:sz w:val="22"/>
          <w:szCs w:val="22"/>
        </w:rPr>
        <w:t xml:space="preserve"> alebo zmluvná strana</w:t>
      </w:r>
      <w:r w:rsidR="00D06904" w:rsidRPr="00AE18DF">
        <w:rPr>
          <w:rFonts w:ascii="Calibri" w:hAnsi="Calibri" w:cs="Cambria"/>
          <w:bCs/>
          <w:sz w:val="22"/>
          <w:szCs w:val="22"/>
        </w:rPr>
        <w:t xml:space="preserve">, má sa za to, že sa za odberateľa </w:t>
      </w:r>
      <w:r w:rsidR="00483EB3" w:rsidRPr="00AE18DF">
        <w:rPr>
          <w:rFonts w:ascii="Calibri" w:hAnsi="Calibri" w:cs="Cambria"/>
          <w:bCs/>
          <w:sz w:val="22"/>
          <w:szCs w:val="22"/>
        </w:rPr>
        <w:t xml:space="preserve">alebo zmluvnú stranu k tejto Rámcovej zmluve </w:t>
      </w:r>
      <w:r w:rsidR="00D06904" w:rsidRPr="00AE18DF">
        <w:rPr>
          <w:rFonts w:ascii="Calibri" w:hAnsi="Calibri" w:cs="Cambria"/>
          <w:bCs/>
          <w:sz w:val="22"/>
          <w:szCs w:val="22"/>
        </w:rPr>
        <w:t>považuje aj takáto tretia osoba, ak čiastková zmluva medzi ňou a </w:t>
      </w:r>
      <w:r w:rsidR="00F82E9A" w:rsidRPr="00AE18DF">
        <w:rPr>
          <w:rFonts w:ascii="Calibri" w:hAnsi="Calibri" w:cs="Cambria"/>
          <w:bCs/>
          <w:sz w:val="22"/>
          <w:szCs w:val="22"/>
        </w:rPr>
        <w:t>dodávateľom</w:t>
      </w:r>
      <w:r w:rsidR="00D06904" w:rsidRPr="00AE18DF">
        <w:rPr>
          <w:rFonts w:ascii="Calibri" w:hAnsi="Calibri" w:cs="Cambria"/>
          <w:bCs/>
          <w:sz w:val="22"/>
          <w:szCs w:val="22"/>
        </w:rPr>
        <w:t xml:space="preserve"> nadobudla účinnosť. Tam, kde sa ďalej použije označenie BBSK, rozumie sa, že pod toto označenie nebudú tretie osoby zahrnuté.</w:t>
      </w:r>
    </w:p>
    <w:p w14:paraId="3718738E" w14:textId="0210C795" w:rsidR="00D06904" w:rsidRPr="00AE18DF" w:rsidRDefault="005147D5" w:rsidP="00F54837">
      <w:pPr>
        <w:ind w:left="709" w:hanging="709"/>
        <w:jc w:val="both"/>
        <w:rPr>
          <w:rFonts w:ascii="Calibri" w:hAnsi="Calibri" w:cs="Cambria"/>
          <w:bCs/>
          <w:sz w:val="22"/>
          <w:szCs w:val="22"/>
        </w:rPr>
      </w:pPr>
      <w:r>
        <w:rPr>
          <w:rFonts w:ascii="Calibri" w:hAnsi="Calibri" w:cs="Cambria"/>
          <w:bCs/>
          <w:sz w:val="22"/>
          <w:szCs w:val="22"/>
        </w:rPr>
        <w:t xml:space="preserve"> </w:t>
      </w:r>
    </w:p>
    <w:p w14:paraId="6B1C78C2" w14:textId="7B1BAC62" w:rsidR="0042375D" w:rsidRPr="00AE18DF" w:rsidRDefault="00D06904"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4</w:t>
      </w:r>
      <w:r w:rsidRPr="00AE18DF">
        <w:rPr>
          <w:rFonts w:ascii="Calibri" w:hAnsi="Calibri" w:cs="Cambria"/>
          <w:bCs/>
          <w:sz w:val="22"/>
          <w:szCs w:val="22"/>
        </w:rPr>
        <w:tab/>
        <w:t xml:space="preserve">V prípade, ak by nastal výkladový rozpor medzi </w:t>
      </w:r>
      <w:r w:rsidR="0042375D" w:rsidRPr="00AE18DF">
        <w:rPr>
          <w:rFonts w:ascii="Calibri" w:hAnsi="Calibri" w:cs="Cambria"/>
          <w:bCs/>
          <w:sz w:val="22"/>
          <w:szCs w:val="22"/>
        </w:rPr>
        <w:t xml:space="preserve">úpravou v </w:t>
      </w:r>
      <w:r w:rsidRPr="00AE18DF">
        <w:rPr>
          <w:rFonts w:ascii="Calibri" w:hAnsi="Calibri" w:cs="Cambria"/>
          <w:bCs/>
          <w:sz w:val="22"/>
          <w:szCs w:val="22"/>
        </w:rPr>
        <w:t>t</w:t>
      </w:r>
      <w:r w:rsidR="0042375D" w:rsidRPr="00AE18DF">
        <w:rPr>
          <w:rFonts w:ascii="Calibri" w:hAnsi="Calibri" w:cs="Cambria"/>
          <w:bCs/>
          <w:sz w:val="22"/>
          <w:szCs w:val="22"/>
        </w:rPr>
        <w:t>ej</w:t>
      </w:r>
      <w:r w:rsidRPr="00AE18DF">
        <w:rPr>
          <w:rFonts w:ascii="Calibri" w:hAnsi="Calibri" w:cs="Cambria"/>
          <w:bCs/>
          <w:sz w:val="22"/>
          <w:szCs w:val="22"/>
        </w:rPr>
        <w:t>to Rámcov</w:t>
      </w:r>
      <w:r w:rsidR="0042375D" w:rsidRPr="00AE18DF">
        <w:rPr>
          <w:rFonts w:ascii="Calibri" w:hAnsi="Calibri" w:cs="Cambria"/>
          <w:bCs/>
          <w:sz w:val="22"/>
          <w:szCs w:val="22"/>
        </w:rPr>
        <w:t xml:space="preserve">ej </w:t>
      </w:r>
      <w:r w:rsidRPr="00AE18DF">
        <w:rPr>
          <w:rFonts w:ascii="Calibri" w:hAnsi="Calibri" w:cs="Cambria"/>
          <w:bCs/>
          <w:sz w:val="22"/>
          <w:szCs w:val="22"/>
        </w:rPr>
        <w:t>zmluv</w:t>
      </w:r>
      <w:r w:rsidR="0042375D" w:rsidRPr="00AE18DF">
        <w:rPr>
          <w:rFonts w:ascii="Calibri" w:hAnsi="Calibri" w:cs="Cambria"/>
          <w:bCs/>
          <w:sz w:val="22"/>
          <w:szCs w:val="22"/>
        </w:rPr>
        <w:t>e</w:t>
      </w:r>
      <w:r w:rsidRPr="00AE18DF">
        <w:rPr>
          <w:rFonts w:ascii="Calibri" w:hAnsi="Calibri" w:cs="Cambria"/>
          <w:bCs/>
          <w:sz w:val="22"/>
          <w:szCs w:val="22"/>
        </w:rPr>
        <w:t xml:space="preserve"> alebo </w:t>
      </w:r>
      <w:r w:rsidR="0042375D" w:rsidRPr="00AE18DF">
        <w:rPr>
          <w:rFonts w:ascii="Calibri" w:hAnsi="Calibri" w:cs="Cambria"/>
          <w:bCs/>
          <w:sz w:val="22"/>
          <w:szCs w:val="22"/>
        </w:rPr>
        <w:t>v </w:t>
      </w:r>
      <w:r w:rsidRPr="00AE18DF">
        <w:rPr>
          <w:rFonts w:ascii="Calibri" w:hAnsi="Calibri" w:cs="Cambria"/>
          <w:bCs/>
          <w:sz w:val="22"/>
          <w:szCs w:val="22"/>
        </w:rPr>
        <w:t>čiastkov</w:t>
      </w:r>
      <w:r w:rsidR="0042375D" w:rsidRPr="00AE18DF">
        <w:rPr>
          <w:rFonts w:ascii="Calibri" w:hAnsi="Calibri" w:cs="Cambria"/>
          <w:bCs/>
          <w:sz w:val="22"/>
          <w:szCs w:val="22"/>
        </w:rPr>
        <w:t xml:space="preserve">ej </w:t>
      </w:r>
      <w:r w:rsidRPr="00AE18DF">
        <w:rPr>
          <w:rFonts w:ascii="Calibri" w:hAnsi="Calibri" w:cs="Cambria"/>
          <w:bCs/>
          <w:sz w:val="22"/>
          <w:szCs w:val="22"/>
        </w:rPr>
        <w:t xml:space="preserve"> zmluv</w:t>
      </w:r>
      <w:r w:rsidR="0042375D" w:rsidRPr="00AE18DF">
        <w:rPr>
          <w:rFonts w:ascii="Calibri" w:hAnsi="Calibri" w:cs="Cambria"/>
          <w:bCs/>
          <w:sz w:val="22"/>
          <w:szCs w:val="22"/>
        </w:rPr>
        <w:t>e</w:t>
      </w:r>
      <w:r w:rsidRPr="00AE18DF">
        <w:rPr>
          <w:rFonts w:ascii="Calibri" w:hAnsi="Calibri" w:cs="Cambria"/>
          <w:bCs/>
          <w:sz w:val="22"/>
          <w:szCs w:val="22"/>
        </w:rPr>
        <w:t xml:space="preserve">, </w:t>
      </w:r>
      <w:r w:rsidR="00950B98" w:rsidRPr="00AE18DF">
        <w:rPr>
          <w:rFonts w:ascii="Calibri" w:hAnsi="Calibri" w:cs="Cambria"/>
          <w:bCs/>
          <w:sz w:val="22"/>
          <w:szCs w:val="22"/>
        </w:rPr>
        <w:t xml:space="preserve">majú </w:t>
      </w:r>
      <w:r w:rsidR="00950B98" w:rsidRPr="00170871">
        <w:rPr>
          <w:rFonts w:ascii="Calibri" w:hAnsi="Calibri" w:cs="Cambria"/>
          <w:bCs/>
          <w:sz w:val="22"/>
          <w:szCs w:val="22"/>
        </w:rPr>
        <w:t>za účelom výkladu čiastkovej zmluvy</w:t>
      </w:r>
      <w:r w:rsidR="00950B98" w:rsidRPr="00AE18DF">
        <w:rPr>
          <w:rFonts w:ascii="Calibri" w:hAnsi="Calibri" w:cs="Cambria"/>
          <w:bCs/>
          <w:sz w:val="22"/>
          <w:szCs w:val="22"/>
        </w:rPr>
        <w:t xml:space="preserve"> prednosť odchylné výslovné dojednania zmluvných strán uvedené v čiastkovej zmluve, v rozsahu zmien prípustných podľa príloh</w:t>
      </w:r>
      <w:r w:rsidR="00F82E9A" w:rsidRPr="00AE18DF">
        <w:rPr>
          <w:rFonts w:ascii="Calibri" w:hAnsi="Calibri" w:cs="Cambria"/>
          <w:bCs/>
          <w:sz w:val="22"/>
          <w:szCs w:val="22"/>
        </w:rPr>
        <w:t>y</w:t>
      </w:r>
      <w:r w:rsidR="00950B98" w:rsidRPr="00AE18DF">
        <w:rPr>
          <w:rFonts w:ascii="Calibri" w:hAnsi="Calibri" w:cs="Cambria"/>
          <w:bCs/>
          <w:sz w:val="22"/>
          <w:szCs w:val="22"/>
        </w:rPr>
        <w:t xml:space="preserve"> č. 2 tejto Rámcovej zmluvy. V právnych vzťahoch a podmienkach plnenia čiastkovej zmluvy, ktoré čiastková zmluva výslovne neupravuje, sa budú aplikovať príslušné ustanovenia tejto Rámcovej zmluvy.</w:t>
      </w:r>
      <w:r w:rsidRPr="00AE18DF">
        <w:rPr>
          <w:rFonts w:ascii="Calibri" w:hAnsi="Calibri" w:cs="Cambria"/>
          <w:bCs/>
          <w:sz w:val="22"/>
          <w:szCs w:val="22"/>
        </w:rPr>
        <w:t xml:space="preserve"> </w:t>
      </w:r>
    </w:p>
    <w:p w14:paraId="34DD02DA" w14:textId="63064BAF" w:rsidR="00D76EDB" w:rsidRPr="00AE18DF" w:rsidRDefault="00D76EDB" w:rsidP="00F54837">
      <w:pPr>
        <w:ind w:left="709" w:hanging="709"/>
        <w:jc w:val="both"/>
        <w:rPr>
          <w:rFonts w:ascii="Calibri" w:hAnsi="Calibri" w:cs="Cambria"/>
          <w:bCs/>
          <w:sz w:val="22"/>
          <w:szCs w:val="22"/>
        </w:rPr>
      </w:pPr>
    </w:p>
    <w:p w14:paraId="507DBA37" w14:textId="665020CF" w:rsidR="00960746" w:rsidRPr="00AE18DF" w:rsidRDefault="00960746" w:rsidP="00170871">
      <w:pPr>
        <w:jc w:val="both"/>
        <w:rPr>
          <w:rFonts w:ascii="Calibri" w:hAnsi="Calibri" w:cs="Cambria"/>
          <w:bCs/>
          <w:sz w:val="22"/>
          <w:szCs w:val="22"/>
        </w:rPr>
      </w:pPr>
    </w:p>
    <w:p w14:paraId="05212974" w14:textId="7B63B28A"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Článok IV.</w:t>
      </w:r>
    </w:p>
    <w:p w14:paraId="31534AAD" w14:textId="4F0E28EA"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Miesto plnenia</w:t>
      </w:r>
    </w:p>
    <w:p w14:paraId="6364A085" w14:textId="77777777" w:rsidR="004E41B6" w:rsidRPr="00AE18DF" w:rsidRDefault="004E41B6" w:rsidP="00F54837">
      <w:pPr>
        <w:jc w:val="both"/>
        <w:rPr>
          <w:rFonts w:ascii="Calibri" w:hAnsi="Calibri" w:cs="Cambria"/>
          <w:sz w:val="22"/>
          <w:szCs w:val="22"/>
        </w:rPr>
      </w:pPr>
    </w:p>
    <w:p w14:paraId="266EE7B5" w14:textId="2F120C13" w:rsidR="004E41B6" w:rsidRPr="00AE18DF" w:rsidRDefault="00BC1FD3" w:rsidP="00F54837">
      <w:pPr>
        <w:ind w:left="709" w:hanging="709"/>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Špecifikácia (identifikácia) </w:t>
      </w:r>
      <w:r w:rsidR="001D5208" w:rsidRPr="00AE18DF">
        <w:rPr>
          <w:rFonts w:ascii="Calibri" w:hAnsi="Calibri" w:cs="Cambria"/>
          <w:sz w:val="22"/>
          <w:szCs w:val="22"/>
        </w:rPr>
        <w:t xml:space="preserve">odberných </w:t>
      </w:r>
      <w:r w:rsidR="004E41B6" w:rsidRPr="00AE18DF">
        <w:rPr>
          <w:rFonts w:ascii="Calibri" w:hAnsi="Calibri" w:cs="Cambria"/>
          <w:sz w:val="22"/>
          <w:szCs w:val="22"/>
        </w:rPr>
        <w:t xml:space="preserve">miest, </w:t>
      </w:r>
      <w:r w:rsidR="003A336A">
        <w:rPr>
          <w:rFonts w:ascii="Calibri" w:hAnsi="Calibri" w:cs="Cambria"/>
          <w:sz w:val="22"/>
          <w:szCs w:val="22"/>
        </w:rPr>
        <w:t>evidenčné čísla EIC</w:t>
      </w:r>
      <w:r w:rsidR="004E41B6" w:rsidRPr="00AE18DF">
        <w:rPr>
          <w:rFonts w:ascii="Calibri" w:hAnsi="Calibri" w:cs="Cambria"/>
          <w:sz w:val="22"/>
          <w:szCs w:val="22"/>
        </w:rPr>
        <w:t xml:space="preserve"> a počty odberných miest </w:t>
      </w:r>
      <w:r w:rsidR="00B60019" w:rsidRPr="00AE18DF">
        <w:rPr>
          <w:rFonts w:ascii="Calibri" w:hAnsi="Calibri" w:cs="Cambria"/>
          <w:sz w:val="22"/>
          <w:szCs w:val="22"/>
        </w:rPr>
        <w:t>(ďalej len „</w:t>
      </w:r>
      <w:r w:rsidR="00B60019" w:rsidRPr="00AE18DF">
        <w:rPr>
          <w:rFonts w:ascii="Calibri" w:hAnsi="Calibri" w:cs="Cambria"/>
          <w:b/>
          <w:bCs/>
          <w:sz w:val="22"/>
          <w:szCs w:val="22"/>
        </w:rPr>
        <w:t>OM</w:t>
      </w:r>
      <w:r w:rsidR="00B60019" w:rsidRPr="00AE18DF">
        <w:rPr>
          <w:rFonts w:ascii="Calibri" w:hAnsi="Calibri" w:cs="Cambria"/>
          <w:sz w:val="22"/>
          <w:szCs w:val="22"/>
        </w:rPr>
        <w:t xml:space="preserve">“) </w:t>
      </w:r>
      <w:r w:rsidR="00D76EDB" w:rsidRPr="00AE18DF">
        <w:rPr>
          <w:rFonts w:ascii="Calibri" w:hAnsi="Calibri" w:cs="Cambria"/>
          <w:sz w:val="22"/>
          <w:szCs w:val="22"/>
        </w:rPr>
        <w:t xml:space="preserve">patriacich BBSK alebo tretím osobám, </w:t>
      </w:r>
      <w:r w:rsidR="00960746" w:rsidRPr="00AE18DF">
        <w:rPr>
          <w:rFonts w:ascii="Calibri" w:hAnsi="Calibri" w:cs="Cambria"/>
          <w:sz w:val="22"/>
          <w:szCs w:val="22"/>
        </w:rPr>
        <w:t>je</w:t>
      </w:r>
      <w:r w:rsidR="007B0D84" w:rsidRPr="00AE18DF">
        <w:rPr>
          <w:rFonts w:ascii="Calibri" w:hAnsi="Calibri" w:cs="Cambria"/>
          <w:sz w:val="22"/>
          <w:szCs w:val="22"/>
        </w:rPr>
        <w:t xml:space="preserve"> uveden</w:t>
      </w:r>
      <w:r w:rsidR="00960746" w:rsidRPr="00AE18DF">
        <w:rPr>
          <w:rFonts w:ascii="Calibri" w:hAnsi="Calibri" w:cs="Cambria"/>
          <w:sz w:val="22"/>
          <w:szCs w:val="22"/>
        </w:rPr>
        <w:t>á</w:t>
      </w:r>
      <w:r w:rsidR="007B0D84" w:rsidRPr="00AE18DF">
        <w:rPr>
          <w:rFonts w:ascii="Calibri" w:hAnsi="Calibri" w:cs="Cambria"/>
          <w:sz w:val="22"/>
          <w:szCs w:val="22"/>
        </w:rPr>
        <w:t xml:space="preserve"> </w:t>
      </w:r>
      <w:r w:rsidR="001D5208" w:rsidRPr="00AE18DF">
        <w:rPr>
          <w:rFonts w:ascii="Calibri" w:hAnsi="Calibri" w:cs="Cambria"/>
          <w:sz w:val="22"/>
          <w:szCs w:val="22"/>
        </w:rPr>
        <w:t>v</w:t>
      </w:r>
      <w:r w:rsidR="004E41B6" w:rsidRPr="00AE18DF">
        <w:rPr>
          <w:rFonts w:ascii="Calibri" w:hAnsi="Calibri" w:cs="Cambria"/>
          <w:sz w:val="22"/>
          <w:szCs w:val="22"/>
        </w:rPr>
        <w:t xml:space="preserve"> prílohe č. 1 tejto </w:t>
      </w:r>
      <w:r w:rsidR="001D5208" w:rsidRPr="00AE18DF">
        <w:rPr>
          <w:rFonts w:ascii="Calibri" w:hAnsi="Calibri" w:cs="Cambria"/>
          <w:sz w:val="22"/>
          <w:szCs w:val="22"/>
        </w:rPr>
        <w:t>Rámcovej</w:t>
      </w:r>
      <w:r w:rsidR="007B0D84" w:rsidRPr="00AE18DF">
        <w:rPr>
          <w:rFonts w:ascii="Calibri" w:hAnsi="Calibri" w:cs="Cambria"/>
          <w:sz w:val="22"/>
          <w:szCs w:val="22"/>
        </w:rPr>
        <w:t xml:space="preserve"> </w:t>
      </w:r>
      <w:r w:rsidR="004E41B6" w:rsidRPr="00AE18DF">
        <w:rPr>
          <w:rFonts w:ascii="Calibri" w:hAnsi="Calibri" w:cs="Cambria"/>
          <w:sz w:val="22"/>
          <w:szCs w:val="22"/>
        </w:rPr>
        <w:t>zmluvy.</w:t>
      </w:r>
    </w:p>
    <w:p w14:paraId="07BBD8FC" w14:textId="77777777" w:rsidR="004E41B6" w:rsidRPr="00AE18DF" w:rsidRDefault="004E41B6" w:rsidP="00F54837">
      <w:pPr>
        <w:jc w:val="both"/>
        <w:rPr>
          <w:rFonts w:ascii="Calibri" w:hAnsi="Calibri" w:cs="Cambria"/>
          <w:sz w:val="22"/>
          <w:szCs w:val="22"/>
        </w:rPr>
      </w:pPr>
    </w:p>
    <w:p w14:paraId="7ECA6E9D" w14:textId="174BEA81" w:rsidR="00F72FCD" w:rsidRPr="00AE18DF" w:rsidRDefault="00BC1FD3" w:rsidP="00F72FCD">
      <w:pPr>
        <w:autoSpaceDE w:val="0"/>
        <w:autoSpaceDN w:val="0"/>
        <w:adjustRightInd w:val="0"/>
        <w:ind w:left="705" w:hanging="705"/>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.2. </w:t>
      </w:r>
      <w:r w:rsidR="004E41B6" w:rsidRPr="00AE18DF">
        <w:rPr>
          <w:rFonts w:ascii="Calibri" w:hAnsi="Calibri" w:cs="Cambria"/>
          <w:sz w:val="22"/>
          <w:szCs w:val="22"/>
        </w:rPr>
        <w:tab/>
      </w:r>
      <w:r w:rsidR="00F72FCD" w:rsidRPr="00AE18DF">
        <w:rPr>
          <w:rFonts w:ascii="Calibri" w:hAnsi="Calibri" w:cs="Cambria"/>
          <w:sz w:val="22"/>
          <w:szCs w:val="22"/>
        </w:rPr>
        <w:t xml:space="preserve">Odberateľ smie meniť počet OM v závislosti od jeho reálnych potrieb alebo pri vzniku okolností, ktoré odberateľ nemohol pri podpise tejto </w:t>
      </w:r>
      <w:r w:rsidR="008E58E9" w:rsidRPr="00AE18DF">
        <w:rPr>
          <w:rFonts w:ascii="Calibri" w:hAnsi="Calibri" w:cs="Cambria"/>
          <w:sz w:val="22"/>
          <w:szCs w:val="22"/>
        </w:rPr>
        <w:t xml:space="preserve">Rámcovej </w:t>
      </w:r>
      <w:r w:rsidR="00F72FCD" w:rsidRPr="00AE18DF">
        <w:rPr>
          <w:rFonts w:ascii="Calibri" w:hAnsi="Calibri" w:cs="Cambria"/>
          <w:sz w:val="22"/>
          <w:szCs w:val="22"/>
        </w:rPr>
        <w:t>zmluvy</w:t>
      </w:r>
      <w:r w:rsidR="008E58E9" w:rsidRPr="00AE18DF">
        <w:rPr>
          <w:rFonts w:ascii="Calibri" w:hAnsi="Calibri" w:cs="Cambria"/>
          <w:sz w:val="22"/>
          <w:szCs w:val="22"/>
        </w:rPr>
        <w:t xml:space="preserve"> a/alebo čiastkovej zmluvy</w:t>
      </w:r>
      <w:r w:rsidR="00F72FCD" w:rsidRPr="00AE18DF">
        <w:rPr>
          <w:rFonts w:ascii="Calibri" w:hAnsi="Calibri" w:cs="Cambria"/>
          <w:sz w:val="22"/>
          <w:szCs w:val="22"/>
        </w:rPr>
        <w:t xml:space="preserve"> predvídať. K zmenám počtu OM dôjde:</w:t>
      </w:r>
    </w:p>
    <w:p w14:paraId="37026C74" w14:textId="7CBB69F2" w:rsidR="00F72FCD" w:rsidRPr="00AE18DF" w:rsidRDefault="00F72FCD" w:rsidP="00F72FCD">
      <w:pPr>
        <w:pStyle w:val="Odsekzoznamu"/>
        <w:numPr>
          <w:ilvl w:val="0"/>
          <w:numId w:val="24"/>
        </w:numPr>
        <w:autoSpaceDE w:val="0"/>
        <w:autoSpaceDN w:val="0"/>
        <w:adjustRightInd w:val="0"/>
        <w:ind w:left="993" w:hanging="284"/>
        <w:jc w:val="both"/>
        <w:rPr>
          <w:rFonts w:ascii="Calibri" w:hAnsi="Calibri" w:cs="Cambria"/>
          <w:sz w:val="22"/>
          <w:szCs w:val="22"/>
        </w:rPr>
      </w:pPr>
      <w:r w:rsidRPr="00AE18DF">
        <w:rPr>
          <w:rFonts w:ascii="Calibri" w:hAnsi="Calibri" w:cs="Cambria"/>
          <w:sz w:val="22"/>
          <w:szCs w:val="22"/>
        </w:rPr>
        <w:t xml:space="preserve">pri zriadení nového OM/nových OM formou oznámenia odberateľa písomne doručeného dodávateľovi, pričom na nové OM s predpokladanou ročnou spotrebou nižšou ako </w:t>
      </w:r>
      <w:r w:rsidR="003A336A">
        <w:rPr>
          <w:rFonts w:ascii="Calibri" w:hAnsi="Calibri" w:cs="Cambria"/>
          <w:sz w:val="22"/>
          <w:szCs w:val="22"/>
        </w:rPr>
        <w:t>3</w:t>
      </w:r>
      <w:r w:rsidRPr="00AE18DF">
        <w:rPr>
          <w:rFonts w:ascii="Calibri" w:hAnsi="Calibri" w:cs="Cambria"/>
          <w:sz w:val="22"/>
          <w:szCs w:val="22"/>
        </w:rPr>
        <w:t>0 MWh sa budú automaticky vzťahovať ustanovenia tejto</w:t>
      </w:r>
      <w:r w:rsidR="008E58E9" w:rsidRPr="00AE18DF">
        <w:rPr>
          <w:rFonts w:ascii="Calibri" w:hAnsi="Calibri" w:cs="Cambria"/>
          <w:sz w:val="22"/>
          <w:szCs w:val="22"/>
        </w:rPr>
        <w:t xml:space="preserve"> Rámcovej</w:t>
      </w:r>
      <w:r w:rsidRPr="00AE18DF">
        <w:rPr>
          <w:rFonts w:ascii="Calibri" w:hAnsi="Calibri" w:cs="Cambria"/>
          <w:sz w:val="22"/>
          <w:szCs w:val="22"/>
        </w:rPr>
        <w:t xml:space="preserve"> zmluvy. V prípade vzniku nového OM odberateľa (alebo pričlenenia iného OM k jestvujúcim) počas zmluvného obdobia bude pre OM s predpokladanou ročnou spotrebou vyššou ako </w:t>
      </w:r>
      <w:r w:rsidR="003A336A">
        <w:rPr>
          <w:rFonts w:ascii="Calibri" w:hAnsi="Calibri" w:cs="Cambria"/>
          <w:sz w:val="22"/>
          <w:szCs w:val="22"/>
        </w:rPr>
        <w:t>3</w:t>
      </w:r>
      <w:r w:rsidRPr="00AE18DF">
        <w:rPr>
          <w:rFonts w:ascii="Calibri" w:hAnsi="Calibri" w:cs="Cambria"/>
          <w:sz w:val="22"/>
          <w:szCs w:val="22"/>
        </w:rPr>
        <w:t xml:space="preserve">0 MWh na dodávku </w:t>
      </w:r>
      <w:r w:rsidR="0078044F">
        <w:rPr>
          <w:rFonts w:ascii="Calibri" w:hAnsi="Calibri" w:cs="Cambria"/>
          <w:sz w:val="22"/>
          <w:szCs w:val="22"/>
        </w:rPr>
        <w:t>elektriny</w:t>
      </w:r>
      <w:r w:rsidRPr="00AE18DF">
        <w:rPr>
          <w:rFonts w:ascii="Calibri" w:hAnsi="Calibri" w:cs="Cambria"/>
          <w:sz w:val="22"/>
          <w:szCs w:val="22"/>
        </w:rPr>
        <w:t xml:space="preserve"> pre predmetné OM uzatvorená nová zmluva, na ktorú sa táto Rámcová zmluva neuplatní, na uzatvorenie ktorej sa bude aplikovať ZVO, ak to bude ZVO pre príslušnú zákazku vyžadovať.</w:t>
      </w:r>
    </w:p>
    <w:p w14:paraId="73077BE0" w14:textId="19756FF8" w:rsidR="00F72FCD" w:rsidRPr="00AE18DF" w:rsidRDefault="00F72FCD" w:rsidP="00F72FCD">
      <w:pPr>
        <w:pStyle w:val="Odsekzoznamu"/>
        <w:numPr>
          <w:ilvl w:val="0"/>
          <w:numId w:val="1"/>
        </w:numPr>
        <w:autoSpaceDE w:val="0"/>
        <w:autoSpaceDN w:val="0"/>
        <w:adjustRightInd w:val="0"/>
        <w:ind w:left="993" w:hanging="284"/>
        <w:jc w:val="both"/>
        <w:rPr>
          <w:rFonts w:ascii="Calibri" w:hAnsi="Calibri" w:cs="Cambria"/>
          <w:color w:val="000000"/>
          <w:sz w:val="22"/>
          <w:szCs w:val="22"/>
        </w:rPr>
      </w:pPr>
      <w:r w:rsidRPr="00AE18DF">
        <w:rPr>
          <w:rFonts w:ascii="Calibri" w:hAnsi="Calibri" w:cs="Cambria"/>
          <w:sz w:val="22"/>
          <w:szCs w:val="22"/>
        </w:rPr>
        <w:t>pri</w:t>
      </w:r>
      <w:r w:rsidR="008E58E9" w:rsidRPr="00AE18DF">
        <w:rPr>
          <w:rFonts w:ascii="Calibri" w:hAnsi="Calibri" w:cs="Cambria"/>
          <w:sz w:val="22"/>
          <w:szCs w:val="22"/>
        </w:rPr>
        <w:t xml:space="preserve"> fyzickom</w:t>
      </w:r>
      <w:r w:rsidRPr="00AE18DF">
        <w:rPr>
          <w:rFonts w:ascii="Calibri" w:hAnsi="Calibri" w:cs="Cambria"/>
          <w:sz w:val="22"/>
          <w:szCs w:val="22"/>
        </w:rPr>
        <w:t xml:space="preserve"> ukončení odberu z OM</w:t>
      </w:r>
      <w:r w:rsidRPr="00AE18DF">
        <w:rPr>
          <w:rFonts w:ascii="Calibri" w:hAnsi="Calibri" w:cs="Cambria"/>
          <w:color w:val="000000"/>
          <w:sz w:val="22"/>
          <w:szCs w:val="22"/>
        </w:rPr>
        <w:t xml:space="preserve"> </w:t>
      </w:r>
      <w:r w:rsidR="008E58E9" w:rsidRPr="00AE18DF">
        <w:rPr>
          <w:rFonts w:ascii="Calibri" w:hAnsi="Calibri" w:cs="Cambria"/>
          <w:color w:val="000000"/>
          <w:sz w:val="22"/>
          <w:szCs w:val="22"/>
        </w:rPr>
        <w:t>(zánik</w:t>
      </w:r>
      <w:r w:rsidR="00370153">
        <w:rPr>
          <w:rFonts w:ascii="Calibri" w:hAnsi="Calibri" w:cs="Cambria"/>
          <w:color w:val="000000"/>
          <w:sz w:val="22"/>
          <w:szCs w:val="22"/>
        </w:rPr>
        <w:t>u</w:t>
      </w:r>
      <w:r w:rsidR="008E58E9" w:rsidRPr="00AE18DF">
        <w:rPr>
          <w:rFonts w:ascii="Calibri" w:hAnsi="Calibri" w:cs="Cambria"/>
          <w:color w:val="000000"/>
          <w:sz w:val="22"/>
          <w:szCs w:val="22"/>
        </w:rPr>
        <w:t xml:space="preserve"> OM ako takého vrátane demontáže meradla) </w:t>
      </w:r>
      <w:r w:rsidRPr="00AE18DF">
        <w:rPr>
          <w:rFonts w:ascii="Calibri" w:hAnsi="Calibri" w:cs="Cambria"/>
          <w:color w:val="000000"/>
          <w:sz w:val="22"/>
          <w:szCs w:val="22"/>
        </w:rPr>
        <w:t xml:space="preserve">formou </w:t>
      </w:r>
      <w:r w:rsidRPr="00AE18DF">
        <w:rPr>
          <w:rFonts w:ascii="Calibri" w:hAnsi="Calibri" w:cs="Cambria"/>
          <w:sz w:val="22"/>
          <w:szCs w:val="22"/>
        </w:rPr>
        <w:t xml:space="preserve">čiastočného vypovedania tejto Rámcovej alebo čiastkovej zmluvy (čiastočné vypovedanie zmluvy vo vzťahu k príslušnému odbernému miestu) </w:t>
      </w:r>
      <w:r w:rsidRPr="00AE18DF">
        <w:rPr>
          <w:rFonts w:ascii="Calibri" w:hAnsi="Calibri" w:cs="Cambria"/>
          <w:color w:val="000000"/>
          <w:sz w:val="22"/>
          <w:szCs w:val="22"/>
        </w:rPr>
        <w:t>s výpovednou lehotou jeden kalendárny mesiac, pričom výpo</w:t>
      </w:r>
      <w:r w:rsidRPr="00AE18DF">
        <w:rPr>
          <w:rFonts w:ascii="Calibri" w:hAnsi="Calibri" w:cs="Cambria"/>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AE18DF">
        <w:rPr>
          <w:rFonts w:ascii="Calibri" w:hAnsi="Calibri" w:cs="Cambria"/>
          <w:color w:val="000000"/>
          <w:sz w:val="22"/>
          <w:szCs w:val="22"/>
        </w:rPr>
        <w:t>či odberateľovi.</w:t>
      </w:r>
    </w:p>
    <w:p w14:paraId="5182E324" w14:textId="01282322" w:rsidR="004E41B6" w:rsidRPr="00AE18DF" w:rsidRDefault="004E41B6" w:rsidP="00F72FCD">
      <w:pPr>
        <w:autoSpaceDE w:val="0"/>
        <w:autoSpaceDN w:val="0"/>
        <w:adjustRightInd w:val="0"/>
        <w:ind w:left="705" w:hanging="705"/>
        <w:jc w:val="both"/>
        <w:rPr>
          <w:rFonts w:ascii="Calibri" w:hAnsi="Calibri" w:cs="Cambria"/>
          <w:color w:val="000000"/>
          <w:sz w:val="22"/>
          <w:szCs w:val="22"/>
        </w:rPr>
      </w:pPr>
    </w:p>
    <w:p w14:paraId="2393B33A" w14:textId="15202120" w:rsidR="004E41B6" w:rsidRPr="00AE18DF" w:rsidRDefault="003220BD" w:rsidP="00F54837">
      <w:pPr>
        <w:jc w:val="center"/>
        <w:rPr>
          <w:rFonts w:ascii="Calibri" w:hAnsi="Calibri" w:cs="Cambria"/>
          <w:b/>
          <w:bCs/>
          <w:sz w:val="22"/>
          <w:szCs w:val="22"/>
        </w:rPr>
      </w:pPr>
      <w:r w:rsidRPr="00AE18DF">
        <w:rPr>
          <w:rFonts w:ascii="Calibri" w:hAnsi="Calibri" w:cs="Cambria"/>
          <w:b/>
          <w:bCs/>
          <w:sz w:val="22"/>
          <w:szCs w:val="22"/>
        </w:rPr>
        <w:t>V</w:t>
      </w:r>
      <w:r w:rsidR="004E41B6" w:rsidRPr="00AE18DF">
        <w:rPr>
          <w:rFonts w:ascii="Calibri" w:hAnsi="Calibri" w:cs="Cambria"/>
          <w:b/>
          <w:bCs/>
          <w:sz w:val="22"/>
          <w:szCs w:val="22"/>
        </w:rPr>
        <w:t>.</w:t>
      </w:r>
    </w:p>
    <w:p w14:paraId="5F230CEF" w14:textId="0CA3962E" w:rsidR="00D65014" w:rsidRPr="00AE18DF" w:rsidRDefault="00883AF9" w:rsidP="00F54837">
      <w:pPr>
        <w:jc w:val="center"/>
        <w:rPr>
          <w:rFonts w:ascii="Calibri" w:hAnsi="Calibri" w:cs="Cambria"/>
          <w:b/>
          <w:bCs/>
          <w:sz w:val="22"/>
          <w:szCs w:val="22"/>
        </w:rPr>
      </w:pPr>
      <w:r w:rsidRPr="00AE18DF">
        <w:rPr>
          <w:rFonts w:ascii="Calibri" w:hAnsi="Calibri" w:cs="Cambria"/>
          <w:b/>
          <w:bCs/>
          <w:sz w:val="22"/>
          <w:szCs w:val="22"/>
        </w:rPr>
        <w:t>V</w:t>
      </w:r>
      <w:r w:rsidR="00D65014" w:rsidRPr="00AE18DF">
        <w:rPr>
          <w:rFonts w:ascii="Calibri" w:hAnsi="Calibri" w:cs="Cambria"/>
          <w:b/>
          <w:bCs/>
          <w:sz w:val="22"/>
          <w:szCs w:val="22"/>
        </w:rPr>
        <w:t>šeobecné podmienky</w:t>
      </w:r>
    </w:p>
    <w:p w14:paraId="2B9D8756" w14:textId="7F48568E"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dodávky </w:t>
      </w:r>
      <w:r w:rsidR="0078044F">
        <w:rPr>
          <w:rFonts w:ascii="Calibri" w:hAnsi="Calibri" w:cs="Cambria"/>
          <w:b/>
          <w:bCs/>
          <w:sz w:val="22"/>
          <w:szCs w:val="22"/>
        </w:rPr>
        <w:t>elektriny</w:t>
      </w:r>
      <w:r w:rsidRPr="00AE18DF">
        <w:rPr>
          <w:rFonts w:ascii="Calibri" w:hAnsi="Calibri" w:cs="Cambria"/>
          <w:b/>
          <w:bCs/>
          <w:sz w:val="22"/>
          <w:szCs w:val="22"/>
        </w:rPr>
        <w:t xml:space="preserve"> a zabezpečenie je</w:t>
      </w:r>
      <w:r w:rsidR="006D7373">
        <w:rPr>
          <w:rFonts w:ascii="Calibri" w:hAnsi="Calibri" w:cs="Cambria"/>
          <w:b/>
          <w:bCs/>
          <w:sz w:val="22"/>
          <w:szCs w:val="22"/>
        </w:rPr>
        <w:t>j</w:t>
      </w:r>
      <w:r w:rsidRPr="00AE18DF">
        <w:rPr>
          <w:rFonts w:ascii="Calibri" w:hAnsi="Calibri" w:cs="Cambria"/>
          <w:b/>
          <w:bCs/>
          <w:sz w:val="22"/>
          <w:szCs w:val="22"/>
        </w:rPr>
        <w:t xml:space="preserve"> distribúcie</w:t>
      </w:r>
    </w:p>
    <w:p w14:paraId="555DC42F" w14:textId="77777777" w:rsidR="004E41B6" w:rsidRPr="00AE18DF" w:rsidRDefault="004E41B6" w:rsidP="00F54837">
      <w:pPr>
        <w:jc w:val="both"/>
        <w:rPr>
          <w:rFonts w:ascii="Calibri" w:hAnsi="Calibri" w:cs="Cambria"/>
          <w:sz w:val="22"/>
          <w:szCs w:val="22"/>
        </w:rPr>
      </w:pPr>
    </w:p>
    <w:p w14:paraId="093C2608" w14:textId="0D560A92" w:rsidR="004E41B6" w:rsidRPr="00AE18DF" w:rsidRDefault="003220BD" w:rsidP="00F54837">
      <w:pPr>
        <w:ind w:left="709" w:hanging="709"/>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sa zaväzuje dodávať </w:t>
      </w:r>
      <w:r w:rsidR="00E46443">
        <w:rPr>
          <w:rFonts w:ascii="Calibri" w:hAnsi="Calibri" w:cs="Cambria"/>
          <w:sz w:val="22"/>
          <w:szCs w:val="22"/>
        </w:rPr>
        <w:t>elektrinu</w:t>
      </w:r>
      <w:r w:rsidR="004E41B6" w:rsidRPr="00AE18DF">
        <w:rPr>
          <w:rFonts w:ascii="Calibri" w:hAnsi="Calibri" w:cs="Cambria"/>
          <w:sz w:val="22"/>
          <w:szCs w:val="22"/>
        </w:rPr>
        <w:t xml:space="preserve"> s prevzatím zodpovednosti za odchýlku do OM </w:t>
      </w:r>
      <w:r w:rsidR="00D76EDB" w:rsidRPr="00AE18DF">
        <w:rPr>
          <w:rFonts w:ascii="Calibri" w:hAnsi="Calibri" w:cs="Cambria"/>
          <w:sz w:val="22"/>
          <w:szCs w:val="22"/>
        </w:rPr>
        <w:t>odberateľa</w:t>
      </w:r>
      <w:r w:rsidR="004E41B6" w:rsidRPr="00AE18DF">
        <w:rPr>
          <w:rFonts w:ascii="Calibri" w:hAnsi="Calibri" w:cs="Cambria"/>
          <w:sz w:val="22"/>
          <w:szCs w:val="22"/>
        </w:rPr>
        <w:t xml:space="preserve"> v množstve a</w:t>
      </w:r>
      <w:r w:rsidR="00562845" w:rsidRPr="00AE18DF">
        <w:rPr>
          <w:rFonts w:ascii="Calibri" w:hAnsi="Calibri" w:cs="Cambria"/>
          <w:sz w:val="22"/>
          <w:szCs w:val="22"/>
        </w:rPr>
        <w:t xml:space="preserve"> v </w:t>
      </w:r>
      <w:r w:rsidR="004E41B6" w:rsidRPr="00AE18DF">
        <w:rPr>
          <w:rFonts w:ascii="Calibri" w:hAnsi="Calibri" w:cs="Cambria"/>
          <w:sz w:val="22"/>
          <w:szCs w:val="22"/>
        </w:rPr>
        <w:t xml:space="preserve">čase podľa potrieb </w:t>
      </w:r>
      <w:r w:rsidR="00D76EDB" w:rsidRPr="00AE18DF">
        <w:rPr>
          <w:rFonts w:ascii="Calibri" w:hAnsi="Calibri" w:cs="Cambria"/>
          <w:sz w:val="22"/>
          <w:szCs w:val="22"/>
        </w:rPr>
        <w:t>odberateľa</w:t>
      </w:r>
      <w:r w:rsidR="009012F4" w:rsidRPr="00AE18DF">
        <w:rPr>
          <w:rFonts w:ascii="Calibri" w:hAnsi="Calibri" w:cs="Cambria"/>
          <w:sz w:val="22"/>
          <w:szCs w:val="22"/>
        </w:rPr>
        <w:t xml:space="preserve"> </w:t>
      </w:r>
      <w:r w:rsidR="004E41B6" w:rsidRPr="00AE18DF">
        <w:rPr>
          <w:rFonts w:ascii="Calibri" w:hAnsi="Calibri" w:cs="Cambria"/>
          <w:sz w:val="22"/>
          <w:szCs w:val="22"/>
        </w:rPr>
        <w:t>a zabezpečiť u prevádzkovateľa distribučnej s</w:t>
      </w:r>
      <w:r w:rsidR="005B0FDF">
        <w:rPr>
          <w:rFonts w:ascii="Calibri" w:hAnsi="Calibri" w:cs="Cambria"/>
          <w:sz w:val="22"/>
          <w:szCs w:val="22"/>
        </w:rPr>
        <w:t>ústavy</w:t>
      </w:r>
      <w:r w:rsidR="004E41B6" w:rsidRPr="00AE18DF">
        <w:rPr>
          <w:rFonts w:ascii="Calibri" w:hAnsi="Calibri" w:cs="Cambria"/>
          <w:sz w:val="22"/>
          <w:szCs w:val="22"/>
        </w:rPr>
        <w:t xml:space="preserve"> (ďalej </w:t>
      </w:r>
      <w:r w:rsidR="0044541C" w:rsidRPr="00AE18DF">
        <w:rPr>
          <w:rFonts w:ascii="Calibri" w:hAnsi="Calibri" w:cs="Cambria"/>
          <w:sz w:val="22"/>
          <w:szCs w:val="22"/>
        </w:rPr>
        <w:t xml:space="preserve">len </w:t>
      </w:r>
      <w:r w:rsidR="004E41B6" w:rsidRPr="00AE18DF">
        <w:rPr>
          <w:rFonts w:ascii="Calibri" w:hAnsi="Calibri" w:cs="Cambria"/>
          <w:sz w:val="22"/>
          <w:szCs w:val="22"/>
        </w:rPr>
        <w:t>„</w:t>
      </w:r>
      <w:r w:rsidR="004E41B6" w:rsidRPr="00AE18DF">
        <w:rPr>
          <w:rFonts w:ascii="Calibri" w:hAnsi="Calibri" w:cs="Cambria"/>
          <w:b/>
          <w:bCs/>
          <w:sz w:val="22"/>
          <w:szCs w:val="22"/>
        </w:rPr>
        <w:t>PDS</w:t>
      </w:r>
      <w:r w:rsidR="004E41B6" w:rsidRPr="00AE18DF">
        <w:rPr>
          <w:rFonts w:ascii="Calibri" w:hAnsi="Calibri" w:cs="Cambria"/>
          <w:sz w:val="22"/>
          <w:szCs w:val="22"/>
        </w:rPr>
        <w:t xml:space="preserve">") pre </w:t>
      </w:r>
      <w:r w:rsidR="00B60019" w:rsidRPr="00AE18DF">
        <w:rPr>
          <w:rFonts w:ascii="Calibri" w:hAnsi="Calibri" w:cs="Cambria"/>
          <w:sz w:val="22"/>
          <w:szCs w:val="22"/>
        </w:rPr>
        <w:t xml:space="preserve">každé </w:t>
      </w:r>
      <w:r w:rsidR="004E41B6" w:rsidRPr="00AE18DF">
        <w:rPr>
          <w:rFonts w:ascii="Calibri" w:hAnsi="Calibri" w:cs="Cambria"/>
          <w:sz w:val="22"/>
          <w:szCs w:val="22"/>
        </w:rPr>
        <w:t xml:space="preserve">konkrétne </w:t>
      </w:r>
      <w:r w:rsidR="00B60019" w:rsidRPr="00AE18DF">
        <w:rPr>
          <w:rFonts w:ascii="Calibri" w:hAnsi="Calibri" w:cs="Cambria"/>
          <w:sz w:val="22"/>
          <w:szCs w:val="22"/>
        </w:rPr>
        <w:t xml:space="preserve">OM </w:t>
      </w:r>
      <w:r w:rsidR="004E41B6" w:rsidRPr="00AE18DF">
        <w:rPr>
          <w:rFonts w:ascii="Calibri" w:hAnsi="Calibri" w:cs="Cambria"/>
          <w:sz w:val="22"/>
          <w:szCs w:val="22"/>
        </w:rPr>
        <w:t xml:space="preserve">distribučné služby. </w:t>
      </w:r>
      <w:r w:rsidR="007F3502" w:rsidRPr="00AE18DF">
        <w:rPr>
          <w:rFonts w:ascii="Calibri" w:hAnsi="Calibri" w:cs="Cambria"/>
          <w:sz w:val="22"/>
          <w:szCs w:val="22"/>
        </w:rPr>
        <w:t xml:space="preserve">Záväzok dodávateľa dodať </w:t>
      </w:r>
      <w:r w:rsidR="00E46443">
        <w:rPr>
          <w:rFonts w:ascii="Calibri" w:hAnsi="Calibri" w:cs="Cambria"/>
          <w:sz w:val="22"/>
          <w:szCs w:val="22"/>
        </w:rPr>
        <w:t>elektrinu</w:t>
      </w:r>
      <w:r w:rsidR="007F3502" w:rsidRPr="00AE18DF">
        <w:rPr>
          <w:rFonts w:ascii="Calibri" w:hAnsi="Calibri" w:cs="Cambria"/>
          <w:sz w:val="22"/>
          <w:szCs w:val="22"/>
        </w:rPr>
        <w:t xml:space="preserve"> sa považuje za splnený v momente, keď má odberateľ možnosť </w:t>
      </w:r>
      <w:r w:rsidR="00E46443">
        <w:rPr>
          <w:rFonts w:ascii="Calibri" w:hAnsi="Calibri" w:cs="Cambria"/>
          <w:sz w:val="22"/>
          <w:szCs w:val="22"/>
        </w:rPr>
        <w:t>elektrinu</w:t>
      </w:r>
      <w:r w:rsidR="007F3502" w:rsidRPr="00AE18DF">
        <w:rPr>
          <w:rFonts w:ascii="Calibri" w:hAnsi="Calibri" w:cs="Cambria"/>
          <w:sz w:val="22"/>
          <w:szCs w:val="22"/>
        </w:rPr>
        <w:t xml:space="preserve"> odobrať. </w:t>
      </w:r>
      <w:r w:rsidR="00E46443">
        <w:rPr>
          <w:rFonts w:ascii="Calibri" w:hAnsi="Calibri" w:cs="Cambria"/>
          <w:sz w:val="22"/>
          <w:szCs w:val="22"/>
        </w:rPr>
        <w:t>Elektrina</w:t>
      </w:r>
      <w:r w:rsidR="007F3502" w:rsidRPr="00AE18DF">
        <w:rPr>
          <w:rFonts w:ascii="Calibri" w:hAnsi="Calibri" w:cs="Cambria"/>
          <w:sz w:val="22"/>
          <w:szCs w:val="22"/>
        </w:rPr>
        <w:t xml:space="preserve"> je odobran</w:t>
      </w:r>
      <w:r w:rsidR="00E46443">
        <w:rPr>
          <w:rFonts w:ascii="Calibri" w:hAnsi="Calibri" w:cs="Cambria"/>
          <w:sz w:val="22"/>
          <w:szCs w:val="22"/>
        </w:rPr>
        <w:t>á</w:t>
      </w:r>
      <w:r w:rsidR="007F3502" w:rsidRPr="00AE18DF">
        <w:rPr>
          <w:rFonts w:ascii="Calibri" w:hAnsi="Calibri" w:cs="Cambria"/>
          <w:sz w:val="22"/>
          <w:szCs w:val="22"/>
        </w:rPr>
        <w:t xml:space="preserve"> </w:t>
      </w:r>
      <w:r w:rsidR="007F3502" w:rsidRPr="00AE18DF">
        <w:rPr>
          <w:rFonts w:ascii="Calibri" w:hAnsi="Calibri" w:cs="Cambria"/>
          <w:sz w:val="22"/>
          <w:szCs w:val="22"/>
        </w:rPr>
        <w:lastRenderedPageBreak/>
        <w:t xml:space="preserve">v momente, kedy prejde cez určené meradlo. </w:t>
      </w:r>
      <w:r w:rsidR="004E41B6" w:rsidRPr="00AE18DF">
        <w:rPr>
          <w:rFonts w:ascii="Calibri" w:hAnsi="Calibri" w:cs="Cambria"/>
          <w:sz w:val="22"/>
          <w:szCs w:val="22"/>
        </w:rPr>
        <w:t>Distribučné služby sa uskutočňujú v súlade s</w:t>
      </w:r>
      <w:r w:rsidR="00B60019" w:rsidRPr="00AE18DF">
        <w:rPr>
          <w:rFonts w:ascii="Calibri" w:hAnsi="Calibri" w:cs="Cambria"/>
          <w:sz w:val="22"/>
          <w:szCs w:val="22"/>
        </w:rPr>
        <w:t xml:space="preserve"> aplikovateľnými </w:t>
      </w:r>
      <w:r w:rsidR="004E41B6" w:rsidRPr="00AE18DF">
        <w:rPr>
          <w:rFonts w:ascii="Calibri" w:hAnsi="Calibri" w:cs="Cambria"/>
          <w:sz w:val="22"/>
          <w:szCs w:val="22"/>
        </w:rPr>
        <w:t>všeobecne záväznými právnymi predpismi a v kvalite podľa technických podmienok prístupu a pripojenia do siete PDS.</w:t>
      </w:r>
    </w:p>
    <w:p w14:paraId="0A61F339" w14:textId="2A3CD86F" w:rsidR="007B0D84" w:rsidRPr="00AE18DF" w:rsidRDefault="007B0D84" w:rsidP="00F54837">
      <w:pPr>
        <w:ind w:left="709" w:hanging="709"/>
        <w:jc w:val="both"/>
        <w:rPr>
          <w:rFonts w:ascii="Calibri" w:hAnsi="Calibri" w:cs="Cambria"/>
          <w:sz w:val="22"/>
          <w:szCs w:val="22"/>
        </w:rPr>
      </w:pPr>
    </w:p>
    <w:p w14:paraId="638BA40C" w14:textId="6AEAB422"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Meranie dodávok </w:t>
      </w:r>
      <w:r w:rsidR="0078044F">
        <w:rPr>
          <w:rFonts w:ascii="Calibri" w:hAnsi="Calibri" w:cs="Cambria"/>
          <w:sz w:val="22"/>
          <w:szCs w:val="22"/>
        </w:rPr>
        <w:t>elektriny</w:t>
      </w:r>
      <w:r w:rsidR="004E41B6" w:rsidRPr="00AE18DF">
        <w:rPr>
          <w:rFonts w:ascii="Calibri" w:hAnsi="Calibri" w:cs="Cambria"/>
          <w:sz w:val="22"/>
          <w:szCs w:val="22"/>
        </w:rPr>
        <w:t>,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w:t>
      </w:r>
      <w:r w:rsidR="00562845" w:rsidRPr="00AE18DF">
        <w:rPr>
          <w:rFonts w:ascii="Calibri" w:hAnsi="Calibri" w:cs="Cambria"/>
          <w:sz w:val="22"/>
          <w:szCs w:val="22"/>
        </w:rPr>
        <w:t>PDS</w:t>
      </w:r>
      <w:r w:rsidR="004E41B6" w:rsidRPr="00AE18DF">
        <w:rPr>
          <w:rFonts w:ascii="Calibri" w:hAnsi="Calibri" w:cs="Cambria"/>
          <w:sz w:val="22"/>
          <w:szCs w:val="22"/>
        </w:rPr>
        <w:t xml:space="preserve">, do ktorého siete je príslušné </w:t>
      </w:r>
      <w:r w:rsidR="00B60019" w:rsidRPr="00AE18DF">
        <w:rPr>
          <w:rFonts w:ascii="Calibri" w:hAnsi="Calibri" w:cs="Cambria"/>
          <w:sz w:val="22"/>
          <w:szCs w:val="22"/>
        </w:rPr>
        <w:t>OM</w:t>
      </w:r>
      <w:r w:rsidR="004E41B6" w:rsidRPr="00AE18DF">
        <w:rPr>
          <w:rFonts w:ascii="Calibri" w:hAnsi="Calibri" w:cs="Cambria"/>
          <w:sz w:val="22"/>
          <w:szCs w:val="22"/>
        </w:rPr>
        <w:t xml:space="preserve">  pripojené. Dodávateľ je povinný dodávať </w:t>
      </w:r>
      <w:r w:rsidR="00E46443">
        <w:rPr>
          <w:rFonts w:ascii="Calibri" w:hAnsi="Calibri" w:cs="Cambria"/>
          <w:sz w:val="22"/>
          <w:szCs w:val="22"/>
        </w:rPr>
        <w:t>elektrinu</w:t>
      </w:r>
      <w:r w:rsidR="004E41B6" w:rsidRPr="00AE18DF">
        <w:rPr>
          <w:rFonts w:ascii="Calibri" w:hAnsi="Calibri" w:cs="Cambria"/>
          <w:sz w:val="22"/>
          <w:szCs w:val="22"/>
        </w:rPr>
        <w:t xml:space="preserve"> do OM, pričom podmienkou pre vznik tejto povinnosti je pripojenie odberného </w:t>
      </w:r>
      <w:r w:rsidR="00E46443">
        <w:rPr>
          <w:rFonts w:ascii="Calibri" w:hAnsi="Calibri" w:cs="Cambria"/>
          <w:sz w:val="22"/>
          <w:szCs w:val="22"/>
        </w:rPr>
        <w:t>elektrického</w:t>
      </w:r>
      <w:r w:rsidR="004E41B6" w:rsidRPr="00AE18DF">
        <w:rPr>
          <w:rFonts w:ascii="Calibri" w:hAnsi="Calibri" w:cs="Cambria"/>
          <w:sz w:val="22"/>
          <w:szCs w:val="22"/>
        </w:rPr>
        <w:t xml:space="preserve"> zariadenia do distribučnej s</w:t>
      </w:r>
      <w:r w:rsidR="005B0FDF">
        <w:rPr>
          <w:rFonts w:ascii="Calibri" w:hAnsi="Calibri" w:cs="Cambria"/>
          <w:sz w:val="22"/>
          <w:szCs w:val="22"/>
        </w:rPr>
        <w:t>ústavy</w:t>
      </w:r>
      <w:r w:rsidR="004E41B6" w:rsidRPr="00AE18DF">
        <w:rPr>
          <w:rFonts w:ascii="Calibri" w:hAnsi="Calibri" w:cs="Cambria"/>
          <w:sz w:val="22"/>
          <w:szCs w:val="22"/>
        </w:rPr>
        <w:t xml:space="preserve"> a pridelenie </w:t>
      </w:r>
      <w:r w:rsidR="00E46443">
        <w:rPr>
          <w:rFonts w:ascii="Calibri" w:hAnsi="Calibri" w:cs="Cambria"/>
          <w:sz w:val="22"/>
          <w:szCs w:val="22"/>
        </w:rPr>
        <w:t>rezervovanej</w:t>
      </w:r>
      <w:r w:rsidR="004E41B6" w:rsidRPr="00AE18DF">
        <w:rPr>
          <w:rFonts w:ascii="Calibri" w:hAnsi="Calibri" w:cs="Cambria"/>
          <w:sz w:val="22"/>
          <w:szCs w:val="22"/>
        </w:rPr>
        <w:t xml:space="preserve"> kapacity príslušným </w:t>
      </w:r>
      <w:r w:rsidR="008E58E9" w:rsidRPr="00AE18DF">
        <w:rPr>
          <w:rFonts w:ascii="Calibri" w:hAnsi="Calibri" w:cs="Cambria"/>
          <w:sz w:val="22"/>
          <w:szCs w:val="22"/>
        </w:rPr>
        <w:t>PDS</w:t>
      </w:r>
      <w:r w:rsidR="004E41B6" w:rsidRPr="00AE18DF">
        <w:rPr>
          <w:rFonts w:ascii="Calibri" w:hAnsi="Calibri" w:cs="Cambria"/>
          <w:sz w:val="22"/>
          <w:szCs w:val="22"/>
        </w:rPr>
        <w:t>. Pod pojmom „</w:t>
      </w:r>
      <w:r w:rsidR="004E41B6" w:rsidRPr="00AE18DF">
        <w:rPr>
          <w:rFonts w:ascii="Calibri" w:hAnsi="Calibri" w:cs="Cambria"/>
          <w:iCs/>
          <w:sz w:val="22"/>
          <w:szCs w:val="22"/>
        </w:rPr>
        <w:t>vykonanie pripojenia O</w:t>
      </w:r>
      <w:r w:rsidR="00E46443">
        <w:rPr>
          <w:rFonts w:ascii="Calibri" w:hAnsi="Calibri" w:cs="Cambria"/>
          <w:iCs/>
          <w:sz w:val="22"/>
          <w:szCs w:val="22"/>
        </w:rPr>
        <w:t>E</w:t>
      </w:r>
      <w:r w:rsidR="004E41B6" w:rsidRPr="00AE18DF">
        <w:rPr>
          <w:rFonts w:ascii="Calibri" w:hAnsi="Calibri" w:cs="Cambria"/>
          <w:iCs/>
          <w:sz w:val="22"/>
          <w:szCs w:val="22"/>
        </w:rPr>
        <w:t xml:space="preserve">Z (odberného </w:t>
      </w:r>
      <w:r w:rsidR="00E46443">
        <w:rPr>
          <w:rFonts w:ascii="Calibri" w:hAnsi="Calibri" w:cs="Cambria"/>
          <w:iCs/>
          <w:sz w:val="22"/>
          <w:szCs w:val="22"/>
        </w:rPr>
        <w:t>elektrického</w:t>
      </w:r>
      <w:r w:rsidR="004E41B6" w:rsidRPr="00AE18DF">
        <w:rPr>
          <w:rFonts w:ascii="Calibri" w:hAnsi="Calibri" w:cs="Cambria"/>
          <w:iCs/>
          <w:sz w:val="22"/>
          <w:szCs w:val="22"/>
        </w:rPr>
        <w:t xml:space="preserve"> zariadenia) do distribučnej s</w:t>
      </w:r>
      <w:r w:rsidR="005B0FDF">
        <w:rPr>
          <w:rFonts w:ascii="Calibri" w:hAnsi="Calibri" w:cs="Cambria"/>
          <w:iCs/>
          <w:sz w:val="22"/>
          <w:szCs w:val="22"/>
        </w:rPr>
        <w:t>ústavy</w:t>
      </w:r>
      <w:r w:rsidR="004E41B6" w:rsidRPr="00AE18DF">
        <w:rPr>
          <w:rFonts w:ascii="Calibri" w:hAnsi="Calibri" w:cs="Cambria"/>
          <w:iCs/>
          <w:sz w:val="22"/>
          <w:szCs w:val="22"/>
        </w:rPr>
        <w:t>“</w:t>
      </w:r>
      <w:r w:rsidR="004E41B6" w:rsidRPr="00AE18DF">
        <w:rPr>
          <w:rFonts w:ascii="Calibri" w:hAnsi="Calibri" w:cs="Cambria"/>
          <w:sz w:val="22"/>
          <w:szCs w:val="22"/>
        </w:rPr>
        <w:t xml:space="preserve"> sa rozumie súbor úkonov a činností nevyhnutných na zabezpečenie fyzického spojenia distribučnej s</w:t>
      </w:r>
      <w:r w:rsidR="003A336A">
        <w:rPr>
          <w:rFonts w:ascii="Calibri" w:hAnsi="Calibri" w:cs="Cambria"/>
          <w:sz w:val="22"/>
          <w:szCs w:val="22"/>
        </w:rPr>
        <w:t>ústavy</w:t>
      </w:r>
      <w:r w:rsidR="004E41B6" w:rsidRPr="00AE18DF">
        <w:rPr>
          <w:rFonts w:ascii="Calibri" w:hAnsi="Calibri" w:cs="Cambria"/>
          <w:sz w:val="22"/>
          <w:szCs w:val="22"/>
        </w:rPr>
        <w:t xml:space="preserve"> s O</w:t>
      </w:r>
      <w:r w:rsidR="00700BDA">
        <w:rPr>
          <w:rFonts w:ascii="Calibri" w:hAnsi="Calibri" w:cs="Cambria"/>
          <w:sz w:val="22"/>
          <w:szCs w:val="22"/>
        </w:rPr>
        <w:t>E</w:t>
      </w:r>
      <w:r w:rsidR="004E41B6" w:rsidRPr="00AE18DF">
        <w:rPr>
          <w:rFonts w:ascii="Calibri" w:hAnsi="Calibri" w:cs="Cambria"/>
          <w:sz w:val="22"/>
          <w:szCs w:val="22"/>
        </w:rPr>
        <w:t xml:space="preserve">Z vrátane montáže určeného meradla </w:t>
      </w:r>
      <w:r w:rsidR="008E58E9" w:rsidRPr="00AE18DF">
        <w:rPr>
          <w:rFonts w:ascii="Calibri" w:hAnsi="Calibri" w:cs="Cambria"/>
          <w:sz w:val="22"/>
          <w:szCs w:val="22"/>
        </w:rPr>
        <w:t>PDS</w:t>
      </w:r>
      <w:r w:rsidR="004E41B6" w:rsidRPr="00AE18DF">
        <w:rPr>
          <w:rFonts w:ascii="Calibri" w:hAnsi="Calibri" w:cs="Cambria"/>
          <w:sz w:val="22"/>
          <w:szCs w:val="22"/>
        </w:rPr>
        <w:t>. Vykonanie pripojenia preukazuje Montážny list meradla vystavený PDS.</w:t>
      </w:r>
    </w:p>
    <w:p w14:paraId="06291FAE" w14:textId="77777777" w:rsidR="00562845" w:rsidRPr="00AE18DF" w:rsidRDefault="00562845" w:rsidP="00F54837">
      <w:pPr>
        <w:ind w:left="705" w:hanging="705"/>
        <w:jc w:val="both"/>
        <w:rPr>
          <w:rFonts w:ascii="Calibri" w:hAnsi="Calibri" w:cs="Cambria"/>
          <w:sz w:val="22"/>
          <w:szCs w:val="22"/>
        </w:rPr>
      </w:pPr>
    </w:p>
    <w:p w14:paraId="39D95BA8" w14:textId="329802C4"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nemá povinnosť dodávať </w:t>
      </w:r>
      <w:r w:rsidR="00700BDA">
        <w:rPr>
          <w:rFonts w:ascii="Calibri" w:hAnsi="Calibri" w:cs="Cambria"/>
          <w:sz w:val="22"/>
          <w:szCs w:val="22"/>
        </w:rPr>
        <w:t>elektrinu</w:t>
      </w:r>
      <w:r w:rsidR="004E41B6" w:rsidRPr="00AE18DF">
        <w:rPr>
          <w:rFonts w:ascii="Calibri" w:hAnsi="Calibri" w:cs="Cambria"/>
          <w:sz w:val="22"/>
          <w:szCs w:val="22"/>
        </w:rPr>
        <w:t xml:space="preserve"> v prípade ukončenia distribúcie </w:t>
      </w:r>
      <w:r w:rsidR="0078044F">
        <w:rPr>
          <w:rFonts w:ascii="Calibri" w:hAnsi="Calibri" w:cs="Cambria"/>
          <w:sz w:val="22"/>
          <w:szCs w:val="22"/>
        </w:rPr>
        <w:t>elektriny</w:t>
      </w:r>
      <w:r w:rsidR="004E41B6" w:rsidRPr="00AE18DF">
        <w:rPr>
          <w:rFonts w:ascii="Calibri" w:hAnsi="Calibri" w:cs="Cambria"/>
          <w:sz w:val="22"/>
          <w:szCs w:val="22"/>
        </w:rPr>
        <w:t xml:space="preserve"> do dotknutého </w:t>
      </w:r>
      <w:r w:rsidR="00B60019" w:rsidRPr="00AE18DF">
        <w:rPr>
          <w:rFonts w:ascii="Calibri" w:hAnsi="Calibri" w:cs="Cambria"/>
          <w:sz w:val="22"/>
          <w:szCs w:val="22"/>
        </w:rPr>
        <w:t>OM</w:t>
      </w:r>
      <w:r w:rsidR="004E41B6" w:rsidRPr="00AE18DF">
        <w:rPr>
          <w:rFonts w:ascii="Calibri" w:hAnsi="Calibri" w:cs="Cambria"/>
          <w:sz w:val="22"/>
          <w:szCs w:val="22"/>
        </w:rPr>
        <w:t xml:space="preserve"> zo strany </w:t>
      </w:r>
      <w:r w:rsidR="00B56C58" w:rsidRPr="00AE18DF">
        <w:rPr>
          <w:rFonts w:ascii="Calibri" w:hAnsi="Calibri" w:cs="Cambria"/>
          <w:sz w:val="22"/>
          <w:szCs w:val="22"/>
        </w:rPr>
        <w:t>PDS</w:t>
      </w:r>
      <w:r w:rsidR="004E41B6" w:rsidRPr="00AE18DF">
        <w:rPr>
          <w:rFonts w:ascii="Calibri" w:hAnsi="Calibri" w:cs="Cambria"/>
          <w:sz w:val="22"/>
          <w:szCs w:val="22"/>
        </w:rPr>
        <w:t xml:space="preserve"> vykonaného v</w:t>
      </w:r>
      <w:r w:rsidR="008D017A" w:rsidRPr="00AE18DF">
        <w:rPr>
          <w:rFonts w:ascii="Calibri" w:hAnsi="Calibri" w:cs="Cambria"/>
          <w:sz w:val="22"/>
          <w:szCs w:val="22"/>
        </w:rPr>
        <w:t xml:space="preserve"> prípadoch podľa </w:t>
      </w:r>
      <w:r w:rsidR="004E41B6" w:rsidRPr="00AE18DF">
        <w:rPr>
          <w:rFonts w:ascii="Calibri" w:hAnsi="Calibri" w:cs="Cambria"/>
          <w:sz w:val="22"/>
          <w:szCs w:val="22"/>
        </w:rPr>
        <w:t>Prevádzkov</w:t>
      </w:r>
      <w:r w:rsidR="008D017A" w:rsidRPr="00AE18DF">
        <w:rPr>
          <w:rFonts w:ascii="Calibri" w:hAnsi="Calibri" w:cs="Cambria"/>
          <w:sz w:val="22"/>
          <w:szCs w:val="22"/>
        </w:rPr>
        <w:t>ého p</w:t>
      </w:r>
      <w:r w:rsidR="004E41B6" w:rsidRPr="00AE18DF">
        <w:rPr>
          <w:rFonts w:ascii="Calibri" w:hAnsi="Calibri" w:cs="Cambria"/>
          <w:sz w:val="22"/>
          <w:szCs w:val="22"/>
        </w:rPr>
        <w:t>oriadk</w:t>
      </w:r>
      <w:r w:rsidR="008D017A" w:rsidRPr="00AE18DF">
        <w:rPr>
          <w:rFonts w:ascii="Calibri" w:hAnsi="Calibri" w:cs="Cambria"/>
          <w:sz w:val="22"/>
          <w:szCs w:val="22"/>
        </w:rPr>
        <w:t>u</w:t>
      </w:r>
      <w:r w:rsidR="004E41B6" w:rsidRPr="00AE18DF">
        <w:rPr>
          <w:rFonts w:ascii="Calibri" w:hAnsi="Calibri" w:cs="Cambria"/>
          <w:sz w:val="22"/>
          <w:szCs w:val="22"/>
        </w:rPr>
        <w:t xml:space="preserve"> PDS, ako aj počas obmedzenia alebo prerušenia distribúcie </w:t>
      </w:r>
      <w:r w:rsidR="0078044F">
        <w:rPr>
          <w:rFonts w:ascii="Calibri" w:hAnsi="Calibri" w:cs="Cambria"/>
          <w:sz w:val="22"/>
          <w:szCs w:val="22"/>
        </w:rPr>
        <w:t>elektriny</w:t>
      </w:r>
      <w:r w:rsidR="004E41B6" w:rsidRPr="00AE18DF">
        <w:rPr>
          <w:rFonts w:ascii="Calibri" w:hAnsi="Calibri" w:cs="Cambria"/>
          <w:sz w:val="22"/>
          <w:szCs w:val="22"/>
        </w:rPr>
        <w:t xml:space="preserve"> zo strany PDS v rozsahu, na ktorý sa obmedzenie alebo prerušenie distribúcie vzťahuje. </w:t>
      </w:r>
    </w:p>
    <w:p w14:paraId="629E0562" w14:textId="77777777" w:rsidR="004E41B6" w:rsidRPr="00AE18DF" w:rsidRDefault="004E41B6" w:rsidP="00F54837">
      <w:pPr>
        <w:jc w:val="both"/>
        <w:rPr>
          <w:rFonts w:ascii="Calibri" w:hAnsi="Calibri" w:cs="Cambria"/>
          <w:sz w:val="22"/>
          <w:szCs w:val="22"/>
        </w:rPr>
      </w:pPr>
    </w:p>
    <w:p w14:paraId="63417A22" w14:textId="1EDE5224" w:rsidR="004E41B6" w:rsidRPr="00AE18DF" w:rsidRDefault="003220BD" w:rsidP="00F54837">
      <w:pPr>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.4. </w:t>
      </w:r>
      <w:r w:rsidR="004E41B6" w:rsidRPr="00AE18DF">
        <w:rPr>
          <w:rFonts w:ascii="Calibri" w:hAnsi="Calibri" w:cs="Cambria"/>
          <w:sz w:val="22"/>
          <w:szCs w:val="22"/>
        </w:rPr>
        <w:tab/>
        <w:t xml:space="preserve">Meranie dodávok </w:t>
      </w:r>
      <w:r w:rsidR="0078044F">
        <w:rPr>
          <w:rFonts w:ascii="Calibri" w:hAnsi="Calibri" w:cs="Cambria"/>
          <w:sz w:val="22"/>
          <w:szCs w:val="22"/>
        </w:rPr>
        <w:t>elektriny</w:t>
      </w:r>
      <w:r w:rsidR="004E41B6" w:rsidRPr="00AE18DF">
        <w:rPr>
          <w:rFonts w:ascii="Calibri" w:hAnsi="Calibri" w:cs="Cambria"/>
          <w:sz w:val="22"/>
          <w:szCs w:val="22"/>
        </w:rPr>
        <w:t>,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PDS.</w:t>
      </w:r>
    </w:p>
    <w:p w14:paraId="61F75C04" w14:textId="77777777" w:rsidR="004E41B6" w:rsidRPr="00AE18DF" w:rsidRDefault="004E41B6" w:rsidP="00F54837">
      <w:pPr>
        <w:jc w:val="both"/>
        <w:rPr>
          <w:rFonts w:ascii="Calibri" w:hAnsi="Calibri" w:cs="Cambria"/>
          <w:sz w:val="22"/>
          <w:szCs w:val="22"/>
        </w:rPr>
      </w:pPr>
    </w:p>
    <w:p w14:paraId="0A0E390C" w14:textId="5A9B04EC" w:rsidR="004E41B6" w:rsidRPr="00AE18DF" w:rsidRDefault="003220BD" w:rsidP="00F54837">
      <w:pPr>
        <w:ind w:left="705" w:hanging="705"/>
        <w:jc w:val="both"/>
        <w:rPr>
          <w:rFonts w:asciiTheme="minorHAnsi" w:hAnsiTheme="minorHAnsi" w:cs="Arial"/>
          <w:sz w:val="22"/>
          <w:szCs w:val="22"/>
          <w:lang w:eastAsia="sk-SK"/>
        </w:rPr>
      </w:pPr>
      <w:r w:rsidRPr="00AE18DF">
        <w:rPr>
          <w:rFonts w:ascii="Calibri" w:hAnsi="Calibri" w:cs="Cambria"/>
          <w:sz w:val="22"/>
          <w:szCs w:val="22"/>
        </w:rPr>
        <w:t>5</w:t>
      </w:r>
      <w:r w:rsidR="004E41B6" w:rsidRPr="00AE18DF">
        <w:rPr>
          <w:rFonts w:ascii="Calibri" w:hAnsi="Calibri" w:cs="Cambria"/>
          <w:sz w:val="22"/>
          <w:szCs w:val="22"/>
        </w:rPr>
        <w:t>.5</w:t>
      </w:r>
      <w:r w:rsidR="004E41B6" w:rsidRPr="00AE18DF">
        <w:rPr>
          <w:rFonts w:ascii="Calibri" w:hAnsi="Calibri" w:cs="Cambria"/>
          <w:sz w:val="22"/>
          <w:szCs w:val="22"/>
        </w:rPr>
        <w:tab/>
      </w:r>
      <w:r w:rsidR="004E41B6" w:rsidRPr="00AE18DF">
        <w:rPr>
          <w:rFonts w:asciiTheme="minorHAnsi" w:hAnsiTheme="minorHAnsi" w:cs="Arial"/>
          <w:sz w:val="22"/>
          <w:szCs w:val="22"/>
          <w:lang w:eastAsia="sk-SK"/>
        </w:rPr>
        <w:tab/>
        <w:t xml:space="preserve">Dodávateľ </w:t>
      </w:r>
      <w:r w:rsidR="00790869" w:rsidRPr="00AE18DF">
        <w:rPr>
          <w:rFonts w:asciiTheme="minorHAnsi" w:hAnsiTheme="minorHAnsi" w:cs="Arial"/>
          <w:sz w:val="22"/>
          <w:szCs w:val="22"/>
          <w:lang w:eastAsia="sk-SK"/>
        </w:rPr>
        <w:t>sa zaväzuje v plnom rozsahu</w:t>
      </w:r>
      <w:r w:rsidR="004E41B6" w:rsidRPr="00AE18DF">
        <w:rPr>
          <w:rFonts w:asciiTheme="minorHAnsi" w:hAnsiTheme="minorHAnsi" w:cs="Arial"/>
          <w:sz w:val="22"/>
          <w:szCs w:val="22"/>
          <w:lang w:eastAsia="sk-SK"/>
        </w:rPr>
        <w:t xml:space="preserve"> dodržiavať štandardy kvality dodávky </w:t>
      </w:r>
      <w:r w:rsidR="0078044F">
        <w:rPr>
          <w:rFonts w:asciiTheme="minorHAnsi" w:hAnsiTheme="minorHAnsi" w:cs="Arial"/>
          <w:sz w:val="22"/>
          <w:szCs w:val="22"/>
          <w:lang w:eastAsia="sk-SK"/>
        </w:rPr>
        <w:t>elektriny</w:t>
      </w:r>
      <w:r w:rsidR="004E41B6" w:rsidRPr="00AE18DF">
        <w:rPr>
          <w:rFonts w:asciiTheme="minorHAnsi" w:hAnsiTheme="minorHAnsi" w:cs="Arial"/>
          <w:sz w:val="22"/>
          <w:szCs w:val="22"/>
          <w:lang w:eastAsia="sk-SK"/>
        </w:rPr>
        <w:t xml:space="preserve"> vrátane ich vyhodnocovania podľa Vyhlášky ÚRSO č. </w:t>
      </w:r>
      <w:r w:rsidR="00700BDA" w:rsidRPr="00700BDA">
        <w:rPr>
          <w:rFonts w:asciiTheme="minorHAnsi" w:hAnsiTheme="minorHAnsi" w:cs="Arial"/>
          <w:sz w:val="22"/>
          <w:szCs w:val="22"/>
          <w:lang w:eastAsia="sk-SK"/>
        </w:rPr>
        <w:t>236/2016</w:t>
      </w:r>
      <w:r w:rsidR="004E41B6" w:rsidRPr="00AE18DF">
        <w:rPr>
          <w:rFonts w:asciiTheme="minorHAnsi" w:hAnsiTheme="minorHAnsi" w:cs="Arial"/>
          <w:sz w:val="22"/>
          <w:szCs w:val="22"/>
          <w:lang w:eastAsia="sk-SK"/>
        </w:rPr>
        <w:t xml:space="preserve"> Z. z. v znení neskorších predpisov, ktorým sa ustanovujú štandardy kvality </w:t>
      </w:r>
      <w:r w:rsidR="009F7350" w:rsidRPr="00AE18DF">
        <w:rPr>
          <w:rFonts w:asciiTheme="minorHAnsi" w:hAnsiTheme="minorHAnsi" w:cs="Arial"/>
          <w:sz w:val="22"/>
          <w:szCs w:val="22"/>
          <w:lang w:eastAsia="sk-SK"/>
        </w:rPr>
        <w:t>pre</w:t>
      </w:r>
      <w:r w:rsidR="00700BDA">
        <w:rPr>
          <w:rFonts w:asciiTheme="minorHAnsi" w:hAnsiTheme="minorHAnsi" w:cs="Arial"/>
          <w:sz w:val="22"/>
          <w:szCs w:val="22"/>
          <w:lang w:eastAsia="sk-SK"/>
        </w:rPr>
        <w:t>nosu</w:t>
      </w:r>
      <w:r w:rsidR="009F7350" w:rsidRPr="00AE18DF">
        <w:rPr>
          <w:rFonts w:asciiTheme="minorHAnsi" w:hAnsiTheme="minorHAnsi" w:cs="Arial"/>
          <w:sz w:val="22"/>
          <w:szCs w:val="22"/>
          <w:lang w:eastAsia="sk-SK"/>
        </w:rPr>
        <w:t xml:space="preserve"> </w:t>
      </w:r>
      <w:r w:rsidR="0078044F">
        <w:rPr>
          <w:rFonts w:asciiTheme="minorHAnsi" w:hAnsiTheme="minorHAnsi" w:cs="Arial"/>
          <w:sz w:val="22"/>
          <w:szCs w:val="22"/>
          <w:lang w:eastAsia="sk-SK"/>
        </w:rPr>
        <w:t>elektriny</w:t>
      </w:r>
      <w:r w:rsidR="009F7350" w:rsidRPr="00AE18DF">
        <w:rPr>
          <w:rFonts w:asciiTheme="minorHAnsi" w:hAnsiTheme="minorHAnsi" w:cs="Arial"/>
          <w:sz w:val="22"/>
          <w:szCs w:val="22"/>
          <w:lang w:eastAsia="sk-SK"/>
        </w:rPr>
        <w:t xml:space="preserve">, distribúcie </w:t>
      </w:r>
      <w:r w:rsidR="0078044F">
        <w:rPr>
          <w:rFonts w:asciiTheme="minorHAnsi" w:hAnsiTheme="minorHAnsi" w:cs="Arial"/>
          <w:sz w:val="22"/>
          <w:szCs w:val="22"/>
          <w:lang w:eastAsia="sk-SK"/>
        </w:rPr>
        <w:t>elektriny</w:t>
      </w:r>
      <w:r w:rsidR="009F7350" w:rsidRPr="00AE18DF">
        <w:rPr>
          <w:rFonts w:asciiTheme="minorHAnsi" w:hAnsiTheme="minorHAnsi" w:cs="Arial"/>
          <w:sz w:val="22"/>
          <w:szCs w:val="22"/>
          <w:lang w:eastAsia="sk-SK"/>
        </w:rPr>
        <w:t xml:space="preserve"> a dodávky </w:t>
      </w:r>
      <w:r w:rsidR="0078044F">
        <w:rPr>
          <w:rFonts w:asciiTheme="minorHAnsi" w:hAnsiTheme="minorHAnsi" w:cs="Arial"/>
          <w:sz w:val="22"/>
          <w:szCs w:val="22"/>
          <w:lang w:eastAsia="sk-SK"/>
        </w:rPr>
        <w:t>elektriny</w:t>
      </w:r>
      <w:r w:rsidR="004E41B6" w:rsidRPr="00AE18DF">
        <w:rPr>
          <w:rFonts w:asciiTheme="minorHAnsi" w:hAnsiTheme="minorHAnsi" w:cs="Arial"/>
          <w:sz w:val="22"/>
          <w:szCs w:val="22"/>
          <w:lang w:eastAsia="sk-SK"/>
        </w:rPr>
        <w:t xml:space="preserve"> (ďalej len „</w:t>
      </w:r>
      <w:r w:rsidR="004E41B6" w:rsidRPr="00AE18DF">
        <w:rPr>
          <w:rFonts w:asciiTheme="minorHAnsi" w:hAnsiTheme="minorHAnsi" w:cs="Arial"/>
          <w:b/>
          <w:bCs/>
          <w:sz w:val="22"/>
          <w:szCs w:val="22"/>
          <w:lang w:eastAsia="sk-SK"/>
        </w:rPr>
        <w:t>Vyhláška o štandardoch kvality</w:t>
      </w:r>
      <w:r w:rsidR="004E41B6" w:rsidRPr="00AE18DF">
        <w:rPr>
          <w:rFonts w:asciiTheme="minorHAnsi" w:hAnsiTheme="minorHAnsi" w:cs="Arial"/>
          <w:sz w:val="22"/>
          <w:szCs w:val="22"/>
          <w:lang w:eastAsia="sk-SK"/>
        </w:rPr>
        <w:t>“)</w:t>
      </w:r>
      <w:r w:rsidR="009324F4" w:rsidRPr="00AE18DF">
        <w:rPr>
          <w:rFonts w:asciiTheme="minorHAnsi" w:hAnsiTheme="minorHAnsi" w:cs="Arial"/>
          <w:sz w:val="22"/>
          <w:szCs w:val="22"/>
          <w:lang w:eastAsia="sk-SK"/>
        </w:rPr>
        <w:t xml:space="preserve"> a v prípade ich nedodržania </w:t>
      </w:r>
      <w:r w:rsidR="00790869" w:rsidRPr="00AE18DF">
        <w:rPr>
          <w:rFonts w:asciiTheme="minorHAnsi" w:hAnsiTheme="minorHAnsi" w:cs="Arial"/>
          <w:sz w:val="22"/>
          <w:szCs w:val="22"/>
          <w:lang w:eastAsia="sk-SK"/>
        </w:rPr>
        <w:t xml:space="preserve">sa </w:t>
      </w:r>
      <w:r w:rsidR="004E2038" w:rsidRPr="00AE18DF">
        <w:rPr>
          <w:rFonts w:asciiTheme="minorHAnsi" w:hAnsiTheme="minorHAnsi" w:cs="Arial"/>
          <w:sz w:val="22"/>
          <w:szCs w:val="22"/>
          <w:lang w:eastAsia="sk-SK"/>
        </w:rPr>
        <w:t xml:space="preserve">odberateľovi </w:t>
      </w:r>
      <w:r w:rsidR="00790869" w:rsidRPr="00AE18DF">
        <w:rPr>
          <w:rFonts w:asciiTheme="minorHAnsi" w:hAnsiTheme="minorHAnsi" w:cs="Arial"/>
          <w:sz w:val="22"/>
          <w:szCs w:val="22"/>
          <w:lang w:eastAsia="sk-SK"/>
        </w:rPr>
        <w:t>zaväzuje uhrádzať</w:t>
      </w:r>
      <w:r w:rsidR="009324F4" w:rsidRPr="00AE18DF">
        <w:rPr>
          <w:rFonts w:asciiTheme="minorHAnsi" w:hAnsiTheme="minorHAnsi" w:cs="Arial"/>
          <w:sz w:val="22"/>
          <w:szCs w:val="22"/>
          <w:lang w:eastAsia="sk-SK"/>
        </w:rPr>
        <w:t xml:space="preserve"> kompenzačné platby</w:t>
      </w:r>
      <w:r w:rsidR="00790869" w:rsidRPr="00AE18DF">
        <w:rPr>
          <w:rFonts w:asciiTheme="minorHAnsi" w:hAnsiTheme="minorHAnsi" w:cs="Arial"/>
          <w:sz w:val="22"/>
          <w:szCs w:val="22"/>
          <w:lang w:eastAsia="sk-SK"/>
        </w:rPr>
        <w:t xml:space="preserve"> vo výške, spôsobom a v lehotách určených </w:t>
      </w:r>
      <w:r w:rsidR="009324F4" w:rsidRPr="00AE18DF">
        <w:rPr>
          <w:rFonts w:asciiTheme="minorHAnsi" w:hAnsiTheme="minorHAnsi" w:cs="Arial"/>
          <w:sz w:val="22"/>
          <w:szCs w:val="22"/>
          <w:lang w:eastAsia="sk-SK"/>
        </w:rPr>
        <w:t>Vyhláškou o štandardoch kvality.</w:t>
      </w:r>
    </w:p>
    <w:p w14:paraId="5EAF2E9D" w14:textId="77777777" w:rsidR="004E41B6" w:rsidRPr="00AE18DF" w:rsidRDefault="004E41B6" w:rsidP="00F54837">
      <w:pPr>
        <w:ind w:left="705" w:hanging="705"/>
        <w:jc w:val="both"/>
        <w:rPr>
          <w:rFonts w:asciiTheme="minorHAnsi" w:hAnsiTheme="minorHAnsi" w:cs="Arial"/>
          <w:sz w:val="22"/>
          <w:szCs w:val="22"/>
          <w:lang w:eastAsia="sk-SK"/>
        </w:rPr>
      </w:pPr>
    </w:p>
    <w:p w14:paraId="6A8E5C8A" w14:textId="3FCF9398"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3220BD" w:rsidRPr="00AE18DF">
        <w:rPr>
          <w:rFonts w:ascii="Calibri" w:hAnsi="Calibri" w:cs="Cambria"/>
          <w:b/>
          <w:bCs/>
          <w:sz w:val="22"/>
          <w:szCs w:val="22"/>
        </w:rPr>
        <w:t>I</w:t>
      </w:r>
      <w:r w:rsidRPr="00AE18DF">
        <w:rPr>
          <w:rFonts w:ascii="Calibri" w:hAnsi="Calibri" w:cs="Cambria"/>
          <w:b/>
          <w:bCs/>
          <w:sz w:val="22"/>
          <w:szCs w:val="22"/>
        </w:rPr>
        <w:t>.</w:t>
      </w:r>
    </w:p>
    <w:p w14:paraId="72811B75" w14:textId="00D08EAE"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Cena za dodávku </w:t>
      </w:r>
      <w:r w:rsidR="0078044F">
        <w:rPr>
          <w:rFonts w:ascii="Calibri" w:hAnsi="Calibri" w:cs="Cambria"/>
          <w:b/>
          <w:bCs/>
          <w:sz w:val="22"/>
          <w:szCs w:val="22"/>
        </w:rPr>
        <w:t>elektriny</w:t>
      </w:r>
    </w:p>
    <w:p w14:paraId="5E0744F9" w14:textId="77777777" w:rsidR="004E41B6" w:rsidRPr="00AE18DF" w:rsidRDefault="004E41B6" w:rsidP="00F54837">
      <w:pPr>
        <w:jc w:val="center"/>
        <w:rPr>
          <w:rFonts w:ascii="Calibri" w:hAnsi="Calibri" w:cs="Cambria"/>
          <w:b/>
          <w:bCs/>
          <w:sz w:val="22"/>
          <w:szCs w:val="22"/>
        </w:rPr>
      </w:pPr>
    </w:p>
    <w:p w14:paraId="4416F9C1" w14:textId="77777777" w:rsidR="00700BDA" w:rsidRDefault="006A09AE" w:rsidP="006A09AE">
      <w:pPr>
        <w:autoSpaceDE w:val="0"/>
        <w:autoSpaceDN w:val="0"/>
        <w:adjustRightInd w:val="0"/>
        <w:ind w:left="993" w:hanging="993"/>
        <w:jc w:val="both"/>
        <w:rPr>
          <w:rFonts w:ascii="Calibri" w:hAnsi="Calibri" w:cs="Cambria"/>
          <w:color w:val="000000"/>
          <w:sz w:val="22"/>
          <w:szCs w:val="22"/>
        </w:rPr>
      </w:pPr>
      <w:r w:rsidRPr="00AE18DF">
        <w:rPr>
          <w:rFonts w:ascii="Calibri" w:hAnsi="Calibri" w:cs="Cambria"/>
          <w:color w:val="000000"/>
          <w:sz w:val="22"/>
          <w:szCs w:val="22"/>
        </w:rPr>
        <w:t xml:space="preserve">6.1       Cena za dodávku </w:t>
      </w:r>
      <w:r w:rsidR="0078044F">
        <w:rPr>
          <w:rFonts w:ascii="Calibri" w:hAnsi="Calibri" w:cs="Cambria"/>
          <w:color w:val="000000"/>
          <w:sz w:val="22"/>
          <w:szCs w:val="22"/>
        </w:rPr>
        <w:t>elektriny</w:t>
      </w:r>
      <w:r w:rsidRPr="00AE18DF">
        <w:rPr>
          <w:rFonts w:ascii="Calibri" w:hAnsi="Calibri" w:cs="Cambria"/>
          <w:color w:val="000000"/>
          <w:sz w:val="22"/>
          <w:szCs w:val="22"/>
        </w:rPr>
        <w:t xml:space="preserve"> a súvisiace plnenia bola zmluvnými stranami dohodnutá v</w:t>
      </w:r>
      <w:r w:rsidR="00700BDA">
        <w:rPr>
          <w:rFonts w:ascii="Calibri" w:hAnsi="Calibri" w:cs="Cambria"/>
          <w:color w:val="000000"/>
          <w:sz w:val="22"/>
          <w:szCs w:val="22"/>
        </w:rPr>
        <w:t> </w:t>
      </w:r>
      <w:r w:rsidRPr="00AE18DF">
        <w:rPr>
          <w:rFonts w:ascii="Calibri" w:hAnsi="Calibri" w:cs="Cambria"/>
          <w:color w:val="000000"/>
          <w:sz w:val="22"/>
          <w:szCs w:val="22"/>
        </w:rPr>
        <w:t>nasledovnej</w:t>
      </w:r>
      <w:r w:rsidR="00700BDA">
        <w:rPr>
          <w:rFonts w:ascii="Calibri" w:hAnsi="Calibri" w:cs="Cambria"/>
          <w:color w:val="000000"/>
          <w:sz w:val="22"/>
          <w:szCs w:val="22"/>
        </w:rPr>
        <w:t xml:space="preserve"> </w:t>
      </w:r>
    </w:p>
    <w:p w14:paraId="0F5829C3" w14:textId="40784A63" w:rsidR="006A09AE" w:rsidRPr="00AE18DF" w:rsidRDefault="006A09AE" w:rsidP="00700BDA">
      <w:pPr>
        <w:autoSpaceDE w:val="0"/>
        <w:autoSpaceDN w:val="0"/>
        <w:adjustRightInd w:val="0"/>
        <w:ind w:left="993" w:hanging="285"/>
        <w:jc w:val="both"/>
        <w:rPr>
          <w:rFonts w:ascii="Calibri" w:hAnsi="Calibri" w:cs="Cambria"/>
          <w:color w:val="000000"/>
          <w:sz w:val="22"/>
          <w:szCs w:val="22"/>
        </w:rPr>
      </w:pPr>
      <w:r w:rsidRPr="00AE18DF">
        <w:rPr>
          <w:rFonts w:ascii="Calibri" w:hAnsi="Calibri" w:cs="Cambria"/>
          <w:color w:val="000000"/>
          <w:sz w:val="22"/>
          <w:szCs w:val="22"/>
        </w:rPr>
        <w:t>skladbe:</w:t>
      </w:r>
    </w:p>
    <w:p w14:paraId="4446E698" w14:textId="77777777"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p>
    <w:p w14:paraId="6F093D5E" w14:textId="4B202A0D" w:rsidR="006A09AE" w:rsidRPr="00AE18DF" w:rsidRDefault="006A09AE" w:rsidP="006A09AE">
      <w:pPr>
        <w:autoSpaceDE w:val="0"/>
        <w:autoSpaceDN w:val="0"/>
        <w:adjustRightInd w:val="0"/>
        <w:ind w:left="851" w:hanging="142"/>
        <w:jc w:val="both"/>
        <w:rPr>
          <w:rFonts w:ascii="Calibri" w:hAnsi="Calibri" w:cs="Cambria"/>
          <w:color w:val="000000"/>
          <w:sz w:val="22"/>
          <w:szCs w:val="22"/>
        </w:rPr>
      </w:pPr>
      <w:r w:rsidRPr="00AE18DF">
        <w:rPr>
          <w:rFonts w:ascii="Calibri" w:hAnsi="Calibri" w:cs="Cambria"/>
          <w:color w:val="000000"/>
          <w:sz w:val="22"/>
          <w:szCs w:val="22"/>
        </w:rPr>
        <w:t xml:space="preserve">a) cena za dodávku </w:t>
      </w:r>
      <w:r w:rsidR="0078044F">
        <w:rPr>
          <w:rFonts w:ascii="Calibri" w:hAnsi="Calibri" w:cs="Cambria"/>
          <w:color w:val="000000"/>
          <w:sz w:val="22"/>
          <w:szCs w:val="22"/>
        </w:rPr>
        <w:t>elektriny</w:t>
      </w:r>
      <w:r w:rsidRPr="00AE18DF">
        <w:rPr>
          <w:rFonts w:ascii="Calibri" w:hAnsi="Calibri" w:cs="Cambria"/>
          <w:color w:val="000000"/>
          <w:sz w:val="22"/>
          <w:szCs w:val="22"/>
        </w:rPr>
        <w:t xml:space="preserve"> pozostávajúca z ceny za komoditu</w:t>
      </w:r>
      <w:r w:rsidR="00700BDA">
        <w:rPr>
          <w:rFonts w:ascii="Calibri" w:hAnsi="Calibri" w:cs="Cambria"/>
          <w:color w:val="000000"/>
          <w:sz w:val="22"/>
          <w:szCs w:val="22"/>
        </w:rPr>
        <w:t xml:space="preserve"> </w:t>
      </w:r>
      <w:r w:rsidRPr="00AE18DF">
        <w:rPr>
          <w:rFonts w:ascii="Calibri" w:hAnsi="Calibri" w:cs="Cambria"/>
          <w:color w:val="000000"/>
          <w:sz w:val="22"/>
          <w:szCs w:val="22"/>
        </w:rPr>
        <w:t>a akýchkoľvek ďalších nákladov dodávateľa, ktoré nie sú v tejto Rámcovej zmluve výslovne uvedené a za služby v tejto Rámcovej zmluve dohodnuté, ktorých cena nie je vyslovene upravená, ako napr. odplata za prevzatie zodpovednosti za odchýlku,</w:t>
      </w:r>
    </w:p>
    <w:p w14:paraId="50842B6B" w14:textId="192204B5"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t>b) cena za distrib</w:t>
      </w:r>
      <w:r w:rsidR="00700BDA">
        <w:rPr>
          <w:rFonts w:ascii="Calibri" w:hAnsi="Calibri" w:cs="Cambria"/>
          <w:color w:val="000000"/>
          <w:sz w:val="22"/>
          <w:szCs w:val="22"/>
        </w:rPr>
        <w:t>úciu a prenos</w:t>
      </w:r>
      <w:r w:rsidRPr="00AE18DF">
        <w:rPr>
          <w:rFonts w:ascii="Calibri" w:hAnsi="Calibri" w:cs="Cambria"/>
          <w:color w:val="000000"/>
          <w:sz w:val="22"/>
          <w:szCs w:val="22"/>
        </w:rPr>
        <w:t>,</w:t>
      </w:r>
    </w:p>
    <w:p w14:paraId="798293D7" w14:textId="4EC1D27B" w:rsidR="006A09AE" w:rsidRPr="00AE18DF" w:rsidRDefault="006A09AE" w:rsidP="006A09AE">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c) cena</w:t>
      </w:r>
      <w:r w:rsidR="00700BDA">
        <w:rPr>
          <w:rFonts w:ascii="Calibri" w:hAnsi="Calibri" w:cs="Cambria"/>
          <w:color w:val="000000"/>
          <w:sz w:val="22"/>
          <w:szCs w:val="22"/>
        </w:rPr>
        <w:t xml:space="preserve"> </w:t>
      </w:r>
      <w:r w:rsidR="00700BDA" w:rsidRPr="00700BDA">
        <w:rPr>
          <w:rFonts w:ascii="Calibri" w:hAnsi="Calibri" w:cs="Cambria"/>
          <w:color w:val="000000"/>
          <w:sz w:val="22"/>
          <w:szCs w:val="22"/>
        </w:rPr>
        <w:t>za poskytovanie systémových služieb a nákladov na prevádzkovanie systému</w:t>
      </w:r>
      <w:r w:rsidRPr="00AE18DF">
        <w:rPr>
          <w:rFonts w:ascii="Calibri" w:hAnsi="Calibri" w:cs="Cambria"/>
          <w:color w:val="000000"/>
          <w:sz w:val="22"/>
          <w:szCs w:val="22"/>
        </w:rPr>
        <w:t>,</w:t>
      </w:r>
    </w:p>
    <w:p w14:paraId="216E957F" w14:textId="77777777" w:rsidR="006A09AE" w:rsidRPr="00AE18DF" w:rsidRDefault="006A09AE" w:rsidP="006A09AE">
      <w:pPr>
        <w:autoSpaceDE w:val="0"/>
        <w:autoSpaceDN w:val="0"/>
        <w:adjustRightInd w:val="0"/>
        <w:jc w:val="both"/>
        <w:rPr>
          <w:rFonts w:asciiTheme="minorHAnsi" w:hAnsiTheme="minorHAnsi" w:cs="Cambria"/>
          <w:sz w:val="22"/>
          <w:szCs w:val="22"/>
        </w:rPr>
      </w:pPr>
      <w:r w:rsidRPr="00AE18DF">
        <w:rPr>
          <w:rFonts w:ascii="Calibri" w:hAnsi="Calibri" w:cs="Cambria"/>
          <w:color w:val="000000"/>
          <w:sz w:val="22"/>
          <w:szCs w:val="22"/>
        </w:rPr>
        <w:tab/>
        <w:t>d) spotrebná daň a </w:t>
      </w:r>
      <w:r w:rsidRPr="00AE18DF">
        <w:rPr>
          <w:rFonts w:asciiTheme="minorHAnsi" w:hAnsiTheme="minorHAnsi" w:cs="Cambria"/>
          <w:sz w:val="22"/>
          <w:szCs w:val="22"/>
        </w:rPr>
        <w:t>daň z pridanej hodnoty (ďalej len „</w:t>
      </w:r>
      <w:r w:rsidRPr="00AE18DF">
        <w:rPr>
          <w:rFonts w:asciiTheme="minorHAnsi" w:hAnsiTheme="minorHAnsi" w:cs="Cambria"/>
          <w:b/>
          <w:bCs/>
          <w:sz w:val="22"/>
          <w:szCs w:val="22"/>
        </w:rPr>
        <w:t>DPH</w:t>
      </w:r>
      <w:r w:rsidRPr="00AE18DF">
        <w:rPr>
          <w:rFonts w:asciiTheme="minorHAnsi" w:hAnsiTheme="minorHAnsi" w:cs="Cambria"/>
          <w:sz w:val="22"/>
          <w:szCs w:val="22"/>
        </w:rPr>
        <w:t>“).</w:t>
      </w:r>
    </w:p>
    <w:p w14:paraId="2A69DC50" w14:textId="77777777" w:rsidR="006A09AE" w:rsidRPr="00AE18DF" w:rsidRDefault="006A09AE" w:rsidP="006A09AE">
      <w:pPr>
        <w:autoSpaceDE w:val="0"/>
        <w:autoSpaceDN w:val="0"/>
        <w:adjustRightInd w:val="0"/>
        <w:jc w:val="both"/>
        <w:rPr>
          <w:rFonts w:asciiTheme="minorHAnsi" w:hAnsiTheme="minorHAnsi" w:cs="Cambria"/>
          <w:sz w:val="22"/>
          <w:szCs w:val="22"/>
        </w:rPr>
      </w:pPr>
    </w:p>
    <w:p w14:paraId="19C5FB04" w14:textId="7C2539B0" w:rsidR="00615B7A" w:rsidRDefault="006A09AE" w:rsidP="00170871">
      <w:pPr>
        <w:autoSpaceDE w:val="0"/>
        <w:autoSpaceDN w:val="0"/>
        <w:adjustRightInd w:val="0"/>
        <w:ind w:left="708" w:hanging="708"/>
        <w:jc w:val="both"/>
        <w:rPr>
          <w:rFonts w:asciiTheme="minorHAnsi" w:hAnsiTheme="minorHAnsi" w:cs="Cambria"/>
          <w:sz w:val="22"/>
          <w:szCs w:val="22"/>
          <w:highlight w:val="yellow"/>
        </w:rPr>
      </w:pPr>
      <w:r w:rsidRPr="00AE18DF">
        <w:rPr>
          <w:rFonts w:asciiTheme="minorHAnsi" w:hAnsiTheme="minorHAnsi" w:cs="Cambria"/>
          <w:sz w:val="22"/>
          <w:szCs w:val="22"/>
        </w:rPr>
        <w:t>6.2</w:t>
      </w:r>
      <w:r w:rsidRPr="00AE18DF">
        <w:rPr>
          <w:rFonts w:asciiTheme="minorHAnsi" w:hAnsiTheme="minorHAnsi" w:cs="Cambria"/>
          <w:sz w:val="22"/>
          <w:szCs w:val="22"/>
        </w:rPr>
        <w:tab/>
      </w:r>
      <w:r w:rsidRPr="0019377C">
        <w:rPr>
          <w:rFonts w:asciiTheme="minorHAnsi" w:hAnsiTheme="minorHAnsi" w:cs="Cambria"/>
          <w:sz w:val="22"/>
          <w:szCs w:val="22"/>
        </w:rPr>
        <w:t xml:space="preserve">Cena za dodávku </w:t>
      </w:r>
      <w:r w:rsidR="0078044F" w:rsidRPr="0019377C">
        <w:rPr>
          <w:rFonts w:asciiTheme="minorHAnsi" w:hAnsiTheme="minorHAnsi" w:cs="Cambria"/>
          <w:sz w:val="22"/>
          <w:szCs w:val="22"/>
        </w:rPr>
        <w:t>elektriny</w:t>
      </w:r>
      <w:r w:rsidRPr="0019377C">
        <w:rPr>
          <w:rFonts w:asciiTheme="minorHAnsi" w:hAnsiTheme="minorHAnsi" w:cs="Cambria"/>
          <w:sz w:val="22"/>
          <w:szCs w:val="22"/>
        </w:rPr>
        <w:t xml:space="preserve"> </w:t>
      </w:r>
      <w:bookmarkStart w:id="1" w:name="_Hlk118572203"/>
      <w:r w:rsidRPr="0019377C">
        <w:rPr>
          <w:rFonts w:asciiTheme="minorHAnsi" w:hAnsiTheme="minorHAnsi" w:cs="Cambria"/>
          <w:sz w:val="22"/>
          <w:szCs w:val="22"/>
        </w:rPr>
        <w:t xml:space="preserve">bola </w:t>
      </w:r>
      <w:r w:rsidR="00C92AD2">
        <w:rPr>
          <w:rFonts w:asciiTheme="minorHAnsi" w:hAnsiTheme="minorHAnsi" w:cs="Cambria"/>
          <w:sz w:val="22"/>
          <w:szCs w:val="22"/>
        </w:rPr>
        <w:t>stanovená postupom definovaným a upraveným</w:t>
      </w:r>
      <w:r w:rsidR="00C92AD2" w:rsidRPr="0019377C">
        <w:rPr>
          <w:rFonts w:asciiTheme="minorHAnsi" w:hAnsiTheme="minorHAnsi" w:cs="Cambria"/>
          <w:sz w:val="22"/>
          <w:szCs w:val="22"/>
        </w:rPr>
        <w:t xml:space="preserve"> </w:t>
      </w:r>
      <w:r w:rsidR="00C92AD2">
        <w:rPr>
          <w:rFonts w:asciiTheme="minorHAnsi" w:hAnsiTheme="minorHAnsi" w:cs="Cambria"/>
          <w:sz w:val="22"/>
          <w:szCs w:val="22"/>
        </w:rPr>
        <w:t>v </w:t>
      </w:r>
      <w:r w:rsidR="008152E2">
        <w:rPr>
          <w:rFonts w:asciiTheme="minorHAnsi" w:hAnsiTheme="minorHAnsi" w:cs="Cambria"/>
          <w:sz w:val="22"/>
          <w:szCs w:val="22"/>
        </w:rPr>
        <w:t>p</w:t>
      </w:r>
      <w:r w:rsidR="00C92AD2">
        <w:rPr>
          <w:rFonts w:asciiTheme="minorHAnsi" w:hAnsiTheme="minorHAnsi" w:cs="Cambria"/>
          <w:sz w:val="22"/>
          <w:szCs w:val="22"/>
        </w:rPr>
        <w:t xml:space="preserve">rílohe č. </w:t>
      </w:r>
      <w:r w:rsidR="00D7294A">
        <w:rPr>
          <w:rFonts w:asciiTheme="minorHAnsi" w:hAnsiTheme="minorHAnsi" w:cs="Cambria"/>
          <w:sz w:val="22"/>
          <w:szCs w:val="22"/>
        </w:rPr>
        <w:t xml:space="preserve">3 </w:t>
      </w:r>
      <w:r w:rsidR="00C92AD2">
        <w:rPr>
          <w:rFonts w:asciiTheme="minorHAnsi" w:hAnsiTheme="minorHAnsi" w:cs="Cambria"/>
          <w:sz w:val="22"/>
          <w:szCs w:val="22"/>
        </w:rPr>
        <w:t>tejto R</w:t>
      </w:r>
      <w:r w:rsidR="00597EEE">
        <w:rPr>
          <w:rFonts w:asciiTheme="minorHAnsi" w:hAnsiTheme="minorHAnsi" w:cs="Cambria"/>
          <w:sz w:val="22"/>
          <w:szCs w:val="22"/>
        </w:rPr>
        <w:t>ámcovej zmluvy</w:t>
      </w:r>
      <w:r w:rsidR="00C92AD2">
        <w:rPr>
          <w:rFonts w:asciiTheme="minorHAnsi" w:hAnsiTheme="minorHAnsi" w:cs="Cambria"/>
          <w:sz w:val="22"/>
          <w:szCs w:val="22"/>
        </w:rPr>
        <w:t xml:space="preserve"> </w:t>
      </w:r>
      <w:r w:rsidRPr="0019377C">
        <w:rPr>
          <w:rFonts w:asciiTheme="minorHAnsi" w:hAnsiTheme="minorHAnsi" w:cs="Cambria"/>
          <w:sz w:val="22"/>
          <w:szCs w:val="22"/>
        </w:rPr>
        <w:t xml:space="preserve">na celé </w:t>
      </w:r>
      <w:r w:rsidR="00D82CA4">
        <w:rPr>
          <w:rFonts w:asciiTheme="minorHAnsi" w:hAnsiTheme="minorHAnsi" w:cs="Cambria"/>
          <w:sz w:val="22"/>
          <w:szCs w:val="22"/>
        </w:rPr>
        <w:t xml:space="preserve">zmluvné </w:t>
      </w:r>
      <w:r w:rsidRPr="0019377C">
        <w:rPr>
          <w:rFonts w:asciiTheme="minorHAnsi" w:hAnsiTheme="minorHAnsi" w:cs="Cambria"/>
          <w:sz w:val="22"/>
          <w:szCs w:val="22"/>
        </w:rPr>
        <w:t xml:space="preserve">obdobie </w:t>
      </w:r>
      <w:r w:rsidR="0072612A" w:rsidRPr="0019377C">
        <w:rPr>
          <w:rFonts w:asciiTheme="minorHAnsi" w:hAnsiTheme="minorHAnsi" w:cs="Cambria"/>
          <w:sz w:val="22"/>
          <w:szCs w:val="22"/>
        </w:rPr>
        <w:t>do všetkých odberných miest uvedených v</w:t>
      </w:r>
      <w:r w:rsidR="00D063A5" w:rsidRPr="0019377C">
        <w:rPr>
          <w:rFonts w:asciiTheme="minorHAnsi" w:hAnsiTheme="minorHAnsi" w:cs="Cambria"/>
          <w:sz w:val="22"/>
          <w:szCs w:val="22"/>
        </w:rPr>
        <w:t xml:space="preserve"> </w:t>
      </w:r>
      <w:r w:rsidR="008152E2">
        <w:rPr>
          <w:rFonts w:asciiTheme="minorHAnsi" w:hAnsiTheme="minorHAnsi" w:cs="Cambria"/>
          <w:sz w:val="22"/>
          <w:szCs w:val="22"/>
        </w:rPr>
        <w:t>p</w:t>
      </w:r>
      <w:r w:rsidR="008152E2" w:rsidRPr="0019377C">
        <w:rPr>
          <w:rFonts w:asciiTheme="minorHAnsi" w:hAnsiTheme="minorHAnsi" w:cs="Cambria"/>
          <w:sz w:val="22"/>
          <w:szCs w:val="22"/>
        </w:rPr>
        <w:t xml:space="preserve">rílohe </w:t>
      </w:r>
      <w:r w:rsidR="00D063A5" w:rsidRPr="0019377C">
        <w:rPr>
          <w:rFonts w:asciiTheme="minorHAnsi" w:hAnsiTheme="minorHAnsi" w:cs="Cambria"/>
          <w:sz w:val="22"/>
          <w:szCs w:val="22"/>
        </w:rPr>
        <w:t>č. 1</w:t>
      </w:r>
      <w:r w:rsidR="0051252F" w:rsidRPr="0019377C">
        <w:rPr>
          <w:rFonts w:asciiTheme="minorHAnsi" w:hAnsiTheme="minorHAnsi" w:cs="Cambria"/>
          <w:sz w:val="22"/>
          <w:szCs w:val="22"/>
        </w:rPr>
        <w:t xml:space="preserve"> </w:t>
      </w:r>
      <w:r w:rsidR="008152E2">
        <w:rPr>
          <w:rFonts w:asciiTheme="minorHAnsi" w:hAnsiTheme="minorHAnsi" w:cs="Cambria"/>
          <w:sz w:val="22"/>
          <w:szCs w:val="22"/>
        </w:rPr>
        <w:t>R</w:t>
      </w:r>
      <w:r w:rsidR="00597EEE">
        <w:rPr>
          <w:rFonts w:asciiTheme="minorHAnsi" w:hAnsiTheme="minorHAnsi" w:cs="Cambria"/>
          <w:sz w:val="22"/>
          <w:szCs w:val="22"/>
        </w:rPr>
        <w:t>ámcovej zmluvy.</w:t>
      </w:r>
      <w:bookmarkEnd w:id="1"/>
    </w:p>
    <w:p w14:paraId="3A110043" w14:textId="77777777" w:rsidR="00DB63CB" w:rsidRDefault="00DB63CB" w:rsidP="00170871">
      <w:pPr>
        <w:jc w:val="both"/>
        <w:rPr>
          <w:rFonts w:asciiTheme="minorHAnsi" w:hAnsiTheme="minorHAnsi" w:cstheme="minorHAnsi"/>
          <w:sz w:val="22"/>
          <w:szCs w:val="22"/>
        </w:rPr>
      </w:pPr>
    </w:p>
    <w:p w14:paraId="60086152" w14:textId="61B56E32" w:rsidR="00DB63CB" w:rsidRPr="00AE18DF" w:rsidRDefault="006A09AE" w:rsidP="00DB63CB">
      <w:pPr>
        <w:ind w:left="705" w:hanging="705"/>
        <w:jc w:val="both"/>
        <w:rPr>
          <w:rFonts w:asciiTheme="minorHAnsi" w:hAnsiTheme="minorHAnsi" w:cs="Cambria"/>
          <w:sz w:val="22"/>
          <w:szCs w:val="22"/>
        </w:rPr>
      </w:pPr>
      <w:r w:rsidRPr="00AE18DF">
        <w:rPr>
          <w:rFonts w:asciiTheme="minorHAnsi" w:hAnsiTheme="minorHAnsi" w:cs="Cambria"/>
          <w:sz w:val="22"/>
          <w:szCs w:val="22"/>
        </w:rPr>
        <w:t>6.3.</w:t>
      </w:r>
      <w:r w:rsidRPr="00AE18DF">
        <w:rPr>
          <w:rFonts w:asciiTheme="minorHAnsi" w:hAnsiTheme="minorHAnsi" w:cs="Cambria"/>
          <w:sz w:val="22"/>
          <w:szCs w:val="22"/>
        </w:rPr>
        <w:tab/>
      </w:r>
      <w:r w:rsidR="00DB63CB" w:rsidRPr="00AE18DF">
        <w:rPr>
          <w:rFonts w:asciiTheme="minorHAnsi" w:hAnsiTheme="minorHAnsi" w:cs="Cambria"/>
          <w:sz w:val="22"/>
          <w:szCs w:val="22"/>
        </w:rPr>
        <w:t xml:space="preserve">Dodávateľ je oprávnený účtovať </w:t>
      </w:r>
      <w:r w:rsidR="00DB63CB" w:rsidRPr="00AE18DF">
        <w:rPr>
          <w:rFonts w:ascii="Calibri" w:hAnsi="Calibri" w:cs="Cambria"/>
          <w:sz w:val="22"/>
          <w:szCs w:val="22"/>
        </w:rPr>
        <w:t>odberateľovi</w:t>
      </w:r>
      <w:r w:rsidR="00DB63CB" w:rsidRPr="00AE18DF">
        <w:rPr>
          <w:rFonts w:asciiTheme="minorHAnsi" w:hAnsiTheme="minorHAnsi" w:cs="Cambria"/>
          <w:sz w:val="22"/>
          <w:szCs w:val="22"/>
        </w:rPr>
        <w:t xml:space="preserve"> iba ceny za dodávku </w:t>
      </w:r>
      <w:r w:rsidR="00DB63CB">
        <w:rPr>
          <w:rFonts w:asciiTheme="minorHAnsi" w:hAnsiTheme="minorHAnsi" w:cs="Cambria"/>
          <w:sz w:val="22"/>
          <w:szCs w:val="22"/>
        </w:rPr>
        <w:t>elektr</w:t>
      </w:r>
      <w:r w:rsidR="006D704B">
        <w:rPr>
          <w:rFonts w:asciiTheme="minorHAnsi" w:hAnsiTheme="minorHAnsi" w:cs="Cambria"/>
          <w:sz w:val="22"/>
          <w:szCs w:val="22"/>
        </w:rPr>
        <w:t>i</w:t>
      </w:r>
      <w:r w:rsidR="00DB63CB">
        <w:rPr>
          <w:rFonts w:asciiTheme="minorHAnsi" w:hAnsiTheme="minorHAnsi" w:cs="Cambria"/>
          <w:sz w:val="22"/>
          <w:szCs w:val="22"/>
        </w:rPr>
        <w:t>nu</w:t>
      </w:r>
      <w:r w:rsidR="00DB63CB" w:rsidRPr="00AE18DF">
        <w:rPr>
          <w:rFonts w:asciiTheme="minorHAnsi" w:hAnsiTheme="minorHAnsi" w:cs="Cambria"/>
          <w:sz w:val="22"/>
          <w:szCs w:val="22"/>
        </w:rPr>
        <w:t xml:space="preserve"> </w:t>
      </w:r>
      <w:r w:rsidR="00DB63CB">
        <w:rPr>
          <w:rFonts w:asciiTheme="minorHAnsi" w:hAnsiTheme="minorHAnsi" w:cs="Cambria"/>
          <w:sz w:val="22"/>
          <w:szCs w:val="22"/>
        </w:rPr>
        <w:t xml:space="preserve">vo výške dohodnutej </w:t>
      </w:r>
      <w:r w:rsidR="00DB63CB" w:rsidRPr="00AE18DF">
        <w:rPr>
          <w:rFonts w:asciiTheme="minorHAnsi" w:hAnsiTheme="minorHAnsi" w:cs="Cambria"/>
          <w:sz w:val="22"/>
          <w:szCs w:val="22"/>
        </w:rPr>
        <w:t>v </w:t>
      </w:r>
      <w:r w:rsidR="00AD7933">
        <w:rPr>
          <w:rFonts w:asciiTheme="minorHAnsi" w:hAnsiTheme="minorHAnsi" w:cs="Cambria"/>
          <w:sz w:val="22"/>
          <w:szCs w:val="22"/>
        </w:rPr>
        <w:t xml:space="preserve"> </w:t>
      </w:r>
      <w:r w:rsidR="006D7373">
        <w:rPr>
          <w:rFonts w:asciiTheme="minorHAnsi" w:hAnsiTheme="minorHAnsi" w:cs="Cambria"/>
          <w:sz w:val="22"/>
          <w:szCs w:val="22"/>
        </w:rPr>
        <w:t>Prílohe č.</w:t>
      </w:r>
      <w:r w:rsidR="008C688F">
        <w:rPr>
          <w:rFonts w:asciiTheme="minorHAnsi" w:hAnsiTheme="minorHAnsi" w:cs="Cambria"/>
          <w:sz w:val="22"/>
          <w:szCs w:val="22"/>
        </w:rPr>
        <w:t xml:space="preserve"> </w:t>
      </w:r>
      <w:r w:rsidR="009050BC">
        <w:rPr>
          <w:rFonts w:asciiTheme="minorHAnsi" w:hAnsiTheme="minorHAnsi" w:cs="Cambria"/>
          <w:sz w:val="22"/>
          <w:szCs w:val="22"/>
        </w:rPr>
        <w:t xml:space="preserve">3 </w:t>
      </w:r>
      <w:r w:rsidR="006D7373">
        <w:rPr>
          <w:rFonts w:asciiTheme="minorHAnsi" w:hAnsiTheme="minorHAnsi" w:cs="Cambria"/>
          <w:sz w:val="22"/>
          <w:szCs w:val="22"/>
        </w:rPr>
        <w:t>tejto</w:t>
      </w:r>
      <w:r w:rsidR="00DB63CB" w:rsidRPr="00AE18DF">
        <w:rPr>
          <w:rFonts w:asciiTheme="minorHAnsi" w:hAnsiTheme="minorHAnsi" w:cs="Cambria"/>
          <w:sz w:val="22"/>
          <w:szCs w:val="22"/>
        </w:rPr>
        <w:t xml:space="preserve"> Rámcovej zmluvy.</w:t>
      </w:r>
    </w:p>
    <w:p w14:paraId="20A739F7" w14:textId="77777777" w:rsidR="006A09AE" w:rsidRPr="00AE18DF" w:rsidRDefault="006A09AE" w:rsidP="00B34721">
      <w:pPr>
        <w:ind w:left="705" w:hanging="705"/>
        <w:jc w:val="both"/>
        <w:rPr>
          <w:rFonts w:asciiTheme="minorHAnsi" w:hAnsiTheme="minorHAnsi" w:cs="Cambria"/>
          <w:sz w:val="22"/>
          <w:szCs w:val="22"/>
        </w:rPr>
      </w:pPr>
    </w:p>
    <w:p w14:paraId="4A677DE4" w14:textId="01397096" w:rsidR="006A09AE" w:rsidRDefault="006A09AE" w:rsidP="006A09AE">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6.4.</w:t>
      </w:r>
      <w:r w:rsidRPr="00AE18DF">
        <w:rPr>
          <w:rFonts w:asciiTheme="minorHAnsi" w:hAnsiTheme="minorHAnsi" w:cs="Cambria"/>
          <w:b/>
          <w:sz w:val="22"/>
          <w:szCs w:val="22"/>
        </w:rPr>
        <w:tab/>
      </w:r>
      <w:r w:rsidRPr="00AE18DF">
        <w:rPr>
          <w:rFonts w:asciiTheme="minorHAnsi" w:hAnsiTheme="minorHAnsi" w:cstheme="minorHAnsi"/>
          <w:bCs/>
          <w:sz w:val="22"/>
          <w:szCs w:val="22"/>
        </w:rPr>
        <w:t xml:space="preserve">Zmluvné strany sú viazané výškou ceny za </w:t>
      </w:r>
      <w:r w:rsidR="009C7F0E" w:rsidRPr="00AE18DF">
        <w:rPr>
          <w:rFonts w:asciiTheme="minorHAnsi" w:hAnsiTheme="minorHAnsi" w:cstheme="minorHAnsi"/>
          <w:bCs/>
          <w:sz w:val="22"/>
          <w:szCs w:val="22"/>
        </w:rPr>
        <w:t xml:space="preserve">dodávku </w:t>
      </w:r>
      <w:r w:rsidR="0078044F">
        <w:rPr>
          <w:rFonts w:asciiTheme="minorHAnsi" w:hAnsiTheme="minorHAnsi" w:cstheme="minorHAnsi"/>
          <w:bCs/>
          <w:sz w:val="22"/>
          <w:szCs w:val="22"/>
        </w:rPr>
        <w:t>elektriny</w:t>
      </w:r>
      <w:r w:rsidRPr="00AE18DF">
        <w:rPr>
          <w:rFonts w:asciiTheme="minorHAnsi" w:hAnsiTheme="minorHAnsi" w:cstheme="minorHAnsi"/>
          <w:bCs/>
          <w:sz w:val="22"/>
          <w:szCs w:val="22"/>
        </w:rPr>
        <w:t xml:space="preserve"> dohodnutou v </w:t>
      </w:r>
      <w:r w:rsidR="006D7373">
        <w:rPr>
          <w:rFonts w:asciiTheme="minorHAnsi" w:hAnsiTheme="minorHAnsi" w:cs="Cambria"/>
          <w:sz w:val="22"/>
          <w:szCs w:val="22"/>
        </w:rPr>
        <w:t xml:space="preserve">Prílohe </w:t>
      </w:r>
      <w:r w:rsidR="006D7373" w:rsidRPr="004D77FD">
        <w:rPr>
          <w:rFonts w:asciiTheme="minorHAnsi" w:hAnsiTheme="minorHAnsi" w:cs="Cambria"/>
          <w:sz w:val="22"/>
          <w:szCs w:val="22"/>
        </w:rPr>
        <w:t xml:space="preserve">č. </w:t>
      </w:r>
      <w:r w:rsidR="006D7373" w:rsidRPr="004D77FD">
        <w:rPr>
          <w:rFonts w:asciiTheme="minorHAnsi" w:hAnsiTheme="minorHAnsi" w:cs="Cambria"/>
          <w:i/>
          <w:iCs/>
          <w:sz w:val="22"/>
          <w:szCs w:val="22"/>
        </w:rPr>
        <w:t xml:space="preserve"> </w:t>
      </w:r>
      <w:r w:rsidR="008C688F" w:rsidRPr="00170871">
        <w:rPr>
          <w:rFonts w:asciiTheme="minorHAnsi" w:hAnsiTheme="minorHAnsi" w:cs="Cambria"/>
          <w:sz w:val="22"/>
          <w:szCs w:val="22"/>
        </w:rPr>
        <w:t>3</w:t>
      </w:r>
      <w:r w:rsidR="006D7373">
        <w:rPr>
          <w:rFonts w:asciiTheme="minorHAnsi" w:hAnsiTheme="minorHAnsi" w:cs="Cambria"/>
          <w:i/>
          <w:iCs/>
          <w:sz w:val="22"/>
          <w:szCs w:val="22"/>
        </w:rPr>
        <w:t xml:space="preserve"> </w:t>
      </w:r>
      <w:r w:rsidR="006D7373">
        <w:rPr>
          <w:rFonts w:asciiTheme="minorHAnsi" w:hAnsiTheme="minorHAnsi" w:cs="Cambria"/>
          <w:sz w:val="22"/>
          <w:szCs w:val="22"/>
        </w:rPr>
        <w:t xml:space="preserve">tejto </w:t>
      </w:r>
      <w:r w:rsidRPr="00AE18DF">
        <w:rPr>
          <w:rFonts w:asciiTheme="minorHAnsi" w:hAnsiTheme="minorHAnsi" w:cstheme="minorHAnsi"/>
          <w:bCs/>
          <w:sz w:val="22"/>
          <w:szCs w:val="22"/>
        </w:rPr>
        <w:t xml:space="preserve">Rámcovej </w:t>
      </w:r>
      <w:r w:rsidR="006D7373" w:rsidRPr="00AE18DF">
        <w:rPr>
          <w:rFonts w:asciiTheme="minorHAnsi" w:hAnsiTheme="minorHAnsi" w:cstheme="minorHAnsi"/>
          <w:bCs/>
          <w:sz w:val="22"/>
          <w:szCs w:val="22"/>
        </w:rPr>
        <w:t>zmluv</w:t>
      </w:r>
      <w:r w:rsidR="006D7373">
        <w:rPr>
          <w:rFonts w:asciiTheme="minorHAnsi" w:hAnsiTheme="minorHAnsi" w:cstheme="minorHAnsi"/>
          <w:bCs/>
          <w:sz w:val="22"/>
          <w:szCs w:val="22"/>
        </w:rPr>
        <w:t>y</w:t>
      </w:r>
      <w:r w:rsidRPr="00AE18DF">
        <w:rPr>
          <w:rFonts w:asciiTheme="minorHAnsi" w:hAnsiTheme="minorHAnsi" w:cstheme="minorHAnsi"/>
          <w:bCs/>
          <w:sz w:val="22"/>
          <w:szCs w:val="22"/>
        </w:rPr>
        <w:t xml:space="preserve">. Rozumie sa, že cena za </w:t>
      </w:r>
      <w:r w:rsidR="009C7F0E" w:rsidRPr="00AE18DF">
        <w:rPr>
          <w:rFonts w:asciiTheme="minorHAnsi" w:hAnsiTheme="minorHAnsi" w:cstheme="minorHAnsi"/>
          <w:bCs/>
          <w:sz w:val="22"/>
          <w:szCs w:val="22"/>
        </w:rPr>
        <w:t xml:space="preserve">dodávku </w:t>
      </w:r>
      <w:r w:rsidR="0078044F">
        <w:rPr>
          <w:rFonts w:asciiTheme="minorHAnsi" w:hAnsiTheme="minorHAnsi" w:cstheme="minorHAnsi"/>
          <w:bCs/>
          <w:sz w:val="22"/>
          <w:szCs w:val="22"/>
        </w:rPr>
        <w:t>elektriny</w:t>
      </w:r>
      <w:r w:rsidRPr="00AE18DF">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 si nebude nárokovať v rámci ceny žiadne iné náklady. Počas trvania tejto Rámcovej zmluvy je možné meniť cenu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len dohodou zmluvných strán formou písomného dodatku k Rámcovej zmluve uzatvoreným medzi BBSK a dodávateľom, s ktorým tretie osoby, ktoré k Rámcovej zmluve pristúpili, vyslovia svoj súhlas. Dodávateľ navrhujúci navýšenie ceny sa vo svojom písomnom návrhu zaväzuje uviesť, vyčísliť a preukázať objektívne dôvody navrhovanej zmeny ceny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(napr. </w:t>
      </w:r>
      <w:r w:rsidRPr="00AE18DF">
        <w:rPr>
          <w:rFonts w:asciiTheme="minorHAnsi" w:hAnsiTheme="minorHAnsi" w:cstheme="minorHAnsi"/>
          <w:bCs/>
          <w:sz w:val="22"/>
          <w:szCs w:val="22"/>
        </w:rPr>
        <w:lastRenderedPageBreak/>
        <w:t xml:space="preserve">preukázateľná zmena vstupných nákladov, ktorú v čase podpisu </w:t>
      </w:r>
      <w:r w:rsidR="00370153">
        <w:rPr>
          <w:rFonts w:asciiTheme="minorHAnsi" w:hAnsiTheme="minorHAnsi" w:cstheme="minorHAnsi"/>
          <w:bCs/>
          <w:sz w:val="22"/>
          <w:szCs w:val="22"/>
        </w:rPr>
        <w:t xml:space="preserve">Rámcovej </w:t>
      </w:r>
      <w:r w:rsidRPr="00AE18DF">
        <w:rPr>
          <w:rFonts w:asciiTheme="minorHAnsi" w:hAnsiTheme="minorHAnsi" w:cstheme="minorHAnsi"/>
          <w:bCs/>
          <w:sz w:val="22"/>
          <w:szCs w:val="22"/>
        </w:rPr>
        <w:t xml:space="preserve">zmluvy nebolo možné predvídať). Odberateľ nie je povinný návrh dodávateľa na zmenu ceny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akceptovať.</w:t>
      </w:r>
    </w:p>
    <w:p w14:paraId="5B1F2DE3" w14:textId="77777777" w:rsidR="004E41B6" w:rsidRPr="00AE18DF" w:rsidRDefault="004E41B6" w:rsidP="00F54837">
      <w:pPr>
        <w:jc w:val="both"/>
        <w:rPr>
          <w:rFonts w:ascii="Calibri" w:hAnsi="Calibri" w:cs="Cambria"/>
          <w:sz w:val="22"/>
          <w:szCs w:val="22"/>
        </w:rPr>
      </w:pPr>
    </w:p>
    <w:p w14:paraId="563047DD" w14:textId="64725A9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2C06C8" w:rsidRPr="00AE18DF">
        <w:rPr>
          <w:rFonts w:ascii="Calibri" w:hAnsi="Calibri" w:cs="Cambria"/>
          <w:b/>
          <w:bCs/>
          <w:sz w:val="22"/>
          <w:szCs w:val="22"/>
        </w:rPr>
        <w:t>II</w:t>
      </w:r>
      <w:r w:rsidRPr="00AE18DF">
        <w:rPr>
          <w:rFonts w:ascii="Calibri" w:hAnsi="Calibri" w:cs="Cambria"/>
          <w:b/>
          <w:bCs/>
          <w:sz w:val="22"/>
          <w:szCs w:val="22"/>
        </w:rPr>
        <w:t>.</w:t>
      </w:r>
    </w:p>
    <w:p w14:paraId="1541C06E" w14:textId="776545BD" w:rsidR="004E41B6" w:rsidRPr="00AE18DF" w:rsidRDefault="00CF4649" w:rsidP="00F54837">
      <w:pPr>
        <w:jc w:val="center"/>
        <w:rPr>
          <w:rFonts w:ascii="Calibri" w:hAnsi="Calibri" w:cs="Cambria"/>
          <w:b/>
          <w:bCs/>
          <w:sz w:val="22"/>
          <w:szCs w:val="22"/>
        </w:rPr>
      </w:pPr>
      <w:r w:rsidRPr="00AE18DF">
        <w:rPr>
          <w:rFonts w:ascii="Calibri" w:hAnsi="Calibri" w:cs="Cambria"/>
          <w:b/>
          <w:bCs/>
          <w:sz w:val="22"/>
          <w:szCs w:val="22"/>
        </w:rPr>
        <w:t>C</w:t>
      </w:r>
      <w:r w:rsidR="004E41B6" w:rsidRPr="00AE18DF">
        <w:rPr>
          <w:rFonts w:ascii="Calibri" w:hAnsi="Calibri" w:cs="Cambria"/>
          <w:b/>
          <w:bCs/>
          <w:sz w:val="22"/>
          <w:szCs w:val="22"/>
        </w:rPr>
        <w:t>ena za distribučné služby</w:t>
      </w:r>
      <w:r w:rsidRPr="00AE18DF">
        <w:rPr>
          <w:rFonts w:ascii="Calibri" w:hAnsi="Calibri" w:cs="Cambria"/>
          <w:b/>
          <w:bCs/>
          <w:sz w:val="22"/>
          <w:szCs w:val="22"/>
        </w:rPr>
        <w:t xml:space="preserve"> </w:t>
      </w:r>
    </w:p>
    <w:p w14:paraId="167FF8F5" w14:textId="77777777" w:rsidR="004E41B6" w:rsidRPr="00AE18DF" w:rsidRDefault="004E41B6" w:rsidP="00F54837">
      <w:pPr>
        <w:jc w:val="center"/>
        <w:rPr>
          <w:rFonts w:ascii="Calibri" w:hAnsi="Calibri" w:cs="Cambria"/>
          <w:b/>
          <w:bCs/>
          <w:sz w:val="22"/>
          <w:szCs w:val="22"/>
        </w:rPr>
      </w:pPr>
    </w:p>
    <w:p w14:paraId="467E7CEF" w14:textId="18FEE4F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počas zmluvného obdobia zabezpečí </w:t>
      </w:r>
      <w:r w:rsidR="00483EB3" w:rsidRPr="00AE18DF">
        <w:rPr>
          <w:rFonts w:ascii="Calibri" w:hAnsi="Calibri" w:cs="Cambria"/>
          <w:sz w:val="22"/>
          <w:szCs w:val="22"/>
        </w:rPr>
        <w:t>odberateľovi</w:t>
      </w:r>
      <w:r w:rsidR="004E41B6" w:rsidRPr="00AE18DF">
        <w:rPr>
          <w:rFonts w:ascii="Calibri" w:hAnsi="Calibri" w:cs="Cambria"/>
          <w:sz w:val="22"/>
          <w:szCs w:val="22"/>
        </w:rPr>
        <w:t xml:space="preserve"> distribučné služby do OM.</w:t>
      </w:r>
    </w:p>
    <w:p w14:paraId="7D8BC3EC" w14:textId="77777777" w:rsidR="004E41B6" w:rsidRPr="00AE18DF" w:rsidRDefault="004E41B6" w:rsidP="00F54837">
      <w:pPr>
        <w:ind w:left="705" w:hanging="705"/>
        <w:jc w:val="both"/>
        <w:rPr>
          <w:rFonts w:ascii="Calibri" w:hAnsi="Calibri" w:cs="Cambria"/>
          <w:sz w:val="22"/>
          <w:szCs w:val="22"/>
        </w:rPr>
      </w:pPr>
    </w:p>
    <w:p w14:paraId="75E83289" w14:textId="0E3F6D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Dodávateľ bude účtovať </w:t>
      </w:r>
      <w:r w:rsidR="00483EB3" w:rsidRPr="00AE18DF">
        <w:rPr>
          <w:rFonts w:ascii="Calibri" w:hAnsi="Calibri" w:cs="Cambria"/>
          <w:sz w:val="22"/>
          <w:szCs w:val="22"/>
        </w:rPr>
        <w:t>odberateľovi</w:t>
      </w:r>
      <w:r w:rsidR="004E2038" w:rsidRPr="00AE18DF">
        <w:rPr>
          <w:rFonts w:ascii="Calibri" w:hAnsi="Calibri" w:cs="Cambria"/>
          <w:sz w:val="22"/>
          <w:szCs w:val="22"/>
        </w:rPr>
        <w:t xml:space="preserve"> </w:t>
      </w:r>
      <w:r w:rsidR="004E41B6" w:rsidRPr="00AE18DF">
        <w:rPr>
          <w:rFonts w:ascii="Calibri" w:hAnsi="Calibri" w:cs="Cambria"/>
          <w:sz w:val="22"/>
          <w:szCs w:val="22"/>
        </w:rPr>
        <w:t>cenu za distribučné služby v súlade s</w:t>
      </w:r>
      <w:r w:rsidR="002953EF" w:rsidRPr="00AE18DF">
        <w:rPr>
          <w:rFonts w:ascii="Calibri" w:hAnsi="Calibri" w:cs="Cambria"/>
          <w:sz w:val="22"/>
          <w:szCs w:val="22"/>
        </w:rPr>
        <w:t xml:space="preserve"> aplikovateľnými </w:t>
      </w:r>
      <w:r w:rsidR="00370153">
        <w:rPr>
          <w:rFonts w:ascii="Calibri" w:hAnsi="Calibri" w:cs="Cambria"/>
          <w:sz w:val="22"/>
          <w:szCs w:val="22"/>
        </w:rPr>
        <w:t xml:space="preserve">(v čase dodávky platnými) </w:t>
      </w:r>
      <w:r w:rsidR="004E41B6" w:rsidRPr="00AE18DF">
        <w:rPr>
          <w:rFonts w:ascii="Calibri" w:hAnsi="Calibri" w:cs="Cambria"/>
          <w:sz w:val="22"/>
          <w:szCs w:val="22"/>
        </w:rPr>
        <w:t>cenovými rozhodnutiami Ú</w:t>
      </w:r>
      <w:r w:rsidR="002953EF" w:rsidRPr="00AE18DF">
        <w:rPr>
          <w:rFonts w:ascii="Calibri" w:hAnsi="Calibri" w:cs="Cambria"/>
          <w:sz w:val="22"/>
          <w:szCs w:val="22"/>
        </w:rPr>
        <w:t xml:space="preserve">radu pre reguláciu sieťových odvetví </w:t>
      </w:r>
      <w:r w:rsidR="004E41B6" w:rsidRPr="00AE18DF">
        <w:rPr>
          <w:rFonts w:ascii="Calibri" w:hAnsi="Calibri" w:cs="Cambria"/>
          <w:sz w:val="22"/>
          <w:szCs w:val="22"/>
        </w:rPr>
        <w:t>vzťahujúcimi sa na distribučné služby poskytované PDS.</w:t>
      </w:r>
      <w:r w:rsidR="00C71585" w:rsidRPr="00AE18DF">
        <w:rPr>
          <w:rFonts w:ascii="Calibri" w:hAnsi="Calibri" w:cs="Cambria"/>
          <w:sz w:val="22"/>
          <w:szCs w:val="22"/>
        </w:rPr>
        <w:t xml:space="preserve"> </w:t>
      </w:r>
    </w:p>
    <w:p w14:paraId="67E7B112" w14:textId="77777777" w:rsidR="004E41B6" w:rsidRPr="00AE18DF" w:rsidRDefault="004E41B6" w:rsidP="00F54837">
      <w:pPr>
        <w:jc w:val="both"/>
        <w:rPr>
          <w:rFonts w:ascii="Calibri" w:hAnsi="Calibri" w:cs="Cambria"/>
          <w:sz w:val="22"/>
          <w:szCs w:val="22"/>
        </w:rPr>
      </w:pPr>
    </w:p>
    <w:p w14:paraId="3E80F0C2" w14:textId="2DC0FF8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.3. </w:t>
      </w:r>
      <w:r w:rsidR="004E41B6" w:rsidRPr="00AE18DF">
        <w:rPr>
          <w:rFonts w:ascii="Calibri" w:hAnsi="Calibri" w:cs="Cambria"/>
          <w:sz w:val="22"/>
          <w:szCs w:val="22"/>
        </w:rPr>
        <w:tab/>
        <w:t>K cenám sa pri fakturácii pripočítava DPH a spotrebná daň v súlade s</w:t>
      </w:r>
      <w:r w:rsidR="00EC7454" w:rsidRPr="00AE18DF">
        <w:rPr>
          <w:rFonts w:ascii="Calibri" w:hAnsi="Calibri" w:cs="Cambria"/>
          <w:sz w:val="22"/>
          <w:szCs w:val="22"/>
        </w:rPr>
        <w:t xml:space="preserve"> aplikovateľnými všeobecne záväznými </w:t>
      </w:r>
      <w:r w:rsidR="004E41B6" w:rsidRPr="00AE18DF">
        <w:rPr>
          <w:rFonts w:ascii="Calibri" w:hAnsi="Calibri" w:cs="Cambria"/>
          <w:sz w:val="22"/>
          <w:szCs w:val="22"/>
        </w:rPr>
        <w:t>právnymi predpismi.</w:t>
      </w:r>
    </w:p>
    <w:p w14:paraId="73A1078F" w14:textId="77777777" w:rsidR="004E41B6" w:rsidRPr="00AE18DF" w:rsidRDefault="004E41B6" w:rsidP="00F54837">
      <w:pPr>
        <w:jc w:val="both"/>
        <w:rPr>
          <w:rFonts w:ascii="Calibri" w:hAnsi="Calibri" w:cs="Cambria"/>
          <w:sz w:val="22"/>
          <w:szCs w:val="22"/>
        </w:rPr>
      </w:pPr>
    </w:p>
    <w:p w14:paraId="03ABE4ED" w14:textId="6017B6E8"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.4. </w:t>
      </w:r>
      <w:r w:rsidR="004E41B6" w:rsidRPr="00AE18DF">
        <w:rPr>
          <w:rFonts w:ascii="Calibri" w:hAnsi="Calibri" w:cs="Cambria"/>
          <w:sz w:val="22"/>
          <w:szCs w:val="22"/>
        </w:rPr>
        <w:tab/>
        <w:t>Dodávateľ nie je oprávnený účtovať akékoľvek ďalšie poplatky súvisiace s distribučnými službami.</w:t>
      </w:r>
    </w:p>
    <w:p w14:paraId="747A01D4" w14:textId="77777777" w:rsidR="004E41B6" w:rsidRPr="00AE18DF" w:rsidRDefault="004E41B6" w:rsidP="00F54837">
      <w:pPr>
        <w:jc w:val="both"/>
        <w:rPr>
          <w:rFonts w:ascii="Calibri" w:hAnsi="Calibri" w:cs="Cambria"/>
          <w:sz w:val="22"/>
          <w:szCs w:val="22"/>
        </w:rPr>
      </w:pPr>
    </w:p>
    <w:p w14:paraId="07A528E4" w14:textId="0C17DFA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VI</w:t>
      </w:r>
      <w:r w:rsidR="002C06C8" w:rsidRPr="00AE18DF">
        <w:rPr>
          <w:rFonts w:ascii="Calibri" w:hAnsi="Calibri" w:cs="Cambria"/>
          <w:b/>
          <w:bCs/>
          <w:sz w:val="22"/>
          <w:szCs w:val="22"/>
        </w:rPr>
        <w:t>II</w:t>
      </w:r>
      <w:r w:rsidRPr="00AE18DF">
        <w:rPr>
          <w:rFonts w:ascii="Calibri" w:hAnsi="Calibri" w:cs="Cambria"/>
          <w:b/>
          <w:bCs/>
          <w:sz w:val="22"/>
          <w:szCs w:val="22"/>
        </w:rPr>
        <w:t xml:space="preserve">. </w:t>
      </w:r>
    </w:p>
    <w:p w14:paraId="661E6481" w14:textId="16BC28C9"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Meranie </w:t>
      </w:r>
      <w:r w:rsidR="0078044F">
        <w:rPr>
          <w:rFonts w:ascii="Calibri" w:hAnsi="Calibri" w:cs="Cambria"/>
          <w:b/>
          <w:bCs/>
          <w:sz w:val="22"/>
          <w:szCs w:val="22"/>
        </w:rPr>
        <w:t>elektriny</w:t>
      </w:r>
      <w:r w:rsidRPr="00AE18DF">
        <w:rPr>
          <w:rFonts w:ascii="Calibri" w:hAnsi="Calibri" w:cs="Cambria"/>
          <w:b/>
          <w:bCs/>
          <w:sz w:val="22"/>
          <w:szCs w:val="22"/>
        </w:rPr>
        <w:t xml:space="preserve"> a odpočty</w:t>
      </w:r>
    </w:p>
    <w:p w14:paraId="3702931D" w14:textId="77777777" w:rsidR="004E41B6" w:rsidRPr="00AE18DF" w:rsidRDefault="004E41B6" w:rsidP="00F54837">
      <w:pPr>
        <w:jc w:val="center"/>
        <w:rPr>
          <w:rFonts w:ascii="Calibri" w:hAnsi="Calibri" w:cs="Cambria"/>
          <w:b/>
          <w:bCs/>
          <w:sz w:val="22"/>
          <w:szCs w:val="22"/>
        </w:rPr>
      </w:pPr>
    </w:p>
    <w:p w14:paraId="78D288BD" w14:textId="71DDF7A2"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Montáž, pripojenie alebo výmenu určeného meradla zabezpečí dodávateľ po splnení ustanovených technických podmienok merania  </w:t>
      </w:r>
      <w:r w:rsidR="0078044F">
        <w:rPr>
          <w:rFonts w:ascii="Calibri" w:hAnsi="Calibri" w:cs="Cambria"/>
          <w:sz w:val="22"/>
          <w:szCs w:val="22"/>
        </w:rPr>
        <w:t>elektriny</w:t>
      </w:r>
      <w:r w:rsidR="004E41B6" w:rsidRPr="00AE18DF">
        <w:rPr>
          <w:rFonts w:ascii="Calibri" w:hAnsi="Calibri" w:cs="Cambria"/>
          <w:sz w:val="22"/>
          <w:szCs w:val="22"/>
        </w:rPr>
        <w:t xml:space="preserve">  príslušného PDS. Druh, počet, veľkosť a umiestnenie určeného meradla a ovládacích zariadení určuje PDS v zmysle </w:t>
      </w:r>
      <w:r w:rsidR="00E11A54" w:rsidRPr="00AE18DF">
        <w:rPr>
          <w:rFonts w:asciiTheme="minorHAnsi" w:hAnsiTheme="minorHAnsi" w:cs="Arial"/>
          <w:sz w:val="22"/>
          <w:szCs w:val="22"/>
          <w:lang w:eastAsia="sk-SK"/>
        </w:rPr>
        <w:t xml:space="preserve">zákona č. 251/2012 Z. z. </w:t>
      </w:r>
      <w:r w:rsidR="00E11A54" w:rsidRPr="00AE18DF">
        <w:rPr>
          <w:rFonts w:asciiTheme="minorHAnsi" w:hAnsiTheme="minorHAnsi" w:cs="Helvetica"/>
          <w:sz w:val="22"/>
          <w:szCs w:val="22"/>
        </w:rPr>
        <w:t>o energetike a o zmene a doplnení niektorých zákonov</w:t>
      </w:r>
      <w:r w:rsidR="008D017A" w:rsidRPr="00AE18DF">
        <w:rPr>
          <w:rFonts w:asciiTheme="minorHAnsi" w:hAnsiTheme="minorHAnsi" w:cs="Helvetica"/>
          <w:sz w:val="22"/>
          <w:szCs w:val="22"/>
        </w:rPr>
        <w:t xml:space="preserve"> v znení neskorších predpisov (ďalej len „</w:t>
      </w:r>
      <w:r w:rsidR="008D017A" w:rsidRPr="00AE18DF">
        <w:rPr>
          <w:rFonts w:asciiTheme="minorHAnsi" w:hAnsiTheme="minorHAnsi" w:cs="Helvetica"/>
          <w:b/>
          <w:bCs/>
          <w:sz w:val="22"/>
          <w:szCs w:val="22"/>
        </w:rPr>
        <w:t>zákon o energetike</w:t>
      </w:r>
      <w:r w:rsidR="008D017A" w:rsidRPr="00AE18DF">
        <w:rPr>
          <w:rFonts w:asciiTheme="minorHAnsi" w:hAnsiTheme="minorHAnsi" w:cs="Helvetica"/>
          <w:sz w:val="22"/>
          <w:szCs w:val="22"/>
        </w:rPr>
        <w:t>“)</w:t>
      </w:r>
      <w:r w:rsidR="004E41B6" w:rsidRPr="00AE18DF">
        <w:rPr>
          <w:rFonts w:ascii="Calibri" w:hAnsi="Calibri" w:cs="Cambria"/>
          <w:sz w:val="22"/>
          <w:szCs w:val="22"/>
        </w:rPr>
        <w:t>.</w:t>
      </w:r>
    </w:p>
    <w:p w14:paraId="3FD4A642" w14:textId="77777777" w:rsidR="004E41B6" w:rsidRPr="00AE18DF" w:rsidRDefault="004E41B6" w:rsidP="00F54837">
      <w:pPr>
        <w:jc w:val="both"/>
        <w:rPr>
          <w:rFonts w:ascii="Calibri" w:hAnsi="Calibri" w:cs="Cambria"/>
          <w:sz w:val="22"/>
          <w:szCs w:val="22"/>
        </w:rPr>
      </w:pPr>
    </w:p>
    <w:p w14:paraId="5BFB0585" w14:textId="0B5917CA"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Odber </w:t>
      </w:r>
      <w:r w:rsidR="0078044F">
        <w:rPr>
          <w:rFonts w:ascii="Calibri" w:hAnsi="Calibri" w:cs="Cambria"/>
          <w:sz w:val="22"/>
          <w:szCs w:val="22"/>
        </w:rPr>
        <w:t>elektriny</w:t>
      </w:r>
      <w:r w:rsidR="004E41B6" w:rsidRPr="00AE18DF">
        <w:rPr>
          <w:rFonts w:ascii="Calibri" w:hAnsi="Calibri" w:cs="Cambria"/>
          <w:sz w:val="22"/>
          <w:szCs w:val="22"/>
        </w:rPr>
        <w:t xml:space="preserve"> sa meria určeným meradlom</w:t>
      </w:r>
      <w:r w:rsidR="00CE00CF" w:rsidRPr="00AE18DF">
        <w:rPr>
          <w:rFonts w:ascii="Calibri" w:hAnsi="Calibri" w:cs="Cambria"/>
          <w:sz w:val="22"/>
          <w:szCs w:val="22"/>
        </w:rPr>
        <w:t xml:space="preserve"> </w:t>
      </w:r>
      <w:r w:rsidR="004E41B6" w:rsidRPr="00AE18DF">
        <w:rPr>
          <w:rFonts w:ascii="Calibri" w:hAnsi="Calibri" w:cs="Cambria"/>
          <w:sz w:val="22"/>
          <w:szCs w:val="22"/>
        </w:rPr>
        <w:t>v zmysle zákona č. 1</w:t>
      </w:r>
      <w:r w:rsidR="00370153">
        <w:rPr>
          <w:rFonts w:ascii="Calibri" w:hAnsi="Calibri" w:cs="Cambria"/>
          <w:sz w:val="22"/>
          <w:szCs w:val="22"/>
        </w:rPr>
        <w:t>57</w:t>
      </w:r>
      <w:r w:rsidR="004E41B6" w:rsidRPr="00AE18DF">
        <w:rPr>
          <w:rFonts w:ascii="Calibri" w:hAnsi="Calibri" w:cs="Cambria"/>
          <w:sz w:val="22"/>
          <w:szCs w:val="22"/>
        </w:rPr>
        <w:t>/20</w:t>
      </w:r>
      <w:r w:rsidR="00370153">
        <w:rPr>
          <w:rFonts w:ascii="Calibri" w:hAnsi="Calibri" w:cs="Cambria"/>
          <w:sz w:val="22"/>
          <w:szCs w:val="22"/>
        </w:rPr>
        <w:t>18</w:t>
      </w:r>
      <w:r w:rsidR="004E41B6" w:rsidRPr="00AE18DF">
        <w:rPr>
          <w:rFonts w:ascii="Calibri" w:hAnsi="Calibri" w:cs="Cambria"/>
          <w:sz w:val="22"/>
          <w:szCs w:val="22"/>
        </w:rPr>
        <w:t xml:space="preserve"> Z. z. o metrológii a o  zmene a doplnení niektorých zákonov v znení neskorších predpisov.</w:t>
      </w:r>
    </w:p>
    <w:p w14:paraId="480FAD76" w14:textId="77777777" w:rsidR="004E41B6" w:rsidRPr="00AE18DF" w:rsidRDefault="004E41B6" w:rsidP="00F54837">
      <w:pPr>
        <w:jc w:val="both"/>
        <w:rPr>
          <w:rFonts w:ascii="Calibri" w:hAnsi="Calibri" w:cs="Cambria"/>
          <w:sz w:val="22"/>
          <w:szCs w:val="22"/>
        </w:rPr>
      </w:pPr>
    </w:p>
    <w:p w14:paraId="1C7E6229" w14:textId="65C26C68" w:rsidR="004E41B6" w:rsidRPr="00AE18DF" w:rsidRDefault="002C06C8" w:rsidP="00F54837">
      <w:pPr>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preberá zodpovednosť za odchýlku za odberné miesta voči </w:t>
      </w:r>
      <w:proofErr w:type="spellStart"/>
      <w:r w:rsidR="004E41B6" w:rsidRPr="00AE18DF">
        <w:rPr>
          <w:rFonts w:ascii="Calibri" w:hAnsi="Calibri" w:cs="Cambria"/>
          <w:sz w:val="22"/>
          <w:szCs w:val="22"/>
        </w:rPr>
        <w:t>zúčtovateľovi</w:t>
      </w:r>
      <w:proofErr w:type="spellEnd"/>
      <w:r w:rsidR="004E41B6" w:rsidRPr="00AE18DF">
        <w:rPr>
          <w:rFonts w:ascii="Calibri" w:hAnsi="Calibri" w:cs="Cambria"/>
          <w:sz w:val="22"/>
          <w:szCs w:val="22"/>
        </w:rPr>
        <w:t xml:space="preserve"> odchýlok.</w:t>
      </w:r>
    </w:p>
    <w:p w14:paraId="37886DA7" w14:textId="77777777" w:rsidR="004E41B6" w:rsidRPr="00AE18DF" w:rsidRDefault="004E41B6" w:rsidP="00F54837">
      <w:pPr>
        <w:jc w:val="both"/>
        <w:rPr>
          <w:rFonts w:ascii="Calibri" w:hAnsi="Calibri" w:cs="Cambria"/>
          <w:sz w:val="22"/>
          <w:szCs w:val="22"/>
        </w:rPr>
      </w:pPr>
    </w:p>
    <w:p w14:paraId="07E36056" w14:textId="456EC55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.4. </w:t>
      </w:r>
      <w:r w:rsidR="004E41B6" w:rsidRPr="00AE18DF">
        <w:rPr>
          <w:rFonts w:ascii="Calibri" w:hAnsi="Calibri" w:cs="Cambria"/>
          <w:sz w:val="22"/>
          <w:szCs w:val="22"/>
        </w:rPr>
        <w:tab/>
        <w:t xml:space="preserve">Meranie </w:t>
      </w:r>
      <w:r w:rsidR="0078044F">
        <w:rPr>
          <w:rFonts w:ascii="Calibri" w:hAnsi="Calibri" w:cs="Cambria"/>
          <w:sz w:val="22"/>
          <w:szCs w:val="22"/>
        </w:rPr>
        <w:t>elektriny</w:t>
      </w:r>
      <w:r w:rsidR="004E41B6" w:rsidRPr="00AE18DF">
        <w:rPr>
          <w:rFonts w:ascii="Calibri" w:hAnsi="Calibri" w:cs="Cambria"/>
          <w:sz w:val="22"/>
          <w:szCs w:val="22"/>
        </w:rPr>
        <w:t xml:space="preserve"> a odpočty určeného meradla</w:t>
      </w:r>
      <w:r w:rsidR="001B7454" w:rsidRPr="00AE18DF">
        <w:rPr>
          <w:rFonts w:ascii="Calibri" w:hAnsi="Calibri" w:cs="Cambria"/>
          <w:sz w:val="22"/>
          <w:szCs w:val="22"/>
        </w:rPr>
        <w:t>,</w:t>
      </w:r>
      <w:r w:rsidR="004E41B6" w:rsidRPr="00AE18DF">
        <w:rPr>
          <w:rFonts w:ascii="Calibri" w:hAnsi="Calibri" w:cs="Cambria"/>
          <w:sz w:val="22"/>
          <w:szCs w:val="22"/>
        </w:rPr>
        <w:t xml:space="preserve"> vrátane vyhodnocovania, odovzdávania výsledkov merania a ostatných informácií potrebných pre vyúčtovanie dodávky </w:t>
      </w:r>
      <w:r w:rsidR="0078044F">
        <w:rPr>
          <w:rFonts w:ascii="Calibri" w:hAnsi="Calibri" w:cs="Cambria"/>
          <w:sz w:val="22"/>
          <w:szCs w:val="22"/>
        </w:rPr>
        <w:t>elektriny</w:t>
      </w:r>
      <w:r w:rsidR="004E41B6" w:rsidRPr="00AE18DF">
        <w:rPr>
          <w:rFonts w:ascii="Calibri" w:hAnsi="Calibri" w:cs="Cambria"/>
          <w:sz w:val="22"/>
          <w:szCs w:val="22"/>
        </w:rPr>
        <w:t xml:space="preserve"> a distribučných služieb</w:t>
      </w:r>
      <w:r w:rsidR="001B7454" w:rsidRPr="00AE18DF">
        <w:rPr>
          <w:rFonts w:ascii="Calibri" w:hAnsi="Calibri" w:cs="Cambria"/>
          <w:sz w:val="22"/>
          <w:szCs w:val="22"/>
        </w:rPr>
        <w:t>,</w:t>
      </w:r>
      <w:r w:rsidR="004E41B6" w:rsidRPr="00AE18DF">
        <w:rPr>
          <w:rFonts w:ascii="Calibri" w:hAnsi="Calibri" w:cs="Cambria"/>
          <w:sz w:val="22"/>
          <w:szCs w:val="22"/>
        </w:rPr>
        <w:t xml:space="preserve">  vykonáva PDS. Odpočet určeného meradla sa vykonáva v súlade s Prevádzkovým poriadkom PDS. Dodávateľ fakturuje 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na základe týchto údajov. V prípade poruchy určeného meradla alebo fakturácie s nesprávnou konštantou má dodávateľ právo upraviť  fakturačné hodnoty podľa údajov, ktoré dodávateľ dostane od PDS. </w:t>
      </w:r>
    </w:p>
    <w:p w14:paraId="38F36D5A" w14:textId="77777777" w:rsidR="004E41B6" w:rsidRPr="00AE18DF" w:rsidRDefault="004E41B6" w:rsidP="00F54837">
      <w:pPr>
        <w:ind w:left="705" w:hanging="705"/>
        <w:jc w:val="both"/>
        <w:rPr>
          <w:rFonts w:ascii="Calibri" w:hAnsi="Calibri" w:cs="Cambria"/>
          <w:sz w:val="22"/>
          <w:szCs w:val="22"/>
        </w:rPr>
      </w:pPr>
    </w:p>
    <w:p w14:paraId="6DB6F2AE" w14:textId="483F84EC"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.5.</w:t>
      </w:r>
      <w:r w:rsidR="004E41B6" w:rsidRPr="00AE18DF">
        <w:rPr>
          <w:rFonts w:ascii="Calibri" w:hAnsi="Calibri" w:cs="Cambria"/>
          <w:sz w:val="22"/>
          <w:szCs w:val="22"/>
        </w:rPr>
        <w:tab/>
        <w:t xml:space="preserve">Dodávateľ </w:t>
      </w:r>
      <w:r w:rsidR="00370153">
        <w:rPr>
          <w:rFonts w:ascii="Calibri" w:hAnsi="Calibri" w:cs="Cambria"/>
          <w:sz w:val="22"/>
          <w:szCs w:val="22"/>
        </w:rPr>
        <w:t>poskytne všetku súčinnosť na to</w:t>
      </w:r>
      <w:r w:rsidR="00E11A54" w:rsidRPr="00AE18DF">
        <w:rPr>
          <w:rFonts w:ascii="Calibri" w:hAnsi="Calibri" w:cs="Cambria"/>
          <w:sz w:val="22"/>
          <w:szCs w:val="22"/>
        </w:rPr>
        <w:t xml:space="preserve">, aby </w:t>
      </w:r>
      <w:r w:rsidR="00DC744B" w:rsidRPr="00AE18DF">
        <w:rPr>
          <w:rFonts w:ascii="Calibri" w:hAnsi="Calibri" w:cs="Cambria"/>
          <w:sz w:val="22"/>
          <w:szCs w:val="22"/>
        </w:rPr>
        <w:t xml:space="preserve">PDS </w:t>
      </w:r>
      <w:r w:rsidR="00483EB3" w:rsidRPr="00AE18DF">
        <w:rPr>
          <w:rFonts w:ascii="Calibri" w:hAnsi="Calibri" w:cs="Cambria"/>
          <w:sz w:val="22"/>
          <w:szCs w:val="22"/>
        </w:rPr>
        <w:t>odberateľa</w:t>
      </w:r>
      <w:r w:rsidR="004E41B6" w:rsidRPr="00AE18DF">
        <w:rPr>
          <w:rFonts w:ascii="Calibri" w:hAnsi="Calibri" w:cs="Cambria"/>
          <w:sz w:val="22"/>
          <w:szCs w:val="22"/>
        </w:rPr>
        <w:t xml:space="preserve"> v prípade plánovanej výmeny určeného meradla</w:t>
      </w:r>
      <w:r w:rsidR="00DC744B" w:rsidRPr="00AE18DF">
        <w:rPr>
          <w:rFonts w:ascii="Calibri" w:hAnsi="Calibri" w:cs="Cambria"/>
          <w:sz w:val="22"/>
          <w:szCs w:val="22"/>
        </w:rPr>
        <w:t xml:space="preserve"> písomne a preukazne informova</w:t>
      </w:r>
      <w:r w:rsidR="00776726" w:rsidRPr="00AE18DF">
        <w:rPr>
          <w:rFonts w:ascii="Calibri" w:hAnsi="Calibri" w:cs="Cambria"/>
          <w:sz w:val="22"/>
          <w:szCs w:val="22"/>
        </w:rPr>
        <w:t>l</w:t>
      </w:r>
      <w:r w:rsidR="00DC744B" w:rsidRPr="00AE18DF">
        <w:rPr>
          <w:rFonts w:ascii="Calibri" w:hAnsi="Calibri" w:cs="Cambria"/>
          <w:sz w:val="22"/>
          <w:szCs w:val="22"/>
        </w:rPr>
        <w:t xml:space="preserve"> o </w:t>
      </w:r>
      <w:r w:rsidR="004E41B6" w:rsidRPr="00AE18DF">
        <w:rPr>
          <w:rFonts w:ascii="Calibri" w:hAnsi="Calibri" w:cs="Cambria"/>
          <w:sz w:val="22"/>
          <w:szCs w:val="22"/>
        </w:rPr>
        <w:t>termín</w:t>
      </w:r>
      <w:r w:rsidR="00DC744B" w:rsidRPr="00AE18DF">
        <w:rPr>
          <w:rFonts w:ascii="Calibri" w:hAnsi="Calibri" w:cs="Cambria"/>
          <w:sz w:val="22"/>
          <w:szCs w:val="22"/>
        </w:rPr>
        <w:t xml:space="preserve">e </w:t>
      </w:r>
      <w:r w:rsidR="00E11A54" w:rsidRPr="00AE18DF">
        <w:rPr>
          <w:rFonts w:ascii="Calibri" w:hAnsi="Calibri" w:cs="Cambria"/>
          <w:sz w:val="22"/>
          <w:szCs w:val="22"/>
        </w:rPr>
        <w:t>tak</w:t>
      </w:r>
      <w:r w:rsidR="00DC744B" w:rsidRPr="00AE18DF">
        <w:rPr>
          <w:rFonts w:ascii="Calibri" w:hAnsi="Calibri" w:cs="Cambria"/>
          <w:sz w:val="22"/>
          <w:szCs w:val="22"/>
        </w:rPr>
        <w:t xml:space="preserve">ejto </w:t>
      </w:r>
      <w:r w:rsidR="00E11A54" w:rsidRPr="00AE18DF">
        <w:rPr>
          <w:rFonts w:ascii="Calibri" w:hAnsi="Calibri" w:cs="Cambria"/>
          <w:sz w:val="22"/>
          <w:szCs w:val="22"/>
        </w:rPr>
        <w:t>výmen</w:t>
      </w:r>
      <w:r w:rsidR="00DC744B" w:rsidRPr="00AE18DF">
        <w:rPr>
          <w:rFonts w:ascii="Calibri" w:hAnsi="Calibri" w:cs="Cambria"/>
          <w:sz w:val="22"/>
          <w:szCs w:val="22"/>
        </w:rPr>
        <w:t>y</w:t>
      </w:r>
      <w:r w:rsidR="004E41B6" w:rsidRPr="00AE18DF">
        <w:rPr>
          <w:rFonts w:ascii="Calibri" w:hAnsi="Calibri" w:cs="Cambria"/>
          <w:sz w:val="22"/>
          <w:szCs w:val="22"/>
        </w:rPr>
        <w:t xml:space="preserve"> aspoň </w:t>
      </w:r>
      <w:r w:rsidR="00370153">
        <w:rPr>
          <w:rFonts w:ascii="Calibri" w:hAnsi="Calibri" w:cs="Cambria"/>
          <w:sz w:val="22"/>
          <w:szCs w:val="22"/>
        </w:rPr>
        <w:t>30</w:t>
      </w:r>
      <w:r w:rsidR="004E41B6" w:rsidRPr="00AE18DF">
        <w:rPr>
          <w:rFonts w:ascii="Calibri" w:hAnsi="Calibri" w:cs="Cambria"/>
          <w:sz w:val="22"/>
          <w:szCs w:val="22"/>
        </w:rPr>
        <w:t xml:space="preserve"> dní vopred</w:t>
      </w:r>
      <w:r w:rsidR="00671654" w:rsidRPr="00AE18DF">
        <w:rPr>
          <w:rFonts w:ascii="Calibri" w:hAnsi="Calibri" w:cs="Cambria"/>
          <w:sz w:val="22"/>
          <w:szCs w:val="22"/>
        </w:rPr>
        <w:t>,</w:t>
      </w:r>
      <w:r w:rsidR="004E41B6" w:rsidRPr="00AE18DF">
        <w:rPr>
          <w:rFonts w:ascii="Calibri" w:hAnsi="Calibri" w:cs="Cambria"/>
          <w:sz w:val="22"/>
          <w:szCs w:val="22"/>
        </w:rPr>
        <w:t xml:space="preserve"> </w:t>
      </w:r>
      <w:r w:rsidR="00DC744B" w:rsidRPr="00AE18DF">
        <w:rPr>
          <w:rFonts w:ascii="Calibri" w:hAnsi="Calibri" w:cs="Cambria"/>
          <w:sz w:val="22"/>
          <w:szCs w:val="22"/>
        </w:rPr>
        <w:t xml:space="preserve">ibaže by </w:t>
      </w:r>
      <w:r w:rsidR="00483EB3" w:rsidRPr="00AE18DF">
        <w:rPr>
          <w:rFonts w:ascii="Calibri" w:hAnsi="Calibri" w:cs="Cambria"/>
          <w:sz w:val="22"/>
          <w:szCs w:val="22"/>
        </w:rPr>
        <w:t>týmto dotknutá</w:t>
      </w:r>
      <w:r w:rsidR="00120D95" w:rsidRPr="00AE18DF">
        <w:rPr>
          <w:rFonts w:ascii="Calibri" w:hAnsi="Calibri" w:cs="Cambria"/>
          <w:sz w:val="22"/>
          <w:szCs w:val="22"/>
        </w:rPr>
        <w:t xml:space="preserve"> zmluvná strana </w:t>
      </w:r>
      <w:r w:rsidR="004E41B6" w:rsidRPr="00AE18DF">
        <w:rPr>
          <w:rFonts w:ascii="Calibri" w:hAnsi="Calibri" w:cs="Cambria"/>
          <w:sz w:val="22"/>
          <w:szCs w:val="22"/>
        </w:rPr>
        <w:t>súhlas</w:t>
      </w:r>
      <w:r w:rsidR="00DC744B" w:rsidRPr="00AE18DF">
        <w:rPr>
          <w:rFonts w:ascii="Calibri" w:hAnsi="Calibri" w:cs="Cambria"/>
          <w:sz w:val="22"/>
          <w:szCs w:val="22"/>
        </w:rPr>
        <w:t>il</w:t>
      </w:r>
      <w:r w:rsidR="00120D95" w:rsidRPr="00AE18DF">
        <w:rPr>
          <w:rFonts w:ascii="Calibri" w:hAnsi="Calibri" w:cs="Cambria"/>
          <w:sz w:val="22"/>
          <w:szCs w:val="22"/>
        </w:rPr>
        <w:t>a</w:t>
      </w:r>
      <w:r w:rsidR="004E41B6" w:rsidRPr="00AE18DF">
        <w:rPr>
          <w:rFonts w:ascii="Calibri" w:hAnsi="Calibri" w:cs="Cambria"/>
          <w:sz w:val="22"/>
          <w:szCs w:val="22"/>
        </w:rPr>
        <w:t xml:space="preserve"> s neskorším termínom oznámenia výmeny určeného meradla</w:t>
      </w:r>
      <w:r w:rsidR="00DC744B" w:rsidRPr="00AE18DF">
        <w:rPr>
          <w:rFonts w:ascii="Calibri" w:hAnsi="Calibri" w:cs="Cambria"/>
          <w:sz w:val="22"/>
          <w:szCs w:val="22"/>
        </w:rPr>
        <w:t xml:space="preserve">; </w:t>
      </w:r>
      <w:r w:rsidR="00370153">
        <w:rPr>
          <w:rFonts w:ascii="Calibri" w:hAnsi="Calibri" w:cs="Cambria"/>
          <w:sz w:val="22"/>
          <w:szCs w:val="22"/>
        </w:rPr>
        <w:t>30</w:t>
      </w:r>
      <w:r w:rsidR="00DC744B" w:rsidRPr="00AE18DF">
        <w:rPr>
          <w:rFonts w:ascii="Calibri" w:hAnsi="Calibri" w:cs="Cambria"/>
          <w:sz w:val="22"/>
          <w:szCs w:val="22"/>
        </w:rPr>
        <w:t>-dňová lehota sa neuplatní v</w:t>
      </w:r>
      <w:r w:rsidR="00950CDB" w:rsidRPr="00AE18DF">
        <w:rPr>
          <w:rFonts w:ascii="Calibri" w:hAnsi="Calibri" w:cs="Cambria"/>
          <w:sz w:val="22"/>
          <w:szCs w:val="22"/>
        </w:rPr>
        <w:t> </w:t>
      </w:r>
      <w:r w:rsidR="00DC744B" w:rsidRPr="00AE18DF">
        <w:rPr>
          <w:rFonts w:ascii="Calibri" w:hAnsi="Calibri" w:cs="Cambria"/>
          <w:sz w:val="22"/>
          <w:szCs w:val="22"/>
        </w:rPr>
        <w:t>prípade</w:t>
      </w:r>
      <w:r w:rsidR="00950CDB" w:rsidRPr="00AE18DF">
        <w:rPr>
          <w:rFonts w:ascii="Calibri" w:hAnsi="Calibri" w:cs="Cambria"/>
          <w:sz w:val="22"/>
          <w:szCs w:val="22"/>
        </w:rPr>
        <w:t xml:space="preserve"> n</w:t>
      </w:r>
      <w:r w:rsidR="004E41B6" w:rsidRPr="00AE18DF">
        <w:rPr>
          <w:rFonts w:ascii="Calibri" w:hAnsi="Calibri" w:cs="Cambria"/>
          <w:sz w:val="22"/>
          <w:szCs w:val="22"/>
        </w:rPr>
        <w:t>eplánovan</w:t>
      </w:r>
      <w:r w:rsidR="00950CDB" w:rsidRPr="00AE18DF">
        <w:rPr>
          <w:rFonts w:ascii="Calibri" w:hAnsi="Calibri" w:cs="Cambria"/>
          <w:sz w:val="22"/>
          <w:szCs w:val="22"/>
        </w:rPr>
        <w:t>ej</w:t>
      </w:r>
      <w:r w:rsidR="004E41B6" w:rsidRPr="00AE18DF">
        <w:rPr>
          <w:rFonts w:ascii="Calibri" w:hAnsi="Calibri" w:cs="Cambria"/>
          <w:sz w:val="22"/>
          <w:szCs w:val="22"/>
        </w:rPr>
        <w:t xml:space="preserve"> výmen</w:t>
      </w:r>
      <w:r w:rsidR="00950CDB" w:rsidRPr="00AE18DF">
        <w:rPr>
          <w:rFonts w:ascii="Calibri" w:hAnsi="Calibri" w:cs="Cambria"/>
          <w:sz w:val="22"/>
          <w:szCs w:val="22"/>
        </w:rPr>
        <w:t>y</w:t>
      </w:r>
      <w:r w:rsidR="004E41B6" w:rsidRPr="00AE18DF">
        <w:rPr>
          <w:rFonts w:ascii="Calibri" w:hAnsi="Calibri" w:cs="Cambria"/>
          <w:sz w:val="22"/>
          <w:szCs w:val="22"/>
        </w:rPr>
        <w:t xml:space="preserve"> určeného meradla</w:t>
      </w:r>
      <w:r w:rsidR="00DC744B" w:rsidRPr="00AE18DF">
        <w:rPr>
          <w:rFonts w:ascii="Calibri" w:hAnsi="Calibri" w:cs="Cambria"/>
          <w:sz w:val="22"/>
          <w:szCs w:val="22"/>
        </w:rPr>
        <w:t xml:space="preserve"> z dôvodu poruchy, havárie alebo inej obdobnej okolnosti</w:t>
      </w:r>
      <w:r w:rsidR="004E41B6" w:rsidRPr="00AE18DF">
        <w:rPr>
          <w:rFonts w:ascii="Calibri" w:hAnsi="Calibri" w:cs="Cambria"/>
          <w:sz w:val="22"/>
          <w:szCs w:val="22"/>
        </w:rPr>
        <w:t xml:space="preserve">. Dôvody výmeny určeného meradla, náhradný spôsob určenia množstva dodaného </w:t>
      </w:r>
      <w:r w:rsidR="0078044F">
        <w:rPr>
          <w:rFonts w:ascii="Calibri" w:hAnsi="Calibri" w:cs="Cambria"/>
          <w:sz w:val="22"/>
          <w:szCs w:val="22"/>
        </w:rPr>
        <w:t>elektriny</w:t>
      </w:r>
      <w:r w:rsidR="004E41B6" w:rsidRPr="00AE18DF">
        <w:rPr>
          <w:rFonts w:ascii="Calibri" w:hAnsi="Calibri" w:cs="Cambria"/>
          <w:sz w:val="22"/>
          <w:szCs w:val="22"/>
        </w:rPr>
        <w:t xml:space="preserve"> v prípade poruchy určeného meradla alebo mimo určeného termínu odpočtu </w:t>
      </w:r>
      <w:r w:rsidR="00C17FCB" w:rsidRPr="00AE18DF">
        <w:rPr>
          <w:rFonts w:ascii="Calibri" w:hAnsi="Calibri" w:cs="Cambria"/>
          <w:sz w:val="22"/>
          <w:szCs w:val="22"/>
        </w:rPr>
        <w:t>bud</w:t>
      </w:r>
      <w:r w:rsidR="004E41B6" w:rsidRPr="00AE18DF">
        <w:rPr>
          <w:rFonts w:ascii="Calibri" w:hAnsi="Calibri" w:cs="Cambria"/>
          <w:sz w:val="22"/>
          <w:szCs w:val="22"/>
        </w:rPr>
        <w:t>ú upravené v Prevádzkovom poriadku PDS.</w:t>
      </w:r>
    </w:p>
    <w:p w14:paraId="1E88E703" w14:textId="77777777" w:rsidR="004E41B6" w:rsidRPr="00AE18DF" w:rsidRDefault="004E41B6" w:rsidP="00F54837">
      <w:pPr>
        <w:jc w:val="both"/>
        <w:rPr>
          <w:rFonts w:ascii="Calibri" w:hAnsi="Calibri" w:cs="Cambria"/>
          <w:sz w:val="22"/>
          <w:szCs w:val="22"/>
        </w:rPr>
      </w:pPr>
    </w:p>
    <w:p w14:paraId="7111520A" w14:textId="0669A2AB"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C71585" w:rsidRPr="00AE18DF">
        <w:rPr>
          <w:rFonts w:ascii="Calibri" w:hAnsi="Calibri" w:cs="Cambria"/>
          <w:sz w:val="22"/>
          <w:szCs w:val="22"/>
        </w:rPr>
        <w:t>.</w:t>
      </w:r>
      <w:r w:rsidRPr="00AE18DF">
        <w:rPr>
          <w:rFonts w:ascii="Calibri" w:hAnsi="Calibri" w:cs="Cambria"/>
          <w:sz w:val="22"/>
          <w:szCs w:val="22"/>
        </w:rPr>
        <w:t>6</w:t>
      </w:r>
      <w:r w:rsidR="004E41B6" w:rsidRPr="00AE18DF">
        <w:rPr>
          <w:rFonts w:ascii="Calibri" w:hAnsi="Calibri" w:cs="Cambria"/>
          <w:sz w:val="22"/>
          <w:szCs w:val="22"/>
        </w:rPr>
        <w:t xml:space="preserve">. </w:t>
      </w:r>
      <w:r w:rsidR="004E41B6" w:rsidRPr="00AE18DF">
        <w:rPr>
          <w:rFonts w:ascii="Calibri" w:hAnsi="Calibri" w:cs="Cambria"/>
          <w:sz w:val="22"/>
          <w:szCs w:val="22"/>
        </w:rPr>
        <w:tab/>
        <w:t xml:space="preserve">Dodávateľ bude priebežne vyhodnocovať minimálne </w:t>
      </w:r>
      <w:r w:rsidR="008D017A" w:rsidRPr="00AE18DF">
        <w:rPr>
          <w:rFonts w:ascii="Calibri" w:hAnsi="Calibri" w:cs="Cambria"/>
          <w:sz w:val="22"/>
          <w:szCs w:val="22"/>
        </w:rPr>
        <w:t xml:space="preserve">raz </w:t>
      </w:r>
      <w:r w:rsidR="004E41B6" w:rsidRPr="00AE18DF">
        <w:rPr>
          <w:rFonts w:ascii="Calibri" w:hAnsi="Calibri" w:cs="Cambria"/>
          <w:sz w:val="22"/>
          <w:szCs w:val="22"/>
        </w:rPr>
        <w:t xml:space="preserve">ročne priebeh spotreby </w:t>
      </w:r>
      <w:r w:rsidR="0078044F">
        <w:rPr>
          <w:rFonts w:ascii="Calibri" w:hAnsi="Calibri" w:cs="Cambria"/>
          <w:sz w:val="22"/>
          <w:szCs w:val="22"/>
        </w:rPr>
        <w:t>elektriny</w:t>
      </w:r>
      <w:r w:rsidR="004E41B6" w:rsidRPr="00AE18DF">
        <w:rPr>
          <w:rFonts w:ascii="Calibri" w:hAnsi="Calibri" w:cs="Cambria"/>
          <w:sz w:val="22"/>
          <w:szCs w:val="22"/>
        </w:rPr>
        <w:t xml:space="preserve"> na jednotlivých </w:t>
      </w:r>
      <w:r w:rsidR="008D017A" w:rsidRPr="00AE18DF">
        <w:rPr>
          <w:rFonts w:ascii="Calibri" w:hAnsi="Calibri" w:cs="Cambria"/>
          <w:sz w:val="22"/>
          <w:szCs w:val="22"/>
        </w:rPr>
        <w:t>OM odberateľa</w:t>
      </w:r>
      <w:r w:rsidR="004E41B6" w:rsidRPr="00AE18DF">
        <w:rPr>
          <w:rFonts w:ascii="Calibri" w:hAnsi="Calibri" w:cs="Cambria"/>
          <w:sz w:val="22"/>
          <w:szCs w:val="22"/>
        </w:rPr>
        <w:t xml:space="preserve"> </w:t>
      </w:r>
      <w:r w:rsidR="00671654" w:rsidRPr="00AE18DF">
        <w:rPr>
          <w:rFonts w:ascii="Calibri" w:hAnsi="Calibri" w:cs="Cambria"/>
          <w:sz w:val="22"/>
          <w:szCs w:val="22"/>
        </w:rPr>
        <w:t>a</w:t>
      </w:r>
      <w:r w:rsidR="004E41B6" w:rsidRPr="00AE18DF">
        <w:rPr>
          <w:rFonts w:ascii="Calibri" w:hAnsi="Calibri" w:cs="Cambria"/>
          <w:sz w:val="22"/>
          <w:szCs w:val="22"/>
        </w:rPr>
        <w:t xml:space="preserve"> navrhne </w:t>
      </w:r>
      <w:r w:rsidR="00483EB3" w:rsidRPr="00AE18DF">
        <w:rPr>
          <w:rFonts w:ascii="Calibri" w:hAnsi="Calibri" w:cs="Cambria"/>
          <w:sz w:val="22"/>
          <w:szCs w:val="22"/>
        </w:rPr>
        <w:t xml:space="preserve">odberateľovi </w:t>
      </w:r>
      <w:r w:rsidR="004E41B6" w:rsidRPr="00AE18DF">
        <w:rPr>
          <w:rFonts w:ascii="Calibri" w:hAnsi="Calibri" w:cs="Cambria"/>
          <w:sz w:val="22"/>
          <w:szCs w:val="22"/>
        </w:rPr>
        <w:t xml:space="preserve">prípadné zmeny taríf a v prípade </w:t>
      </w:r>
      <w:r w:rsidR="00EC749F">
        <w:rPr>
          <w:rFonts w:ascii="Calibri" w:hAnsi="Calibri" w:cs="Cambria"/>
          <w:sz w:val="22"/>
          <w:szCs w:val="22"/>
        </w:rPr>
        <w:t>veľko</w:t>
      </w:r>
      <w:r w:rsidR="004E41B6" w:rsidRPr="00AE18DF">
        <w:rPr>
          <w:rFonts w:ascii="Calibri" w:hAnsi="Calibri" w:cs="Cambria"/>
          <w:sz w:val="22"/>
          <w:szCs w:val="22"/>
        </w:rPr>
        <w:t xml:space="preserve">odberu aj </w:t>
      </w:r>
      <w:r w:rsidR="00EC749F">
        <w:rPr>
          <w:rFonts w:ascii="Calibri" w:hAnsi="Calibri" w:cs="Cambria"/>
          <w:sz w:val="22"/>
          <w:szCs w:val="22"/>
        </w:rPr>
        <w:t>rezervovanej kapacity</w:t>
      </w:r>
      <w:r w:rsidR="004E41B6" w:rsidRPr="00AE18DF">
        <w:rPr>
          <w:rFonts w:ascii="Calibri" w:hAnsi="Calibri" w:cs="Cambria"/>
          <w:sz w:val="22"/>
          <w:szCs w:val="22"/>
        </w:rPr>
        <w:t xml:space="preserve"> za účelom zníženia</w:t>
      </w:r>
      <w:r w:rsidR="009825C7" w:rsidRPr="00AE18DF">
        <w:rPr>
          <w:rFonts w:ascii="Calibri" w:hAnsi="Calibri" w:cs="Cambria"/>
          <w:sz w:val="22"/>
          <w:szCs w:val="22"/>
        </w:rPr>
        <w:t xml:space="preserve"> a optimalizácie</w:t>
      </w:r>
      <w:r w:rsidR="004E41B6" w:rsidRPr="00AE18DF">
        <w:rPr>
          <w:rFonts w:ascii="Calibri" w:hAnsi="Calibri" w:cs="Cambria"/>
          <w:sz w:val="22"/>
          <w:szCs w:val="22"/>
        </w:rPr>
        <w:t xml:space="preserve"> nákladov.</w:t>
      </w:r>
    </w:p>
    <w:p w14:paraId="40854CE8" w14:textId="77777777" w:rsidR="004E41B6" w:rsidRPr="00AE18DF" w:rsidRDefault="004E41B6" w:rsidP="00F54837">
      <w:pPr>
        <w:jc w:val="both"/>
        <w:rPr>
          <w:rFonts w:ascii="Calibri" w:hAnsi="Calibri" w:cs="Cambria"/>
          <w:sz w:val="22"/>
          <w:szCs w:val="22"/>
        </w:rPr>
      </w:pPr>
    </w:p>
    <w:p w14:paraId="53EF796A" w14:textId="075A683E"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IX</w:t>
      </w:r>
      <w:r w:rsidR="004E41B6" w:rsidRPr="00AE18DF">
        <w:rPr>
          <w:rFonts w:ascii="Calibri" w:hAnsi="Calibri" w:cs="Cambria"/>
          <w:b/>
          <w:bCs/>
          <w:sz w:val="22"/>
          <w:szCs w:val="22"/>
        </w:rPr>
        <w:t>.</w:t>
      </w:r>
    </w:p>
    <w:p w14:paraId="2511B518" w14:textId="5436AC03"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335D2E8A" w14:textId="77777777" w:rsidR="004E41B6" w:rsidRPr="00AE18DF" w:rsidRDefault="004E41B6" w:rsidP="00F54837">
      <w:pPr>
        <w:jc w:val="center"/>
        <w:rPr>
          <w:rFonts w:ascii="Calibri" w:hAnsi="Calibri" w:cs="Cambria"/>
          <w:b/>
          <w:bCs/>
          <w:sz w:val="22"/>
          <w:szCs w:val="22"/>
        </w:rPr>
      </w:pPr>
    </w:p>
    <w:p w14:paraId="18CF2F4A" w14:textId="2B89D010" w:rsidR="004E41B6" w:rsidRPr="00AE18DF" w:rsidRDefault="002C06C8" w:rsidP="00170871">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 </w:t>
      </w:r>
      <w:r w:rsidR="004E41B6" w:rsidRPr="00AE18DF">
        <w:rPr>
          <w:rFonts w:ascii="Calibri" w:hAnsi="Calibri" w:cs="Cambria"/>
          <w:color w:val="000000"/>
          <w:sz w:val="22"/>
          <w:szCs w:val="22"/>
        </w:rPr>
        <w:tab/>
      </w:r>
      <w:r w:rsidR="002452BC">
        <w:rPr>
          <w:rFonts w:ascii="Calibri" w:hAnsi="Calibri" w:cs="Cambria"/>
          <w:color w:val="000000"/>
          <w:sz w:val="22"/>
          <w:szCs w:val="22"/>
        </w:rPr>
        <w:t>Spoločné ustanovenia upravujúce p</w:t>
      </w:r>
      <w:r w:rsidR="004E41B6" w:rsidRPr="00AE18DF">
        <w:rPr>
          <w:rFonts w:ascii="Calibri" w:hAnsi="Calibri" w:cs="Cambria"/>
          <w:color w:val="000000"/>
          <w:sz w:val="22"/>
          <w:szCs w:val="22"/>
        </w:rPr>
        <w:t>latobné podmienky a fakturáci</w:t>
      </w:r>
      <w:r w:rsidR="00B60A40">
        <w:rPr>
          <w:rFonts w:ascii="Calibri" w:hAnsi="Calibri" w:cs="Cambria"/>
          <w:color w:val="000000"/>
          <w:sz w:val="22"/>
          <w:szCs w:val="22"/>
        </w:rPr>
        <w:t>u</w:t>
      </w:r>
      <w:r w:rsidR="004E41B6" w:rsidRPr="00AE18DF">
        <w:rPr>
          <w:rFonts w:ascii="Calibri" w:hAnsi="Calibri" w:cs="Cambria"/>
          <w:color w:val="000000"/>
          <w:sz w:val="22"/>
          <w:szCs w:val="22"/>
        </w:rPr>
        <w:t xml:space="preserve"> pre </w:t>
      </w:r>
      <w:r w:rsidR="009825C7" w:rsidRPr="00AE18DF">
        <w:rPr>
          <w:rFonts w:ascii="Calibri" w:hAnsi="Calibri" w:cs="Cambria"/>
          <w:color w:val="000000"/>
          <w:sz w:val="22"/>
          <w:szCs w:val="22"/>
        </w:rPr>
        <w:t xml:space="preserve">OM </w:t>
      </w:r>
      <w:r w:rsidR="00797B60">
        <w:rPr>
          <w:rFonts w:ascii="Calibri" w:hAnsi="Calibri" w:cs="Cambria"/>
          <w:color w:val="000000"/>
          <w:sz w:val="22"/>
          <w:szCs w:val="22"/>
        </w:rPr>
        <w:t>s </w:t>
      </w:r>
      <w:r w:rsidR="00797B60" w:rsidRPr="001110D1">
        <w:rPr>
          <w:rFonts w:ascii="Calibri" w:hAnsi="Calibri" w:cs="Cambria"/>
          <w:b/>
          <w:bCs/>
          <w:color w:val="000000"/>
          <w:sz w:val="22"/>
          <w:szCs w:val="22"/>
        </w:rPr>
        <w:t>mesačnou a ročnou fakturáciou</w:t>
      </w:r>
      <w:r w:rsidR="004E41B6" w:rsidRPr="001110D1">
        <w:rPr>
          <w:rFonts w:ascii="Calibri" w:hAnsi="Calibri" w:cs="Cambria"/>
          <w:b/>
          <w:bCs/>
          <w:color w:val="000000"/>
          <w:sz w:val="22"/>
          <w:szCs w:val="22"/>
        </w:rPr>
        <w:t>.</w:t>
      </w:r>
    </w:p>
    <w:p w14:paraId="5F55E47A"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7D2AF7CE" w14:textId="3A2D75B9" w:rsidR="004E41B6" w:rsidRPr="00AE18DF" w:rsidRDefault="002C06C8" w:rsidP="00F54837">
      <w:pPr>
        <w:autoSpaceDE w:val="0"/>
        <w:autoSpaceDN w:val="0"/>
        <w:adjustRightInd w:val="0"/>
        <w:ind w:left="709"/>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.1.1. Úhrady </w:t>
      </w:r>
      <w:r w:rsidR="004E41B6" w:rsidRPr="00AE18DF">
        <w:rPr>
          <w:rFonts w:ascii="Calibri" w:hAnsi="Calibri" w:cs="Cambria"/>
          <w:sz w:val="22"/>
          <w:szCs w:val="22"/>
        </w:rPr>
        <w:t xml:space="preserve">uskutočňuje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color w:val="000000"/>
          <w:sz w:val="22"/>
          <w:szCs w:val="22"/>
        </w:rPr>
        <w:t xml:space="preserve">bezhotovostným platobným stykom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 xml:space="preserve">uvedený v </w:t>
      </w:r>
      <w:r w:rsidR="004E41B6" w:rsidRPr="00AE18DF">
        <w:rPr>
          <w:rFonts w:ascii="Calibri" w:hAnsi="Calibri" w:cs="Cambria"/>
          <w:sz w:val="22"/>
          <w:szCs w:val="22"/>
        </w:rPr>
        <w:t xml:space="preserve">záhlaví </w:t>
      </w:r>
      <w:r w:rsidR="001B7454" w:rsidRPr="00AE18DF">
        <w:rPr>
          <w:rFonts w:ascii="Calibri" w:hAnsi="Calibri" w:cs="Cambria"/>
          <w:sz w:val="22"/>
          <w:szCs w:val="22"/>
        </w:rPr>
        <w:t xml:space="preserve">príslušnej </w:t>
      </w:r>
      <w:r w:rsidR="004E41B6" w:rsidRPr="00AE18DF">
        <w:rPr>
          <w:rFonts w:ascii="Calibri" w:hAnsi="Calibri" w:cs="Cambria"/>
          <w:sz w:val="22"/>
          <w:szCs w:val="22"/>
        </w:rPr>
        <w:t xml:space="preserve">zmluvy.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sz w:val="22"/>
          <w:szCs w:val="22"/>
        </w:rPr>
        <w:t>bude v platobnom styku používať variabilný symbol uvedený v príslušnej faktúre.</w:t>
      </w:r>
      <w:r w:rsidR="00483EB3" w:rsidRPr="00AE18DF">
        <w:rPr>
          <w:rFonts w:ascii="Calibri" w:hAnsi="Calibri" w:cs="Cambria"/>
          <w:sz w:val="22"/>
          <w:szCs w:val="22"/>
        </w:rPr>
        <w:t xml:space="preserve"> </w:t>
      </w:r>
    </w:p>
    <w:p w14:paraId="747191B8"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43F031A9" w14:textId="2E3FD4D5" w:rsidR="004E41B6" w:rsidRPr="00AE18DF" w:rsidRDefault="002C06C8" w:rsidP="00F54837">
      <w:pPr>
        <w:autoSpaceDE w:val="0"/>
        <w:autoSpaceDN w:val="0"/>
        <w:adjustRightInd w:val="0"/>
        <w:ind w:left="709"/>
        <w:jc w:val="both"/>
        <w:rPr>
          <w:rFonts w:ascii="Calibri" w:hAnsi="Calibri" w:cs="Cambria"/>
          <w:color w:val="00B05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.1.2. Splatnosť faktúry je </w:t>
      </w:r>
      <w:bookmarkStart w:id="2" w:name="_Hlk101770357"/>
      <w:r w:rsidR="004E41B6" w:rsidRPr="00AE18DF">
        <w:rPr>
          <w:rFonts w:ascii="Calibri" w:hAnsi="Calibri" w:cs="Cambria"/>
          <w:color w:val="000000"/>
          <w:sz w:val="22"/>
          <w:szCs w:val="22"/>
        </w:rPr>
        <w:t xml:space="preserve">30 kalendárnych dní od dátumu jej </w:t>
      </w:r>
      <w:r w:rsidR="004E41B6" w:rsidRPr="00AE18DF">
        <w:rPr>
          <w:rFonts w:ascii="Calibri" w:hAnsi="Calibri" w:cs="Cambria"/>
          <w:sz w:val="22"/>
          <w:szCs w:val="22"/>
        </w:rPr>
        <w:t>doručenia</w:t>
      </w:r>
      <w:bookmarkEnd w:id="2"/>
      <w:r w:rsidR="004E41B6" w:rsidRPr="00AE18DF">
        <w:rPr>
          <w:rFonts w:ascii="Calibri" w:hAnsi="Calibri" w:cs="Cambria"/>
          <w:color w:val="000000"/>
          <w:sz w:val="22"/>
          <w:szCs w:val="22"/>
        </w:rPr>
        <w:t xml:space="preserve">. Ak pripadne deň splatnosti na deň pracovného voľna, dňom splatnosti je najbližší nasledujúci pracovný deň. </w:t>
      </w:r>
      <w:r w:rsidR="00483EB3" w:rsidRPr="00AE18DF">
        <w:rPr>
          <w:rFonts w:ascii="Calibri" w:hAnsi="Calibri" w:cs="Cambria"/>
          <w:color w:val="000000"/>
          <w:sz w:val="22"/>
          <w:szCs w:val="22"/>
        </w:rPr>
        <w:t>Dodávateľ súhlasí, že dojednanie podľa predchádzajúcej vety nie je v hrubom nepomere k právam a povinnostiam vyplývajúcim z</w:t>
      </w:r>
      <w:r w:rsidR="00E95A55" w:rsidRPr="00AE18DF">
        <w:rPr>
          <w:rFonts w:ascii="Calibri" w:hAnsi="Calibri" w:cs="Cambria"/>
          <w:color w:val="000000"/>
          <w:sz w:val="22"/>
          <w:szCs w:val="22"/>
        </w:rPr>
        <w:t> tejto Rámcovej zmluvy.</w:t>
      </w:r>
    </w:p>
    <w:p w14:paraId="70ADF6EF"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5CE72728" w14:textId="409C61DD"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.1.3. Úhradou sa rozumie pripísanie sumy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s uvedením správneho variabilného symbolu uvedeného na faktúre.</w:t>
      </w:r>
    </w:p>
    <w:p w14:paraId="2AD61EF2"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736DF597" w14:textId="0BCA3EF4"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.1.4. </w:t>
      </w:r>
      <w:r w:rsidR="004E41B6" w:rsidRPr="00AE18DF">
        <w:rPr>
          <w:rFonts w:ascii="Calibri" w:hAnsi="Calibri" w:cs="Cambria"/>
          <w:sz w:val="22"/>
          <w:szCs w:val="22"/>
        </w:rPr>
        <w:t xml:space="preserve">Ak </w:t>
      </w:r>
      <w:r w:rsidR="00E95A55" w:rsidRPr="00AE18DF">
        <w:rPr>
          <w:rFonts w:ascii="Calibri" w:hAnsi="Calibri" w:cs="Cambria"/>
          <w:sz w:val="22"/>
          <w:szCs w:val="22"/>
        </w:rPr>
        <w:t>odberateľ</w:t>
      </w:r>
      <w:r w:rsidR="00671654" w:rsidRPr="00AE18DF">
        <w:rPr>
          <w:rFonts w:ascii="Calibri" w:hAnsi="Calibri" w:cs="Cambria"/>
          <w:sz w:val="22"/>
          <w:szCs w:val="22"/>
        </w:rPr>
        <w:t xml:space="preserve"> </w:t>
      </w:r>
      <w:r w:rsidR="004E41B6" w:rsidRPr="00AE18DF">
        <w:rPr>
          <w:rFonts w:ascii="Calibri" w:hAnsi="Calibri" w:cs="Cambria"/>
          <w:sz w:val="22"/>
          <w:szCs w:val="22"/>
        </w:rPr>
        <w:t>neuhradí faktúru v lehote splatnosti, dodávateľ zašle</w:t>
      </w:r>
      <w:r w:rsidR="00120D95" w:rsidRPr="00AE18DF">
        <w:rPr>
          <w:rFonts w:ascii="Calibri" w:hAnsi="Calibri" w:cs="Cambria"/>
          <w:sz w:val="22"/>
          <w:szCs w:val="22"/>
        </w:rPr>
        <w:t xml:space="preserve"> </w:t>
      </w:r>
      <w:r w:rsidR="00E95A55" w:rsidRPr="00AE18DF">
        <w:rPr>
          <w:rFonts w:ascii="Calibri" w:hAnsi="Calibri" w:cs="Cambria"/>
          <w:sz w:val="22"/>
          <w:szCs w:val="22"/>
        </w:rPr>
        <w:t>odberateľovi</w:t>
      </w:r>
      <w:r w:rsidR="00120D95" w:rsidRPr="00AE18DF">
        <w:rPr>
          <w:rFonts w:ascii="Calibri" w:hAnsi="Calibri" w:cs="Cambria"/>
          <w:sz w:val="22"/>
          <w:szCs w:val="22"/>
        </w:rPr>
        <w:t xml:space="preserve"> v omeškaní</w:t>
      </w:r>
      <w:r w:rsidR="004E41B6" w:rsidRPr="00AE18DF">
        <w:rPr>
          <w:rFonts w:ascii="Calibri" w:hAnsi="Calibri" w:cs="Cambria"/>
          <w:sz w:val="22"/>
          <w:szCs w:val="22"/>
        </w:rPr>
        <w:t xml:space="preserve"> bez</w:t>
      </w:r>
      <w:r w:rsidR="00E95A55" w:rsidRPr="00AE18DF">
        <w:rPr>
          <w:rFonts w:ascii="Calibri" w:hAnsi="Calibri" w:cs="Cambria"/>
          <w:sz w:val="22"/>
          <w:szCs w:val="22"/>
        </w:rPr>
        <w:t>od</w:t>
      </w:r>
      <w:r w:rsidR="004E41B6" w:rsidRPr="00AE18DF">
        <w:rPr>
          <w:rFonts w:ascii="Calibri" w:hAnsi="Calibri" w:cs="Cambria"/>
          <w:sz w:val="22"/>
          <w:szCs w:val="22"/>
        </w:rPr>
        <w:t>platne písomnú upomienku</w:t>
      </w:r>
      <w:r w:rsidR="004E41B6" w:rsidRPr="00AE18DF">
        <w:rPr>
          <w:rFonts w:ascii="Calibri" w:hAnsi="Calibri" w:cs="Cambria"/>
          <w:color w:val="000000"/>
          <w:sz w:val="22"/>
          <w:szCs w:val="22"/>
        </w:rPr>
        <w:t>, v ktorej označí deň vystavenia faktúry, jej splatnosť a celkovú čiastku po lehote splatnosti.</w:t>
      </w:r>
    </w:p>
    <w:p w14:paraId="5C738D3A"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2245848E" w14:textId="03E2EA6A" w:rsidR="006854C4" w:rsidRPr="00AE18DF" w:rsidRDefault="006A09AE" w:rsidP="00F54837">
      <w:pPr>
        <w:autoSpaceDE w:val="0"/>
        <w:autoSpaceDN w:val="0"/>
        <w:ind w:left="709"/>
        <w:jc w:val="both"/>
        <w:rPr>
          <w:rFonts w:asciiTheme="minorHAnsi" w:hAnsiTheme="minorHAnsi"/>
          <w:iCs/>
          <w:sz w:val="22"/>
          <w:szCs w:val="22"/>
          <w:lang w:eastAsia="en-US"/>
        </w:rPr>
      </w:pPr>
      <w:r w:rsidRPr="00AE18DF">
        <w:rPr>
          <w:rFonts w:asciiTheme="minorHAnsi" w:eastAsiaTheme="minorHAnsi" w:hAnsiTheme="minorHAnsi" w:cstheme="minorHAnsi"/>
          <w:sz w:val="22"/>
          <w:szCs w:val="22"/>
          <w:lang w:eastAsia="en-US"/>
        </w:rPr>
        <w:t>9.1.5. Dodávateľ je povinný zasielať faktúry na adresu sídla odberateľa alebo elektronickou poštou (podľa toho, čo si odberateľ vyberie) na e-mailovú adresu, ak bude vyhradená v čiastkovej zmluve</w:t>
      </w:r>
      <w:r w:rsidR="00C621E1">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Zmenu e-mailovej adresy na doručovanie faktúr sú zmluvné strany oprávnené oznamovať aj jednostranne, a to na základe písomného oznámenia preukázateľne doručeného druhej zmluvnej strane bez potreby uzatvorenia písomného dodatku k tejto Rámcovej zmluve alebo k príslušnej čiastkovej zmluve</w:t>
      </w:r>
      <w:r w:rsidR="006854C4" w:rsidRPr="00AE18DF">
        <w:rPr>
          <w:rFonts w:ascii="Calibri" w:hAnsi="Calibri" w:cs="Cambria"/>
          <w:sz w:val="22"/>
          <w:szCs w:val="22"/>
        </w:rPr>
        <w:t>.</w:t>
      </w:r>
    </w:p>
    <w:p w14:paraId="3F00BFEB" w14:textId="77777777" w:rsidR="004E41B6" w:rsidRPr="00AE18DF" w:rsidRDefault="004E41B6" w:rsidP="00F54837">
      <w:pPr>
        <w:autoSpaceDE w:val="0"/>
        <w:autoSpaceDN w:val="0"/>
        <w:ind w:left="709"/>
        <w:jc w:val="both"/>
        <w:rPr>
          <w:rFonts w:ascii="Calibri" w:hAnsi="Calibri" w:cs="Cambria"/>
          <w:sz w:val="22"/>
          <w:szCs w:val="22"/>
        </w:rPr>
      </w:pPr>
    </w:p>
    <w:p w14:paraId="1ACF6F6B" w14:textId="158CA9E7"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.1.6. Zmenu bankového spojenia a čísla účtu zmluvných strán </w:t>
      </w:r>
      <w:r w:rsidR="00671654" w:rsidRPr="00AE18DF">
        <w:rPr>
          <w:rFonts w:ascii="Calibri" w:hAnsi="Calibri" w:cs="Cambria"/>
          <w:color w:val="000000"/>
          <w:sz w:val="22"/>
          <w:szCs w:val="22"/>
        </w:rPr>
        <w:t xml:space="preserve">si budú zmluvné strany oznamovať </w:t>
      </w:r>
      <w:r w:rsidR="006854C4" w:rsidRPr="00AE18DF">
        <w:rPr>
          <w:rFonts w:ascii="Calibri" w:hAnsi="Calibri" w:cs="Cambria"/>
          <w:color w:val="000000"/>
          <w:sz w:val="22"/>
          <w:szCs w:val="22"/>
        </w:rPr>
        <w:t>iba písomným oznámením jednej zmluvnej strany preukázateľne doručeným druhej zmluvnej strane najneskôr spolu s príslušnou faktúrou, resp. pred doručením vyúčtovacej faktúry.</w:t>
      </w:r>
    </w:p>
    <w:p w14:paraId="56D3E411" w14:textId="19E152D2" w:rsidR="00495D45" w:rsidRPr="00AE18DF" w:rsidRDefault="00495D45" w:rsidP="00F54837">
      <w:pPr>
        <w:autoSpaceDE w:val="0"/>
        <w:autoSpaceDN w:val="0"/>
        <w:adjustRightInd w:val="0"/>
        <w:ind w:left="709"/>
        <w:jc w:val="both"/>
        <w:rPr>
          <w:rFonts w:ascii="Calibri" w:hAnsi="Calibri" w:cs="Cambria"/>
          <w:color w:val="000000"/>
          <w:sz w:val="22"/>
          <w:szCs w:val="22"/>
        </w:rPr>
      </w:pPr>
    </w:p>
    <w:p w14:paraId="7432F251" w14:textId="1A5B5A6B" w:rsidR="00495D45"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95D45" w:rsidRPr="00AE18DF">
        <w:rPr>
          <w:rFonts w:ascii="Calibri" w:hAnsi="Calibri" w:cs="Cambria"/>
          <w:color w:val="000000"/>
          <w:sz w:val="22"/>
          <w:szCs w:val="22"/>
        </w:rPr>
        <w:t xml:space="preserve">.1.7 </w:t>
      </w:r>
      <w:r w:rsidR="00E27963" w:rsidRPr="00AE18DF">
        <w:rPr>
          <w:rFonts w:ascii="Calibri" w:hAnsi="Calibri" w:cs="Cambria"/>
          <w:color w:val="000000"/>
          <w:sz w:val="22"/>
          <w:szCs w:val="22"/>
        </w:rPr>
        <w:t xml:space="preserve">Každá vystavená faktúra musí spĺňať náležitosti daňového dokladu v zmysle § 74 ods. 1 zákona č. 222/2004 Z. z. o DPH v znení neskorších predpisov, vrátane úplného označenia príslušného odberateľa (BBSK podľa tejto Rámcovej zmluvy a tretie osoby tak, ako budú identifikované v čiastkovej zmluve). Pre každú samostatnú čiastkovú zmluvu budú faktúry vystavované samostatne; to platí aj pre faktúry vystavované pre BBSK na základe tejto Rámcovej zmluvy. </w:t>
      </w:r>
      <w:r w:rsidR="00495D45" w:rsidRPr="00AE18DF">
        <w:rPr>
          <w:rFonts w:ascii="Calibri" w:hAnsi="Calibri" w:cs="Cambria"/>
          <w:color w:val="000000"/>
          <w:sz w:val="22"/>
          <w:szCs w:val="22"/>
        </w:rPr>
        <w:t xml:space="preserve">Ak faktúra doručená odberateľovi obsahuje vecné a formálne nesprávnosti (napr. nesprávna cena, chyby v písaní a počítaní, a pod.), odberateľ je oprávnený vrátiť faktúru dodávateľovi na </w:t>
      </w:r>
      <w:r w:rsidR="004E2CE2" w:rsidRPr="00AE18DF">
        <w:rPr>
          <w:rFonts w:ascii="Calibri" w:hAnsi="Calibri" w:cs="Cambria"/>
          <w:color w:val="000000"/>
          <w:sz w:val="22"/>
          <w:szCs w:val="22"/>
        </w:rPr>
        <w:t>prepracovanie</w:t>
      </w:r>
      <w:r w:rsidR="00495D45" w:rsidRPr="00AE18DF">
        <w:rPr>
          <w:rFonts w:ascii="Calibri" w:hAnsi="Calibri" w:cs="Cambria"/>
          <w:color w:val="000000"/>
          <w:sz w:val="22"/>
          <w:szCs w:val="22"/>
        </w:rPr>
        <w:t xml:space="preserve"> alebo doplnenie; lehota splatnosti takejto faktúry začne plynúť až dňom doručenia opravenej faktúry odberateľovi.</w:t>
      </w:r>
      <w:r w:rsidR="004E2CE2" w:rsidRPr="00AE18DF">
        <w:rPr>
          <w:rFonts w:ascii="Calibri" w:hAnsi="Calibri" w:cs="Cambria"/>
          <w:color w:val="000000"/>
          <w:sz w:val="22"/>
          <w:szCs w:val="22"/>
        </w:rPr>
        <w:t xml:space="preserve"> </w:t>
      </w:r>
    </w:p>
    <w:p w14:paraId="06EC6027" w14:textId="6BB723B9" w:rsidR="009D0F7D" w:rsidRPr="00AE18DF" w:rsidRDefault="009D0F7D" w:rsidP="00F54837">
      <w:pPr>
        <w:autoSpaceDE w:val="0"/>
        <w:autoSpaceDN w:val="0"/>
        <w:adjustRightInd w:val="0"/>
        <w:ind w:left="709"/>
        <w:jc w:val="both"/>
        <w:rPr>
          <w:rFonts w:ascii="Calibri" w:hAnsi="Calibri" w:cs="Cambria"/>
          <w:color w:val="000000"/>
          <w:sz w:val="22"/>
          <w:szCs w:val="22"/>
        </w:rPr>
      </w:pPr>
    </w:p>
    <w:p w14:paraId="1E2C7EB4" w14:textId="0B1F7936" w:rsidR="009D0F7D" w:rsidRPr="00AE18DF" w:rsidRDefault="002C06C8" w:rsidP="000D3F86">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9D0F7D" w:rsidRPr="00AE18DF">
        <w:rPr>
          <w:rFonts w:ascii="Calibri" w:hAnsi="Calibri" w:cs="Cambria"/>
          <w:color w:val="000000"/>
          <w:sz w:val="22"/>
          <w:szCs w:val="22"/>
        </w:rPr>
        <w:t xml:space="preserve">.1.8 </w:t>
      </w:r>
      <w:r w:rsidR="00F72134" w:rsidRPr="00AE18DF">
        <w:rPr>
          <w:rFonts w:ascii="Calibri" w:hAnsi="Calibri" w:cs="Cambria"/>
          <w:color w:val="000000"/>
          <w:sz w:val="22"/>
          <w:szCs w:val="22"/>
        </w:rPr>
        <w:t>Dodávateľ je povinný zasielať údaje</w:t>
      </w:r>
      <w:r w:rsidR="00F63676" w:rsidRPr="00AE18DF">
        <w:rPr>
          <w:rFonts w:ascii="Calibri" w:hAnsi="Calibri" w:cs="Cambria"/>
          <w:color w:val="000000"/>
          <w:sz w:val="22"/>
          <w:szCs w:val="22"/>
        </w:rPr>
        <w:t xml:space="preserve"> jednotlivých položiek z</w:t>
      </w:r>
      <w:r w:rsidR="00120D95" w:rsidRPr="00AE18DF">
        <w:rPr>
          <w:rFonts w:ascii="Calibri" w:hAnsi="Calibri" w:cs="Cambria"/>
          <w:color w:val="000000"/>
          <w:sz w:val="22"/>
          <w:szCs w:val="22"/>
        </w:rPr>
        <w:t> </w:t>
      </w:r>
      <w:r w:rsidR="00F63676" w:rsidRPr="00AE18DF">
        <w:rPr>
          <w:rFonts w:ascii="Calibri" w:hAnsi="Calibri" w:cs="Cambria"/>
          <w:color w:val="000000"/>
          <w:sz w:val="22"/>
          <w:szCs w:val="22"/>
        </w:rPr>
        <w:t>faktúr</w:t>
      </w:r>
      <w:r w:rsidR="00120D95" w:rsidRPr="00AE18DF">
        <w:rPr>
          <w:rFonts w:ascii="Calibri" w:hAnsi="Calibri" w:cs="Cambria"/>
          <w:color w:val="000000"/>
          <w:sz w:val="22"/>
          <w:szCs w:val="22"/>
        </w:rPr>
        <w:t xml:space="preserve"> zaslaných BBSK</w:t>
      </w:r>
      <w:r w:rsidR="00120D95" w:rsidRPr="003950CB">
        <w:rPr>
          <w:rFonts w:ascii="Calibri" w:hAnsi="Calibri" w:cs="Cambria"/>
          <w:sz w:val="22"/>
          <w:szCs w:val="22"/>
          <w:rPrChange w:id="3" w:author="Koštial Pavel" w:date="2023-11-10T12:38:00Z">
            <w:rPr>
              <w:rFonts w:ascii="Calibri" w:hAnsi="Calibri" w:cs="Cambria"/>
              <w:color w:val="000000"/>
              <w:sz w:val="22"/>
              <w:szCs w:val="22"/>
            </w:rPr>
          </w:rPrChange>
        </w:rPr>
        <w:t xml:space="preserve">, </w:t>
      </w:r>
      <w:del w:id="4" w:author="Koštial Pavel" w:date="2023-11-10T12:23:00Z">
        <w:r w:rsidR="00120D95" w:rsidRPr="003950CB" w:rsidDel="0074152C">
          <w:rPr>
            <w:rFonts w:ascii="Calibri" w:hAnsi="Calibri" w:cs="Cambria"/>
            <w:strike/>
            <w:sz w:val="22"/>
            <w:szCs w:val="22"/>
            <w:rPrChange w:id="5" w:author="Koštial Pavel" w:date="2023-11-10T12:38:00Z">
              <w:rPr>
                <w:rFonts w:ascii="Calibri" w:hAnsi="Calibri" w:cs="Cambria"/>
                <w:strike/>
                <w:color w:val="000000"/>
                <w:sz w:val="22"/>
                <w:szCs w:val="22"/>
              </w:rPr>
            </w:rPrChange>
          </w:rPr>
          <w:delText xml:space="preserve">tak aj tretím </w:delText>
        </w:r>
        <w:r w:rsidR="00741874" w:rsidRPr="003950CB" w:rsidDel="0074152C">
          <w:rPr>
            <w:rFonts w:ascii="Calibri" w:hAnsi="Calibri" w:cs="Cambria"/>
            <w:strike/>
            <w:sz w:val="22"/>
            <w:szCs w:val="22"/>
            <w:rPrChange w:id="6" w:author="Koštial Pavel" w:date="2023-11-10T12:38:00Z">
              <w:rPr>
                <w:rFonts w:ascii="Calibri" w:hAnsi="Calibri" w:cs="Cambria"/>
                <w:strike/>
                <w:color w:val="000000"/>
                <w:sz w:val="22"/>
                <w:szCs w:val="22"/>
              </w:rPr>
            </w:rPrChange>
          </w:rPr>
          <w:delText>osobám</w:delText>
        </w:r>
        <w:r w:rsidR="00120D95" w:rsidRPr="003950CB" w:rsidDel="0074152C">
          <w:rPr>
            <w:rFonts w:ascii="Calibri" w:hAnsi="Calibri" w:cs="Cambria"/>
            <w:strike/>
            <w:sz w:val="22"/>
            <w:szCs w:val="22"/>
            <w:rPrChange w:id="7" w:author="Koštial Pavel" w:date="2023-11-10T12:38:00Z">
              <w:rPr>
                <w:rFonts w:ascii="Calibri" w:hAnsi="Calibri" w:cs="Cambria"/>
                <w:strike/>
                <w:color w:val="000000"/>
                <w:sz w:val="22"/>
                <w:szCs w:val="22"/>
              </w:rPr>
            </w:rPrChange>
          </w:rPr>
          <w:delText>, s ktorými uzavrie čiastkovú zmluvu</w:delText>
        </w:r>
        <w:r w:rsidR="00EF5C49" w:rsidRPr="003950CB" w:rsidDel="0074152C">
          <w:rPr>
            <w:rFonts w:ascii="Calibri" w:hAnsi="Calibri" w:cs="Cambria"/>
            <w:sz w:val="22"/>
            <w:szCs w:val="22"/>
            <w:rPrChange w:id="8" w:author="Koštial Pavel" w:date="2023-11-10T12:38:00Z">
              <w:rPr>
                <w:rFonts w:ascii="Calibri" w:hAnsi="Calibri" w:cs="Cambria"/>
                <w:color w:val="000000"/>
                <w:sz w:val="22"/>
                <w:szCs w:val="22"/>
              </w:rPr>
            </w:rPrChange>
          </w:rPr>
          <w:delText xml:space="preserve"> </w:delText>
        </w:r>
      </w:del>
      <w:r w:rsidR="002A3CEE" w:rsidRPr="003950CB">
        <w:rPr>
          <w:rFonts w:ascii="Calibri" w:hAnsi="Calibri" w:cs="Cambria"/>
          <w:sz w:val="22"/>
          <w:szCs w:val="22"/>
          <w:rPrChange w:id="9" w:author="Koštial Pavel" w:date="2023-11-10T12:38:00Z">
            <w:rPr>
              <w:rFonts w:ascii="Calibri" w:hAnsi="Calibri" w:cs="Cambria"/>
              <w:color w:val="000000"/>
              <w:sz w:val="22"/>
              <w:szCs w:val="22"/>
            </w:rPr>
          </w:rPrChange>
        </w:rPr>
        <w:t>(</w:t>
      </w:r>
      <w:r w:rsidR="00F63676" w:rsidRPr="003950CB">
        <w:rPr>
          <w:rFonts w:ascii="Calibri" w:hAnsi="Calibri" w:cs="Cambria"/>
          <w:sz w:val="22"/>
          <w:szCs w:val="22"/>
          <w:rPrChange w:id="10" w:author="Koštial Pavel" w:date="2023-11-10T12:38:00Z">
            <w:rPr>
              <w:rFonts w:ascii="Calibri" w:hAnsi="Calibri" w:cs="Cambria"/>
              <w:color w:val="000000"/>
              <w:sz w:val="22"/>
              <w:szCs w:val="22"/>
            </w:rPr>
          </w:rPrChange>
        </w:rPr>
        <w:t>n</w:t>
      </w:r>
      <w:r w:rsidR="00776726" w:rsidRPr="003950CB">
        <w:rPr>
          <w:rFonts w:ascii="Calibri" w:hAnsi="Calibri" w:cs="Cambria"/>
          <w:sz w:val="22"/>
          <w:szCs w:val="22"/>
          <w:rPrChange w:id="11" w:author="Koštial Pavel" w:date="2023-11-10T12:38:00Z">
            <w:rPr>
              <w:rFonts w:ascii="Calibri" w:hAnsi="Calibri" w:cs="Cambria"/>
              <w:color w:val="000000"/>
              <w:sz w:val="22"/>
              <w:szCs w:val="22"/>
            </w:rPr>
          </w:rPrChange>
        </w:rPr>
        <w:t>ajmä</w:t>
      </w:r>
      <w:r w:rsidR="00F63676" w:rsidRPr="003950CB">
        <w:rPr>
          <w:rFonts w:ascii="Calibri" w:hAnsi="Calibri" w:cs="Cambria"/>
          <w:sz w:val="22"/>
          <w:szCs w:val="22"/>
          <w:rPrChange w:id="12" w:author="Koštial Pavel" w:date="2023-11-10T12:38:00Z">
            <w:rPr>
              <w:rFonts w:ascii="Calibri" w:hAnsi="Calibri" w:cs="Cambria"/>
              <w:color w:val="000000"/>
              <w:sz w:val="22"/>
              <w:szCs w:val="22"/>
            </w:rPr>
          </w:rPrChange>
        </w:rPr>
        <w:t xml:space="preserve"> </w:t>
      </w:r>
      <w:r w:rsidR="003A34B6" w:rsidRPr="003950CB">
        <w:rPr>
          <w:rFonts w:ascii="Calibri" w:hAnsi="Calibri" w:cs="Cambria"/>
          <w:sz w:val="22"/>
          <w:szCs w:val="22"/>
          <w:rPrChange w:id="13" w:author="Koštial Pavel" w:date="2023-11-10T12:38:00Z">
            <w:rPr>
              <w:rFonts w:ascii="Calibri" w:hAnsi="Calibri" w:cs="Cambria"/>
              <w:color w:val="000000"/>
              <w:sz w:val="22"/>
              <w:szCs w:val="22"/>
            </w:rPr>
          </w:rPrChange>
        </w:rPr>
        <w:t>evidenčné číslo EIC</w:t>
      </w:r>
      <w:r w:rsidR="002A3CEE" w:rsidRPr="003950CB">
        <w:rPr>
          <w:rFonts w:ascii="Calibri" w:hAnsi="Calibri" w:cs="Cambria"/>
          <w:sz w:val="22"/>
          <w:szCs w:val="22"/>
          <w:rPrChange w:id="14" w:author="Koštial Pavel" w:date="2023-11-10T12:38:00Z">
            <w:rPr>
              <w:rFonts w:ascii="Calibri" w:hAnsi="Calibri" w:cs="Cambria"/>
              <w:color w:val="000000"/>
              <w:sz w:val="22"/>
              <w:szCs w:val="22"/>
            </w:rPr>
          </w:rPrChange>
        </w:rPr>
        <w:t xml:space="preserve">, </w:t>
      </w:r>
      <w:r w:rsidR="00776726" w:rsidRPr="003950CB">
        <w:rPr>
          <w:rFonts w:ascii="Calibri" w:hAnsi="Calibri" w:cs="Cambria"/>
          <w:sz w:val="22"/>
          <w:szCs w:val="22"/>
          <w:rPrChange w:id="15" w:author="Koštial Pavel" w:date="2023-11-10T12:38:00Z">
            <w:rPr>
              <w:rFonts w:ascii="Calibri" w:hAnsi="Calibri" w:cs="Cambria"/>
              <w:color w:val="000000"/>
              <w:sz w:val="22"/>
              <w:szCs w:val="22"/>
            </w:rPr>
          </w:rPrChange>
        </w:rPr>
        <w:t>n</w:t>
      </w:r>
      <w:r w:rsidR="002A3CEE" w:rsidRPr="003950CB">
        <w:rPr>
          <w:rFonts w:ascii="Calibri" w:hAnsi="Calibri" w:cs="Cambria"/>
          <w:sz w:val="22"/>
          <w:szCs w:val="22"/>
          <w:rPrChange w:id="16" w:author="Koštial Pavel" w:date="2023-11-10T12:38:00Z">
            <w:rPr>
              <w:rFonts w:ascii="Calibri" w:hAnsi="Calibri" w:cs="Cambria"/>
              <w:color w:val="000000"/>
              <w:sz w:val="22"/>
              <w:szCs w:val="22"/>
            </w:rPr>
          </w:rPrChange>
        </w:rPr>
        <w:t>ázov</w:t>
      </w:r>
      <w:r w:rsidR="00776726" w:rsidRPr="003950CB">
        <w:rPr>
          <w:rFonts w:ascii="Calibri" w:hAnsi="Calibri" w:cs="Cambria"/>
          <w:sz w:val="22"/>
          <w:szCs w:val="22"/>
          <w:rPrChange w:id="17" w:author="Koštial Pavel" w:date="2023-11-10T12:38:00Z">
            <w:rPr>
              <w:rFonts w:ascii="Calibri" w:hAnsi="Calibri" w:cs="Cambria"/>
              <w:color w:val="000000"/>
              <w:sz w:val="22"/>
              <w:szCs w:val="22"/>
            </w:rPr>
          </w:rPrChange>
        </w:rPr>
        <w:t xml:space="preserve"> a adresa odberného miesta, názov a adresa odberateľa</w:t>
      </w:r>
      <w:r w:rsidR="002A3CEE" w:rsidRPr="003950CB">
        <w:rPr>
          <w:rFonts w:ascii="Calibri" w:hAnsi="Calibri" w:cs="Cambria"/>
          <w:sz w:val="22"/>
          <w:szCs w:val="22"/>
          <w:rPrChange w:id="18" w:author="Koštial Pavel" w:date="2023-11-10T12:38:00Z">
            <w:rPr>
              <w:rFonts w:ascii="Calibri" w:hAnsi="Calibri" w:cs="Cambria"/>
              <w:color w:val="000000"/>
              <w:sz w:val="22"/>
              <w:szCs w:val="22"/>
            </w:rPr>
          </w:rPrChange>
        </w:rPr>
        <w:t>, IČO, spotreba v </w:t>
      </w:r>
      <w:r w:rsidR="00CF4453" w:rsidRPr="003950CB">
        <w:rPr>
          <w:rFonts w:ascii="Calibri" w:hAnsi="Calibri" w:cs="Cambria"/>
          <w:sz w:val="22"/>
          <w:szCs w:val="22"/>
          <w:rPrChange w:id="19" w:author="Koštial Pavel" w:date="2023-11-10T12:38:00Z">
            <w:rPr>
              <w:rFonts w:ascii="Calibri" w:hAnsi="Calibri" w:cs="Cambria"/>
              <w:color w:val="000000"/>
              <w:sz w:val="22"/>
              <w:szCs w:val="22"/>
            </w:rPr>
          </w:rPrChange>
        </w:rPr>
        <w:t xml:space="preserve"> </w:t>
      </w:r>
      <w:r w:rsidR="002A3CEE" w:rsidRPr="003950CB">
        <w:rPr>
          <w:rFonts w:ascii="Calibri" w:hAnsi="Calibri" w:cs="Cambria"/>
          <w:sz w:val="22"/>
          <w:szCs w:val="22"/>
          <w:rPrChange w:id="20" w:author="Koštial Pavel" w:date="2023-11-10T12:38:00Z">
            <w:rPr>
              <w:rFonts w:ascii="Calibri" w:hAnsi="Calibri" w:cs="Cambria"/>
              <w:color w:val="000000"/>
              <w:sz w:val="22"/>
              <w:szCs w:val="22"/>
            </w:rPr>
          </w:rPrChange>
        </w:rPr>
        <w:t>MWh</w:t>
      </w:r>
      <w:r w:rsidR="003A34B6" w:rsidRPr="003950CB">
        <w:rPr>
          <w:rFonts w:ascii="Calibri" w:hAnsi="Calibri" w:cs="Cambria"/>
          <w:sz w:val="22"/>
          <w:szCs w:val="22"/>
          <w:rPrChange w:id="21" w:author="Koštial Pavel" w:date="2023-11-10T12:38:00Z">
            <w:rPr>
              <w:rFonts w:ascii="Calibri" w:hAnsi="Calibri" w:cs="Cambria"/>
              <w:color w:val="000000"/>
              <w:sz w:val="22"/>
              <w:szCs w:val="22"/>
            </w:rPr>
          </w:rPrChange>
        </w:rPr>
        <w:t xml:space="preserve"> v príslušných tarifách</w:t>
      </w:r>
      <w:r w:rsidR="002A3CEE" w:rsidRPr="003950CB">
        <w:rPr>
          <w:rFonts w:ascii="Calibri" w:hAnsi="Calibri" w:cs="Cambria"/>
          <w:sz w:val="22"/>
          <w:szCs w:val="22"/>
          <w:rPrChange w:id="22" w:author="Koštial Pavel" w:date="2023-11-10T12:38:00Z">
            <w:rPr>
              <w:rFonts w:ascii="Calibri" w:hAnsi="Calibri" w:cs="Cambria"/>
              <w:color w:val="000000"/>
              <w:sz w:val="22"/>
              <w:szCs w:val="22"/>
            </w:rPr>
          </w:rPrChange>
        </w:rPr>
        <w:t>,</w:t>
      </w:r>
      <w:r w:rsidR="00F63676" w:rsidRPr="003950CB">
        <w:rPr>
          <w:rFonts w:ascii="Calibri" w:hAnsi="Calibri" w:cs="Cambria"/>
          <w:sz w:val="22"/>
          <w:szCs w:val="22"/>
          <w:rPrChange w:id="23" w:author="Koštial Pavel" w:date="2023-11-10T12:38:00Z">
            <w:rPr>
              <w:rFonts w:ascii="Calibri" w:hAnsi="Calibri" w:cs="Cambria"/>
              <w:color w:val="000000"/>
              <w:sz w:val="22"/>
              <w:szCs w:val="22"/>
            </w:rPr>
          </w:rPrChange>
        </w:rPr>
        <w:t xml:space="preserve"> a jednotlivé </w:t>
      </w:r>
      <w:r w:rsidR="00F63676" w:rsidRPr="00AE18DF">
        <w:rPr>
          <w:rFonts w:ascii="Calibri" w:hAnsi="Calibri" w:cs="Cambria"/>
          <w:color w:val="000000"/>
          <w:sz w:val="22"/>
          <w:szCs w:val="22"/>
        </w:rPr>
        <w:t>zložky ceny -</w:t>
      </w:r>
      <w:r w:rsidR="002A3CEE" w:rsidRPr="00AE18DF">
        <w:rPr>
          <w:rFonts w:ascii="Calibri" w:hAnsi="Calibri" w:cs="Cambria"/>
          <w:color w:val="000000"/>
          <w:sz w:val="22"/>
          <w:szCs w:val="22"/>
        </w:rPr>
        <w:t xml:space="preserve"> cena za </w:t>
      </w:r>
      <w:r w:rsidR="00CF4453">
        <w:rPr>
          <w:rFonts w:ascii="Calibri" w:hAnsi="Calibri" w:cs="Cambria"/>
          <w:color w:val="000000"/>
          <w:sz w:val="22"/>
          <w:szCs w:val="22"/>
        </w:rPr>
        <w:t>dodávku</w:t>
      </w:r>
      <w:r w:rsidR="00EC749F">
        <w:rPr>
          <w:rFonts w:ascii="Calibri" w:hAnsi="Calibri" w:cs="Cambria"/>
          <w:color w:val="000000"/>
          <w:sz w:val="22"/>
          <w:szCs w:val="22"/>
        </w:rPr>
        <w:t xml:space="preserve"> v príslušnej tarife</w:t>
      </w:r>
      <w:r w:rsidR="002A3CEE" w:rsidRPr="00AE18DF">
        <w:rPr>
          <w:rFonts w:ascii="Calibri" w:hAnsi="Calibri" w:cs="Cambria"/>
          <w:color w:val="000000"/>
          <w:sz w:val="22"/>
          <w:szCs w:val="22"/>
        </w:rPr>
        <w:t>,</w:t>
      </w:r>
      <w:r w:rsidR="005173C8">
        <w:rPr>
          <w:rFonts w:ascii="Calibri" w:hAnsi="Calibri" w:cs="Cambria"/>
          <w:color w:val="000000"/>
          <w:sz w:val="22"/>
          <w:szCs w:val="22"/>
        </w:rPr>
        <w:t xml:space="preserve"> </w:t>
      </w:r>
      <w:r w:rsidR="00CF4453" w:rsidRPr="00AE18DF">
        <w:rPr>
          <w:rFonts w:ascii="Calibri" w:hAnsi="Calibri" w:cs="Cambria"/>
          <w:color w:val="000000"/>
          <w:sz w:val="22"/>
          <w:szCs w:val="22"/>
        </w:rPr>
        <w:t>distribúciu</w:t>
      </w:r>
      <w:r w:rsidR="00CF4453">
        <w:rPr>
          <w:rFonts w:ascii="Calibri" w:hAnsi="Calibri" w:cs="Cambria"/>
          <w:color w:val="000000"/>
          <w:sz w:val="22"/>
          <w:szCs w:val="22"/>
        </w:rPr>
        <w:t>, straty v distribúcii</w:t>
      </w:r>
      <w:r w:rsidR="00CF4453" w:rsidRPr="00AE18DF">
        <w:rPr>
          <w:rFonts w:ascii="Calibri" w:hAnsi="Calibri" w:cs="Cambria"/>
          <w:color w:val="000000"/>
          <w:sz w:val="22"/>
          <w:szCs w:val="22"/>
        </w:rPr>
        <w:t>,</w:t>
      </w:r>
      <w:r w:rsidR="00CF4453">
        <w:rPr>
          <w:rFonts w:ascii="Calibri" w:hAnsi="Calibri" w:cs="Cambria"/>
          <w:color w:val="000000"/>
          <w:sz w:val="22"/>
          <w:szCs w:val="22"/>
        </w:rPr>
        <w:t xml:space="preserve"> systémové služby, prevádzkovanie systému</w:t>
      </w:r>
      <w:r w:rsidR="005173C8" w:rsidRPr="00CF4453">
        <w:rPr>
          <w:rFonts w:ascii="Calibri" w:hAnsi="Calibri" w:cs="Cambria"/>
          <w:color w:val="000000"/>
          <w:sz w:val="22"/>
          <w:szCs w:val="22"/>
        </w:rPr>
        <w:t>,</w:t>
      </w:r>
      <w:r w:rsidR="002A3CEE" w:rsidRPr="00AE18DF">
        <w:rPr>
          <w:rFonts w:ascii="Calibri" w:hAnsi="Calibri" w:cs="Cambria"/>
          <w:color w:val="000000"/>
          <w:sz w:val="22"/>
          <w:szCs w:val="22"/>
        </w:rPr>
        <w:t xml:space="preserve"> </w:t>
      </w:r>
      <w:r w:rsidR="00CF4453">
        <w:rPr>
          <w:rFonts w:ascii="Calibri" w:hAnsi="Calibri" w:cs="Cambria"/>
          <w:color w:val="000000"/>
          <w:sz w:val="22"/>
          <w:szCs w:val="22"/>
        </w:rPr>
        <w:t>o</w:t>
      </w:r>
      <w:r w:rsidR="00CF4453" w:rsidRPr="00CF4453">
        <w:rPr>
          <w:rFonts w:ascii="Calibri" w:hAnsi="Calibri" w:cs="Cambria"/>
          <w:color w:val="000000"/>
          <w:sz w:val="22"/>
          <w:szCs w:val="22"/>
        </w:rPr>
        <w:t>dvod do Národného jadrového fondu</w:t>
      </w:r>
      <w:r w:rsidR="00CF4453">
        <w:rPr>
          <w:rFonts w:ascii="Calibri" w:hAnsi="Calibri" w:cs="Cambria"/>
          <w:color w:val="000000"/>
          <w:sz w:val="22"/>
          <w:szCs w:val="22"/>
        </w:rPr>
        <w:t>,</w:t>
      </w:r>
      <w:r w:rsidR="00CF4453" w:rsidRPr="00CF4453">
        <w:rPr>
          <w:rFonts w:ascii="Calibri" w:hAnsi="Calibri" w:cs="Cambria"/>
          <w:color w:val="000000"/>
          <w:sz w:val="22"/>
          <w:szCs w:val="22"/>
        </w:rPr>
        <w:t xml:space="preserve"> </w:t>
      </w:r>
      <w:r w:rsidR="002A3CEE" w:rsidRPr="00AE18DF">
        <w:rPr>
          <w:rFonts w:ascii="Calibri" w:hAnsi="Calibri" w:cs="Cambria"/>
          <w:color w:val="000000"/>
          <w:sz w:val="22"/>
          <w:szCs w:val="22"/>
        </w:rPr>
        <w:t>spotrebnú daň, celková cena bez DPH a celková cena s DPH)</w:t>
      </w:r>
      <w:r w:rsidR="00F72134" w:rsidRPr="00AE18DF">
        <w:rPr>
          <w:rFonts w:ascii="Calibri" w:hAnsi="Calibri" w:cs="Cambria"/>
          <w:color w:val="000000"/>
          <w:sz w:val="22"/>
          <w:szCs w:val="22"/>
        </w:rPr>
        <w:t xml:space="preserve"> z</w:t>
      </w:r>
      <w:r w:rsidR="00EF5C49" w:rsidRPr="00AE18DF">
        <w:rPr>
          <w:rFonts w:ascii="Calibri" w:hAnsi="Calibri" w:cs="Cambria"/>
          <w:color w:val="000000"/>
          <w:sz w:val="22"/>
          <w:szCs w:val="22"/>
        </w:rPr>
        <w:t>a</w:t>
      </w:r>
      <w:r w:rsidR="00F72134" w:rsidRPr="00AE18DF">
        <w:rPr>
          <w:rFonts w:ascii="Calibri" w:hAnsi="Calibri" w:cs="Cambria"/>
          <w:color w:val="000000"/>
          <w:sz w:val="22"/>
          <w:szCs w:val="22"/>
        </w:rPr>
        <w:t xml:space="preserve"> každ</w:t>
      </w:r>
      <w:r w:rsidR="00EF5C49" w:rsidRPr="00AE18DF">
        <w:rPr>
          <w:rFonts w:ascii="Calibri" w:hAnsi="Calibri" w:cs="Cambria"/>
          <w:color w:val="000000"/>
          <w:sz w:val="22"/>
          <w:szCs w:val="22"/>
        </w:rPr>
        <w:t>é</w:t>
      </w:r>
      <w:r w:rsidR="00F72134" w:rsidRPr="00AE18DF">
        <w:rPr>
          <w:rFonts w:ascii="Calibri" w:hAnsi="Calibri" w:cs="Cambria"/>
          <w:color w:val="000000"/>
          <w:sz w:val="22"/>
          <w:szCs w:val="22"/>
        </w:rPr>
        <w:t xml:space="preserve"> fakt</w:t>
      </w:r>
      <w:r w:rsidR="00EF5C49" w:rsidRPr="00AE18DF">
        <w:rPr>
          <w:rFonts w:ascii="Calibri" w:hAnsi="Calibri" w:cs="Cambria"/>
          <w:color w:val="000000"/>
          <w:sz w:val="22"/>
          <w:szCs w:val="22"/>
        </w:rPr>
        <w:t>uračné obdobie za všetky</w:t>
      </w:r>
      <w:r w:rsidR="002A3CEE" w:rsidRPr="00AE18DF">
        <w:rPr>
          <w:rFonts w:ascii="Calibri" w:hAnsi="Calibri" w:cs="Cambria"/>
          <w:color w:val="000000"/>
          <w:sz w:val="22"/>
          <w:szCs w:val="22"/>
        </w:rPr>
        <w:t xml:space="preserve"> jednotlivé</w:t>
      </w:r>
      <w:r w:rsidR="00EF5C49" w:rsidRPr="00AE18DF">
        <w:rPr>
          <w:rFonts w:ascii="Calibri" w:hAnsi="Calibri" w:cs="Cambria"/>
          <w:color w:val="000000"/>
          <w:sz w:val="22"/>
          <w:szCs w:val="22"/>
        </w:rPr>
        <w:t xml:space="preserve"> OM</w:t>
      </w:r>
      <w:r w:rsidR="00F72134" w:rsidRPr="00AE18DF">
        <w:rPr>
          <w:rFonts w:ascii="Calibri" w:hAnsi="Calibri" w:cs="Cambria"/>
          <w:color w:val="000000"/>
          <w:sz w:val="22"/>
          <w:szCs w:val="22"/>
        </w:rPr>
        <w:t xml:space="preserve"> v tabuľkovej forme</w:t>
      </w:r>
      <w:r w:rsidR="000D3F86">
        <w:rPr>
          <w:rFonts w:ascii="Calibri" w:hAnsi="Calibri" w:cs="Cambria"/>
          <w:color w:val="000000"/>
          <w:sz w:val="22"/>
          <w:szCs w:val="22"/>
        </w:rPr>
        <w:t xml:space="preserve"> </w:t>
      </w:r>
      <w:r w:rsidR="00F72134" w:rsidRPr="00AE18DF">
        <w:rPr>
          <w:rFonts w:ascii="Calibri" w:hAnsi="Calibri" w:cs="Cambria"/>
          <w:color w:val="000000"/>
          <w:sz w:val="22"/>
          <w:szCs w:val="22"/>
        </w:rPr>
        <w:t>elektronickou poštou na e-</w:t>
      </w:r>
      <w:r w:rsidR="00144E1C" w:rsidRPr="00AE18DF">
        <w:rPr>
          <w:rFonts w:ascii="Calibri" w:hAnsi="Calibri" w:cs="Cambria"/>
          <w:color w:val="000000"/>
          <w:sz w:val="22"/>
          <w:szCs w:val="22"/>
        </w:rPr>
        <w:t>mailov</w:t>
      </w:r>
      <w:r w:rsidR="00144E1C">
        <w:rPr>
          <w:rFonts w:ascii="Calibri" w:hAnsi="Calibri" w:cs="Cambria"/>
          <w:color w:val="000000"/>
          <w:sz w:val="22"/>
          <w:szCs w:val="22"/>
        </w:rPr>
        <w:t>ú</w:t>
      </w:r>
      <w:r w:rsidR="00144E1C" w:rsidRPr="00AE18DF">
        <w:rPr>
          <w:rFonts w:ascii="Calibri" w:hAnsi="Calibri" w:cs="Cambria"/>
          <w:color w:val="000000"/>
          <w:sz w:val="22"/>
          <w:szCs w:val="22"/>
        </w:rPr>
        <w:t xml:space="preserve"> adres</w:t>
      </w:r>
      <w:r w:rsidR="00144E1C">
        <w:rPr>
          <w:rFonts w:ascii="Calibri" w:hAnsi="Calibri" w:cs="Cambria"/>
          <w:color w:val="000000"/>
          <w:sz w:val="22"/>
          <w:szCs w:val="22"/>
        </w:rPr>
        <w:t>u</w:t>
      </w:r>
      <w:r w:rsidR="00F72134" w:rsidRPr="00AE18DF">
        <w:rPr>
          <w:rFonts w:ascii="Calibri" w:hAnsi="Calibri" w:cs="Cambria"/>
          <w:color w:val="000000"/>
          <w:sz w:val="22"/>
          <w:szCs w:val="22"/>
        </w:rPr>
        <w:t>:</w:t>
      </w:r>
      <w:r w:rsidR="00144E1C">
        <w:rPr>
          <w:rFonts w:ascii="Calibri" w:hAnsi="Calibri" w:cs="Cambria"/>
          <w:color w:val="000000"/>
          <w:sz w:val="22"/>
          <w:szCs w:val="22"/>
        </w:rPr>
        <w:t xml:space="preserve"> </w:t>
      </w:r>
      <w:r w:rsidR="00376640" w:rsidRPr="007A6C80">
        <w:rPr>
          <w:rFonts w:ascii="Calibri" w:hAnsi="Calibri" w:cs="Cambria"/>
          <w:color w:val="000000"/>
          <w:sz w:val="22"/>
          <w:szCs w:val="22"/>
        </w:rPr>
        <w:t>kisfaktury</w:t>
      </w:r>
      <w:r w:rsidR="00B16AA5">
        <w:rPr>
          <w:rFonts w:ascii="Calibri" w:hAnsi="Calibri" w:cs="Cambria"/>
          <w:color w:val="000000"/>
          <w:sz w:val="22"/>
          <w:szCs w:val="22"/>
        </w:rPr>
        <w:t>.bbsk</w:t>
      </w:r>
      <w:r w:rsidR="00376640" w:rsidRPr="007A6C80">
        <w:rPr>
          <w:rFonts w:ascii="Calibri" w:hAnsi="Calibri" w:cs="Cambria"/>
          <w:color w:val="000000"/>
          <w:sz w:val="22"/>
          <w:szCs w:val="22"/>
        </w:rPr>
        <w:t>@</w:t>
      </w:r>
      <w:r w:rsidR="00F72134" w:rsidRPr="007A6C80">
        <w:rPr>
          <w:rFonts w:ascii="Calibri" w:hAnsi="Calibri" w:cs="Cambria"/>
          <w:color w:val="000000"/>
          <w:sz w:val="22"/>
          <w:szCs w:val="22"/>
        </w:rPr>
        <w:t>bbsk.sk</w:t>
      </w:r>
    </w:p>
    <w:p w14:paraId="7E671B41" w14:textId="548D9582" w:rsidR="00495D45" w:rsidRPr="00AE18DF" w:rsidRDefault="00495D45" w:rsidP="00170871">
      <w:pPr>
        <w:autoSpaceDE w:val="0"/>
        <w:autoSpaceDN w:val="0"/>
        <w:adjustRightInd w:val="0"/>
        <w:jc w:val="both"/>
        <w:rPr>
          <w:rFonts w:ascii="Calibri" w:hAnsi="Calibri" w:cs="Cambria"/>
          <w:color w:val="000000"/>
          <w:sz w:val="22"/>
          <w:szCs w:val="22"/>
        </w:rPr>
      </w:pPr>
    </w:p>
    <w:p w14:paraId="3C323045" w14:textId="5356A70E" w:rsidR="004E41B6" w:rsidRPr="00305080" w:rsidRDefault="002C06C8" w:rsidP="00170871">
      <w:pPr>
        <w:autoSpaceDE w:val="0"/>
        <w:autoSpaceDN w:val="0"/>
        <w:adjustRightInd w:val="0"/>
        <w:ind w:left="567" w:hanging="567"/>
        <w:jc w:val="both"/>
        <w:rPr>
          <w:rFonts w:ascii="Calibri" w:hAnsi="Calibri" w:cs="Cambria"/>
          <w:b/>
          <w:bCs/>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 </w:t>
      </w:r>
      <w:r w:rsidR="00B60A40">
        <w:rPr>
          <w:rFonts w:ascii="Calibri" w:hAnsi="Calibri" w:cs="Cambria"/>
          <w:color w:val="000000"/>
          <w:sz w:val="22"/>
          <w:szCs w:val="22"/>
        </w:rPr>
        <w:tab/>
      </w:r>
      <w:r w:rsidR="004E41B6" w:rsidRPr="00AE18DF">
        <w:rPr>
          <w:rFonts w:ascii="Calibri" w:hAnsi="Calibri" w:cs="Cambria"/>
          <w:color w:val="000000"/>
          <w:sz w:val="22"/>
          <w:szCs w:val="22"/>
        </w:rPr>
        <w:t>Platobné podmienky a fakturácia pre</w:t>
      </w:r>
      <w:r w:rsidR="009825C7" w:rsidRPr="00AE18DF">
        <w:rPr>
          <w:rFonts w:ascii="Calibri" w:hAnsi="Calibri" w:cs="Cambria"/>
          <w:color w:val="000000"/>
          <w:sz w:val="22"/>
          <w:szCs w:val="22"/>
        </w:rPr>
        <w:t xml:space="preserve"> OM</w:t>
      </w:r>
    </w:p>
    <w:p w14:paraId="6C72A3AD"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04FE112C" w14:textId="3E53A0EC"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.2.1. Preddavkové platby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sa vyhotovujú na základe odhadu vo výške 100</w:t>
      </w:r>
      <w:r w:rsidR="00706FD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 z predpokladanej mesačnej platby, </w:t>
      </w:r>
      <w:r w:rsidR="00730222">
        <w:rPr>
          <w:rFonts w:ascii="Calibri" w:hAnsi="Calibri" w:cs="Cambria"/>
          <w:color w:val="000000"/>
          <w:sz w:val="22"/>
          <w:szCs w:val="22"/>
        </w:rPr>
        <w:t>trikrát</w:t>
      </w:r>
      <w:r w:rsidR="00730222"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za </w:t>
      </w:r>
      <w:r w:rsidR="00730222">
        <w:rPr>
          <w:rFonts w:ascii="Calibri" w:hAnsi="Calibri" w:cs="Cambria"/>
          <w:color w:val="000000"/>
          <w:sz w:val="22"/>
          <w:szCs w:val="22"/>
        </w:rPr>
        <w:t>štvrť</w:t>
      </w:r>
      <w:r w:rsidR="004E41B6" w:rsidRPr="00AE18DF">
        <w:rPr>
          <w:rFonts w:ascii="Calibri" w:hAnsi="Calibri" w:cs="Cambria"/>
          <w:color w:val="000000"/>
          <w:sz w:val="22"/>
          <w:szCs w:val="22"/>
        </w:rPr>
        <w:t xml:space="preserve">ročné zúčtovacie obdobie, a to k poslednému dňu príslušného mesiaca. Výška odhadu závisí od tarifného produktu, distribučnej sadzby, spotreby v predchádzajúcom fakturačnom období alebo očakávanej spotreby. Splatnosť preddavkových platieb je k 15. dňu v mesiaci podľa </w:t>
      </w:r>
      <w:r w:rsidR="00950CDB" w:rsidRPr="00AE18DF">
        <w:rPr>
          <w:rFonts w:ascii="Calibri" w:hAnsi="Calibri" w:cs="Cambria"/>
          <w:color w:val="000000"/>
          <w:sz w:val="22"/>
          <w:szCs w:val="22"/>
        </w:rPr>
        <w:t>d</w:t>
      </w:r>
      <w:r w:rsidR="004E41B6" w:rsidRPr="00AE18DF">
        <w:rPr>
          <w:rFonts w:ascii="Calibri" w:hAnsi="Calibri" w:cs="Cambria"/>
          <w:color w:val="000000"/>
          <w:sz w:val="22"/>
          <w:szCs w:val="22"/>
        </w:rPr>
        <w:t xml:space="preserve">ohody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w:t>
      </w:r>
    </w:p>
    <w:p w14:paraId="21E57910"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7B621780" w14:textId="7E9001C7" w:rsidR="004E41B6" w:rsidRPr="00AE18DF" w:rsidRDefault="002C06C8" w:rsidP="00F54837">
      <w:pPr>
        <w:autoSpaceDE w:val="0"/>
        <w:autoSpaceDN w:val="0"/>
        <w:adjustRightInd w:val="0"/>
        <w:ind w:left="567"/>
        <w:jc w:val="both"/>
        <w:rPr>
          <w:rFonts w:ascii="Calibri" w:hAnsi="Calibri" w:cs="Cambria"/>
          <w:sz w:val="22"/>
          <w:szCs w:val="22"/>
        </w:rPr>
      </w:pPr>
      <w:r w:rsidRPr="00AE18DF">
        <w:rPr>
          <w:rFonts w:ascii="Calibri" w:hAnsi="Calibri" w:cs="Cambria"/>
          <w:color w:val="000000"/>
          <w:sz w:val="22"/>
          <w:szCs w:val="22"/>
        </w:rPr>
        <w:lastRenderedPageBreak/>
        <w:t>9</w:t>
      </w:r>
      <w:r w:rsidR="004E41B6" w:rsidRPr="00AE18DF">
        <w:rPr>
          <w:rFonts w:ascii="Calibri" w:hAnsi="Calibri" w:cs="Cambria"/>
          <w:color w:val="000000"/>
          <w:sz w:val="22"/>
          <w:szCs w:val="22"/>
        </w:rPr>
        <w:t xml:space="preserve">.2.2. Dohody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sa vystavujú spoločne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tak, aby obsahovali minimálne</w:t>
      </w:r>
      <w:r w:rsidR="004E41B6" w:rsidRPr="00AE18DF">
        <w:rPr>
          <w:rFonts w:ascii="Calibri" w:hAnsi="Calibri" w:cs="Cambria"/>
          <w:sz w:val="22"/>
          <w:szCs w:val="22"/>
        </w:rPr>
        <w:t>:</w:t>
      </w:r>
    </w:p>
    <w:p w14:paraId="7D2C8EA5"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3169479A" w14:textId="47AA55CD" w:rsidR="004E41B6" w:rsidRPr="00AE18DF" w:rsidRDefault="004E41B6" w:rsidP="00F54837">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ab/>
        <w:t>a) údaje podľa § 7</w:t>
      </w:r>
      <w:r w:rsidR="00FE1276" w:rsidRPr="00AE18DF">
        <w:rPr>
          <w:rFonts w:ascii="Calibri" w:hAnsi="Calibri" w:cs="Cambria"/>
          <w:color w:val="000000"/>
          <w:sz w:val="22"/>
          <w:szCs w:val="22"/>
        </w:rPr>
        <w:t>4</w:t>
      </w:r>
      <w:r w:rsidRPr="00AE18DF">
        <w:rPr>
          <w:rFonts w:ascii="Calibri" w:hAnsi="Calibri" w:cs="Cambria"/>
          <w:color w:val="000000"/>
          <w:sz w:val="22"/>
          <w:szCs w:val="22"/>
        </w:rPr>
        <w:t xml:space="preserve"> zákona č. 222/2004 Z. z. o </w:t>
      </w:r>
      <w:r w:rsidR="006C4D90" w:rsidRPr="00AE18DF">
        <w:rPr>
          <w:rFonts w:ascii="Calibri" w:hAnsi="Calibri" w:cs="Cambria"/>
          <w:color w:val="000000"/>
          <w:sz w:val="22"/>
          <w:szCs w:val="22"/>
        </w:rPr>
        <w:t>DPH</w:t>
      </w:r>
      <w:r w:rsidRPr="00AE18DF">
        <w:rPr>
          <w:rFonts w:ascii="Calibri" w:hAnsi="Calibri" w:cs="Cambria"/>
          <w:color w:val="000000"/>
          <w:sz w:val="22"/>
          <w:szCs w:val="22"/>
        </w:rPr>
        <w:t xml:space="preserve"> a podľa zákona č. 431/2002 Z. z. o účtovníctve v znení neskorších predpisov,</w:t>
      </w:r>
    </w:p>
    <w:p w14:paraId="2EECBBEF" w14:textId="51CBF3DF"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color w:val="000000"/>
          <w:sz w:val="22"/>
          <w:szCs w:val="22"/>
        </w:rPr>
        <w:tab/>
        <w:t xml:space="preserve">b) </w:t>
      </w:r>
      <w:r w:rsidRPr="00AE18DF">
        <w:rPr>
          <w:rFonts w:ascii="Calibri" w:hAnsi="Calibri" w:cs="Cambria"/>
          <w:sz w:val="22"/>
          <w:szCs w:val="22"/>
        </w:rPr>
        <w:t>zoznam príslušných odberných miest</w:t>
      </w:r>
      <w:r w:rsidR="003A34B6">
        <w:rPr>
          <w:rFonts w:ascii="Calibri" w:hAnsi="Calibri" w:cs="Cambria"/>
          <w:sz w:val="22"/>
          <w:szCs w:val="22"/>
        </w:rPr>
        <w:t xml:space="preserve"> </w:t>
      </w:r>
      <w:r w:rsidR="003A34B6" w:rsidRPr="009665EF">
        <w:rPr>
          <w:rFonts w:asciiTheme="minorHAnsi" w:hAnsiTheme="minorHAnsi" w:cs="Cambria"/>
          <w:sz w:val="22"/>
          <w:szCs w:val="22"/>
        </w:rPr>
        <w:t>(EIC, adresa OM)</w:t>
      </w:r>
      <w:r w:rsidRPr="00AE18DF">
        <w:rPr>
          <w:rFonts w:ascii="Calibri" w:hAnsi="Calibri" w:cs="Cambria"/>
          <w:sz w:val="22"/>
          <w:szCs w:val="22"/>
        </w:rPr>
        <w:t>,</w:t>
      </w:r>
    </w:p>
    <w:p w14:paraId="4AF28342"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ab/>
        <w:t>c) fakturovanú sumu za každé príslušné odberné miesto.</w:t>
      </w:r>
    </w:p>
    <w:p w14:paraId="54A26719" w14:textId="77777777" w:rsidR="004E41B6" w:rsidRPr="00AE18DF" w:rsidRDefault="004E41B6" w:rsidP="00F54837">
      <w:pPr>
        <w:autoSpaceDE w:val="0"/>
        <w:autoSpaceDN w:val="0"/>
        <w:adjustRightInd w:val="0"/>
        <w:jc w:val="both"/>
        <w:rPr>
          <w:rFonts w:ascii="Calibri" w:hAnsi="Calibri" w:cs="Cambria"/>
          <w:sz w:val="22"/>
          <w:szCs w:val="22"/>
        </w:rPr>
      </w:pPr>
    </w:p>
    <w:p w14:paraId="755A080A" w14:textId="02A1D8D5" w:rsidR="004E41B6" w:rsidRPr="003950CB" w:rsidDel="00DF3789" w:rsidRDefault="002C06C8" w:rsidP="00F54837">
      <w:pPr>
        <w:autoSpaceDE w:val="0"/>
        <w:autoSpaceDN w:val="0"/>
        <w:adjustRightInd w:val="0"/>
        <w:ind w:left="567"/>
        <w:jc w:val="both"/>
        <w:rPr>
          <w:del w:id="24" w:author="Koštial Pavel" w:date="2023-11-10T12:33:00Z"/>
          <w:rFonts w:ascii="Calibri" w:hAnsi="Calibri" w:cs="Cambria"/>
          <w:sz w:val="22"/>
          <w:szCs w:val="22"/>
          <w:rPrChange w:id="25" w:author="Koštial Pavel" w:date="2023-11-10T12:38:00Z">
            <w:rPr>
              <w:del w:id="26" w:author="Koštial Pavel" w:date="2023-11-10T12:33:00Z"/>
              <w:rFonts w:ascii="Calibri" w:hAnsi="Calibri" w:cs="Cambria"/>
              <w:color w:val="000000"/>
              <w:sz w:val="22"/>
              <w:szCs w:val="22"/>
            </w:rPr>
          </w:rPrChange>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.2.3. </w:t>
      </w:r>
      <w:bookmarkStart w:id="27" w:name="_Hlk101523239"/>
      <w:r w:rsidR="004E41B6" w:rsidRPr="00AE18DF">
        <w:rPr>
          <w:rFonts w:ascii="Calibri" w:hAnsi="Calibri" w:cs="Cambria"/>
          <w:color w:val="000000"/>
          <w:sz w:val="22"/>
          <w:szCs w:val="22"/>
        </w:rPr>
        <w:t>Dohod</w:t>
      </w:r>
      <w:r w:rsidR="00741874" w:rsidRPr="00AE18DF">
        <w:rPr>
          <w:rFonts w:ascii="Calibri" w:hAnsi="Calibri" w:cs="Cambria"/>
          <w:color w:val="000000"/>
          <w:sz w:val="22"/>
          <w:szCs w:val="22"/>
        </w:rPr>
        <w:t>u</w:t>
      </w:r>
      <w:r w:rsidR="004E41B6" w:rsidRPr="00AE18DF">
        <w:rPr>
          <w:rFonts w:ascii="Calibri" w:hAnsi="Calibri" w:cs="Cambria"/>
          <w:color w:val="000000"/>
          <w:sz w:val="22"/>
          <w:szCs w:val="22"/>
        </w:rPr>
        <w:t xml:space="preserve">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na </w:t>
      </w:r>
      <w:r w:rsidR="003A34B6">
        <w:rPr>
          <w:rFonts w:ascii="Calibri" w:hAnsi="Calibri" w:cs="Cambria"/>
          <w:color w:val="000000"/>
          <w:sz w:val="22"/>
          <w:szCs w:val="22"/>
        </w:rPr>
        <w:t>12</w:t>
      </w:r>
      <w:r w:rsidR="004E41B6" w:rsidRPr="00AE18DF">
        <w:rPr>
          <w:rFonts w:ascii="Calibri" w:hAnsi="Calibri" w:cs="Cambria"/>
          <w:color w:val="000000"/>
          <w:sz w:val="22"/>
          <w:szCs w:val="22"/>
        </w:rPr>
        <w:t xml:space="preserve"> mesiacov </w:t>
      </w:r>
      <w:r w:rsidR="00990582" w:rsidRPr="00AE18DF">
        <w:rPr>
          <w:rFonts w:ascii="Calibri" w:hAnsi="Calibri" w:cs="Cambria"/>
          <w:color w:val="000000"/>
          <w:sz w:val="22"/>
          <w:szCs w:val="22"/>
        </w:rPr>
        <w:t>doručí dodávateľ odberateľovi</w:t>
      </w:r>
      <w:r w:rsidR="00990582">
        <w:rPr>
          <w:rFonts w:ascii="Calibri" w:hAnsi="Calibri" w:cs="Cambria"/>
          <w:color w:val="000000"/>
          <w:sz w:val="22"/>
          <w:szCs w:val="22"/>
        </w:rPr>
        <w:t xml:space="preserve"> </w:t>
      </w:r>
      <w:r w:rsidR="00990582" w:rsidRPr="00AE18DF">
        <w:rPr>
          <w:rFonts w:ascii="Calibri" w:hAnsi="Calibri" w:cs="Cambria"/>
          <w:color w:val="000000"/>
          <w:sz w:val="22"/>
          <w:szCs w:val="22"/>
        </w:rPr>
        <w:t>v listinnej podobe</w:t>
      </w:r>
      <w:r w:rsidR="005F22D0">
        <w:rPr>
          <w:rFonts w:ascii="Calibri" w:hAnsi="Calibri" w:cs="Cambria"/>
          <w:color w:val="000000"/>
          <w:sz w:val="22"/>
          <w:szCs w:val="22"/>
        </w:rPr>
        <w:t>, a to do 10.01.2024</w:t>
      </w:r>
      <w:r w:rsidR="00990582"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na rok </w:t>
      </w:r>
      <w:r w:rsidR="00FB5EAF" w:rsidRPr="00AE18DF">
        <w:rPr>
          <w:rFonts w:ascii="Calibri" w:hAnsi="Calibri" w:cs="Cambria"/>
          <w:color w:val="000000"/>
          <w:sz w:val="22"/>
          <w:szCs w:val="22"/>
        </w:rPr>
        <w:t>202</w:t>
      </w:r>
      <w:r w:rsidR="00FB5EAF">
        <w:rPr>
          <w:rFonts w:ascii="Calibri" w:hAnsi="Calibri" w:cs="Cambria"/>
          <w:color w:val="000000"/>
          <w:sz w:val="22"/>
          <w:szCs w:val="22"/>
        </w:rPr>
        <w:t>4</w:t>
      </w:r>
      <w:r w:rsidR="004B4C14">
        <w:rPr>
          <w:rFonts w:ascii="Calibri" w:hAnsi="Calibri" w:cs="Cambria"/>
          <w:color w:val="000000"/>
          <w:sz w:val="22"/>
          <w:szCs w:val="22"/>
        </w:rPr>
        <w:t xml:space="preserve"> </w:t>
      </w:r>
      <w:r w:rsidR="005F22D0">
        <w:rPr>
          <w:rFonts w:ascii="Calibri" w:hAnsi="Calibri" w:cs="Cambria"/>
          <w:color w:val="000000"/>
          <w:sz w:val="22"/>
          <w:szCs w:val="22"/>
        </w:rPr>
        <w:t>a do</w:t>
      </w:r>
      <w:r w:rsidR="004B4C14">
        <w:rPr>
          <w:rFonts w:ascii="Calibri" w:hAnsi="Calibri" w:cs="Cambria"/>
          <w:color w:val="000000"/>
          <w:sz w:val="22"/>
          <w:szCs w:val="22"/>
        </w:rPr>
        <w:t xml:space="preserve"> 10.01.2025</w:t>
      </w:r>
      <w:r w:rsidR="005F22D0">
        <w:rPr>
          <w:rFonts w:ascii="Calibri" w:hAnsi="Calibri" w:cs="Cambria"/>
          <w:color w:val="000000"/>
          <w:sz w:val="22"/>
          <w:szCs w:val="22"/>
        </w:rPr>
        <w:t xml:space="preserve"> na rok 2025</w:t>
      </w:r>
      <w:bookmarkEnd w:id="27"/>
      <w:r w:rsidR="00B32CA9">
        <w:rPr>
          <w:rFonts w:ascii="Calibri" w:hAnsi="Calibri" w:cs="Cambria"/>
          <w:color w:val="000000"/>
          <w:sz w:val="22"/>
          <w:szCs w:val="22"/>
        </w:rPr>
        <w:t xml:space="preserve">, </w:t>
      </w:r>
      <w:ins w:id="28" w:author="Koštial Pavel" w:date="2023-11-10T12:33:00Z">
        <w:r w:rsidR="00DF3789" w:rsidRPr="003950CB">
          <w:rPr>
            <w:rStyle w:val="normaltextrun"/>
            <w:rFonts w:ascii="Calibri" w:hAnsi="Calibri" w:cs="Calibri"/>
            <w:sz w:val="22"/>
            <w:szCs w:val="22"/>
            <w:shd w:val="clear" w:color="auto" w:fill="FFFFFF"/>
            <w:rPrChange w:id="29" w:author="Koštial Pavel" w:date="2023-11-10T12:38:00Z">
              <w:rPr>
                <w:rStyle w:val="normaltextrun"/>
                <w:rFonts w:ascii="Calibri" w:hAnsi="Calibri" w:cs="Calibri"/>
                <w:color w:val="FF0000"/>
                <w:sz w:val="22"/>
                <w:szCs w:val="22"/>
                <w:shd w:val="clear" w:color="auto" w:fill="FFFFFF"/>
              </w:rPr>
            </w:rPrChange>
          </w:rPr>
          <w:t xml:space="preserve">respektíve v čo najskoršom možnom termíne po zverejnení cien </w:t>
        </w:r>
        <w:proofErr w:type="spellStart"/>
        <w:r w:rsidR="00DF3789" w:rsidRPr="003950CB">
          <w:rPr>
            <w:rStyle w:val="normaltextrun"/>
            <w:rFonts w:ascii="Calibri" w:hAnsi="Calibri" w:cs="Calibri"/>
            <w:sz w:val="22"/>
            <w:szCs w:val="22"/>
            <w:shd w:val="clear" w:color="auto" w:fill="FFFFFF"/>
            <w:rPrChange w:id="30" w:author="Koštial Pavel" w:date="2023-11-10T12:38:00Z">
              <w:rPr>
                <w:rStyle w:val="normaltextrun"/>
                <w:rFonts w:ascii="Calibri" w:hAnsi="Calibri" w:cs="Calibri"/>
                <w:color w:val="FF0000"/>
                <w:sz w:val="22"/>
                <w:szCs w:val="22"/>
                <w:shd w:val="clear" w:color="auto" w:fill="FFFFFF"/>
              </w:rPr>
            </w:rPrChange>
          </w:rPr>
          <w:t>ÚRSOm</w:t>
        </w:r>
        <w:proofErr w:type="spellEnd"/>
        <w:r w:rsidR="00DF3789" w:rsidRPr="003950CB">
          <w:rPr>
            <w:rStyle w:val="normaltextrun"/>
            <w:rFonts w:ascii="Calibri" w:hAnsi="Calibri" w:cs="Calibri"/>
            <w:sz w:val="22"/>
            <w:szCs w:val="22"/>
            <w:shd w:val="clear" w:color="auto" w:fill="FFFFFF"/>
            <w:rPrChange w:id="31" w:author="Koštial Pavel" w:date="2023-11-10T12:38:00Z">
              <w:rPr>
                <w:rStyle w:val="normaltextrun"/>
                <w:rFonts w:ascii="Calibri" w:hAnsi="Calibri" w:cs="Calibri"/>
                <w:color w:val="FF0000"/>
                <w:sz w:val="22"/>
                <w:szCs w:val="22"/>
                <w:shd w:val="clear" w:color="auto" w:fill="FFFFFF"/>
              </w:rPr>
            </w:rPrChange>
          </w:rPr>
          <w:t xml:space="preserve"> na predmetné roky.</w:t>
        </w:r>
      </w:ins>
      <w:del w:id="32" w:author="Koštial Pavel" w:date="2023-11-10T12:33:00Z">
        <w:r w:rsidR="00B32CA9" w:rsidRPr="003950CB" w:rsidDel="00DF3789">
          <w:rPr>
            <w:rFonts w:ascii="Calibri" w:hAnsi="Calibri" w:cs="Cambria"/>
            <w:rPrChange w:id="33" w:author="Koštial Pavel" w:date="2023-11-10T12:38:00Z">
              <w:rPr>
                <w:rFonts w:ascii="Calibri" w:hAnsi="Calibri" w:cs="Cambria"/>
                <w:color w:val="FF0000"/>
              </w:rPr>
            </w:rPrChange>
          </w:rPr>
          <w:delText>respektíve splatnosť dohôd o platbách bude min. 15.dní od dátumu doručenia.</w:delText>
        </w:r>
      </w:del>
    </w:p>
    <w:p w14:paraId="19F35F4C"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289B9D3C" w14:textId="168EAADC"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9</w:t>
      </w:r>
      <w:r w:rsidR="004E41B6" w:rsidRPr="00AE18DF">
        <w:rPr>
          <w:rFonts w:ascii="Calibri" w:hAnsi="Calibri" w:cs="Cambria"/>
          <w:sz w:val="22"/>
          <w:szCs w:val="22"/>
        </w:rPr>
        <w:t xml:space="preserve">.2.4. Vyúčtovanie </w:t>
      </w:r>
      <w:r w:rsidR="004E41B6" w:rsidRPr="00AE18DF">
        <w:rPr>
          <w:rFonts w:ascii="Calibri" w:hAnsi="Calibri" w:cs="Cambria"/>
          <w:color w:val="000000"/>
          <w:sz w:val="22"/>
          <w:szCs w:val="22"/>
        </w:rPr>
        <w:t xml:space="preserve">dohodnutej dodávky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dohodnutých distribučných služieb</w:t>
      </w:r>
      <w:r w:rsidR="001B745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sa vykonáva na základe výsledkov meraní skutočne dodan</w:t>
      </w:r>
      <w:r w:rsidR="00CF4453">
        <w:rPr>
          <w:rFonts w:ascii="Calibri" w:hAnsi="Calibri" w:cs="Cambria"/>
          <w:color w:val="000000"/>
          <w:sz w:val="22"/>
          <w:szCs w:val="22"/>
        </w:rPr>
        <w:t>ej</w:t>
      </w:r>
      <w:r w:rsidR="004E41B6" w:rsidRPr="00AE18DF">
        <w:rPr>
          <w:rFonts w:ascii="Calibri" w:hAnsi="Calibri" w:cs="Cambria"/>
          <w:color w:val="000000"/>
          <w:sz w:val="22"/>
          <w:szCs w:val="22"/>
        </w:rPr>
        <w:t xml:space="preserve">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k poslednému dňu príslušného kalendárneho </w:t>
      </w:r>
      <w:r w:rsidR="003609DE">
        <w:rPr>
          <w:rFonts w:ascii="Calibri" w:hAnsi="Calibri" w:cs="Cambria"/>
          <w:color w:val="000000"/>
          <w:sz w:val="22"/>
          <w:szCs w:val="22"/>
        </w:rPr>
        <w:t>štvrť</w:t>
      </w:r>
      <w:r w:rsidR="004E41B6" w:rsidRPr="00AE18DF">
        <w:rPr>
          <w:rFonts w:ascii="Calibri" w:hAnsi="Calibri" w:cs="Cambria"/>
          <w:color w:val="000000"/>
          <w:sz w:val="22"/>
          <w:szCs w:val="22"/>
        </w:rPr>
        <w:t xml:space="preserve">roka. Vyúčtovacia faktúra </w:t>
      </w:r>
      <w:r w:rsidR="004E41B6" w:rsidRPr="00AE18DF">
        <w:rPr>
          <w:rFonts w:ascii="Calibri" w:hAnsi="Calibri" w:cs="Cambria"/>
          <w:sz w:val="22"/>
          <w:szCs w:val="22"/>
        </w:rPr>
        <w:t xml:space="preserve">bude </w:t>
      </w:r>
      <w:r w:rsidR="002A38F4" w:rsidRPr="00AE18DF">
        <w:rPr>
          <w:rFonts w:ascii="Calibri" w:hAnsi="Calibri" w:cs="Cambria"/>
          <w:sz w:val="22"/>
          <w:szCs w:val="22"/>
        </w:rPr>
        <w:t>odberateľovi</w:t>
      </w:r>
      <w:r w:rsidR="00671654" w:rsidRPr="00AE18DF">
        <w:rPr>
          <w:rFonts w:ascii="Calibri" w:hAnsi="Calibri" w:cs="Cambria"/>
          <w:sz w:val="22"/>
          <w:szCs w:val="22"/>
        </w:rPr>
        <w:t xml:space="preserve"> v zmysle uzatvorenej čiastkovej zmluvy</w:t>
      </w:r>
      <w:r w:rsidR="004E41B6" w:rsidRPr="00AE18DF">
        <w:rPr>
          <w:rFonts w:ascii="Calibri" w:hAnsi="Calibri" w:cs="Cambria"/>
          <w:sz w:val="22"/>
          <w:szCs w:val="22"/>
        </w:rPr>
        <w:t xml:space="preserve"> </w:t>
      </w:r>
      <w:r w:rsidR="004E41B6" w:rsidRPr="00AE18DF">
        <w:rPr>
          <w:rFonts w:ascii="Calibri" w:hAnsi="Calibri" w:cs="Cambria"/>
          <w:color w:val="000000"/>
          <w:sz w:val="22"/>
          <w:szCs w:val="22"/>
        </w:rPr>
        <w:t xml:space="preserve">doručená písomne v listinnej podobe </w:t>
      </w:r>
      <w:r w:rsidR="00081A6F" w:rsidRPr="00AE18DF">
        <w:rPr>
          <w:rFonts w:ascii="Calibri" w:hAnsi="Calibri" w:cs="Cambria"/>
          <w:color w:val="000000"/>
          <w:sz w:val="22"/>
          <w:szCs w:val="22"/>
        </w:rPr>
        <w:t xml:space="preserve">do 15. dňa mesiaca nasledujúceho po </w:t>
      </w:r>
      <w:r w:rsidR="00E92D4E">
        <w:rPr>
          <w:rFonts w:ascii="Calibri" w:hAnsi="Calibri" w:cs="Cambria"/>
          <w:color w:val="000000"/>
          <w:sz w:val="22"/>
          <w:szCs w:val="22"/>
        </w:rPr>
        <w:t>uplynutí kalendárneho štvrťroka</w:t>
      </w:r>
      <w:r w:rsidR="00081A6F" w:rsidRPr="00AE18DF">
        <w:rPr>
          <w:rFonts w:ascii="Calibri" w:hAnsi="Calibri" w:cs="Cambria"/>
          <w:color w:val="000000"/>
          <w:sz w:val="22"/>
          <w:szCs w:val="22"/>
        </w:rPr>
        <w:t>, za ktorý je faktúra vystavená</w:t>
      </w:r>
      <w:r w:rsidR="00376E1F">
        <w:rPr>
          <w:rFonts w:ascii="Calibri" w:hAnsi="Calibri" w:cs="Cambria"/>
          <w:color w:val="000000"/>
          <w:sz w:val="22"/>
          <w:szCs w:val="22"/>
        </w:rPr>
        <w:t xml:space="preserve">. </w:t>
      </w:r>
    </w:p>
    <w:p w14:paraId="74EBCA3B"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14BA258F" w14:textId="5DFA6BD8"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.2.5. Vo vyúčtovacej faktúre za </w:t>
      </w:r>
      <w:r w:rsidR="004E41B6" w:rsidRPr="00AE18DF">
        <w:rPr>
          <w:rFonts w:ascii="Calibri" w:hAnsi="Calibri" w:cs="Cambria"/>
          <w:sz w:val="22"/>
          <w:szCs w:val="22"/>
        </w:rPr>
        <w:t xml:space="preserve">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sa odpočítajú preddavky resp. zálohové platby, ktoré boli uhradené dodávateľovi za príslušný kalendárny </w:t>
      </w:r>
      <w:r w:rsidR="00E92D4E">
        <w:rPr>
          <w:rFonts w:ascii="Calibri" w:hAnsi="Calibri" w:cs="Cambria"/>
          <w:sz w:val="22"/>
          <w:szCs w:val="22"/>
        </w:rPr>
        <w:t>štvrť</w:t>
      </w:r>
      <w:r w:rsidR="004E41B6" w:rsidRPr="00AE18DF">
        <w:rPr>
          <w:rFonts w:ascii="Calibri" w:hAnsi="Calibri" w:cs="Cambria"/>
          <w:sz w:val="22"/>
          <w:szCs w:val="22"/>
        </w:rPr>
        <w:t xml:space="preserve">rok. Vyúčtovaciu faktúru za 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je dodávateľ oprávnený vyhotoviť aj v prípade mimoriadneho odpočtu, pri výmene určeného </w:t>
      </w:r>
      <w:r w:rsidR="004E41B6" w:rsidRPr="00AE18DF">
        <w:rPr>
          <w:rFonts w:ascii="Calibri" w:hAnsi="Calibri" w:cs="Cambria"/>
          <w:color w:val="000000"/>
          <w:sz w:val="22"/>
          <w:szCs w:val="22"/>
        </w:rPr>
        <w:t xml:space="preserve">meradla, ukončení odberu a pod. Vyúčtovacia faktúra bude doručená podľa čl. </w:t>
      </w:r>
      <w:r w:rsidRPr="00AE18DF">
        <w:rPr>
          <w:rFonts w:ascii="Calibri" w:hAnsi="Calibri" w:cs="Cambria"/>
          <w:color w:val="000000"/>
          <w:sz w:val="22"/>
          <w:szCs w:val="22"/>
        </w:rPr>
        <w:t>IX</w:t>
      </w:r>
      <w:r w:rsidR="004E41B6"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.2.4. </w:t>
      </w:r>
      <w:r w:rsidR="0007082D" w:rsidRPr="00AE18DF">
        <w:rPr>
          <w:rFonts w:ascii="Calibri" w:hAnsi="Calibri" w:cs="Cambria"/>
          <w:color w:val="000000"/>
          <w:sz w:val="22"/>
          <w:szCs w:val="22"/>
        </w:rPr>
        <w:t xml:space="preserve">tejto </w:t>
      </w:r>
      <w:r w:rsidR="001457F9" w:rsidRPr="00AE18DF">
        <w:rPr>
          <w:rFonts w:ascii="Calibri" w:hAnsi="Calibri" w:cs="Cambria"/>
          <w:color w:val="000000"/>
          <w:sz w:val="22"/>
          <w:szCs w:val="22"/>
        </w:rPr>
        <w:t>Rámcovej z</w:t>
      </w:r>
      <w:r w:rsidR="004E41B6" w:rsidRPr="00AE18DF">
        <w:rPr>
          <w:rFonts w:ascii="Calibri" w:hAnsi="Calibri" w:cs="Cambria"/>
          <w:color w:val="000000"/>
          <w:sz w:val="22"/>
          <w:szCs w:val="22"/>
        </w:rPr>
        <w:t>mluvy a</w:t>
      </w:r>
      <w:r w:rsidR="0007082D" w:rsidRPr="00AE18DF">
        <w:rPr>
          <w:rFonts w:ascii="Calibri" w:hAnsi="Calibri" w:cs="Cambria"/>
          <w:color w:val="000000"/>
          <w:sz w:val="22"/>
          <w:szCs w:val="22"/>
        </w:rPr>
        <w:t> </w:t>
      </w:r>
      <w:r w:rsidR="004E41B6" w:rsidRPr="00AE18DF">
        <w:rPr>
          <w:rFonts w:ascii="Calibri" w:hAnsi="Calibri" w:cs="Cambria"/>
          <w:color w:val="000000"/>
          <w:sz w:val="22"/>
          <w:szCs w:val="22"/>
        </w:rPr>
        <w:t>bude</w:t>
      </w:r>
      <w:r w:rsidR="0007082D" w:rsidRPr="00AE18DF">
        <w:rPr>
          <w:rFonts w:ascii="Calibri" w:hAnsi="Calibri" w:cs="Cambria"/>
          <w:color w:val="000000"/>
          <w:sz w:val="22"/>
          <w:szCs w:val="22"/>
        </w:rPr>
        <w:t xml:space="preserve"> okrem náležitostí podľa </w:t>
      </w:r>
      <w:r w:rsidR="00443FC4" w:rsidRPr="00AE18DF">
        <w:rPr>
          <w:rFonts w:ascii="Calibri" w:hAnsi="Calibri" w:cs="Cambria"/>
          <w:color w:val="000000"/>
          <w:sz w:val="22"/>
          <w:szCs w:val="22"/>
        </w:rPr>
        <w:t xml:space="preserve">čl. </w:t>
      </w:r>
      <w:r w:rsidRPr="00AE18DF">
        <w:rPr>
          <w:rFonts w:ascii="Calibri" w:hAnsi="Calibri" w:cs="Cambria"/>
          <w:color w:val="000000"/>
          <w:sz w:val="22"/>
          <w:szCs w:val="22"/>
        </w:rPr>
        <w:t>IX</w:t>
      </w:r>
      <w:r w:rsidR="00443FC4"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43FC4" w:rsidRPr="00AE18DF">
        <w:rPr>
          <w:rFonts w:ascii="Calibri" w:hAnsi="Calibri" w:cs="Cambria"/>
          <w:color w:val="000000"/>
          <w:sz w:val="22"/>
          <w:szCs w:val="22"/>
        </w:rPr>
        <w:t>.1.7</w:t>
      </w:r>
      <w:r w:rsidR="00E836B6" w:rsidRPr="00AE18DF">
        <w:rPr>
          <w:rFonts w:ascii="Calibri" w:hAnsi="Calibri" w:cs="Cambria"/>
          <w:color w:val="000000"/>
          <w:sz w:val="22"/>
          <w:szCs w:val="22"/>
        </w:rPr>
        <w:t xml:space="preserve"> Rámcovej zmluvy</w:t>
      </w:r>
      <w:r w:rsidR="004E41B6" w:rsidRPr="00AE18DF">
        <w:rPr>
          <w:rFonts w:ascii="Calibri" w:hAnsi="Calibri" w:cs="Cambria"/>
          <w:color w:val="000000"/>
          <w:sz w:val="22"/>
          <w:szCs w:val="22"/>
        </w:rPr>
        <w:t xml:space="preserve"> obsahovať za každé odberné miesto minimálne:</w:t>
      </w:r>
    </w:p>
    <w:p w14:paraId="443F969F"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5A932755" w14:textId="75E13D7A" w:rsidR="004E41B6" w:rsidRPr="00376640" w:rsidRDefault="004E41B6"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a)</w:t>
      </w:r>
      <w:r w:rsidR="004E42A3" w:rsidRPr="00376640">
        <w:rPr>
          <w:rFonts w:ascii="Calibri" w:hAnsi="Calibri" w:cs="Cambria"/>
          <w:color w:val="000000"/>
          <w:sz w:val="22"/>
          <w:szCs w:val="22"/>
        </w:rPr>
        <w:t xml:space="preserve"> </w:t>
      </w:r>
      <w:r w:rsidR="003A34B6" w:rsidRPr="00376640">
        <w:rPr>
          <w:rFonts w:ascii="Calibri" w:hAnsi="Calibri" w:cs="Cambria"/>
          <w:color w:val="000000"/>
          <w:sz w:val="22"/>
          <w:szCs w:val="22"/>
        </w:rPr>
        <w:t>zoznam a identifikáciu odberných miest (EIC, adresa OM)</w:t>
      </w:r>
    </w:p>
    <w:p w14:paraId="5A58CB15" w14:textId="26D78544" w:rsidR="004E41B6" w:rsidRPr="00376640" w:rsidRDefault="00443FC4" w:rsidP="00F54837">
      <w:pPr>
        <w:autoSpaceDE w:val="0"/>
        <w:autoSpaceDN w:val="0"/>
        <w:adjustRightInd w:val="0"/>
        <w:ind w:firstLine="708"/>
        <w:jc w:val="both"/>
        <w:rPr>
          <w:rFonts w:ascii="Calibri" w:hAnsi="Calibri" w:cs="Cambria"/>
          <w:color w:val="000000"/>
          <w:sz w:val="22"/>
          <w:szCs w:val="22"/>
        </w:rPr>
      </w:pPr>
      <w:r w:rsidRPr="00376640">
        <w:rPr>
          <w:rFonts w:ascii="Calibri" w:hAnsi="Calibri" w:cs="Cambria"/>
          <w:color w:val="000000"/>
          <w:sz w:val="22"/>
          <w:szCs w:val="22"/>
        </w:rPr>
        <w:t>b</w:t>
      </w:r>
      <w:r w:rsidR="004E41B6" w:rsidRPr="00376640">
        <w:rPr>
          <w:rFonts w:ascii="Calibri" w:hAnsi="Calibri" w:cs="Cambria"/>
          <w:color w:val="000000"/>
          <w:sz w:val="22"/>
          <w:szCs w:val="22"/>
        </w:rPr>
        <w:t xml:space="preserve">) </w:t>
      </w:r>
      <w:r w:rsidR="00183152" w:rsidRPr="00376640">
        <w:rPr>
          <w:rFonts w:ascii="Calibri" w:hAnsi="Calibri" w:cs="Cambria"/>
          <w:color w:val="000000"/>
          <w:sz w:val="22"/>
          <w:szCs w:val="22"/>
        </w:rPr>
        <w:t>začiatok a koniec zúčtovacieho obdobia</w:t>
      </w:r>
    </w:p>
    <w:p w14:paraId="1B73D15A" w14:textId="6A576D96" w:rsidR="004E41B6" w:rsidRPr="00376640" w:rsidRDefault="00443FC4"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c</w:t>
      </w:r>
      <w:r w:rsidR="004E41B6" w:rsidRPr="00376640">
        <w:rPr>
          <w:rFonts w:ascii="Calibri" w:hAnsi="Calibri" w:cs="Cambria"/>
          <w:color w:val="000000"/>
          <w:sz w:val="22"/>
          <w:szCs w:val="22"/>
        </w:rPr>
        <w:t xml:space="preserve">) </w:t>
      </w:r>
      <w:r w:rsidR="00183152" w:rsidRPr="00376640">
        <w:rPr>
          <w:rFonts w:ascii="Calibri" w:hAnsi="Calibri" w:cs="Cambria"/>
          <w:color w:val="000000"/>
          <w:sz w:val="22"/>
          <w:szCs w:val="22"/>
        </w:rPr>
        <w:t>oficiálne číslo dokladu</w:t>
      </w:r>
    </w:p>
    <w:p w14:paraId="6F7EBFDE" w14:textId="516F6671"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d) dátum dodania a splatnosť faktúry</w:t>
      </w:r>
    </w:p>
    <w:p w14:paraId="39B9EB6C" w14:textId="6AD985ED"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e) celkové dodanie – základ dane, daň, spolu</w:t>
      </w:r>
    </w:p>
    <w:p w14:paraId="35F3CC62" w14:textId="5AA08FF3"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f) doúčtovanie dodania – základ dane, daň, spolu</w:t>
      </w:r>
    </w:p>
    <w:p w14:paraId="5CBF3744" w14:textId="22C64E85"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g) skutočnú spotrebu v príslušných tarifách</w:t>
      </w:r>
    </w:p>
    <w:p w14:paraId="2CBF1B29" w14:textId="6451F882"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h) hodnotu hlavného ističa resp. MRK a RK</w:t>
      </w:r>
    </w:p>
    <w:p w14:paraId="207455BF" w14:textId="1ADE9227" w:rsidR="00183152"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i) číslo elektromera a jeho počiatočný a konečný stav.</w:t>
      </w:r>
    </w:p>
    <w:p w14:paraId="4C60D1AB" w14:textId="77777777" w:rsidR="004E41B6" w:rsidRPr="00AE18DF" w:rsidRDefault="004E41B6" w:rsidP="00F54837">
      <w:pPr>
        <w:jc w:val="both"/>
        <w:rPr>
          <w:rFonts w:ascii="Calibri" w:hAnsi="Calibri" w:cs="Cambria"/>
          <w:sz w:val="22"/>
          <w:szCs w:val="22"/>
        </w:rPr>
      </w:pPr>
    </w:p>
    <w:p w14:paraId="3958774C" w14:textId="415BCF6B"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X</w:t>
      </w:r>
      <w:r w:rsidR="004E41B6" w:rsidRPr="00AE18DF">
        <w:rPr>
          <w:rFonts w:ascii="Calibri" w:hAnsi="Calibri" w:cs="Cambria"/>
          <w:b/>
          <w:bCs/>
          <w:sz w:val="22"/>
          <w:szCs w:val="22"/>
        </w:rPr>
        <w:t>.</w:t>
      </w:r>
    </w:p>
    <w:p w14:paraId="11E560D9" w14:textId="59F28F81"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Zmluvné pokuty a náhrada škody</w:t>
      </w:r>
    </w:p>
    <w:p w14:paraId="27C12E30" w14:textId="77777777" w:rsidR="004E41B6" w:rsidRPr="00AE18DF" w:rsidRDefault="004E41B6" w:rsidP="00F54837">
      <w:pPr>
        <w:jc w:val="center"/>
        <w:rPr>
          <w:rFonts w:ascii="Calibri" w:hAnsi="Calibri" w:cs="Cambria"/>
          <w:b/>
          <w:bCs/>
          <w:sz w:val="22"/>
          <w:szCs w:val="22"/>
        </w:rPr>
      </w:pPr>
    </w:p>
    <w:p w14:paraId="3915BA9C" w14:textId="4282ADE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.1.   </w:t>
      </w:r>
      <w:r w:rsidR="00C92372" w:rsidRPr="00AE18DF">
        <w:rPr>
          <w:rFonts w:ascii="Calibri" w:hAnsi="Calibri" w:cs="Cambria"/>
          <w:sz w:val="22"/>
          <w:szCs w:val="22"/>
        </w:rPr>
        <w:tab/>
      </w:r>
      <w:r w:rsidR="004E41B6" w:rsidRPr="00AE18DF">
        <w:rPr>
          <w:rFonts w:ascii="Calibri" w:hAnsi="Calibri" w:cs="Cambria"/>
          <w:sz w:val="22"/>
          <w:szCs w:val="22"/>
        </w:rPr>
        <w:t xml:space="preserve">Ak dôjde k prerušeniu alebo obmedzeniu dodávky </w:t>
      </w:r>
      <w:r w:rsidR="0078044F">
        <w:rPr>
          <w:rFonts w:ascii="Calibri" w:hAnsi="Calibri" w:cs="Cambria"/>
          <w:sz w:val="22"/>
          <w:szCs w:val="22"/>
        </w:rPr>
        <w:t>elektriny</w:t>
      </w:r>
      <w:r w:rsidR="004E41B6" w:rsidRPr="00AE18DF">
        <w:rPr>
          <w:rFonts w:ascii="Calibri" w:hAnsi="Calibri" w:cs="Cambria"/>
          <w:sz w:val="22"/>
          <w:szCs w:val="22"/>
        </w:rPr>
        <w:t xml:space="preserve"> zo strany dodávateľa v rozpore s </w:t>
      </w:r>
      <w:r w:rsidR="003E4AAC" w:rsidRPr="00AE18DF">
        <w:rPr>
          <w:rFonts w:ascii="Calibri" w:hAnsi="Calibri" w:cs="Cambria"/>
          <w:sz w:val="22"/>
          <w:szCs w:val="22"/>
        </w:rPr>
        <w:t xml:space="preserve">uplatniteľnými </w:t>
      </w:r>
      <w:r w:rsidR="004E41B6" w:rsidRPr="00AE18DF">
        <w:rPr>
          <w:rFonts w:ascii="Calibri" w:hAnsi="Calibri" w:cs="Cambria"/>
          <w:sz w:val="22"/>
          <w:szCs w:val="22"/>
        </w:rPr>
        <w:t>všeobecne záväznými právnymi predpismi a v rozpore s</w:t>
      </w:r>
      <w:r w:rsidR="003E4AAC" w:rsidRPr="00AE18DF">
        <w:rPr>
          <w:rFonts w:ascii="Calibri" w:hAnsi="Calibri" w:cs="Cambria"/>
          <w:sz w:val="22"/>
          <w:szCs w:val="22"/>
        </w:rPr>
        <w:t xml:space="preserve"> touto</w:t>
      </w:r>
      <w:r w:rsidR="004E41B6" w:rsidRPr="00AE18DF">
        <w:rPr>
          <w:rFonts w:ascii="Calibri" w:hAnsi="Calibri" w:cs="Cambria"/>
          <w:sz w:val="22"/>
          <w:szCs w:val="22"/>
        </w:rPr>
        <w:t xml:space="preserve"> </w:t>
      </w:r>
      <w:r w:rsidR="00930284" w:rsidRPr="00AE18DF">
        <w:rPr>
          <w:rFonts w:ascii="Calibri" w:hAnsi="Calibri" w:cs="Cambria"/>
          <w:sz w:val="22"/>
          <w:szCs w:val="22"/>
        </w:rPr>
        <w:t xml:space="preserve">Rámcovou </w:t>
      </w:r>
      <w:r w:rsidR="004E41B6" w:rsidRPr="00AE18DF">
        <w:rPr>
          <w:rFonts w:ascii="Calibri" w:hAnsi="Calibri" w:cs="Cambria"/>
          <w:sz w:val="22"/>
          <w:szCs w:val="22"/>
        </w:rPr>
        <w:t xml:space="preserve">zmluvou, </w:t>
      </w:r>
      <w:r w:rsidR="001457F9" w:rsidRPr="00AE18DF">
        <w:rPr>
          <w:rFonts w:ascii="Calibri" w:hAnsi="Calibri" w:cs="Cambria"/>
          <w:sz w:val="22"/>
          <w:szCs w:val="22"/>
        </w:rPr>
        <w:t>má</w:t>
      </w:r>
      <w:r w:rsidR="004E41B6" w:rsidRPr="00AE18DF">
        <w:rPr>
          <w:rFonts w:ascii="Calibri" w:hAnsi="Calibri" w:cs="Cambria"/>
          <w:sz w:val="22"/>
          <w:szCs w:val="22"/>
        </w:rPr>
        <w:t xml:space="preserve"> </w:t>
      </w:r>
      <w:r w:rsidR="002A38F4" w:rsidRPr="00AE18DF">
        <w:rPr>
          <w:rFonts w:ascii="Calibri" w:hAnsi="Calibri" w:cs="Cambria"/>
          <w:sz w:val="22"/>
          <w:szCs w:val="22"/>
        </w:rPr>
        <w:t>odberateľ</w:t>
      </w:r>
      <w:r w:rsidR="001457F9" w:rsidRPr="00AE18DF">
        <w:rPr>
          <w:rFonts w:ascii="Calibri" w:hAnsi="Calibri" w:cs="Cambria"/>
          <w:sz w:val="22"/>
          <w:szCs w:val="22"/>
        </w:rPr>
        <w:t xml:space="preserve"> právo uplatniť voči </w:t>
      </w:r>
      <w:r w:rsidR="004E41B6" w:rsidRPr="00AE18DF">
        <w:rPr>
          <w:rFonts w:ascii="Calibri" w:hAnsi="Calibri" w:cs="Cambria"/>
          <w:sz w:val="22"/>
          <w:szCs w:val="22"/>
        </w:rPr>
        <w:t xml:space="preserve">dodávateľovi zmluvnú pokutu vo výške 33,- Eur /slovom: tridsaťtri eur / za každú aj začatú hodinu prerušenia alebo obmedzenia dodávky </w:t>
      </w:r>
      <w:r w:rsidR="0078044F">
        <w:rPr>
          <w:rFonts w:ascii="Calibri" w:hAnsi="Calibri" w:cs="Cambria"/>
          <w:sz w:val="22"/>
          <w:szCs w:val="22"/>
        </w:rPr>
        <w:t>elektriny</w:t>
      </w:r>
      <w:r w:rsidR="0017382F">
        <w:rPr>
          <w:rFonts w:ascii="Calibri" w:hAnsi="Calibri" w:cs="Cambria"/>
          <w:sz w:val="22"/>
          <w:szCs w:val="22"/>
        </w:rPr>
        <w:t>; právo odberateľa na náhradu škody tým nie je dotknuté</w:t>
      </w:r>
      <w:r w:rsidR="004E41B6" w:rsidRPr="00AE18DF">
        <w:rPr>
          <w:rFonts w:ascii="Calibri" w:hAnsi="Calibri" w:cs="Cambria"/>
          <w:sz w:val="22"/>
          <w:szCs w:val="22"/>
        </w:rPr>
        <w:t>.</w:t>
      </w:r>
    </w:p>
    <w:p w14:paraId="11A4BDFA" w14:textId="77777777" w:rsidR="004E41B6" w:rsidRPr="00AE18DF" w:rsidRDefault="004E41B6" w:rsidP="00F54837">
      <w:pPr>
        <w:ind w:left="705" w:hanging="705"/>
        <w:jc w:val="both"/>
        <w:rPr>
          <w:rFonts w:ascii="Calibri" w:hAnsi="Calibri" w:cs="Cambria"/>
          <w:sz w:val="22"/>
          <w:szCs w:val="22"/>
        </w:rPr>
      </w:pPr>
    </w:p>
    <w:p w14:paraId="6E9697F0" w14:textId="3A7F3E35"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.2. </w:t>
      </w:r>
      <w:r w:rsidR="007C5A91" w:rsidRPr="00AE18DF">
        <w:rPr>
          <w:rFonts w:ascii="Calibri" w:hAnsi="Calibri" w:cs="Cambria"/>
          <w:sz w:val="22"/>
          <w:szCs w:val="22"/>
        </w:rPr>
        <w:tab/>
      </w:r>
      <w:r w:rsidR="004E41B6" w:rsidRPr="00AE18DF">
        <w:rPr>
          <w:rFonts w:ascii="Calibri" w:hAnsi="Calibri" w:cs="Cambria"/>
          <w:sz w:val="22"/>
          <w:szCs w:val="22"/>
        </w:rPr>
        <w:t>Ak poruš</w:t>
      </w:r>
      <w:r w:rsidR="00D955D5" w:rsidRPr="00AE18DF">
        <w:rPr>
          <w:rFonts w:ascii="Calibri" w:hAnsi="Calibri" w:cs="Cambria"/>
          <w:sz w:val="22"/>
          <w:szCs w:val="22"/>
        </w:rPr>
        <w:t>en</w:t>
      </w:r>
      <w:r w:rsidR="004E41B6" w:rsidRPr="00AE18DF">
        <w:rPr>
          <w:rFonts w:ascii="Calibri" w:hAnsi="Calibri" w:cs="Cambria"/>
          <w:sz w:val="22"/>
          <w:szCs w:val="22"/>
        </w:rPr>
        <w:t>í</w:t>
      </w:r>
      <w:r w:rsidR="007C5A91" w:rsidRPr="00AE18DF">
        <w:rPr>
          <w:rFonts w:ascii="Calibri" w:hAnsi="Calibri" w:cs="Cambria"/>
          <w:sz w:val="22"/>
          <w:szCs w:val="22"/>
        </w:rPr>
        <w:t>m</w:t>
      </w:r>
      <w:r w:rsidR="004E41B6" w:rsidRPr="00AE18DF">
        <w:rPr>
          <w:rFonts w:ascii="Calibri" w:hAnsi="Calibri" w:cs="Cambria"/>
          <w:sz w:val="22"/>
          <w:szCs w:val="22"/>
        </w:rPr>
        <w:t xml:space="preserve"> povinnosti vyplývajúce</w:t>
      </w:r>
      <w:r w:rsidR="001457F9" w:rsidRPr="00AE18DF">
        <w:rPr>
          <w:rFonts w:ascii="Calibri" w:hAnsi="Calibri" w:cs="Cambria"/>
          <w:sz w:val="22"/>
          <w:szCs w:val="22"/>
        </w:rPr>
        <w:t>j</w:t>
      </w:r>
      <w:r w:rsidR="004E41B6" w:rsidRPr="00AE18DF">
        <w:rPr>
          <w:rFonts w:ascii="Calibri" w:hAnsi="Calibri" w:cs="Cambria"/>
          <w:sz w:val="22"/>
          <w:szCs w:val="22"/>
        </w:rPr>
        <w:t xml:space="preserve"> z</w:t>
      </w:r>
      <w:r w:rsidR="003E4AAC" w:rsidRPr="00AE18DF">
        <w:rPr>
          <w:rFonts w:ascii="Calibri" w:hAnsi="Calibri" w:cs="Cambria"/>
          <w:sz w:val="22"/>
          <w:szCs w:val="22"/>
        </w:rPr>
        <w:t xml:space="preserve"> tejto</w:t>
      </w:r>
      <w:r w:rsidR="004E41B6" w:rsidRPr="00AE18DF">
        <w:rPr>
          <w:rFonts w:ascii="Calibri" w:hAnsi="Calibri" w:cs="Cambria"/>
          <w:sz w:val="22"/>
          <w:szCs w:val="22"/>
        </w:rPr>
        <w:t xml:space="preserve"> </w:t>
      </w:r>
      <w:r w:rsidR="001457F9" w:rsidRPr="00AE18DF">
        <w:rPr>
          <w:rFonts w:ascii="Calibri" w:hAnsi="Calibri" w:cs="Cambria"/>
          <w:sz w:val="22"/>
          <w:szCs w:val="22"/>
        </w:rPr>
        <w:t xml:space="preserve">Rámcovej </w:t>
      </w:r>
      <w:r w:rsidR="004E41B6" w:rsidRPr="00AE18DF">
        <w:rPr>
          <w:rFonts w:ascii="Calibri" w:hAnsi="Calibri" w:cs="Cambria"/>
          <w:sz w:val="22"/>
          <w:szCs w:val="22"/>
        </w:rPr>
        <w:t>zmluvy</w:t>
      </w:r>
      <w:r w:rsidR="007C5A91" w:rsidRPr="00AE18DF">
        <w:rPr>
          <w:rFonts w:ascii="Calibri" w:hAnsi="Calibri" w:cs="Cambria"/>
          <w:sz w:val="22"/>
          <w:szCs w:val="22"/>
        </w:rPr>
        <w:t xml:space="preserve"> </w:t>
      </w:r>
      <w:r w:rsidR="001457F9" w:rsidRPr="00AE18DF">
        <w:rPr>
          <w:rFonts w:ascii="Calibri" w:hAnsi="Calibri" w:cs="Cambria"/>
          <w:sz w:val="22"/>
          <w:szCs w:val="22"/>
        </w:rPr>
        <w:t xml:space="preserve">alebo z uzatvorenej čiastkovej zmluvy </w:t>
      </w:r>
      <w:r w:rsidR="007C5A91" w:rsidRPr="00AE18DF">
        <w:rPr>
          <w:rFonts w:ascii="Calibri" w:hAnsi="Calibri" w:cs="Cambria"/>
          <w:sz w:val="22"/>
          <w:szCs w:val="22"/>
        </w:rPr>
        <w:t>niektorou zmluvnou stranou vznikne druhej zmluvnej strane škoda</w:t>
      </w:r>
      <w:r w:rsidR="004E41B6" w:rsidRPr="00AE18DF">
        <w:rPr>
          <w:rFonts w:ascii="Calibri" w:hAnsi="Calibri" w:cs="Cambria"/>
          <w:sz w:val="22"/>
          <w:szCs w:val="22"/>
        </w:rPr>
        <w:t>, má poškodená zmluvná strana právo na náhradu preukázateľne vzniknutej škody (skutočnej škody a</w:t>
      </w:r>
      <w:r w:rsidR="007C5A91" w:rsidRPr="00AE18DF">
        <w:rPr>
          <w:rFonts w:ascii="Calibri" w:hAnsi="Calibri" w:cs="Cambria"/>
          <w:sz w:val="22"/>
          <w:szCs w:val="22"/>
        </w:rPr>
        <w:t xml:space="preserve"> ušlého </w:t>
      </w:r>
      <w:r w:rsidR="004E41B6" w:rsidRPr="00AE18DF">
        <w:rPr>
          <w:rFonts w:ascii="Calibri" w:hAnsi="Calibri" w:cs="Cambria"/>
          <w:sz w:val="22"/>
          <w:szCs w:val="22"/>
        </w:rPr>
        <w:t>zisku)</w:t>
      </w:r>
      <w:r w:rsidR="007C5A91" w:rsidRPr="00AE18DF">
        <w:rPr>
          <w:rFonts w:ascii="Calibri" w:hAnsi="Calibri" w:cs="Cambria"/>
          <w:sz w:val="22"/>
          <w:szCs w:val="22"/>
        </w:rPr>
        <w:t>,</w:t>
      </w:r>
      <w:r w:rsidR="004E41B6" w:rsidRPr="00AE18DF">
        <w:rPr>
          <w:rFonts w:ascii="Calibri" w:hAnsi="Calibri" w:cs="Cambria"/>
          <w:sz w:val="22"/>
          <w:szCs w:val="22"/>
        </w:rPr>
        <w:t xml:space="preserve"> okrem prípadov, keď </w:t>
      </w:r>
      <w:r w:rsidR="007C5A91" w:rsidRPr="00AE18DF">
        <w:rPr>
          <w:rFonts w:ascii="Calibri" w:hAnsi="Calibri" w:cs="Cambria"/>
          <w:sz w:val="22"/>
          <w:szCs w:val="22"/>
        </w:rPr>
        <w:t xml:space="preserve">bola </w:t>
      </w:r>
      <w:r w:rsidR="004E41B6" w:rsidRPr="00AE18DF">
        <w:rPr>
          <w:rFonts w:ascii="Calibri" w:hAnsi="Calibri" w:cs="Cambria"/>
          <w:sz w:val="22"/>
          <w:szCs w:val="22"/>
        </w:rPr>
        <w:t>škod</w:t>
      </w:r>
      <w:r w:rsidR="007C5A91" w:rsidRPr="00AE18DF">
        <w:rPr>
          <w:rFonts w:ascii="Calibri" w:hAnsi="Calibri" w:cs="Cambria"/>
          <w:sz w:val="22"/>
          <w:szCs w:val="22"/>
        </w:rPr>
        <w:t>a</w:t>
      </w:r>
      <w:r w:rsidR="004E41B6" w:rsidRPr="00AE18DF">
        <w:rPr>
          <w:rFonts w:ascii="Calibri" w:hAnsi="Calibri" w:cs="Cambria"/>
          <w:sz w:val="22"/>
          <w:szCs w:val="22"/>
        </w:rPr>
        <w:t xml:space="preserve"> spôsoben</w:t>
      </w:r>
      <w:r w:rsidR="007C5A91" w:rsidRPr="00AE18DF">
        <w:rPr>
          <w:rFonts w:ascii="Calibri" w:hAnsi="Calibri" w:cs="Cambria"/>
          <w:sz w:val="22"/>
          <w:szCs w:val="22"/>
        </w:rPr>
        <w:t>á</w:t>
      </w:r>
      <w:r w:rsidR="004E41B6" w:rsidRPr="00AE18DF">
        <w:rPr>
          <w:rFonts w:ascii="Calibri" w:hAnsi="Calibri" w:cs="Cambria"/>
          <w:sz w:val="22"/>
          <w:szCs w:val="22"/>
        </w:rPr>
        <w:t xml:space="preserve"> obmedzením alebo prerušením dodávky </w:t>
      </w:r>
      <w:r w:rsidR="0078044F">
        <w:rPr>
          <w:rFonts w:ascii="Calibri" w:hAnsi="Calibri" w:cs="Cambria"/>
          <w:sz w:val="22"/>
          <w:szCs w:val="22"/>
        </w:rPr>
        <w:t>elektriny</w:t>
      </w:r>
      <w:r w:rsidR="004E41B6" w:rsidRPr="00AE18DF">
        <w:rPr>
          <w:rFonts w:ascii="Calibri" w:hAnsi="Calibri" w:cs="Cambria"/>
          <w:sz w:val="22"/>
          <w:szCs w:val="22"/>
        </w:rPr>
        <w:t xml:space="preserve"> a distribučných služieb v súlade s príslušnými všeobecne záväznými predpismi (napr. zákonom o energetike) a</w:t>
      </w:r>
      <w:r w:rsidR="00930284" w:rsidRPr="00AE18DF">
        <w:rPr>
          <w:rFonts w:ascii="Calibri" w:hAnsi="Calibri" w:cs="Cambria"/>
          <w:sz w:val="22"/>
          <w:szCs w:val="22"/>
        </w:rPr>
        <w:t> </w:t>
      </w:r>
      <w:r w:rsidR="007C5A91" w:rsidRPr="00AE18DF">
        <w:rPr>
          <w:rFonts w:ascii="Calibri" w:hAnsi="Calibri" w:cs="Cambria"/>
          <w:sz w:val="22"/>
          <w:szCs w:val="22"/>
        </w:rPr>
        <w:t>touto</w:t>
      </w:r>
      <w:r w:rsidR="00930284" w:rsidRPr="00AE18DF">
        <w:rPr>
          <w:rFonts w:ascii="Calibri" w:hAnsi="Calibri" w:cs="Cambria"/>
          <w:sz w:val="22"/>
          <w:szCs w:val="22"/>
        </w:rPr>
        <w:t xml:space="preserve"> Rámcovou</w:t>
      </w:r>
      <w:r w:rsidR="007C5A91" w:rsidRPr="00AE18DF">
        <w:rPr>
          <w:rFonts w:ascii="Calibri" w:hAnsi="Calibri" w:cs="Cambria"/>
          <w:sz w:val="22"/>
          <w:szCs w:val="22"/>
        </w:rPr>
        <w:t xml:space="preserve"> </w:t>
      </w:r>
      <w:r w:rsidR="004E41B6" w:rsidRPr="00AE18DF">
        <w:rPr>
          <w:rFonts w:ascii="Calibri" w:hAnsi="Calibri" w:cs="Cambria"/>
          <w:sz w:val="22"/>
          <w:szCs w:val="22"/>
        </w:rPr>
        <w:t>zmluvou</w:t>
      </w:r>
      <w:r w:rsidR="007C5A91" w:rsidRPr="00AE18DF">
        <w:rPr>
          <w:rFonts w:ascii="Calibri" w:hAnsi="Calibri" w:cs="Cambria"/>
          <w:sz w:val="22"/>
          <w:szCs w:val="22"/>
        </w:rPr>
        <w:t>,</w:t>
      </w:r>
      <w:r w:rsidR="004E41B6" w:rsidRPr="00AE18DF">
        <w:rPr>
          <w:rFonts w:ascii="Calibri" w:hAnsi="Calibri" w:cs="Cambria"/>
          <w:sz w:val="22"/>
          <w:szCs w:val="22"/>
        </w:rPr>
        <w:t xml:space="preserve"> alebo</w:t>
      </w:r>
      <w:r w:rsidR="007C5A91" w:rsidRPr="00AE18DF">
        <w:rPr>
          <w:rFonts w:ascii="Calibri" w:hAnsi="Calibri" w:cs="Cambria"/>
          <w:sz w:val="22"/>
          <w:szCs w:val="22"/>
        </w:rPr>
        <w:t xml:space="preserve"> ak nastali</w:t>
      </w:r>
      <w:r w:rsidR="004E41B6" w:rsidRPr="00AE18DF">
        <w:rPr>
          <w:rFonts w:ascii="Calibri" w:hAnsi="Calibri" w:cs="Cambria"/>
          <w:sz w:val="22"/>
          <w:szCs w:val="22"/>
        </w:rPr>
        <w:t xml:space="preserve"> okolnos</w:t>
      </w:r>
      <w:r w:rsidR="007C5A91" w:rsidRPr="00AE18DF">
        <w:rPr>
          <w:rFonts w:ascii="Calibri" w:hAnsi="Calibri" w:cs="Cambria"/>
          <w:sz w:val="22"/>
          <w:szCs w:val="22"/>
        </w:rPr>
        <w:t xml:space="preserve">ti </w:t>
      </w:r>
      <w:r w:rsidR="004E41B6" w:rsidRPr="00AE18DF">
        <w:rPr>
          <w:rFonts w:ascii="Calibri" w:hAnsi="Calibri" w:cs="Cambria"/>
          <w:sz w:val="22"/>
          <w:szCs w:val="22"/>
        </w:rPr>
        <w:t>vylučujúc</w:t>
      </w:r>
      <w:r w:rsidR="007C5A91" w:rsidRPr="00AE18DF">
        <w:rPr>
          <w:rFonts w:ascii="Calibri" w:hAnsi="Calibri" w:cs="Cambria"/>
          <w:sz w:val="22"/>
          <w:szCs w:val="22"/>
        </w:rPr>
        <w:t>e</w:t>
      </w:r>
      <w:r w:rsidR="004E41B6" w:rsidRPr="00AE18DF">
        <w:rPr>
          <w:rFonts w:ascii="Calibri" w:hAnsi="Calibri" w:cs="Cambria"/>
          <w:sz w:val="22"/>
          <w:szCs w:val="22"/>
        </w:rPr>
        <w:t xml:space="preserve"> zodpovednosť podľa § 374 </w:t>
      </w:r>
      <w:r w:rsidR="00F27C09" w:rsidRPr="00AE18DF">
        <w:rPr>
          <w:rFonts w:ascii="Calibri" w:hAnsi="Calibri" w:cs="Cambria"/>
          <w:sz w:val="22"/>
          <w:szCs w:val="22"/>
        </w:rPr>
        <w:t xml:space="preserve">zákona č. 513/1991 Zb. </w:t>
      </w:r>
      <w:r w:rsidR="004E41B6" w:rsidRPr="00AE18DF">
        <w:rPr>
          <w:rFonts w:ascii="Calibri" w:hAnsi="Calibri" w:cs="Cambria"/>
          <w:sz w:val="22"/>
          <w:szCs w:val="22"/>
        </w:rPr>
        <w:t>Obchodného zákonníka</w:t>
      </w:r>
      <w:r w:rsidR="00F27C09" w:rsidRPr="00AE18DF">
        <w:rPr>
          <w:rFonts w:ascii="Calibri" w:hAnsi="Calibri" w:cs="Cambria"/>
          <w:sz w:val="22"/>
          <w:szCs w:val="22"/>
        </w:rPr>
        <w:t xml:space="preserve"> v znení neskorších predpisov</w:t>
      </w:r>
      <w:r w:rsidR="004E41B6" w:rsidRPr="00AE18DF">
        <w:rPr>
          <w:rFonts w:ascii="Calibri" w:hAnsi="Calibri" w:cs="Cambria"/>
          <w:sz w:val="22"/>
          <w:szCs w:val="22"/>
        </w:rPr>
        <w:t>.</w:t>
      </w:r>
    </w:p>
    <w:p w14:paraId="224FCAE6" w14:textId="77777777" w:rsidR="004E41B6" w:rsidRPr="00AE18DF" w:rsidRDefault="004E41B6" w:rsidP="00F54837">
      <w:pPr>
        <w:jc w:val="both"/>
        <w:rPr>
          <w:rFonts w:ascii="Calibri" w:hAnsi="Calibri" w:cs="Cambria"/>
          <w:sz w:val="22"/>
          <w:szCs w:val="22"/>
        </w:rPr>
      </w:pPr>
    </w:p>
    <w:p w14:paraId="6A27A501" w14:textId="28A9B536" w:rsidR="004E41B6" w:rsidRPr="00AE18DF" w:rsidRDefault="002C06C8" w:rsidP="00F54837">
      <w:pPr>
        <w:ind w:left="705" w:hanging="705"/>
        <w:jc w:val="both"/>
        <w:rPr>
          <w:rFonts w:asciiTheme="minorHAnsi" w:hAnsiTheme="minorHAnsi" w:cs="Cambria"/>
          <w:sz w:val="22"/>
          <w:szCs w:val="22"/>
        </w:rPr>
      </w:pPr>
      <w:r w:rsidRPr="00AE18DF">
        <w:rPr>
          <w:rFonts w:ascii="Calibri" w:hAnsi="Calibri" w:cs="Cambria"/>
          <w:sz w:val="22"/>
          <w:szCs w:val="22"/>
        </w:rPr>
        <w:lastRenderedPageBreak/>
        <w:t>10</w:t>
      </w:r>
      <w:r w:rsidR="004E41B6" w:rsidRPr="00AE18DF">
        <w:rPr>
          <w:rFonts w:ascii="Calibri" w:hAnsi="Calibri" w:cs="Cambria"/>
          <w:sz w:val="22"/>
          <w:szCs w:val="22"/>
        </w:rPr>
        <w:t xml:space="preserve">.3. </w:t>
      </w:r>
      <w:r w:rsidR="004E41B6" w:rsidRPr="00AE18DF">
        <w:rPr>
          <w:rFonts w:ascii="Calibri" w:hAnsi="Calibri" w:cs="Cambria"/>
          <w:sz w:val="22"/>
          <w:szCs w:val="22"/>
        </w:rPr>
        <w:tab/>
      </w:r>
      <w:r w:rsidR="008B50AB" w:rsidRPr="00AE18DF">
        <w:rPr>
          <w:rFonts w:ascii="Calibri" w:hAnsi="Calibri" w:cs="Cambria"/>
          <w:sz w:val="22"/>
          <w:szCs w:val="22"/>
        </w:rPr>
        <w:t xml:space="preserve">Zmluvné </w:t>
      </w:r>
      <w:r w:rsidR="008B50AB" w:rsidRPr="00AE18DF">
        <w:rPr>
          <w:rFonts w:asciiTheme="minorHAnsi" w:hAnsiTheme="minorHAnsi" w:cs="Cambria"/>
          <w:sz w:val="22"/>
          <w:szCs w:val="22"/>
        </w:rPr>
        <w:t>strany</w:t>
      </w:r>
      <w:r w:rsidR="004E41B6" w:rsidRPr="00AE18DF">
        <w:rPr>
          <w:rFonts w:asciiTheme="minorHAnsi" w:hAnsiTheme="minorHAnsi" w:cs="Cambria"/>
          <w:sz w:val="22"/>
          <w:szCs w:val="22"/>
        </w:rPr>
        <w:t xml:space="preserve"> sa budú navzájom informovať o všetkých skutočnostiach, pri ktorých </w:t>
      </w:r>
      <w:r w:rsidR="008F4169" w:rsidRPr="00AE18DF">
        <w:rPr>
          <w:rFonts w:asciiTheme="minorHAnsi" w:hAnsiTheme="minorHAnsi" w:cs="Cambria"/>
          <w:sz w:val="22"/>
          <w:szCs w:val="22"/>
        </w:rPr>
        <w:t xml:space="preserve">možno </w:t>
      </w:r>
      <w:r w:rsidR="004E41B6" w:rsidRPr="00AE18DF">
        <w:rPr>
          <w:rFonts w:asciiTheme="minorHAnsi" w:hAnsiTheme="minorHAnsi" w:cs="Cambria"/>
          <w:sz w:val="22"/>
          <w:szCs w:val="22"/>
        </w:rPr>
        <w:t>predpoklada</w:t>
      </w:r>
      <w:r w:rsidR="008F4169" w:rsidRPr="00AE18DF">
        <w:rPr>
          <w:rFonts w:asciiTheme="minorHAnsi" w:hAnsiTheme="minorHAnsi" w:cs="Cambria"/>
          <w:sz w:val="22"/>
          <w:szCs w:val="22"/>
        </w:rPr>
        <w:t>ť</w:t>
      </w:r>
      <w:r w:rsidR="004E41B6" w:rsidRPr="00AE18DF">
        <w:rPr>
          <w:rFonts w:asciiTheme="minorHAnsi" w:hAnsiTheme="minorHAnsi" w:cs="Cambria"/>
          <w:sz w:val="22"/>
          <w:szCs w:val="22"/>
        </w:rPr>
        <w:t>, že by mohli viesť k škodám a</w:t>
      </w:r>
      <w:r w:rsidR="008B50AB" w:rsidRPr="00AE18DF">
        <w:rPr>
          <w:rFonts w:asciiTheme="minorHAnsi" w:hAnsiTheme="minorHAnsi" w:cs="Cambria"/>
          <w:sz w:val="22"/>
          <w:szCs w:val="22"/>
        </w:rPr>
        <w:t xml:space="preserve"> zaväzujú sa vyvinúť starostlivé úsilie takéto </w:t>
      </w:r>
      <w:r w:rsidR="004E41B6" w:rsidRPr="00AE18DF">
        <w:rPr>
          <w:rFonts w:asciiTheme="minorHAnsi" w:hAnsiTheme="minorHAnsi" w:cs="Cambria"/>
          <w:sz w:val="22"/>
          <w:szCs w:val="22"/>
        </w:rPr>
        <w:t xml:space="preserve">prípadné škody odvrátiť. </w:t>
      </w:r>
      <w:r w:rsidR="008B50AB" w:rsidRPr="00AE18DF">
        <w:rPr>
          <w:rFonts w:asciiTheme="minorHAnsi" w:hAnsiTheme="minorHAnsi" w:cs="Cambria"/>
          <w:sz w:val="22"/>
          <w:szCs w:val="22"/>
        </w:rPr>
        <w:t>Za týmto účelom si poskytnú potrebnú súčinnosť.</w:t>
      </w:r>
    </w:p>
    <w:p w14:paraId="0DF21432" w14:textId="77777777" w:rsidR="004E41B6" w:rsidRPr="00AE18DF" w:rsidRDefault="004E41B6" w:rsidP="00F54837">
      <w:pPr>
        <w:ind w:left="705" w:hanging="705"/>
        <w:jc w:val="both"/>
        <w:rPr>
          <w:rFonts w:asciiTheme="minorHAnsi" w:hAnsiTheme="minorHAnsi" w:cs="Cambria"/>
          <w:sz w:val="22"/>
          <w:szCs w:val="22"/>
        </w:rPr>
      </w:pPr>
    </w:p>
    <w:p w14:paraId="26B82523" w14:textId="11F0E2F7" w:rsidR="00503F09" w:rsidRPr="00AE18DF" w:rsidRDefault="002C06C8" w:rsidP="00F54837">
      <w:pPr>
        <w:ind w:left="709" w:hanging="709"/>
        <w:jc w:val="both"/>
        <w:rPr>
          <w:rFonts w:asciiTheme="minorHAnsi" w:hAnsiTheme="minorHAnsi"/>
          <w:sz w:val="22"/>
          <w:szCs w:val="22"/>
        </w:rPr>
      </w:pPr>
      <w:r w:rsidRPr="00AE18DF">
        <w:rPr>
          <w:rFonts w:asciiTheme="minorHAnsi" w:hAnsiTheme="minorHAnsi" w:cs="Cambria"/>
          <w:sz w:val="22"/>
          <w:szCs w:val="22"/>
        </w:rPr>
        <w:t>10</w:t>
      </w:r>
      <w:r w:rsidR="004E41B6" w:rsidRPr="00AE18DF">
        <w:rPr>
          <w:rFonts w:asciiTheme="minorHAnsi" w:hAnsiTheme="minorHAnsi" w:cs="Cambria"/>
          <w:sz w:val="22"/>
          <w:szCs w:val="22"/>
        </w:rPr>
        <w:t xml:space="preserve">.4.   </w:t>
      </w:r>
      <w:r w:rsidR="00C92372" w:rsidRPr="00AE18DF">
        <w:rPr>
          <w:rFonts w:asciiTheme="minorHAnsi" w:hAnsiTheme="minorHAnsi" w:cs="Cambria"/>
          <w:sz w:val="22"/>
          <w:szCs w:val="22"/>
        </w:rPr>
        <w:tab/>
      </w:r>
      <w:r w:rsidR="0074028F" w:rsidRPr="00AE18DF">
        <w:rPr>
          <w:rFonts w:asciiTheme="minorHAnsi" w:hAnsiTheme="minorHAnsi"/>
          <w:sz w:val="22"/>
          <w:szCs w:val="22"/>
        </w:rPr>
        <w:t xml:space="preserve">BBSK </w:t>
      </w:r>
      <w:r w:rsidR="00503F09" w:rsidRPr="00AE18DF">
        <w:rPr>
          <w:rFonts w:asciiTheme="minorHAnsi" w:hAnsiTheme="minorHAnsi"/>
          <w:sz w:val="22"/>
          <w:szCs w:val="22"/>
        </w:rPr>
        <w:t>je povinný</w:t>
      </w:r>
      <w:r w:rsidR="001457F9" w:rsidRPr="00AE18DF">
        <w:rPr>
          <w:rFonts w:asciiTheme="minorHAnsi" w:hAnsiTheme="minorHAnsi"/>
          <w:sz w:val="22"/>
          <w:szCs w:val="22"/>
        </w:rPr>
        <w:t xml:space="preserve"> zabezpečiť, že </w:t>
      </w:r>
      <w:r w:rsidR="0074028F" w:rsidRPr="00AE18DF">
        <w:rPr>
          <w:rFonts w:asciiTheme="minorHAnsi" w:hAnsiTheme="minorHAnsi"/>
          <w:sz w:val="22"/>
          <w:szCs w:val="22"/>
        </w:rPr>
        <w:t xml:space="preserve">BBSK </w:t>
      </w:r>
      <w:r w:rsidR="001457F9" w:rsidRPr="00AE18DF">
        <w:rPr>
          <w:rFonts w:asciiTheme="minorHAnsi" w:hAnsiTheme="minorHAnsi"/>
          <w:sz w:val="22"/>
          <w:szCs w:val="22"/>
        </w:rPr>
        <w:t xml:space="preserve">spolu s tretími </w:t>
      </w:r>
      <w:r w:rsidR="00400295" w:rsidRPr="00AE18DF">
        <w:rPr>
          <w:rFonts w:asciiTheme="minorHAnsi" w:hAnsiTheme="minorHAnsi"/>
          <w:sz w:val="22"/>
          <w:szCs w:val="22"/>
        </w:rPr>
        <w:t xml:space="preserve">osobami </w:t>
      </w:r>
      <w:r w:rsidR="00304077" w:rsidRPr="00AE18DF">
        <w:rPr>
          <w:rFonts w:asciiTheme="minorHAnsi" w:hAnsiTheme="minorHAnsi"/>
          <w:sz w:val="22"/>
          <w:szCs w:val="22"/>
        </w:rPr>
        <w:t xml:space="preserve">na základe uzatvorených čiastkových zmlúv </w:t>
      </w:r>
      <w:r w:rsidR="001457F9" w:rsidRPr="00AE18DF">
        <w:rPr>
          <w:rFonts w:asciiTheme="minorHAnsi" w:hAnsiTheme="minorHAnsi"/>
          <w:sz w:val="22"/>
          <w:szCs w:val="22"/>
        </w:rPr>
        <w:t>celkovo s</w:t>
      </w:r>
      <w:r w:rsidR="00503F09" w:rsidRPr="00AE18DF">
        <w:rPr>
          <w:rFonts w:asciiTheme="minorHAnsi" w:hAnsiTheme="minorHAnsi"/>
          <w:sz w:val="22"/>
          <w:szCs w:val="22"/>
        </w:rPr>
        <w:t>kutočne odob</w:t>
      </w:r>
      <w:r w:rsidR="001457F9" w:rsidRPr="00AE18DF">
        <w:rPr>
          <w:rFonts w:asciiTheme="minorHAnsi" w:hAnsiTheme="minorHAnsi"/>
          <w:sz w:val="22"/>
          <w:szCs w:val="22"/>
        </w:rPr>
        <w:t>e</w:t>
      </w:r>
      <w:r w:rsidR="00503F09" w:rsidRPr="00AE18DF">
        <w:rPr>
          <w:rFonts w:asciiTheme="minorHAnsi" w:hAnsiTheme="minorHAnsi"/>
          <w:sz w:val="22"/>
          <w:szCs w:val="22"/>
        </w:rPr>
        <w:t>r</w:t>
      </w:r>
      <w:r w:rsidR="00296ED3" w:rsidRPr="00AE18DF">
        <w:rPr>
          <w:rFonts w:asciiTheme="minorHAnsi" w:hAnsiTheme="minorHAnsi"/>
          <w:sz w:val="22"/>
          <w:szCs w:val="22"/>
        </w:rPr>
        <w:t>ie</w:t>
      </w:r>
      <w:r w:rsidR="001457F9" w:rsidRPr="00AE18DF">
        <w:rPr>
          <w:rFonts w:asciiTheme="minorHAnsi" w:hAnsiTheme="minorHAnsi"/>
          <w:sz w:val="22"/>
          <w:szCs w:val="22"/>
        </w:rPr>
        <w:t xml:space="preserve"> </w:t>
      </w:r>
      <w:r w:rsidR="00503F09" w:rsidRPr="00AE18DF">
        <w:rPr>
          <w:rFonts w:asciiTheme="minorHAnsi" w:hAnsiTheme="minorHAnsi"/>
          <w:sz w:val="22"/>
          <w:szCs w:val="22"/>
        </w:rPr>
        <w:t xml:space="preserve">minimálne </w:t>
      </w:r>
      <w:r w:rsidR="00144E1C" w:rsidRPr="00AE18DF">
        <w:rPr>
          <w:rFonts w:asciiTheme="minorHAnsi" w:hAnsiTheme="minorHAnsi"/>
          <w:sz w:val="22"/>
          <w:szCs w:val="22"/>
        </w:rPr>
        <w:t>8</w:t>
      </w:r>
      <w:r w:rsidR="00144E1C">
        <w:rPr>
          <w:rFonts w:asciiTheme="minorHAnsi" w:hAnsiTheme="minorHAnsi"/>
          <w:sz w:val="22"/>
          <w:szCs w:val="22"/>
        </w:rPr>
        <w:t>0</w:t>
      </w:r>
      <w:r w:rsidR="00144E1C" w:rsidRPr="00AE18DF">
        <w:rPr>
          <w:rFonts w:asciiTheme="minorHAnsi" w:hAnsiTheme="minorHAnsi"/>
          <w:sz w:val="22"/>
          <w:szCs w:val="22"/>
        </w:rPr>
        <w:t xml:space="preserve"> </w:t>
      </w:r>
      <w:r w:rsidR="00503F09" w:rsidRPr="00AE18DF">
        <w:rPr>
          <w:rFonts w:asciiTheme="minorHAnsi" w:hAnsiTheme="minorHAnsi"/>
          <w:sz w:val="22"/>
          <w:szCs w:val="22"/>
        </w:rPr>
        <w:t xml:space="preserve">% </w:t>
      </w:r>
      <w:r w:rsidR="00AB0E0A" w:rsidRPr="00AE18DF">
        <w:rPr>
          <w:rFonts w:asciiTheme="minorHAnsi" w:hAnsiTheme="minorHAnsi"/>
          <w:sz w:val="22"/>
          <w:szCs w:val="22"/>
        </w:rPr>
        <w:t>predpokladané</w:t>
      </w:r>
      <w:r w:rsidR="001457F9" w:rsidRPr="00AE18DF">
        <w:rPr>
          <w:rFonts w:asciiTheme="minorHAnsi" w:hAnsiTheme="minorHAnsi"/>
          <w:sz w:val="22"/>
          <w:szCs w:val="22"/>
        </w:rPr>
        <w:t>ho</w:t>
      </w:r>
      <w:r w:rsidR="00AB0E0A" w:rsidRPr="00AE18DF">
        <w:rPr>
          <w:rFonts w:asciiTheme="minorHAnsi" w:hAnsiTheme="minorHAnsi"/>
          <w:sz w:val="22"/>
          <w:szCs w:val="22"/>
        </w:rPr>
        <w:t xml:space="preserve"> množstv</w:t>
      </w:r>
      <w:r w:rsidR="001457F9" w:rsidRPr="00AE18DF">
        <w:rPr>
          <w:rFonts w:asciiTheme="minorHAnsi" w:hAnsiTheme="minorHAnsi"/>
          <w:sz w:val="22"/>
          <w:szCs w:val="22"/>
        </w:rPr>
        <w:t>a</w:t>
      </w:r>
      <w:r w:rsidR="00AB0E0A" w:rsidRPr="00AE18DF">
        <w:rPr>
          <w:rFonts w:asciiTheme="minorHAnsi" w:hAnsiTheme="minorHAnsi"/>
          <w:sz w:val="22"/>
          <w:szCs w:val="22"/>
        </w:rPr>
        <w:t xml:space="preserve"> dodávky</w:t>
      </w:r>
      <w:r w:rsidR="00296ED3" w:rsidRPr="00AE18DF">
        <w:rPr>
          <w:rFonts w:asciiTheme="minorHAnsi" w:hAnsiTheme="minorHAnsi"/>
          <w:sz w:val="22"/>
          <w:szCs w:val="22"/>
        </w:rPr>
        <w:t xml:space="preserve"> (ďalej len </w:t>
      </w:r>
      <w:r w:rsidR="00296ED3" w:rsidRPr="00E15D02">
        <w:rPr>
          <w:rFonts w:asciiTheme="minorHAnsi" w:hAnsiTheme="minorHAnsi"/>
          <w:sz w:val="22"/>
          <w:szCs w:val="22"/>
        </w:rPr>
        <w:t>„</w:t>
      </w:r>
      <w:r w:rsidR="00296ED3" w:rsidRPr="00E15D02">
        <w:rPr>
          <w:rFonts w:asciiTheme="minorHAnsi" w:hAnsiTheme="minorHAnsi"/>
          <w:b/>
          <w:bCs/>
          <w:sz w:val="22"/>
          <w:szCs w:val="22"/>
        </w:rPr>
        <w:t>minimálne množstvo dodávky</w:t>
      </w:r>
      <w:r w:rsidR="00296ED3" w:rsidRPr="00E15D02">
        <w:rPr>
          <w:rFonts w:asciiTheme="minorHAnsi" w:hAnsiTheme="minorHAnsi"/>
          <w:sz w:val="22"/>
          <w:szCs w:val="22"/>
        </w:rPr>
        <w:t>“)</w:t>
      </w:r>
      <w:r w:rsidR="002F719F" w:rsidRPr="00E15D02">
        <w:rPr>
          <w:rFonts w:asciiTheme="minorHAnsi" w:hAnsiTheme="minorHAnsi"/>
          <w:sz w:val="22"/>
          <w:szCs w:val="22"/>
        </w:rPr>
        <w:t>.</w:t>
      </w:r>
      <w:r w:rsidR="00296ED3" w:rsidRPr="00AE18DF">
        <w:rPr>
          <w:rFonts w:asciiTheme="minorHAnsi" w:hAnsiTheme="minorHAnsi"/>
          <w:sz w:val="22"/>
          <w:szCs w:val="22"/>
        </w:rPr>
        <w:t xml:space="preserve"> </w:t>
      </w:r>
      <w:r w:rsidR="00503F09" w:rsidRPr="00AE18DF">
        <w:rPr>
          <w:rFonts w:asciiTheme="minorHAnsi" w:hAnsiTheme="minorHAnsi"/>
          <w:sz w:val="22"/>
          <w:szCs w:val="22"/>
        </w:rPr>
        <w:t>Do vyhodnocovania skutočne odobrat</w:t>
      </w:r>
      <w:r w:rsidR="004E42A3">
        <w:rPr>
          <w:rFonts w:asciiTheme="minorHAnsi" w:hAnsiTheme="minorHAnsi"/>
          <w:sz w:val="22"/>
          <w:szCs w:val="22"/>
        </w:rPr>
        <w:t>ej</w:t>
      </w:r>
      <w:r w:rsidR="00503F09" w:rsidRPr="00AE18DF">
        <w:rPr>
          <w:rFonts w:asciiTheme="minorHAnsi" w:hAnsiTheme="minorHAnsi"/>
          <w:sz w:val="22"/>
          <w:szCs w:val="22"/>
        </w:rPr>
        <w:t xml:space="preserve"> </w:t>
      </w:r>
      <w:r w:rsidR="0078044F">
        <w:rPr>
          <w:rFonts w:asciiTheme="minorHAnsi" w:hAnsiTheme="minorHAnsi"/>
          <w:sz w:val="22"/>
          <w:szCs w:val="22"/>
        </w:rPr>
        <w:t>elektriny</w:t>
      </w:r>
      <w:r w:rsidR="00DE6F01" w:rsidRPr="00AE18DF">
        <w:rPr>
          <w:rFonts w:asciiTheme="minorHAnsi" w:hAnsiTheme="minorHAnsi"/>
          <w:sz w:val="22"/>
          <w:szCs w:val="22"/>
        </w:rPr>
        <w:t xml:space="preserve"> </w:t>
      </w:r>
      <w:r w:rsidR="00503F09" w:rsidRPr="00AE18DF">
        <w:rPr>
          <w:rFonts w:asciiTheme="minorHAnsi" w:hAnsiTheme="minorHAnsi"/>
          <w:sz w:val="22"/>
          <w:szCs w:val="22"/>
        </w:rPr>
        <w:t xml:space="preserve">sa započítajú aj zmeny dohodnuté medzi </w:t>
      </w:r>
      <w:r w:rsidR="00963E37" w:rsidRPr="00AE18DF">
        <w:rPr>
          <w:rFonts w:asciiTheme="minorHAnsi" w:hAnsiTheme="minorHAnsi"/>
          <w:sz w:val="22"/>
          <w:szCs w:val="22"/>
        </w:rPr>
        <w:t>d</w:t>
      </w:r>
      <w:r w:rsidR="00503F09" w:rsidRPr="00AE18DF">
        <w:rPr>
          <w:rFonts w:asciiTheme="minorHAnsi" w:hAnsiTheme="minorHAnsi"/>
          <w:sz w:val="22"/>
          <w:szCs w:val="22"/>
        </w:rPr>
        <w:t xml:space="preserve">odávateľom </w:t>
      </w:r>
      <w:r w:rsidR="00296ED3" w:rsidRPr="00AE18DF">
        <w:rPr>
          <w:rFonts w:asciiTheme="minorHAnsi" w:hAnsiTheme="minorHAnsi"/>
          <w:sz w:val="22"/>
          <w:szCs w:val="22"/>
        </w:rPr>
        <w:t>a</w:t>
      </w:r>
      <w:r w:rsidR="0074028F" w:rsidRPr="00AE18DF">
        <w:rPr>
          <w:rFonts w:asciiTheme="minorHAnsi" w:hAnsiTheme="minorHAnsi"/>
          <w:sz w:val="22"/>
          <w:szCs w:val="22"/>
        </w:rPr>
        <w:t xml:space="preserve"> BBSK </w:t>
      </w:r>
      <w:r w:rsidR="00400295" w:rsidRPr="00AE18DF">
        <w:rPr>
          <w:rFonts w:asciiTheme="minorHAnsi" w:hAnsiTheme="minorHAnsi"/>
          <w:sz w:val="22"/>
          <w:szCs w:val="22"/>
        </w:rPr>
        <w:t>a</w:t>
      </w:r>
      <w:r w:rsidR="00296ED3" w:rsidRPr="00AE18DF">
        <w:rPr>
          <w:rFonts w:asciiTheme="minorHAnsi" w:hAnsiTheme="minorHAnsi"/>
          <w:sz w:val="22"/>
          <w:szCs w:val="22"/>
        </w:rPr>
        <w:t xml:space="preserve"> tretími </w:t>
      </w:r>
      <w:r w:rsidR="00400295" w:rsidRPr="00AE18DF">
        <w:rPr>
          <w:rFonts w:asciiTheme="minorHAnsi" w:hAnsiTheme="minorHAnsi"/>
          <w:sz w:val="22"/>
          <w:szCs w:val="22"/>
        </w:rPr>
        <w:t xml:space="preserve">osobami </w:t>
      </w:r>
      <w:r w:rsidR="0074028F" w:rsidRPr="00AE18DF">
        <w:rPr>
          <w:rFonts w:asciiTheme="minorHAnsi" w:hAnsiTheme="minorHAnsi"/>
          <w:sz w:val="22"/>
          <w:szCs w:val="22"/>
        </w:rPr>
        <w:t>v zmysle uzatvorených čiastkových zmlúv</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počas </w:t>
      </w:r>
      <w:r w:rsidR="00AB0E0A" w:rsidRPr="00AE18DF">
        <w:rPr>
          <w:rFonts w:asciiTheme="minorHAnsi" w:hAnsiTheme="minorHAnsi"/>
          <w:sz w:val="22"/>
          <w:szCs w:val="22"/>
        </w:rPr>
        <w:t>z</w:t>
      </w:r>
      <w:r w:rsidR="00503F09" w:rsidRPr="00AE18DF">
        <w:rPr>
          <w:rFonts w:asciiTheme="minorHAnsi" w:hAnsiTheme="minorHAnsi"/>
          <w:sz w:val="22"/>
          <w:szCs w:val="22"/>
        </w:rPr>
        <w:t xml:space="preserve">mluvného obdobia. </w:t>
      </w:r>
      <w:r w:rsidR="00296ED3" w:rsidRPr="00AE18DF">
        <w:rPr>
          <w:rFonts w:asciiTheme="minorHAnsi" w:hAnsiTheme="minorHAnsi"/>
          <w:sz w:val="22"/>
          <w:szCs w:val="22"/>
        </w:rPr>
        <w:t>V</w:t>
      </w:r>
      <w:r w:rsidR="00503F09" w:rsidRPr="00AE18DF">
        <w:rPr>
          <w:rFonts w:asciiTheme="minorHAnsi" w:hAnsiTheme="minorHAnsi"/>
          <w:sz w:val="22"/>
          <w:szCs w:val="22"/>
        </w:rPr>
        <w:t xml:space="preserve"> prípade neodobrania minimálneho množstva </w:t>
      </w:r>
      <w:r w:rsidR="0078044F">
        <w:rPr>
          <w:rFonts w:asciiTheme="minorHAnsi" w:hAnsiTheme="minorHAnsi"/>
          <w:sz w:val="22"/>
          <w:szCs w:val="22"/>
        </w:rPr>
        <w:t>elektriny</w:t>
      </w:r>
      <w:r w:rsidR="008370E3" w:rsidRPr="00AE18DF">
        <w:rPr>
          <w:rFonts w:asciiTheme="minorHAnsi" w:hAnsiTheme="minorHAnsi"/>
          <w:sz w:val="22"/>
          <w:szCs w:val="22"/>
        </w:rPr>
        <w:t xml:space="preserve"> </w:t>
      </w:r>
      <w:r w:rsidR="00FE3024" w:rsidRPr="00AE18DF">
        <w:rPr>
          <w:rFonts w:asciiTheme="minorHAnsi" w:hAnsiTheme="minorHAnsi"/>
          <w:sz w:val="22"/>
          <w:szCs w:val="22"/>
        </w:rPr>
        <w:t>v</w:t>
      </w:r>
      <w:r w:rsidR="00296ED3" w:rsidRPr="00AE18DF">
        <w:rPr>
          <w:rFonts w:asciiTheme="minorHAnsi" w:hAnsiTheme="minorHAnsi"/>
          <w:sz w:val="22"/>
          <w:szCs w:val="22"/>
        </w:rPr>
        <w:t> </w:t>
      </w:r>
      <w:r w:rsidR="00FE3024" w:rsidRPr="00AE18DF">
        <w:rPr>
          <w:rFonts w:asciiTheme="minorHAnsi" w:hAnsiTheme="minorHAnsi"/>
          <w:sz w:val="22"/>
          <w:szCs w:val="22"/>
        </w:rPr>
        <w:t>rozsahu</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zisteného vyhodnotením </w:t>
      </w:r>
      <w:r w:rsidR="00296ED3" w:rsidRPr="00AE18DF">
        <w:rPr>
          <w:rFonts w:asciiTheme="minorHAnsi" w:hAnsiTheme="minorHAnsi"/>
          <w:sz w:val="22"/>
          <w:szCs w:val="22"/>
        </w:rPr>
        <w:t xml:space="preserve">celkovo </w:t>
      </w:r>
      <w:r w:rsidR="00503F09" w:rsidRPr="00AE18DF">
        <w:rPr>
          <w:rFonts w:asciiTheme="minorHAnsi" w:hAnsiTheme="minorHAnsi"/>
          <w:sz w:val="22"/>
          <w:szCs w:val="22"/>
        </w:rPr>
        <w:t>skutočne odobrat</w:t>
      </w:r>
      <w:r w:rsidR="004E42A3">
        <w:rPr>
          <w:rFonts w:asciiTheme="minorHAnsi" w:hAnsiTheme="minorHAnsi"/>
          <w:sz w:val="22"/>
          <w:szCs w:val="22"/>
        </w:rPr>
        <w:t>ej</w:t>
      </w:r>
      <w:r w:rsidR="00503F09" w:rsidRPr="00AE18DF">
        <w:rPr>
          <w:rFonts w:asciiTheme="minorHAnsi" w:hAnsiTheme="minorHAnsi"/>
          <w:sz w:val="22"/>
          <w:szCs w:val="22"/>
        </w:rPr>
        <w:t xml:space="preserve"> </w:t>
      </w:r>
      <w:r w:rsidR="0078044F">
        <w:rPr>
          <w:rFonts w:asciiTheme="minorHAnsi" w:hAnsiTheme="minorHAnsi"/>
          <w:sz w:val="22"/>
          <w:szCs w:val="22"/>
        </w:rPr>
        <w:t>elektriny</w:t>
      </w:r>
      <w:r w:rsidR="00503F09" w:rsidRPr="00AE18DF">
        <w:rPr>
          <w:rFonts w:asciiTheme="minorHAnsi" w:hAnsiTheme="minorHAnsi"/>
          <w:sz w:val="22"/>
          <w:szCs w:val="22"/>
        </w:rPr>
        <w:t xml:space="preserve"> má </w:t>
      </w:r>
      <w:r w:rsidR="00963E37" w:rsidRPr="00AE18DF">
        <w:rPr>
          <w:rFonts w:asciiTheme="minorHAnsi" w:hAnsiTheme="minorHAnsi"/>
          <w:sz w:val="22"/>
          <w:szCs w:val="22"/>
        </w:rPr>
        <w:t>d</w:t>
      </w:r>
      <w:r w:rsidR="00503F09" w:rsidRPr="00AE18DF">
        <w:rPr>
          <w:rFonts w:asciiTheme="minorHAnsi" w:hAnsiTheme="minorHAnsi"/>
          <w:sz w:val="22"/>
          <w:szCs w:val="22"/>
        </w:rPr>
        <w:t>odávateľ právo za neodobrat</w:t>
      </w:r>
      <w:r w:rsidR="004E42A3">
        <w:rPr>
          <w:rFonts w:asciiTheme="minorHAnsi" w:hAnsiTheme="minorHAnsi"/>
          <w:sz w:val="22"/>
          <w:szCs w:val="22"/>
        </w:rPr>
        <w:t>ú</w:t>
      </w:r>
      <w:r w:rsidR="00503F09" w:rsidRPr="00AE18DF">
        <w:rPr>
          <w:rFonts w:asciiTheme="minorHAnsi" w:hAnsiTheme="minorHAnsi"/>
          <w:sz w:val="22"/>
          <w:szCs w:val="22"/>
        </w:rPr>
        <w:t xml:space="preserve"> </w:t>
      </w:r>
      <w:r w:rsidR="004E42A3">
        <w:rPr>
          <w:rFonts w:asciiTheme="minorHAnsi" w:hAnsiTheme="minorHAnsi"/>
          <w:sz w:val="22"/>
          <w:szCs w:val="22"/>
        </w:rPr>
        <w:t>elektrinu</w:t>
      </w:r>
      <w:r w:rsidR="00503F09" w:rsidRPr="00AE18DF">
        <w:rPr>
          <w:rFonts w:asciiTheme="minorHAnsi" w:hAnsiTheme="minorHAnsi"/>
          <w:sz w:val="22"/>
          <w:szCs w:val="22"/>
        </w:rPr>
        <w:t xml:space="preserve"> (</w:t>
      </w:r>
      <w:r w:rsidR="008370E3" w:rsidRPr="00AE18DF">
        <w:rPr>
          <w:rFonts w:asciiTheme="minorHAnsi" w:hAnsiTheme="minorHAnsi"/>
          <w:sz w:val="22"/>
          <w:szCs w:val="22"/>
        </w:rPr>
        <w:t xml:space="preserve">t. j. </w:t>
      </w:r>
      <w:r w:rsidR="00503F09" w:rsidRPr="00AE18DF">
        <w:rPr>
          <w:rFonts w:asciiTheme="minorHAnsi" w:hAnsiTheme="minorHAnsi"/>
          <w:sz w:val="22"/>
          <w:szCs w:val="22"/>
        </w:rPr>
        <w:t xml:space="preserve">rozdiel medzi skutočne odobratým množstvom </w:t>
      </w:r>
      <w:r w:rsidR="0078044F">
        <w:rPr>
          <w:rFonts w:asciiTheme="minorHAnsi" w:hAnsiTheme="minorHAnsi"/>
          <w:sz w:val="22"/>
          <w:szCs w:val="22"/>
        </w:rPr>
        <w:t>elektriny</w:t>
      </w:r>
      <w:r w:rsidR="00503F09" w:rsidRPr="00AE18DF">
        <w:rPr>
          <w:rFonts w:asciiTheme="minorHAnsi" w:hAnsiTheme="minorHAnsi"/>
          <w:sz w:val="22"/>
          <w:szCs w:val="22"/>
        </w:rPr>
        <w:t xml:space="preserve"> a </w:t>
      </w:r>
      <w:r w:rsidR="008370E3" w:rsidRPr="00AE18DF">
        <w:rPr>
          <w:rFonts w:asciiTheme="minorHAnsi" w:hAnsiTheme="minorHAnsi"/>
          <w:sz w:val="22"/>
          <w:szCs w:val="22"/>
        </w:rPr>
        <w:t>minimálnym množstvom</w:t>
      </w:r>
      <w:r w:rsidR="00296ED3" w:rsidRPr="00AE18DF">
        <w:rPr>
          <w:rFonts w:asciiTheme="minorHAnsi" w:hAnsiTheme="minorHAnsi"/>
          <w:sz w:val="22"/>
          <w:szCs w:val="22"/>
        </w:rPr>
        <w:t xml:space="preserve"> dodávky</w:t>
      </w:r>
      <w:r w:rsidR="00503F09" w:rsidRPr="00AE18DF">
        <w:rPr>
          <w:rFonts w:asciiTheme="minorHAnsi" w:hAnsiTheme="minorHAnsi"/>
          <w:sz w:val="22"/>
          <w:szCs w:val="22"/>
        </w:rPr>
        <w:t xml:space="preserve">) uplatniť voči </w:t>
      </w:r>
      <w:r w:rsidR="0074028F" w:rsidRPr="00AE18DF">
        <w:rPr>
          <w:rFonts w:asciiTheme="minorHAnsi" w:hAnsiTheme="minorHAnsi"/>
          <w:sz w:val="22"/>
          <w:szCs w:val="22"/>
        </w:rPr>
        <w:t xml:space="preserve">BBSK </w:t>
      </w:r>
      <w:r w:rsidR="00503F09" w:rsidRPr="00AE18DF">
        <w:rPr>
          <w:rFonts w:asciiTheme="minorHAnsi" w:hAnsiTheme="minorHAnsi"/>
          <w:sz w:val="22"/>
          <w:szCs w:val="22"/>
        </w:rPr>
        <w:t xml:space="preserve">zmluvnú pokutu, ktorá je dohodnutá vo výške </w:t>
      </w:r>
      <w:r w:rsidR="00A166BB" w:rsidRPr="00A166BB">
        <w:rPr>
          <w:rFonts w:asciiTheme="minorHAnsi" w:hAnsiTheme="minorHAnsi"/>
          <w:sz w:val="22"/>
          <w:szCs w:val="22"/>
        </w:rPr>
        <w:t>50</w:t>
      </w:r>
      <w:r w:rsidR="00503F09" w:rsidRPr="00A166BB">
        <w:rPr>
          <w:rFonts w:asciiTheme="minorHAnsi" w:hAnsiTheme="minorHAnsi"/>
          <w:sz w:val="22"/>
          <w:szCs w:val="22"/>
        </w:rPr>
        <w:t>,00</w:t>
      </w:r>
      <w:r w:rsidR="00503F09" w:rsidRPr="00AE18DF">
        <w:rPr>
          <w:rFonts w:asciiTheme="minorHAnsi" w:hAnsiTheme="minorHAnsi"/>
          <w:sz w:val="22"/>
          <w:szCs w:val="22"/>
        </w:rPr>
        <w:t xml:space="preserve"> € za každú</w:t>
      </w:r>
      <w:r w:rsidR="008370E3" w:rsidRPr="00AE18DF">
        <w:rPr>
          <w:rFonts w:asciiTheme="minorHAnsi" w:hAnsiTheme="minorHAnsi"/>
          <w:sz w:val="22"/>
          <w:szCs w:val="22"/>
        </w:rPr>
        <w:t xml:space="preserve"> takto</w:t>
      </w:r>
      <w:r w:rsidR="00503F09" w:rsidRPr="00AE18DF">
        <w:rPr>
          <w:rFonts w:asciiTheme="minorHAnsi" w:hAnsiTheme="minorHAnsi"/>
          <w:sz w:val="22"/>
          <w:szCs w:val="22"/>
        </w:rPr>
        <w:t xml:space="preserve"> neodobratú MWh</w:t>
      </w:r>
      <w:r w:rsidR="0031331B" w:rsidRPr="00AE18DF">
        <w:rPr>
          <w:rFonts w:asciiTheme="minorHAnsi" w:hAnsiTheme="minorHAnsi"/>
          <w:sz w:val="22"/>
          <w:szCs w:val="22"/>
        </w:rPr>
        <w:t>. Zmluvné strany sa týmto dohodli, že ak si dodávateľ z titulu nedodržania minimálneho množstva dodávky uplatní zmluvnú pokutu podľa tohto bodu Rámcovej zmluvy,</w:t>
      </w:r>
      <w:r w:rsidR="0042594A" w:rsidRPr="00AE18DF">
        <w:rPr>
          <w:rFonts w:asciiTheme="minorHAnsi" w:hAnsiTheme="minorHAnsi"/>
          <w:sz w:val="22"/>
          <w:szCs w:val="22"/>
        </w:rPr>
        <w:t xml:space="preserve"> nevznikne mu a z tohto titulu si neuplatní </w:t>
      </w:r>
      <w:r w:rsidR="0031331B" w:rsidRPr="00AE18DF">
        <w:rPr>
          <w:rFonts w:asciiTheme="minorHAnsi" w:hAnsiTheme="minorHAnsi"/>
          <w:sz w:val="22"/>
          <w:szCs w:val="22"/>
        </w:rPr>
        <w:t>nárok na náhradu škody</w:t>
      </w:r>
      <w:r w:rsidR="0042594A" w:rsidRPr="00AE18DF">
        <w:rPr>
          <w:rFonts w:asciiTheme="minorHAnsi" w:hAnsiTheme="minorHAnsi"/>
          <w:sz w:val="22"/>
          <w:szCs w:val="22"/>
        </w:rPr>
        <w:t xml:space="preserve"> alebo úrokov z omeškania</w:t>
      </w:r>
      <w:r w:rsidR="00503F09" w:rsidRPr="00AE18DF">
        <w:rPr>
          <w:rFonts w:asciiTheme="minorHAnsi" w:hAnsiTheme="minorHAnsi"/>
          <w:sz w:val="22"/>
          <w:szCs w:val="22"/>
        </w:rPr>
        <w:t xml:space="preserve">. Zmluvná pokuta bude fakturovaná samostatnou faktúrou, vystavenou po vyhodnotení zmluvného obdobia. Zmluvná pokuta nie je predmetom DPH a je splatná do </w:t>
      </w:r>
      <w:r w:rsidR="00963E37" w:rsidRPr="00AE18DF">
        <w:rPr>
          <w:rFonts w:asciiTheme="minorHAnsi" w:hAnsiTheme="minorHAnsi"/>
          <w:sz w:val="22"/>
          <w:szCs w:val="22"/>
        </w:rPr>
        <w:t xml:space="preserve">30 kalendárnych dní od dátumu jej doručenia </w:t>
      </w:r>
      <w:r w:rsidR="00400295" w:rsidRPr="00AE18DF">
        <w:rPr>
          <w:rFonts w:asciiTheme="minorHAnsi" w:hAnsiTheme="minorHAnsi"/>
          <w:sz w:val="22"/>
          <w:szCs w:val="22"/>
        </w:rPr>
        <w:t>BBSK.</w:t>
      </w:r>
      <w:r w:rsidR="00EC4E35">
        <w:rPr>
          <w:rFonts w:asciiTheme="minorHAnsi" w:hAnsiTheme="minorHAnsi"/>
          <w:sz w:val="22"/>
          <w:szCs w:val="22"/>
        </w:rPr>
        <w:t xml:space="preserve"> </w:t>
      </w:r>
    </w:p>
    <w:p w14:paraId="1EE056AA" w14:textId="7212AEB3" w:rsidR="002F719F" w:rsidRPr="00AE18DF" w:rsidRDefault="002F719F" w:rsidP="00F54837">
      <w:pPr>
        <w:pStyle w:val="Textkomentra"/>
        <w:rPr>
          <w:rFonts w:asciiTheme="minorHAnsi" w:hAnsiTheme="minorHAnsi"/>
          <w:sz w:val="22"/>
          <w:szCs w:val="22"/>
        </w:rPr>
      </w:pPr>
    </w:p>
    <w:p w14:paraId="51C4EE68" w14:textId="1B2615C8" w:rsidR="002F719F" w:rsidRPr="00AE18DF" w:rsidRDefault="002C06C8" w:rsidP="00F54837">
      <w:pPr>
        <w:pStyle w:val="Textkomentra"/>
        <w:ind w:left="705" w:hanging="705"/>
        <w:jc w:val="both"/>
        <w:rPr>
          <w:rFonts w:asciiTheme="minorHAnsi" w:hAnsiTheme="minorHAnsi"/>
          <w:sz w:val="22"/>
          <w:szCs w:val="22"/>
        </w:rPr>
      </w:pPr>
      <w:r w:rsidRPr="00AE18DF">
        <w:rPr>
          <w:rFonts w:asciiTheme="minorHAnsi" w:hAnsiTheme="minorHAnsi"/>
          <w:sz w:val="22"/>
          <w:szCs w:val="22"/>
        </w:rPr>
        <w:t>10</w:t>
      </w:r>
      <w:r w:rsidR="002F719F" w:rsidRPr="00AE18DF">
        <w:rPr>
          <w:rFonts w:asciiTheme="minorHAnsi" w:hAnsiTheme="minorHAnsi"/>
          <w:sz w:val="22"/>
          <w:szCs w:val="22"/>
        </w:rPr>
        <w:t>.5</w:t>
      </w:r>
      <w:r w:rsidR="002F719F" w:rsidRPr="00AE18DF">
        <w:rPr>
          <w:rFonts w:asciiTheme="minorHAnsi" w:hAnsiTheme="minorHAnsi"/>
          <w:sz w:val="22"/>
          <w:szCs w:val="22"/>
        </w:rPr>
        <w:tab/>
      </w:r>
      <w:r w:rsidR="00400295" w:rsidRPr="00AE18DF">
        <w:rPr>
          <w:rFonts w:asciiTheme="minorHAnsi" w:hAnsiTheme="minorHAnsi"/>
          <w:sz w:val="22"/>
          <w:szCs w:val="22"/>
        </w:rPr>
        <w:t xml:space="preserve">BBSK </w:t>
      </w:r>
      <w:r w:rsidR="00296ED3" w:rsidRPr="00AE18DF">
        <w:rPr>
          <w:rFonts w:asciiTheme="minorHAnsi" w:hAnsiTheme="minorHAnsi"/>
          <w:sz w:val="22"/>
          <w:szCs w:val="22"/>
        </w:rPr>
        <w:t xml:space="preserve">je povinný zabezpečiť, že </w:t>
      </w:r>
      <w:r w:rsidR="00400295" w:rsidRPr="00AE18DF">
        <w:rPr>
          <w:rFonts w:asciiTheme="minorHAnsi" w:hAnsiTheme="minorHAnsi"/>
          <w:sz w:val="22"/>
          <w:szCs w:val="22"/>
        </w:rPr>
        <w:t>BBSK</w:t>
      </w:r>
      <w:r w:rsidR="00296ED3" w:rsidRPr="00AE18DF">
        <w:rPr>
          <w:rFonts w:asciiTheme="minorHAnsi" w:hAnsiTheme="minorHAnsi"/>
          <w:sz w:val="22"/>
          <w:szCs w:val="22"/>
        </w:rPr>
        <w:t xml:space="preserve"> spolu s tretími </w:t>
      </w:r>
      <w:r w:rsidR="0031331B" w:rsidRPr="00AE18DF">
        <w:rPr>
          <w:rFonts w:asciiTheme="minorHAnsi" w:hAnsiTheme="minorHAnsi"/>
          <w:sz w:val="22"/>
          <w:szCs w:val="22"/>
        </w:rPr>
        <w:t>osobami</w:t>
      </w:r>
      <w:r w:rsidR="00296ED3" w:rsidRPr="00AE18DF">
        <w:rPr>
          <w:rFonts w:asciiTheme="minorHAnsi" w:hAnsiTheme="minorHAnsi"/>
          <w:sz w:val="22"/>
          <w:szCs w:val="22"/>
        </w:rPr>
        <w:t xml:space="preserve"> </w:t>
      </w:r>
      <w:r w:rsidR="00304077" w:rsidRPr="00AE18DF">
        <w:rPr>
          <w:rFonts w:asciiTheme="minorHAnsi" w:hAnsiTheme="minorHAnsi"/>
          <w:sz w:val="22"/>
          <w:szCs w:val="22"/>
        </w:rPr>
        <w:t xml:space="preserve">na základe uzatvorených čiastkových zmlúv </w:t>
      </w:r>
      <w:r w:rsidR="00296ED3" w:rsidRPr="00AE18DF">
        <w:rPr>
          <w:rFonts w:asciiTheme="minorHAnsi" w:hAnsiTheme="minorHAnsi"/>
          <w:sz w:val="22"/>
          <w:szCs w:val="22"/>
        </w:rPr>
        <w:t>celkovo</w:t>
      </w:r>
      <w:r w:rsidR="00D850B7" w:rsidRPr="00AE18DF">
        <w:rPr>
          <w:rFonts w:asciiTheme="minorHAnsi" w:hAnsiTheme="minorHAnsi"/>
          <w:sz w:val="22"/>
          <w:szCs w:val="22"/>
        </w:rPr>
        <w:t xml:space="preserve"> skutočne odob</w:t>
      </w:r>
      <w:r w:rsidR="00296ED3" w:rsidRPr="00AE18DF">
        <w:rPr>
          <w:rFonts w:asciiTheme="minorHAnsi" w:hAnsiTheme="minorHAnsi"/>
          <w:sz w:val="22"/>
          <w:szCs w:val="22"/>
        </w:rPr>
        <w:t>e</w:t>
      </w:r>
      <w:r w:rsidR="00D850B7" w:rsidRPr="00AE18DF">
        <w:rPr>
          <w:rFonts w:asciiTheme="minorHAnsi" w:hAnsiTheme="minorHAnsi"/>
          <w:sz w:val="22"/>
          <w:szCs w:val="22"/>
        </w:rPr>
        <w:t>r</w:t>
      </w:r>
      <w:r w:rsidR="00296ED3" w:rsidRPr="00AE18DF">
        <w:rPr>
          <w:rFonts w:asciiTheme="minorHAnsi" w:hAnsiTheme="minorHAnsi"/>
          <w:sz w:val="22"/>
          <w:szCs w:val="22"/>
        </w:rPr>
        <w:t xml:space="preserve">ie </w:t>
      </w:r>
      <w:r w:rsidR="00D850B7" w:rsidRPr="00AE18DF">
        <w:rPr>
          <w:rFonts w:asciiTheme="minorHAnsi" w:hAnsiTheme="minorHAnsi"/>
          <w:sz w:val="22"/>
          <w:szCs w:val="22"/>
        </w:rPr>
        <w:t xml:space="preserve">maximálne </w:t>
      </w:r>
      <w:r w:rsidR="00144E1C" w:rsidRPr="00AE18DF">
        <w:rPr>
          <w:rFonts w:asciiTheme="minorHAnsi" w:hAnsiTheme="minorHAnsi"/>
          <w:sz w:val="22"/>
          <w:szCs w:val="22"/>
        </w:rPr>
        <w:t>1</w:t>
      </w:r>
      <w:r w:rsidR="00144E1C">
        <w:rPr>
          <w:rFonts w:asciiTheme="minorHAnsi" w:hAnsiTheme="minorHAnsi"/>
          <w:sz w:val="22"/>
          <w:szCs w:val="22"/>
        </w:rPr>
        <w:t>20</w:t>
      </w:r>
      <w:r w:rsidR="00144E1C" w:rsidRPr="00AE18DF">
        <w:rPr>
          <w:rFonts w:asciiTheme="minorHAnsi" w:hAnsiTheme="minorHAnsi"/>
          <w:sz w:val="22"/>
          <w:szCs w:val="22"/>
        </w:rPr>
        <w:t xml:space="preserve"> </w:t>
      </w:r>
      <w:r w:rsidR="00D850B7" w:rsidRPr="00AE18DF">
        <w:rPr>
          <w:rFonts w:asciiTheme="minorHAnsi" w:hAnsiTheme="minorHAnsi"/>
          <w:sz w:val="22"/>
          <w:szCs w:val="22"/>
        </w:rPr>
        <w:t>% z</w:t>
      </w:r>
      <w:r w:rsidR="00AB0E0A" w:rsidRPr="00AE18DF">
        <w:rPr>
          <w:rFonts w:asciiTheme="minorHAnsi" w:hAnsiTheme="minorHAnsi"/>
          <w:sz w:val="22"/>
          <w:szCs w:val="22"/>
        </w:rPr>
        <w:t> predpokladaného množstva dodávky</w:t>
      </w:r>
      <w:r w:rsidR="00353ECA" w:rsidRPr="00AE18DF">
        <w:rPr>
          <w:rFonts w:asciiTheme="minorHAnsi" w:hAnsiTheme="minorHAnsi"/>
          <w:sz w:val="22"/>
          <w:szCs w:val="22"/>
        </w:rPr>
        <w:t xml:space="preserve"> (ďalej len „</w:t>
      </w:r>
      <w:r w:rsidR="00353ECA" w:rsidRPr="00AE18DF">
        <w:rPr>
          <w:rFonts w:asciiTheme="minorHAnsi" w:hAnsiTheme="minorHAnsi"/>
          <w:b/>
          <w:bCs/>
          <w:sz w:val="22"/>
          <w:szCs w:val="22"/>
        </w:rPr>
        <w:t>maximálne množstvo dodávky</w:t>
      </w:r>
      <w:r w:rsidR="00353ECA" w:rsidRPr="00AE18DF">
        <w:rPr>
          <w:rFonts w:asciiTheme="minorHAnsi" w:hAnsiTheme="minorHAnsi"/>
          <w:sz w:val="22"/>
          <w:szCs w:val="22"/>
        </w:rPr>
        <w:t>“)</w:t>
      </w:r>
      <w:r w:rsidR="00D850B7" w:rsidRPr="00AE18DF">
        <w:rPr>
          <w:rFonts w:asciiTheme="minorHAnsi" w:hAnsiTheme="minorHAnsi"/>
          <w:sz w:val="22"/>
          <w:szCs w:val="22"/>
        </w:rPr>
        <w:t>. Do vyhodnocovania skutočne odobrat</w:t>
      </w:r>
      <w:r w:rsidR="004E42A3">
        <w:rPr>
          <w:rFonts w:asciiTheme="minorHAnsi" w:hAnsiTheme="minorHAnsi"/>
          <w:sz w:val="22"/>
          <w:szCs w:val="22"/>
        </w:rPr>
        <w:t>ej</w:t>
      </w:r>
      <w:r w:rsidR="00D850B7" w:rsidRPr="00AE18DF">
        <w:rPr>
          <w:rFonts w:asciiTheme="minorHAnsi" w:hAnsiTheme="minorHAnsi"/>
          <w:sz w:val="22"/>
          <w:szCs w:val="22"/>
        </w:rPr>
        <w:t xml:space="preserve"> </w:t>
      </w:r>
      <w:r w:rsidR="0078044F">
        <w:rPr>
          <w:rFonts w:asciiTheme="minorHAnsi" w:hAnsiTheme="minorHAnsi"/>
          <w:sz w:val="22"/>
          <w:szCs w:val="22"/>
        </w:rPr>
        <w:t>elektriny</w:t>
      </w:r>
      <w:r w:rsidR="00D850B7" w:rsidRPr="00AE18DF">
        <w:rPr>
          <w:rFonts w:asciiTheme="minorHAnsi" w:hAnsiTheme="minorHAnsi"/>
          <w:sz w:val="22"/>
          <w:szCs w:val="22"/>
        </w:rPr>
        <w:t xml:space="preserve"> sa započítajú aj zmeny dohodnuté medzi </w:t>
      </w:r>
      <w:r w:rsidR="0074028F" w:rsidRPr="00AE18DF">
        <w:rPr>
          <w:rFonts w:asciiTheme="minorHAnsi" w:hAnsiTheme="minorHAnsi"/>
          <w:sz w:val="22"/>
          <w:szCs w:val="22"/>
        </w:rPr>
        <w:t xml:space="preserve">BBSK </w:t>
      </w:r>
      <w:r w:rsidR="00D850B7" w:rsidRPr="00AE18DF">
        <w:rPr>
          <w:rFonts w:asciiTheme="minorHAnsi" w:hAnsiTheme="minorHAnsi"/>
          <w:sz w:val="22"/>
          <w:szCs w:val="22"/>
        </w:rPr>
        <w:t>a</w:t>
      </w:r>
      <w:r w:rsidR="00296ED3" w:rsidRPr="00AE18DF">
        <w:rPr>
          <w:rFonts w:asciiTheme="minorHAnsi" w:hAnsiTheme="minorHAnsi"/>
          <w:sz w:val="22"/>
          <w:szCs w:val="22"/>
        </w:rPr>
        <w:t> </w:t>
      </w:r>
      <w:r w:rsidR="00963E37" w:rsidRPr="00AE18DF">
        <w:rPr>
          <w:rFonts w:asciiTheme="minorHAnsi" w:hAnsiTheme="minorHAnsi"/>
          <w:sz w:val="22"/>
          <w:szCs w:val="22"/>
        </w:rPr>
        <w:t>d</w:t>
      </w:r>
      <w:r w:rsidR="00D850B7" w:rsidRPr="00AE18DF">
        <w:rPr>
          <w:rFonts w:asciiTheme="minorHAnsi" w:hAnsiTheme="minorHAnsi"/>
          <w:sz w:val="22"/>
          <w:szCs w:val="22"/>
        </w:rPr>
        <w:t>odávateľom</w:t>
      </w:r>
      <w:r w:rsidR="00296ED3" w:rsidRPr="00AE18DF">
        <w:rPr>
          <w:rFonts w:asciiTheme="minorHAnsi" w:hAnsiTheme="minorHAnsi"/>
          <w:sz w:val="22"/>
          <w:szCs w:val="22"/>
        </w:rPr>
        <w:t xml:space="preserve"> a</w:t>
      </w:r>
      <w:r w:rsidR="00400295" w:rsidRPr="00AE18DF">
        <w:rPr>
          <w:rFonts w:asciiTheme="minorHAnsi" w:hAnsiTheme="minorHAnsi"/>
          <w:sz w:val="22"/>
          <w:szCs w:val="22"/>
        </w:rPr>
        <w:t xml:space="preserve"> tretími osobami v zmysle uzatvorených čiastkových zmlúv </w:t>
      </w:r>
      <w:r w:rsidR="00D850B7" w:rsidRPr="00AE18DF">
        <w:rPr>
          <w:rFonts w:asciiTheme="minorHAnsi" w:hAnsiTheme="minorHAnsi"/>
          <w:sz w:val="22"/>
          <w:szCs w:val="22"/>
        </w:rPr>
        <w:t xml:space="preserve">počas </w:t>
      </w:r>
      <w:r w:rsidR="00AB0E0A" w:rsidRPr="00AE18DF">
        <w:rPr>
          <w:rFonts w:asciiTheme="minorHAnsi" w:hAnsiTheme="minorHAnsi"/>
          <w:sz w:val="22"/>
          <w:szCs w:val="22"/>
        </w:rPr>
        <w:t>z</w:t>
      </w:r>
      <w:r w:rsidR="00D850B7" w:rsidRPr="00AE18DF">
        <w:rPr>
          <w:rFonts w:asciiTheme="minorHAnsi" w:hAnsiTheme="minorHAnsi"/>
          <w:sz w:val="22"/>
          <w:szCs w:val="22"/>
        </w:rPr>
        <w:t xml:space="preserve">mluvného obdobia. V prípade prekročenia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AB0E0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zisteného vyhodnotením </w:t>
      </w:r>
      <w:r w:rsidR="00296ED3" w:rsidRPr="00AE18DF">
        <w:rPr>
          <w:rFonts w:asciiTheme="minorHAnsi" w:hAnsiTheme="minorHAnsi"/>
          <w:sz w:val="22"/>
          <w:szCs w:val="22"/>
        </w:rPr>
        <w:t xml:space="preserve">celkovo </w:t>
      </w:r>
      <w:r w:rsidR="00D850B7" w:rsidRPr="00AE18DF">
        <w:rPr>
          <w:rFonts w:asciiTheme="minorHAnsi" w:hAnsiTheme="minorHAnsi"/>
          <w:sz w:val="22"/>
          <w:szCs w:val="22"/>
        </w:rPr>
        <w:t>skutočne odobrat</w:t>
      </w:r>
      <w:r w:rsidR="004E42A3">
        <w:rPr>
          <w:rFonts w:asciiTheme="minorHAnsi" w:hAnsiTheme="minorHAnsi"/>
          <w:sz w:val="22"/>
          <w:szCs w:val="22"/>
        </w:rPr>
        <w:t>ej</w:t>
      </w:r>
      <w:r w:rsidR="00D850B7" w:rsidRPr="00AE18DF">
        <w:rPr>
          <w:rFonts w:asciiTheme="minorHAnsi" w:hAnsiTheme="minorHAnsi"/>
          <w:sz w:val="22"/>
          <w:szCs w:val="22"/>
        </w:rPr>
        <w:t xml:space="preserve"> </w:t>
      </w:r>
      <w:r w:rsidR="0078044F">
        <w:rPr>
          <w:rFonts w:asciiTheme="minorHAnsi" w:hAnsiTheme="minorHAnsi"/>
          <w:sz w:val="22"/>
          <w:szCs w:val="22"/>
        </w:rPr>
        <w:t>elektriny</w:t>
      </w:r>
      <w:r w:rsidR="00D850B7" w:rsidRPr="00AE18DF">
        <w:rPr>
          <w:rFonts w:asciiTheme="minorHAnsi" w:hAnsiTheme="minorHAnsi"/>
          <w:sz w:val="22"/>
          <w:szCs w:val="22"/>
        </w:rPr>
        <w:t xml:space="preserve">, má </w:t>
      </w:r>
      <w:r w:rsidR="00400295" w:rsidRPr="00AE18DF">
        <w:rPr>
          <w:rFonts w:asciiTheme="minorHAnsi" w:hAnsiTheme="minorHAnsi"/>
          <w:sz w:val="22"/>
          <w:szCs w:val="22"/>
        </w:rPr>
        <w:t xml:space="preserve">ku dňu skončenia zmluvného obdobia </w:t>
      </w:r>
      <w:r w:rsidR="00963E37" w:rsidRPr="00AE18DF">
        <w:rPr>
          <w:rFonts w:asciiTheme="minorHAnsi" w:hAnsiTheme="minorHAnsi"/>
          <w:sz w:val="22"/>
          <w:szCs w:val="22"/>
        </w:rPr>
        <w:t>d</w:t>
      </w:r>
      <w:r w:rsidR="00D850B7" w:rsidRPr="00AE18DF">
        <w:rPr>
          <w:rFonts w:asciiTheme="minorHAnsi" w:hAnsiTheme="minorHAnsi"/>
          <w:sz w:val="22"/>
          <w:szCs w:val="22"/>
        </w:rPr>
        <w:t>odávateľ právo k </w:t>
      </w:r>
      <w:r w:rsidR="0078044F">
        <w:rPr>
          <w:rFonts w:asciiTheme="minorHAnsi" w:hAnsiTheme="minorHAnsi"/>
          <w:sz w:val="22"/>
          <w:szCs w:val="22"/>
        </w:rPr>
        <w:t>elektrin</w:t>
      </w:r>
      <w:r w:rsidR="004E42A3">
        <w:rPr>
          <w:rFonts w:asciiTheme="minorHAnsi" w:hAnsiTheme="minorHAnsi"/>
          <w:sz w:val="22"/>
          <w:szCs w:val="22"/>
        </w:rPr>
        <w:t>e</w:t>
      </w:r>
      <w:r w:rsidR="00D850B7" w:rsidRPr="00AE18DF">
        <w:rPr>
          <w:rFonts w:asciiTheme="minorHAnsi" w:hAnsiTheme="minorHAnsi"/>
          <w:sz w:val="22"/>
          <w:szCs w:val="22"/>
        </w:rPr>
        <w:t xml:space="preserve"> odobrat</w:t>
      </w:r>
      <w:r w:rsidR="004E42A3">
        <w:rPr>
          <w:rFonts w:asciiTheme="minorHAnsi" w:hAnsiTheme="minorHAnsi"/>
          <w:sz w:val="22"/>
          <w:szCs w:val="22"/>
        </w:rPr>
        <w:t>ej</w:t>
      </w:r>
      <w:r w:rsidR="00D850B7" w:rsidRPr="00AE18DF">
        <w:rPr>
          <w:rFonts w:asciiTheme="minorHAnsi" w:hAnsiTheme="minorHAnsi"/>
          <w:sz w:val="22"/>
          <w:szCs w:val="22"/>
        </w:rPr>
        <w:t xml:space="preserve"> nad rámec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353EC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uplatniť </w:t>
      </w:r>
      <w:r w:rsidR="00400295" w:rsidRPr="00AE18DF">
        <w:rPr>
          <w:rFonts w:asciiTheme="minorHAnsi" w:hAnsiTheme="minorHAnsi"/>
          <w:sz w:val="22"/>
          <w:szCs w:val="22"/>
        </w:rPr>
        <w:t xml:space="preserve">voči BBSK </w:t>
      </w:r>
      <w:r w:rsidR="00D850B7" w:rsidRPr="00AE18DF">
        <w:rPr>
          <w:rFonts w:asciiTheme="minorHAnsi" w:hAnsiTheme="minorHAnsi"/>
          <w:sz w:val="22"/>
          <w:szCs w:val="22"/>
        </w:rPr>
        <w:t xml:space="preserve">cenovú prirážku. Cenová prirážka je dohodnutá na </w:t>
      </w:r>
      <w:r w:rsidR="00A166BB" w:rsidRPr="00A166BB">
        <w:rPr>
          <w:rFonts w:asciiTheme="minorHAnsi" w:hAnsiTheme="minorHAnsi"/>
          <w:sz w:val="22"/>
          <w:szCs w:val="22"/>
        </w:rPr>
        <w:t>5</w:t>
      </w:r>
      <w:r w:rsidR="004E42A3" w:rsidRPr="00A166BB">
        <w:rPr>
          <w:rFonts w:asciiTheme="minorHAnsi" w:hAnsiTheme="minorHAnsi"/>
          <w:sz w:val="22"/>
          <w:szCs w:val="22"/>
        </w:rPr>
        <w:t>0</w:t>
      </w:r>
      <w:r w:rsidR="00D850B7" w:rsidRPr="00A166BB">
        <w:rPr>
          <w:rFonts w:asciiTheme="minorHAnsi" w:hAnsiTheme="minorHAnsi"/>
          <w:sz w:val="22"/>
          <w:szCs w:val="22"/>
        </w:rPr>
        <w:t>,00</w:t>
      </w:r>
      <w:r w:rsidR="00D850B7" w:rsidRPr="00AE18DF">
        <w:rPr>
          <w:rFonts w:asciiTheme="minorHAnsi" w:hAnsiTheme="minorHAnsi"/>
          <w:sz w:val="22"/>
          <w:szCs w:val="22"/>
        </w:rPr>
        <w:t xml:space="preserve"> €/MWh a je cen</w:t>
      </w:r>
      <w:r w:rsidR="00400295" w:rsidRPr="00AE18DF">
        <w:rPr>
          <w:rFonts w:asciiTheme="minorHAnsi" w:hAnsiTheme="minorHAnsi"/>
          <w:sz w:val="22"/>
          <w:szCs w:val="22"/>
        </w:rPr>
        <w:t>ou za</w:t>
      </w:r>
      <w:r w:rsidR="00D850B7" w:rsidRPr="00AE18DF">
        <w:rPr>
          <w:rFonts w:asciiTheme="minorHAnsi" w:hAnsiTheme="minorHAnsi"/>
          <w:sz w:val="22"/>
          <w:szCs w:val="22"/>
        </w:rPr>
        <w:t xml:space="preserve"> </w:t>
      </w:r>
      <w:r w:rsidR="004E42A3">
        <w:rPr>
          <w:rFonts w:asciiTheme="minorHAnsi" w:hAnsiTheme="minorHAnsi"/>
          <w:sz w:val="22"/>
          <w:szCs w:val="22"/>
        </w:rPr>
        <w:t>elektrinu</w:t>
      </w:r>
      <w:r w:rsidR="00D850B7" w:rsidRPr="00AE18DF">
        <w:rPr>
          <w:rFonts w:asciiTheme="minorHAnsi" w:hAnsiTheme="minorHAnsi"/>
          <w:sz w:val="22"/>
          <w:szCs w:val="22"/>
        </w:rPr>
        <w:t xml:space="preserve"> odobrat</w:t>
      </w:r>
      <w:r w:rsidR="004E42A3">
        <w:rPr>
          <w:rFonts w:asciiTheme="minorHAnsi" w:hAnsiTheme="minorHAnsi"/>
          <w:sz w:val="22"/>
          <w:szCs w:val="22"/>
        </w:rPr>
        <w:t>ú</w:t>
      </w:r>
      <w:r w:rsidR="00D850B7" w:rsidRPr="00AE18DF">
        <w:rPr>
          <w:rFonts w:asciiTheme="minorHAnsi" w:hAnsiTheme="minorHAnsi"/>
          <w:sz w:val="22"/>
          <w:szCs w:val="22"/>
        </w:rPr>
        <w:t xml:space="preserve"> nad dohodnutý rámec. Na cenovú prirážku vystaví </w:t>
      </w:r>
      <w:r w:rsidR="00963E37" w:rsidRPr="00AE18DF">
        <w:rPr>
          <w:rFonts w:asciiTheme="minorHAnsi" w:hAnsiTheme="minorHAnsi"/>
          <w:sz w:val="22"/>
          <w:szCs w:val="22"/>
        </w:rPr>
        <w:t>d</w:t>
      </w:r>
      <w:r w:rsidR="00D850B7" w:rsidRPr="00AE18DF">
        <w:rPr>
          <w:rFonts w:asciiTheme="minorHAnsi" w:hAnsiTheme="minorHAnsi"/>
          <w:sz w:val="22"/>
          <w:szCs w:val="22"/>
        </w:rPr>
        <w:t>odávateľ doklad o oprave základu dane (faktúru – ťarchopis), v ktorom uvedie čísla faktúr, ku ktorým sa faktúra – ťarchopis vzťahuje. Doklad o oprave základu dane bude vystavený v súlade s § 25 zákona o DPH č. 222/2004 Z. z. v platnom znení. Rozhodným dňom pre vykonanie opravy základu dane je deň, v ktorom Dodávateľ vykonal vyhodnotenie.</w:t>
      </w:r>
    </w:p>
    <w:p w14:paraId="58785537" w14:textId="77777777" w:rsidR="005E618A" w:rsidRPr="00AE18DF" w:rsidRDefault="005E618A" w:rsidP="00F54837">
      <w:pPr>
        <w:ind w:left="709" w:hanging="709"/>
        <w:jc w:val="both"/>
        <w:rPr>
          <w:rFonts w:asciiTheme="minorHAnsi" w:hAnsiTheme="minorHAnsi"/>
          <w:sz w:val="22"/>
          <w:szCs w:val="22"/>
        </w:rPr>
      </w:pPr>
    </w:p>
    <w:p w14:paraId="6269E04E" w14:textId="56B05517" w:rsidR="004E41B6" w:rsidRPr="00AE18DF" w:rsidRDefault="002C06C8" w:rsidP="00F54837">
      <w:pPr>
        <w:ind w:left="709" w:hanging="709"/>
        <w:jc w:val="both"/>
        <w:rPr>
          <w:rFonts w:asciiTheme="minorHAnsi" w:hAnsiTheme="minorHAnsi"/>
          <w:sz w:val="22"/>
          <w:szCs w:val="22"/>
        </w:rPr>
      </w:pPr>
      <w:r w:rsidRPr="00AE18DF">
        <w:rPr>
          <w:rFonts w:ascii="Calibri" w:hAnsi="Calibri" w:cs="Cambria"/>
          <w:sz w:val="22"/>
          <w:szCs w:val="22"/>
        </w:rPr>
        <w:t>10</w:t>
      </w:r>
      <w:r w:rsidR="004E41B6" w:rsidRPr="00AE18DF">
        <w:rPr>
          <w:rFonts w:ascii="Calibri" w:hAnsi="Calibri" w:cs="Cambria"/>
          <w:sz w:val="22"/>
          <w:szCs w:val="22"/>
        </w:rPr>
        <w:t>.</w:t>
      </w:r>
      <w:r w:rsidR="002F719F" w:rsidRPr="00AE18DF">
        <w:rPr>
          <w:rFonts w:ascii="Calibri" w:hAnsi="Calibri" w:cs="Cambria"/>
          <w:sz w:val="22"/>
          <w:szCs w:val="22"/>
        </w:rPr>
        <w:t>6</w:t>
      </w:r>
      <w:r w:rsidR="004E41B6" w:rsidRPr="00AE18DF">
        <w:rPr>
          <w:rFonts w:ascii="Calibri" w:hAnsi="Calibri" w:cs="Cambria"/>
          <w:sz w:val="22"/>
          <w:szCs w:val="22"/>
        </w:rPr>
        <w:t>.</w:t>
      </w:r>
      <w:r w:rsidR="00D62854" w:rsidRPr="00AE18DF">
        <w:rPr>
          <w:rFonts w:ascii="Calibri" w:hAnsi="Calibri" w:cs="Cambria"/>
          <w:sz w:val="22"/>
          <w:szCs w:val="22"/>
        </w:rPr>
        <w:tab/>
      </w:r>
      <w:r w:rsidR="004E41B6" w:rsidRPr="00AE18DF">
        <w:rPr>
          <w:rFonts w:asciiTheme="minorHAnsi" w:hAnsiTheme="minorHAnsi"/>
          <w:sz w:val="22"/>
          <w:szCs w:val="22"/>
        </w:rPr>
        <w:t xml:space="preserve">Zmluvné strany </w:t>
      </w:r>
      <w:r w:rsidR="004559E8">
        <w:rPr>
          <w:rFonts w:asciiTheme="minorHAnsi" w:hAnsiTheme="minorHAnsi"/>
          <w:sz w:val="22"/>
          <w:szCs w:val="22"/>
        </w:rPr>
        <w:t>vy</w:t>
      </w:r>
      <w:r w:rsidR="004E41B6" w:rsidRPr="00AE18DF">
        <w:rPr>
          <w:rFonts w:asciiTheme="minorHAnsi" w:hAnsiTheme="minorHAnsi"/>
          <w:sz w:val="22"/>
          <w:szCs w:val="22"/>
        </w:rPr>
        <w:t>hlasujú, že výšky zmluvných pokút špecifikované v</w:t>
      </w:r>
      <w:r w:rsidR="00D62854" w:rsidRPr="00AE18DF">
        <w:rPr>
          <w:rFonts w:asciiTheme="minorHAnsi" w:hAnsiTheme="minorHAnsi"/>
          <w:sz w:val="22"/>
          <w:szCs w:val="22"/>
        </w:rPr>
        <w:t> </w:t>
      </w:r>
      <w:r w:rsidR="004E41B6" w:rsidRPr="00AE18DF">
        <w:rPr>
          <w:rFonts w:asciiTheme="minorHAnsi" w:hAnsiTheme="minorHAnsi"/>
          <w:sz w:val="22"/>
          <w:szCs w:val="22"/>
        </w:rPr>
        <w:t>t</w:t>
      </w:r>
      <w:r w:rsidR="00D62854" w:rsidRPr="00AE18DF">
        <w:rPr>
          <w:rFonts w:asciiTheme="minorHAnsi" w:hAnsiTheme="minorHAnsi"/>
          <w:sz w:val="22"/>
          <w:szCs w:val="22"/>
        </w:rPr>
        <w:t>omto alebo</w:t>
      </w:r>
      <w:r w:rsidR="0031331B" w:rsidRPr="00AE18DF">
        <w:rPr>
          <w:rFonts w:asciiTheme="minorHAnsi" w:hAnsiTheme="minorHAnsi"/>
          <w:sz w:val="22"/>
          <w:szCs w:val="22"/>
        </w:rPr>
        <w:t xml:space="preserve"> v</w:t>
      </w:r>
      <w:r w:rsidR="00D62854" w:rsidRPr="00AE18DF">
        <w:rPr>
          <w:rFonts w:asciiTheme="minorHAnsi" w:hAnsiTheme="minorHAnsi"/>
          <w:sz w:val="22"/>
          <w:szCs w:val="22"/>
        </w:rPr>
        <w:t xml:space="preserve"> iných článkoch </w:t>
      </w:r>
      <w:r w:rsidR="008F4169" w:rsidRPr="00AE18DF">
        <w:rPr>
          <w:rFonts w:asciiTheme="minorHAnsi" w:hAnsiTheme="minorHAnsi"/>
          <w:sz w:val="22"/>
          <w:szCs w:val="22"/>
        </w:rPr>
        <w:t xml:space="preserve">tejto </w:t>
      </w:r>
      <w:r w:rsidR="00304077" w:rsidRPr="00AE18DF">
        <w:rPr>
          <w:rFonts w:asciiTheme="minorHAnsi" w:hAnsiTheme="minorHAnsi"/>
          <w:sz w:val="22"/>
          <w:szCs w:val="22"/>
        </w:rPr>
        <w:t xml:space="preserve">Rámcovej </w:t>
      </w:r>
      <w:r w:rsidR="004E41B6" w:rsidRPr="00AE18DF">
        <w:rPr>
          <w:rFonts w:asciiTheme="minorHAnsi" w:hAnsiTheme="minorHAnsi"/>
          <w:sz w:val="22"/>
          <w:szCs w:val="22"/>
        </w:rPr>
        <w:t>zmluv</w:t>
      </w:r>
      <w:r w:rsidR="00D62854" w:rsidRPr="00AE18DF">
        <w:rPr>
          <w:rFonts w:asciiTheme="minorHAnsi" w:hAnsiTheme="minorHAnsi"/>
          <w:sz w:val="22"/>
          <w:szCs w:val="22"/>
        </w:rPr>
        <w:t>y</w:t>
      </w:r>
      <w:r w:rsidR="004E41B6" w:rsidRPr="00AE18DF">
        <w:rPr>
          <w:rFonts w:asciiTheme="minorHAnsi" w:hAnsi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AE18DF">
        <w:rPr>
          <w:rFonts w:asciiTheme="minorHAnsi" w:hAnsiTheme="minorHAnsi"/>
          <w:sz w:val="22"/>
          <w:szCs w:val="22"/>
        </w:rPr>
        <w:t>Ak v iných ustanoveniach tejto Rámcovej zmluvy nie je výslovne dohodnuté inak, u</w:t>
      </w:r>
      <w:r w:rsidR="004E41B6" w:rsidRPr="00AE18DF">
        <w:rPr>
          <w:rFonts w:asciiTheme="minorHAnsi" w:hAnsiTheme="minorHAnsi"/>
          <w:sz w:val="22"/>
          <w:szCs w:val="22"/>
        </w:rPr>
        <w:t>platnením zmluvnej pokuty nie je dotknutý nárok druh</w:t>
      </w:r>
      <w:r w:rsidR="00D955D5" w:rsidRPr="00AE18DF">
        <w:rPr>
          <w:rFonts w:asciiTheme="minorHAnsi" w:hAnsiTheme="minorHAnsi"/>
          <w:sz w:val="22"/>
          <w:szCs w:val="22"/>
        </w:rPr>
        <w:t xml:space="preserve">ej zmluvnej strany </w:t>
      </w:r>
      <w:r w:rsidR="004E41B6" w:rsidRPr="00AE18DF">
        <w:rPr>
          <w:rFonts w:asciiTheme="minorHAnsi" w:hAnsiTheme="minorHAnsi"/>
          <w:sz w:val="22"/>
          <w:szCs w:val="22"/>
        </w:rPr>
        <w:t>na úroky z omeškania a</w:t>
      </w:r>
      <w:r w:rsidR="00D955D5" w:rsidRPr="00AE18DF">
        <w:rPr>
          <w:rFonts w:asciiTheme="minorHAnsi" w:hAnsiTheme="minorHAnsi"/>
          <w:sz w:val="22"/>
          <w:szCs w:val="22"/>
        </w:rPr>
        <w:t xml:space="preserve">ni </w:t>
      </w:r>
      <w:r w:rsidR="004E41B6" w:rsidRPr="00AE18DF">
        <w:rPr>
          <w:rFonts w:asciiTheme="minorHAnsi" w:hAnsiTheme="minorHAnsi"/>
          <w:sz w:val="22"/>
          <w:szCs w:val="22"/>
        </w:rPr>
        <w:t>na náhradu škody spôsobenej porušením povinnosti, na ktorú sa vzťahuje zmluvná pokuta.</w:t>
      </w:r>
    </w:p>
    <w:p w14:paraId="25ABCADF" w14:textId="77777777" w:rsidR="0099076A" w:rsidRPr="00AE18DF" w:rsidRDefault="0099076A" w:rsidP="00F54837">
      <w:pPr>
        <w:ind w:left="709" w:hanging="709"/>
        <w:jc w:val="both"/>
        <w:rPr>
          <w:rFonts w:asciiTheme="minorHAnsi" w:hAnsiTheme="minorHAnsi"/>
          <w:sz w:val="22"/>
          <w:szCs w:val="22"/>
        </w:rPr>
      </w:pPr>
    </w:p>
    <w:p w14:paraId="587C39A2" w14:textId="55FB9B9F" w:rsidR="0099076A" w:rsidRPr="00AE18DF" w:rsidRDefault="0099076A" w:rsidP="00F54837">
      <w:pPr>
        <w:ind w:left="709" w:hanging="709"/>
        <w:jc w:val="both"/>
        <w:rPr>
          <w:rFonts w:asciiTheme="minorHAnsi" w:hAnsiTheme="minorHAnsi"/>
          <w:sz w:val="22"/>
          <w:szCs w:val="22"/>
        </w:rPr>
      </w:pPr>
      <w:r w:rsidRPr="00AE18DF">
        <w:rPr>
          <w:rFonts w:asciiTheme="minorHAnsi" w:hAnsiTheme="minorHAnsi" w:cstheme="minorHAnsi"/>
          <w:sz w:val="22"/>
          <w:szCs w:val="22"/>
        </w:rPr>
        <w:t>10.7</w:t>
      </w:r>
      <w:r w:rsidRPr="00AE18DF">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w:t>
      </w:r>
      <w:r w:rsidR="00363B55">
        <w:rPr>
          <w:rFonts w:asciiTheme="minorHAnsi" w:hAnsiTheme="minorHAnsi" w:cstheme="minorHAnsi"/>
          <w:sz w:val="22"/>
          <w:szCs w:val="22"/>
        </w:rPr>
        <w:t>elektr</w:t>
      </w:r>
      <w:r w:rsidR="0017382F">
        <w:rPr>
          <w:rFonts w:asciiTheme="minorHAnsi" w:hAnsiTheme="minorHAnsi" w:cstheme="minorHAnsi"/>
          <w:sz w:val="22"/>
          <w:szCs w:val="22"/>
        </w:rPr>
        <w:t>o</w:t>
      </w:r>
      <w:r w:rsidR="00363B55">
        <w:rPr>
          <w:rFonts w:asciiTheme="minorHAnsi" w:hAnsiTheme="minorHAnsi" w:cstheme="minorHAnsi"/>
          <w:sz w:val="22"/>
          <w:szCs w:val="22"/>
        </w:rPr>
        <w:t>energetike</w:t>
      </w:r>
      <w:r w:rsidRPr="00AE18DF">
        <w:rPr>
          <w:rFonts w:asciiTheme="minorHAnsi" w:hAnsiTheme="minorHAnsi" w:cstheme="minorHAnsi"/>
          <w:sz w:val="22"/>
          <w:szCs w:val="22"/>
        </w:rPr>
        <w:t>, kybernetické útoky, havárie spôsobené treťou osobou na zariadeniach pre</w:t>
      </w:r>
      <w:r w:rsidR="00363B55">
        <w:rPr>
          <w:rFonts w:asciiTheme="minorHAnsi" w:hAnsiTheme="minorHAnsi" w:cstheme="minorHAnsi"/>
          <w:sz w:val="22"/>
          <w:szCs w:val="22"/>
        </w:rPr>
        <w:t>nosovej</w:t>
      </w:r>
      <w:r w:rsidRPr="00AE18DF">
        <w:rPr>
          <w:rFonts w:asciiTheme="minorHAnsi" w:hAnsiTheme="minorHAnsi" w:cstheme="minorHAnsi"/>
          <w:sz w:val="22"/>
          <w:szCs w:val="22"/>
        </w:rPr>
        <w:t xml:space="preserve"> s</w:t>
      </w:r>
      <w:r w:rsidR="00363B55">
        <w:rPr>
          <w:rFonts w:asciiTheme="minorHAnsi" w:hAnsiTheme="minorHAnsi" w:cstheme="minorHAnsi"/>
          <w:sz w:val="22"/>
          <w:szCs w:val="22"/>
        </w:rPr>
        <w:t>ústavy</w:t>
      </w:r>
      <w:r w:rsidRPr="00AE18DF">
        <w:rPr>
          <w:rFonts w:asciiTheme="minorHAnsi" w:hAnsiTheme="minorHAnsi" w:cstheme="minorHAnsi"/>
          <w:sz w:val="22"/>
          <w:szCs w:val="22"/>
        </w:rPr>
        <w:t xml:space="preserve"> alebo distribučnej s</w:t>
      </w:r>
      <w:r w:rsidR="00363B55">
        <w:rPr>
          <w:rFonts w:asciiTheme="minorHAnsi" w:hAnsiTheme="minorHAnsi" w:cstheme="minorHAnsi"/>
          <w:sz w:val="22"/>
          <w:szCs w:val="22"/>
        </w:rPr>
        <w:t>ústavy</w:t>
      </w:r>
      <w:r w:rsidRPr="00AE18DF">
        <w:rPr>
          <w:rFonts w:asciiTheme="minorHAnsi" w:hAnsiTheme="minorHAnsi" w:cstheme="minorHAnsi"/>
          <w:sz w:val="22"/>
          <w:szCs w:val="22"/>
        </w:rPr>
        <w:t>, odstraňovanie príčin udalostí, ktoré bezprostredne ohrozujú život alebo zdravie osôb alebo môžu spôsobiť rozsiahle škody na majetku a neposkytnutie súčinnosti zo strany tretích osôb alebo subjektov (najmä PDS</w:t>
      </w:r>
      <w:r w:rsidR="00363B55">
        <w:rPr>
          <w:rFonts w:asciiTheme="minorHAnsi" w:hAnsiTheme="minorHAnsi" w:cstheme="minorHAnsi"/>
          <w:sz w:val="22"/>
          <w:szCs w:val="22"/>
        </w:rPr>
        <w:t xml:space="preserve"> a</w:t>
      </w:r>
      <w:r w:rsidRPr="00AE18DF">
        <w:rPr>
          <w:rFonts w:asciiTheme="minorHAnsi" w:hAnsiTheme="minorHAnsi" w:cstheme="minorHAnsi"/>
          <w:sz w:val="22"/>
          <w:szCs w:val="22"/>
        </w:rPr>
        <w:t xml:space="preserve"> PPS). </w:t>
      </w:r>
      <w:r w:rsidR="00F24AFA" w:rsidRPr="00AE18DF">
        <w:rPr>
          <w:rFonts w:asciiTheme="minorHAnsi" w:hAnsiTheme="minorHAnsi" w:cstheme="minorHAnsi"/>
          <w:sz w:val="22"/>
          <w:szCs w:val="22"/>
        </w:rPr>
        <w:t>A</w:t>
      </w:r>
      <w:r w:rsidRPr="00AE18DF">
        <w:rPr>
          <w:rFonts w:asciiTheme="minorHAnsi" w:hAnsiTheme="minorHAnsi" w:cstheme="minorHAnsi"/>
          <w:sz w:val="22"/>
          <w:szCs w:val="22"/>
        </w:rPr>
        <w:t>k ktorýkoľvek PDS, PPS</w:t>
      </w:r>
      <w:r w:rsidR="00F96D0C">
        <w:rPr>
          <w:rFonts w:asciiTheme="minorHAnsi" w:hAnsiTheme="minorHAnsi" w:cstheme="minorHAnsi"/>
          <w:sz w:val="22"/>
          <w:szCs w:val="22"/>
        </w:rPr>
        <w:t xml:space="preserve"> </w:t>
      </w:r>
      <w:r w:rsidRPr="00AE18DF">
        <w:rPr>
          <w:rFonts w:asciiTheme="minorHAnsi" w:hAnsiTheme="minorHAnsi" w:cstheme="minorHAnsi"/>
          <w:sz w:val="22"/>
          <w:szCs w:val="22"/>
        </w:rPr>
        <w:t xml:space="preserve">a/alebo dodávateľ dodávateľa bude zasiahnutý akoukoľvek udalosťou podľa predchádzajúcej vety, táto udalosť bude tiež prípadom vyššej moci podľa tohto odseku. Prípady vyššej moci nezahŕňajú prekážky ekonomického charakteru. </w:t>
      </w:r>
    </w:p>
    <w:p w14:paraId="12CF077A" w14:textId="77777777" w:rsidR="004E41B6" w:rsidRPr="00AE18DF" w:rsidRDefault="004E41B6" w:rsidP="00F54837">
      <w:pPr>
        <w:ind w:left="709" w:hanging="709"/>
        <w:jc w:val="both"/>
        <w:rPr>
          <w:rFonts w:asciiTheme="minorHAnsi" w:hAnsiTheme="minorHAnsi"/>
          <w:color w:val="00B050"/>
          <w:sz w:val="22"/>
          <w:szCs w:val="22"/>
        </w:rPr>
      </w:pPr>
    </w:p>
    <w:p w14:paraId="2B5E7F74" w14:textId="3A3EF76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X</w:t>
      </w:r>
      <w:r w:rsidR="002C06C8" w:rsidRPr="00AE18DF">
        <w:rPr>
          <w:rFonts w:ascii="Calibri" w:hAnsi="Calibri" w:cs="Cambria"/>
          <w:b/>
          <w:bCs/>
          <w:sz w:val="22"/>
          <w:szCs w:val="22"/>
        </w:rPr>
        <w:t>I</w:t>
      </w:r>
      <w:r w:rsidRPr="00AE18DF">
        <w:rPr>
          <w:rFonts w:ascii="Calibri" w:hAnsi="Calibri" w:cs="Cambria"/>
          <w:b/>
          <w:bCs/>
          <w:sz w:val="22"/>
          <w:szCs w:val="22"/>
        </w:rPr>
        <w:t xml:space="preserve">. </w:t>
      </w:r>
    </w:p>
    <w:p w14:paraId="634C5E74"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lastRenderedPageBreak/>
        <w:t>Reklamácie</w:t>
      </w:r>
    </w:p>
    <w:p w14:paraId="03D075C4" w14:textId="77777777" w:rsidR="004E41B6" w:rsidRPr="00AE18DF" w:rsidRDefault="004E41B6" w:rsidP="00F54837">
      <w:pPr>
        <w:jc w:val="both"/>
        <w:rPr>
          <w:rFonts w:ascii="Calibri" w:hAnsi="Calibri" w:cs="Cambria"/>
          <w:sz w:val="22"/>
          <w:szCs w:val="22"/>
        </w:rPr>
      </w:pPr>
    </w:p>
    <w:p w14:paraId="6F4289B6" w14:textId="7BC231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D955D5" w:rsidRPr="00AE18DF">
        <w:rPr>
          <w:rFonts w:ascii="Calibri" w:hAnsi="Calibri" w:cs="Cambria"/>
          <w:sz w:val="22"/>
          <w:szCs w:val="22"/>
        </w:rPr>
        <w:t>.</w:t>
      </w:r>
      <w:r w:rsidR="004E41B6" w:rsidRPr="00AE18DF">
        <w:rPr>
          <w:rFonts w:ascii="Calibri" w:hAnsi="Calibri" w:cs="Cambria"/>
          <w:sz w:val="22"/>
          <w:szCs w:val="22"/>
        </w:rPr>
        <w:t xml:space="preserve">1. </w:t>
      </w:r>
      <w:r w:rsidR="004E41B6" w:rsidRPr="00AE18DF">
        <w:rPr>
          <w:rFonts w:ascii="Calibri" w:hAnsi="Calibri" w:cs="Cambria"/>
          <w:sz w:val="22"/>
          <w:szCs w:val="22"/>
        </w:rPr>
        <w:tab/>
      </w:r>
      <w:r w:rsidR="00400295" w:rsidRPr="00AE18DF">
        <w:rPr>
          <w:rFonts w:ascii="Calibri" w:hAnsi="Calibri" w:cs="Cambria"/>
          <w:sz w:val="22"/>
          <w:szCs w:val="22"/>
        </w:rPr>
        <w:t xml:space="preserve">Odberateľ </w:t>
      </w:r>
      <w:r w:rsidR="004E41B6" w:rsidRPr="00AE18DF">
        <w:rPr>
          <w:rFonts w:ascii="Calibri" w:hAnsi="Calibri" w:cs="Cambria"/>
          <w:sz w:val="22"/>
          <w:szCs w:val="22"/>
        </w:rPr>
        <w:t>uplatn</w:t>
      </w:r>
      <w:r w:rsidR="00400295" w:rsidRPr="00AE18DF">
        <w:rPr>
          <w:rFonts w:ascii="Calibri" w:hAnsi="Calibri" w:cs="Cambria"/>
          <w:sz w:val="22"/>
          <w:szCs w:val="22"/>
        </w:rPr>
        <w:t>í</w:t>
      </w:r>
      <w:r w:rsidR="004E41B6" w:rsidRPr="00AE18DF">
        <w:rPr>
          <w:rFonts w:ascii="Calibri" w:hAnsi="Calibri" w:cs="Cambria"/>
          <w:sz w:val="22"/>
          <w:szCs w:val="22"/>
        </w:rPr>
        <w:t xml:space="preserve"> reklamáciu </w:t>
      </w:r>
      <w:r w:rsidR="00C6483B" w:rsidRPr="00AE18DF">
        <w:rPr>
          <w:rFonts w:ascii="Calibri" w:hAnsi="Calibri" w:cs="Cambria"/>
          <w:sz w:val="22"/>
          <w:szCs w:val="22"/>
        </w:rPr>
        <w:t>technických podmienok dodávky a správnosti meraných údajov (ďalej len „</w:t>
      </w:r>
      <w:r w:rsidR="00C6483B" w:rsidRPr="00AE18DF">
        <w:rPr>
          <w:rFonts w:ascii="Calibri" w:hAnsi="Calibri" w:cs="Cambria"/>
          <w:b/>
          <w:bCs/>
          <w:sz w:val="22"/>
          <w:szCs w:val="22"/>
        </w:rPr>
        <w:t>reklamácia</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bezodkladne </w:t>
      </w:r>
      <w:r w:rsidR="004E41B6" w:rsidRPr="00AE18DF">
        <w:rPr>
          <w:rFonts w:ascii="Calibri" w:hAnsi="Calibri"/>
          <w:sz w:val="22"/>
          <w:szCs w:val="22"/>
        </w:rPr>
        <w:t>najneskôr do 5 pracovných dní</w:t>
      </w:r>
      <w:r w:rsidR="004E41B6" w:rsidRPr="00AE18DF">
        <w:t xml:space="preserve"> </w:t>
      </w:r>
      <w:r w:rsidR="004E41B6" w:rsidRPr="00AE18DF">
        <w:rPr>
          <w:rFonts w:ascii="Calibri" w:hAnsi="Calibri" w:cs="Cambria"/>
          <w:sz w:val="22"/>
          <w:szCs w:val="22"/>
        </w:rPr>
        <w:t>písomne</w:t>
      </w:r>
      <w:r w:rsidR="004908A0" w:rsidRPr="00AE18DF">
        <w:rPr>
          <w:rFonts w:ascii="Calibri" w:hAnsi="Calibri" w:cs="Cambria"/>
          <w:sz w:val="22"/>
          <w:szCs w:val="22"/>
        </w:rPr>
        <w:t xml:space="preserve"> na adresu dodávateľa</w:t>
      </w:r>
      <w:r w:rsidR="004E41B6" w:rsidRPr="00AE18DF">
        <w:rPr>
          <w:rFonts w:ascii="Calibri" w:hAnsi="Calibri" w:cs="Cambria"/>
          <w:sz w:val="22"/>
          <w:szCs w:val="22"/>
        </w:rPr>
        <w:t xml:space="preserve">. Reklamácia nemá odkladný účinok na splatnosť </w:t>
      </w:r>
      <w:r w:rsidR="0074028F" w:rsidRPr="00AE18DF">
        <w:rPr>
          <w:rFonts w:ascii="Calibri" w:hAnsi="Calibri" w:cs="Cambria"/>
          <w:sz w:val="22"/>
          <w:szCs w:val="22"/>
        </w:rPr>
        <w:t xml:space="preserve">vzniknutých </w:t>
      </w:r>
      <w:r w:rsidR="004E41B6" w:rsidRPr="00AE18DF">
        <w:rPr>
          <w:rFonts w:ascii="Calibri" w:hAnsi="Calibri" w:cs="Cambria"/>
          <w:sz w:val="22"/>
          <w:szCs w:val="22"/>
        </w:rPr>
        <w:t xml:space="preserve">pohľadávok. Písomná reklamácia musí obsahovať </w:t>
      </w:r>
      <w:r w:rsidR="0021643D" w:rsidRPr="00AE18DF">
        <w:rPr>
          <w:rFonts w:ascii="Calibri" w:hAnsi="Calibri" w:cs="Cambria"/>
          <w:sz w:val="22"/>
          <w:szCs w:val="22"/>
        </w:rPr>
        <w:t xml:space="preserve">najmä označenie tejto </w:t>
      </w:r>
      <w:r w:rsidR="00304077" w:rsidRPr="00AE18DF">
        <w:rPr>
          <w:rFonts w:ascii="Calibri" w:hAnsi="Calibri" w:cs="Cambria"/>
          <w:sz w:val="22"/>
          <w:szCs w:val="22"/>
        </w:rPr>
        <w:t xml:space="preserve">Rámcovej </w:t>
      </w:r>
      <w:r w:rsidR="0021643D" w:rsidRPr="00AE18DF">
        <w:rPr>
          <w:rFonts w:ascii="Calibri" w:hAnsi="Calibri" w:cs="Cambria"/>
          <w:sz w:val="22"/>
          <w:szCs w:val="22"/>
        </w:rPr>
        <w:t xml:space="preserve">zmluvy, </w:t>
      </w:r>
      <w:r w:rsidR="0074028F" w:rsidRPr="00AE18DF">
        <w:rPr>
          <w:rFonts w:ascii="Calibri" w:hAnsi="Calibri" w:cs="Cambria"/>
          <w:sz w:val="22"/>
          <w:szCs w:val="22"/>
        </w:rPr>
        <w:t>označenie</w:t>
      </w:r>
      <w:r w:rsidR="00304077" w:rsidRPr="00AE18DF">
        <w:rPr>
          <w:rFonts w:ascii="Calibri" w:hAnsi="Calibri" w:cs="Cambria"/>
          <w:sz w:val="22"/>
          <w:szCs w:val="22"/>
        </w:rPr>
        <w:t xml:space="preserve"> čiastkovej zmluvy,</w:t>
      </w:r>
      <w:r w:rsidR="003B6D88" w:rsidRPr="00AE18DF">
        <w:rPr>
          <w:rFonts w:ascii="Calibri" w:hAnsi="Calibri" w:cs="Cambria"/>
          <w:sz w:val="22"/>
          <w:szCs w:val="22"/>
        </w:rPr>
        <w:t xml:space="preserve"> ak bola uzatvorená,</w:t>
      </w:r>
      <w:r w:rsidR="00304077" w:rsidRPr="00AE18DF">
        <w:rPr>
          <w:rFonts w:ascii="Calibri" w:hAnsi="Calibri" w:cs="Cambria"/>
          <w:sz w:val="22"/>
          <w:szCs w:val="22"/>
        </w:rPr>
        <w:t xml:space="preserve"> </w:t>
      </w:r>
      <w:r w:rsidR="0021643D" w:rsidRPr="00AE18DF">
        <w:rPr>
          <w:rFonts w:ascii="Calibri" w:hAnsi="Calibri" w:cs="Cambria"/>
          <w:sz w:val="22"/>
          <w:szCs w:val="22"/>
        </w:rPr>
        <w:t xml:space="preserve">identifikáciu odberateľa, </w:t>
      </w:r>
      <w:r w:rsidR="004E41B6" w:rsidRPr="00AE18DF">
        <w:rPr>
          <w:rFonts w:ascii="Calibri" w:hAnsi="Calibri" w:cs="Cambria"/>
          <w:sz w:val="22"/>
          <w:szCs w:val="22"/>
        </w:rPr>
        <w:t xml:space="preserve">presný popis reklamovanej skutočnosti a odôvodnenie reklamácie vrátane prípadnej dokumentácie a ďalšie dôležité skutočnosti rozhodné na </w:t>
      </w:r>
      <w:r w:rsidR="00C6483B" w:rsidRPr="00AE18DF">
        <w:rPr>
          <w:rFonts w:ascii="Calibri" w:hAnsi="Calibri" w:cs="Cambria"/>
          <w:sz w:val="22"/>
          <w:szCs w:val="22"/>
        </w:rPr>
        <w:t xml:space="preserve">riadne </w:t>
      </w:r>
      <w:r w:rsidR="004E41B6" w:rsidRPr="00AE18DF">
        <w:rPr>
          <w:rFonts w:ascii="Calibri" w:hAnsi="Calibri" w:cs="Cambria"/>
          <w:sz w:val="22"/>
          <w:szCs w:val="22"/>
        </w:rPr>
        <w:t>posúdenie reklamácie.</w:t>
      </w:r>
    </w:p>
    <w:p w14:paraId="66A9FD15"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ab/>
      </w:r>
    </w:p>
    <w:p w14:paraId="4FD3D1E6" w14:textId="41217A60"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.2.</w:t>
      </w:r>
      <w:r w:rsidR="004E41B6" w:rsidRPr="00AE18DF">
        <w:rPr>
          <w:rFonts w:ascii="Calibri" w:hAnsi="Calibri" w:cs="Cambria"/>
          <w:sz w:val="22"/>
          <w:szCs w:val="22"/>
        </w:rPr>
        <w:tab/>
      </w:r>
      <w:r w:rsidR="004E41B6" w:rsidRPr="00AE18DF">
        <w:rPr>
          <w:rFonts w:ascii="Calibri" w:hAnsi="Calibri" w:cs="Cambria"/>
          <w:sz w:val="22"/>
          <w:szCs w:val="22"/>
        </w:rPr>
        <w:tab/>
      </w:r>
      <w:r w:rsidR="00D26DEB" w:rsidRPr="00AE18DF">
        <w:rPr>
          <w:rFonts w:ascii="Calibri" w:hAnsi="Calibri" w:cs="Cambria"/>
          <w:sz w:val="22"/>
          <w:szCs w:val="22"/>
        </w:rPr>
        <w:t>Zmluvné strany sa dohodli, že r</w:t>
      </w:r>
      <w:r w:rsidR="004E41B6" w:rsidRPr="00AE18DF">
        <w:rPr>
          <w:rFonts w:ascii="Calibri" w:hAnsi="Calibri" w:cs="Cambria"/>
          <w:sz w:val="22"/>
          <w:szCs w:val="22"/>
        </w:rPr>
        <w:t>eklamáci</w:t>
      </w:r>
      <w:r w:rsidR="00D26DEB" w:rsidRPr="00AE18DF">
        <w:rPr>
          <w:rFonts w:ascii="Calibri" w:hAnsi="Calibri" w:cs="Cambria"/>
          <w:sz w:val="22"/>
          <w:szCs w:val="22"/>
        </w:rPr>
        <w:t>e</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sa </w:t>
      </w:r>
      <w:r w:rsidR="00C6483B" w:rsidRPr="00AE18DF">
        <w:rPr>
          <w:rFonts w:ascii="Calibri" w:hAnsi="Calibri" w:cs="Cambria"/>
          <w:sz w:val="22"/>
          <w:szCs w:val="22"/>
        </w:rPr>
        <w:t xml:space="preserve">budú </w:t>
      </w:r>
      <w:r w:rsidR="004E41B6" w:rsidRPr="00AE18DF">
        <w:rPr>
          <w:rFonts w:ascii="Calibri" w:hAnsi="Calibri" w:cs="Cambria"/>
          <w:sz w:val="22"/>
          <w:szCs w:val="22"/>
        </w:rPr>
        <w:t>r</w:t>
      </w:r>
      <w:r w:rsidR="00D26DEB" w:rsidRPr="00AE18DF">
        <w:rPr>
          <w:rFonts w:ascii="Calibri" w:hAnsi="Calibri" w:cs="Cambria"/>
          <w:sz w:val="22"/>
          <w:szCs w:val="22"/>
        </w:rPr>
        <w:t>i</w:t>
      </w:r>
      <w:r w:rsidR="004E41B6" w:rsidRPr="00AE18DF">
        <w:rPr>
          <w:rFonts w:ascii="Calibri" w:hAnsi="Calibri" w:cs="Cambria"/>
          <w:sz w:val="22"/>
          <w:szCs w:val="22"/>
        </w:rPr>
        <w:t>adi</w:t>
      </w:r>
      <w:r w:rsidR="00C6483B" w:rsidRPr="00AE18DF">
        <w:rPr>
          <w:rFonts w:ascii="Calibri" w:hAnsi="Calibri" w:cs="Cambria"/>
          <w:sz w:val="22"/>
          <w:szCs w:val="22"/>
        </w:rPr>
        <w:t>ť</w:t>
      </w:r>
      <w:r w:rsidR="004E41B6" w:rsidRPr="00AE18DF">
        <w:rPr>
          <w:rFonts w:ascii="Calibri" w:hAnsi="Calibri" w:cs="Cambria"/>
          <w:sz w:val="22"/>
          <w:szCs w:val="22"/>
        </w:rPr>
        <w:t xml:space="preserve"> Prevádzkovým poriadkom PDS</w:t>
      </w:r>
      <w:r w:rsidR="00C6483B" w:rsidRPr="00AE18DF">
        <w:rPr>
          <w:rFonts w:ascii="Calibri" w:hAnsi="Calibri" w:cs="Cambria"/>
          <w:sz w:val="22"/>
          <w:szCs w:val="22"/>
        </w:rPr>
        <w:t xml:space="preserve"> platným ku dňu uplatnenia reklamácie</w:t>
      </w:r>
      <w:r w:rsidR="004E41B6" w:rsidRPr="00AE18DF">
        <w:rPr>
          <w:rFonts w:ascii="Calibri" w:hAnsi="Calibri" w:cs="Cambria"/>
          <w:sz w:val="22"/>
          <w:szCs w:val="22"/>
        </w:rPr>
        <w:t>.</w:t>
      </w:r>
    </w:p>
    <w:p w14:paraId="0C283255" w14:textId="77777777" w:rsidR="004E41B6" w:rsidRPr="00AE18DF" w:rsidRDefault="004E41B6" w:rsidP="00F54837">
      <w:pPr>
        <w:jc w:val="both"/>
        <w:rPr>
          <w:rFonts w:ascii="Calibri" w:hAnsi="Calibri" w:cs="Cambria"/>
          <w:sz w:val="22"/>
          <w:szCs w:val="22"/>
        </w:rPr>
      </w:pPr>
    </w:p>
    <w:p w14:paraId="19F5EAEE" w14:textId="45BD422D" w:rsidR="004E41B6" w:rsidRPr="00AE18DF" w:rsidRDefault="002C06C8" w:rsidP="00F54837">
      <w:pPr>
        <w:ind w:left="709" w:hanging="709"/>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w:t>
      </w:r>
      <w:r w:rsidR="00C6483B" w:rsidRPr="00AE18DF">
        <w:rPr>
          <w:rFonts w:ascii="Calibri" w:hAnsi="Calibri" w:cs="Cambria"/>
          <w:sz w:val="22"/>
          <w:szCs w:val="22"/>
        </w:rPr>
        <w:t>3</w:t>
      </w:r>
      <w:r w:rsidR="004E41B6" w:rsidRPr="00AE18DF">
        <w:rPr>
          <w:rFonts w:ascii="Calibri" w:hAnsi="Calibri" w:cs="Cambria"/>
          <w:sz w:val="22"/>
          <w:szCs w:val="22"/>
        </w:rPr>
        <w:t xml:space="preserve">. </w:t>
      </w:r>
      <w:r w:rsidR="004E41B6" w:rsidRPr="00AE18DF">
        <w:rPr>
          <w:rFonts w:ascii="Calibri" w:hAnsi="Calibri" w:cs="Cambria"/>
          <w:sz w:val="22"/>
          <w:szCs w:val="22"/>
        </w:rPr>
        <w:tab/>
        <w:t>Dodávateľ je povinný reklamáciu prešetriť a najneskôr do 30 dní odo dňa obd</w:t>
      </w:r>
      <w:r w:rsidR="00612874">
        <w:rPr>
          <w:rFonts w:ascii="Calibri" w:hAnsi="Calibri" w:cs="Cambria"/>
          <w:sz w:val="22"/>
          <w:szCs w:val="22"/>
        </w:rPr>
        <w:t>r</w:t>
      </w:r>
      <w:r w:rsidR="004E41B6" w:rsidRPr="00AE18DF">
        <w:rPr>
          <w:rFonts w:ascii="Calibri" w:hAnsi="Calibri" w:cs="Cambria"/>
          <w:sz w:val="22"/>
          <w:szCs w:val="22"/>
        </w:rPr>
        <w:t xml:space="preserve">žania reklamácie písomne oznámiť </w:t>
      </w:r>
      <w:r w:rsidR="003B6D88" w:rsidRPr="00AE18DF">
        <w:rPr>
          <w:rFonts w:ascii="Calibri" w:hAnsi="Calibri" w:cs="Cambria"/>
          <w:sz w:val="22"/>
          <w:szCs w:val="22"/>
        </w:rPr>
        <w:t xml:space="preserve">reklamujúcemu </w:t>
      </w:r>
      <w:r w:rsidR="004E41B6" w:rsidRPr="00AE18DF">
        <w:rPr>
          <w:rFonts w:ascii="Calibri" w:hAnsi="Calibri" w:cs="Cambria"/>
          <w:sz w:val="22"/>
          <w:szCs w:val="22"/>
        </w:rPr>
        <w:t>odberateľovi</w:t>
      </w:r>
      <w:r w:rsidR="003B6D88" w:rsidRPr="00AE18DF">
        <w:rPr>
          <w:rFonts w:ascii="Calibri" w:hAnsi="Calibri" w:cs="Cambria"/>
          <w:sz w:val="22"/>
          <w:szCs w:val="22"/>
        </w:rPr>
        <w:t xml:space="preserve"> </w:t>
      </w:r>
      <w:r w:rsidR="004E41B6" w:rsidRPr="00AE18DF">
        <w:rPr>
          <w:rFonts w:ascii="Calibri" w:hAnsi="Calibri" w:cs="Cambria"/>
          <w:sz w:val="22"/>
          <w:szCs w:val="22"/>
        </w:rPr>
        <w:t>výsledok šetrenia.</w:t>
      </w:r>
      <w:r w:rsidR="00D26DEB" w:rsidRPr="00AE18DF">
        <w:rPr>
          <w:rFonts w:ascii="Calibri" w:hAnsi="Calibri" w:cs="Cambria"/>
          <w:sz w:val="22"/>
          <w:szCs w:val="22"/>
        </w:rPr>
        <w:t xml:space="preserve"> </w:t>
      </w:r>
      <w:r w:rsidR="00F24AFA" w:rsidRPr="00AE18DF">
        <w:rPr>
          <w:rFonts w:ascii="Calibri" w:hAnsi="Calibri" w:cs="Cambria"/>
          <w:sz w:val="22"/>
          <w:szCs w:val="22"/>
        </w:rPr>
        <w:t xml:space="preserve">Ak je pre prešetrenie reklamácie potrebná súčinnosť tretích strán, lehota sa predlžuje o dodatočných 5 dní. </w:t>
      </w:r>
      <w:r w:rsidR="004E41B6" w:rsidRPr="00AE18DF">
        <w:rPr>
          <w:rFonts w:ascii="Calibri" w:hAnsi="Calibri" w:cs="Cambria"/>
          <w:sz w:val="22"/>
          <w:szCs w:val="22"/>
        </w:rPr>
        <w:t xml:space="preserve">Ak bola reklamácia </w:t>
      </w:r>
      <w:r w:rsidR="00D26DEB" w:rsidRPr="00AE18DF">
        <w:rPr>
          <w:rFonts w:ascii="Calibri" w:hAnsi="Calibri" w:cs="Cambria"/>
          <w:sz w:val="22"/>
          <w:szCs w:val="22"/>
        </w:rPr>
        <w:t>dôvodná</w:t>
      </w:r>
      <w:r w:rsidR="004E41B6" w:rsidRPr="00AE18DF">
        <w:rPr>
          <w:rFonts w:ascii="Calibri" w:hAnsi="Calibri" w:cs="Cambria"/>
          <w:sz w:val="22"/>
          <w:szCs w:val="22"/>
        </w:rPr>
        <w:t xml:space="preserve">, je dodávateľ povinný okamžite zjednať nápravu. </w:t>
      </w:r>
    </w:p>
    <w:p w14:paraId="27116573" w14:textId="616DAA5E" w:rsidR="00C6483B" w:rsidRPr="00AE18DF" w:rsidRDefault="00C6483B" w:rsidP="00F54837">
      <w:pPr>
        <w:ind w:left="709" w:hanging="709"/>
        <w:jc w:val="both"/>
        <w:rPr>
          <w:rFonts w:ascii="Calibri" w:hAnsi="Calibri" w:cs="Cambria"/>
          <w:sz w:val="22"/>
          <w:szCs w:val="22"/>
        </w:rPr>
      </w:pPr>
    </w:p>
    <w:p w14:paraId="4B26925B" w14:textId="5C2E58A0" w:rsidR="00C6483B"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C6483B" w:rsidRPr="00AE18DF">
        <w:rPr>
          <w:rFonts w:ascii="Calibri" w:hAnsi="Calibri" w:cs="Cambria"/>
          <w:sz w:val="22"/>
          <w:szCs w:val="22"/>
        </w:rPr>
        <w:t xml:space="preserve">.4 </w:t>
      </w:r>
      <w:r w:rsidR="00C6483B" w:rsidRPr="00AE18DF">
        <w:rPr>
          <w:rFonts w:ascii="Calibri" w:hAnsi="Calibri" w:cs="Cambria"/>
          <w:sz w:val="22"/>
          <w:szCs w:val="22"/>
        </w:rPr>
        <w:tab/>
        <w:t xml:space="preserve">Pri pochybnostiach o správnosti údajov (chybe) určeného meradla môže </w:t>
      </w:r>
      <w:r w:rsidR="003B6D88" w:rsidRPr="00AE18DF">
        <w:rPr>
          <w:rFonts w:asciiTheme="minorHAnsi" w:hAnsiTheme="minorHAnsi"/>
          <w:sz w:val="22"/>
          <w:szCs w:val="22"/>
        </w:rPr>
        <w:t>odberateľ</w:t>
      </w:r>
      <w:r w:rsidR="00304077" w:rsidRPr="00AE18DF">
        <w:rPr>
          <w:rFonts w:ascii="Calibri" w:hAnsi="Calibri" w:cs="Cambria"/>
          <w:sz w:val="22"/>
          <w:szCs w:val="22"/>
        </w:rPr>
        <w:t xml:space="preserve"> </w:t>
      </w:r>
      <w:r w:rsidR="00C6483B" w:rsidRPr="00AE18DF">
        <w:rPr>
          <w:rFonts w:ascii="Calibri" w:hAnsi="Calibri" w:cs="Cambria"/>
          <w:sz w:val="22"/>
          <w:szCs w:val="22"/>
        </w:rPr>
        <w:t>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 č. 16/2019 Z. z. o meradlách a metrologickej kontrole v  znení neskorších predpisov (ďalej len „</w:t>
      </w:r>
      <w:r w:rsidR="00C6483B" w:rsidRPr="00AE18DF">
        <w:rPr>
          <w:rFonts w:ascii="Calibri" w:hAnsi="Calibri" w:cs="Cambria"/>
          <w:b/>
          <w:bCs/>
          <w:sz w:val="22"/>
          <w:szCs w:val="22"/>
        </w:rPr>
        <w:t>vyhláška o meradlách</w:t>
      </w:r>
      <w:r w:rsidR="00C6483B" w:rsidRPr="00AE18DF">
        <w:rPr>
          <w:rFonts w:ascii="Calibri" w:hAnsi="Calibri" w:cs="Cambria"/>
          <w:sz w:val="22"/>
          <w:szCs w:val="22"/>
        </w:rPr>
        <w:t xml:space="preserve">“), uhradí </w:t>
      </w:r>
      <w:r w:rsidR="003B6D88" w:rsidRPr="00AE18DF">
        <w:rPr>
          <w:rFonts w:asciiTheme="minorHAnsi" w:hAnsiTheme="minorHAnsi"/>
          <w:sz w:val="22"/>
          <w:szCs w:val="22"/>
        </w:rPr>
        <w:t>odberateľ</w:t>
      </w:r>
      <w:r w:rsidR="009809CB" w:rsidRPr="00AE18DF">
        <w:rPr>
          <w:rFonts w:ascii="Calibri" w:hAnsi="Calibri" w:cs="Cambria"/>
          <w:sz w:val="22"/>
          <w:szCs w:val="22"/>
        </w:rPr>
        <w:t xml:space="preserve"> </w:t>
      </w:r>
      <w:r w:rsidR="00C6483B" w:rsidRPr="00AE18DF">
        <w:rPr>
          <w:rFonts w:ascii="Calibri" w:hAnsi="Calibri" w:cs="Cambria"/>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AE18DF">
        <w:rPr>
          <w:rFonts w:ascii="Calibri" w:hAnsi="Calibri" w:cs="Cambria"/>
          <w:sz w:val="22"/>
          <w:szCs w:val="22"/>
        </w:rPr>
        <w:t xml:space="preserve"> fakturačné obdobie</w:t>
      </w:r>
      <w:r w:rsidR="00C6483B" w:rsidRPr="00AE18DF">
        <w:rPr>
          <w:rFonts w:ascii="Calibri" w:hAnsi="Calibri" w:cs="Cambria"/>
          <w:sz w:val="22"/>
          <w:szCs w:val="22"/>
        </w:rPr>
        <w:t>) upraví cenu a vystaví opravnú faktúru, pričom v takom prípade sa má za to, že náklady na opravu a výmenu určeného meradla bude znášať PDS.</w:t>
      </w:r>
    </w:p>
    <w:p w14:paraId="4D5ABC4D" w14:textId="77777777" w:rsidR="00D955D5" w:rsidRPr="00AE18DF" w:rsidRDefault="00D955D5" w:rsidP="00F54837">
      <w:pPr>
        <w:ind w:left="705" w:hanging="705"/>
        <w:jc w:val="both"/>
        <w:rPr>
          <w:rFonts w:ascii="Calibri" w:hAnsi="Calibri" w:cs="Cambria"/>
          <w:sz w:val="22"/>
          <w:szCs w:val="22"/>
        </w:rPr>
      </w:pPr>
    </w:p>
    <w:p w14:paraId="4B8088DC" w14:textId="2398F544" w:rsidR="00D955D5" w:rsidRPr="00AE18DF" w:rsidRDefault="00D955D5" w:rsidP="00F54837">
      <w:pPr>
        <w:jc w:val="center"/>
        <w:rPr>
          <w:rFonts w:ascii="Calibri" w:hAnsi="Calibri"/>
          <w:b/>
          <w:bCs/>
          <w:sz w:val="22"/>
          <w:szCs w:val="22"/>
        </w:rPr>
      </w:pPr>
      <w:r w:rsidRPr="00AE18DF">
        <w:rPr>
          <w:rFonts w:ascii="Calibri" w:hAnsi="Calibri"/>
          <w:b/>
          <w:bCs/>
          <w:sz w:val="22"/>
          <w:szCs w:val="22"/>
        </w:rPr>
        <w:t>X</w:t>
      </w:r>
      <w:r w:rsidR="002C06C8" w:rsidRPr="00AE18DF">
        <w:rPr>
          <w:rFonts w:ascii="Calibri" w:hAnsi="Calibri"/>
          <w:b/>
          <w:bCs/>
          <w:sz w:val="22"/>
          <w:szCs w:val="22"/>
        </w:rPr>
        <w:t>II</w:t>
      </w:r>
      <w:r w:rsidRPr="00AE18DF">
        <w:rPr>
          <w:rFonts w:ascii="Calibri" w:hAnsi="Calibri"/>
          <w:b/>
          <w:bCs/>
          <w:sz w:val="22"/>
          <w:szCs w:val="22"/>
        </w:rPr>
        <w:t>.</w:t>
      </w:r>
    </w:p>
    <w:p w14:paraId="3C7B1624" w14:textId="77777777" w:rsidR="00D955D5" w:rsidRPr="00AE18DF" w:rsidRDefault="00D955D5" w:rsidP="00F54837">
      <w:pPr>
        <w:jc w:val="center"/>
        <w:rPr>
          <w:rFonts w:ascii="Calibri" w:hAnsi="Calibri"/>
          <w:b/>
          <w:bCs/>
          <w:sz w:val="22"/>
          <w:szCs w:val="22"/>
        </w:rPr>
      </w:pPr>
      <w:r w:rsidRPr="00AE18DF">
        <w:rPr>
          <w:rFonts w:ascii="Calibri" w:hAnsi="Calibri"/>
          <w:b/>
          <w:bCs/>
          <w:sz w:val="22"/>
          <w:szCs w:val="22"/>
        </w:rPr>
        <w:t>Komunikácia</w:t>
      </w:r>
    </w:p>
    <w:p w14:paraId="1748FB77" w14:textId="77777777" w:rsidR="00D87835" w:rsidRPr="00AE18DF" w:rsidRDefault="00D87835" w:rsidP="00F54837">
      <w:pPr>
        <w:rPr>
          <w:rFonts w:ascii="Calibri" w:hAnsi="Calibri"/>
          <w:sz w:val="22"/>
          <w:szCs w:val="22"/>
        </w:rPr>
      </w:pPr>
    </w:p>
    <w:p w14:paraId="15517AE3" w14:textId="6423BA45" w:rsidR="00443258" w:rsidRPr="00AE18DF" w:rsidRDefault="00D955D5" w:rsidP="00F54837">
      <w:pPr>
        <w:suppressAutoHyphens/>
        <w:autoSpaceDE w:val="0"/>
        <w:ind w:left="709" w:hanging="709"/>
        <w:jc w:val="both"/>
        <w:rPr>
          <w:rFonts w:asciiTheme="minorHAnsi" w:hAnsiTheme="minorHAnsi" w:cs="Arial"/>
          <w:iCs/>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 xml:space="preserve">.1 </w:t>
      </w:r>
      <w:r w:rsidRPr="00AE18DF">
        <w:rPr>
          <w:rFonts w:ascii="Calibri" w:hAnsi="Calibri"/>
          <w:sz w:val="22"/>
          <w:szCs w:val="22"/>
        </w:rPr>
        <w:tab/>
      </w:r>
      <w:r w:rsidR="00443258" w:rsidRPr="00AE18DF">
        <w:rPr>
          <w:rFonts w:asciiTheme="minorHAnsi" w:hAnsiTheme="minorHAnsi" w:cs="Arial"/>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AE18DF">
        <w:rPr>
          <w:rFonts w:asciiTheme="minorHAnsi" w:hAnsiTheme="minorHAnsi" w:cs="Arial"/>
          <w:iCs/>
          <w:sz w:val="22"/>
          <w:szCs w:val="22"/>
        </w:rPr>
        <w:t>ak zmluvná strana doporučenú poštovú zásielku od druhej zmluvnej strany z akéhokoľvek dôvodu neprevezme, považuje sa táto zásielka za doručenú u</w:t>
      </w:r>
      <w:r w:rsidR="00F462D6">
        <w:rPr>
          <w:rFonts w:asciiTheme="minorHAnsi" w:hAnsiTheme="minorHAnsi" w:cs="Arial"/>
          <w:iCs/>
          <w:sz w:val="22"/>
          <w:szCs w:val="22"/>
        </w:rPr>
        <w:t>plynu</w:t>
      </w:r>
      <w:r w:rsidR="00443258" w:rsidRPr="00AE18DF">
        <w:rPr>
          <w:rFonts w:asciiTheme="minorHAnsi" w:hAnsiTheme="minorHAnsi" w:cs="Arial"/>
          <w:iCs/>
          <w:sz w:val="22"/>
          <w:szCs w:val="22"/>
        </w:rPr>
        <w:t>tím troch dní odo dňa jej odoslania na poslednú známu adresu sídla zmluvnej strany, ktorej bola zásielka určená a odoslaná.</w:t>
      </w:r>
    </w:p>
    <w:p w14:paraId="2E1DA313" w14:textId="77777777" w:rsidR="00443258" w:rsidRPr="00AE18DF" w:rsidRDefault="00443258" w:rsidP="00F54837">
      <w:pPr>
        <w:ind w:left="709" w:hanging="709"/>
        <w:rPr>
          <w:rFonts w:ascii="Calibri" w:hAnsi="Calibri"/>
          <w:sz w:val="22"/>
          <w:szCs w:val="22"/>
        </w:rPr>
      </w:pPr>
    </w:p>
    <w:p w14:paraId="78C45765" w14:textId="1F040B4C" w:rsidR="00D87835" w:rsidRPr="00AE18DF" w:rsidRDefault="00443258" w:rsidP="00F54837">
      <w:pPr>
        <w:ind w:left="709" w:hanging="709"/>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.2</w:t>
      </w:r>
      <w:r w:rsidRPr="00AE18DF">
        <w:rPr>
          <w:rFonts w:ascii="Calibri" w:hAnsi="Calibri"/>
          <w:sz w:val="22"/>
          <w:szCs w:val="22"/>
        </w:rPr>
        <w:tab/>
      </w:r>
      <w:r w:rsidR="00D87835" w:rsidRPr="00AE18DF">
        <w:rPr>
          <w:rFonts w:ascii="Calibri" w:hAnsi="Calibri"/>
          <w:sz w:val="22"/>
          <w:szCs w:val="22"/>
        </w:rPr>
        <w:t xml:space="preserve">Zástupcom dodávateľa pre operatívne riešenie technických problémov v zmysle čl. </w:t>
      </w:r>
      <w:r w:rsidR="00D71540" w:rsidRPr="00AE18DF">
        <w:rPr>
          <w:rFonts w:ascii="Calibri" w:hAnsi="Calibri"/>
          <w:sz w:val="22"/>
          <w:szCs w:val="22"/>
        </w:rPr>
        <w:t>I</w:t>
      </w:r>
      <w:r w:rsidR="00D87835" w:rsidRPr="00AE18DF">
        <w:rPr>
          <w:rFonts w:ascii="Calibri" w:hAnsi="Calibri"/>
          <w:sz w:val="22"/>
          <w:szCs w:val="22"/>
        </w:rPr>
        <w:t xml:space="preserve">I bod </w:t>
      </w:r>
      <w:r w:rsidR="00D71540" w:rsidRPr="00AE18DF">
        <w:rPr>
          <w:rFonts w:ascii="Calibri" w:hAnsi="Calibri"/>
          <w:sz w:val="22"/>
          <w:szCs w:val="22"/>
        </w:rPr>
        <w:t>2.</w:t>
      </w:r>
      <w:r w:rsidR="00D87835" w:rsidRPr="00AE18DF">
        <w:rPr>
          <w:rFonts w:ascii="Calibri" w:hAnsi="Calibri"/>
          <w:sz w:val="22"/>
          <w:szCs w:val="22"/>
        </w:rPr>
        <w:t xml:space="preserve">1 písm. f) tejto </w:t>
      </w:r>
      <w:r w:rsidR="003B6D88" w:rsidRPr="00AE18DF">
        <w:rPr>
          <w:rFonts w:ascii="Calibri" w:hAnsi="Calibri"/>
          <w:sz w:val="22"/>
          <w:szCs w:val="22"/>
        </w:rPr>
        <w:t xml:space="preserve">Rámcovej zmluvy </w:t>
      </w:r>
      <w:r w:rsidR="00D87835" w:rsidRPr="00E15D02">
        <w:rPr>
          <w:rFonts w:ascii="Calibri" w:hAnsi="Calibri"/>
          <w:sz w:val="22"/>
          <w:szCs w:val="22"/>
        </w:rPr>
        <w:t xml:space="preserve">bude: </w:t>
      </w:r>
      <w:r w:rsidR="00F27C09" w:rsidRPr="00E15D02">
        <w:rPr>
          <w:rFonts w:ascii="Calibri" w:hAnsi="Calibri"/>
          <w:sz w:val="22"/>
          <w:szCs w:val="22"/>
        </w:rPr>
        <w:t>__________________.</w:t>
      </w:r>
    </w:p>
    <w:p w14:paraId="06A23E2F" w14:textId="1938339E" w:rsidR="00E710FC" w:rsidRPr="00AE18DF" w:rsidRDefault="00E710FC" w:rsidP="00F54837">
      <w:pPr>
        <w:jc w:val="both"/>
        <w:rPr>
          <w:rFonts w:ascii="Calibri" w:hAnsi="Calibri"/>
          <w:sz w:val="22"/>
          <w:szCs w:val="22"/>
        </w:rPr>
      </w:pPr>
    </w:p>
    <w:p w14:paraId="1C210420" w14:textId="08A084A1" w:rsidR="00E710FC" w:rsidRPr="00AE18DF" w:rsidRDefault="00E710FC"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3</w:t>
      </w:r>
      <w:r w:rsidRPr="00AE18DF">
        <w:rPr>
          <w:rFonts w:ascii="Calibri" w:hAnsi="Calibri"/>
          <w:sz w:val="22"/>
          <w:szCs w:val="22"/>
        </w:rPr>
        <w:tab/>
      </w:r>
      <w:r w:rsidR="00D71540" w:rsidRPr="00AE18DF">
        <w:rPr>
          <w:rFonts w:ascii="Calibri" w:hAnsi="Calibri"/>
          <w:sz w:val="22"/>
          <w:szCs w:val="22"/>
        </w:rPr>
        <w:t>BBSK a dodávateľ</w:t>
      </w:r>
      <w:r w:rsidRPr="00AE18DF">
        <w:rPr>
          <w:rFonts w:ascii="Calibri" w:hAnsi="Calibri"/>
          <w:sz w:val="22"/>
          <w:szCs w:val="22"/>
        </w:rPr>
        <w:t xml:space="preserve"> sa dohodli, že zmeny v osobách a ich e</w:t>
      </w:r>
      <w:r w:rsidR="00F27C09" w:rsidRPr="00AE18DF">
        <w:rPr>
          <w:rFonts w:ascii="Calibri" w:hAnsi="Calibri"/>
          <w:sz w:val="22"/>
          <w:szCs w:val="22"/>
        </w:rPr>
        <w:t>-</w:t>
      </w:r>
      <w:r w:rsidRPr="00AE18DF">
        <w:rPr>
          <w:rFonts w:ascii="Calibri" w:hAnsi="Calibri"/>
          <w:sz w:val="22"/>
          <w:szCs w:val="22"/>
        </w:rPr>
        <w:t>mailoch a telefónnych číslach určen</w:t>
      </w:r>
      <w:r w:rsidR="0064546C">
        <w:rPr>
          <w:rFonts w:ascii="Calibri" w:hAnsi="Calibri"/>
          <w:sz w:val="22"/>
          <w:szCs w:val="22"/>
        </w:rPr>
        <w:t>ých</w:t>
      </w:r>
      <w:r w:rsidRPr="00AE18DF">
        <w:rPr>
          <w:rFonts w:ascii="Calibri" w:hAnsi="Calibri"/>
          <w:sz w:val="22"/>
          <w:szCs w:val="22"/>
        </w:rPr>
        <w:t xml:space="preserve"> v</w:t>
      </w:r>
      <w:r w:rsidR="00443258" w:rsidRPr="00AE18DF">
        <w:rPr>
          <w:rFonts w:ascii="Calibri" w:hAnsi="Calibri"/>
          <w:sz w:val="22"/>
          <w:szCs w:val="22"/>
        </w:rPr>
        <w:t> záhlaví tejto</w:t>
      </w:r>
      <w:r w:rsidR="003B6D88" w:rsidRPr="00AE18DF">
        <w:rPr>
          <w:rFonts w:ascii="Calibri" w:hAnsi="Calibri"/>
          <w:sz w:val="22"/>
          <w:szCs w:val="22"/>
        </w:rPr>
        <w:t xml:space="preserve"> Rámcovej</w:t>
      </w:r>
      <w:r w:rsidR="00443258" w:rsidRPr="00AE18DF">
        <w:rPr>
          <w:rFonts w:ascii="Calibri" w:hAnsi="Calibri"/>
          <w:sz w:val="22"/>
          <w:szCs w:val="22"/>
        </w:rPr>
        <w:t xml:space="preserve"> zmluvy alebo v</w:t>
      </w:r>
      <w:r w:rsidR="00D71540" w:rsidRPr="00AE18DF">
        <w:rPr>
          <w:rFonts w:ascii="Calibri" w:hAnsi="Calibri"/>
          <w:sz w:val="22"/>
          <w:szCs w:val="22"/>
        </w:rPr>
        <w:t xml:space="preserve"> čl. XII. </w:t>
      </w:r>
      <w:r w:rsidRPr="00AE18DF">
        <w:rPr>
          <w:rFonts w:ascii="Calibri" w:hAnsi="Calibri"/>
          <w:sz w:val="22"/>
          <w:szCs w:val="22"/>
        </w:rPr>
        <w:t>bod 1</w:t>
      </w:r>
      <w:r w:rsidR="00D71540"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2</w:t>
      </w:r>
      <w:r w:rsidRPr="00AE18DF">
        <w:rPr>
          <w:rFonts w:ascii="Calibri" w:hAnsi="Calibri"/>
          <w:sz w:val="22"/>
          <w:szCs w:val="22"/>
        </w:rPr>
        <w:t xml:space="preserve"> </w:t>
      </w:r>
      <w:r w:rsidR="00FB512F" w:rsidRPr="00AE18DF">
        <w:rPr>
          <w:rFonts w:ascii="Calibri" w:hAnsi="Calibri"/>
          <w:sz w:val="22"/>
          <w:szCs w:val="22"/>
        </w:rPr>
        <w:t>alebo v</w:t>
      </w:r>
      <w:r w:rsidR="00D71540" w:rsidRPr="00AE18DF">
        <w:rPr>
          <w:rFonts w:ascii="Calibri" w:hAnsi="Calibri"/>
          <w:sz w:val="22"/>
          <w:szCs w:val="22"/>
        </w:rPr>
        <w:t xml:space="preserve"> čl. IX. </w:t>
      </w:r>
      <w:r w:rsidR="00FB512F" w:rsidRPr="00AE18DF">
        <w:rPr>
          <w:rFonts w:ascii="Calibri" w:hAnsi="Calibri"/>
          <w:sz w:val="22"/>
          <w:szCs w:val="22"/>
        </w:rPr>
        <w:t xml:space="preserve">bod </w:t>
      </w:r>
      <w:r w:rsidR="00D71540" w:rsidRPr="00AE18DF">
        <w:rPr>
          <w:rFonts w:ascii="Calibri" w:hAnsi="Calibri"/>
          <w:sz w:val="22"/>
          <w:szCs w:val="22"/>
        </w:rPr>
        <w:t>9</w:t>
      </w:r>
      <w:r w:rsidR="00FB512F" w:rsidRPr="00AE18DF">
        <w:rPr>
          <w:rFonts w:ascii="Calibri" w:hAnsi="Calibri"/>
          <w:sz w:val="22"/>
          <w:szCs w:val="22"/>
        </w:rPr>
        <w:t xml:space="preserve">.1.8 </w:t>
      </w:r>
      <w:r w:rsidR="00443258" w:rsidRPr="00AE18DF">
        <w:rPr>
          <w:rFonts w:ascii="Calibri" w:hAnsi="Calibri"/>
          <w:sz w:val="22"/>
          <w:szCs w:val="22"/>
        </w:rPr>
        <w:t xml:space="preserve">tejto </w:t>
      </w:r>
      <w:r w:rsidR="003B6D88" w:rsidRPr="00AE18DF">
        <w:rPr>
          <w:rFonts w:ascii="Calibri" w:hAnsi="Calibri"/>
          <w:sz w:val="22"/>
          <w:szCs w:val="22"/>
        </w:rPr>
        <w:t xml:space="preserve">Rámcovej </w:t>
      </w:r>
      <w:r w:rsidR="00443258" w:rsidRPr="00AE18DF">
        <w:rPr>
          <w:rFonts w:ascii="Calibri" w:hAnsi="Calibri"/>
          <w:sz w:val="22"/>
          <w:szCs w:val="22"/>
        </w:rPr>
        <w:t xml:space="preserve">zmluvy </w:t>
      </w:r>
      <w:r w:rsidRPr="00AE18DF">
        <w:rPr>
          <w:rFonts w:ascii="Calibri" w:hAnsi="Calibri"/>
          <w:sz w:val="22"/>
          <w:szCs w:val="22"/>
        </w:rPr>
        <w:t>sa nepovažujú za zmeny v obsahu tejto</w:t>
      </w:r>
      <w:r w:rsidR="00D71540" w:rsidRPr="00AE18DF">
        <w:rPr>
          <w:rFonts w:ascii="Calibri" w:hAnsi="Calibri"/>
          <w:sz w:val="22"/>
          <w:szCs w:val="22"/>
        </w:rPr>
        <w:t xml:space="preserve"> Rámcovej</w:t>
      </w:r>
      <w:r w:rsidRPr="00AE18DF">
        <w:rPr>
          <w:rFonts w:ascii="Calibri" w:hAnsi="Calibri"/>
          <w:sz w:val="22"/>
          <w:szCs w:val="22"/>
        </w:rPr>
        <w:t xml:space="preserve"> zmluvy, nie je ich potrebné realizovať formou písomných dodatkov k</w:t>
      </w:r>
      <w:r w:rsidR="00D71540" w:rsidRPr="00AE18DF">
        <w:rPr>
          <w:rFonts w:ascii="Calibri" w:hAnsi="Calibri"/>
          <w:sz w:val="22"/>
          <w:szCs w:val="22"/>
        </w:rPr>
        <w:t> </w:t>
      </w:r>
      <w:r w:rsidRPr="00AE18DF">
        <w:rPr>
          <w:rFonts w:ascii="Calibri" w:hAnsi="Calibri"/>
          <w:sz w:val="22"/>
          <w:szCs w:val="22"/>
        </w:rPr>
        <w:t>tejto</w:t>
      </w:r>
      <w:r w:rsidR="00D71540" w:rsidRPr="00AE18DF">
        <w:rPr>
          <w:rFonts w:ascii="Calibri" w:hAnsi="Calibri"/>
          <w:sz w:val="22"/>
          <w:szCs w:val="22"/>
        </w:rPr>
        <w:t xml:space="preserve"> Rámcovej</w:t>
      </w:r>
      <w:r w:rsidRPr="00AE18DF">
        <w:rPr>
          <w:rFonts w:ascii="Calibri" w:hAnsi="Calibri"/>
          <w:sz w:val="22"/>
          <w:szCs w:val="22"/>
        </w:rPr>
        <w:t xml:space="preserve"> zmluve a že si tieto budú</w:t>
      </w:r>
      <w:r w:rsidR="009E109B" w:rsidRPr="00AE18DF">
        <w:rPr>
          <w:rFonts w:ascii="Calibri" w:hAnsi="Calibri"/>
          <w:sz w:val="22"/>
          <w:szCs w:val="22"/>
        </w:rPr>
        <w:t xml:space="preserve"> bezodkladne</w:t>
      </w:r>
      <w:r w:rsidRPr="00AE18DF">
        <w:rPr>
          <w:rFonts w:ascii="Calibri" w:hAnsi="Calibri"/>
          <w:sz w:val="22"/>
          <w:szCs w:val="22"/>
        </w:rPr>
        <w:t xml:space="preserve"> </w:t>
      </w:r>
      <w:r w:rsidR="00A36C4F" w:rsidRPr="00AE18DF">
        <w:rPr>
          <w:rFonts w:ascii="Calibri" w:hAnsi="Calibri"/>
          <w:sz w:val="22"/>
          <w:szCs w:val="22"/>
        </w:rPr>
        <w:t xml:space="preserve">písomne </w:t>
      </w:r>
      <w:r w:rsidRPr="00AE18DF">
        <w:rPr>
          <w:rFonts w:ascii="Calibri" w:hAnsi="Calibri"/>
          <w:sz w:val="22"/>
          <w:szCs w:val="22"/>
        </w:rPr>
        <w:t>oznamovať na adresu sídla dotknutej druhej zmluvnej strany.</w:t>
      </w:r>
      <w:r w:rsidR="009E109B" w:rsidRPr="00AE18DF">
        <w:rPr>
          <w:rFonts w:ascii="Calibri" w:hAnsi="Calibri"/>
          <w:sz w:val="22"/>
          <w:szCs w:val="22"/>
        </w:rPr>
        <w:t xml:space="preserve"> Zmenu v osobe zástupcu podľa</w:t>
      </w:r>
      <w:r w:rsidR="00D71540" w:rsidRPr="00AE18DF">
        <w:rPr>
          <w:rFonts w:ascii="Calibri" w:hAnsi="Calibri"/>
          <w:sz w:val="22"/>
          <w:szCs w:val="22"/>
        </w:rPr>
        <w:t xml:space="preserve"> čl. XII.</w:t>
      </w:r>
      <w:r w:rsidR="009E109B" w:rsidRPr="00AE18DF">
        <w:rPr>
          <w:rFonts w:ascii="Calibri" w:hAnsi="Calibri"/>
          <w:sz w:val="22"/>
          <w:szCs w:val="22"/>
        </w:rPr>
        <w:t xml:space="preserve"> bod 1</w:t>
      </w:r>
      <w:r w:rsidR="00D71540" w:rsidRPr="00AE18DF">
        <w:rPr>
          <w:rFonts w:ascii="Calibri" w:hAnsi="Calibri"/>
          <w:sz w:val="22"/>
          <w:szCs w:val="22"/>
        </w:rPr>
        <w:t>2</w:t>
      </w:r>
      <w:r w:rsidR="00443258" w:rsidRPr="00AE18DF">
        <w:rPr>
          <w:rFonts w:ascii="Calibri" w:hAnsi="Calibri"/>
          <w:sz w:val="22"/>
          <w:szCs w:val="22"/>
        </w:rPr>
        <w:t>.</w:t>
      </w:r>
      <w:r w:rsidR="00FB512F" w:rsidRPr="00AE18DF">
        <w:rPr>
          <w:rFonts w:ascii="Calibri" w:hAnsi="Calibri"/>
          <w:sz w:val="22"/>
          <w:szCs w:val="22"/>
        </w:rPr>
        <w:t>2</w:t>
      </w:r>
      <w:r w:rsidR="00443258" w:rsidRPr="00AE18DF">
        <w:rPr>
          <w:rFonts w:ascii="Calibri" w:hAnsi="Calibri"/>
          <w:sz w:val="22"/>
          <w:szCs w:val="22"/>
        </w:rPr>
        <w:t xml:space="preserve"> </w:t>
      </w:r>
      <w:r w:rsidR="009E109B" w:rsidRPr="00AE18DF">
        <w:rPr>
          <w:rFonts w:ascii="Calibri" w:hAnsi="Calibri"/>
          <w:sz w:val="22"/>
          <w:szCs w:val="22"/>
        </w:rPr>
        <w:t>tejto</w:t>
      </w:r>
      <w:r w:rsidR="003B6D88" w:rsidRPr="00AE18DF">
        <w:rPr>
          <w:rFonts w:ascii="Calibri" w:hAnsi="Calibri"/>
          <w:sz w:val="22"/>
          <w:szCs w:val="22"/>
        </w:rPr>
        <w:t xml:space="preserve"> Rámcovej</w:t>
      </w:r>
      <w:r w:rsidR="009E109B" w:rsidRPr="00AE18DF">
        <w:rPr>
          <w:rFonts w:ascii="Calibri" w:hAnsi="Calibri"/>
          <w:sz w:val="22"/>
          <w:szCs w:val="22"/>
        </w:rPr>
        <w:t xml:space="preserve"> zmluvy sa dodávateľ zaväzuje oznámiť </w:t>
      </w:r>
      <w:r w:rsidR="003B6D88" w:rsidRPr="00AE18DF">
        <w:rPr>
          <w:rFonts w:ascii="Calibri" w:hAnsi="Calibri"/>
          <w:sz w:val="22"/>
          <w:szCs w:val="22"/>
        </w:rPr>
        <w:t xml:space="preserve">BBSK </w:t>
      </w:r>
      <w:r w:rsidR="009E109B" w:rsidRPr="00AE18DF">
        <w:rPr>
          <w:rFonts w:ascii="Calibri" w:hAnsi="Calibri"/>
          <w:sz w:val="22"/>
          <w:szCs w:val="22"/>
        </w:rPr>
        <w:t>najneskôr do 3 pracovných dní odo dňa, v ktorom zmena nastala</w:t>
      </w:r>
      <w:r w:rsidR="00443258" w:rsidRPr="00AE18DF">
        <w:rPr>
          <w:rFonts w:ascii="Calibri" w:hAnsi="Calibri"/>
          <w:sz w:val="22"/>
          <w:szCs w:val="22"/>
        </w:rPr>
        <w:t>, a to elektronickou formou (e-mail)</w:t>
      </w:r>
      <w:r w:rsidR="00FB512F" w:rsidRPr="00AE18DF">
        <w:rPr>
          <w:rFonts w:ascii="Calibri" w:hAnsi="Calibri"/>
          <w:sz w:val="22"/>
          <w:szCs w:val="22"/>
        </w:rPr>
        <w:t xml:space="preserve"> na e-mailovú adresu </w:t>
      </w:r>
      <w:r w:rsidR="0083577A" w:rsidRPr="000D3F86">
        <w:rPr>
          <w:rFonts w:ascii="Calibri" w:hAnsi="Calibri"/>
          <w:sz w:val="22"/>
          <w:szCs w:val="22"/>
        </w:rPr>
        <w:t>milena.</w:t>
      </w:r>
      <w:r w:rsidR="000D3F86" w:rsidRPr="000D3F86">
        <w:rPr>
          <w:rFonts w:ascii="Calibri" w:hAnsi="Calibri"/>
          <w:sz w:val="22"/>
          <w:szCs w:val="22"/>
        </w:rPr>
        <w:t>gajdos</w:t>
      </w:r>
      <w:r w:rsidR="0083577A" w:rsidRPr="000D3F86">
        <w:rPr>
          <w:rFonts w:ascii="Calibri" w:hAnsi="Calibri"/>
          <w:sz w:val="22"/>
          <w:szCs w:val="22"/>
        </w:rPr>
        <w:t>ova@bbsk.sk</w:t>
      </w:r>
      <w:r w:rsidR="009E109B" w:rsidRPr="00AE18DF">
        <w:rPr>
          <w:rFonts w:ascii="Calibri" w:hAnsi="Calibri"/>
          <w:sz w:val="22"/>
          <w:szCs w:val="22"/>
        </w:rPr>
        <w:t>.</w:t>
      </w:r>
      <w:r w:rsidR="00FB512F" w:rsidRPr="00AE18DF">
        <w:rPr>
          <w:rFonts w:ascii="Calibri" w:hAnsi="Calibri"/>
          <w:sz w:val="22"/>
          <w:szCs w:val="22"/>
        </w:rPr>
        <w:t xml:space="preserve"> Zmenu </w:t>
      </w:r>
      <w:r w:rsidR="00EC7459" w:rsidRPr="00AE18DF">
        <w:rPr>
          <w:rFonts w:ascii="Calibri" w:hAnsi="Calibri"/>
          <w:sz w:val="22"/>
          <w:szCs w:val="22"/>
        </w:rPr>
        <w:t xml:space="preserve">e-mailovej adresy podľa </w:t>
      </w:r>
      <w:r w:rsidR="00D71540" w:rsidRPr="00AE18DF">
        <w:rPr>
          <w:rFonts w:ascii="Calibri" w:hAnsi="Calibri"/>
          <w:sz w:val="22"/>
          <w:szCs w:val="22"/>
        </w:rPr>
        <w:t xml:space="preserve">čl. IX. bod 9.1.8 </w:t>
      </w:r>
      <w:r w:rsidR="006442D8" w:rsidRPr="00AE18DF">
        <w:rPr>
          <w:rFonts w:ascii="Calibri" w:hAnsi="Calibri"/>
          <w:sz w:val="22"/>
          <w:szCs w:val="22"/>
        </w:rPr>
        <w:t>tejto</w:t>
      </w:r>
      <w:r w:rsidR="00D71540" w:rsidRPr="00AE18DF">
        <w:rPr>
          <w:rFonts w:ascii="Calibri" w:hAnsi="Calibri"/>
          <w:sz w:val="22"/>
          <w:szCs w:val="22"/>
        </w:rPr>
        <w:t xml:space="preserve"> Rámcovej</w:t>
      </w:r>
      <w:r w:rsidR="006442D8" w:rsidRPr="00AE18DF">
        <w:rPr>
          <w:rFonts w:ascii="Calibri" w:hAnsi="Calibri"/>
          <w:sz w:val="22"/>
          <w:szCs w:val="22"/>
        </w:rPr>
        <w:t xml:space="preserve"> zmluvy </w:t>
      </w:r>
      <w:r w:rsidR="00EC7459" w:rsidRPr="00AE18DF">
        <w:rPr>
          <w:rFonts w:ascii="Calibri" w:hAnsi="Calibri"/>
          <w:sz w:val="22"/>
          <w:szCs w:val="22"/>
        </w:rPr>
        <w:t xml:space="preserve">oznámi </w:t>
      </w:r>
      <w:r w:rsidR="003B6D88" w:rsidRPr="00AE18DF">
        <w:rPr>
          <w:rFonts w:ascii="Calibri" w:hAnsi="Calibri"/>
          <w:sz w:val="22"/>
          <w:szCs w:val="22"/>
        </w:rPr>
        <w:t>BBSK</w:t>
      </w:r>
      <w:r w:rsidR="00EC7459" w:rsidRPr="00AE18DF">
        <w:rPr>
          <w:rFonts w:ascii="Calibri" w:hAnsi="Calibri"/>
          <w:sz w:val="22"/>
          <w:szCs w:val="22"/>
        </w:rPr>
        <w:t xml:space="preserve"> dodávateľovi na e-mailovú adresu zástupcu určeného v zmysle </w:t>
      </w:r>
      <w:r w:rsidR="002F15C4" w:rsidRPr="00AE18DF">
        <w:rPr>
          <w:rFonts w:ascii="Calibri" w:hAnsi="Calibri"/>
          <w:sz w:val="22"/>
          <w:szCs w:val="22"/>
        </w:rPr>
        <w:t xml:space="preserve">čl. XII. bod 12.2 </w:t>
      </w:r>
      <w:r w:rsidR="00EC7459" w:rsidRPr="00AE18DF">
        <w:rPr>
          <w:rFonts w:ascii="Calibri" w:hAnsi="Calibri"/>
          <w:sz w:val="22"/>
          <w:szCs w:val="22"/>
        </w:rPr>
        <w:t>tejto</w:t>
      </w:r>
      <w:r w:rsidR="002F15C4" w:rsidRPr="00AE18DF">
        <w:rPr>
          <w:rFonts w:ascii="Calibri" w:hAnsi="Calibri"/>
          <w:sz w:val="22"/>
          <w:szCs w:val="22"/>
        </w:rPr>
        <w:t xml:space="preserve"> Rámcovej</w:t>
      </w:r>
      <w:r w:rsidR="00EC7459" w:rsidRPr="00AE18DF">
        <w:rPr>
          <w:rFonts w:ascii="Calibri" w:hAnsi="Calibri"/>
          <w:sz w:val="22"/>
          <w:szCs w:val="22"/>
        </w:rPr>
        <w:t xml:space="preserve"> zmluvy</w:t>
      </w:r>
      <w:r w:rsidR="005A77C5" w:rsidRPr="00AE18DF">
        <w:rPr>
          <w:rFonts w:ascii="Calibri" w:hAnsi="Calibri"/>
          <w:sz w:val="22"/>
          <w:szCs w:val="22"/>
        </w:rPr>
        <w:t xml:space="preserve"> najneskôr do 5 pracovných dní</w:t>
      </w:r>
      <w:r w:rsidR="002F15C4" w:rsidRPr="00AE18DF">
        <w:rPr>
          <w:rFonts w:ascii="Calibri" w:hAnsi="Calibri"/>
          <w:sz w:val="22"/>
          <w:szCs w:val="22"/>
        </w:rPr>
        <w:t>; n</w:t>
      </w:r>
      <w:r w:rsidR="00A13DB2" w:rsidRPr="00AE18DF">
        <w:rPr>
          <w:rFonts w:ascii="Calibri" w:hAnsi="Calibri"/>
          <w:sz w:val="22"/>
          <w:szCs w:val="22"/>
        </w:rPr>
        <w:t>a t</w:t>
      </w:r>
      <w:r w:rsidR="0042594A" w:rsidRPr="00AE18DF">
        <w:rPr>
          <w:rFonts w:ascii="Calibri" w:hAnsi="Calibri"/>
          <w:sz w:val="22"/>
          <w:szCs w:val="22"/>
        </w:rPr>
        <w:t>i</w:t>
      </w:r>
      <w:r w:rsidR="00A13DB2" w:rsidRPr="00AE18DF">
        <w:rPr>
          <w:rFonts w:ascii="Calibri" w:hAnsi="Calibri"/>
          <w:sz w:val="22"/>
          <w:szCs w:val="22"/>
        </w:rPr>
        <w:t>eto účel</w:t>
      </w:r>
      <w:r w:rsidR="0042594A" w:rsidRPr="00AE18DF">
        <w:rPr>
          <w:rFonts w:ascii="Calibri" w:hAnsi="Calibri"/>
          <w:sz w:val="22"/>
          <w:szCs w:val="22"/>
        </w:rPr>
        <w:t>y</w:t>
      </w:r>
      <w:r w:rsidR="00A13DB2" w:rsidRPr="00AE18DF">
        <w:rPr>
          <w:rFonts w:ascii="Calibri" w:hAnsi="Calibri"/>
          <w:sz w:val="22"/>
          <w:szCs w:val="22"/>
        </w:rPr>
        <w:t xml:space="preserve"> sa </w:t>
      </w:r>
      <w:r w:rsidR="002F15C4" w:rsidRPr="00AE18DF">
        <w:rPr>
          <w:rFonts w:ascii="Calibri" w:hAnsi="Calibri"/>
          <w:sz w:val="22"/>
          <w:szCs w:val="22"/>
        </w:rPr>
        <w:t xml:space="preserve">čl. XII. </w:t>
      </w:r>
      <w:r w:rsidR="00A13DB2" w:rsidRPr="00AE18DF">
        <w:rPr>
          <w:rFonts w:ascii="Calibri" w:hAnsi="Calibri"/>
          <w:sz w:val="22"/>
          <w:szCs w:val="22"/>
        </w:rPr>
        <w:t>bod 1</w:t>
      </w:r>
      <w:r w:rsidR="002F15C4" w:rsidRPr="00AE18DF">
        <w:rPr>
          <w:rFonts w:ascii="Calibri" w:hAnsi="Calibri"/>
          <w:sz w:val="22"/>
          <w:szCs w:val="22"/>
        </w:rPr>
        <w:t>2</w:t>
      </w:r>
      <w:r w:rsidR="00A13DB2" w:rsidRPr="00AE18DF">
        <w:rPr>
          <w:rFonts w:ascii="Calibri" w:hAnsi="Calibri"/>
          <w:sz w:val="22"/>
          <w:szCs w:val="22"/>
        </w:rPr>
        <w:t xml:space="preserve">.1 </w:t>
      </w:r>
      <w:r w:rsidR="003B6D88" w:rsidRPr="00AE18DF">
        <w:rPr>
          <w:rFonts w:ascii="Calibri" w:hAnsi="Calibri"/>
          <w:sz w:val="22"/>
          <w:szCs w:val="22"/>
        </w:rPr>
        <w:t>Rámcovej</w:t>
      </w:r>
      <w:r w:rsidR="00A13DB2" w:rsidRPr="00AE18DF">
        <w:rPr>
          <w:rFonts w:ascii="Calibri" w:hAnsi="Calibri"/>
          <w:sz w:val="22"/>
          <w:szCs w:val="22"/>
        </w:rPr>
        <w:t xml:space="preserve"> zmluvy nebude aplikovať.</w:t>
      </w:r>
    </w:p>
    <w:p w14:paraId="16C2C770" w14:textId="4969D34D" w:rsidR="00751D61" w:rsidRPr="00AE18DF" w:rsidRDefault="00751D61" w:rsidP="00F54837">
      <w:pPr>
        <w:ind w:left="709" w:hanging="709"/>
        <w:jc w:val="both"/>
        <w:rPr>
          <w:rFonts w:ascii="Calibri" w:hAnsi="Calibri"/>
          <w:sz w:val="22"/>
          <w:szCs w:val="22"/>
        </w:rPr>
      </w:pPr>
    </w:p>
    <w:p w14:paraId="7BDC12FA" w14:textId="2D943EF6" w:rsidR="00751D61" w:rsidRPr="00AE18DF" w:rsidRDefault="00751D61" w:rsidP="00F54837">
      <w:pPr>
        <w:ind w:left="709" w:hanging="709"/>
        <w:jc w:val="both"/>
        <w:rPr>
          <w:rFonts w:ascii="Calibri" w:hAnsi="Calibri"/>
          <w:sz w:val="22"/>
          <w:szCs w:val="22"/>
        </w:rPr>
      </w:pPr>
      <w:r w:rsidRPr="00AE18DF">
        <w:rPr>
          <w:rFonts w:ascii="Calibri" w:hAnsi="Calibri"/>
          <w:sz w:val="22"/>
          <w:szCs w:val="22"/>
        </w:rPr>
        <w:lastRenderedPageBreak/>
        <w:t>1</w:t>
      </w:r>
      <w:r w:rsidR="002C06C8" w:rsidRPr="00AE18DF">
        <w:rPr>
          <w:rFonts w:ascii="Calibri" w:hAnsi="Calibri"/>
          <w:sz w:val="22"/>
          <w:szCs w:val="22"/>
        </w:rPr>
        <w:t>2</w:t>
      </w:r>
      <w:r w:rsidRPr="00AE18DF">
        <w:rPr>
          <w:rFonts w:ascii="Calibri" w:hAnsi="Calibri"/>
          <w:sz w:val="22"/>
          <w:szCs w:val="22"/>
        </w:rPr>
        <w:t>.4</w:t>
      </w:r>
      <w:r w:rsidRPr="00AE18DF">
        <w:rPr>
          <w:rFonts w:ascii="Calibri" w:hAnsi="Calibri"/>
          <w:sz w:val="22"/>
          <w:szCs w:val="22"/>
        </w:rPr>
        <w:tab/>
        <w:t xml:space="preserve">Vo veciach fakturačných platia ustanovenia tejto </w:t>
      </w:r>
      <w:r w:rsidR="002F15C4" w:rsidRPr="00AE18DF">
        <w:rPr>
          <w:rFonts w:ascii="Calibri" w:hAnsi="Calibri"/>
          <w:sz w:val="22"/>
          <w:szCs w:val="22"/>
        </w:rPr>
        <w:t xml:space="preserve">Rámcovej </w:t>
      </w:r>
      <w:r w:rsidRPr="00AE18DF">
        <w:rPr>
          <w:rFonts w:ascii="Calibri" w:hAnsi="Calibri"/>
          <w:sz w:val="22"/>
          <w:szCs w:val="22"/>
        </w:rPr>
        <w:t xml:space="preserve">zmluvy o komunikácii tak, ako sú vyhradené v čl. </w:t>
      </w:r>
      <w:r w:rsidR="002F15C4" w:rsidRPr="00AE18DF">
        <w:rPr>
          <w:rFonts w:ascii="Calibri" w:hAnsi="Calibri"/>
          <w:sz w:val="22"/>
          <w:szCs w:val="22"/>
        </w:rPr>
        <w:t xml:space="preserve">IX </w:t>
      </w:r>
      <w:r w:rsidRPr="00AE18DF">
        <w:rPr>
          <w:rFonts w:ascii="Calibri" w:hAnsi="Calibri"/>
          <w:sz w:val="22"/>
          <w:szCs w:val="22"/>
        </w:rPr>
        <w:t xml:space="preserve">tejto </w:t>
      </w:r>
      <w:r w:rsidR="002F15C4" w:rsidRPr="00AE18DF">
        <w:rPr>
          <w:rFonts w:ascii="Calibri" w:hAnsi="Calibri"/>
          <w:sz w:val="22"/>
          <w:szCs w:val="22"/>
        </w:rPr>
        <w:t xml:space="preserve">Rámcovej </w:t>
      </w:r>
      <w:r w:rsidRPr="00AE18DF">
        <w:rPr>
          <w:rFonts w:ascii="Calibri" w:hAnsi="Calibri"/>
          <w:sz w:val="22"/>
          <w:szCs w:val="22"/>
        </w:rPr>
        <w:t>zmluvy.</w:t>
      </w:r>
    </w:p>
    <w:p w14:paraId="16A0028B" w14:textId="77777777" w:rsidR="00443258" w:rsidRPr="00AE18DF" w:rsidRDefault="00443258" w:rsidP="00F54837">
      <w:pPr>
        <w:ind w:left="709" w:hanging="709"/>
        <w:jc w:val="both"/>
        <w:rPr>
          <w:rFonts w:ascii="Calibri" w:hAnsi="Calibri"/>
          <w:sz w:val="22"/>
          <w:szCs w:val="22"/>
        </w:rPr>
      </w:pPr>
    </w:p>
    <w:p w14:paraId="6F22B612" w14:textId="225AC050" w:rsidR="004E41B6" w:rsidRPr="00AE18DF" w:rsidRDefault="004E41B6" w:rsidP="00F54837">
      <w:pPr>
        <w:jc w:val="center"/>
        <w:rPr>
          <w:rFonts w:ascii="Calibri" w:hAnsi="Calibri"/>
          <w:b/>
          <w:sz w:val="22"/>
          <w:szCs w:val="22"/>
        </w:rPr>
      </w:pPr>
      <w:r w:rsidRPr="00AE18DF">
        <w:rPr>
          <w:rFonts w:ascii="Calibri" w:hAnsi="Calibri"/>
          <w:b/>
          <w:sz w:val="22"/>
          <w:szCs w:val="22"/>
        </w:rPr>
        <w:t>X</w:t>
      </w:r>
      <w:r w:rsidR="002C06C8" w:rsidRPr="00AE18DF">
        <w:rPr>
          <w:rFonts w:ascii="Calibri" w:hAnsi="Calibri"/>
          <w:b/>
          <w:sz w:val="22"/>
          <w:szCs w:val="22"/>
        </w:rPr>
        <w:t>II</w:t>
      </w:r>
      <w:r w:rsidRPr="00AE18DF">
        <w:rPr>
          <w:rFonts w:ascii="Calibri" w:hAnsi="Calibri"/>
          <w:b/>
          <w:sz w:val="22"/>
          <w:szCs w:val="22"/>
        </w:rPr>
        <w:t>I.</w:t>
      </w:r>
    </w:p>
    <w:p w14:paraId="7915096A" w14:textId="2EA8950C"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Ukončenie a zánik </w:t>
      </w:r>
      <w:r w:rsidR="008D72A5">
        <w:rPr>
          <w:rFonts w:ascii="Calibri" w:hAnsi="Calibri" w:cs="Cambria"/>
          <w:b/>
          <w:bCs/>
          <w:sz w:val="22"/>
          <w:szCs w:val="22"/>
        </w:rPr>
        <w:t xml:space="preserve">Rámcovej </w:t>
      </w:r>
      <w:r w:rsidRPr="00AE18DF">
        <w:rPr>
          <w:rFonts w:ascii="Calibri" w:hAnsi="Calibri" w:cs="Cambria"/>
          <w:b/>
          <w:bCs/>
          <w:sz w:val="22"/>
          <w:szCs w:val="22"/>
        </w:rPr>
        <w:t>zmluvy</w:t>
      </w:r>
    </w:p>
    <w:p w14:paraId="371720D1" w14:textId="77777777" w:rsidR="004E41B6" w:rsidRPr="00AE18DF" w:rsidRDefault="004E41B6" w:rsidP="00F54837">
      <w:pPr>
        <w:jc w:val="center"/>
        <w:rPr>
          <w:rFonts w:ascii="Calibri" w:hAnsi="Calibri" w:cs="Cambria"/>
          <w:b/>
          <w:bCs/>
          <w:sz w:val="22"/>
          <w:szCs w:val="22"/>
        </w:rPr>
      </w:pPr>
    </w:p>
    <w:p w14:paraId="12A47193" w14:textId="6CDCA45D" w:rsidR="00A5575F"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1</w:t>
      </w:r>
      <w:r w:rsidR="002C06C8" w:rsidRPr="00AE18DF">
        <w:rPr>
          <w:rFonts w:ascii="Calibri" w:hAnsi="Calibri" w:cs="Cambria"/>
          <w:sz w:val="22"/>
          <w:szCs w:val="22"/>
        </w:rPr>
        <w:t>3</w:t>
      </w:r>
      <w:r w:rsidRPr="00AE18DF">
        <w:rPr>
          <w:rFonts w:ascii="Calibri" w:hAnsi="Calibri" w:cs="Cambria"/>
          <w:sz w:val="22"/>
          <w:szCs w:val="22"/>
        </w:rPr>
        <w:t xml:space="preserve">.1. </w:t>
      </w:r>
      <w:r w:rsidRPr="00AE18DF">
        <w:rPr>
          <w:rFonts w:ascii="Calibri" w:hAnsi="Calibri" w:cs="Cambria"/>
          <w:sz w:val="22"/>
          <w:szCs w:val="22"/>
        </w:rPr>
        <w:tab/>
      </w:r>
      <w:r w:rsidR="002234DE" w:rsidRPr="00AE18DF">
        <w:rPr>
          <w:rFonts w:ascii="Calibri" w:hAnsi="Calibri" w:cs="Cambria"/>
          <w:sz w:val="22"/>
          <w:szCs w:val="22"/>
        </w:rPr>
        <w:t>Okrem u</w:t>
      </w:r>
      <w:r w:rsidR="00F462D6">
        <w:rPr>
          <w:rFonts w:ascii="Calibri" w:hAnsi="Calibri" w:cs="Cambria"/>
          <w:sz w:val="22"/>
          <w:szCs w:val="22"/>
        </w:rPr>
        <w:t>plynu</w:t>
      </w:r>
      <w:r w:rsidR="002234DE" w:rsidRPr="00AE18DF">
        <w:rPr>
          <w:rFonts w:ascii="Calibri" w:hAnsi="Calibri" w:cs="Cambria"/>
          <w:sz w:val="22"/>
          <w:szCs w:val="22"/>
        </w:rPr>
        <w:t xml:space="preserve">tia </w:t>
      </w:r>
      <w:r w:rsidR="003B6D88" w:rsidRPr="00AE18DF">
        <w:rPr>
          <w:rFonts w:ascii="Calibri" w:hAnsi="Calibri" w:cs="Cambria"/>
          <w:sz w:val="22"/>
          <w:szCs w:val="22"/>
        </w:rPr>
        <w:t xml:space="preserve">zmluvného obdobia </w:t>
      </w:r>
      <w:r w:rsidR="002234DE" w:rsidRPr="00AE18DF">
        <w:rPr>
          <w:rFonts w:ascii="Calibri" w:hAnsi="Calibri" w:cs="Cambria"/>
          <w:sz w:val="22"/>
          <w:szCs w:val="22"/>
        </w:rPr>
        <w:t>možno</w:t>
      </w:r>
      <w:r w:rsidR="003B6D88" w:rsidRPr="00AE18DF">
        <w:rPr>
          <w:rFonts w:ascii="Calibri" w:hAnsi="Calibri" w:cs="Cambria"/>
          <w:sz w:val="22"/>
          <w:szCs w:val="22"/>
        </w:rPr>
        <w:t xml:space="preserve"> Rámcovú</w:t>
      </w:r>
      <w:r w:rsidR="002234DE" w:rsidRPr="00AE18DF">
        <w:rPr>
          <w:rFonts w:ascii="Calibri" w:hAnsi="Calibri" w:cs="Cambria"/>
          <w:sz w:val="22"/>
          <w:szCs w:val="22"/>
        </w:rPr>
        <w:t xml:space="preserve"> z</w:t>
      </w:r>
      <w:r w:rsidRPr="00AE18DF">
        <w:rPr>
          <w:rFonts w:ascii="Calibri" w:hAnsi="Calibri" w:cs="Cambria"/>
          <w:sz w:val="22"/>
          <w:szCs w:val="22"/>
        </w:rPr>
        <w:t>mluvu ukončiť</w:t>
      </w:r>
      <w:r w:rsidR="00A5575F" w:rsidRPr="00AE18DF">
        <w:rPr>
          <w:rFonts w:ascii="Calibri" w:hAnsi="Calibri" w:cs="Cambria"/>
          <w:sz w:val="22"/>
          <w:szCs w:val="22"/>
        </w:rPr>
        <w:t>:</w:t>
      </w:r>
    </w:p>
    <w:p w14:paraId="7AE8B244" w14:textId="77777777" w:rsidR="00A5575F" w:rsidRPr="00AE18DF" w:rsidRDefault="00A5575F" w:rsidP="00F54837">
      <w:pPr>
        <w:ind w:left="705" w:hanging="705"/>
        <w:jc w:val="both"/>
        <w:rPr>
          <w:rFonts w:ascii="Calibri" w:hAnsi="Calibri" w:cs="Cambria"/>
          <w:sz w:val="22"/>
          <w:szCs w:val="22"/>
        </w:rPr>
      </w:pPr>
    </w:p>
    <w:p w14:paraId="79789999" w14:textId="387963E4" w:rsidR="00A5575F" w:rsidRPr="00AE18DF" w:rsidRDefault="00A5575F" w:rsidP="00F54837">
      <w:pPr>
        <w:ind w:firstLine="705"/>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.1.1. písomnou </w:t>
      </w:r>
      <w:r w:rsidR="004E41B6" w:rsidRPr="00AE18DF">
        <w:rPr>
          <w:rFonts w:asciiTheme="minorHAnsi" w:hAnsiTheme="minorHAnsi" w:cstheme="minorHAnsi"/>
          <w:sz w:val="22"/>
          <w:szCs w:val="22"/>
        </w:rPr>
        <w:t xml:space="preserve">dohodou </w:t>
      </w:r>
      <w:r w:rsidR="002F15C4" w:rsidRPr="00AE18DF">
        <w:rPr>
          <w:rFonts w:asciiTheme="minorHAnsi" w:hAnsiTheme="minorHAnsi" w:cstheme="minorHAnsi"/>
          <w:sz w:val="22"/>
          <w:szCs w:val="22"/>
        </w:rPr>
        <w:t>medzi zmluvnými stranami</w:t>
      </w:r>
      <w:r w:rsidR="00BE6011" w:rsidRPr="00AE18DF">
        <w:rPr>
          <w:rFonts w:asciiTheme="minorHAnsi" w:hAnsiTheme="minorHAnsi" w:cstheme="minorHAnsi"/>
          <w:sz w:val="22"/>
          <w:szCs w:val="22"/>
        </w:rPr>
        <w:t>;</w:t>
      </w:r>
    </w:p>
    <w:p w14:paraId="73FC8673" w14:textId="77777777" w:rsidR="00443258" w:rsidRPr="00AE18DF" w:rsidRDefault="00443258" w:rsidP="00F54837">
      <w:pPr>
        <w:ind w:firstLine="708"/>
        <w:rPr>
          <w:rFonts w:asciiTheme="minorHAnsi" w:hAnsiTheme="minorHAnsi" w:cstheme="minorHAnsi"/>
          <w:sz w:val="22"/>
          <w:szCs w:val="22"/>
        </w:rPr>
      </w:pPr>
    </w:p>
    <w:p w14:paraId="2FCE07B5" w14:textId="23F9E903" w:rsidR="004E41B6" w:rsidRPr="00AE18DF" w:rsidRDefault="00A5575F" w:rsidP="00F54837">
      <w:pPr>
        <w:ind w:firstLine="708"/>
        <w:rPr>
          <w:rFonts w:asciiTheme="minorHAnsi" w:hAnsiTheme="minorHAnsi" w:cs="Cambria"/>
          <w:sz w:val="22"/>
          <w:szCs w:val="22"/>
        </w:rPr>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.1.2. </w:t>
      </w:r>
      <w:r w:rsidR="00BE6011" w:rsidRPr="00AE18DF">
        <w:rPr>
          <w:rFonts w:asciiTheme="minorHAnsi" w:hAnsiTheme="minorHAnsi" w:cstheme="minorHAnsi"/>
          <w:sz w:val="22"/>
          <w:szCs w:val="22"/>
        </w:rPr>
        <w:t>výpoveďou</w:t>
      </w:r>
      <w:r w:rsidR="00701060" w:rsidRPr="00AE18DF">
        <w:rPr>
          <w:rFonts w:asciiTheme="minorHAnsi" w:hAnsiTheme="minorHAnsi" w:cstheme="minorHAnsi"/>
          <w:sz w:val="22"/>
          <w:szCs w:val="22"/>
        </w:rPr>
        <w:t xml:space="preserve"> </w:t>
      </w:r>
      <w:r w:rsidR="00E2431D" w:rsidRPr="00AE18DF">
        <w:rPr>
          <w:rFonts w:asciiTheme="minorHAnsi" w:hAnsiTheme="minorHAnsi" w:cstheme="minorHAnsi"/>
          <w:sz w:val="22"/>
          <w:szCs w:val="22"/>
        </w:rPr>
        <w:t>zo strany BBSK</w:t>
      </w:r>
      <w:r w:rsidR="00BE6011" w:rsidRPr="00AE18DF">
        <w:rPr>
          <w:rFonts w:asciiTheme="minorHAnsi" w:hAnsiTheme="minorHAnsi" w:cstheme="minorHAnsi"/>
          <w:sz w:val="22"/>
          <w:szCs w:val="22"/>
        </w:rPr>
        <w:t>, ak:</w:t>
      </w:r>
    </w:p>
    <w:p w14:paraId="75ED857D" w14:textId="778F13D2" w:rsidR="004E41B6" w:rsidRPr="00AE18DF" w:rsidRDefault="004E41B6" w:rsidP="00F54837">
      <w:pPr>
        <w:ind w:left="705" w:hanging="705"/>
        <w:jc w:val="both"/>
        <w:rPr>
          <w:rFonts w:ascii="Calibri" w:hAnsi="Calibri" w:cs="Cambria"/>
          <w:sz w:val="22"/>
          <w:szCs w:val="22"/>
        </w:rPr>
      </w:pPr>
    </w:p>
    <w:p w14:paraId="33A7A598" w14:textId="5EDE1E1D" w:rsidR="004E41B6" w:rsidRPr="00AE18DF" w:rsidRDefault="004E41B6" w:rsidP="00F54837">
      <w:pPr>
        <w:ind w:left="1701" w:hanging="283"/>
        <w:jc w:val="both"/>
        <w:rPr>
          <w:rFonts w:ascii="Calibri" w:hAnsi="Calibri" w:cs="Cambria"/>
          <w:sz w:val="22"/>
          <w:szCs w:val="22"/>
        </w:rPr>
      </w:pPr>
      <w:r w:rsidRPr="00AE18DF">
        <w:rPr>
          <w:rFonts w:ascii="Calibri" w:hAnsi="Calibri" w:cs="Cambria"/>
          <w:sz w:val="22"/>
          <w:szCs w:val="22"/>
        </w:rPr>
        <w:t xml:space="preserve">a) </w:t>
      </w:r>
      <w:r w:rsidR="00BE6011" w:rsidRPr="00AE18DF">
        <w:rPr>
          <w:rFonts w:ascii="Calibri" w:hAnsi="Calibri" w:cs="Cambria"/>
          <w:sz w:val="22"/>
          <w:szCs w:val="22"/>
        </w:rPr>
        <w:tab/>
      </w:r>
      <w:r w:rsidRPr="00AE18DF">
        <w:rPr>
          <w:rFonts w:ascii="Calibri" w:hAnsi="Calibri" w:cs="Cambria"/>
          <w:sz w:val="22"/>
          <w:szCs w:val="22"/>
        </w:rPr>
        <w:t xml:space="preserve">dodávateľ </w:t>
      </w:r>
      <w:r w:rsidR="003B6D88" w:rsidRPr="00AE18DF">
        <w:rPr>
          <w:rFonts w:ascii="Calibri" w:hAnsi="Calibri" w:cs="Cambria"/>
          <w:sz w:val="22"/>
          <w:szCs w:val="22"/>
        </w:rPr>
        <w:t xml:space="preserve">poruší podmienky dodávky </w:t>
      </w:r>
      <w:r w:rsidR="0078044F">
        <w:rPr>
          <w:rFonts w:ascii="Calibri" w:hAnsi="Calibri" w:cs="Cambria"/>
          <w:sz w:val="22"/>
          <w:szCs w:val="22"/>
        </w:rPr>
        <w:t>elektriny</w:t>
      </w:r>
      <w:r w:rsidR="003B6D88" w:rsidRPr="00AE18DF">
        <w:rPr>
          <w:rFonts w:ascii="Calibri" w:hAnsi="Calibri" w:cs="Cambria"/>
          <w:sz w:val="22"/>
          <w:szCs w:val="22"/>
        </w:rPr>
        <w:t xml:space="preserve"> tak, ako sú vyhradené v tejto Rámcovej zmluve </w:t>
      </w:r>
      <w:r w:rsidRPr="00AE18DF">
        <w:rPr>
          <w:rFonts w:ascii="Calibri" w:hAnsi="Calibri" w:cs="Cambria"/>
          <w:sz w:val="22"/>
          <w:szCs w:val="22"/>
        </w:rPr>
        <w:t>a</w:t>
      </w:r>
      <w:r w:rsidR="003220BD" w:rsidRPr="00AE18DF">
        <w:rPr>
          <w:rFonts w:ascii="Calibri" w:hAnsi="Calibri" w:cs="Cambria"/>
          <w:sz w:val="22"/>
          <w:szCs w:val="22"/>
        </w:rPr>
        <w:t xml:space="preserve">/alebo </w:t>
      </w:r>
      <w:r w:rsidR="00BE6011" w:rsidRPr="00AE18DF">
        <w:rPr>
          <w:rFonts w:ascii="Calibri" w:hAnsi="Calibri" w:cs="Cambria"/>
          <w:sz w:val="22"/>
          <w:szCs w:val="22"/>
        </w:rPr>
        <w:t xml:space="preserve">nezabezpečí </w:t>
      </w:r>
      <w:r w:rsidRPr="00AE18DF">
        <w:rPr>
          <w:rFonts w:ascii="Calibri" w:hAnsi="Calibri" w:cs="Cambria"/>
          <w:sz w:val="22"/>
          <w:szCs w:val="22"/>
        </w:rPr>
        <w:t xml:space="preserve">distribučné služby v súlade s podmienkami </w:t>
      </w:r>
      <w:r w:rsidR="003220BD" w:rsidRPr="00AE18DF">
        <w:rPr>
          <w:rFonts w:ascii="Calibri" w:hAnsi="Calibri" w:cs="Cambria"/>
          <w:sz w:val="22"/>
          <w:szCs w:val="22"/>
        </w:rPr>
        <w:t xml:space="preserve">Rámcovej </w:t>
      </w:r>
      <w:r w:rsidRPr="00AE18DF">
        <w:rPr>
          <w:rFonts w:ascii="Calibri" w:hAnsi="Calibri" w:cs="Cambria"/>
          <w:sz w:val="22"/>
          <w:szCs w:val="22"/>
        </w:rPr>
        <w:t xml:space="preserve">zmluvy, a to ani v dodatočnej lehote určenej </w:t>
      </w:r>
      <w:r w:rsidR="00E2431D" w:rsidRPr="00AE18DF">
        <w:rPr>
          <w:rFonts w:ascii="Calibri" w:hAnsi="Calibri" w:cs="Cambria"/>
          <w:sz w:val="22"/>
          <w:szCs w:val="22"/>
        </w:rPr>
        <w:t>odberateľom</w:t>
      </w:r>
      <w:r w:rsidRPr="00AE18DF">
        <w:rPr>
          <w:rFonts w:ascii="Calibri" w:hAnsi="Calibri" w:cs="Cambria"/>
          <w:sz w:val="22"/>
          <w:szCs w:val="22"/>
        </w:rPr>
        <w:t xml:space="preserve">, ktorá nesmie byť kratšia ako 2 dni od dňa doručenia </w:t>
      </w:r>
      <w:r w:rsidR="00D41446" w:rsidRPr="00AE18DF">
        <w:rPr>
          <w:rFonts w:ascii="Calibri" w:hAnsi="Calibri" w:cs="Cambria"/>
          <w:sz w:val="22"/>
          <w:szCs w:val="22"/>
        </w:rPr>
        <w:t xml:space="preserve">písomnej </w:t>
      </w:r>
      <w:r w:rsidRPr="00AE18DF">
        <w:rPr>
          <w:rFonts w:ascii="Calibri" w:hAnsi="Calibri" w:cs="Cambria"/>
          <w:sz w:val="22"/>
          <w:szCs w:val="22"/>
        </w:rPr>
        <w:t xml:space="preserve">výzvy </w:t>
      </w:r>
      <w:r w:rsidR="00E2431D" w:rsidRPr="00AE18DF">
        <w:rPr>
          <w:rFonts w:ascii="Calibri" w:hAnsi="Calibri" w:cs="Cambria"/>
          <w:sz w:val="22"/>
          <w:szCs w:val="22"/>
        </w:rPr>
        <w:t>odberateľa</w:t>
      </w:r>
      <w:r w:rsidRPr="00AE18DF">
        <w:rPr>
          <w:rFonts w:ascii="Calibri" w:hAnsi="Calibri" w:cs="Cambria"/>
          <w:sz w:val="22"/>
          <w:szCs w:val="22"/>
        </w:rPr>
        <w:t xml:space="preserve"> dodávateľovi,</w:t>
      </w:r>
    </w:p>
    <w:p w14:paraId="2D9D6F0A" w14:textId="57E4B176" w:rsidR="004E41B6" w:rsidRPr="00AE18DF" w:rsidRDefault="004E41B6" w:rsidP="00F54837">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zavinil neoprávnené obmedzenie alebo prerušenie distribúcie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odberateľovi</w:t>
      </w:r>
      <w:r w:rsidRPr="00AE18DF">
        <w:rPr>
          <w:rFonts w:asciiTheme="minorHAnsi" w:eastAsia="TimesNewRomanPSMT" w:hAnsiTheme="minorHAnsi"/>
          <w:sz w:val="22"/>
          <w:szCs w:val="22"/>
          <w:lang w:eastAsia="sk-SK"/>
        </w:rPr>
        <w:t>,</w:t>
      </w:r>
    </w:p>
    <w:p w14:paraId="0BB99A7E" w14:textId="360DBA8D" w:rsidR="004E41B6" w:rsidRPr="00AE18DF" w:rsidRDefault="004E41B6" w:rsidP="00F54837">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neplní zmluvné povinnosti dodávateľa vyplývajúce z tejto </w:t>
      </w:r>
      <w:r w:rsidR="00E2431D"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w:t>
      </w:r>
      <w:r w:rsidR="00E2431D" w:rsidRPr="00AE18DF">
        <w:rPr>
          <w:rFonts w:asciiTheme="minorHAnsi" w:eastAsia="TimesNewRomanPSMT" w:hAnsiTheme="minorHAnsi" w:cs="TimesNewRomanPSMT"/>
          <w:sz w:val="22"/>
          <w:szCs w:val="22"/>
          <w:lang w:eastAsia="sk-SK"/>
        </w:rPr>
        <w:t xml:space="preserve"> alebo z uzatvorených čiastkových zmlúv</w:t>
      </w:r>
      <w:r w:rsidR="001E68F1" w:rsidRPr="00AE18DF">
        <w:rPr>
          <w:rFonts w:asciiTheme="minorHAnsi" w:eastAsia="TimesNewRomanPSMT" w:hAnsiTheme="minorHAnsi" w:cs="TimesNewRomanPSMT"/>
          <w:sz w:val="22"/>
          <w:szCs w:val="22"/>
          <w:lang w:eastAsia="sk-SK"/>
        </w:rPr>
        <w:t>, najmä, nie však výlučne, neustanovil zástupcu podľa čl. X</w:t>
      </w:r>
      <w:r w:rsidR="00F24AFA" w:rsidRPr="00AE18DF">
        <w:rPr>
          <w:rFonts w:asciiTheme="minorHAnsi" w:eastAsia="TimesNewRomanPSMT" w:hAnsiTheme="minorHAnsi" w:cs="TimesNewRomanPSMT"/>
          <w:sz w:val="22"/>
          <w:szCs w:val="22"/>
          <w:lang w:eastAsia="sk-SK"/>
        </w:rPr>
        <w:t>II</w:t>
      </w:r>
      <w:r w:rsidR="00F27C09" w:rsidRPr="00AE18DF">
        <w:rPr>
          <w:rFonts w:asciiTheme="minorHAnsi" w:eastAsia="TimesNewRomanPSMT" w:hAnsiTheme="minorHAnsi" w:cs="TimesNewRomanPSMT"/>
          <w:sz w:val="22"/>
          <w:szCs w:val="22"/>
          <w:lang w:eastAsia="sk-SK"/>
        </w:rPr>
        <w:t>.</w:t>
      </w:r>
      <w:r w:rsidR="001E68F1" w:rsidRPr="00AE18DF">
        <w:rPr>
          <w:rFonts w:asciiTheme="minorHAnsi" w:eastAsia="TimesNewRomanPSMT" w:hAnsiTheme="minorHAnsi" w:cs="TimesNewRomanPSMT"/>
          <w:sz w:val="22"/>
          <w:szCs w:val="22"/>
          <w:lang w:eastAsia="sk-SK"/>
        </w:rPr>
        <w:t xml:space="preserve"> bod 1</w:t>
      </w:r>
      <w:r w:rsidR="00F24AFA" w:rsidRPr="00AE18DF">
        <w:rPr>
          <w:rFonts w:asciiTheme="minorHAnsi" w:eastAsia="TimesNewRomanPSMT" w:hAnsiTheme="minorHAnsi" w:cs="TimesNewRomanPSMT"/>
          <w:sz w:val="22"/>
          <w:szCs w:val="22"/>
          <w:lang w:eastAsia="sk-SK"/>
        </w:rPr>
        <w:t>2</w:t>
      </w:r>
      <w:r w:rsidR="001E68F1" w:rsidRPr="00AE18DF">
        <w:rPr>
          <w:rFonts w:asciiTheme="minorHAnsi" w:eastAsia="TimesNewRomanPSMT" w:hAnsiTheme="minorHAnsi" w:cs="TimesNewRomanPSMT"/>
          <w:sz w:val="22"/>
          <w:szCs w:val="22"/>
          <w:lang w:eastAsia="sk-SK"/>
        </w:rPr>
        <w:t xml:space="preserve">.2 tejto </w:t>
      </w:r>
      <w:r w:rsidR="009D673D">
        <w:rPr>
          <w:rFonts w:asciiTheme="minorHAnsi" w:eastAsia="TimesNewRomanPSMT" w:hAnsiTheme="minorHAnsi" w:cs="TimesNewRomanPSMT"/>
          <w:sz w:val="22"/>
          <w:szCs w:val="22"/>
          <w:lang w:eastAsia="sk-SK"/>
        </w:rPr>
        <w:t xml:space="preserve">Rámcovej </w:t>
      </w:r>
      <w:r w:rsidR="001E68F1" w:rsidRPr="00AE18DF">
        <w:rPr>
          <w:rFonts w:asciiTheme="minorHAnsi" w:eastAsia="TimesNewRomanPSMT" w:hAnsiTheme="minorHAnsi" w:cs="TimesNewRomanPSMT"/>
          <w:sz w:val="22"/>
          <w:szCs w:val="22"/>
          <w:lang w:eastAsia="sk-SK"/>
        </w:rPr>
        <w:t>zmluvy alebo neoznámil zmenu v osobe zástupcu</w:t>
      </w:r>
      <w:r w:rsidR="009E109B" w:rsidRPr="00AE18DF">
        <w:rPr>
          <w:rFonts w:asciiTheme="minorHAnsi" w:eastAsia="TimesNewRomanPSMT" w:hAnsiTheme="minorHAnsi" w:cs="TimesNewRomanPSMT"/>
          <w:sz w:val="22"/>
          <w:szCs w:val="22"/>
          <w:lang w:eastAsia="sk-SK"/>
        </w:rPr>
        <w:t xml:space="preserve"> v súlade s</w:t>
      </w:r>
      <w:r w:rsidR="003220BD" w:rsidRPr="00AE18DF">
        <w:rPr>
          <w:rFonts w:asciiTheme="minorHAnsi" w:eastAsia="TimesNewRomanPSMT" w:hAnsiTheme="minorHAnsi" w:cs="TimesNewRomanPSMT"/>
          <w:sz w:val="22"/>
          <w:szCs w:val="22"/>
          <w:lang w:eastAsia="sk-SK"/>
        </w:rPr>
        <w:t> </w:t>
      </w:r>
      <w:r w:rsidR="009E109B" w:rsidRPr="00AE18DF">
        <w:rPr>
          <w:rFonts w:asciiTheme="minorHAnsi" w:eastAsia="TimesNewRomanPSMT" w:hAnsiTheme="minorHAnsi" w:cs="TimesNewRomanPSMT"/>
          <w:sz w:val="22"/>
          <w:szCs w:val="22"/>
          <w:lang w:eastAsia="sk-SK"/>
        </w:rPr>
        <w:t>touto</w:t>
      </w:r>
      <w:r w:rsidR="003220BD" w:rsidRPr="00AE18DF">
        <w:rPr>
          <w:rFonts w:asciiTheme="minorHAnsi" w:eastAsia="TimesNewRomanPSMT" w:hAnsiTheme="minorHAnsi" w:cs="TimesNewRomanPSMT"/>
          <w:sz w:val="22"/>
          <w:szCs w:val="22"/>
          <w:lang w:eastAsia="sk-SK"/>
        </w:rPr>
        <w:t xml:space="preserve"> Rámcovou</w:t>
      </w:r>
      <w:r w:rsidR="009E109B" w:rsidRPr="00AE18DF">
        <w:rPr>
          <w:rFonts w:asciiTheme="minorHAnsi" w:eastAsia="TimesNewRomanPSMT" w:hAnsiTheme="minorHAnsi" w:cs="TimesNewRomanPSMT"/>
          <w:sz w:val="22"/>
          <w:szCs w:val="22"/>
          <w:lang w:eastAsia="sk-SK"/>
        </w:rPr>
        <w:t xml:space="preserve"> zmluvou</w:t>
      </w:r>
      <w:r w:rsidR="003220BD" w:rsidRPr="00AE18DF">
        <w:rPr>
          <w:rFonts w:asciiTheme="minorHAnsi" w:eastAsia="TimesNewRomanPSMT" w:hAnsiTheme="minorHAnsi" w:cs="TimesNewRomanPSMT"/>
          <w:sz w:val="22"/>
          <w:szCs w:val="22"/>
          <w:lang w:eastAsia="sk-SK"/>
        </w:rPr>
        <w:t xml:space="preserve">  alebo s uzatvorenou čiastkovou zmluvou</w:t>
      </w:r>
      <w:r w:rsidR="00F24AFA" w:rsidRPr="00AE18DF">
        <w:rPr>
          <w:rFonts w:asciiTheme="minorHAnsi" w:eastAsia="TimesNewRomanPSMT" w:hAnsiTheme="minorHAnsi" w:cs="TimesNewRomanPSMT"/>
          <w:sz w:val="22"/>
          <w:szCs w:val="22"/>
          <w:lang w:eastAsia="sk-SK"/>
        </w:rPr>
        <w:t>, pričom toto neplnenie si zmluvných povinností dodávateľ nenapravil ani v dodatočnej lehote určenej odberateľom, ktorá nesmie byť kratšia ako 2 dni odo dňa doručenia písomnej výzvy odberateľa dodávateľovi</w:t>
      </w:r>
      <w:r w:rsidR="00BE6011" w:rsidRPr="00AE18DF">
        <w:rPr>
          <w:rFonts w:asciiTheme="minorHAnsi" w:eastAsia="TimesNewRomanPSMT" w:hAnsiTheme="minorHAnsi" w:cs="TimesNewRomanPSMT"/>
          <w:sz w:val="22"/>
          <w:szCs w:val="22"/>
          <w:lang w:eastAsia="sk-SK"/>
        </w:rPr>
        <w:t>;</w:t>
      </w:r>
    </w:p>
    <w:p w14:paraId="6D5985F6" w14:textId="77777777" w:rsidR="00443258" w:rsidRPr="00AE18DF" w:rsidRDefault="00443258" w:rsidP="00F54837">
      <w:pPr>
        <w:ind w:left="851" w:hanging="142"/>
        <w:jc w:val="both"/>
        <w:rPr>
          <w:rFonts w:asciiTheme="minorHAnsi" w:eastAsia="TimesNewRomanPSMT" w:hAnsiTheme="minorHAnsi" w:cs="TimesNewRomanPSMT"/>
          <w:sz w:val="22"/>
          <w:szCs w:val="22"/>
          <w:lang w:eastAsia="sk-SK"/>
        </w:rPr>
      </w:pPr>
    </w:p>
    <w:p w14:paraId="75B09CE2" w14:textId="47CF0ECD" w:rsidR="00003476" w:rsidRPr="00AE18DF" w:rsidRDefault="00BE6011" w:rsidP="00F54837">
      <w:pPr>
        <w:ind w:left="851" w:hanging="142"/>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1</w:t>
      </w:r>
      <w:r w:rsidR="00E2431D" w:rsidRPr="00AE18DF">
        <w:rPr>
          <w:rFonts w:asciiTheme="minorHAnsi" w:eastAsia="TimesNewRomanPSMT" w:hAnsiTheme="minorHAnsi" w:cs="TimesNewRomanPSMT"/>
          <w:sz w:val="22"/>
          <w:szCs w:val="22"/>
          <w:lang w:eastAsia="sk-SK"/>
        </w:rPr>
        <w:t>3</w:t>
      </w:r>
      <w:r w:rsidRPr="00AE18DF">
        <w:rPr>
          <w:rFonts w:asciiTheme="minorHAnsi" w:eastAsia="TimesNewRomanPSMT" w:hAnsiTheme="minorHAnsi" w:cs="TimesNewRomanPSMT"/>
          <w:sz w:val="22"/>
          <w:szCs w:val="22"/>
          <w:lang w:eastAsia="sk-SK"/>
        </w:rPr>
        <w:t>.1.3 odstúpením</w:t>
      </w:r>
      <w:r w:rsidR="00D41446" w:rsidRPr="00AE18DF">
        <w:rPr>
          <w:rFonts w:asciiTheme="minorHAnsi" w:eastAsia="TimesNewRomanPSMT" w:hAnsiTheme="minorHAnsi" w:cs="TimesNewRomanPSMT"/>
          <w:sz w:val="22"/>
          <w:szCs w:val="22"/>
          <w:lang w:eastAsia="sk-SK"/>
        </w:rPr>
        <w:t>:</w:t>
      </w:r>
    </w:p>
    <w:p w14:paraId="2B3AB1C5" w14:textId="625EECFB"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a)</w:t>
      </w:r>
      <w:r w:rsidR="00E2431D" w:rsidRPr="00AE18DF">
        <w:rPr>
          <w:rFonts w:asciiTheme="minorHAnsi" w:eastAsia="TimesNewRomanPSMT" w:hAnsiTheme="minorHAnsi" w:cs="TimesNewRomanPSMT"/>
          <w:sz w:val="22"/>
          <w:szCs w:val="22"/>
          <w:lang w:eastAsia="sk-SK"/>
        </w:rPr>
        <w:t xml:space="preserve"> zo strany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 xml:space="preserve">BBSK </w:t>
      </w:r>
      <w:r w:rsidRPr="00AE18DF">
        <w:rPr>
          <w:rFonts w:asciiTheme="minorHAnsi" w:eastAsia="TimesNewRomanPSMT" w:hAnsiTheme="minorHAnsi" w:cs="TimesNewRomanPSMT"/>
          <w:sz w:val="22"/>
          <w:szCs w:val="22"/>
          <w:lang w:eastAsia="sk-SK"/>
        </w:rPr>
        <w:t>v</w:t>
      </w:r>
      <w:r w:rsidR="002F15C4" w:rsidRPr="00AE18DF">
        <w:rPr>
          <w:rFonts w:asciiTheme="minorHAnsi" w:eastAsia="TimesNewRomanPSMT" w:hAnsiTheme="minorHAnsi" w:cs="TimesNewRomanPSMT"/>
          <w:sz w:val="22"/>
          <w:szCs w:val="22"/>
          <w:lang w:eastAsia="sk-SK"/>
        </w:rPr>
        <w:t> </w:t>
      </w:r>
      <w:r w:rsidRPr="00AE18DF">
        <w:rPr>
          <w:rFonts w:asciiTheme="minorHAnsi" w:eastAsia="TimesNewRomanPSMT" w:hAnsiTheme="minorHAnsi" w:cs="TimesNewRomanPSMT"/>
          <w:sz w:val="22"/>
          <w:szCs w:val="22"/>
          <w:lang w:eastAsia="sk-SK"/>
        </w:rPr>
        <w:t>zmysle</w:t>
      </w:r>
      <w:r w:rsidR="002F15C4" w:rsidRPr="00AE18DF">
        <w:rPr>
          <w:rFonts w:asciiTheme="minorHAnsi" w:eastAsia="TimesNewRomanPSMT" w:hAnsiTheme="minorHAnsi" w:cs="TimesNewRomanPSMT"/>
          <w:sz w:val="22"/>
          <w:szCs w:val="22"/>
          <w:lang w:eastAsia="sk-SK"/>
        </w:rPr>
        <w:t xml:space="preserve"> čl. XIII</w:t>
      </w:r>
      <w:r w:rsidRPr="00AE18DF">
        <w:rPr>
          <w:rFonts w:asciiTheme="minorHAnsi" w:eastAsia="TimesNewRomanPSMT" w:hAnsiTheme="minorHAnsi" w:cs="TimesNewRomanPSMT"/>
          <w:sz w:val="22"/>
          <w:szCs w:val="22"/>
          <w:lang w:eastAsia="sk-SK"/>
        </w:rPr>
        <w:t xml:space="preserve"> </w:t>
      </w:r>
      <w:r w:rsidR="0075673B" w:rsidRPr="00AE18DF">
        <w:rPr>
          <w:rFonts w:asciiTheme="minorHAnsi" w:eastAsia="TimesNewRomanPSMT" w:hAnsiTheme="minorHAnsi" w:cs="TimesNewRomanPSMT"/>
          <w:sz w:val="22"/>
          <w:szCs w:val="22"/>
          <w:lang w:eastAsia="sk-SK"/>
        </w:rPr>
        <w:t>bod 1</w:t>
      </w:r>
      <w:r w:rsidR="002F15C4" w:rsidRPr="00AE18DF">
        <w:rPr>
          <w:rFonts w:asciiTheme="minorHAnsi" w:eastAsia="TimesNewRomanPSMT" w:hAnsiTheme="minorHAnsi" w:cs="TimesNewRomanPSMT"/>
          <w:sz w:val="22"/>
          <w:szCs w:val="22"/>
          <w:lang w:eastAsia="sk-SK"/>
        </w:rPr>
        <w:t>3</w:t>
      </w:r>
      <w:r w:rsidR="0075673B" w:rsidRPr="00AE18DF">
        <w:rPr>
          <w:rFonts w:asciiTheme="minorHAnsi" w:eastAsia="TimesNewRomanPSMT" w:hAnsiTheme="minorHAnsi" w:cs="TimesNewRomanPSMT"/>
          <w:sz w:val="22"/>
          <w:szCs w:val="22"/>
          <w:lang w:eastAsia="sk-SK"/>
        </w:rPr>
        <w:t>.</w:t>
      </w:r>
      <w:r w:rsidR="0042594A" w:rsidRPr="00AE18DF">
        <w:rPr>
          <w:rFonts w:asciiTheme="minorHAnsi" w:eastAsia="TimesNewRomanPSMT" w:hAnsiTheme="minorHAnsi" w:cs="TimesNewRomanPSMT"/>
          <w:sz w:val="22"/>
          <w:szCs w:val="22"/>
          <w:lang w:eastAsia="sk-SK"/>
        </w:rPr>
        <w:t xml:space="preserve">3 </w:t>
      </w:r>
      <w:r w:rsidR="0075673B" w:rsidRPr="00AE18DF">
        <w:rPr>
          <w:rFonts w:asciiTheme="minorHAnsi" w:eastAsia="TimesNewRomanPSMT" w:hAnsiTheme="minorHAnsi" w:cs="TimesNewRomanPSMT"/>
          <w:sz w:val="22"/>
          <w:szCs w:val="22"/>
          <w:lang w:eastAsia="sk-SK"/>
        </w:rPr>
        <w:t>tejto</w:t>
      </w:r>
      <w:r w:rsidR="00E2431D" w:rsidRPr="00AE18DF">
        <w:rPr>
          <w:rFonts w:asciiTheme="minorHAnsi" w:eastAsia="TimesNewRomanPSMT" w:hAnsiTheme="minorHAnsi" w:cs="TimesNewRomanPSMT"/>
          <w:sz w:val="22"/>
          <w:szCs w:val="22"/>
          <w:lang w:eastAsia="sk-SK"/>
        </w:rPr>
        <w:t xml:space="preserve"> Rámcovej</w:t>
      </w:r>
      <w:r w:rsidR="0075673B" w:rsidRPr="00AE18DF">
        <w:rPr>
          <w:rFonts w:asciiTheme="minorHAnsi" w:eastAsia="TimesNewRomanPSMT" w:hAnsiTheme="minorHAnsi" w:cs="TimesNewRomanPSMT"/>
          <w:sz w:val="22"/>
          <w:szCs w:val="22"/>
          <w:lang w:eastAsia="sk-SK"/>
        </w:rPr>
        <w:t xml:space="preserve"> zmluvy</w:t>
      </w:r>
      <w:r w:rsidR="00A36C4F" w:rsidRPr="00AE18DF">
        <w:rPr>
          <w:rFonts w:asciiTheme="minorHAnsi" w:eastAsia="TimesNewRomanPSMT" w:hAnsiTheme="minorHAnsi" w:cs="TimesNewRomanPSMT"/>
          <w:sz w:val="22"/>
          <w:szCs w:val="22"/>
          <w:lang w:eastAsia="sk-SK"/>
        </w:rPr>
        <w:t xml:space="preserve"> z dôvodov tam vymedzených;</w:t>
      </w:r>
    </w:p>
    <w:p w14:paraId="206FD18D" w14:textId="6612CDC5"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E2431D" w:rsidRPr="00AE18DF">
        <w:rPr>
          <w:rFonts w:asciiTheme="minorHAnsi" w:eastAsia="TimesNewRomanPSMT" w:hAnsiTheme="minorHAnsi" w:cs="TimesNewRomanPSMT"/>
          <w:sz w:val="22"/>
          <w:szCs w:val="22"/>
          <w:lang w:eastAsia="sk-SK"/>
        </w:rPr>
        <w:t>zo strany BBSK</w:t>
      </w:r>
      <w:r w:rsidRPr="00AE18DF">
        <w:rPr>
          <w:rFonts w:asciiTheme="minorHAnsi" w:eastAsia="TimesNewRomanPSMT" w:hAnsiTheme="minorHAnsi" w:cs="TimesNewRomanPSMT"/>
          <w:sz w:val="22"/>
          <w:szCs w:val="22"/>
          <w:lang w:eastAsia="sk-SK"/>
        </w:rPr>
        <w:t xml:space="preserve">, ak dodávateľ stratil oprávnenie na podnikanie v energetike </w:t>
      </w:r>
      <w:r w:rsidR="00E2431D" w:rsidRPr="00AE18DF">
        <w:rPr>
          <w:rFonts w:asciiTheme="minorHAnsi" w:eastAsia="TimesNewRomanPSMT" w:hAnsiTheme="minorHAnsi" w:cs="TimesNewRomanPSMT"/>
          <w:sz w:val="22"/>
          <w:szCs w:val="22"/>
          <w:lang w:eastAsia="sk-SK"/>
        </w:rPr>
        <w:t xml:space="preserve">v rozsahu: </w:t>
      </w:r>
      <w:r w:rsidRPr="00AE18DF">
        <w:rPr>
          <w:rFonts w:asciiTheme="minorHAnsi" w:eastAsia="TimesNewRomanPSMT" w:hAnsiTheme="minorHAnsi" w:cs="TimesNewRomanPSMT"/>
          <w:sz w:val="22"/>
          <w:szCs w:val="22"/>
          <w:lang w:eastAsia="sk-SK"/>
        </w:rPr>
        <w:t>dodávk</w:t>
      </w:r>
      <w:r w:rsidR="00E2431D" w:rsidRPr="00AE18DF">
        <w:rPr>
          <w:rFonts w:asciiTheme="minorHAnsi" w:eastAsia="TimesNewRomanPSMT" w:hAnsiTheme="minorHAnsi" w:cs="TimesNewRomanPSMT"/>
          <w:sz w:val="22"/>
          <w:szCs w:val="22"/>
          <w:lang w:eastAsia="sk-SK"/>
        </w:rPr>
        <w:t>a</w:t>
      </w:r>
      <w:r w:rsidRPr="00AE18DF">
        <w:rPr>
          <w:rFonts w:asciiTheme="minorHAnsi" w:eastAsia="TimesNewRomanPSMT" w:hAnsiTheme="minorHAnsi" w:cs="TimesNewRomanPSMT"/>
          <w:sz w:val="22"/>
          <w:szCs w:val="22"/>
          <w:lang w:eastAsia="sk-SK"/>
        </w:rPr>
        <w:t xml:space="preserv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w:t>
      </w:r>
    </w:p>
    <w:p w14:paraId="0C5FB8D7" w14:textId="47E1E6B7" w:rsidR="002417C4" w:rsidRPr="00AE18DF" w:rsidRDefault="002417C4"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c) </w:t>
      </w:r>
      <w:r w:rsidRPr="00AE18DF">
        <w:rPr>
          <w:rFonts w:asciiTheme="minorHAnsi" w:eastAsia="TimesNewRomanPSMT" w:hAnsiTheme="minorHAnsi" w:cs="TimesNewRomanPSMT"/>
          <w:sz w:val="22"/>
          <w:szCs w:val="22"/>
          <w:lang w:eastAsia="sk-SK"/>
        </w:rPr>
        <w:tab/>
        <w:t>zo strany BBSK z dôvodu zmarenia</w:t>
      </w:r>
      <w:r w:rsidR="0042594A" w:rsidRPr="00AE18DF">
        <w:rPr>
          <w:rFonts w:asciiTheme="minorHAnsi" w:eastAsia="TimesNewRomanPSMT" w:hAnsiTheme="minorHAnsi" w:cs="TimesNewRomanPSMT"/>
          <w:sz w:val="22"/>
          <w:szCs w:val="22"/>
          <w:lang w:eastAsia="sk-SK"/>
        </w:rPr>
        <w:t xml:space="preserve"> hospodárskeho</w:t>
      </w:r>
      <w:r w:rsidRPr="00AE18DF">
        <w:rPr>
          <w:rFonts w:asciiTheme="minorHAnsi" w:eastAsia="TimesNewRomanPSMT" w:hAnsiTheme="minorHAnsi" w:cs="TimesNewRomanPSMT"/>
          <w:sz w:val="22"/>
          <w:szCs w:val="22"/>
          <w:lang w:eastAsia="sk-SK"/>
        </w:rPr>
        <w:t xml:space="preserve"> účelu tejto Rámcovej zmluvy tretími </w:t>
      </w:r>
      <w:r w:rsidR="0042594A" w:rsidRPr="00AE18DF">
        <w:rPr>
          <w:rFonts w:asciiTheme="minorHAnsi" w:eastAsia="TimesNewRomanPSMT" w:hAnsiTheme="minorHAnsi" w:cs="TimesNewRomanPSMT"/>
          <w:sz w:val="22"/>
          <w:szCs w:val="22"/>
          <w:lang w:eastAsia="sk-SK"/>
        </w:rPr>
        <w:t>osobami</w:t>
      </w:r>
      <w:r w:rsidRPr="00AE18DF">
        <w:rPr>
          <w:rFonts w:asciiTheme="minorHAnsi" w:eastAsia="TimesNewRomanPSMT" w:hAnsiTheme="minorHAnsi" w:cs="TimesNewRomanPSMT"/>
          <w:sz w:val="22"/>
          <w:szCs w:val="22"/>
          <w:lang w:eastAsia="sk-SK"/>
        </w:rPr>
        <w:t xml:space="preserve">, ak najneskôr do 2 mesiacov odo dňa, v ktorom táto Rámcová zmluva nadobudla účinnosť, uzatvorí čiastkové zmluvy </w:t>
      </w:r>
      <w:r w:rsidR="0042594A" w:rsidRPr="00AE18DF">
        <w:rPr>
          <w:rFonts w:asciiTheme="minorHAnsi" w:eastAsia="TimesNewRomanPSMT" w:hAnsiTheme="minorHAnsi" w:cs="TimesNewRomanPSMT"/>
          <w:sz w:val="22"/>
          <w:szCs w:val="22"/>
          <w:lang w:eastAsia="sk-SK"/>
        </w:rPr>
        <w:t xml:space="preserve">predpokladané Rámcovou zmluvou </w:t>
      </w:r>
      <w:r w:rsidR="00293D0A" w:rsidRPr="00AE18DF">
        <w:rPr>
          <w:rFonts w:asciiTheme="minorHAnsi" w:eastAsia="TimesNewRomanPSMT" w:hAnsiTheme="minorHAnsi" w:cs="TimesNewRomanPSMT"/>
          <w:sz w:val="22"/>
          <w:szCs w:val="22"/>
          <w:lang w:eastAsia="sk-SK"/>
        </w:rPr>
        <w:t>menej než</w:t>
      </w:r>
      <w:r w:rsidRPr="00AE18DF">
        <w:rPr>
          <w:rFonts w:asciiTheme="minorHAnsi" w:eastAsia="TimesNewRomanPSMT" w:hAnsiTheme="minorHAnsi" w:cs="TimesNewRomanPSMT"/>
          <w:sz w:val="22"/>
          <w:szCs w:val="22"/>
          <w:lang w:eastAsia="sk-SK"/>
        </w:rPr>
        <w:t xml:space="preserve"> </w:t>
      </w:r>
      <w:r w:rsidR="00293D0A" w:rsidRPr="00AE18DF">
        <w:rPr>
          <w:rFonts w:asciiTheme="minorHAnsi" w:eastAsia="TimesNewRomanPSMT" w:hAnsiTheme="minorHAnsi" w:cs="TimesNewRomanPSMT"/>
          <w:sz w:val="22"/>
          <w:szCs w:val="22"/>
          <w:lang w:eastAsia="sk-SK"/>
        </w:rPr>
        <w:t>9</w:t>
      </w:r>
      <w:r w:rsidR="0042594A" w:rsidRPr="00AE18DF">
        <w:rPr>
          <w:rFonts w:asciiTheme="minorHAnsi" w:eastAsia="TimesNewRomanPSMT" w:hAnsiTheme="minorHAnsi" w:cs="TimesNewRomanPSMT"/>
          <w:sz w:val="22"/>
          <w:szCs w:val="22"/>
          <w:lang w:eastAsia="sk-SK"/>
        </w:rPr>
        <w:t xml:space="preserve">5 </w:t>
      </w:r>
      <w:r w:rsidR="0042594A" w:rsidRPr="00A04BF7">
        <w:rPr>
          <w:rFonts w:asciiTheme="minorHAnsi" w:eastAsia="TimesNewRomanPSMT" w:hAnsiTheme="minorHAnsi" w:cs="TimesNewRomanPSMT"/>
          <w:sz w:val="22"/>
          <w:szCs w:val="22"/>
          <w:lang w:eastAsia="sk-SK"/>
        </w:rPr>
        <w:t xml:space="preserve">% </w:t>
      </w:r>
      <w:r w:rsidR="0042594A" w:rsidRPr="00AE18DF">
        <w:rPr>
          <w:rFonts w:asciiTheme="minorHAnsi" w:eastAsia="TimesNewRomanPSMT" w:hAnsiTheme="minorHAnsi" w:cs="TimesNewRomanPSMT"/>
          <w:sz w:val="22"/>
          <w:szCs w:val="22"/>
          <w:lang w:eastAsia="sk-SK"/>
        </w:rPr>
        <w:t>z počtu</w:t>
      </w:r>
      <w:r w:rsidRPr="00AE18DF">
        <w:rPr>
          <w:rFonts w:asciiTheme="minorHAnsi" w:eastAsia="TimesNewRomanPSMT" w:hAnsiTheme="minorHAnsi" w:cs="TimesNewRomanPSMT"/>
          <w:sz w:val="22"/>
          <w:szCs w:val="22"/>
          <w:lang w:eastAsia="sk-SK"/>
        </w:rPr>
        <w:t xml:space="preserve"> tretích osôb</w:t>
      </w:r>
      <w:r w:rsidR="0042594A" w:rsidRPr="00AE18DF">
        <w:rPr>
          <w:rFonts w:asciiTheme="minorHAnsi" w:eastAsia="TimesNewRomanPSMT" w:hAnsiTheme="minorHAnsi" w:cs="TimesNewRomanPSMT"/>
          <w:sz w:val="22"/>
          <w:szCs w:val="22"/>
          <w:lang w:eastAsia="sk-SK"/>
        </w:rPr>
        <w:t xml:space="preserve"> tak, ako s</w:t>
      </w:r>
      <w:r w:rsidR="00293D0A" w:rsidRPr="00AE18DF">
        <w:rPr>
          <w:rFonts w:asciiTheme="minorHAnsi" w:eastAsia="TimesNewRomanPSMT" w:hAnsiTheme="minorHAnsi" w:cs="TimesNewRomanPSMT"/>
          <w:sz w:val="22"/>
          <w:szCs w:val="22"/>
          <w:lang w:eastAsia="sk-SK"/>
        </w:rPr>
        <w:t>ú určené v čl. III bod 3.1. tejto Rámcovej zmluvy</w:t>
      </w:r>
      <w:r w:rsidR="0042594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 </w:t>
      </w:r>
    </w:p>
    <w:p w14:paraId="772B51F8" w14:textId="72380FF3" w:rsidR="00BE6011" w:rsidRPr="00AE18DF" w:rsidRDefault="00566B72" w:rsidP="08AE0928">
      <w:pPr>
        <w:ind w:left="1701" w:hanging="283"/>
        <w:jc w:val="both"/>
        <w:rPr>
          <w:rFonts w:asciiTheme="minorHAnsi" w:eastAsia="TimesNewRomanPSMT" w:hAnsiTheme="minorHAnsi" w:cs="TimesNewRomanPSMT"/>
          <w:sz w:val="22"/>
          <w:szCs w:val="22"/>
          <w:lang w:eastAsia="sk-SK"/>
        </w:rPr>
      </w:pPr>
      <w:r w:rsidRPr="08AE0928">
        <w:rPr>
          <w:rFonts w:asciiTheme="minorHAnsi" w:eastAsia="TimesNewRomanPSMT" w:hAnsiTheme="minorHAnsi" w:cs="TimesNewRomanPSMT"/>
          <w:sz w:val="22"/>
          <w:szCs w:val="22"/>
          <w:lang w:eastAsia="sk-SK"/>
        </w:rPr>
        <w:t>d</w:t>
      </w:r>
      <w:r w:rsidR="00003476" w:rsidRPr="08AE0928">
        <w:rPr>
          <w:rFonts w:asciiTheme="minorHAnsi" w:eastAsia="TimesNewRomanPSMT" w:hAnsiTheme="minorHAnsi" w:cs="TimesNewRomanPSMT"/>
          <w:sz w:val="22"/>
          <w:szCs w:val="22"/>
          <w:lang w:eastAsia="sk-SK"/>
        </w:rPr>
        <w:t xml:space="preserve">) </w:t>
      </w:r>
      <w:r>
        <w:tab/>
      </w:r>
      <w:r w:rsidR="00A36C4F" w:rsidRPr="08AE0928">
        <w:rPr>
          <w:rFonts w:asciiTheme="minorHAnsi" w:eastAsia="TimesNewRomanPSMT" w:hAnsiTheme="minorHAnsi" w:cs="TimesNewRomanPSMT"/>
          <w:sz w:val="22"/>
          <w:szCs w:val="22"/>
          <w:lang w:eastAsia="sk-SK"/>
        </w:rPr>
        <w:t xml:space="preserve">odstúpením </w:t>
      </w:r>
      <w:r w:rsidR="00E2431D" w:rsidRPr="08AE0928">
        <w:rPr>
          <w:rFonts w:asciiTheme="minorHAnsi" w:eastAsia="TimesNewRomanPSMT" w:hAnsiTheme="minorHAnsi" w:cs="TimesNewRomanPSMT"/>
          <w:sz w:val="22"/>
          <w:szCs w:val="22"/>
          <w:lang w:eastAsia="sk-SK"/>
        </w:rPr>
        <w:t xml:space="preserve">zo strany BBSK alebo </w:t>
      </w:r>
      <w:r w:rsidR="00AD396A" w:rsidRPr="08AE0928">
        <w:rPr>
          <w:rFonts w:asciiTheme="minorHAnsi" w:eastAsia="TimesNewRomanPSMT" w:hAnsiTheme="minorHAnsi" w:cs="TimesNewRomanPSMT"/>
          <w:sz w:val="22"/>
          <w:szCs w:val="22"/>
          <w:lang w:eastAsia="sk-SK"/>
        </w:rPr>
        <w:t xml:space="preserve">dodávateľa ako dotknutej zmluvnej strany </w:t>
      </w:r>
      <w:r w:rsidR="00A36C4F" w:rsidRPr="08AE0928">
        <w:rPr>
          <w:rFonts w:asciiTheme="minorHAnsi" w:eastAsia="TimesNewRomanPSMT" w:hAnsiTheme="minorHAnsi" w:cs="TimesNewRomanPSMT"/>
          <w:sz w:val="22"/>
          <w:szCs w:val="22"/>
          <w:lang w:eastAsia="sk-SK"/>
        </w:rPr>
        <w:t>pre porušenie</w:t>
      </w:r>
      <w:r w:rsidR="003B064B" w:rsidRPr="08AE0928">
        <w:rPr>
          <w:rFonts w:asciiTheme="minorHAnsi" w:eastAsia="TimesNewRomanPSMT" w:hAnsiTheme="minorHAnsi" w:cs="TimesNewRomanPSMT"/>
          <w:sz w:val="22"/>
          <w:szCs w:val="22"/>
          <w:lang w:eastAsia="sk-SK"/>
        </w:rPr>
        <w:t xml:space="preserve"> </w:t>
      </w:r>
      <w:r w:rsidR="00AD396A" w:rsidRPr="08AE0928">
        <w:rPr>
          <w:rFonts w:asciiTheme="minorHAnsi" w:eastAsia="TimesNewRomanPSMT" w:hAnsiTheme="minorHAnsi" w:cs="TimesNewRomanPSMT"/>
          <w:sz w:val="22"/>
          <w:szCs w:val="22"/>
          <w:lang w:eastAsia="sk-SK"/>
        </w:rPr>
        <w:t xml:space="preserve">zákazu </w:t>
      </w:r>
      <w:r w:rsidR="00FB7699" w:rsidRPr="08AE0928">
        <w:rPr>
          <w:rFonts w:asciiTheme="minorHAnsi" w:eastAsia="TimesNewRomanPSMT" w:hAnsiTheme="minorHAnsi" w:cs="TimesNewRomanPSMT"/>
          <w:sz w:val="22"/>
          <w:szCs w:val="22"/>
          <w:lang w:eastAsia="sk-SK"/>
        </w:rPr>
        <w:t>podľa čl. X</w:t>
      </w:r>
      <w:r w:rsidR="003B064B" w:rsidRPr="08AE0928">
        <w:rPr>
          <w:rFonts w:asciiTheme="minorHAnsi" w:eastAsia="TimesNewRomanPSMT" w:hAnsiTheme="minorHAnsi" w:cs="TimesNewRomanPSMT"/>
          <w:sz w:val="22"/>
          <w:szCs w:val="22"/>
          <w:lang w:eastAsia="sk-SK"/>
        </w:rPr>
        <w:t>V</w:t>
      </w:r>
      <w:r w:rsidR="00701060" w:rsidRPr="08AE0928">
        <w:rPr>
          <w:rFonts w:asciiTheme="minorHAnsi" w:eastAsia="TimesNewRomanPSMT" w:hAnsiTheme="minorHAnsi" w:cs="TimesNewRomanPSMT"/>
          <w:sz w:val="22"/>
          <w:szCs w:val="22"/>
          <w:lang w:eastAsia="sk-SK"/>
        </w:rPr>
        <w:t>I</w:t>
      </w:r>
      <w:r w:rsidR="00FB7699" w:rsidRPr="08AE0928">
        <w:rPr>
          <w:rFonts w:asciiTheme="minorHAnsi" w:eastAsia="TimesNewRomanPSMT" w:hAnsiTheme="minorHAnsi" w:cs="TimesNewRomanPSMT"/>
          <w:sz w:val="22"/>
          <w:szCs w:val="22"/>
          <w:lang w:eastAsia="sk-SK"/>
        </w:rPr>
        <w:t xml:space="preserve">. </w:t>
      </w:r>
      <w:r w:rsidR="003B064B" w:rsidRPr="08AE0928">
        <w:rPr>
          <w:rFonts w:asciiTheme="minorHAnsi" w:eastAsia="TimesNewRomanPSMT" w:hAnsiTheme="minorHAnsi" w:cs="TimesNewRomanPSMT"/>
          <w:sz w:val="22"/>
          <w:szCs w:val="22"/>
          <w:lang w:eastAsia="sk-SK"/>
        </w:rPr>
        <w:t>b</w:t>
      </w:r>
      <w:r w:rsidR="00FB7699" w:rsidRPr="08AE0928">
        <w:rPr>
          <w:rFonts w:asciiTheme="minorHAnsi" w:eastAsia="TimesNewRomanPSMT" w:hAnsiTheme="minorHAnsi" w:cs="TimesNewRomanPSMT"/>
          <w:sz w:val="22"/>
          <w:szCs w:val="22"/>
          <w:lang w:eastAsia="sk-SK"/>
        </w:rPr>
        <w:t>od 1</w:t>
      </w:r>
      <w:r w:rsidR="00701060" w:rsidRPr="08AE0928">
        <w:rPr>
          <w:rFonts w:asciiTheme="minorHAnsi" w:eastAsia="TimesNewRomanPSMT" w:hAnsiTheme="minorHAnsi" w:cs="TimesNewRomanPSMT"/>
          <w:sz w:val="22"/>
          <w:szCs w:val="22"/>
          <w:lang w:eastAsia="sk-SK"/>
        </w:rPr>
        <w:t>6</w:t>
      </w:r>
      <w:r w:rsidR="00FB7699" w:rsidRPr="08AE0928">
        <w:rPr>
          <w:rFonts w:asciiTheme="minorHAnsi" w:eastAsia="TimesNewRomanPSMT" w:hAnsiTheme="minorHAnsi" w:cs="TimesNewRomanPSMT"/>
          <w:sz w:val="22"/>
          <w:szCs w:val="22"/>
          <w:lang w:eastAsia="sk-SK"/>
        </w:rPr>
        <w:t xml:space="preserve">.2 tejto </w:t>
      </w:r>
      <w:r w:rsidR="00AD396A" w:rsidRPr="08AE0928">
        <w:rPr>
          <w:rFonts w:asciiTheme="minorHAnsi" w:eastAsia="TimesNewRomanPSMT" w:hAnsiTheme="minorHAnsi" w:cs="TimesNewRomanPSMT"/>
          <w:sz w:val="22"/>
          <w:szCs w:val="22"/>
          <w:lang w:eastAsia="sk-SK"/>
        </w:rPr>
        <w:t xml:space="preserve">Rámcovej </w:t>
      </w:r>
      <w:r w:rsidR="00FB7699" w:rsidRPr="08AE0928">
        <w:rPr>
          <w:rFonts w:asciiTheme="minorHAnsi" w:eastAsia="TimesNewRomanPSMT" w:hAnsiTheme="minorHAnsi" w:cs="TimesNewRomanPSMT"/>
          <w:sz w:val="22"/>
          <w:szCs w:val="22"/>
          <w:lang w:eastAsia="sk-SK"/>
        </w:rPr>
        <w:t>zmluvy</w:t>
      </w:r>
      <w:r w:rsidR="003B064B" w:rsidRPr="08AE0928">
        <w:rPr>
          <w:rFonts w:asciiTheme="minorHAnsi" w:eastAsia="TimesNewRomanPSMT" w:hAnsiTheme="minorHAnsi" w:cs="TimesNewRomanPSMT"/>
          <w:sz w:val="22"/>
          <w:szCs w:val="22"/>
          <w:lang w:eastAsia="sk-SK"/>
        </w:rPr>
        <w:t xml:space="preserve"> druhou zmluvnou stranou</w:t>
      </w:r>
      <w:r w:rsidR="00003476" w:rsidRPr="08AE0928">
        <w:rPr>
          <w:rFonts w:asciiTheme="minorHAnsi" w:eastAsia="TimesNewRomanPSMT" w:hAnsiTheme="minorHAnsi" w:cs="TimesNewRomanPSMT"/>
          <w:sz w:val="22"/>
          <w:szCs w:val="22"/>
          <w:lang w:eastAsia="sk-SK"/>
        </w:rPr>
        <w:t>;</w:t>
      </w:r>
    </w:p>
    <w:p w14:paraId="726F199C" w14:textId="67E898F8" w:rsidR="00003476" w:rsidRPr="00AE18DF" w:rsidRDefault="00566B72" w:rsidP="00F54837">
      <w:pPr>
        <w:ind w:left="1701" w:hanging="283"/>
        <w:jc w:val="both"/>
        <w:rPr>
          <w:rFonts w:asciiTheme="minorHAnsi" w:eastAsia="TimesNewRomanPSMT" w:hAnsiTheme="minorHAnsi" w:cs="TimesNewRomanPSMT"/>
          <w:sz w:val="22"/>
          <w:szCs w:val="22"/>
          <w:lang w:eastAsia="sk-SK"/>
        </w:rPr>
      </w:pPr>
      <w:ins w:id="34" w:author="Bubák Martin" w:date="2023-11-07T09:59:00Z">
        <w:r>
          <w:rPr>
            <w:rFonts w:asciiTheme="minorHAnsi" w:eastAsia="TimesNewRomanPSMT" w:hAnsiTheme="minorHAnsi" w:cs="TimesNewRomanPSMT"/>
            <w:sz w:val="22"/>
            <w:szCs w:val="22"/>
            <w:lang w:eastAsia="sk-SK"/>
          </w:rPr>
          <w:t>e</w:t>
        </w:r>
      </w:ins>
      <w:del w:id="35" w:author="Bubák Martin" w:date="2023-11-07T09:59:00Z">
        <w:r w:rsidR="00003476" w:rsidRPr="00AE18DF" w:rsidDel="00566B72">
          <w:rPr>
            <w:rFonts w:asciiTheme="minorHAnsi" w:eastAsia="TimesNewRomanPSMT" w:hAnsiTheme="minorHAnsi" w:cs="TimesNewRomanPSMT"/>
            <w:sz w:val="22"/>
            <w:szCs w:val="22"/>
            <w:lang w:eastAsia="sk-SK"/>
          </w:rPr>
          <w:delText>c</w:delText>
        </w:r>
      </w:del>
      <w:r w:rsidR="00003476" w:rsidRPr="00AE18DF">
        <w:rPr>
          <w:rFonts w:asciiTheme="minorHAnsi" w:eastAsia="TimesNewRomanPSMT" w:hAnsiTheme="minorHAnsi" w:cs="TimesNewRomanPSMT"/>
          <w:sz w:val="22"/>
          <w:szCs w:val="22"/>
          <w:lang w:eastAsia="sk-SK"/>
        </w:rPr>
        <w:t>)</w:t>
      </w:r>
      <w:r w:rsidR="002417C4" w:rsidRPr="00AE18DF">
        <w:rPr>
          <w:rFonts w:asciiTheme="minorHAnsi" w:eastAsia="TimesNewRomanPSMT" w:hAnsiTheme="minorHAnsi" w:cs="TimesNewRomanPSMT"/>
          <w:sz w:val="22"/>
          <w:szCs w:val="22"/>
          <w:lang w:eastAsia="sk-SK"/>
        </w:rPr>
        <w:tab/>
      </w:r>
      <w:r w:rsidR="00003476" w:rsidRPr="00AE18DF">
        <w:rPr>
          <w:rFonts w:asciiTheme="minorHAnsi" w:eastAsia="TimesNewRomanPSMT" w:hAnsiTheme="minorHAnsi" w:cs="TimesNewRomanPSMT"/>
          <w:sz w:val="22"/>
          <w:szCs w:val="22"/>
          <w:lang w:eastAsia="sk-SK"/>
        </w:rPr>
        <w:t xml:space="preserve">odstúpením </w:t>
      </w:r>
      <w:r w:rsidR="00AD396A" w:rsidRPr="00AE18DF">
        <w:rPr>
          <w:rFonts w:asciiTheme="minorHAnsi" w:eastAsia="TimesNewRomanPSMT" w:hAnsiTheme="minorHAnsi" w:cs="TimesNewRomanPSMT"/>
          <w:sz w:val="22"/>
          <w:szCs w:val="22"/>
          <w:lang w:eastAsia="sk-SK"/>
        </w:rPr>
        <w:t>zo strany BBSK alebo dodávateľa</w:t>
      </w:r>
      <w:r w:rsidR="00003476" w:rsidRPr="00AE18DF">
        <w:rPr>
          <w:rFonts w:asciiTheme="minorHAnsi" w:eastAsia="TimesNewRomanPSMT" w:hAnsiTheme="minorHAnsi" w:cs="TimesNewRomanPSMT"/>
          <w:sz w:val="22"/>
          <w:szCs w:val="22"/>
          <w:lang w:eastAsia="sk-SK"/>
        </w:rPr>
        <w:t xml:space="preserve">, ak sa </w:t>
      </w:r>
      <w:r w:rsidR="00AD396A" w:rsidRPr="00AE18DF">
        <w:rPr>
          <w:rFonts w:asciiTheme="minorHAnsi" w:eastAsia="TimesNewRomanPSMT" w:hAnsiTheme="minorHAnsi" w:cs="TimesNewRomanPSMT"/>
          <w:sz w:val="22"/>
          <w:szCs w:val="22"/>
          <w:lang w:eastAsia="sk-SK"/>
        </w:rPr>
        <w:t xml:space="preserve">niektorá z týchto </w:t>
      </w:r>
      <w:r w:rsidR="00003476" w:rsidRPr="00AE18DF">
        <w:rPr>
          <w:rFonts w:asciiTheme="minorHAnsi" w:eastAsia="TimesNewRomanPSMT" w:hAnsiTheme="minorHAnsi" w:cs="TimesNewRomanPSMT"/>
          <w:sz w:val="22"/>
          <w:szCs w:val="22"/>
          <w:lang w:eastAsia="sk-SK"/>
        </w:rPr>
        <w:t>zmluvn</w:t>
      </w:r>
      <w:r w:rsidR="00AD396A" w:rsidRPr="00AE18DF">
        <w:rPr>
          <w:rFonts w:asciiTheme="minorHAnsi" w:eastAsia="TimesNewRomanPSMT" w:hAnsiTheme="minorHAnsi" w:cs="TimesNewRomanPSMT"/>
          <w:sz w:val="22"/>
          <w:szCs w:val="22"/>
          <w:lang w:eastAsia="sk-SK"/>
        </w:rPr>
        <w:t xml:space="preserve">ých </w:t>
      </w:r>
      <w:r w:rsidR="00003476" w:rsidRPr="00AE18DF">
        <w:rPr>
          <w:rFonts w:asciiTheme="minorHAnsi" w:eastAsia="TimesNewRomanPSMT" w:hAnsiTheme="minorHAnsi" w:cs="TimesNewRomanPSMT"/>
          <w:sz w:val="22"/>
          <w:szCs w:val="22"/>
          <w:lang w:eastAsia="sk-SK"/>
        </w:rPr>
        <w:t>str</w:t>
      </w:r>
      <w:r w:rsidR="00AD396A" w:rsidRPr="00AE18DF">
        <w:rPr>
          <w:rFonts w:asciiTheme="minorHAnsi" w:eastAsia="TimesNewRomanPSMT" w:hAnsiTheme="minorHAnsi" w:cs="TimesNewRomanPSMT"/>
          <w:sz w:val="22"/>
          <w:szCs w:val="22"/>
          <w:lang w:eastAsia="sk-SK"/>
        </w:rPr>
        <w:t>á</w:t>
      </w:r>
      <w:r w:rsidR="00003476" w:rsidRPr="00AE18DF">
        <w:rPr>
          <w:rFonts w:asciiTheme="minorHAnsi" w:eastAsia="TimesNewRomanPSMT" w:hAnsiTheme="minorHAnsi" w:cs="TimesNewRomanPSMT"/>
          <w:sz w:val="22"/>
          <w:szCs w:val="22"/>
          <w:lang w:eastAsia="sk-SK"/>
        </w:rPr>
        <w:t>n stane platobne</w:t>
      </w:r>
      <w:r w:rsidR="00AD396A" w:rsidRPr="00AE18DF">
        <w:rPr>
          <w:rFonts w:asciiTheme="minorHAnsi" w:eastAsia="TimesNewRomanPSMT" w:hAnsiTheme="minorHAnsi" w:cs="TimesNewRomanPSMT"/>
          <w:sz w:val="22"/>
          <w:szCs w:val="22"/>
          <w:lang w:eastAsia="sk-SK"/>
        </w:rPr>
        <w:t xml:space="preserve"> </w:t>
      </w:r>
      <w:r w:rsidR="00003476" w:rsidRPr="00AE18DF">
        <w:rPr>
          <w:rFonts w:asciiTheme="minorHAnsi" w:eastAsia="TimesNewRomanPSMT" w:hAnsiTheme="minorHAnsi" w:cs="TimesNewRomanPSMT"/>
          <w:sz w:val="22"/>
          <w:szCs w:val="22"/>
          <w:lang w:eastAsia="sk-SK"/>
        </w:rPr>
        <w:t xml:space="preserve">neschopnou alebo neschopnou priebežne platiť svoje záväzky, prípadne, ak táto druhá zmluvná strana alebo ktorákoľvek tretia </w:t>
      </w:r>
      <w:r w:rsidR="00AD396A" w:rsidRPr="00AE18DF">
        <w:rPr>
          <w:rFonts w:asciiTheme="minorHAnsi" w:eastAsia="TimesNewRomanPSMT" w:hAnsiTheme="minorHAnsi" w:cs="TimesNewRomanPSMT"/>
          <w:sz w:val="22"/>
          <w:szCs w:val="22"/>
          <w:lang w:eastAsia="sk-SK"/>
        </w:rPr>
        <w:t xml:space="preserve">strana </w:t>
      </w:r>
      <w:r w:rsidR="00003476" w:rsidRPr="00AE18DF">
        <w:rPr>
          <w:rFonts w:asciiTheme="minorHAnsi" w:eastAsia="TimesNewRomanPSMT" w:hAnsiTheme="minorHAnsi" w:cs="TimesNewRomanPSMT"/>
          <w:sz w:val="22"/>
          <w:szCs w:val="22"/>
          <w:lang w:eastAsia="sk-SK"/>
        </w:rPr>
        <w:t xml:space="preserve">dá podnet na začatie konkurzného konania, reštrukturalizáciu alebo podobné konanie, alebo ak konkurzné konanie, reštrukturalizácia alebo podobné konanie už začalo, s výnimkou ak bol taký podnet podaný alebo ak také konanie začalo bez preukázania splnenia zákonných podmienok na začatie takého konania, alebo ak sa akékoľvek vyhlásenie alebo záruka poskytnutá druhou stranou na základe tejto </w:t>
      </w:r>
      <w:r w:rsidR="00293D0A" w:rsidRPr="00AE18DF">
        <w:rPr>
          <w:rFonts w:asciiTheme="minorHAnsi" w:eastAsia="TimesNewRomanPSMT" w:hAnsiTheme="minorHAnsi" w:cs="TimesNewRomanPSMT"/>
          <w:sz w:val="22"/>
          <w:szCs w:val="22"/>
          <w:lang w:eastAsia="sk-SK"/>
        </w:rPr>
        <w:t xml:space="preserve">Rámcovej </w:t>
      </w:r>
      <w:r w:rsidR="00003476" w:rsidRPr="00AE18DF">
        <w:rPr>
          <w:rFonts w:asciiTheme="minorHAnsi" w:eastAsia="TimesNewRomanPSMT" w:hAnsiTheme="minorHAnsi" w:cs="TimesNewRomanPSMT"/>
          <w:sz w:val="22"/>
          <w:szCs w:val="22"/>
          <w:lang w:eastAsia="sk-SK"/>
        </w:rPr>
        <w:t>zmluvy stane nepravdivou, nepresnou, neúplnou alebo zavádzajúcou a túto</w:t>
      </w:r>
      <w:r w:rsidR="00AD396A" w:rsidRPr="00AE18DF">
        <w:rPr>
          <w:rFonts w:asciiTheme="minorHAnsi" w:eastAsia="TimesNewRomanPSMT" w:hAnsiTheme="minorHAnsi" w:cs="TimesNewRomanPSMT"/>
          <w:sz w:val="22"/>
          <w:szCs w:val="22"/>
          <w:lang w:eastAsia="sk-SK"/>
        </w:rPr>
        <w:t xml:space="preserve"> </w:t>
      </w:r>
      <w:r w:rsidR="00003476" w:rsidRPr="00AE18DF">
        <w:rPr>
          <w:rFonts w:asciiTheme="minorHAnsi" w:eastAsia="TimesNewRomanPSMT" w:hAnsiTheme="minorHAnsi" w:cs="TimesNewRomanPSMT"/>
          <w:sz w:val="22"/>
          <w:szCs w:val="22"/>
          <w:lang w:eastAsia="sk-SK"/>
        </w:rPr>
        <w:t>skutočnosť nie je možné napraviť alebo nie je napravená v lehote desiatich (10) dní.</w:t>
      </w:r>
    </w:p>
    <w:p w14:paraId="6A688EAA"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 xml:space="preserve">   </w:t>
      </w:r>
    </w:p>
    <w:p w14:paraId="5A835616" w14:textId="66228987" w:rsidR="00564325" w:rsidRPr="00AE18DF" w:rsidRDefault="004E41B6" w:rsidP="00F54837">
      <w:pPr>
        <w:ind w:left="709" w:hanging="709"/>
        <w:jc w:val="both"/>
        <w:rPr>
          <w:rFonts w:asciiTheme="minorHAnsi" w:hAnsiTheme="minorHAnsi" w:cstheme="minorHAnsi"/>
          <w:sz w:val="22"/>
          <w:szCs w:val="22"/>
        </w:rPr>
      </w:pPr>
      <w:r w:rsidRPr="00AE18DF">
        <w:rPr>
          <w:rFonts w:ascii="Calibri" w:hAnsi="Calibri" w:cs="Cambria"/>
          <w:sz w:val="22"/>
          <w:szCs w:val="22"/>
        </w:rPr>
        <w:t>1</w:t>
      </w:r>
      <w:r w:rsidR="00AD396A" w:rsidRPr="00AE18DF">
        <w:rPr>
          <w:rFonts w:ascii="Calibri" w:hAnsi="Calibri" w:cs="Cambria"/>
          <w:sz w:val="22"/>
          <w:szCs w:val="22"/>
        </w:rPr>
        <w:t>3</w:t>
      </w:r>
      <w:r w:rsidRPr="00AE18DF">
        <w:rPr>
          <w:rFonts w:ascii="Calibri" w:hAnsi="Calibri" w:cs="Cambria"/>
          <w:sz w:val="22"/>
          <w:szCs w:val="22"/>
        </w:rPr>
        <w:t>.</w:t>
      </w:r>
      <w:r w:rsidR="00BE6011" w:rsidRPr="00AE18DF">
        <w:rPr>
          <w:rFonts w:ascii="Calibri" w:hAnsi="Calibri" w:cs="Cambria"/>
          <w:sz w:val="22"/>
          <w:szCs w:val="22"/>
        </w:rPr>
        <w:t>2</w:t>
      </w:r>
      <w:r w:rsidRPr="00AE18DF">
        <w:rPr>
          <w:rFonts w:ascii="Calibri" w:hAnsi="Calibri" w:cs="Cambria"/>
          <w:sz w:val="22"/>
          <w:szCs w:val="22"/>
        </w:rPr>
        <w:t xml:space="preserve"> </w:t>
      </w:r>
      <w:r w:rsidRPr="00AE18DF">
        <w:rPr>
          <w:rFonts w:ascii="Calibri" w:hAnsi="Calibri" w:cs="Cambria"/>
          <w:sz w:val="22"/>
          <w:szCs w:val="22"/>
        </w:rPr>
        <w:tab/>
      </w:r>
      <w:r w:rsidR="00AD396A" w:rsidRPr="00AE18DF">
        <w:rPr>
          <w:rFonts w:ascii="Calibri" w:hAnsi="Calibri" w:cs="Cambria"/>
          <w:sz w:val="22"/>
          <w:szCs w:val="22"/>
        </w:rPr>
        <w:t>Dodávateľ a BBSK</w:t>
      </w:r>
      <w:r w:rsidRPr="00AE18DF">
        <w:rPr>
          <w:rFonts w:ascii="Calibri" w:hAnsi="Calibri" w:cs="Cambria"/>
          <w:sz w:val="22"/>
          <w:szCs w:val="22"/>
        </w:rPr>
        <w:t xml:space="preserve"> sa dohodli, že výpovedná lehota </w:t>
      </w:r>
      <w:r w:rsidR="00AD396A" w:rsidRPr="00AE18DF">
        <w:rPr>
          <w:rFonts w:ascii="Calibri" w:hAnsi="Calibri" w:cs="Cambria"/>
          <w:sz w:val="22"/>
          <w:szCs w:val="22"/>
        </w:rPr>
        <w:t>je</w:t>
      </w:r>
      <w:r w:rsidRPr="00AE18DF">
        <w:rPr>
          <w:rFonts w:ascii="Calibri" w:hAnsi="Calibri" w:cs="Cambria"/>
          <w:sz w:val="22"/>
          <w:szCs w:val="22"/>
        </w:rPr>
        <w:t xml:space="preserve"> 2 mesiace a začína plynúť prvým dňom kalendárneho mesiaca nasledujúceho po kalendárnom mesiaci, v ktorom bola písomná výpoveď doručená </w:t>
      </w:r>
      <w:r w:rsidRPr="00AE18DF">
        <w:rPr>
          <w:rFonts w:asciiTheme="minorHAnsi" w:hAnsiTheme="minorHAnsi" w:cstheme="minorHAnsi"/>
          <w:sz w:val="22"/>
          <w:szCs w:val="22"/>
        </w:rPr>
        <w:t>dodávateľovi.</w:t>
      </w:r>
      <w:r w:rsidR="00701060" w:rsidRPr="00AE18DF">
        <w:rPr>
          <w:rFonts w:asciiTheme="minorHAnsi" w:hAnsiTheme="minorHAnsi" w:cstheme="minorHAnsi"/>
          <w:sz w:val="22"/>
          <w:szCs w:val="22"/>
        </w:rPr>
        <w:t xml:space="preserve"> </w:t>
      </w:r>
      <w:r w:rsidR="00AD396A" w:rsidRPr="00AE18DF">
        <w:rPr>
          <w:rFonts w:asciiTheme="minorHAnsi" w:hAnsiTheme="minorHAnsi" w:cstheme="minorHAnsi"/>
          <w:sz w:val="22"/>
          <w:szCs w:val="22"/>
        </w:rPr>
        <w:t>Túto Rámcovú z</w:t>
      </w:r>
      <w:r w:rsidR="00564325" w:rsidRPr="00AE18DF">
        <w:rPr>
          <w:rFonts w:asciiTheme="minorHAnsi" w:hAnsiTheme="minorHAnsi" w:cstheme="minorHAnsi"/>
          <w:sz w:val="22"/>
          <w:szCs w:val="22"/>
        </w:rPr>
        <w:t>mluvu je možné vypovedať bez poplatku.</w:t>
      </w:r>
    </w:p>
    <w:p w14:paraId="7F153A0C" w14:textId="6C60D485" w:rsidR="0075673B" w:rsidRPr="00AE18DF" w:rsidRDefault="0075673B" w:rsidP="00F54837">
      <w:pPr>
        <w:ind w:left="705" w:hanging="705"/>
        <w:jc w:val="both"/>
        <w:rPr>
          <w:rFonts w:ascii="Calibri" w:hAnsi="Calibri" w:cs="Cambria"/>
          <w:sz w:val="22"/>
          <w:szCs w:val="22"/>
        </w:rPr>
      </w:pPr>
    </w:p>
    <w:p w14:paraId="16CB0E89" w14:textId="31DBE65A" w:rsidR="0075673B" w:rsidRPr="00AE18DF" w:rsidRDefault="0075673B" w:rsidP="00F54837">
      <w:pPr>
        <w:pStyle w:val="Odsekzoznamu"/>
        <w:numPr>
          <w:ilvl w:val="1"/>
          <w:numId w:val="22"/>
        </w:numPr>
        <w:autoSpaceDE w:val="0"/>
        <w:autoSpaceDN w:val="0"/>
        <w:ind w:left="709" w:hanging="709"/>
        <w:jc w:val="both"/>
        <w:rPr>
          <w:rFonts w:asciiTheme="minorHAnsi" w:hAnsiTheme="minorHAnsi"/>
          <w:sz w:val="22"/>
          <w:szCs w:val="22"/>
        </w:rPr>
      </w:pPr>
      <w:r w:rsidRPr="00AE18DF" w:rsidDel="0075673B">
        <w:rPr>
          <w:rFonts w:asciiTheme="minorHAnsi" w:hAnsiTheme="minorHAnsi"/>
          <w:sz w:val="22"/>
          <w:szCs w:val="22"/>
        </w:rPr>
        <w:t xml:space="preserve">Dodávateľ sa zaväzuje byť riadne zapísaný v registri partnerov verejného sektora po dobu trvania tejto </w:t>
      </w:r>
      <w:r w:rsidR="00AD396A" w:rsidRPr="00AE18DF">
        <w:rPr>
          <w:rFonts w:asciiTheme="minorHAnsi" w:hAnsiTheme="minorHAnsi"/>
          <w:sz w:val="22"/>
          <w:szCs w:val="22"/>
        </w:rPr>
        <w:t xml:space="preserve">Rámcovej </w:t>
      </w:r>
      <w:r w:rsidRPr="00AE18DF" w:rsidDel="0075673B">
        <w:rPr>
          <w:rFonts w:asciiTheme="minorHAnsi" w:hAnsiTheme="minorHAnsi"/>
          <w:sz w:val="22"/>
          <w:szCs w:val="22"/>
        </w:rPr>
        <w:t xml:space="preserve">zmluvy, ak mu taká povinnosť vyplýva zo zákona č. 315/2016 Z. z. o registri partnerov </w:t>
      </w:r>
      <w:r w:rsidRPr="00AE18DF" w:rsidDel="0075673B">
        <w:rPr>
          <w:rFonts w:asciiTheme="minorHAnsi" w:hAnsiTheme="minorHAnsi"/>
          <w:sz w:val="22"/>
          <w:szCs w:val="22"/>
        </w:rPr>
        <w:lastRenderedPageBreak/>
        <w:t>verejného sektora a o zmene a doplnení niektorých zákonov v znení neskorších predpisov (ďalej len „</w:t>
      </w:r>
      <w:r w:rsidR="00D62854" w:rsidRPr="00AE18DF">
        <w:rPr>
          <w:rFonts w:asciiTheme="minorHAnsi" w:hAnsiTheme="minorHAnsi"/>
          <w:b/>
          <w:bCs/>
          <w:sz w:val="22"/>
          <w:szCs w:val="22"/>
        </w:rPr>
        <w:t>ZR</w:t>
      </w:r>
      <w:r w:rsidR="00F27C09" w:rsidRPr="00AE18DF">
        <w:rPr>
          <w:rFonts w:asciiTheme="minorHAnsi" w:hAnsiTheme="minorHAnsi"/>
          <w:b/>
          <w:bCs/>
          <w:sz w:val="22"/>
          <w:szCs w:val="22"/>
        </w:rPr>
        <w:t>P</w:t>
      </w:r>
      <w:r w:rsidR="00D62854" w:rsidRPr="00AE18DF">
        <w:rPr>
          <w:rFonts w:asciiTheme="minorHAnsi" w:hAnsiTheme="minorHAnsi"/>
          <w:b/>
          <w:bCs/>
          <w:sz w:val="22"/>
          <w:szCs w:val="22"/>
        </w:rPr>
        <w:t>V</w:t>
      </w:r>
      <w:r w:rsidR="00F27C09" w:rsidRPr="00AE18DF">
        <w:rPr>
          <w:rFonts w:asciiTheme="minorHAnsi" w:hAnsiTheme="minorHAnsi"/>
          <w:b/>
          <w:bCs/>
          <w:sz w:val="22"/>
          <w:szCs w:val="22"/>
        </w:rPr>
        <w:t>S</w:t>
      </w:r>
      <w:r w:rsidRPr="00AE18DF" w:rsidDel="0075673B">
        <w:rPr>
          <w:rFonts w:asciiTheme="minorHAnsi" w:hAnsiTheme="minorHAnsi"/>
          <w:b/>
          <w:bCs/>
          <w:sz w:val="22"/>
          <w:szCs w:val="22"/>
        </w:rPr>
        <w:t>“</w:t>
      </w:r>
      <w:r w:rsidRPr="00AE18DF" w:rsidDel="0075673B">
        <w:rPr>
          <w:rFonts w:asciiTheme="minorHAnsi" w:hAnsiTheme="minorHAnsi"/>
          <w:sz w:val="22"/>
          <w:szCs w:val="22"/>
        </w:rPr>
        <w:t>). Dodávateľ sa zaväzuje zabezpečiť, aby jeho subdodávatelia uvedení v prílohe č.</w:t>
      </w:r>
      <w:r w:rsidR="00D62854" w:rsidRPr="00AE18DF">
        <w:rPr>
          <w:rFonts w:asciiTheme="minorHAnsi" w:hAnsiTheme="minorHAnsi"/>
          <w:sz w:val="22"/>
          <w:szCs w:val="22"/>
        </w:rPr>
        <w:t xml:space="preserve"> </w:t>
      </w:r>
      <w:r w:rsidR="00A81B3A">
        <w:rPr>
          <w:rFonts w:asciiTheme="minorHAnsi" w:hAnsiTheme="minorHAnsi"/>
          <w:sz w:val="22"/>
          <w:szCs w:val="22"/>
        </w:rPr>
        <w:t>4</w:t>
      </w:r>
      <w:r w:rsidRPr="00AE18DF" w:rsidDel="0075673B">
        <w:rPr>
          <w:rFonts w:asciiTheme="minorHAnsi" w:hAnsiTheme="minorHAnsi"/>
          <w:sz w:val="22"/>
          <w:szCs w:val="22"/>
        </w:rPr>
        <w:t xml:space="preserve"> </w:t>
      </w:r>
      <w:r w:rsidR="00F27C09" w:rsidRPr="00AE18DF">
        <w:rPr>
          <w:rFonts w:asciiTheme="minorHAnsi" w:hAnsiTheme="minorHAnsi"/>
          <w:sz w:val="22"/>
          <w:szCs w:val="22"/>
        </w:rPr>
        <w:t xml:space="preserve">tejto </w:t>
      </w:r>
      <w:r w:rsidR="00A81B3A">
        <w:rPr>
          <w:rFonts w:asciiTheme="minorHAnsi" w:hAnsiTheme="minorHAnsi"/>
          <w:sz w:val="22"/>
          <w:szCs w:val="22"/>
        </w:rPr>
        <w:t xml:space="preserve">Rámcovej </w:t>
      </w:r>
      <w:r w:rsidR="00F27C09" w:rsidRPr="00AE18DF">
        <w:rPr>
          <w:rFonts w:asciiTheme="minorHAnsi" w:hAnsiTheme="minorHAnsi"/>
          <w:sz w:val="22"/>
          <w:szCs w:val="22"/>
        </w:rPr>
        <w:t xml:space="preserve">zmluvy boli </w:t>
      </w:r>
      <w:r w:rsidRPr="00AE18DF" w:rsidDel="0075673B">
        <w:rPr>
          <w:rFonts w:asciiTheme="minorHAnsi" w:hAnsiTheme="minorHAnsi"/>
          <w:sz w:val="22"/>
          <w:szCs w:val="22"/>
        </w:rPr>
        <w:t xml:space="preserve">v zmysle § 2 ods. 1 písm. a) bod 7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riadne zapísaní v registri partnerov verejného sektora po dobu trvania subdodávateľskej zmluvy, ak im taká povinnosť vyplýva zo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Dodávateľ je povinný na požiadanie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predložiť všetky zmluvy so subdodávateľmi. Porušenie ktorejkoľvek z povinností dodávateľa podľa tohto </w:t>
      </w:r>
      <w:r w:rsidR="00855B79">
        <w:rPr>
          <w:rFonts w:asciiTheme="minorHAnsi" w:hAnsiTheme="minorHAnsi"/>
          <w:sz w:val="22"/>
          <w:szCs w:val="22"/>
        </w:rPr>
        <w:t>bodu</w:t>
      </w:r>
      <w:r w:rsidRPr="00AE18DF" w:rsidDel="0075673B">
        <w:rPr>
          <w:rFonts w:asciiTheme="minorHAnsi" w:hAnsiTheme="minorHAnsi"/>
          <w:sz w:val="22"/>
          <w:szCs w:val="22"/>
        </w:rPr>
        <w:t xml:space="preserve"> tohto článku</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je jej podstatným porušením a zakladá právo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na odstúpenie od tejto</w:t>
      </w:r>
      <w:r w:rsidR="00FB1C0F" w:rsidRPr="00AE18DF">
        <w:rPr>
          <w:rFonts w:asciiTheme="minorHAnsi" w:hAnsiTheme="minorHAnsi"/>
          <w:sz w:val="22"/>
          <w:szCs w:val="22"/>
        </w:rPr>
        <w:t xml:space="preserve"> Rámcovej </w:t>
      </w:r>
      <w:r w:rsidRPr="00AE18DF" w:rsidDel="0075673B">
        <w:rPr>
          <w:rFonts w:asciiTheme="minorHAnsi" w:hAnsiTheme="minorHAnsi"/>
          <w:sz w:val="22"/>
          <w:szCs w:val="22"/>
        </w:rPr>
        <w:t xml:space="preserve">zmluvy a/alebo právo </w:t>
      </w:r>
      <w:r w:rsidR="00701060" w:rsidRPr="00AE18DF">
        <w:rPr>
          <w:rFonts w:asciiTheme="minorHAnsi" w:hAnsiTheme="minorHAnsi"/>
          <w:sz w:val="22"/>
          <w:szCs w:val="22"/>
        </w:rPr>
        <w:t xml:space="preserve">BBSK </w:t>
      </w:r>
      <w:r w:rsidRPr="00AE18DF" w:rsidDel="0075673B">
        <w:rPr>
          <w:rFonts w:asciiTheme="minorHAnsi" w:hAnsiTheme="minorHAnsi"/>
          <w:sz w:val="22"/>
          <w:szCs w:val="22"/>
        </w:rPr>
        <w:t>požadovať zaplatenie</w:t>
      </w:r>
      <w:r w:rsidRPr="00AE18DF" w:rsidDel="0075673B">
        <w:rPr>
          <w:rFonts w:asciiTheme="minorHAnsi" w:hAnsiTheme="minorHAnsi"/>
          <w:color w:val="00B050"/>
          <w:sz w:val="22"/>
          <w:szCs w:val="22"/>
        </w:rPr>
        <w:t xml:space="preserve"> </w:t>
      </w:r>
      <w:r w:rsidRPr="00AE18DF" w:rsidDel="0075673B">
        <w:rPr>
          <w:rFonts w:asciiTheme="minorHAnsi" w:hAnsiTheme="minorHAnsi"/>
          <w:sz w:val="22"/>
          <w:szCs w:val="22"/>
        </w:rPr>
        <w:t xml:space="preserve">zmluvnej pokuty, ktorej výška sa určí ako súčin ceny za dodávku </w:t>
      </w:r>
      <w:r w:rsidR="0078044F">
        <w:rPr>
          <w:rFonts w:asciiTheme="minorHAnsi" w:hAnsiTheme="minorHAnsi"/>
          <w:sz w:val="22"/>
          <w:szCs w:val="22"/>
        </w:rPr>
        <w:t>elektriny</w:t>
      </w:r>
      <w:r w:rsidRPr="00AE18DF" w:rsidDel="0075673B">
        <w:rPr>
          <w:rFonts w:asciiTheme="minorHAnsi" w:hAnsiTheme="minorHAnsi"/>
          <w:sz w:val="22"/>
          <w:szCs w:val="22"/>
        </w:rPr>
        <w:t xml:space="preserve"> (článok V</w:t>
      </w:r>
      <w:r w:rsidR="00AD396A" w:rsidRPr="00AE18DF">
        <w:rPr>
          <w:rFonts w:asciiTheme="minorHAnsi" w:hAnsiTheme="minorHAnsi"/>
          <w:sz w:val="22"/>
          <w:szCs w:val="22"/>
        </w:rPr>
        <w:t>I</w:t>
      </w:r>
      <w:r w:rsidRPr="00AE18DF" w:rsidDel="0075673B">
        <w:rPr>
          <w:rFonts w:asciiTheme="minorHAnsi" w:hAnsiTheme="minorHAnsi"/>
          <w:sz w:val="22"/>
          <w:szCs w:val="22"/>
        </w:rPr>
        <w:t xml:space="preserve">. </w:t>
      </w:r>
      <w:r w:rsidR="00D62854" w:rsidRPr="00AE18DF">
        <w:rPr>
          <w:rFonts w:asciiTheme="minorHAnsi" w:hAnsiTheme="minorHAnsi"/>
          <w:sz w:val="22"/>
          <w:szCs w:val="22"/>
        </w:rPr>
        <w:t>bod</w:t>
      </w:r>
      <w:r w:rsidRPr="00AE18DF" w:rsidDel="0075673B">
        <w:rPr>
          <w:rFonts w:asciiTheme="minorHAnsi" w:hAnsiTheme="minorHAnsi"/>
          <w:sz w:val="22"/>
          <w:szCs w:val="22"/>
        </w:rPr>
        <w:t xml:space="preserve"> </w:t>
      </w:r>
      <w:r w:rsidR="00AD396A" w:rsidRPr="00AE18DF">
        <w:rPr>
          <w:rFonts w:asciiTheme="minorHAnsi" w:hAnsiTheme="minorHAnsi"/>
          <w:sz w:val="22"/>
          <w:szCs w:val="22"/>
        </w:rPr>
        <w:t>6</w:t>
      </w:r>
      <w:r w:rsidRPr="00AE18DF" w:rsidDel="0075673B">
        <w:rPr>
          <w:rFonts w:asciiTheme="minorHAnsi" w:hAnsiTheme="minorHAnsi"/>
          <w:sz w:val="22"/>
          <w:szCs w:val="22"/>
        </w:rPr>
        <w:t>.2</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a predpokladaného množstva </w:t>
      </w:r>
      <w:r w:rsidR="004D63D0" w:rsidRPr="00AE18DF">
        <w:rPr>
          <w:rFonts w:asciiTheme="minorHAnsi" w:hAnsiTheme="minorHAnsi"/>
          <w:sz w:val="22"/>
          <w:szCs w:val="22"/>
        </w:rPr>
        <w:t>dodávky</w:t>
      </w:r>
      <w:r w:rsidRPr="00AE18DF" w:rsidDel="0075673B">
        <w:rPr>
          <w:rFonts w:asciiTheme="minorHAnsi" w:hAnsiTheme="minorHAnsi"/>
          <w:sz w:val="22"/>
          <w:szCs w:val="22"/>
        </w:rPr>
        <w:t xml:space="preserve">. Zaplatením zmluvnej pokuty nie je dotknuté právo </w:t>
      </w:r>
      <w:r w:rsidR="004D63D0" w:rsidRPr="00AE18DF">
        <w:rPr>
          <w:rFonts w:asciiTheme="minorHAnsi" w:hAnsiTheme="minorHAnsi"/>
          <w:sz w:val="22"/>
          <w:szCs w:val="22"/>
        </w:rPr>
        <w:t>BBSK</w:t>
      </w:r>
      <w:r w:rsidR="004D63D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požadovať od dodávateľa náhradu škody, ktorá nesplnením vyššie uvedených povinností dodávateľa vznikne </w:t>
      </w:r>
      <w:r w:rsidR="004D63D0" w:rsidRPr="00AE18DF">
        <w:rPr>
          <w:rFonts w:asciiTheme="minorHAnsi" w:hAnsiTheme="minorHAnsi"/>
          <w:sz w:val="22"/>
          <w:szCs w:val="22"/>
        </w:rPr>
        <w:t>BBSK</w:t>
      </w:r>
      <w:r w:rsidRPr="00AE18DF" w:rsidDel="0075673B">
        <w:rPr>
          <w:rFonts w:asciiTheme="minorHAnsi" w:hAnsiTheme="minorHAnsi"/>
          <w:sz w:val="22"/>
          <w:szCs w:val="22"/>
        </w:rPr>
        <w:t>.</w:t>
      </w:r>
    </w:p>
    <w:p w14:paraId="514FCFDD" w14:textId="6B512419" w:rsidR="00C636EA" w:rsidRPr="00AE18DF" w:rsidRDefault="00C636EA" w:rsidP="00F54837">
      <w:pPr>
        <w:pStyle w:val="Odsekzoznamu"/>
        <w:autoSpaceDE w:val="0"/>
        <w:autoSpaceDN w:val="0"/>
        <w:ind w:left="709" w:hanging="709"/>
        <w:jc w:val="both"/>
        <w:rPr>
          <w:rFonts w:asciiTheme="minorHAnsi" w:hAnsiTheme="minorHAnsi"/>
          <w:sz w:val="22"/>
          <w:szCs w:val="22"/>
        </w:rPr>
      </w:pPr>
    </w:p>
    <w:p w14:paraId="7F994EC2" w14:textId="5B558C67" w:rsidR="0003423E" w:rsidRPr="00AE18DF" w:rsidRDefault="00C636EA" w:rsidP="0003423E">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cs="Arial"/>
          <w:sz w:val="22"/>
          <w:szCs w:val="22"/>
        </w:rPr>
        <w:t>Odstúpenie od zmluvy podľa tejto</w:t>
      </w:r>
      <w:r w:rsidR="00701060" w:rsidRPr="00AE18DF">
        <w:rPr>
          <w:rFonts w:asciiTheme="minorHAnsi" w:hAnsiTheme="minorHAnsi" w:cs="Arial"/>
          <w:sz w:val="22"/>
          <w:szCs w:val="22"/>
        </w:rPr>
        <w:t xml:space="preserve"> Rámcovej</w:t>
      </w:r>
      <w:r w:rsidRPr="00AE18DF">
        <w:rPr>
          <w:rFonts w:asciiTheme="minorHAnsi" w:hAnsiTheme="minorHAnsi" w:cs="Arial"/>
          <w:sz w:val="22"/>
          <w:szCs w:val="22"/>
        </w:rPr>
        <w:t xml:space="preserve"> zmluvy nadobúda účinnosť dňom, v ktorom bolo písomné oznámenie o odstúpení od tejto </w:t>
      </w:r>
      <w:r w:rsidR="003E0596">
        <w:rPr>
          <w:rFonts w:asciiTheme="minorHAnsi" w:hAnsiTheme="minorHAnsi" w:cs="Arial"/>
          <w:sz w:val="22"/>
          <w:szCs w:val="22"/>
        </w:rPr>
        <w:t xml:space="preserve">Rámcovej </w:t>
      </w:r>
      <w:r w:rsidRPr="00AE18DF">
        <w:rPr>
          <w:rFonts w:asciiTheme="minorHAnsi" w:hAnsiTheme="minorHAnsi" w:cs="Arial"/>
          <w:sz w:val="22"/>
          <w:szCs w:val="22"/>
        </w:rPr>
        <w:t>zmluvy doručené druhej zmluvnej strane</w:t>
      </w:r>
      <w:r w:rsidR="00A91BA3" w:rsidRPr="00AE18DF">
        <w:rPr>
          <w:rFonts w:asciiTheme="minorHAnsi" w:hAnsiTheme="minorHAnsi" w:cs="Arial"/>
          <w:sz w:val="22"/>
          <w:szCs w:val="22"/>
        </w:rPr>
        <w:t>.</w:t>
      </w:r>
      <w:r w:rsidR="0064475A" w:rsidRPr="00AE18DF">
        <w:rPr>
          <w:rFonts w:asciiTheme="minorHAnsi" w:hAnsiTheme="minorHAnsi" w:cs="Arial"/>
          <w:sz w:val="22"/>
          <w:szCs w:val="22"/>
        </w:rPr>
        <w:t xml:space="preserve"> </w:t>
      </w:r>
      <w:r w:rsidR="0003423E" w:rsidRPr="00AE18DF">
        <w:rPr>
          <w:rFonts w:asciiTheme="minorHAnsi" w:hAnsiTheme="minorHAnsi" w:cstheme="minorHAnsi"/>
          <w:sz w:val="22"/>
          <w:szCs w:val="22"/>
        </w:rPr>
        <w:t>Zmluvné strany sú povinné vyrovnať všetky pohľadávky a záväzky vzniknuté do dňa účinnosti odstúpenia od zmluvy. Ustanovenie § 351 ods. 2 Obchodného zákonníka a ostatné dispozitívne ustanovenia odporujúce predchádzajúcej vete sa nepoužijú.</w:t>
      </w:r>
    </w:p>
    <w:p w14:paraId="689ABFC5" w14:textId="77777777" w:rsidR="0064475A" w:rsidRPr="00AE18DF" w:rsidRDefault="0064475A" w:rsidP="00F54837">
      <w:pPr>
        <w:pStyle w:val="Odsekzoznamu"/>
        <w:rPr>
          <w:rFonts w:asciiTheme="minorHAnsi" w:hAnsiTheme="minorHAnsi"/>
          <w:sz w:val="22"/>
          <w:szCs w:val="22"/>
        </w:rPr>
      </w:pPr>
    </w:p>
    <w:p w14:paraId="5AF04144" w14:textId="54308259" w:rsidR="0064475A" w:rsidRPr="00AE18DF" w:rsidDel="0075673B" w:rsidRDefault="0064475A" w:rsidP="00F54837">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sz w:val="22"/>
          <w:szCs w:val="22"/>
        </w:rPr>
        <w:t xml:space="preserve">Zmluvné strany </w:t>
      </w:r>
      <w:r w:rsidR="00F056C2" w:rsidRPr="00AE18DF">
        <w:rPr>
          <w:rFonts w:asciiTheme="minorHAnsi" w:hAnsiTheme="minorHAnsi"/>
          <w:sz w:val="22"/>
          <w:szCs w:val="22"/>
        </w:rPr>
        <w:t xml:space="preserve">sa týmto vzájomne uisťujú, </w:t>
      </w:r>
      <w:r w:rsidRPr="00AE18DF">
        <w:rPr>
          <w:rFonts w:asciiTheme="minorHAnsi" w:hAnsiTheme="minorHAnsi"/>
          <w:sz w:val="22"/>
          <w:szCs w:val="22"/>
        </w:rPr>
        <w:t xml:space="preserve">že pri ukončení tejto </w:t>
      </w:r>
      <w:r w:rsidR="004D63D0" w:rsidRPr="00AE18DF">
        <w:rPr>
          <w:rFonts w:asciiTheme="minorHAnsi" w:hAnsiTheme="minorHAnsi"/>
          <w:sz w:val="22"/>
          <w:szCs w:val="22"/>
        </w:rPr>
        <w:t xml:space="preserve">Rámcovej </w:t>
      </w:r>
      <w:r w:rsidRPr="00AE18DF">
        <w:rPr>
          <w:rFonts w:asciiTheme="minorHAnsi" w:hAnsiTheme="minorHAnsi"/>
          <w:sz w:val="22"/>
          <w:szCs w:val="22"/>
        </w:rPr>
        <w:t xml:space="preserve">zmluvy </w:t>
      </w:r>
      <w:r w:rsidR="004D63D0" w:rsidRPr="00AE18DF">
        <w:rPr>
          <w:rFonts w:asciiTheme="minorHAnsi" w:hAnsiTheme="minorHAnsi"/>
          <w:sz w:val="22"/>
          <w:szCs w:val="22"/>
        </w:rPr>
        <w:t xml:space="preserve">alebo čiastkovej zmluvy </w:t>
      </w:r>
      <w:r w:rsidRPr="00AE18DF">
        <w:rPr>
          <w:rFonts w:asciiTheme="minorHAnsi" w:hAnsiTheme="minorHAnsi"/>
          <w:sz w:val="22"/>
          <w:szCs w:val="22"/>
        </w:rPr>
        <w:t xml:space="preserve">akýmkoľvek spôsobom budú </w:t>
      </w:r>
      <w:r w:rsidR="00F056C2" w:rsidRPr="00AE18DF">
        <w:rPr>
          <w:rFonts w:asciiTheme="minorHAnsi" w:hAnsiTheme="minorHAnsi"/>
          <w:sz w:val="22"/>
          <w:szCs w:val="22"/>
        </w:rPr>
        <w:t xml:space="preserve">postupovať v súlade s uplatniteľnými právnymi predpismi regulujúcimi dodávku (odber) </w:t>
      </w:r>
      <w:r w:rsidR="0078044F">
        <w:rPr>
          <w:rFonts w:asciiTheme="minorHAnsi" w:hAnsiTheme="minorHAnsi"/>
          <w:sz w:val="22"/>
          <w:szCs w:val="22"/>
        </w:rPr>
        <w:t>elektriny</w:t>
      </w:r>
      <w:r w:rsidR="00F056C2" w:rsidRPr="00AE18DF">
        <w:rPr>
          <w:rFonts w:asciiTheme="minorHAnsi" w:hAnsiTheme="minorHAnsi"/>
          <w:sz w:val="22"/>
          <w:szCs w:val="22"/>
        </w:rPr>
        <w:t xml:space="preserve"> a jej ukončenie.</w:t>
      </w:r>
    </w:p>
    <w:p w14:paraId="0D35D1EB" w14:textId="77777777" w:rsidR="00A02C20" w:rsidRDefault="00A02C20" w:rsidP="00A02C20">
      <w:pPr>
        <w:jc w:val="both"/>
        <w:rPr>
          <w:rFonts w:ascii="Calibri" w:hAnsi="Calibri" w:cs="Cambria"/>
          <w:sz w:val="22"/>
          <w:szCs w:val="22"/>
        </w:rPr>
      </w:pPr>
    </w:p>
    <w:p w14:paraId="71D9DCEF" w14:textId="77777777" w:rsidR="00A02C20" w:rsidRPr="00AE18DF" w:rsidRDefault="00A02C20" w:rsidP="00170871">
      <w:pPr>
        <w:jc w:val="both"/>
        <w:rPr>
          <w:rFonts w:ascii="Calibri" w:hAnsi="Calibri" w:cs="Cambria"/>
          <w:sz w:val="22"/>
          <w:szCs w:val="22"/>
        </w:rPr>
      </w:pPr>
    </w:p>
    <w:p w14:paraId="048A1E02" w14:textId="77777777" w:rsidR="007E23CA" w:rsidRPr="00AE18DF" w:rsidRDefault="007E23CA" w:rsidP="00170871">
      <w:pPr>
        <w:jc w:val="both"/>
        <w:rPr>
          <w:rFonts w:ascii="Calibri" w:hAnsi="Calibri" w:cs="Cambria"/>
          <w:sz w:val="22"/>
          <w:szCs w:val="22"/>
        </w:rPr>
      </w:pPr>
    </w:p>
    <w:p w14:paraId="2648C37B" w14:textId="7283913E" w:rsidR="004E41B6" w:rsidRPr="00AE18DF" w:rsidRDefault="004E41B6" w:rsidP="00F54837">
      <w:pPr>
        <w:jc w:val="center"/>
        <w:rPr>
          <w:rFonts w:asciiTheme="minorHAnsi" w:hAnsiTheme="minorHAnsi" w:cs="Cambria"/>
          <w:b/>
          <w:bCs/>
          <w:sz w:val="22"/>
          <w:szCs w:val="22"/>
        </w:rPr>
      </w:pPr>
      <w:r w:rsidRPr="00AE18DF">
        <w:rPr>
          <w:rFonts w:ascii="Calibri" w:hAnsi="Calibri" w:cs="Cambria"/>
          <w:b/>
          <w:bCs/>
          <w:sz w:val="22"/>
          <w:szCs w:val="22"/>
        </w:rPr>
        <w:t>XI</w:t>
      </w:r>
      <w:r w:rsidR="004D63D0" w:rsidRPr="00AE18DF">
        <w:rPr>
          <w:rFonts w:ascii="Calibri" w:hAnsi="Calibri" w:cs="Cambria"/>
          <w:b/>
          <w:bCs/>
          <w:sz w:val="22"/>
          <w:szCs w:val="22"/>
        </w:rPr>
        <w:t>V</w:t>
      </w:r>
      <w:r w:rsidR="00D62854" w:rsidRPr="00AE18DF">
        <w:rPr>
          <w:rFonts w:ascii="Calibri" w:hAnsi="Calibri" w:cs="Cambria"/>
          <w:b/>
          <w:bCs/>
          <w:sz w:val="22"/>
          <w:szCs w:val="22"/>
        </w:rPr>
        <w:t>.</w:t>
      </w:r>
      <w:r w:rsidRPr="00AE18DF">
        <w:rPr>
          <w:rFonts w:ascii="Calibri" w:hAnsi="Calibri" w:cs="Cambria"/>
          <w:b/>
          <w:bCs/>
          <w:sz w:val="22"/>
          <w:szCs w:val="22"/>
        </w:rPr>
        <w:t xml:space="preserve"> </w:t>
      </w:r>
    </w:p>
    <w:p w14:paraId="50800AFE" w14:textId="41E607B4" w:rsidR="004E41B6" w:rsidRPr="00AE18DF" w:rsidRDefault="004E41B6" w:rsidP="00F54837">
      <w:pPr>
        <w:jc w:val="center"/>
        <w:rPr>
          <w:rFonts w:asciiTheme="minorHAnsi" w:hAnsiTheme="minorHAnsi"/>
          <w:b/>
          <w:sz w:val="22"/>
          <w:szCs w:val="22"/>
        </w:rPr>
      </w:pPr>
      <w:r w:rsidRPr="00AE18DF">
        <w:rPr>
          <w:rFonts w:asciiTheme="minorHAnsi" w:hAnsiTheme="minorHAnsi"/>
          <w:b/>
          <w:sz w:val="22"/>
          <w:szCs w:val="22"/>
        </w:rPr>
        <w:t xml:space="preserve">Možnosti prerušenia alebo obmedzenia dodávky </w:t>
      </w:r>
      <w:r w:rsidR="0078044F">
        <w:rPr>
          <w:rFonts w:asciiTheme="minorHAnsi" w:hAnsiTheme="minorHAnsi"/>
          <w:b/>
          <w:sz w:val="22"/>
          <w:szCs w:val="22"/>
        </w:rPr>
        <w:t>elektriny</w:t>
      </w:r>
    </w:p>
    <w:p w14:paraId="5B328CC9" w14:textId="77777777" w:rsidR="004E41B6" w:rsidRPr="00AE18DF" w:rsidRDefault="004E41B6" w:rsidP="00F54837">
      <w:pPr>
        <w:rPr>
          <w:rFonts w:asciiTheme="minorHAnsi" w:hAnsiTheme="minorHAnsi"/>
          <w:b/>
          <w:sz w:val="22"/>
          <w:szCs w:val="22"/>
        </w:rPr>
      </w:pPr>
    </w:p>
    <w:p w14:paraId="3D4FE50B" w14:textId="2C5DC6D5"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.1  </w:t>
      </w:r>
      <w:r w:rsidR="00C92372" w:rsidRPr="00AE18DF">
        <w:rPr>
          <w:rFonts w:asciiTheme="minorHAnsi" w:hAnsiTheme="minorHAnsi"/>
          <w:sz w:val="22"/>
          <w:szCs w:val="22"/>
        </w:rPr>
        <w:tab/>
      </w:r>
      <w:r w:rsidRPr="00AE18DF">
        <w:rPr>
          <w:rFonts w:asciiTheme="minorHAnsi" w:hAnsiTheme="minorHAnsi"/>
          <w:sz w:val="22"/>
          <w:szCs w:val="22"/>
        </w:rPr>
        <w:t xml:space="preserve">Dodávky </w:t>
      </w:r>
      <w:r w:rsidR="0078044F">
        <w:rPr>
          <w:rFonts w:asciiTheme="minorHAnsi" w:hAnsiTheme="minorHAnsi"/>
          <w:sz w:val="22"/>
          <w:szCs w:val="22"/>
        </w:rPr>
        <w:t>elektriny</w:t>
      </w:r>
      <w:r w:rsidRPr="00AE18DF">
        <w:rPr>
          <w:rFonts w:asciiTheme="minorHAnsi" w:hAnsiTheme="minorHAnsi"/>
          <w:sz w:val="22"/>
          <w:szCs w:val="22"/>
        </w:rPr>
        <w:t xml:space="preserve"> podľa </w:t>
      </w:r>
      <w:r w:rsidR="004D63D0" w:rsidRPr="00AE18DF">
        <w:rPr>
          <w:rFonts w:asciiTheme="minorHAnsi" w:hAnsiTheme="minorHAnsi"/>
          <w:sz w:val="22"/>
          <w:szCs w:val="22"/>
        </w:rPr>
        <w:t>tejto Rámcovej z</w:t>
      </w:r>
      <w:r w:rsidRPr="00AE18DF">
        <w:rPr>
          <w:rFonts w:asciiTheme="minorHAnsi" w:hAnsiTheme="minorHAnsi"/>
          <w:sz w:val="22"/>
          <w:szCs w:val="22"/>
        </w:rPr>
        <w:t>mluvy sú garantovanými dodávkami a môžu byť prerušené alebo obmedzené zo strany dodávateľa v prípadoch a za podmienok stanovených v </w:t>
      </w:r>
      <w:r w:rsidR="00293D0A" w:rsidRPr="00AE18DF">
        <w:rPr>
          <w:rFonts w:asciiTheme="minorHAnsi" w:hAnsiTheme="minorHAnsi"/>
          <w:sz w:val="22"/>
          <w:szCs w:val="22"/>
        </w:rPr>
        <w:t>z</w:t>
      </w:r>
      <w:r w:rsidRPr="00AE18DF">
        <w:rPr>
          <w:rFonts w:asciiTheme="minorHAnsi" w:hAnsiTheme="minorHAnsi"/>
          <w:sz w:val="22"/>
          <w:szCs w:val="22"/>
        </w:rPr>
        <w:t>ákone o energetike a</w:t>
      </w:r>
      <w:r w:rsidR="00D62854" w:rsidRPr="00AE18DF">
        <w:rPr>
          <w:rFonts w:asciiTheme="minorHAnsi" w:hAnsiTheme="minorHAnsi"/>
          <w:sz w:val="22"/>
          <w:szCs w:val="22"/>
        </w:rPr>
        <w:t xml:space="preserve"> v </w:t>
      </w:r>
      <w:r w:rsidRPr="00AE18DF">
        <w:rPr>
          <w:rFonts w:asciiTheme="minorHAnsi" w:hAnsiTheme="minorHAnsi"/>
          <w:sz w:val="22"/>
          <w:szCs w:val="22"/>
        </w:rPr>
        <w:t xml:space="preserve">súvisiacich </w:t>
      </w:r>
      <w:r w:rsidR="00A66A2B" w:rsidRPr="00AE18DF">
        <w:rPr>
          <w:rFonts w:asciiTheme="minorHAnsi" w:hAnsiTheme="minorHAnsi"/>
          <w:sz w:val="22"/>
          <w:szCs w:val="22"/>
        </w:rPr>
        <w:t xml:space="preserve">aplikovateľných právnych </w:t>
      </w:r>
      <w:r w:rsidRPr="00AE18DF">
        <w:rPr>
          <w:rFonts w:asciiTheme="minorHAnsi" w:hAnsiTheme="minorHAnsi"/>
          <w:sz w:val="22"/>
          <w:szCs w:val="22"/>
        </w:rPr>
        <w:t>predpisoch.</w:t>
      </w:r>
    </w:p>
    <w:p w14:paraId="3D12B1A9" w14:textId="77777777" w:rsidR="004E41B6" w:rsidRPr="00AE18DF" w:rsidRDefault="004E41B6" w:rsidP="00F54837">
      <w:pPr>
        <w:jc w:val="both"/>
        <w:rPr>
          <w:rFonts w:asciiTheme="minorHAnsi" w:hAnsiTheme="minorHAnsi"/>
          <w:sz w:val="22"/>
          <w:szCs w:val="22"/>
        </w:rPr>
      </w:pPr>
    </w:p>
    <w:p w14:paraId="60DD53C8" w14:textId="1E939488" w:rsidR="004E2CE2" w:rsidRPr="00AE18DF" w:rsidRDefault="004E41B6" w:rsidP="00F54837">
      <w:pPr>
        <w:ind w:left="567" w:hanging="567"/>
        <w:jc w:val="both"/>
        <w:rPr>
          <w:rFonts w:ascii="Calibri" w:hAnsi="Calibri" w:cs="Cambria"/>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.2 </w:t>
      </w:r>
      <w:r w:rsidR="0064475A" w:rsidRPr="00AE18DF">
        <w:rPr>
          <w:rFonts w:asciiTheme="minorHAnsi" w:hAnsiTheme="minorHAnsi"/>
          <w:sz w:val="22"/>
          <w:szCs w:val="22"/>
        </w:rPr>
        <w:t xml:space="preserve"> </w:t>
      </w:r>
      <w:r w:rsidRPr="00AE18DF">
        <w:rPr>
          <w:rFonts w:asciiTheme="minorHAnsi" w:hAnsiTheme="minorHAnsi"/>
          <w:sz w:val="22"/>
          <w:szCs w:val="22"/>
        </w:rPr>
        <w:t xml:space="preserve">V prípade plánovaného obmedzenia alebo prerušenia distribúcie </w:t>
      </w:r>
      <w:r w:rsidR="0078044F">
        <w:rPr>
          <w:rFonts w:asciiTheme="minorHAnsi" w:hAnsiTheme="minorHAnsi"/>
          <w:sz w:val="22"/>
          <w:szCs w:val="22"/>
        </w:rPr>
        <w:t>elektriny</w:t>
      </w:r>
      <w:r w:rsidRPr="00AE18DF">
        <w:rPr>
          <w:rFonts w:asciiTheme="minorHAnsi" w:hAnsiTheme="minorHAnsi"/>
          <w:sz w:val="22"/>
          <w:szCs w:val="22"/>
        </w:rPr>
        <w:t xml:space="preserve"> PDS v súlade so </w:t>
      </w:r>
      <w:r w:rsidR="0075673B" w:rsidRPr="00AE18DF">
        <w:rPr>
          <w:rFonts w:asciiTheme="minorHAnsi" w:hAnsiTheme="minorHAnsi"/>
          <w:sz w:val="22"/>
          <w:szCs w:val="22"/>
        </w:rPr>
        <w:t>z</w:t>
      </w:r>
      <w:r w:rsidRPr="00AE18DF">
        <w:rPr>
          <w:rFonts w:asciiTheme="minorHAnsi" w:hAnsiTheme="minorHAnsi"/>
          <w:sz w:val="22"/>
          <w:szCs w:val="22"/>
        </w:rPr>
        <w:t xml:space="preserve">ákonom o energetike, ako aj prevádzkovým poriadkom PDS, </w:t>
      </w:r>
      <w:r w:rsidR="004E2CE2" w:rsidRPr="00AE18DF">
        <w:rPr>
          <w:rFonts w:asciiTheme="minorHAnsi" w:hAnsiTheme="minorHAnsi"/>
          <w:sz w:val="22"/>
          <w:szCs w:val="22"/>
        </w:rPr>
        <w:t xml:space="preserve">je dodávateľ povinný zabezpečiť, aby PDS oznámil </w:t>
      </w:r>
      <w:r w:rsidRPr="00AE18DF">
        <w:rPr>
          <w:rFonts w:asciiTheme="minorHAnsi" w:hAnsiTheme="minorHAnsi"/>
          <w:sz w:val="22"/>
          <w:szCs w:val="22"/>
        </w:rPr>
        <w:t xml:space="preserve"> </w:t>
      </w:r>
      <w:r w:rsidR="004D63D0" w:rsidRPr="00AE18DF">
        <w:rPr>
          <w:rFonts w:asciiTheme="minorHAnsi" w:hAnsiTheme="minorHAnsi"/>
          <w:sz w:val="22"/>
          <w:szCs w:val="22"/>
        </w:rPr>
        <w:t xml:space="preserve">odberateľovi </w:t>
      </w:r>
      <w:r w:rsidR="004E2CE2" w:rsidRPr="00AE18DF">
        <w:rPr>
          <w:rFonts w:asciiTheme="minorHAnsi" w:hAnsiTheme="minorHAnsi"/>
          <w:sz w:val="22"/>
          <w:szCs w:val="22"/>
        </w:rPr>
        <w:t>priamo alebo prostredníctvom dodávateľa najmenej</w:t>
      </w:r>
      <w:r w:rsidRPr="00AE18DF">
        <w:rPr>
          <w:rFonts w:asciiTheme="minorHAnsi" w:hAnsiTheme="minorHAnsi"/>
          <w:sz w:val="22"/>
          <w:szCs w:val="22"/>
        </w:rPr>
        <w:t xml:space="preserve"> 15 dní vopred začiatok obmedzenia, skončenie obmedzenia alebo prerušenia distribúcie </w:t>
      </w:r>
      <w:r w:rsidR="0078044F">
        <w:rPr>
          <w:rFonts w:asciiTheme="minorHAnsi" w:hAnsiTheme="minorHAnsi"/>
          <w:sz w:val="22"/>
          <w:szCs w:val="22"/>
        </w:rPr>
        <w:t>elektriny</w:t>
      </w:r>
      <w:r w:rsidRPr="00AE18DF">
        <w:rPr>
          <w:rFonts w:asciiTheme="minorHAnsi" w:hAnsiTheme="minorHAnsi"/>
          <w:sz w:val="22"/>
          <w:szCs w:val="22"/>
        </w:rPr>
        <w:t>. Dodávateľ bez zbytočného odkladu o uvedenej skutočnosti informuje odberateľa vhodným spôsobom.</w:t>
      </w:r>
      <w:r w:rsidR="004E2CE2" w:rsidRPr="00AE18DF">
        <w:rPr>
          <w:rFonts w:asciiTheme="minorHAnsi" w:hAnsiTheme="minorHAnsi"/>
          <w:sz w:val="22"/>
          <w:szCs w:val="22"/>
        </w:rPr>
        <w:t xml:space="preserve"> </w:t>
      </w:r>
      <w:r w:rsidR="004E2CE2" w:rsidRPr="00AE18DF">
        <w:rPr>
          <w:rFonts w:ascii="Calibri" w:hAnsi="Calibri" w:cs="Cambria"/>
          <w:sz w:val="22"/>
          <w:szCs w:val="22"/>
        </w:rPr>
        <w:t xml:space="preserve">Dodávateľ je povinný oznámiť vždy odberateľovi obmedzenie alebo prerušenie distribúcie </w:t>
      </w:r>
      <w:r w:rsidR="0078044F">
        <w:rPr>
          <w:rFonts w:ascii="Calibri" w:hAnsi="Calibri" w:cs="Cambria"/>
          <w:sz w:val="22"/>
          <w:szCs w:val="22"/>
        </w:rPr>
        <w:t>elektriny</w:t>
      </w:r>
      <w:r w:rsidR="004E2CE2" w:rsidRPr="00AE18DF">
        <w:rPr>
          <w:rFonts w:ascii="Calibri" w:hAnsi="Calibri" w:cs="Cambria"/>
          <w:sz w:val="22"/>
          <w:szCs w:val="22"/>
        </w:rPr>
        <w:t xml:space="preserve"> z dôvodu plánovaných rekonštrukcií, odstávok, údržby a revízii </w:t>
      </w:r>
      <w:r w:rsidR="0083577A">
        <w:rPr>
          <w:rFonts w:ascii="Calibri" w:hAnsi="Calibri" w:cs="Cambria"/>
          <w:sz w:val="22"/>
          <w:szCs w:val="22"/>
        </w:rPr>
        <w:t>elektroenergetických</w:t>
      </w:r>
      <w:r w:rsidR="004E2CE2" w:rsidRPr="00AE18DF">
        <w:rPr>
          <w:rFonts w:ascii="Calibri" w:hAnsi="Calibri" w:cs="Cambria"/>
          <w:sz w:val="22"/>
          <w:szCs w:val="22"/>
        </w:rPr>
        <w:t xml:space="preserve"> zariadení (najmä termín začatia a skončenia obmedzenia alebo prerušenia distribúcie </w:t>
      </w:r>
      <w:r w:rsidR="0078044F">
        <w:rPr>
          <w:rFonts w:ascii="Calibri" w:hAnsi="Calibri" w:cs="Cambria"/>
          <w:sz w:val="22"/>
          <w:szCs w:val="22"/>
        </w:rPr>
        <w:t>elektriny</w:t>
      </w:r>
      <w:r w:rsidR="004E2CE2" w:rsidRPr="00AE18DF">
        <w:rPr>
          <w:rFonts w:ascii="Calibri" w:hAnsi="Calibri" w:cs="Cambria"/>
          <w:sz w:val="22"/>
          <w:szCs w:val="22"/>
        </w:rPr>
        <w:t xml:space="preserve">) bezodkladne potom, ako bude o tom informovaný zo strany PDS. Po odstránení príčin obmedzenia alebo prerušenia distribúcie </w:t>
      </w:r>
      <w:r w:rsidR="0078044F">
        <w:rPr>
          <w:rFonts w:ascii="Calibri" w:hAnsi="Calibri" w:cs="Cambria"/>
          <w:sz w:val="22"/>
          <w:szCs w:val="22"/>
        </w:rPr>
        <w:t>elektriny</w:t>
      </w:r>
      <w:r w:rsidR="004E2CE2" w:rsidRPr="00AE18DF">
        <w:rPr>
          <w:rFonts w:ascii="Calibri" w:hAnsi="Calibri" w:cs="Cambria"/>
          <w:sz w:val="22"/>
          <w:szCs w:val="22"/>
        </w:rPr>
        <w:t xml:space="preserve"> dodávateľ bezodkladne umožní odberateľovi odoberať </w:t>
      </w:r>
      <w:r w:rsidR="0083577A">
        <w:rPr>
          <w:rFonts w:ascii="Calibri" w:hAnsi="Calibri" w:cs="Cambria"/>
          <w:sz w:val="22"/>
          <w:szCs w:val="22"/>
        </w:rPr>
        <w:t>elektrinu</w:t>
      </w:r>
      <w:r w:rsidR="004E2CE2" w:rsidRPr="00AE18DF">
        <w:rPr>
          <w:rFonts w:ascii="Calibri" w:hAnsi="Calibri" w:cs="Cambria"/>
          <w:sz w:val="22"/>
          <w:szCs w:val="22"/>
        </w:rPr>
        <w:t xml:space="preserve"> v príslušnom OM.</w:t>
      </w:r>
    </w:p>
    <w:p w14:paraId="70BFEFB1" w14:textId="77777777" w:rsidR="004E41B6" w:rsidRPr="00AE18DF" w:rsidRDefault="004E41B6" w:rsidP="00F54837">
      <w:pPr>
        <w:jc w:val="both"/>
        <w:rPr>
          <w:rFonts w:asciiTheme="minorHAnsi" w:hAnsiTheme="minorHAnsi"/>
          <w:sz w:val="22"/>
          <w:szCs w:val="22"/>
        </w:rPr>
      </w:pPr>
    </w:p>
    <w:p w14:paraId="0E5B5203" w14:textId="631CDD96"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.3</w:t>
      </w:r>
      <w:r w:rsidR="00C92372" w:rsidRPr="00AE18DF">
        <w:rPr>
          <w:rFonts w:asciiTheme="minorHAnsi" w:hAnsiTheme="minorHAnsi"/>
          <w:sz w:val="22"/>
          <w:szCs w:val="22"/>
        </w:rPr>
        <w:tab/>
      </w:r>
      <w:r w:rsidRPr="00AE18DF">
        <w:rPr>
          <w:rFonts w:asciiTheme="minorHAnsi" w:hAnsiTheme="minorHAnsi"/>
          <w:sz w:val="22"/>
          <w:szCs w:val="22"/>
        </w:rPr>
        <w:t xml:space="preserve">Odberateľ sa zaväzuje v prípade stavu núdze postupovať podľa príslušných právnych predpisov, a to podľa § 21 </w:t>
      </w:r>
      <w:r w:rsidR="00D62854" w:rsidRPr="00AE18DF">
        <w:rPr>
          <w:rFonts w:asciiTheme="minorHAnsi" w:hAnsiTheme="minorHAnsi"/>
          <w:sz w:val="22"/>
          <w:szCs w:val="22"/>
        </w:rPr>
        <w:t>z</w:t>
      </w:r>
      <w:r w:rsidRPr="00AE18DF">
        <w:rPr>
          <w:rFonts w:asciiTheme="minorHAnsi" w:hAnsiTheme="minorHAnsi"/>
          <w:sz w:val="22"/>
          <w:szCs w:val="22"/>
        </w:rPr>
        <w:t>ákona o energetike a vyhlášky MH SR č. 416/2012 Z. z.</w:t>
      </w:r>
      <w:r w:rsidR="00A66A2B" w:rsidRPr="00AE18DF">
        <w:rPr>
          <w:rFonts w:asciiTheme="minorHAnsi" w:hAnsiTheme="minorHAnsi"/>
          <w:sz w:val="22"/>
          <w:szCs w:val="22"/>
        </w:rPr>
        <w:t>,</w:t>
      </w:r>
      <w:r w:rsidRPr="00AE18DF">
        <w:rPr>
          <w:rFonts w:asciiTheme="minorHAnsi" w:hAnsi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w:t>
      </w:r>
      <w:r w:rsidR="0078044F">
        <w:rPr>
          <w:rFonts w:asciiTheme="minorHAnsi" w:hAnsiTheme="minorHAnsi"/>
          <w:sz w:val="22"/>
          <w:szCs w:val="22"/>
        </w:rPr>
        <w:t>elektriny</w:t>
      </w:r>
      <w:r w:rsidRPr="00AE18DF">
        <w:rPr>
          <w:rFonts w:asciiTheme="minorHAnsi" w:hAnsiTheme="minorHAnsi"/>
          <w:sz w:val="22"/>
          <w:szCs w:val="22"/>
        </w:rPr>
        <w:t xml:space="preserve">, o opatreniach zameraných na odstránenie krízovej situácie a o spôsobe určenia obmedzujúcich opatrení v </w:t>
      </w:r>
      <w:r w:rsidR="0083577A">
        <w:rPr>
          <w:rFonts w:asciiTheme="minorHAnsi" w:hAnsiTheme="minorHAnsi"/>
          <w:sz w:val="22"/>
          <w:szCs w:val="22"/>
        </w:rPr>
        <w:t>elektroenergetike</w:t>
      </w:r>
      <w:r w:rsidRPr="00AE18DF">
        <w:rPr>
          <w:rFonts w:asciiTheme="minorHAnsi" w:hAnsiTheme="minorHAnsi"/>
          <w:sz w:val="22"/>
          <w:szCs w:val="22"/>
        </w:rPr>
        <w:t xml:space="preserve"> a opatrení zameraných na odstránenie krízovej situácie.</w:t>
      </w:r>
    </w:p>
    <w:p w14:paraId="6066088A" w14:textId="77777777" w:rsidR="004E41B6" w:rsidRPr="00AE18DF" w:rsidRDefault="004E41B6" w:rsidP="00F54837">
      <w:pPr>
        <w:ind w:left="567" w:hanging="567"/>
        <w:jc w:val="both"/>
        <w:rPr>
          <w:rFonts w:asciiTheme="minorHAnsi" w:hAnsiTheme="minorHAnsi"/>
          <w:sz w:val="22"/>
          <w:szCs w:val="22"/>
        </w:rPr>
      </w:pPr>
    </w:p>
    <w:p w14:paraId="456292F7" w14:textId="5B1E092C" w:rsidR="004E41B6" w:rsidRPr="00AE18DF" w:rsidRDefault="004D63D0" w:rsidP="00F54837">
      <w:pPr>
        <w:ind w:left="567" w:hanging="567"/>
        <w:jc w:val="both"/>
        <w:rPr>
          <w:rFonts w:asciiTheme="minorHAnsi" w:hAnsiTheme="minorHAnsi"/>
          <w:sz w:val="22"/>
          <w:szCs w:val="22"/>
          <w:lang w:eastAsia="sk-SK"/>
        </w:rPr>
      </w:pPr>
      <w:r w:rsidRPr="00AE18DF">
        <w:rPr>
          <w:rFonts w:asciiTheme="minorHAnsi" w:hAnsiTheme="minorHAnsi"/>
          <w:sz w:val="22"/>
          <w:szCs w:val="22"/>
        </w:rPr>
        <w:t>14</w:t>
      </w:r>
      <w:r w:rsidR="004E41B6" w:rsidRPr="00AE18DF">
        <w:rPr>
          <w:rFonts w:asciiTheme="minorHAnsi" w:hAnsiTheme="minorHAnsi"/>
          <w:sz w:val="22"/>
          <w:szCs w:val="22"/>
        </w:rPr>
        <w:t>.4</w:t>
      </w:r>
      <w:r w:rsidR="004E41B6" w:rsidRPr="00AE18DF">
        <w:rPr>
          <w:rFonts w:asciiTheme="minorHAnsi" w:hAnsiTheme="minorHAnsi"/>
          <w:sz w:val="22"/>
          <w:szCs w:val="22"/>
        </w:rPr>
        <w:tab/>
        <w:t xml:space="preserve">V prípade obmedzenia alebo prerušenia distribúcie </w:t>
      </w:r>
      <w:r w:rsidR="0078044F">
        <w:rPr>
          <w:rFonts w:asciiTheme="minorHAnsi" w:hAnsiTheme="minorHAnsi"/>
          <w:sz w:val="22"/>
          <w:szCs w:val="22"/>
        </w:rPr>
        <w:t>elektriny</w:t>
      </w:r>
      <w:r w:rsidR="004E41B6" w:rsidRPr="00AE18DF">
        <w:rPr>
          <w:rFonts w:asciiTheme="minorHAnsi" w:hAnsiTheme="minorHAnsi"/>
          <w:sz w:val="22"/>
          <w:szCs w:val="22"/>
        </w:rPr>
        <w:t xml:space="preserve"> zo strany PDS vo vzťahu k príslušnému odbernému miestu podľa</w:t>
      </w:r>
      <w:r w:rsidRPr="00AE18DF">
        <w:rPr>
          <w:rFonts w:asciiTheme="minorHAnsi" w:hAnsiTheme="minorHAnsi"/>
          <w:sz w:val="22"/>
          <w:szCs w:val="22"/>
        </w:rPr>
        <w:t xml:space="preserve"> čl. XIV </w:t>
      </w:r>
      <w:r w:rsidR="004E41B6" w:rsidRPr="00AE18DF">
        <w:rPr>
          <w:rFonts w:asciiTheme="minorHAnsi" w:hAnsiTheme="minorHAnsi"/>
          <w:sz w:val="22"/>
          <w:szCs w:val="22"/>
        </w:rPr>
        <w:t>bod 1</w:t>
      </w:r>
      <w:r w:rsidRPr="00AE18DF">
        <w:rPr>
          <w:rFonts w:asciiTheme="minorHAnsi" w:hAnsiTheme="minorHAnsi"/>
          <w:sz w:val="22"/>
          <w:szCs w:val="22"/>
        </w:rPr>
        <w:t>4</w:t>
      </w:r>
      <w:r w:rsidR="004E41B6" w:rsidRPr="00AE18DF">
        <w:rPr>
          <w:rFonts w:asciiTheme="minorHAnsi" w:hAnsiTheme="minorHAnsi"/>
          <w:sz w:val="22"/>
          <w:szCs w:val="22"/>
        </w:rPr>
        <w:t>.2</w:t>
      </w:r>
      <w:r w:rsidR="00A66A2B" w:rsidRPr="00AE18DF">
        <w:rPr>
          <w:rFonts w:asciiTheme="minorHAnsi" w:hAnsiTheme="minorHAnsi"/>
          <w:sz w:val="22"/>
          <w:szCs w:val="22"/>
        </w:rPr>
        <w:t>.</w:t>
      </w:r>
      <w:r w:rsidR="004E41B6" w:rsidRPr="00AE18DF">
        <w:rPr>
          <w:rFonts w:asciiTheme="minorHAnsi" w:hAnsiTheme="minorHAnsi"/>
          <w:sz w:val="22"/>
          <w:szCs w:val="22"/>
        </w:rPr>
        <w:t xml:space="preserve"> </w:t>
      </w:r>
      <w:r w:rsidRPr="00AE18DF">
        <w:rPr>
          <w:rFonts w:asciiTheme="minorHAnsi" w:hAnsiTheme="minorHAnsi"/>
          <w:sz w:val="22"/>
          <w:szCs w:val="22"/>
        </w:rPr>
        <w:t>Rámcovej z</w:t>
      </w:r>
      <w:r w:rsidR="004E41B6" w:rsidRPr="00AE18DF">
        <w:rPr>
          <w:rFonts w:asciiTheme="minorHAnsi" w:hAnsiTheme="minorHAnsi"/>
          <w:sz w:val="22"/>
          <w:szCs w:val="22"/>
        </w:rPr>
        <w:t xml:space="preserve">mluvy, resp. v prípade obmedzenia denného odberu </w:t>
      </w:r>
      <w:r w:rsidR="0078044F">
        <w:rPr>
          <w:rFonts w:asciiTheme="minorHAnsi" w:hAnsiTheme="minorHAnsi"/>
          <w:sz w:val="22"/>
          <w:szCs w:val="22"/>
        </w:rPr>
        <w:t>elektriny</w:t>
      </w:r>
      <w:r w:rsidR="004E41B6" w:rsidRPr="00AE18DF">
        <w:rPr>
          <w:rFonts w:asciiTheme="minorHAnsi" w:hAnsiTheme="minorHAnsi"/>
          <w:sz w:val="22"/>
          <w:szCs w:val="22"/>
        </w:rPr>
        <w:t xml:space="preserve"> z dôvodu stavu núdze, môže odberateľ pre príslušné odberné miesto požiadať </w:t>
      </w:r>
      <w:r w:rsidR="004E41B6" w:rsidRPr="00AE18DF">
        <w:rPr>
          <w:rFonts w:asciiTheme="minorHAnsi" w:hAnsiTheme="minorHAnsi"/>
          <w:sz w:val="22"/>
          <w:szCs w:val="22"/>
        </w:rPr>
        <w:lastRenderedPageBreak/>
        <w:t xml:space="preserve">dodávateľa o zníženie dodávaného množstva </w:t>
      </w:r>
      <w:r w:rsidR="0078044F">
        <w:rPr>
          <w:rFonts w:asciiTheme="minorHAnsi" w:hAnsiTheme="minorHAnsi"/>
          <w:sz w:val="22"/>
          <w:szCs w:val="22"/>
        </w:rPr>
        <w:t>elektriny</w:t>
      </w:r>
      <w:r w:rsidR="0003423E" w:rsidRPr="00AE18DF">
        <w:rPr>
          <w:rFonts w:asciiTheme="minorHAnsi" w:hAnsiTheme="minorHAnsi"/>
          <w:sz w:val="22"/>
          <w:szCs w:val="22"/>
        </w:rPr>
        <w:t>, pričom takáto zmena nemá vplyv na dodržanie minimálneho množstva dodávky zo strany BBSK</w:t>
      </w:r>
      <w:r w:rsidR="004E41B6" w:rsidRPr="00AE18DF">
        <w:rPr>
          <w:rFonts w:asciiTheme="minorHAnsi" w:hAnsiTheme="minorHAnsi"/>
          <w:sz w:val="22"/>
          <w:szCs w:val="22"/>
        </w:rPr>
        <w:t>.</w:t>
      </w:r>
    </w:p>
    <w:p w14:paraId="0F037752" w14:textId="77777777" w:rsidR="004E41B6" w:rsidRPr="00AE18DF" w:rsidRDefault="004E41B6" w:rsidP="00F54837">
      <w:pPr>
        <w:rPr>
          <w:rFonts w:asciiTheme="minorHAnsi" w:hAnsiTheme="minorHAnsi" w:cs="Cambria"/>
          <w:b/>
          <w:bCs/>
          <w:sz w:val="22"/>
          <w:szCs w:val="22"/>
        </w:rPr>
      </w:pPr>
    </w:p>
    <w:p w14:paraId="13054229" w14:textId="0C79F996" w:rsidR="004E41B6" w:rsidRPr="00AE18DF" w:rsidRDefault="004D63D0" w:rsidP="00F54837">
      <w:pPr>
        <w:autoSpaceDE w:val="0"/>
        <w:autoSpaceDN w:val="0"/>
        <w:adjustRightInd w:val="0"/>
        <w:jc w:val="center"/>
        <w:rPr>
          <w:rFonts w:asciiTheme="minorHAnsi" w:hAnsiTheme="minorHAnsi" w:cs="Cambria"/>
          <w:b/>
          <w:bCs/>
          <w:sz w:val="22"/>
          <w:szCs w:val="22"/>
        </w:rPr>
      </w:pPr>
      <w:r w:rsidRPr="00AE18DF">
        <w:rPr>
          <w:rFonts w:asciiTheme="minorHAnsi" w:hAnsiTheme="minorHAnsi" w:cs="Cambria"/>
          <w:b/>
          <w:bCs/>
          <w:sz w:val="22"/>
          <w:szCs w:val="22"/>
        </w:rPr>
        <w:t>XV</w:t>
      </w:r>
      <w:r w:rsidR="004E41B6" w:rsidRPr="00AE18DF">
        <w:rPr>
          <w:rFonts w:asciiTheme="minorHAnsi" w:hAnsiTheme="minorHAnsi" w:cs="Cambria"/>
          <w:b/>
          <w:bCs/>
          <w:sz w:val="22"/>
          <w:szCs w:val="22"/>
        </w:rPr>
        <w:t>.</w:t>
      </w:r>
    </w:p>
    <w:p w14:paraId="4BC7C94E" w14:textId="77777777" w:rsidR="004E41B6" w:rsidRPr="00AE18DF" w:rsidRDefault="004E41B6" w:rsidP="00F54837">
      <w:pPr>
        <w:autoSpaceDE w:val="0"/>
        <w:autoSpaceDN w:val="0"/>
        <w:adjustRightInd w:val="0"/>
        <w:jc w:val="center"/>
        <w:rPr>
          <w:rFonts w:asciiTheme="minorHAnsi" w:hAnsiTheme="minorHAnsi" w:cs="Cambria"/>
          <w:b/>
          <w:bCs/>
          <w:color w:val="000000"/>
          <w:sz w:val="22"/>
          <w:szCs w:val="22"/>
        </w:rPr>
      </w:pPr>
      <w:r w:rsidRPr="00AE18DF">
        <w:rPr>
          <w:rFonts w:asciiTheme="minorHAnsi" w:hAnsiTheme="minorHAnsi" w:cs="Cambria"/>
          <w:b/>
          <w:bCs/>
          <w:color w:val="000000"/>
          <w:sz w:val="22"/>
          <w:szCs w:val="22"/>
        </w:rPr>
        <w:t>Všeobecné ustanovenia</w:t>
      </w:r>
    </w:p>
    <w:p w14:paraId="4A8287D5" w14:textId="77777777" w:rsidR="004E41B6" w:rsidRPr="00AE18DF" w:rsidRDefault="004E41B6" w:rsidP="00F54837">
      <w:pPr>
        <w:autoSpaceDE w:val="0"/>
        <w:autoSpaceDN w:val="0"/>
        <w:adjustRightInd w:val="0"/>
        <w:ind w:right="-2"/>
        <w:jc w:val="center"/>
        <w:rPr>
          <w:rFonts w:asciiTheme="minorHAnsi" w:hAnsiTheme="minorHAnsi"/>
          <w:b/>
          <w:bCs/>
          <w:sz w:val="22"/>
          <w:szCs w:val="22"/>
          <w:lang w:eastAsia="sk-SK"/>
        </w:rPr>
      </w:pPr>
    </w:p>
    <w:p w14:paraId="0CA1CFB2" w14:textId="21B13D61" w:rsidR="004E41B6" w:rsidRPr="00AE18DF" w:rsidRDefault="004E41B6" w:rsidP="00F54837">
      <w:pPr>
        <w:tabs>
          <w:tab w:val="left" w:pos="709"/>
        </w:tabs>
        <w:autoSpaceDE w:val="0"/>
        <w:autoSpaceDN w:val="0"/>
        <w:adjustRightInd w:val="0"/>
        <w:ind w:left="709" w:right="-2" w:hanging="709"/>
        <w:jc w:val="both"/>
        <w:rPr>
          <w:rFonts w:asciiTheme="minorHAnsi" w:hAnsiTheme="minorHAnsi"/>
          <w:sz w:val="22"/>
          <w:szCs w:val="22"/>
          <w:lang w:eastAsia="sk-SK"/>
        </w:rPr>
      </w:pPr>
      <w:r w:rsidRPr="00AE18DF">
        <w:rPr>
          <w:rFonts w:asciiTheme="minorHAnsi" w:hAnsiTheme="minorHAnsi"/>
          <w:bCs/>
          <w:sz w:val="22"/>
          <w:szCs w:val="22"/>
          <w:lang w:eastAsia="sk-SK"/>
        </w:rPr>
        <w:t>1</w:t>
      </w:r>
      <w:r w:rsidR="004D63D0" w:rsidRPr="00AE18DF">
        <w:rPr>
          <w:rFonts w:asciiTheme="minorHAnsi" w:hAnsiTheme="minorHAnsi"/>
          <w:bCs/>
          <w:sz w:val="22"/>
          <w:szCs w:val="22"/>
          <w:lang w:eastAsia="sk-SK"/>
        </w:rPr>
        <w:t>5</w:t>
      </w:r>
      <w:r w:rsidRPr="00AE18DF">
        <w:rPr>
          <w:rFonts w:asciiTheme="minorHAnsi" w:hAnsiTheme="minorHAnsi"/>
          <w:bCs/>
          <w:sz w:val="22"/>
          <w:szCs w:val="22"/>
          <w:lang w:eastAsia="sk-SK"/>
        </w:rPr>
        <w:t>.1.</w:t>
      </w:r>
      <w:r w:rsidR="00564325" w:rsidRPr="00AE18DF">
        <w:rPr>
          <w:rFonts w:asciiTheme="minorHAnsi" w:hAnsiTheme="minorHAnsi"/>
          <w:bCs/>
          <w:sz w:val="22"/>
          <w:szCs w:val="22"/>
          <w:lang w:eastAsia="sk-SK"/>
        </w:rPr>
        <w:tab/>
      </w:r>
      <w:r w:rsidRPr="00AE18DF">
        <w:rPr>
          <w:rFonts w:asciiTheme="minorHAnsi" w:hAnsiTheme="minorHAnsi"/>
          <w:sz w:val="22"/>
          <w:szCs w:val="22"/>
          <w:lang w:eastAsia="sk-SK"/>
        </w:rPr>
        <w:t xml:space="preserve">Dodávateľ predkladá v prílohe č. </w:t>
      </w:r>
      <w:r w:rsidR="00523144">
        <w:rPr>
          <w:rFonts w:asciiTheme="minorHAnsi" w:hAnsiTheme="minorHAnsi"/>
          <w:sz w:val="22"/>
          <w:szCs w:val="22"/>
          <w:lang w:eastAsia="sk-SK"/>
        </w:rPr>
        <w:t>4</w:t>
      </w:r>
      <w:r w:rsidR="007145CF" w:rsidRPr="00AE18DF">
        <w:rPr>
          <w:rFonts w:asciiTheme="minorHAnsi" w:hAnsiTheme="minorHAnsi"/>
          <w:sz w:val="22"/>
          <w:szCs w:val="22"/>
          <w:lang w:eastAsia="sk-SK"/>
        </w:rPr>
        <w:t xml:space="preserve"> </w:t>
      </w:r>
      <w:r w:rsidRPr="00AE18DF">
        <w:rPr>
          <w:rFonts w:asciiTheme="minorHAnsi" w:hAnsiTheme="minorHAnsi"/>
          <w:sz w:val="22"/>
          <w:szCs w:val="22"/>
          <w:lang w:eastAsia="sk-SK"/>
        </w:rPr>
        <w:t xml:space="preserve">k tejto </w:t>
      </w:r>
      <w:r w:rsidR="00FB1C0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FB1C0F" w:rsidRPr="00AE18DF">
        <w:rPr>
          <w:rFonts w:asciiTheme="minorHAnsi" w:hAnsiTheme="minorHAnsi"/>
          <w:sz w:val="22"/>
          <w:szCs w:val="22"/>
          <w:lang w:eastAsia="sk-SK"/>
        </w:rPr>
        <w:t>BBSK</w:t>
      </w:r>
      <w:r w:rsidRPr="00AE18DF">
        <w:rPr>
          <w:rFonts w:asciiTheme="minorHAnsi" w:hAnsiTheme="minorHAnsi"/>
          <w:sz w:val="22"/>
          <w:szCs w:val="22"/>
          <w:lang w:eastAsia="sk-SK"/>
        </w:rPr>
        <w:t xml:space="preserve"> akúkoľvek zmenu údajov o subdodávateľovi. </w:t>
      </w:r>
    </w:p>
    <w:p w14:paraId="36A9A6EC" w14:textId="77777777" w:rsidR="004E41B6" w:rsidRPr="00AE18DF" w:rsidRDefault="004E41B6" w:rsidP="00F54837">
      <w:pPr>
        <w:autoSpaceDE w:val="0"/>
        <w:autoSpaceDN w:val="0"/>
        <w:adjustRightInd w:val="0"/>
        <w:ind w:right="-2"/>
        <w:jc w:val="both"/>
        <w:rPr>
          <w:rFonts w:asciiTheme="minorHAnsi" w:hAnsiTheme="minorHAnsi"/>
          <w:sz w:val="22"/>
          <w:szCs w:val="22"/>
          <w:lang w:eastAsia="sk-SK"/>
        </w:rPr>
      </w:pPr>
    </w:p>
    <w:p w14:paraId="25757B9C" w14:textId="316CF3A6" w:rsidR="004E41B6" w:rsidRPr="00AE18DF" w:rsidRDefault="004E41B6" w:rsidP="00F54837">
      <w:pPr>
        <w:autoSpaceDE w:val="0"/>
        <w:autoSpaceDN w:val="0"/>
        <w:adjustRightInd w:val="0"/>
        <w:ind w:left="705" w:right="-2"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 xml:space="preserve">.2. </w:t>
      </w:r>
      <w:r w:rsidRPr="00AE18DF">
        <w:rPr>
          <w:rFonts w:asciiTheme="minorHAnsi" w:hAnsiTheme="minorHAnsi"/>
          <w:sz w:val="22"/>
          <w:szCs w:val="22"/>
          <w:lang w:eastAsia="sk-SK"/>
        </w:rPr>
        <w:tab/>
      </w:r>
      <w:r w:rsidR="00564325" w:rsidRPr="00AE18DF">
        <w:rPr>
          <w:rFonts w:asciiTheme="minorHAnsi" w:hAnsiTheme="minorHAnsi"/>
          <w:sz w:val="22"/>
          <w:szCs w:val="22"/>
          <w:lang w:eastAsia="sk-SK"/>
        </w:rPr>
        <w:tab/>
      </w:r>
      <w:r w:rsidRPr="00AE18DF">
        <w:rPr>
          <w:rFonts w:asciiTheme="minorHAnsi" w:hAnsiTheme="minorHAnsi"/>
          <w:sz w:val="22"/>
          <w:szCs w:val="22"/>
          <w:lang w:eastAsia="sk-SK"/>
        </w:rPr>
        <w:t>Dodávateľ je oprávnený kedykoľvek počas trvania tejto</w:t>
      </w:r>
      <w:r w:rsidR="007145CF" w:rsidRPr="00AE18DF">
        <w:rPr>
          <w:rFonts w:asciiTheme="minorHAnsi" w:hAnsiTheme="minorHAnsi"/>
          <w:sz w:val="22"/>
          <w:szCs w:val="22"/>
          <w:lang w:eastAsia="sk-SK"/>
        </w:rPr>
        <w:t xml:space="preserve"> Rámcovej</w:t>
      </w:r>
      <w:r w:rsidRPr="00AE18DF">
        <w:rPr>
          <w:rFonts w:asciiTheme="minorHAnsi" w:hAnsi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AE18DF">
        <w:rPr>
          <w:rFonts w:asciiTheme="minorHAnsi" w:hAnsiTheme="minorHAnsi"/>
          <w:sz w:val="22"/>
          <w:szCs w:val="22"/>
          <w:lang w:eastAsia="sk-SK"/>
        </w:rPr>
        <w:t>)</w:t>
      </w:r>
      <w:r w:rsidRPr="00AE18DF">
        <w:rPr>
          <w:rFonts w:asciiTheme="minorHAnsi" w:hAnsiTheme="minorHAnsi"/>
          <w:sz w:val="22"/>
          <w:szCs w:val="22"/>
          <w:lang w:eastAsia="sk-SK"/>
        </w:rPr>
        <w:t xml:space="preserve">, je dodávateľ povinný oznámiť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(identifikačné) údaje o novom subdodávateľovi a o osobe oprávnenej konať za nového subdodávateľa v rozsahu meno a priezvisko, adresa pobytu, dátum narodenia. Až do splnenia predmetu tejto </w:t>
      </w:r>
      <w:r w:rsidR="0096538A">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akúkoľvek zmenu údajov o novom subdodávateľovi. </w:t>
      </w:r>
    </w:p>
    <w:p w14:paraId="2713DB47" w14:textId="77777777" w:rsidR="004E41B6" w:rsidRPr="00AE18DF" w:rsidRDefault="004E41B6" w:rsidP="00F54837">
      <w:pPr>
        <w:jc w:val="center"/>
        <w:rPr>
          <w:rFonts w:asciiTheme="minorHAnsi" w:hAnsiTheme="minorHAnsi" w:cs="Cambria"/>
          <w:b/>
          <w:bCs/>
          <w:sz w:val="22"/>
          <w:szCs w:val="22"/>
        </w:rPr>
      </w:pPr>
    </w:p>
    <w:p w14:paraId="3FCFF0D5" w14:textId="2FF28588" w:rsidR="004E41B6" w:rsidRPr="00AE18DF" w:rsidRDefault="004E41B6" w:rsidP="00F54837">
      <w:pPr>
        <w:widowControl w:val="0"/>
        <w:autoSpaceDE w:val="0"/>
        <w:autoSpaceDN w:val="0"/>
        <w:adjustRightInd w:val="0"/>
        <w:ind w:left="705"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.3.</w:t>
      </w:r>
      <w:r w:rsidRPr="00AE18DF">
        <w:rPr>
          <w:rFonts w:asciiTheme="minorHAnsi" w:hAnsiTheme="minorHAnsi"/>
          <w:sz w:val="22"/>
          <w:szCs w:val="22"/>
          <w:lang w:eastAsia="sk-SK"/>
        </w:rPr>
        <w:tab/>
        <w:t xml:space="preserve">V prípade, že odberateľ je v omeškaní s úhradou faktúry alebo jej časti podľa </w:t>
      </w:r>
      <w:r w:rsidR="00A66A2B" w:rsidRPr="00AE18DF">
        <w:rPr>
          <w:rFonts w:asciiTheme="minorHAnsi" w:hAnsiTheme="minorHAnsi"/>
          <w:sz w:val="22"/>
          <w:szCs w:val="22"/>
          <w:lang w:eastAsia="sk-SK"/>
        </w:rPr>
        <w:t xml:space="preserve">príslušnej </w:t>
      </w:r>
      <w:r w:rsidRPr="00AE18DF">
        <w:rPr>
          <w:rFonts w:asciiTheme="minorHAnsi" w:hAnsiTheme="minorHAnsi"/>
          <w:sz w:val="22"/>
          <w:szCs w:val="22"/>
          <w:lang w:eastAsia="sk-SK"/>
        </w:rPr>
        <w:t xml:space="preserve">zmluvy, a ak si odberateľ nesplnil túto povinnosť ani v dodatočnej lehote, ktorú stanovil dodávateľ v písomnej výzve doručenej v listinnej forme na adresu sídla odberateľa, považuje sa to za porušenie zmluvy. Výzva bude obsahovať upozornenie, že dodávka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a distribučné služby budú prerušené (za týmto účelom je dodávateľ oprávnený požiadať prevádzkovateľa pre</w:t>
      </w:r>
      <w:r w:rsidR="00612749">
        <w:rPr>
          <w:rFonts w:asciiTheme="minorHAnsi" w:hAnsiTheme="minorHAnsi"/>
          <w:sz w:val="22"/>
          <w:szCs w:val="22"/>
          <w:lang w:eastAsia="sk-SK"/>
        </w:rPr>
        <w:t>nosovej</w:t>
      </w:r>
      <w:r w:rsidRPr="00AE18DF">
        <w:rPr>
          <w:rFonts w:asciiTheme="minorHAnsi" w:hAnsiTheme="minorHAnsi"/>
          <w:sz w:val="22"/>
          <w:szCs w:val="22"/>
          <w:lang w:eastAsia="sk-SK"/>
        </w:rPr>
        <w:t xml:space="preserve"> s</w:t>
      </w:r>
      <w:r w:rsidR="00612749">
        <w:rPr>
          <w:rFonts w:asciiTheme="minorHAnsi" w:hAnsiTheme="minorHAnsi"/>
          <w:sz w:val="22"/>
          <w:szCs w:val="22"/>
          <w:lang w:eastAsia="sk-SK"/>
        </w:rPr>
        <w:t>ústavy</w:t>
      </w:r>
      <w:r w:rsidRPr="00AE18DF">
        <w:rPr>
          <w:rFonts w:asciiTheme="minorHAnsi" w:hAnsiTheme="minorHAnsi"/>
          <w:sz w:val="22"/>
          <w:szCs w:val="22"/>
          <w:lang w:eastAsia="sk-SK"/>
        </w:rPr>
        <w:t xml:space="preserve"> alebo prevádzkovateľa distribučnej s</w:t>
      </w:r>
      <w:r w:rsidR="00612749">
        <w:rPr>
          <w:rFonts w:asciiTheme="minorHAnsi" w:hAnsiTheme="minorHAnsi"/>
          <w:sz w:val="22"/>
          <w:szCs w:val="22"/>
          <w:lang w:eastAsia="sk-SK"/>
        </w:rPr>
        <w:t>ústavy</w:t>
      </w:r>
      <w:r w:rsidRPr="00AE18DF">
        <w:rPr>
          <w:rFonts w:asciiTheme="minorHAnsi" w:hAnsiTheme="minorHAnsi"/>
          <w:sz w:val="22"/>
          <w:szCs w:val="22"/>
          <w:lang w:eastAsia="sk-SK"/>
        </w:rPr>
        <w:t xml:space="preserve"> o prerušenie alebo obmedzenie pre</w:t>
      </w:r>
      <w:r w:rsidR="00612749">
        <w:rPr>
          <w:rFonts w:asciiTheme="minorHAnsi" w:hAnsiTheme="minorHAnsi"/>
          <w:sz w:val="22"/>
          <w:szCs w:val="22"/>
          <w:lang w:eastAsia="sk-SK"/>
        </w:rPr>
        <w:t>nosu</w:t>
      </w:r>
      <w:r w:rsidRPr="00AE18DF">
        <w:rPr>
          <w:rFonts w:asciiTheme="minorHAnsi" w:hAnsiTheme="minorHAnsi"/>
          <w:sz w:val="22"/>
          <w:szCs w:val="22"/>
          <w:lang w:eastAsia="sk-SK"/>
        </w:rPr>
        <w:t xml:space="preserve"> alebo distribúcie </w:t>
      </w:r>
      <w:r w:rsidR="0078044F">
        <w:rPr>
          <w:rFonts w:asciiTheme="minorHAnsi" w:hAnsiTheme="minorHAnsi"/>
          <w:sz w:val="22"/>
          <w:szCs w:val="22"/>
          <w:lang w:eastAsia="sk-SK"/>
        </w:rPr>
        <w:t>elektriny</w:t>
      </w:r>
      <w:r w:rsidRPr="00AE18DF">
        <w:rPr>
          <w:rFonts w:asciiTheme="minorHAnsi" w:hAnsiTheme="minorHAnsi"/>
          <w:sz w:val="22"/>
          <w:szCs w:val="22"/>
          <w:lang w:eastAsia="sk-SK"/>
        </w:rPr>
        <w:t>). Dodávateľ je oprávnený po u</w:t>
      </w:r>
      <w:r w:rsidR="00A90585">
        <w:rPr>
          <w:rFonts w:asciiTheme="minorHAnsi" w:hAnsiTheme="minorHAnsi"/>
          <w:sz w:val="22"/>
          <w:szCs w:val="22"/>
          <w:lang w:eastAsia="sk-SK"/>
        </w:rPr>
        <w:t>plynu</w:t>
      </w:r>
      <w:r w:rsidRPr="00AE18DF">
        <w:rPr>
          <w:rFonts w:asciiTheme="minorHAnsi" w:hAnsiTheme="minorHAnsi"/>
          <w:sz w:val="22"/>
          <w:szCs w:val="22"/>
          <w:lang w:eastAsia="sk-SK"/>
        </w:rPr>
        <w:t xml:space="preserve">tí tejto dodatočnej lehoty troch pracovných dní prerušiť dodávku </w:t>
      </w:r>
      <w:r w:rsidR="0078044F">
        <w:rPr>
          <w:rFonts w:asciiTheme="minorHAnsi" w:hAnsiTheme="minorHAnsi"/>
          <w:sz w:val="22"/>
          <w:szCs w:val="22"/>
          <w:lang w:eastAsia="sk-SK"/>
        </w:rPr>
        <w:t>elektriny</w:t>
      </w:r>
      <w:r w:rsidR="007145CF" w:rsidRPr="00AE18DF">
        <w:rPr>
          <w:rFonts w:asciiTheme="minorHAnsi" w:hAnsiTheme="minorHAnsi"/>
          <w:sz w:val="22"/>
          <w:szCs w:val="22"/>
          <w:lang w:eastAsia="sk-SK"/>
        </w:rPr>
        <w:t xml:space="preserve"> príslušnému odberateľovi (nie všetkým účastníkom tejto Rámcovej zmluvy na strane odberateľov)</w:t>
      </w:r>
      <w:r w:rsidRPr="00AE18DF">
        <w:rPr>
          <w:rFonts w:asciiTheme="minorHAnsi" w:hAnsiTheme="minorHAnsi"/>
          <w:sz w:val="22"/>
          <w:szCs w:val="22"/>
          <w:lang w:eastAsia="sk-SK"/>
        </w:rPr>
        <w:t xml:space="preserve"> až do času, kedy obdrží platbu od odberateľa v plnej výške. Dodávateľ v takom prípade nezodpovedá za vniknuté škody ani za ušlý zisk</w:t>
      </w:r>
      <w:r w:rsidR="007145CF" w:rsidRPr="00AE18DF">
        <w:rPr>
          <w:rFonts w:asciiTheme="minorHAnsi" w:hAnsiTheme="minorHAnsi"/>
          <w:sz w:val="22"/>
          <w:szCs w:val="22"/>
          <w:lang w:eastAsia="sk-SK"/>
        </w:rPr>
        <w:t xml:space="preserve"> príslušného</w:t>
      </w:r>
      <w:r w:rsidRPr="00AE18DF">
        <w:rPr>
          <w:rFonts w:asciiTheme="minorHAnsi" w:hAnsiTheme="minorHAnsi"/>
          <w:sz w:val="22"/>
          <w:szCs w:val="22"/>
          <w:lang w:eastAsia="sk-SK"/>
        </w:rPr>
        <w:t xml:space="preserve"> odberateľa. Dodávka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a distribučné služby budú opätovne obnovené, akonáhle</w:t>
      </w:r>
      <w:r w:rsidR="007145CF" w:rsidRPr="00AE18DF">
        <w:rPr>
          <w:rFonts w:asciiTheme="minorHAnsi" w:hAnsiTheme="minorHAnsi"/>
          <w:sz w:val="22"/>
          <w:szCs w:val="22"/>
          <w:lang w:eastAsia="sk-SK"/>
        </w:rPr>
        <w:t xml:space="preserve"> takýto</w:t>
      </w:r>
      <w:r w:rsidRPr="00AE18DF">
        <w:rPr>
          <w:rFonts w:asciiTheme="minorHAnsi" w:hAnsiTheme="minorHAnsi"/>
          <w:sz w:val="22"/>
          <w:szCs w:val="22"/>
          <w:lang w:eastAsia="sk-SK"/>
        </w:rPr>
        <w:t xml:space="preserve"> odberateľ preukázateľne zaplatí dlžnú čiastku, s ktorou je v omeškaní.</w:t>
      </w:r>
    </w:p>
    <w:p w14:paraId="5909CF8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4D547857" w14:textId="0B1B9719" w:rsidR="00C143DB" w:rsidRPr="00170871" w:rsidRDefault="00C143DB" w:rsidP="00170871">
      <w:pPr>
        <w:pStyle w:val="Odsekzoznamu"/>
        <w:numPr>
          <w:ilvl w:val="1"/>
          <w:numId w:val="23"/>
        </w:numPr>
        <w:suppressAutoHyphens/>
        <w:autoSpaceDE w:val="0"/>
        <w:ind w:left="709" w:right="-60" w:hanging="709"/>
        <w:jc w:val="both"/>
        <w:rPr>
          <w:rFonts w:asciiTheme="minorHAnsi" w:hAnsiTheme="minorHAnsi" w:cstheme="minorHAnsi"/>
          <w:sz w:val="22"/>
          <w:szCs w:val="22"/>
        </w:rPr>
      </w:pPr>
      <w:r w:rsidRPr="00170871">
        <w:rPr>
          <w:rFonts w:asciiTheme="minorHAnsi" w:eastAsiaTheme="minorEastAsia" w:hAnsiTheme="minorHAnsi" w:cstheme="minorHAnsi"/>
          <w:sz w:val="22"/>
          <w:szCs w:val="22"/>
        </w:rPr>
        <w:t xml:space="preserve">Zmluvné strany sa týmto zaväzujú, že budú dodržiavať </w:t>
      </w:r>
      <w:r w:rsidRPr="00170871">
        <w:rPr>
          <w:rFonts w:asciiTheme="minorHAnsi" w:eastAsia="Tahoma" w:hAnsiTheme="minorHAnsi" w:cstheme="minorHAnsi"/>
          <w:sz w:val="22"/>
          <w:szCs w:val="22"/>
        </w:rPr>
        <w:t xml:space="preserve">povinnosti uložené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mluvným stranám</w:t>
      </w:r>
      <w:r w:rsidRPr="00170871">
        <w:rPr>
          <w:rFonts w:asciiTheme="minorHAnsi" w:eastAsiaTheme="minorEastAsia" w:hAnsiTheme="minorHAnsi" w:cstheme="minorHAnsi"/>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170871">
        <w:rPr>
          <w:rFonts w:asciiTheme="minorHAnsi" w:eastAsia="Tahoma" w:hAnsiTheme="minorHAnsi" w:cstheme="minorHAnsi"/>
          <w:sz w:val="22"/>
          <w:szCs w:val="22"/>
        </w:rPr>
        <w:t xml:space="preserve">Ak v dôsledku poskytovania súčinnosti podľa </w:t>
      </w:r>
      <w:r w:rsidR="00AB5DA2">
        <w:rPr>
          <w:rFonts w:asciiTheme="minorHAnsi" w:eastAsia="Tahoma" w:hAnsiTheme="minorHAnsi" w:cstheme="minorHAnsi"/>
          <w:sz w:val="22"/>
          <w:szCs w:val="22"/>
        </w:rPr>
        <w:t xml:space="preserve">Rámcovej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mluvy budú niektorou zo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mluvných strán druhej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mluvnej strane poskytnuté osobné údaje a v dôsledku toho by malo dôjsť k spracúvaniu takých osobných údajov,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mluvné strany osobitne posúdia potrebu uzatvorenia dohody o podmienkach spracovania osobných údajov, príp. jej zmeny.</w:t>
      </w:r>
    </w:p>
    <w:p w14:paraId="14C64BAE" w14:textId="546A1321" w:rsidR="00653095" w:rsidRDefault="00653095" w:rsidP="00A220C0">
      <w:pPr>
        <w:pStyle w:val="Odsekzoznamu"/>
        <w:suppressAutoHyphens/>
        <w:autoSpaceDE w:val="0"/>
        <w:ind w:left="709" w:right="-60"/>
        <w:jc w:val="both"/>
        <w:rPr>
          <w:rFonts w:asciiTheme="minorHAnsi" w:hAnsiTheme="minorHAnsi" w:cs="Arial"/>
          <w:sz w:val="22"/>
          <w:szCs w:val="22"/>
        </w:rPr>
      </w:pPr>
    </w:p>
    <w:p w14:paraId="5271248B" w14:textId="7A99C62E" w:rsidR="00653095" w:rsidRPr="00E15D02" w:rsidRDefault="00653095" w:rsidP="005169C5">
      <w:pPr>
        <w:pStyle w:val="Odsekzoznamu"/>
        <w:numPr>
          <w:ilvl w:val="1"/>
          <w:numId w:val="23"/>
        </w:numPr>
        <w:suppressAutoHyphens/>
        <w:autoSpaceDE w:val="0"/>
        <w:ind w:right="-60"/>
        <w:jc w:val="both"/>
        <w:rPr>
          <w:rFonts w:asciiTheme="minorHAnsi" w:hAnsiTheme="minorHAnsi" w:cs="Arial"/>
          <w:sz w:val="22"/>
          <w:szCs w:val="22"/>
        </w:rPr>
      </w:pPr>
      <w:r w:rsidRPr="00E15D02">
        <w:rPr>
          <w:rFonts w:asciiTheme="minorHAnsi" w:hAnsiTheme="minorHAnsi" w:cs="Arial"/>
          <w:sz w:val="22"/>
          <w:szCs w:val="22"/>
        </w:rPr>
        <w:t xml:space="preserve">Informácie o právach a povinnostiach odberateľa sú zverejnené na webovom sídle dodávateľa </w:t>
      </w:r>
      <w:r w:rsidR="00A166BB" w:rsidRPr="00E15D02">
        <w:rPr>
          <w:rFonts w:asciiTheme="minorHAnsi" w:hAnsiTheme="minorHAnsi" w:cs="Arial"/>
          <w:sz w:val="22"/>
          <w:szCs w:val="22"/>
        </w:rPr>
        <w:tab/>
      </w:r>
      <w:r w:rsidRPr="00E15D02">
        <w:rPr>
          <w:rFonts w:asciiTheme="minorHAnsi" w:hAnsiTheme="minorHAnsi" w:cs="Arial"/>
          <w:sz w:val="22"/>
          <w:szCs w:val="22"/>
        </w:rPr>
        <w:t>elektriny: ...............</w:t>
      </w:r>
      <w:r w:rsidR="00A166BB" w:rsidRPr="00E15D02">
        <w:rPr>
          <w:rFonts w:asciiTheme="minorHAnsi" w:hAnsiTheme="minorHAnsi" w:cs="Arial"/>
          <w:sz w:val="22"/>
          <w:szCs w:val="22"/>
        </w:rPr>
        <w:t xml:space="preserve">..........................        </w:t>
      </w:r>
    </w:p>
    <w:p w14:paraId="452F9A3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4E3C5F50" w14:textId="0D7FE820"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XV</w:t>
      </w:r>
      <w:r w:rsidR="00932E09" w:rsidRPr="00AE18DF">
        <w:rPr>
          <w:rFonts w:asciiTheme="minorHAnsi" w:hAnsiTheme="minorHAnsi" w:cs="Cambria"/>
          <w:b/>
          <w:bCs/>
          <w:sz w:val="22"/>
          <w:szCs w:val="22"/>
        </w:rPr>
        <w:t>I</w:t>
      </w:r>
      <w:r w:rsidRPr="00AE18DF">
        <w:rPr>
          <w:rFonts w:asciiTheme="minorHAnsi" w:hAnsiTheme="minorHAnsi" w:cs="Cambria"/>
          <w:b/>
          <w:bCs/>
          <w:sz w:val="22"/>
          <w:szCs w:val="22"/>
        </w:rPr>
        <w:t>.</w:t>
      </w:r>
    </w:p>
    <w:p w14:paraId="7D215B66" w14:textId="77777777"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03BC4202" w14:textId="77777777" w:rsidR="004E41B6" w:rsidRPr="00AE18DF" w:rsidRDefault="004E41B6" w:rsidP="00F54837">
      <w:pPr>
        <w:jc w:val="center"/>
        <w:rPr>
          <w:rFonts w:asciiTheme="minorHAnsi" w:hAnsiTheme="minorHAnsi" w:cs="Cambria"/>
          <w:b/>
          <w:bCs/>
          <w:sz w:val="22"/>
          <w:szCs w:val="22"/>
        </w:rPr>
      </w:pPr>
    </w:p>
    <w:p w14:paraId="26A29955" w14:textId="3C8052F4" w:rsidR="00E518F3" w:rsidRPr="00AE18DF" w:rsidRDefault="004E41B6" w:rsidP="00F54837">
      <w:pPr>
        <w:ind w:left="705" w:hanging="705"/>
        <w:jc w:val="both"/>
        <w:rPr>
          <w:rFonts w:asciiTheme="minorHAnsi" w:hAnsiTheme="minorHAnsi" w:cstheme="minorHAnsi"/>
          <w:sz w:val="22"/>
          <w:szCs w:val="22"/>
        </w:rPr>
      </w:pPr>
      <w:r w:rsidRPr="00AE18DF">
        <w:rPr>
          <w:rFonts w:asciiTheme="minorHAnsi" w:hAnsiTheme="minorHAnsi" w:cs="Cambria"/>
          <w:sz w:val="22"/>
          <w:szCs w:val="22"/>
        </w:rPr>
        <w:lastRenderedPageBreak/>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.1. </w:t>
      </w:r>
      <w:r w:rsidRPr="00AE18DF">
        <w:rPr>
          <w:rFonts w:asciiTheme="minorHAnsi" w:hAnsiTheme="minorHAnsi" w:cs="Cambria"/>
          <w:sz w:val="22"/>
          <w:szCs w:val="22"/>
        </w:rPr>
        <w:tab/>
      </w:r>
      <w:r w:rsidR="00E518F3" w:rsidRPr="00AE18DF">
        <w:rPr>
          <w:rFonts w:asciiTheme="minorHAnsi" w:hAnsiTheme="minorHAnsi" w:cstheme="minorHAnsi"/>
          <w:sz w:val="22"/>
          <w:szCs w:val="22"/>
        </w:rPr>
        <w:t xml:space="preserve">Táto </w:t>
      </w:r>
      <w:r w:rsidR="007145CF" w:rsidRPr="00AE18DF">
        <w:rPr>
          <w:rFonts w:asciiTheme="minorHAnsi" w:hAnsiTheme="minorHAnsi" w:cstheme="minorHAnsi"/>
          <w:sz w:val="22"/>
          <w:szCs w:val="22"/>
        </w:rPr>
        <w:t xml:space="preserve">Rámcová zmluva </w:t>
      </w:r>
      <w:r w:rsidR="00E518F3" w:rsidRPr="00AE18DF">
        <w:rPr>
          <w:rFonts w:asciiTheme="minorHAnsi" w:hAnsiTheme="minorHAnsi" w:cstheme="minorHAnsi"/>
          <w:sz w:val="22"/>
          <w:szCs w:val="22"/>
        </w:rPr>
        <w:t xml:space="preserve">nadobúda platnosť dňom jej podpisu obidvomi zmluvnými stranami a účinnosť </w:t>
      </w:r>
      <w:r w:rsidR="00E518F3" w:rsidRPr="00AE18DF">
        <w:rPr>
          <w:rFonts w:asciiTheme="minorHAnsi" w:hAnsiTheme="minorHAnsi" w:cstheme="minorHAnsi"/>
          <w:bCs/>
          <w:sz w:val="22"/>
          <w:szCs w:val="22"/>
        </w:rPr>
        <w:t>dňom nasledujúcim po dni</w:t>
      </w:r>
      <w:r w:rsidR="00E518F3" w:rsidRPr="00AE18DF">
        <w:rPr>
          <w:rFonts w:asciiTheme="minorHAnsi" w:hAnsiTheme="minorHAnsi" w:cstheme="minorHAnsi"/>
          <w:b/>
          <w:bCs/>
          <w:sz w:val="22"/>
          <w:szCs w:val="22"/>
        </w:rPr>
        <w:t xml:space="preserve"> </w:t>
      </w:r>
      <w:r w:rsidR="00E518F3" w:rsidRPr="00AE18DF">
        <w:rPr>
          <w:rFonts w:asciiTheme="minorHAnsi" w:hAnsiTheme="minorHAnsi" w:cstheme="minorHAnsi"/>
          <w:sz w:val="22"/>
          <w:szCs w:val="22"/>
        </w:rPr>
        <w:t xml:space="preserve">zverejnenia </w:t>
      </w:r>
      <w:r w:rsidR="008D6CA0">
        <w:rPr>
          <w:rFonts w:asciiTheme="minorHAnsi" w:hAnsiTheme="minorHAnsi" w:cstheme="minorHAnsi"/>
          <w:sz w:val="22"/>
          <w:szCs w:val="22"/>
        </w:rPr>
        <w:t>Rámcovej z</w:t>
      </w:r>
      <w:r w:rsidR="00E518F3"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46CD09B9" w14:textId="77777777" w:rsidR="00E518F3" w:rsidRPr="00AE18DF" w:rsidRDefault="00E518F3" w:rsidP="00F54837">
      <w:pPr>
        <w:ind w:left="705" w:hanging="705"/>
        <w:jc w:val="both"/>
        <w:rPr>
          <w:rFonts w:asciiTheme="minorHAnsi" w:hAnsiTheme="minorHAnsi" w:cstheme="minorHAnsi"/>
          <w:sz w:val="22"/>
          <w:szCs w:val="22"/>
        </w:rPr>
      </w:pPr>
    </w:p>
    <w:p w14:paraId="710431A1" w14:textId="0946316B" w:rsidR="004E41B6" w:rsidRPr="00AE18DF" w:rsidRDefault="004E41B6" w:rsidP="00F54837">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.2. </w:t>
      </w:r>
      <w:r w:rsidRPr="00AE18DF">
        <w:rPr>
          <w:rFonts w:asciiTheme="minorHAnsi" w:hAnsiTheme="minorHAnsi" w:cs="Cambria"/>
          <w:sz w:val="22"/>
          <w:szCs w:val="22"/>
        </w:rPr>
        <w:tab/>
      </w:r>
      <w:r w:rsidRPr="00AE18DF">
        <w:rPr>
          <w:rFonts w:asciiTheme="minorHAnsi" w:hAnsiTheme="minorHAnsi" w:cs="Cambria"/>
          <w:sz w:val="22"/>
          <w:szCs w:val="22"/>
        </w:rPr>
        <w:tab/>
      </w:r>
      <w:r w:rsidR="007145CF" w:rsidRPr="00AE18DF">
        <w:rPr>
          <w:rFonts w:asciiTheme="minorHAnsi" w:hAnsiTheme="minorHAnsi" w:cs="Arial"/>
          <w:sz w:val="22"/>
          <w:szCs w:val="22"/>
        </w:rPr>
        <w:t>Dodávateľ a BBSK</w:t>
      </w:r>
      <w:r w:rsidRPr="00AE18DF">
        <w:rPr>
          <w:rFonts w:asciiTheme="minorHAnsi" w:hAnsiTheme="minorHAnsi" w:cs="Arial"/>
          <w:sz w:val="22"/>
          <w:szCs w:val="22"/>
        </w:rPr>
        <w:t xml:space="preserve"> sa týmto výslovne</w:t>
      </w:r>
      <w:r w:rsidR="007145CF" w:rsidRPr="00AE18DF">
        <w:rPr>
          <w:rFonts w:asciiTheme="minorHAnsi" w:hAnsiTheme="minorHAnsi" w:cs="Arial"/>
          <w:sz w:val="22"/>
          <w:szCs w:val="22"/>
        </w:rPr>
        <w:t xml:space="preserve"> navzájom</w:t>
      </w:r>
      <w:r w:rsidRPr="00AE18DF">
        <w:rPr>
          <w:rFonts w:asciiTheme="minorHAnsi" w:hAnsiTheme="minorHAnsi" w:cs="Arial"/>
          <w:sz w:val="22"/>
          <w:szCs w:val="22"/>
        </w:rPr>
        <w:t xml:space="preserve"> zaväzuj</w:t>
      </w:r>
      <w:r w:rsidR="007145CF" w:rsidRPr="00AE18DF">
        <w:rPr>
          <w:rFonts w:asciiTheme="minorHAnsi" w:hAnsiTheme="minorHAnsi" w:cs="Arial"/>
          <w:sz w:val="22"/>
          <w:szCs w:val="22"/>
        </w:rPr>
        <w:t>ú</w:t>
      </w:r>
      <w:r w:rsidRPr="00AE18DF">
        <w:rPr>
          <w:rFonts w:asciiTheme="minorHAnsi" w:hAnsiTheme="minorHAnsi" w:cs="Arial"/>
          <w:sz w:val="22"/>
          <w:szCs w:val="22"/>
        </w:rPr>
        <w:t>, že</w:t>
      </w:r>
      <w:r w:rsidR="007145CF" w:rsidRPr="00AE18DF">
        <w:rPr>
          <w:rFonts w:asciiTheme="minorHAnsi" w:hAnsiTheme="minorHAnsi" w:cs="Arial"/>
          <w:sz w:val="22"/>
          <w:szCs w:val="22"/>
        </w:rPr>
        <w:t xml:space="preserve"> žiaden z nich</w:t>
      </w:r>
      <w:r w:rsidRPr="00AE18DF">
        <w:rPr>
          <w:rFonts w:asciiTheme="minorHAnsi" w:hAnsiTheme="minorHAnsi" w:cs="Arial"/>
          <w:sz w:val="22"/>
          <w:szCs w:val="22"/>
        </w:rPr>
        <w:t xml:space="preserve"> neprevedie nijaké práva a povinnosti (záväzky) vyplývajúce z tejto </w:t>
      </w:r>
      <w:r w:rsidR="007145CF" w:rsidRPr="00AE18DF">
        <w:rPr>
          <w:rFonts w:asciiTheme="minorHAnsi" w:hAnsiTheme="minorHAnsi" w:cs="Arial"/>
          <w:sz w:val="22"/>
          <w:szCs w:val="22"/>
        </w:rPr>
        <w:t xml:space="preserve">Rámcovej </w:t>
      </w:r>
      <w:r w:rsidRPr="00AE18DF">
        <w:rPr>
          <w:rFonts w:asciiTheme="minorHAnsi" w:hAnsiTheme="minorHAnsi" w:cs="Arial"/>
          <w:sz w:val="22"/>
          <w:szCs w:val="22"/>
        </w:rPr>
        <w:t>zmluvy, resp. jej časti</w:t>
      </w:r>
      <w:r w:rsidR="007145CF" w:rsidRPr="00AE18DF">
        <w:rPr>
          <w:rFonts w:asciiTheme="minorHAnsi" w:hAnsiTheme="minorHAnsi" w:cs="Arial"/>
          <w:sz w:val="22"/>
          <w:szCs w:val="22"/>
        </w:rPr>
        <w:t>,</w:t>
      </w:r>
      <w:r w:rsidRPr="00AE18DF">
        <w:rPr>
          <w:rFonts w:asciiTheme="minorHAnsi" w:hAnsiTheme="minorHAnsi" w:cs="Arial"/>
          <w:sz w:val="22"/>
          <w:szCs w:val="22"/>
        </w:rPr>
        <w:t xml:space="preserve"> na iný subjekt bez predchádzajúceho písomného súhlasu druhej zmluvnej strany. </w:t>
      </w:r>
      <w:r w:rsidRPr="00AE18DF" w:rsidDel="00A36C4F">
        <w:rPr>
          <w:rFonts w:asciiTheme="minorHAnsi" w:hAnsiTheme="minorHAnsi" w:cs="Arial"/>
          <w:sz w:val="22"/>
          <w:szCs w:val="22"/>
        </w:rPr>
        <w:t>V prípade porušenia tejto povinnosti jednou zo zmluvných strán bude zmluva o prevode (postúpení) zmluvných záväzkov neplatná.</w:t>
      </w:r>
      <w:r w:rsidR="00FB1C0F" w:rsidRPr="00AE18DF">
        <w:rPr>
          <w:rFonts w:asciiTheme="minorHAnsi" w:hAnsiTheme="minorHAnsi" w:cs="Arial"/>
          <w:sz w:val="22"/>
          <w:szCs w:val="22"/>
        </w:rPr>
        <w:t xml:space="preserve"> Na tretie osoby, ktoré uzatvorením čiastkovej zmluvy pristúpia k tejto Rámcovej zmluve, sa tento zákaz vzťahuje rovnako.</w:t>
      </w:r>
    </w:p>
    <w:p w14:paraId="48F0DEA1" w14:textId="77777777" w:rsidR="004E41B6" w:rsidRPr="00AE18DF" w:rsidRDefault="004E41B6" w:rsidP="00F54837">
      <w:pPr>
        <w:ind w:left="705" w:hanging="705"/>
        <w:jc w:val="both"/>
        <w:rPr>
          <w:rFonts w:asciiTheme="minorHAnsi" w:hAnsiTheme="minorHAnsi" w:cs="Cambria"/>
          <w:sz w:val="22"/>
          <w:szCs w:val="22"/>
        </w:rPr>
      </w:pPr>
    </w:p>
    <w:p w14:paraId="5B99AB1E" w14:textId="64E28021" w:rsidR="004E41B6"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3</w:t>
      </w:r>
      <w:r w:rsidRPr="00AE18DF">
        <w:rPr>
          <w:rFonts w:asciiTheme="minorHAnsi" w:hAnsiTheme="minorHAnsi" w:cs="Cambria"/>
          <w:sz w:val="22"/>
          <w:szCs w:val="22"/>
        </w:rPr>
        <w:t xml:space="preserve">. </w:t>
      </w:r>
      <w:r w:rsidRPr="00AE18DF">
        <w:rPr>
          <w:rFonts w:asciiTheme="minorHAnsi" w:hAnsiTheme="minorHAnsi" w:cs="Cambria"/>
          <w:sz w:val="22"/>
          <w:szCs w:val="22"/>
        </w:rPr>
        <w:tab/>
        <w:t xml:space="preserve">Ak by akékoľvek ustanovenie </w:t>
      </w:r>
      <w:r w:rsidR="007145CF" w:rsidRPr="00AE18DF">
        <w:rPr>
          <w:rFonts w:asciiTheme="minorHAnsi" w:hAnsiTheme="minorHAnsi" w:cs="Cambria"/>
          <w:sz w:val="22"/>
          <w:szCs w:val="22"/>
        </w:rPr>
        <w:t xml:space="preserve">Rámcovej </w:t>
      </w:r>
      <w:r w:rsidRPr="00AE18DF">
        <w:rPr>
          <w:rFonts w:asciiTheme="minorHAnsi" w:hAnsiTheme="minorHAnsi" w:cs="Cambria"/>
          <w:sz w:val="22"/>
          <w:szCs w:val="22"/>
        </w:rPr>
        <w:t xml:space="preserve">zmluvy bolo alebo sa stalo neplatným alebo právne  nevymáhateľným, nebude to mať vplyv na platnosť alebo vymáhateľnosť ostatných ustanovení </w:t>
      </w:r>
      <w:r w:rsidR="004A1E86" w:rsidRPr="00AE18DF">
        <w:rPr>
          <w:rFonts w:asciiTheme="minorHAnsi" w:hAnsiTheme="minorHAnsi" w:cs="Cambria"/>
          <w:sz w:val="22"/>
          <w:szCs w:val="22"/>
        </w:rPr>
        <w:t xml:space="preserve">Rámcovej </w:t>
      </w:r>
      <w:r w:rsidRPr="00AE18DF">
        <w:rPr>
          <w:rFonts w:asciiTheme="minorHAnsi" w:hAnsiTheme="minorHAnsi" w:cs="Cambria"/>
          <w:sz w:val="22"/>
          <w:szCs w:val="22"/>
        </w:rPr>
        <w:t>zmluvy. Zmluvné strany sa zároveň dohodli, že takéto neplatné alebo nevymáhateľné ustanovenie nahradia platným alebo právne vymáhateľným ustanovením.</w:t>
      </w:r>
    </w:p>
    <w:p w14:paraId="31467591" w14:textId="77777777" w:rsidR="004E41B6" w:rsidRPr="00AE18DF" w:rsidRDefault="004E41B6" w:rsidP="00F54837">
      <w:pPr>
        <w:jc w:val="both"/>
        <w:rPr>
          <w:rFonts w:asciiTheme="minorHAnsi" w:hAnsiTheme="minorHAnsi" w:cs="Cambria"/>
          <w:sz w:val="22"/>
          <w:szCs w:val="22"/>
        </w:rPr>
      </w:pPr>
    </w:p>
    <w:p w14:paraId="5106B7D0" w14:textId="4FB30276" w:rsidR="00E275AD"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4</w:t>
      </w:r>
      <w:r w:rsidRPr="00AE18DF">
        <w:rPr>
          <w:rFonts w:asciiTheme="minorHAnsi" w:hAnsiTheme="minorHAnsi" w:cs="Cambria"/>
          <w:sz w:val="22"/>
          <w:szCs w:val="22"/>
        </w:rPr>
        <w:t xml:space="preserve">.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sú pre strany záväzné len vtedy, keď sú obojstranne podpísané vo forme písomných dodatkov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zmluve, ktoré nadobud</w:t>
      </w:r>
      <w:r w:rsidR="003B064B" w:rsidRPr="00AE18DF">
        <w:rPr>
          <w:rFonts w:asciiTheme="minorHAnsi" w:hAnsiTheme="minorHAnsi"/>
          <w:sz w:val="22"/>
          <w:szCs w:val="22"/>
          <w:lang w:eastAsia="sk-SK"/>
        </w:rPr>
        <w:t>li</w:t>
      </w:r>
      <w:r w:rsidRPr="00AE18DF">
        <w:rPr>
          <w:rFonts w:asciiTheme="minorHAnsi" w:hAnsiTheme="minorHAnsi"/>
          <w:sz w:val="22"/>
          <w:szCs w:val="22"/>
          <w:lang w:eastAsia="sk-SK"/>
        </w:rPr>
        <w:t xml:space="preserve"> účinnosť</w:t>
      </w:r>
      <w:r w:rsidR="003B064B" w:rsidRPr="00AE18DF">
        <w:rPr>
          <w:rFonts w:asciiTheme="minorHAnsi" w:hAnsiTheme="minorHAnsi"/>
          <w:sz w:val="22"/>
          <w:szCs w:val="22"/>
          <w:lang w:eastAsia="sk-SK"/>
        </w:rPr>
        <w:t xml:space="preserve"> v súlade s aplikovateľnými právnymi predpismi</w:t>
      </w:r>
      <w:r w:rsidRPr="00AE18DF">
        <w:rPr>
          <w:rFonts w:asciiTheme="minorHAnsi" w:hAnsiTheme="minorHAnsi"/>
          <w:sz w:val="22"/>
          <w:szCs w:val="22"/>
          <w:lang w:eastAsia="sk-SK"/>
        </w:rPr>
        <w:t xml:space="preserve">; </w:t>
      </w:r>
      <w:r w:rsidRPr="00AE18DF">
        <w:rPr>
          <w:rFonts w:asciiTheme="minorHAnsi" w:hAnsiTheme="minorHAnsi"/>
          <w:iCs/>
          <w:sz w:val="22"/>
          <w:szCs w:val="22"/>
          <w:lang w:eastAsia="sk-SK"/>
        </w:rPr>
        <w:t xml:space="preserve">to sa netýka takých zmien </w:t>
      </w:r>
      <w:r w:rsidR="004A1E86" w:rsidRPr="00AE18DF">
        <w:rPr>
          <w:rFonts w:asciiTheme="minorHAnsi" w:hAnsiTheme="minorHAnsi"/>
          <w:iCs/>
          <w:sz w:val="22"/>
          <w:szCs w:val="22"/>
          <w:lang w:eastAsia="sk-SK"/>
        </w:rPr>
        <w:t xml:space="preserve">Rámcovej </w:t>
      </w:r>
      <w:r w:rsidRPr="00AE18DF">
        <w:rPr>
          <w:rFonts w:asciiTheme="minorHAnsi" w:hAnsiTheme="minorHAnsi"/>
          <w:iCs/>
          <w:sz w:val="22"/>
          <w:szCs w:val="22"/>
          <w:lang w:eastAsia="sk-SK"/>
        </w:rPr>
        <w:t>zmluvy, ktoré podľa</w:t>
      </w:r>
      <w:r w:rsidR="004A1E86" w:rsidRPr="00AE18DF">
        <w:rPr>
          <w:rFonts w:asciiTheme="minorHAnsi" w:hAnsiTheme="minorHAnsi"/>
          <w:iCs/>
          <w:sz w:val="22"/>
          <w:szCs w:val="22"/>
          <w:lang w:eastAsia="sk-SK"/>
        </w:rPr>
        <w:t xml:space="preserve"> úpravy v nej výslovne dohodnutej m</w:t>
      </w:r>
      <w:r w:rsidRPr="00AE18DF">
        <w:rPr>
          <w:rFonts w:asciiTheme="minorHAnsi" w:hAnsiTheme="minorHAnsi"/>
          <w:iCs/>
          <w:sz w:val="22"/>
          <w:szCs w:val="22"/>
          <w:lang w:eastAsia="sk-SK"/>
        </w:rPr>
        <w:t>ožno vykonávať aj na základe jednostranného písomného oznámenia preukázateľne doručeného druhej zmluvnej strane</w:t>
      </w:r>
      <w:r w:rsidRPr="00AE18DF">
        <w:rPr>
          <w:rFonts w:asciiTheme="minorHAnsi" w:hAnsiTheme="minorHAnsi"/>
          <w:sz w:val="22"/>
          <w:szCs w:val="22"/>
          <w:lang w:eastAsia="sk-SK"/>
        </w:rPr>
        <w:t xml:space="preserve">. Návrhy dodatkov k tejto </w:t>
      </w:r>
      <w:r w:rsidR="00A66A2B"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môže predkladať </w:t>
      </w:r>
      <w:r w:rsidR="004A1E86" w:rsidRPr="00AE18DF">
        <w:rPr>
          <w:rFonts w:asciiTheme="minorHAnsi" w:hAnsiTheme="minorHAnsi"/>
          <w:sz w:val="22"/>
          <w:szCs w:val="22"/>
          <w:lang w:eastAsia="sk-SK"/>
        </w:rPr>
        <w:t xml:space="preserve">aj dodávateľ aj BBSK. </w:t>
      </w:r>
    </w:p>
    <w:p w14:paraId="15981A71" w14:textId="77777777" w:rsidR="004E41B6" w:rsidRPr="00AE18DF" w:rsidRDefault="004E41B6" w:rsidP="00F54837">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4664D325" w14:textId="21FB2F50" w:rsidR="004E41B6" w:rsidRDefault="004E41B6" w:rsidP="00F54837">
      <w:pPr>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5</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Arial"/>
          <w:sz w:val="22"/>
          <w:szCs w:val="22"/>
        </w:rPr>
        <w:t xml:space="preserve"> </w:t>
      </w:r>
      <w:r w:rsidR="00A66A2B" w:rsidRPr="00AE18DF">
        <w:rPr>
          <w:rFonts w:asciiTheme="minorHAnsi" w:hAnsiTheme="minorHAnsi" w:cs="Arial"/>
          <w:sz w:val="22"/>
          <w:szCs w:val="22"/>
        </w:rPr>
        <w:t>Rámcová z</w:t>
      </w:r>
      <w:r w:rsidRPr="00AE18DF">
        <w:rPr>
          <w:rFonts w:asciiTheme="minorHAnsi" w:hAnsiTheme="minorHAnsi" w:cs="Cambria"/>
          <w:sz w:val="22"/>
          <w:szCs w:val="22"/>
        </w:rPr>
        <w:t xml:space="preserve">mluva je </w:t>
      </w:r>
      <w:r w:rsidRPr="00E15D02">
        <w:rPr>
          <w:rFonts w:asciiTheme="minorHAnsi" w:hAnsiTheme="minorHAnsi" w:cs="Cambria"/>
          <w:sz w:val="22"/>
          <w:szCs w:val="22"/>
        </w:rPr>
        <w:t xml:space="preserve">vyhotovená v </w:t>
      </w:r>
      <w:r w:rsidR="00052426" w:rsidRPr="00E15D02">
        <w:rPr>
          <w:rFonts w:asciiTheme="minorHAnsi" w:hAnsiTheme="minorHAnsi" w:cs="Cambria"/>
          <w:sz w:val="22"/>
          <w:szCs w:val="22"/>
        </w:rPr>
        <w:t xml:space="preserve">2 </w:t>
      </w:r>
      <w:r w:rsidRPr="00E15D02">
        <w:rPr>
          <w:rFonts w:asciiTheme="minorHAnsi" w:hAnsiTheme="minorHAnsi" w:cs="Cambria"/>
          <w:sz w:val="22"/>
          <w:szCs w:val="22"/>
        </w:rPr>
        <w:t xml:space="preserve">rovnopisoch, z ktorých </w:t>
      </w:r>
      <w:r w:rsidR="00052426" w:rsidRPr="00E15D02">
        <w:rPr>
          <w:rFonts w:asciiTheme="minorHAnsi" w:hAnsiTheme="minorHAnsi" w:cs="Cambria"/>
          <w:sz w:val="22"/>
          <w:szCs w:val="22"/>
        </w:rPr>
        <w:t xml:space="preserve">1 </w:t>
      </w:r>
      <w:r w:rsidRPr="00E15D02">
        <w:rPr>
          <w:rFonts w:asciiTheme="minorHAnsi" w:hAnsiTheme="minorHAnsi" w:cs="Cambria"/>
          <w:sz w:val="22"/>
          <w:szCs w:val="22"/>
        </w:rPr>
        <w:t xml:space="preserve">obdrží </w:t>
      </w:r>
      <w:r w:rsidR="004A1E86" w:rsidRPr="00E15D02">
        <w:rPr>
          <w:rFonts w:asciiTheme="minorHAnsi" w:hAnsiTheme="minorHAnsi" w:cs="Cambria"/>
          <w:sz w:val="22"/>
          <w:szCs w:val="22"/>
        </w:rPr>
        <w:t xml:space="preserve">BBSK </w:t>
      </w:r>
      <w:r w:rsidRPr="00E15D02">
        <w:rPr>
          <w:rFonts w:asciiTheme="minorHAnsi" w:hAnsiTheme="minorHAnsi" w:cs="Cambria"/>
          <w:sz w:val="22"/>
          <w:szCs w:val="22"/>
        </w:rPr>
        <w:t>a 1 dodávateľ.</w:t>
      </w:r>
    </w:p>
    <w:p w14:paraId="2504FA73" w14:textId="77777777" w:rsidR="004E41B6" w:rsidRPr="00AE18DF" w:rsidRDefault="004E41B6" w:rsidP="00F54837">
      <w:pPr>
        <w:jc w:val="both"/>
        <w:rPr>
          <w:rFonts w:asciiTheme="minorHAnsi" w:hAnsiTheme="minorHAnsi" w:cs="Cambria"/>
          <w:sz w:val="22"/>
          <w:szCs w:val="22"/>
        </w:rPr>
      </w:pPr>
    </w:p>
    <w:p w14:paraId="29EB0001" w14:textId="1C195796"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443258" w:rsidRPr="00AE18DF">
        <w:rPr>
          <w:rFonts w:asciiTheme="minorHAnsi" w:hAnsiTheme="minorHAnsi" w:cs="Cambria"/>
          <w:sz w:val="22"/>
          <w:szCs w:val="22"/>
        </w:rPr>
        <w:t>6</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Cambria"/>
          <w:color w:val="000000"/>
          <w:sz w:val="22"/>
          <w:szCs w:val="22"/>
        </w:rPr>
        <w:t xml:space="preserve">Neoddeliteľnou súčasťou </w:t>
      </w:r>
      <w:r w:rsidR="00A66A2B" w:rsidRPr="00AE18DF">
        <w:rPr>
          <w:rFonts w:asciiTheme="minorHAnsi" w:hAnsiTheme="minorHAnsi" w:cs="Cambria"/>
          <w:color w:val="000000"/>
          <w:sz w:val="22"/>
          <w:szCs w:val="22"/>
        </w:rPr>
        <w:t xml:space="preserve">Rámcovej </w:t>
      </w:r>
      <w:r w:rsidRPr="00AE18DF">
        <w:rPr>
          <w:rFonts w:asciiTheme="minorHAnsi" w:hAnsiTheme="minorHAnsi" w:cs="Cambria"/>
          <w:color w:val="000000"/>
          <w:sz w:val="22"/>
          <w:szCs w:val="22"/>
        </w:rPr>
        <w:t>zmluvy sú:</w:t>
      </w:r>
    </w:p>
    <w:p w14:paraId="376BF663" w14:textId="5E06B4AC" w:rsidR="004E41B6" w:rsidRPr="00E15D02" w:rsidRDefault="004E41B6" w:rsidP="00F54837">
      <w:pPr>
        <w:autoSpaceDE w:val="0"/>
        <w:autoSpaceDN w:val="0"/>
        <w:adjustRightInd w:val="0"/>
        <w:ind w:left="705"/>
        <w:jc w:val="both"/>
        <w:rPr>
          <w:rFonts w:asciiTheme="minorHAnsi" w:hAnsiTheme="minorHAnsi" w:cs="Cambria"/>
          <w:color w:val="000000"/>
          <w:sz w:val="22"/>
          <w:szCs w:val="22"/>
        </w:rPr>
      </w:pPr>
      <w:r w:rsidRPr="00AE18DF">
        <w:rPr>
          <w:rFonts w:asciiTheme="minorHAnsi" w:hAnsiTheme="minorHAnsi" w:cs="Cambria"/>
          <w:b/>
          <w:color w:val="000000"/>
          <w:sz w:val="22"/>
          <w:szCs w:val="22"/>
        </w:rPr>
        <w:t>a</w:t>
      </w:r>
      <w:bookmarkStart w:id="36" w:name="_Hlk118556941"/>
      <w:r w:rsidRPr="00AE18DF">
        <w:rPr>
          <w:rFonts w:asciiTheme="minorHAnsi" w:hAnsiTheme="minorHAnsi" w:cs="Cambria"/>
          <w:b/>
          <w:color w:val="000000"/>
          <w:sz w:val="22"/>
          <w:szCs w:val="22"/>
        </w:rPr>
        <w:t xml:space="preserve">) </w:t>
      </w:r>
      <w:r w:rsidRPr="00AE18DF">
        <w:rPr>
          <w:rFonts w:asciiTheme="minorHAnsi" w:hAnsiTheme="minorHAnsi" w:cs="Cambria"/>
          <w:b/>
          <w:bCs/>
          <w:color w:val="000000"/>
          <w:sz w:val="22"/>
          <w:szCs w:val="22"/>
        </w:rPr>
        <w:t xml:space="preserve">Príloha č. 1 </w:t>
      </w:r>
      <w:r w:rsidRPr="00AE18DF">
        <w:rPr>
          <w:rFonts w:asciiTheme="minorHAnsi" w:hAnsiTheme="minorHAnsi" w:cs="Cambria"/>
          <w:color w:val="000000"/>
          <w:sz w:val="22"/>
          <w:szCs w:val="22"/>
        </w:rPr>
        <w:t xml:space="preserve">- </w:t>
      </w:r>
      <w:r w:rsidRPr="00AE18DF">
        <w:rPr>
          <w:rFonts w:asciiTheme="minorHAnsi" w:hAnsiTheme="minorHAnsi" w:cs="Cambria"/>
          <w:color w:val="000000"/>
          <w:sz w:val="22"/>
          <w:szCs w:val="22"/>
        </w:rPr>
        <w:tab/>
      </w:r>
      <w:r w:rsidR="001E080F" w:rsidRPr="00AE18DF">
        <w:rPr>
          <w:rFonts w:asciiTheme="minorHAnsi" w:hAnsiTheme="minorHAnsi" w:cs="Cambria"/>
          <w:color w:val="000000"/>
          <w:sz w:val="22"/>
          <w:szCs w:val="22"/>
        </w:rPr>
        <w:t xml:space="preserve">Zoznam jednotlivých odberných miest (OM) spolu s identifikáciou tretích osôb, </w:t>
      </w:r>
      <w:r w:rsidR="001E080F" w:rsidRPr="00E15D02">
        <w:rPr>
          <w:rFonts w:asciiTheme="minorHAnsi" w:hAnsiTheme="minorHAnsi" w:cs="Cambria"/>
          <w:color w:val="000000"/>
          <w:sz w:val="22"/>
          <w:szCs w:val="22"/>
        </w:rPr>
        <w:t>s predpokladanými množstvami odberu elektriny</w:t>
      </w:r>
      <w:r w:rsidR="001E080F" w:rsidRPr="00E15D02" w:rsidDel="001E080F">
        <w:rPr>
          <w:rFonts w:asciiTheme="minorHAnsi" w:hAnsiTheme="minorHAnsi" w:cs="Cambria"/>
          <w:color w:val="000000"/>
          <w:sz w:val="22"/>
          <w:szCs w:val="22"/>
        </w:rPr>
        <w:t xml:space="preserve"> </w:t>
      </w:r>
      <w:bookmarkEnd w:id="36"/>
    </w:p>
    <w:p w14:paraId="1F186775" w14:textId="77777777" w:rsidR="00060F6E" w:rsidRPr="00E15D02" w:rsidRDefault="004A1E86" w:rsidP="00F54837">
      <w:pPr>
        <w:autoSpaceDE w:val="0"/>
        <w:autoSpaceDN w:val="0"/>
        <w:adjustRightInd w:val="0"/>
        <w:ind w:left="705"/>
        <w:jc w:val="both"/>
        <w:rPr>
          <w:rFonts w:asciiTheme="minorHAnsi" w:hAnsiTheme="minorHAnsi" w:cs="Cambria"/>
          <w:sz w:val="22"/>
          <w:szCs w:val="22"/>
        </w:rPr>
      </w:pPr>
      <w:r w:rsidRPr="00E15D02">
        <w:rPr>
          <w:rFonts w:asciiTheme="minorHAnsi" w:hAnsiTheme="minorHAnsi" w:cs="Cambria"/>
          <w:b/>
          <w:color w:val="000000"/>
          <w:sz w:val="22"/>
          <w:szCs w:val="22"/>
        </w:rPr>
        <w:t>b) Príloha</w:t>
      </w:r>
      <w:r w:rsidRPr="00E15D02">
        <w:rPr>
          <w:rFonts w:asciiTheme="minorHAnsi" w:hAnsiTheme="minorHAnsi" w:cs="Cambria"/>
          <w:b/>
          <w:bCs/>
          <w:color w:val="000000"/>
          <w:sz w:val="22"/>
          <w:szCs w:val="22"/>
        </w:rPr>
        <w:t xml:space="preserve"> č. 2 –</w:t>
      </w:r>
      <w:r w:rsidRPr="00E15D02">
        <w:rPr>
          <w:rFonts w:asciiTheme="minorHAnsi" w:hAnsiTheme="minorHAnsi" w:cs="Cambria"/>
          <w:color w:val="000000"/>
          <w:sz w:val="22"/>
          <w:szCs w:val="22"/>
        </w:rPr>
        <w:t xml:space="preserve"> </w:t>
      </w:r>
      <w:r w:rsidRPr="00E15D02">
        <w:rPr>
          <w:rFonts w:asciiTheme="minorHAnsi" w:hAnsiTheme="minorHAnsi" w:cs="Cambria"/>
          <w:sz w:val="22"/>
          <w:szCs w:val="22"/>
        </w:rPr>
        <w:t>Vzor čiastkovej zmluvy</w:t>
      </w:r>
    </w:p>
    <w:p w14:paraId="733FA0FC" w14:textId="69587658" w:rsidR="00060F6E" w:rsidRPr="00E15D02" w:rsidRDefault="00060F6E" w:rsidP="00A04BF7">
      <w:pPr>
        <w:pStyle w:val="Default"/>
        <w:rPr>
          <w:rFonts w:asciiTheme="minorHAnsi" w:hAnsiTheme="minorHAnsi" w:cstheme="minorHAnsi"/>
          <w:i/>
          <w:iCs/>
          <w:color w:val="FF0000"/>
          <w:sz w:val="22"/>
          <w:szCs w:val="22"/>
        </w:rPr>
      </w:pPr>
      <w:r w:rsidRPr="00E15D02">
        <w:rPr>
          <w:rFonts w:asciiTheme="minorHAnsi" w:hAnsiTheme="minorHAnsi" w:cs="Cambria"/>
          <w:b/>
          <w:sz w:val="22"/>
          <w:szCs w:val="22"/>
        </w:rPr>
        <w:t xml:space="preserve">              c) Príloha</w:t>
      </w:r>
      <w:r w:rsidRPr="00E15D02">
        <w:rPr>
          <w:rFonts w:asciiTheme="minorHAnsi" w:hAnsiTheme="minorHAnsi" w:cs="Cambria"/>
          <w:b/>
          <w:bCs/>
          <w:sz w:val="22"/>
          <w:szCs w:val="22"/>
        </w:rPr>
        <w:t xml:space="preserve"> č. 3 -</w:t>
      </w:r>
      <w:r w:rsidRPr="00E15D02">
        <w:rPr>
          <w:rFonts w:asciiTheme="minorHAnsi" w:hAnsiTheme="minorHAnsi" w:cs="Cambria"/>
          <w:sz w:val="22"/>
          <w:szCs w:val="22"/>
        </w:rPr>
        <w:t xml:space="preserve"> </w:t>
      </w:r>
      <w:r w:rsidRPr="00E15D02">
        <w:t xml:space="preserve"> </w:t>
      </w:r>
      <w:r w:rsidRPr="00E15D02">
        <w:rPr>
          <w:rFonts w:asciiTheme="minorHAnsi" w:hAnsiTheme="minorHAnsi" w:cstheme="minorHAnsi"/>
          <w:sz w:val="22"/>
          <w:szCs w:val="22"/>
        </w:rPr>
        <w:t>Postup pri stanovení ceny za dodávku elektriny vrátane odchýlky</w:t>
      </w:r>
    </w:p>
    <w:p w14:paraId="43D80D81" w14:textId="54FE1E42" w:rsidR="004E41B6" w:rsidRDefault="00C47412" w:rsidP="00A04BF7">
      <w:pPr>
        <w:autoSpaceDE w:val="0"/>
        <w:autoSpaceDN w:val="0"/>
        <w:adjustRightInd w:val="0"/>
        <w:jc w:val="both"/>
        <w:rPr>
          <w:rFonts w:asciiTheme="minorHAnsi" w:hAnsiTheme="minorHAnsi" w:cs="Cambria"/>
          <w:sz w:val="22"/>
          <w:szCs w:val="22"/>
        </w:rPr>
      </w:pPr>
      <w:r w:rsidRPr="00E15D02">
        <w:rPr>
          <w:rFonts w:asciiTheme="minorHAnsi" w:hAnsiTheme="minorHAnsi" w:cs="Cambria"/>
          <w:b/>
          <w:color w:val="000000"/>
          <w:sz w:val="22"/>
          <w:szCs w:val="22"/>
        </w:rPr>
        <w:t xml:space="preserve">              </w:t>
      </w:r>
      <w:r w:rsidR="00060F6E" w:rsidRPr="00E15D02">
        <w:rPr>
          <w:rFonts w:asciiTheme="minorHAnsi" w:hAnsiTheme="minorHAnsi" w:cs="Cambria"/>
          <w:b/>
          <w:color w:val="000000"/>
          <w:sz w:val="22"/>
          <w:szCs w:val="22"/>
        </w:rPr>
        <w:t>d</w:t>
      </w:r>
      <w:r w:rsidR="004E41B6" w:rsidRPr="00E15D02">
        <w:rPr>
          <w:rFonts w:asciiTheme="minorHAnsi" w:hAnsiTheme="minorHAnsi" w:cs="Cambria"/>
          <w:b/>
          <w:color w:val="000000"/>
          <w:sz w:val="22"/>
          <w:szCs w:val="22"/>
        </w:rPr>
        <w:t>) Príloha</w:t>
      </w:r>
      <w:r w:rsidR="004E41B6" w:rsidRPr="00E15D02">
        <w:rPr>
          <w:rFonts w:asciiTheme="minorHAnsi" w:hAnsiTheme="minorHAnsi" w:cs="Cambria"/>
          <w:b/>
          <w:bCs/>
          <w:color w:val="000000"/>
          <w:sz w:val="22"/>
          <w:szCs w:val="22"/>
        </w:rPr>
        <w:t xml:space="preserve"> č. </w:t>
      </w:r>
      <w:r w:rsidR="00060F6E" w:rsidRPr="00E15D02">
        <w:rPr>
          <w:rFonts w:asciiTheme="minorHAnsi" w:hAnsiTheme="minorHAnsi" w:cs="Cambria"/>
          <w:b/>
          <w:bCs/>
          <w:color w:val="000000"/>
          <w:sz w:val="22"/>
          <w:szCs w:val="22"/>
        </w:rPr>
        <w:t xml:space="preserve">4 </w:t>
      </w:r>
      <w:r w:rsidR="004E41B6" w:rsidRPr="00E15D02">
        <w:rPr>
          <w:rFonts w:asciiTheme="minorHAnsi" w:hAnsiTheme="minorHAnsi" w:cs="Cambria"/>
          <w:b/>
          <w:bCs/>
          <w:color w:val="000000"/>
          <w:sz w:val="22"/>
          <w:szCs w:val="22"/>
        </w:rPr>
        <w:t>-</w:t>
      </w:r>
      <w:r w:rsidR="004E41B6" w:rsidRPr="00E15D02">
        <w:rPr>
          <w:rFonts w:asciiTheme="minorHAnsi" w:hAnsiTheme="minorHAnsi" w:cs="Cambria"/>
          <w:color w:val="000000"/>
          <w:sz w:val="22"/>
          <w:szCs w:val="22"/>
        </w:rPr>
        <w:t xml:space="preserve"> </w:t>
      </w:r>
      <w:r w:rsidR="004E41B6" w:rsidRPr="00E15D02">
        <w:rPr>
          <w:rFonts w:asciiTheme="minorHAnsi" w:hAnsiTheme="minorHAnsi" w:cs="Cambria"/>
          <w:sz w:val="22"/>
          <w:szCs w:val="22"/>
        </w:rPr>
        <w:t>Zoznam subdodávateľov</w:t>
      </w:r>
    </w:p>
    <w:p w14:paraId="3CC4FE51" w14:textId="77777777" w:rsidR="00C47412" w:rsidRPr="00C47412" w:rsidRDefault="00C47412" w:rsidP="00F54837">
      <w:pPr>
        <w:autoSpaceDE w:val="0"/>
        <w:autoSpaceDN w:val="0"/>
        <w:adjustRightInd w:val="0"/>
        <w:ind w:left="705"/>
        <w:jc w:val="both"/>
        <w:rPr>
          <w:rFonts w:asciiTheme="minorHAnsi" w:hAnsiTheme="minorHAnsi" w:cs="Cambria"/>
          <w:sz w:val="22"/>
          <w:szCs w:val="22"/>
        </w:rPr>
      </w:pPr>
    </w:p>
    <w:p w14:paraId="758DE2EA" w14:textId="4AB914CD" w:rsidR="00AE18DF" w:rsidRPr="00AE18DF" w:rsidRDefault="00AE18DF" w:rsidP="00AE18DF">
      <w:pPr>
        <w:autoSpaceDE w:val="0"/>
        <w:autoSpaceDN w:val="0"/>
        <w:adjustRightInd w:val="0"/>
        <w:ind w:left="708"/>
        <w:jc w:val="both"/>
        <w:rPr>
          <w:rFonts w:asciiTheme="minorHAnsi" w:hAnsiTheme="minorHAnsi" w:cstheme="minorHAnsi"/>
          <w:sz w:val="22"/>
          <w:szCs w:val="22"/>
        </w:rPr>
      </w:pPr>
      <w:bookmarkStart w:id="37" w:name="_Hlk103523622"/>
    </w:p>
    <w:bookmarkEnd w:id="37"/>
    <w:p w14:paraId="0E870CB9" w14:textId="77777777" w:rsidR="00AE18DF" w:rsidRPr="00AE18DF" w:rsidRDefault="00AE18DF" w:rsidP="00F54837">
      <w:pPr>
        <w:autoSpaceDE w:val="0"/>
        <w:autoSpaceDN w:val="0"/>
        <w:adjustRightInd w:val="0"/>
        <w:ind w:left="705"/>
        <w:jc w:val="both"/>
        <w:rPr>
          <w:rFonts w:asciiTheme="minorHAnsi" w:hAnsiTheme="minorHAnsi" w:cs="Cambria"/>
          <w:sz w:val="22"/>
          <w:szCs w:val="22"/>
        </w:rPr>
      </w:pPr>
    </w:p>
    <w:p w14:paraId="3640D20E" w14:textId="43C55916" w:rsidR="004E41B6" w:rsidRPr="00AE18DF" w:rsidRDefault="004E41B6" w:rsidP="00F54837">
      <w:pPr>
        <w:autoSpaceDE w:val="0"/>
        <w:autoSpaceDN w:val="0"/>
        <w:adjustRightInd w:val="0"/>
        <w:jc w:val="both"/>
        <w:rPr>
          <w:rFonts w:asciiTheme="minorHAnsi" w:hAnsiTheme="minorHAnsi" w:cs="Cambria"/>
          <w:b/>
          <w:bCs/>
          <w:sz w:val="22"/>
          <w:szCs w:val="22"/>
        </w:rPr>
      </w:pPr>
      <w:r w:rsidRPr="00AE18DF">
        <w:rPr>
          <w:rFonts w:asciiTheme="minorHAnsi" w:hAnsiTheme="minorHAnsi" w:cs="Cambria"/>
          <w:i/>
          <w:color w:val="FF0000"/>
          <w:sz w:val="22"/>
          <w:szCs w:val="22"/>
        </w:rPr>
        <w:tab/>
      </w:r>
    </w:p>
    <w:p w14:paraId="6FC72FCF" w14:textId="77777777" w:rsidR="004E41B6" w:rsidRPr="00AE18DF" w:rsidRDefault="004E41B6" w:rsidP="00F54837">
      <w:pPr>
        <w:pStyle w:val="tl1"/>
        <w:jc w:val="left"/>
        <w:rPr>
          <w:rFonts w:asciiTheme="minorHAnsi" w:hAnsiTheme="minorHAnsi" w:cs="Cambria"/>
          <w:b/>
          <w:bCs/>
          <w:sz w:val="22"/>
          <w:szCs w:val="22"/>
        </w:rPr>
      </w:pPr>
    </w:p>
    <w:p w14:paraId="47821867" w14:textId="53CA008D"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 xml:space="preserve">V </w:t>
      </w:r>
      <w:r w:rsidR="00C92372" w:rsidRPr="00AE18DF">
        <w:rPr>
          <w:rFonts w:asciiTheme="minorHAnsi" w:hAnsiTheme="minorHAnsi" w:cs="Cambria"/>
          <w:color w:val="000000"/>
          <w:sz w:val="22"/>
          <w:szCs w:val="22"/>
        </w:rPr>
        <w:t>........................................</w:t>
      </w:r>
      <w:r w:rsidRPr="00AE18DF">
        <w:rPr>
          <w:rFonts w:asciiTheme="minorHAnsi" w:hAnsiTheme="minorHAnsi" w:cs="Cambria"/>
          <w:color w:val="000000"/>
          <w:sz w:val="22"/>
          <w:szCs w:val="22"/>
        </w:rPr>
        <w:t xml:space="preserve">, dňa </w:t>
      </w:r>
      <w:r w:rsidR="00C92372" w:rsidRPr="00AE18DF">
        <w:rPr>
          <w:rFonts w:asciiTheme="minorHAnsi" w:hAnsiTheme="minorHAnsi" w:cs="Cambria"/>
          <w:color w:val="000000"/>
          <w:sz w:val="22"/>
          <w:szCs w:val="22"/>
        </w:rPr>
        <w:t>..........................</w:t>
      </w:r>
    </w:p>
    <w:p w14:paraId="64EEF92A"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3DF39781"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4507FBFE" w14:textId="3D7A03BA"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Odberateľa</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5E5B07BA" w14:textId="77777777" w:rsidR="004E41B6" w:rsidRPr="00AE18DF" w:rsidRDefault="004E41B6" w:rsidP="00F54837">
      <w:pPr>
        <w:autoSpaceDE w:val="0"/>
        <w:autoSpaceDN w:val="0"/>
        <w:adjustRightInd w:val="0"/>
        <w:jc w:val="both"/>
        <w:rPr>
          <w:rFonts w:asciiTheme="minorHAnsi" w:hAnsiTheme="minorHAnsi" w:cs="Cambria"/>
          <w:b/>
          <w:bCs/>
          <w:color w:val="000000"/>
          <w:sz w:val="22"/>
          <w:szCs w:val="22"/>
        </w:rPr>
      </w:pPr>
    </w:p>
    <w:p w14:paraId="65445D35" w14:textId="36B19DD3" w:rsidR="004E41B6" w:rsidRPr="00AE18DF" w:rsidRDefault="004E41B6" w:rsidP="00F54837">
      <w:pPr>
        <w:rPr>
          <w:rFonts w:asciiTheme="minorHAnsi" w:hAnsiTheme="minorHAnsi"/>
          <w:sz w:val="22"/>
          <w:szCs w:val="22"/>
        </w:rPr>
      </w:pPr>
    </w:p>
    <w:p w14:paraId="57006A1D" w14:textId="77777777" w:rsidR="00F85F83" w:rsidRPr="00AE18DF" w:rsidRDefault="00F85F83" w:rsidP="00F54837">
      <w:pPr>
        <w:rPr>
          <w:rFonts w:asciiTheme="minorHAnsi" w:hAnsiTheme="minorHAnsi" w:cstheme="minorHAnsi"/>
          <w:sz w:val="22"/>
          <w:szCs w:val="22"/>
        </w:rPr>
      </w:pPr>
    </w:p>
    <w:p w14:paraId="0AB8B703" w14:textId="77777777" w:rsidR="004E41B6" w:rsidRPr="00AE18DF" w:rsidRDefault="004E41B6" w:rsidP="00F54837">
      <w:pPr>
        <w:autoSpaceDE w:val="0"/>
        <w:autoSpaceDN w:val="0"/>
        <w:adjustRightInd w:val="0"/>
        <w:jc w:val="both"/>
        <w:rPr>
          <w:rFonts w:asciiTheme="minorHAnsi" w:hAnsiTheme="minorHAnsi" w:cstheme="minorHAnsi"/>
          <w:bCs/>
          <w:i/>
          <w:color w:val="000000"/>
          <w:sz w:val="22"/>
          <w:szCs w:val="22"/>
        </w:rPr>
      </w:pPr>
      <w:r w:rsidRPr="00AE18DF">
        <w:rPr>
          <w:rFonts w:asciiTheme="minorHAnsi" w:hAnsiTheme="minorHAnsi" w:cstheme="minorHAnsi"/>
          <w:bCs/>
          <w:i/>
          <w:color w:val="000000"/>
          <w:sz w:val="22"/>
          <w:szCs w:val="22"/>
        </w:rPr>
        <w:t>..............................................</w:t>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t>.........................................................</w:t>
      </w:r>
    </w:p>
    <w:p w14:paraId="6B51B21F" w14:textId="2FFB7099" w:rsidR="004E41B6" w:rsidRPr="00AE18DF" w:rsidRDefault="0032017A" w:rsidP="00F54837">
      <w:pPr>
        <w:rPr>
          <w:rFonts w:asciiTheme="minorHAnsi" w:hAnsiTheme="minorHAnsi" w:cstheme="minorHAnsi"/>
          <w:b/>
          <w:bCs/>
          <w:sz w:val="22"/>
          <w:szCs w:val="22"/>
        </w:rPr>
      </w:pPr>
      <w:r w:rsidRPr="00AE18DF">
        <w:rPr>
          <w:rFonts w:asciiTheme="minorHAnsi" w:hAnsiTheme="minorHAnsi" w:cstheme="minorHAnsi"/>
          <w:b/>
          <w:bCs/>
          <w:sz w:val="22"/>
          <w:szCs w:val="22"/>
        </w:rPr>
        <w:t>Banskobystrický samosprávny kraj</w:t>
      </w:r>
    </w:p>
    <w:p w14:paraId="5C1B78EB" w14:textId="0EA0BE26" w:rsidR="00B224D5" w:rsidRPr="00AE18DF" w:rsidRDefault="00C47412" w:rsidP="00F54837">
      <w:pPr>
        <w:rPr>
          <w:rFonts w:asciiTheme="minorHAnsi" w:hAnsiTheme="minorHAnsi" w:cstheme="minorHAnsi"/>
          <w:sz w:val="22"/>
          <w:szCs w:val="22"/>
        </w:rPr>
      </w:pPr>
      <w:r>
        <w:rPr>
          <w:rFonts w:asciiTheme="minorHAnsi" w:hAnsiTheme="minorHAnsi" w:cstheme="minorHAnsi"/>
          <w:sz w:val="22"/>
          <w:szCs w:val="22"/>
        </w:rPr>
        <w:t>Mgr. Ondrej</w:t>
      </w:r>
      <w:r w:rsidR="0032017A" w:rsidRPr="00AE18DF">
        <w:rPr>
          <w:rFonts w:asciiTheme="minorHAnsi" w:hAnsiTheme="minorHAnsi" w:cstheme="minorHAnsi"/>
          <w:sz w:val="22"/>
          <w:szCs w:val="22"/>
        </w:rPr>
        <w:t xml:space="preserve"> </w:t>
      </w:r>
      <w:proofErr w:type="spellStart"/>
      <w:r w:rsidR="0032017A" w:rsidRPr="00AE18DF">
        <w:rPr>
          <w:rFonts w:asciiTheme="minorHAnsi" w:hAnsiTheme="minorHAnsi" w:cstheme="minorHAnsi"/>
          <w:sz w:val="22"/>
          <w:szCs w:val="22"/>
        </w:rPr>
        <w:t>Lunter</w:t>
      </w:r>
      <w:proofErr w:type="spellEnd"/>
      <w:r w:rsidR="0032017A" w:rsidRPr="00AE18DF">
        <w:rPr>
          <w:rFonts w:asciiTheme="minorHAnsi" w:hAnsiTheme="minorHAnsi" w:cstheme="minorHAnsi"/>
          <w:sz w:val="22"/>
          <w:szCs w:val="22"/>
        </w:rPr>
        <w:t>, predseda</w:t>
      </w:r>
    </w:p>
    <w:p w14:paraId="684F214E" w14:textId="77777777" w:rsidR="00B224D5" w:rsidRPr="00AE18DF" w:rsidRDefault="00B224D5">
      <w:pPr>
        <w:spacing w:after="160" w:line="259" w:lineRule="auto"/>
        <w:rPr>
          <w:rFonts w:asciiTheme="minorHAnsi" w:hAnsiTheme="minorHAnsi" w:cstheme="minorHAnsi"/>
          <w:sz w:val="22"/>
          <w:szCs w:val="22"/>
        </w:rPr>
      </w:pPr>
      <w:r w:rsidRPr="00AE18DF">
        <w:rPr>
          <w:rFonts w:asciiTheme="minorHAnsi" w:hAnsiTheme="minorHAnsi" w:cstheme="minorHAnsi"/>
          <w:sz w:val="22"/>
          <w:szCs w:val="22"/>
        </w:rPr>
        <w:br w:type="page"/>
      </w:r>
    </w:p>
    <w:p w14:paraId="6964E779" w14:textId="1A9AF225" w:rsidR="00B224D5" w:rsidRDefault="00B224D5">
      <w:pPr>
        <w:jc w:val="both"/>
        <w:rPr>
          <w:rFonts w:asciiTheme="minorHAnsi" w:hAnsiTheme="minorHAnsi" w:cs="Cambria"/>
          <w:color w:val="000000"/>
          <w:sz w:val="22"/>
          <w:szCs w:val="22"/>
        </w:rPr>
      </w:pPr>
      <w:r w:rsidRPr="00AE18DF">
        <w:rPr>
          <w:rFonts w:asciiTheme="minorHAnsi" w:hAnsiTheme="minorHAnsi" w:cs="Cambria"/>
          <w:b/>
          <w:bCs/>
          <w:color w:val="000000"/>
          <w:sz w:val="22"/>
          <w:szCs w:val="22"/>
        </w:rPr>
        <w:lastRenderedPageBreak/>
        <w:t xml:space="preserve">Príloha č. 1 </w:t>
      </w:r>
      <w:r w:rsidRPr="00AE18DF">
        <w:rPr>
          <w:rFonts w:asciiTheme="minorHAnsi" w:hAnsiTheme="minorHAnsi" w:cs="Cambria"/>
          <w:color w:val="000000"/>
          <w:sz w:val="22"/>
          <w:szCs w:val="22"/>
        </w:rPr>
        <w:t xml:space="preserve">- Zoznam jednotlivých odberných miest (OM) spolu s identifikáciou tretích osôb, s predpokladanými množstvami odberu </w:t>
      </w:r>
      <w:r w:rsidR="0078044F">
        <w:rPr>
          <w:rFonts w:asciiTheme="minorHAnsi" w:hAnsiTheme="minorHAnsi" w:cs="Cambria"/>
          <w:color w:val="000000"/>
          <w:sz w:val="22"/>
          <w:szCs w:val="22"/>
        </w:rPr>
        <w:t>elektriny</w:t>
      </w:r>
    </w:p>
    <w:p w14:paraId="367867AF" w14:textId="77777777" w:rsidR="003922F7" w:rsidRDefault="003922F7">
      <w:pPr>
        <w:jc w:val="both"/>
        <w:rPr>
          <w:rFonts w:asciiTheme="minorHAnsi" w:hAnsiTheme="minorHAnsi" w:cs="Cambria"/>
          <w:color w:val="000000"/>
          <w:sz w:val="22"/>
          <w:szCs w:val="22"/>
        </w:rPr>
      </w:pPr>
    </w:p>
    <w:p w14:paraId="70CFA07F" w14:textId="77777777" w:rsidR="003922F7" w:rsidRDefault="003922F7">
      <w:pPr>
        <w:jc w:val="both"/>
        <w:rPr>
          <w:rFonts w:asciiTheme="minorHAnsi" w:hAnsiTheme="minorHAnsi" w:cs="Cambria"/>
          <w:color w:val="000000"/>
          <w:sz w:val="22"/>
          <w:szCs w:val="22"/>
        </w:rPr>
      </w:pPr>
    </w:p>
    <w:p w14:paraId="1086F012" w14:textId="77777777" w:rsidR="003922F7" w:rsidRPr="00AE18DF" w:rsidRDefault="003922F7" w:rsidP="00170871">
      <w:pPr>
        <w:jc w:val="both"/>
        <w:rPr>
          <w:rFonts w:asciiTheme="minorHAnsi" w:hAnsiTheme="minorHAnsi" w:cs="Cambria"/>
          <w:color w:val="000000"/>
          <w:sz w:val="22"/>
          <w:szCs w:val="22"/>
        </w:rPr>
      </w:pPr>
    </w:p>
    <w:p w14:paraId="5F110B82" w14:textId="77777777" w:rsidR="00B224D5" w:rsidRPr="00AE18DF" w:rsidRDefault="00B224D5" w:rsidP="00B224D5">
      <w:pPr>
        <w:spacing w:after="160" w:line="256" w:lineRule="auto"/>
        <w:rPr>
          <w:rFonts w:asciiTheme="minorHAnsi" w:hAnsiTheme="minorHAnsi" w:cs="Cambria"/>
          <w:color w:val="000000"/>
          <w:sz w:val="22"/>
          <w:szCs w:val="22"/>
        </w:rPr>
      </w:pPr>
      <w:r w:rsidRPr="00AE18DF">
        <w:rPr>
          <w:rFonts w:asciiTheme="minorHAnsi" w:hAnsiTheme="minorHAnsi" w:cs="Cambria"/>
          <w:color w:val="000000"/>
          <w:sz w:val="22"/>
          <w:szCs w:val="22"/>
        </w:rPr>
        <w:br w:type="page"/>
      </w:r>
    </w:p>
    <w:p w14:paraId="2BF3726A" w14:textId="77777777" w:rsidR="00B224D5" w:rsidRPr="00AE18DF" w:rsidRDefault="00B224D5" w:rsidP="00B224D5">
      <w:pPr>
        <w:jc w:val="right"/>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2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35790D79" w14:textId="77777777" w:rsidR="00B224D5" w:rsidRPr="00AE18DF" w:rsidRDefault="00B224D5" w:rsidP="00B224D5">
      <w:pPr>
        <w:pStyle w:val="tl1"/>
        <w:jc w:val="center"/>
        <w:rPr>
          <w:rFonts w:ascii="Calibri" w:hAnsi="Calibri" w:cs="Cambria"/>
          <w:b/>
          <w:bCs/>
          <w:sz w:val="22"/>
          <w:szCs w:val="22"/>
        </w:rPr>
      </w:pPr>
    </w:p>
    <w:p w14:paraId="0006A0F2" w14:textId="49ADDC9B" w:rsidR="00B224D5" w:rsidRPr="00AE18DF" w:rsidRDefault="00B224D5" w:rsidP="00B224D5">
      <w:pPr>
        <w:pStyle w:val="tl1"/>
        <w:jc w:val="center"/>
        <w:rPr>
          <w:rFonts w:ascii="Calibri" w:hAnsi="Calibri" w:cs="Cambria"/>
          <w:b/>
          <w:bCs/>
          <w:sz w:val="22"/>
          <w:szCs w:val="22"/>
        </w:rPr>
      </w:pPr>
      <w:r w:rsidRPr="00AE18DF">
        <w:rPr>
          <w:rFonts w:ascii="Calibri" w:hAnsi="Calibri" w:cs="Cambria"/>
          <w:i/>
          <w:iCs/>
          <w:sz w:val="22"/>
          <w:szCs w:val="22"/>
        </w:rPr>
        <w:t>VZOR</w:t>
      </w:r>
      <w:r w:rsidRPr="00AE18DF">
        <w:rPr>
          <w:rFonts w:ascii="Calibri" w:hAnsi="Calibri" w:cs="Cambria"/>
          <w:b/>
          <w:bCs/>
          <w:sz w:val="22"/>
          <w:szCs w:val="22"/>
        </w:rPr>
        <w:t xml:space="preserve"> Čiastková zmluva o združenej dodávke  </w:t>
      </w:r>
      <w:r w:rsidR="0078044F">
        <w:rPr>
          <w:rFonts w:ascii="Calibri" w:hAnsi="Calibri" w:cs="Cambria"/>
          <w:b/>
          <w:bCs/>
          <w:sz w:val="22"/>
          <w:szCs w:val="22"/>
        </w:rPr>
        <w:t>elektriny</w:t>
      </w:r>
    </w:p>
    <w:p w14:paraId="19590A0E"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podľa zákona č. 251/2012 Z. z. o energetike a o zmene a doplnení niektorých zákonov a § 269 ods. 2 zákona č. 513/1991 Zb. Obchodný zákonník v znení neskorších predpisov</w:t>
      </w:r>
    </w:p>
    <w:p w14:paraId="07E38006"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(ďalej len „</w:t>
      </w:r>
      <w:r w:rsidRPr="00AE18DF">
        <w:rPr>
          <w:rFonts w:ascii="Calibri" w:hAnsi="Calibri" w:cs="Cambria"/>
          <w:b/>
          <w:sz w:val="22"/>
          <w:szCs w:val="22"/>
        </w:rPr>
        <w:t>zmluva</w:t>
      </w:r>
      <w:r w:rsidRPr="00AE18DF">
        <w:rPr>
          <w:rFonts w:ascii="Calibri" w:hAnsi="Calibri" w:cs="Cambria"/>
          <w:sz w:val="22"/>
          <w:szCs w:val="22"/>
        </w:rPr>
        <w:t>“)</w:t>
      </w:r>
    </w:p>
    <w:p w14:paraId="3DB32B82" w14:textId="77777777" w:rsidR="00B224D5" w:rsidRPr="00AE18DF" w:rsidRDefault="00B224D5" w:rsidP="00B224D5">
      <w:pPr>
        <w:pStyle w:val="tl1"/>
        <w:jc w:val="center"/>
        <w:rPr>
          <w:rFonts w:ascii="Calibri" w:hAnsi="Calibri" w:cs="Cambria"/>
          <w:sz w:val="22"/>
          <w:szCs w:val="22"/>
        </w:rPr>
      </w:pPr>
    </w:p>
    <w:p w14:paraId="1D98ECE5"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odberateľa:</w:t>
      </w:r>
    </w:p>
    <w:p w14:paraId="0EC4C637"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dodávateľa:</w:t>
      </w:r>
    </w:p>
    <w:p w14:paraId="2DF4E839" w14:textId="77777777" w:rsidR="00B224D5" w:rsidRPr="00AE18DF" w:rsidRDefault="00B224D5" w:rsidP="00B224D5">
      <w:pPr>
        <w:pStyle w:val="tl1"/>
        <w:jc w:val="center"/>
        <w:rPr>
          <w:rFonts w:ascii="Calibri" w:hAnsi="Calibri" w:cs="Cambria"/>
          <w:sz w:val="22"/>
          <w:szCs w:val="22"/>
        </w:rPr>
      </w:pPr>
    </w:p>
    <w:p w14:paraId="277DAE0C" w14:textId="77777777" w:rsidR="00B224D5" w:rsidRPr="00AE18DF" w:rsidRDefault="00B224D5" w:rsidP="00B224D5">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1B8AC5F2" w14:textId="77777777" w:rsidR="00B224D5" w:rsidRPr="00AE18DF" w:rsidRDefault="00B224D5" w:rsidP="00B224D5">
      <w:pPr>
        <w:jc w:val="center"/>
        <w:rPr>
          <w:rFonts w:ascii="Calibri" w:hAnsi="Calibri" w:cs="Cambria"/>
          <w:b/>
          <w:bCs/>
          <w:sz w:val="22"/>
          <w:szCs w:val="22"/>
        </w:rPr>
      </w:pPr>
    </w:p>
    <w:p w14:paraId="35D8A89C"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Odberateľ: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xxxxxxxxxxxxxxxxxxxxxxxx</w:t>
      </w:r>
      <w:proofErr w:type="spellEnd"/>
    </w:p>
    <w:p w14:paraId="53C93E6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A6B545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Štatutárny orgán: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290BCB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Zástupca na rokovanie vo veciach:</w:t>
      </w:r>
    </w:p>
    <w:p w14:paraId="75A5A501"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a) zmluvných: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EB80B5A"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 technických: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5985C6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11EAE9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711DC840"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 DPH: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E982BD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Bankové spojenie: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4ED5F8C5"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p>
    <w:p w14:paraId="01B5837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B816DA2"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1F57ADE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(ďalej „</w:t>
      </w:r>
      <w:r w:rsidRPr="00AE18DF">
        <w:rPr>
          <w:rFonts w:ascii="Calibri" w:hAnsi="Calibri" w:cs="Cambria"/>
          <w:b/>
          <w:color w:val="000000"/>
          <w:sz w:val="22"/>
          <w:szCs w:val="22"/>
        </w:rPr>
        <w:t>odberateľ</w:t>
      </w:r>
      <w:r w:rsidRPr="00AE18DF">
        <w:rPr>
          <w:rFonts w:ascii="Calibri" w:hAnsi="Calibri" w:cs="Cambria"/>
          <w:color w:val="000000"/>
          <w:sz w:val="22"/>
          <w:szCs w:val="22"/>
        </w:rPr>
        <w:t>“)</w:t>
      </w:r>
    </w:p>
    <w:p w14:paraId="01B85849"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181F8D50" w14:textId="77777777" w:rsidR="00B224D5" w:rsidRPr="00AE18DF" w:rsidRDefault="00B224D5" w:rsidP="00B224D5">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0D7CF0AA"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0D294F86"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w:t>
      </w:r>
      <w:proofErr w:type="spellEnd"/>
      <w:r w:rsidRPr="00AE18DF">
        <w:rPr>
          <w:rFonts w:ascii="Calibri" w:hAnsi="Calibri" w:cs="Cambria"/>
          <w:b/>
          <w:bCs/>
          <w:color w:val="000000"/>
          <w:sz w:val="22"/>
          <w:szCs w:val="22"/>
        </w:rPr>
        <w:tab/>
      </w:r>
      <w:r w:rsidRPr="00AE18DF">
        <w:rPr>
          <w:rFonts w:ascii="Calibri" w:hAnsi="Calibri" w:cs="Cambria"/>
          <w:b/>
          <w:bCs/>
          <w:color w:val="000000"/>
          <w:sz w:val="22"/>
          <w:szCs w:val="22"/>
        </w:rPr>
        <w:tab/>
      </w:r>
    </w:p>
    <w:p w14:paraId="04DC902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C925AF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5B998AB" w14:textId="45483FB2"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C419B9">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C229C28" w14:textId="7FC069B9" w:rsidR="00B224D5" w:rsidRPr="00AE18DF" w:rsidRDefault="00B224D5" w:rsidP="00B224D5">
      <w:pPr>
        <w:autoSpaceDE w:val="0"/>
        <w:autoSpaceDN w:val="0"/>
        <w:adjustRightInd w:val="0"/>
        <w:jc w:val="both"/>
        <w:rPr>
          <w:rFonts w:ascii="Calibri" w:hAnsi="Calibri" w:cs="Cambria"/>
          <w:color w:val="000000"/>
          <w:sz w:val="22"/>
          <w:szCs w:val="22"/>
        </w:rPr>
      </w:pPr>
      <w:r w:rsidRPr="00887740">
        <w:rPr>
          <w:rFonts w:ascii="Calibri" w:hAnsi="Calibri" w:cs="Cambria"/>
          <w:color w:val="000000"/>
          <w:sz w:val="22"/>
          <w:szCs w:val="22"/>
        </w:rPr>
        <w:t>V zastúpení:</w:t>
      </w:r>
      <w:r w:rsidRPr="00AE18DF">
        <w:rPr>
          <w:rFonts w:ascii="Calibri" w:hAnsi="Calibri" w:cs="Cambria"/>
          <w:color w:val="000000"/>
          <w:sz w:val="22"/>
          <w:szCs w:val="22"/>
        </w:rPr>
        <w:t xml:space="preserv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887740">
        <w:rPr>
          <w:rFonts w:ascii="Calibri" w:hAnsi="Calibri" w:cs="Cambria"/>
          <w:color w:val="000000"/>
          <w:sz w:val="22"/>
          <w:szCs w:val="22"/>
        </w:rPr>
        <w:tab/>
      </w:r>
      <w:r w:rsidR="00887740">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6CD81AC"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4F486D7"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3E5BA66"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F2CC228"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53214FF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005DC5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BE21FF7"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6CF108F7" w14:textId="77777777" w:rsidR="00B224D5" w:rsidRPr="00AE18DF" w:rsidRDefault="00B224D5" w:rsidP="00B224D5"/>
    <w:p w14:paraId="75F1DB72" w14:textId="77777777" w:rsidR="00B224D5" w:rsidRPr="00AE18DF" w:rsidRDefault="00B224D5" w:rsidP="00B224D5">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5A7C9E05" w14:textId="77777777" w:rsidR="00B224D5" w:rsidRPr="00AE18DF" w:rsidRDefault="00B224D5" w:rsidP="00B224D5">
      <w:pPr>
        <w:jc w:val="center"/>
        <w:rPr>
          <w:rFonts w:asciiTheme="minorHAnsi" w:hAnsiTheme="minorHAnsi" w:cs="Cambria"/>
          <w:i/>
          <w:sz w:val="22"/>
          <w:szCs w:val="22"/>
        </w:rPr>
      </w:pPr>
    </w:p>
    <w:p w14:paraId="79C71E86" w14:textId="77777777" w:rsidR="00B224D5" w:rsidRPr="00AE18DF" w:rsidRDefault="00B224D5" w:rsidP="00B224D5">
      <w:pPr>
        <w:jc w:val="both"/>
        <w:rPr>
          <w:rFonts w:ascii="Calibri" w:hAnsi="Calibri" w:cs="Cambria"/>
          <w:sz w:val="22"/>
          <w:szCs w:val="22"/>
        </w:rPr>
      </w:pPr>
    </w:p>
    <w:p w14:paraId="66EAEC6B"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w:t>
      </w:r>
    </w:p>
    <w:p w14:paraId="5D7CBAE2"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Preambula</w:t>
      </w:r>
    </w:p>
    <w:p w14:paraId="151A4D2A" w14:textId="77777777" w:rsidR="00B224D5" w:rsidRPr="00AE18DF" w:rsidRDefault="00B224D5" w:rsidP="00B224D5">
      <w:pPr>
        <w:rPr>
          <w:rFonts w:ascii="Calibri" w:hAnsi="Calibri" w:cs="Cambria"/>
          <w:b/>
          <w:bCs/>
          <w:sz w:val="22"/>
          <w:szCs w:val="22"/>
        </w:rPr>
      </w:pPr>
    </w:p>
    <w:p w14:paraId="2D0F0EAA" w14:textId="06CC5ADB"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Calibri" w:hAnsi="Calibri" w:cs="Cambria"/>
          <w:sz w:val="22"/>
          <w:szCs w:val="22"/>
        </w:rPr>
        <w:t xml:space="preserve">Táto zmluva sa uzatvára ako výsledok centrálneho verejného obstarávania podľa </w:t>
      </w:r>
      <w:r w:rsidRPr="00AE18DF">
        <w:rPr>
          <w:rFonts w:asciiTheme="minorHAnsi" w:hAnsiTheme="minorHAnsi" w:cstheme="minorHAnsi"/>
          <w:sz w:val="22"/>
          <w:szCs w:val="22"/>
        </w:rPr>
        <w:t>zákona č. 343/2015 Z. z. o verejnom obstarávaní a o zmene a doplnení niektorých zákonov v znení neskorších predpisov (ďalej len „</w:t>
      </w:r>
      <w:r w:rsidRPr="00AE18DF">
        <w:rPr>
          <w:rFonts w:asciiTheme="minorHAnsi" w:hAnsiTheme="minorHAnsi" w:cstheme="minorHAnsi"/>
          <w:b/>
          <w:bCs/>
          <w:sz w:val="22"/>
          <w:szCs w:val="22"/>
        </w:rPr>
        <w:t>ZVO</w:t>
      </w:r>
      <w:r w:rsidRPr="00AE18DF">
        <w:rPr>
          <w:rFonts w:asciiTheme="minorHAnsi" w:hAnsiTheme="minorHAnsi" w:cstheme="minorHAnsi"/>
          <w:sz w:val="22"/>
          <w:szCs w:val="22"/>
        </w:rPr>
        <w:t xml:space="preserve">“) na predmet zákazky: Dodávka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a v nadväznosti na Rámcovú zmluvu č. ....................... o združenej dodávke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podľa zákona č. 251/2012 Z. z. o energetike a o zmene a doplnení niektorých zákonov a § 269 ods. 2 zákona č. 513/1991 Zb. Obchodný zákonník v znení neskorších predpisov (ďalej len „</w:t>
      </w:r>
      <w:r w:rsidRPr="00AE18DF">
        <w:rPr>
          <w:rFonts w:asciiTheme="minorHAnsi" w:hAnsiTheme="minorHAnsi" w:cstheme="minorHAnsi"/>
          <w:b/>
          <w:bCs/>
          <w:sz w:val="22"/>
          <w:szCs w:val="22"/>
        </w:rPr>
        <w:t xml:space="preserve">Rámcová </w:t>
      </w:r>
      <w:r w:rsidRPr="00AE18DF">
        <w:rPr>
          <w:rFonts w:asciiTheme="minorHAnsi" w:hAnsiTheme="minorHAnsi" w:cstheme="minorHAnsi"/>
          <w:b/>
          <w:sz w:val="22"/>
          <w:szCs w:val="22"/>
        </w:rPr>
        <w:t>zmluva</w:t>
      </w:r>
      <w:r w:rsidRPr="00AE18DF">
        <w:rPr>
          <w:rFonts w:asciiTheme="minorHAnsi" w:hAnsiTheme="minorHAnsi" w:cstheme="minorHAnsi"/>
          <w:sz w:val="22"/>
          <w:szCs w:val="22"/>
        </w:rPr>
        <w:t xml:space="preserve">“) uzatvorenú medzi dodávateľom </w:t>
      </w:r>
      <w:r w:rsidRPr="00AE18DF">
        <w:rPr>
          <w:rFonts w:asciiTheme="minorHAnsi" w:hAnsiTheme="minorHAnsi" w:cstheme="minorHAnsi"/>
          <w:sz w:val="22"/>
          <w:szCs w:val="22"/>
        </w:rPr>
        <w:lastRenderedPageBreak/>
        <w:t>a Banskobystrickým samosprávnym krajom so sídlom: Nám. SNP 23, 974 01  Banská Bystrica, IČO: 37828100 (ďalej len „</w:t>
      </w:r>
      <w:r w:rsidRPr="00AE18DF">
        <w:rPr>
          <w:rFonts w:asciiTheme="minorHAnsi" w:hAnsiTheme="minorHAnsi" w:cstheme="minorHAnsi"/>
          <w:b/>
          <w:bCs/>
          <w:sz w:val="22"/>
          <w:szCs w:val="22"/>
        </w:rPr>
        <w:t>BBSK</w:t>
      </w:r>
      <w:r w:rsidRPr="00AE18DF">
        <w:rPr>
          <w:rFonts w:asciiTheme="minorHAnsi" w:hAnsiTheme="minorHAnsi" w:cstheme="minorHAnsi"/>
          <w:sz w:val="22"/>
          <w:szCs w:val="22"/>
        </w:rPr>
        <w:t>“) dňa ..........................</w:t>
      </w:r>
    </w:p>
    <w:p w14:paraId="35B25165"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Uzatvorením tejto zmluvy prejavuje odberateľ výslovnú vôľu pristúpiť k Rámcovej zmluve ako jej nový účastník. Za týmto účelom odberateľ prehlasuje, že je s obsahom Rámcovej zmluvy riadne oboznámený; pre vylúčenie pochybností je Rámcová zmluva prílohou č. 1 k tejto zmluve.</w:t>
      </w:r>
    </w:p>
    <w:p w14:paraId="14E96E07" w14:textId="0BE4941E"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 xml:space="preserve">Pristúpením k Rámcovej zmluve zo strany odberateľa sa rozumie, že za účelom odberu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w:t>
      </w:r>
      <w:r w:rsidR="00612749">
        <w:rPr>
          <w:rFonts w:asciiTheme="minorHAnsi" w:hAnsiTheme="minorHAnsi" w:cstheme="minorHAnsi"/>
          <w:sz w:val="22"/>
          <w:szCs w:val="22"/>
        </w:rPr>
        <w:t>elektrinu</w:t>
      </w:r>
      <w:r w:rsidRPr="00AE18DF">
        <w:rPr>
          <w:rFonts w:asciiTheme="minorHAnsi" w:hAnsiTheme="minorHAnsi" w:cstheme="minorHAnsi"/>
          <w:sz w:val="22"/>
          <w:szCs w:val="22"/>
        </w:rPr>
        <w:t xml:space="preserve"> a za služby vymedzené v Rámcovej zmluve, ktoré budú odberateľovi na základe tejto čiastkovej zmluvy dodané. </w:t>
      </w:r>
    </w:p>
    <w:p w14:paraId="5A2ED051" w14:textId="77777777" w:rsidR="00B224D5" w:rsidRPr="00AE18DF" w:rsidRDefault="00B224D5" w:rsidP="00B224D5">
      <w:pPr>
        <w:jc w:val="both"/>
        <w:rPr>
          <w:rFonts w:asciiTheme="minorHAnsi" w:hAnsiTheme="minorHAnsi" w:cstheme="minorHAnsi"/>
          <w:sz w:val="22"/>
          <w:szCs w:val="22"/>
        </w:rPr>
      </w:pPr>
    </w:p>
    <w:p w14:paraId="50FAA218" w14:textId="77777777" w:rsidR="00B224D5" w:rsidRPr="00AE18DF" w:rsidRDefault="00B224D5" w:rsidP="00B224D5">
      <w:pPr>
        <w:jc w:val="center"/>
        <w:rPr>
          <w:rFonts w:asciiTheme="minorHAnsi" w:hAnsiTheme="minorHAnsi" w:cstheme="minorHAnsi"/>
          <w:b/>
          <w:bCs/>
          <w:sz w:val="22"/>
          <w:szCs w:val="22"/>
        </w:rPr>
      </w:pPr>
      <w:r w:rsidRPr="00AE18DF">
        <w:rPr>
          <w:rFonts w:asciiTheme="minorHAnsi" w:hAnsiTheme="minorHAnsi" w:cstheme="minorHAnsi"/>
          <w:b/>
          <w:bCs/>
          <w:sz w:val="22"/>
          <w:szCs w:val="22"/>
        </w:rPr>
        <w:t>II.</w:t>
      </w:r>
    </w:p>
    <w:p w14:paraId="3A29576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 Predmet a trvanie zmluvy </w:t>
      </w:r>
    </w:p>
    <w:p w14:paraId="5F0BA8DE" w14:textId="77777777" w:rsidR="00B224D5" w:rsidRPr="00AE18DF" w:rsidRDefault="00B224D5" w:rsidP="00B224D5">
      <w:pPr>
        <w:jc w:val="both"/>
        <w:rPr>
          <w:rFonts w:ascii="Calibri" w:hAnsi="Calibri" w:cs="Cambria"/>
          <w:sz w:val="22"/>
          <w:szCs w:val="22"/>
        </w:rPr>
      </w:pPr>
    </w:p>
    <w:p w14:paraId="5D5A364C" w14:textId="13A4EB26"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zmluvy je záväzok dodávateľa v zmluvnom období za podmienok, v cene a v rozsahu určených touto zmluvou a Rámcovou zmluvou dodávať pre odberné miesta odberateľa podľa čl. III bod 3.1 tejto zmluvy </w:t>
      </w:r>
      <w:r w:rsidR="00612749">
        <w:rPr>
          <w:rFonts w:ascii="Calibri" w:hAnsi="Calibri" w:cs="Cambria"/>
          <w:sz w:val="22"/>
          <w:szCs w:val="22"/>
        </w:rPr>
        <w:t>elektrinu</w:t>
      </w:r>
      <w:r w:rsidRPr="00AE18DF">
        <w:rPr>
          <w:rFonts w:ascii="Calibri" w:hAnsi="Calibri" w:cs="Cambria"/>
          <w:sz w:val="22"/>
          <w:szCs w:val="22"/>
        </w:rPr>
        <w:t xml:space="preserve"> v dohodnutom množstve, čase a za dohodnutú cenu a poskytovať odberateľovi služby v rozsahu čl. II bod 2.1 Rámcovej zmluvy, ako aj záväzok odberateľa uhrádzať za dodan</w:t>
      </w:r>
      <w:r w:rsidR="00916B84">
        <w:rPr>
          <w:rFonts w:ascii="Calibri" w:hAnsi="Calibri" w:cs="Cambria"/>
          <w:sz w:val="22"/>
          <w:szCs w:val="22"/>
        </w:rPr>
        <w:t>ú elektrinu</w:t>
      </w:r>
      <w:r w:rsidRPr="00AE18DF">
        <w:rPr>
          <w:rFonts w:ascii="Calibri" w:hAnsi="Calibri" w:cs="Cambria"/>
          <w:sz w:val="22"/>
          <w:szCs w:val="22"/>
        </w:rPr>
        <w:t xml:space="preserve"> a súvisiace služby odplatu tak, ako je dohodnutá v Rámcovej zmluve a premietnutá v tejto zmluve.</w:t>
      </w:r>
    </w:p>
    <w:p w14:paraId="68E1DFCB" w14:textId="77777777" w:rsidR="00B224D5" w:rsidRPr="00AE18DF" w:rsidRDefault="00B224D5" w:rsidP="00B224D5">
      <w:pPr>
        <w:ind w:left="709" w:hanging="709"/>
        <w:jc w:val="both"/>
        <w:rPr>
          <w:rFonts w:ascii="Calibri" w:hAnsi="Calibri" w:cs="Cambria"/>
          <w:sz w:val="22"/>
          <w:szCs w:val="22"/>
        </w:rPr>
      </w:pPr>
    </w:p>
    <w:p w14:paraId="3C5354F3" w14:textId="3C3D5097" w:rsidR="00B224D5" w:rsidRPr="00AE18DF" w:rsidRDefault="00B224D5" w:rsidP="00B224D5">
      <w:pPr>
        <w:ind w:left="709" w:hanging="709"/>
        <w:jc w:val="both"/>
        <w:rPr>
          <w:rFonts w:ascii="Calibri" w:hAnsi="Calibri" w:cs="Cambria"/>
          <w:sz w:val="22"/>
          <w:szCs w:val="22"/>
        </w:rPr>
      </w:pPr>
      <w:r w:rsidRPr="08AE0928">
        <w:rPr>
          <w:rFonts w:ascii="Calibri" w:hAnsi="Calibri" w:cs="Cambria"/>
          <w:sz w:val="22"/>
          <w:szCs w:val="22"/>
        </w:rPr>
        <w:t>2.2</w:t>
      </w:r>
      <w:r>
        <w:tab/>
      </w:r>
      <w:r w:rsidRPr="08AE0928">
        <w:rPr>
          <w:rFonts w:asciiTheme="minorHAnsi" w:hAnsiTheme="minorHAnsi" w:cstheme="minorBidi"/>
          <w:color w:val="000000" w:themeColor="text1"/>
          <w:sz w:val="22"/>
          <w:szCs w:val="22"/>
        </w:rPr>
        <w:t xml:space="preserve">Zmluva sa uzatvára na dobu určitú, ktorá začne plynúť po nadobudnutí jej účinnosti, najskôr však od </w:t>
      </w:r>
      <w:r w:rsidRPr="08AE0928">
        <w:rPr>
          <w:rFonts w:asciiTheme="minorHAnsi" w:hAnsiTheme="minorHAnsi" w:cstheme="minorBidi"/>
          <w:sz w:val="22"/>
          <w:szCs w:val="22"/>
        </w:rPr>
        <w:t>01.0</w:t>
      </w:r>
      <w:r w:rsidR="00EB6ED5" w:rsidRPr="08AE0928">
        <w:rPr>
          <w:rFonts w:asciiTheme="minorHAnsi" w:hAnsiTheme="minorHAnsi" w:cstheme="minorBidi"/>
          <w:sz w:val="22"/>
          <w:szCs w:val="22"/>
        </w:rPr>
        <w:t>1</w:t>
      </w:r>
      <w:r w:rsidRPr="08AE0928">
        <w:rPr>
          <w:rFonts w:asciiTheme="minorHAnsi" w:hAnsiTheme="minorHAnsi" w:cstheme="minorBidi"/>
          <w:sz w:val="22"/>
          <w:szCs w:val="22"/>
        </w:rPr>
        <w:t>.</w:t>
      </w:r>
      <w:r w:rsidR="00C47412" w:rsidRPr="08AE0928">
        <w:rPr>
          <w:rFonts w:asciiTheme="minorHAnsi" w:hAnsiTheme="minorHAnsi" w:cstheme="minorBidi"/>
          <w:sz w:val="22"/>
          <w:szCs w:val="22"/>
        </w:rPr>
        <w:t xml:space="preserve">2024 </w:t>
      </w:r>
      <w:r w:rsidRPr="08AE0928">
        <w:rPr>
          <w:rFonts w:asciiTheme="minorHAnsi" w:hAnsiTheme="minorHAnsi" w:cstheme="minorBidi"/>
          <w:sz w:val="22"/>
          <w:szCs w:val="22"/>
        </w:rPr>
        <w:t>od 0</w:t>
      </w:r>
      <w:r w:rsidR="003960EE" w:rsidRPr="08AE0928">
        <w:rPr>
          <w:rFonts w:asciiTheme="minorHAnsi" w:hAnsiTheme="minorHAnsi" w:cstheme="minorBidi"/>
          <w:sz w:val="22"/>
          <w:szCs w:val="22"/>
        </w:rPr>
        <w:t>0</w:t>
      </w:r>
      <w:r w:rsidRPr="08AE0928">
        <w:rPr>
          <w:rFonts w:asciiTheme="minorHAnsi" w:hAnsiTheme="minorHAnsi" w:cstheme="minorBidi"/>
          <w:sz w:val="22"/>
          <w:szCs w:val="22"/>
        </w:rPr>
        <w:t xml:space="preserve">:00 hod. a bude trvať do </w:t>
      </w:r>
      <w:r w:rsidR="003960EE" w:rsidRPr="08AE0928">
        <w:rPr>
          <w:rFonts w:asciiTheme="minorHAnsi" w:hAnsiTheme="minorHAnsi" w:cstheme="minorBidi"/>
          <w:sz w:val="22"/>
          <w:szCs w:val="22"/>
        </w:rPr>
        <w:t>3</w:t>
      </w:r>
      <w:r w:rsidRPr="08AE0928">
        <w:rPr>
          <w:rFonts w:asciiTheme="minorHAnsi" w:hAnsiTheme="minorHAnsi" w:cstheme="minorBidi"/>
          <w:sz w:val="22"/>
          <w:szCs w:val="22"/>
        </w:rPr>
        <w:t>1.</w:t>
      </w:r>
      <w:del w:id="38" w:author="Koštial Pavel" w:date="2023-11-08T08:41:00Z">
        <w:r w:rsidRPr="08AE0928" w:rsidDel="003960EE">
          <w:rPr>
            <w:rFonts w:asciiTheme="minorHAnsi" w:hAnsiTheme="minorHAnsi" w:cstheme="minorBidi"/>
            <w:sz w:val="22"/>
            <w:szCs w:val="22"/>
          </w:rPr>
          <w:delText>2</w:delText>
        </w:r>
      </w:del>
      <w:r w:rsidRPr="08AE0928">
        <w:rPr>
          <w:rFonts w:asciiTheme="minorHAnsi" w:hAnsiTheme="minorHAnsi" w:cstheme="minorBidi"/>
          <w:sz w:val="22"/>
          <w:szCs w:val="22"/>
        </w:rPr>
        <w:t>1</w:t>
      </w:r>
      <w:ins w:id="39" w:author="Koštial Pavel" w:date="2023-11-08T08:41:00Z">
        <w:r w:rsidR="2C7D79F7" w:rsidRPr="08AE0928">
          <w:rPr>
            <w:rFonts w:asciiTheme="minorHAnsi" w:hAnsiTheme="minorHAnsi" w:cstheme="minorBidi"/>
            <w:sz w:val="22"/>
            <w:szCs w:val="22"/>
          </w:rPr>
          <w:t>2</w:t>
        </w:r>
      </w:ins>
      <w:r w:rsidRPr="08AE0928">
        <w:rPr>
          <w:rFonts w:asciiTheme="minorHAnsi" w:hAnsiTheme="minorHAnsi" w:cstheme="minorBidi"/>
          <w:sz w:val="22"/>
          <w:szCs w:val="22"/>
        </w:rPr>
        <w:t>.</w:t>
      </w:r>
      <w:r w:rsidR="00C47412" w:rsidRPr="08AE0928">
        <w:rPr>
          <w:rFonts w:asciiTheme="minorHAnsi" w:hAnsiTheme="minorHAnsi" w:cstheme="minorBidi"/>
          <w:sz w:val="22"/>
          <w:szCs w:val="22"/>
        </w:rPr>
        <w:t>202</w:t>
      </w:r>
      <w:r w:rsidR="00887740" w:rsidRPr="08AE0928">
        <w:rPr>
          <w:rFonts w:asciiTheme="minorHAnsi" w:hAnsiTheme="minorHAnsi" w:cstheme="minorBidi"/>
          <w:sz w:val="22"/>
          <w:szCs w:val="22"/>
        </w:rPr>
        <w:t>5</w:t>
      </w:r>
      <w:r w:rsidR="00C47412" w:rsidRPr="08AE0928">
        <w:rPr>
          <w:rFonts w:asciiTheme="minorHAnsi" w:hAnsiTheme="minorHAnsi" w:cstheme="minorBidi"/>
          <w:sz w:val="22"/>
          <w:szCs w:val="22"/>
        </w:rPr>
        <w:t xml:space="preserve"> </w:t>
      </w:r>
      <w:r w:rsidRPr="08AE0928">
        <w:rPr>
          <w:rFonts w:asciiTheme="minorHAnsi" w:hAnsiTheme="minorHAnsi" w:cstheme="minorBidi"/>
          <w:sz w:val="22"/>
          <w:szCs w:val="22"/>
        </w:rPr>
        <w:t xml:space="preserve">do </w:t>
      </w:r>
      <w:r w:rsidR="003960EE" w:rsidRPr="08AE0928">
        <w:rPr>
          <w:rFonts w:asciiTheme="minorHAnsi" w:hAnsiTheme="minorHAnsi" w:cstheme="minorBidi"/>
          <w:sz w:val="22"/>
          <w:szCs w:val="22"/>
        </w:rPr>
        <w:t>24</w:t>
      </w:r>
      <w:r w:rsidRPr="08AE0928">
        <w:rPr>
          <w:rFonts w:asciiTheme="minorHAnsi" w:hAnsiTheme="minorHAnsi" w:cstheme="minorBidi"/>
          <w:sz w:val="22"/>
          <w:szCs w:val="22"/>
        </w:rPr>
        <w:t>:00 hod. (ďalej len „</w:t>
      </w:r>
      <w:r w:rsidRPr="08AE0928">
        <w:rPr>
          <w:rFonts w:asciiTheme="minorHAnsi" w:hAnsiTheme="minorHAnsi" w:cstheme="minorBidi"/>
          <w:b/>
          <w:bCs/>
          <w:sz w:val="22"/>
          <w:szCs w:val="22"/>
        </w:rPr>
        <w:t>zmluvné</w:t>
      </w:r>
      <w:r w:rsidRPr="08AE0928">
        <w:rPr>
          <w:rFonts w:ascii="Calibri" w:hAnsi="Calibri" w:cs="Cambria"/>
          <w:b/>
          <w:bCs/>
          <w:sz w:val="22"/>
          <w:szCs w:val="22"/>
        </w:rPr>
        <w:t xml:space="preserve"> obdobie</w:t>
      </w:r>
      <w:r w:rsidRPr="08AE0928">
        <w:rPr>
          <w:rFonts w:ascii="Calibri" w:hAnsi="Calibri" w:cs="Cambria"/>
          <w:sz w:val="22"/>
          <w:szCs w:val="22"/>
        </w:rPr>
        <w:t>“). V prípade zániku platnosti Rámcovej zmluvy z akéhokoľvek dôvodu sa rozumie, že zaniká aj táto zmluva.</w:t>
      </w:r>
    </w:p>
    <w:p w14:paraId="63EEBED3" w14:textId="77777777" w:rsidR="00B224D5" w:rsidRPr="00AE18DF" w:rsidRDefault="00B224D5" w:rsidP="00B224D5">
      <w:pPr>
        <w:jc w:val="both"/>
        <w:rPr>
          <w:rFonts w:ascii="Calibri" w:hAnsi="Calibri" w:cs="Cambria"/>
          <w:sz w:val="22"/>
          <w:szCs w:val="22"/>
        </w:rPr>
      </w:pPr>
    </w:p>
    <w:p w14:paraId="591B889B"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III.</w:t>
      </w:r>
    </w:p>
    <w:p w14:paraId="105487FD"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Miesto plnenia</w:t>
      </w:r>
    </w:p>
    <w:p w14:paraId="15F1BB0C" w14:textId="77777777" w:rsidR="00B224D5" w:rsidRPr="00AE18DF" w:rsidRDefault="00B224D5" w:rsidP="00B224D5">
      <w:pPr>
        <w:jc w:val="both"/>
        <w:rPr>
          <w:rFonts w:ascii="Calibri" w:hAnsi="Calibri" w:cs="Cambria"/>
          <w:sz w:val="22"/>
          <w:szCs w:val="22"/>
        </w:rPr>
      </w:pPr>
    </w:p>
    <w:p w14:paraId="75A16F6E" w14:textId="0EE446D9"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 xml:space="preserve">3.1. </w:t>
      </w:r>
      <w:r w:rsidRPr="00AE18DF">
        <w:rPr>
          <w:rFonts w:ascii="Calibri" w:hAnsi="Calibri" w:cs="Cambria"/>
          <w:sz w:val="22"/>
          <w:szCs w:val="22"/>
        </w:rPr>
        <w:tab/>
        <w:t xml:space="preserve">Špecifikácia (identifikácia) odberného miesta, </w:t>
      </w:r>
      <w:r w:rsidR="003960EE">
        <w:rPr>
          <w:rFonts w:ascii="Calibri" w:hAnsi="Calibri" w:cs="Cambria"/>
          <w:sz w:val="22"/>
          <w:szCs w:val="22"/>
        </w:rPr>
        <w:t>evidenčné číslo EIC</w:t>
      </w:r>
      <w:r w:rsidRPr="00AE18DF">
        <w:rPr>
          <w:rFonts w:ascii="Calibri" w:hAnsi="Calibri" w:cs="Cambria"/>
          <w:sz w:val="22"/>
          <w:szCs w:val="22"/>
        </w:rPr>
        <w:t xml:space="preserve"> a počty odberných miest (ďalej len „</w:t>
      </w:r>
      <w:r w:rsidRPr="00AE18DF">
        <w:rPr>
          <w:rFonts w:ascii="Calibri" w:hAnsi="Calibri" w:cs="Cambria"/>
          <w:b/>
          <w:bCs/>
          <w:sz w:val="22"/>
          <w:szCs w:val="22"/>
        </w:rPr>
        <w:t>OM</w:t>
      </w:r>
      <w:r w:rsidRPr="00AE18DF">
        <w:rPr>
          <w:rFonts w:ascii="Calibri" w:hAnsi="Calibri" w:cs="Cambria"/>
          <w:sz w:val="22"/>
          <w:szCs w:val="22"/>
        </w:rPr>
        <w:t>“) sú uvedené v prílohe č. 2 tejto zmluvy.</w:t>
      </w:r>
    </w:p>
    <w:p w14:paraId="4D3CD861" w14:textId="77777777" w:rsidR="00B224D5" w:rsidRPr="00AE18DF" w:rsidRDefault="00B224D5" w:rsidP="00B224D5">
      <w:pPr>
        <w:jc w:val="both"/>
        <w:rPr>
          <w:rFonts w:ascii="Calibri" w:hAnsi="Calibri" w:cs="Cambria"/>
          <w:sz w:val="22"/>
          <w:szCs w:val="22"/>
        </w:rPr>
      </w:pPr>
    </w:p>
    <w:p w14:paraId="3245E02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IV.</w:t>
      </w:r>
    </w:p>
    <w:p w14:paraId="3DB5D725" w14:textId="583BAA13"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Podmienky dodávky </w:t>
      </w:r>
      <w:r w:rsidR="0078044F">
        <w:rPr>
          <w:rFonts w:ascii="Calibri" w:hAnsi="Calibri" w:cs="Cambria"/>
          <w:b/>
          <w:bCs/>
          <w:sz w:val="22"/>
          <w:szCs w:val="22"/>
        </w:rPr>
        <w:t>elektriny</w:t>
      </w:r>
      <w:r w:rsidRPr="00AE18DF">
        <w:rPr>
          <w:rFonts w:ascii="Calibri" w:hAnsi="Calibri" w:cs="Cambria"/>
          <w:b/>
          <w:bCs/>
          <w:sz w:val="22"/>
          <w:szCs w:val="22"/>
        </w:rPr>
        <w:t xml:space="preserve"> a zabezpečenie jeho distribúcie</w:t>
      </w:r>
    </w:p>
    <w:p w14:paraId="040B7425" w14:textId="77777777" w:rsidR="00B224D5" w:rsidRPr="00AE18DF" w:rsidRDefault="00B224D5" w:rsidP="00B224D5">
      <w:pPr>
        <w:jc w:val="both"/>
        <w:rPr>
          <w:rFonts w:ascii="Calibri" w:hAnsi="Calibri" w:cs="Cambria"/>
          <w:sz w:val="22"/>
          <w:szCs w:val="22"/>
        </w:rPr>
      </w:pPr>
    </w:p>
    <w:p w14:paraId="467370C7" w14:textId="786EBB84" w:rsidR="00B224D5" w:rsidRPr="00AE18DF" w:rsidRDefault="00B224D5" w:rsidP="00B224D5">
      <w:pPr>
        <w:ind w:left="705" w:hanging="705"/>
        <w:jc w:val="both"/>
        <w:rPr>
          <w:rFonts w:asciiTheme="minorHAnsi" w:hAnsiTheme="minorHAnsi" w:cs="Arial"/>
          <w:sz w:val="22"/>
          <w:szCs w:val="22"/>
          <w:lang w:eastAsia="sk-SK"/>
        </w:rPr>
      </w:pPr>
      <w:r w:rsidRPr="00AE18DF">
        <w:rPr>
          <w:rFonts w:ascii="Calibri" w:hAnsi="Calibri" w:cs="Cambria"/>
          <w:sz w:val="22"/>
          <w:szCs w:val="22"/>
        </w:rPr>
        <w:t xml:space="preserve">4.1 </w:t>
      </w:r>
      <w:r w:rsidRPr="00AE18DF">
        <w:rPr>
          <w:rFonts w:ascii="Calibri" w:hAnsi="Calibri" w:cs="Cambria"/>
          <w:sz w:val="22"/>
          <w:szCs w:val="22"/>
        </w:rPr>
        <w:tab/>
      </w:r>
      <w:r w:rsidRPr="00AE18DF">
        <w:rPr>
          <w:rFonts w:asciiTheme="minorHAnsi" w:hAnsiTheme="minorHAnsi" w:cs="Arial"/>
          <w:sz w:val="22"/>
          <w:szCs w:val="22"/>
          <w:lang w:eastAsia="sk-SK"/>
        </w:rPr>
        <w:t xml:space="preserve">Podmienky dodávky </w:t>
      </w:r>
      <w:r w:rsidR="0078044F">
        <w:rPr>
          <w:rFonts w:asciiTheme="minorHAnsi" w:hAnsiTheme="minorHAnsi" w:cs="Arial"/>
          <w:sz w:val="22"/>
          <w:szCs w:val="22"/>
          <w:lang w:eastAsia="sk-SK"/>
        </w:rPr>
        <w:t>elektriny</w:t>
      </w:r>
      <w:r w:rsidRPr="00AE18DF">
        <w:rPr>
          <w:rFonts w:asciiTheme="minorHAnsi" w:hAnsiTheme="minorHAnsi" w:cs="Arial"/>
          <w:sz w:val="22"/>
          <w:szCs w:val="22"/>
          <w:lang w:eastAsia="sk-SK"/>
        </w:rPr>
        <w:t xml:space="preserve"> a zabezpečenia je</w:t>
      </w:r>
      <w:r w:rsidR="00916B84">
        <w:rPr>
          <w:rFonts w:asciiTheme="minorHAnsi" w:hAnsiTheme="minorHAnsi" w:cs="Arial"/>
          <w:sz w:val="22"/>
          <w:szCs w:val="22"/>
          <w:lang w:eastAsia="sk-SK"/>
        </w:rPr>
        <w:t>j</w:t>
      </w:r>
      <w:r w:rsidRPr="00AE18DF">
        <w:rPr>
          <w:rFonts w:asciiTheme="minorHAnsi" w:hAnsiTheme="minorHAnsi" w:cs="Arial"/>
          <w:sz w:val="22"/>
          <w:szCs w:val="22"/>
          <w:lang w:eastAsia="sk-SK"/>
        </w:rPr>
        <w:t xml:space="preserve"> distribúcie dojednané v Rámcovej zmluve sa v plnom rozsahu uplatnia pre túto zmluvu.</w:t>
      </w:r>
    </w:p>
    <w:p w14:paraId="55BA6B1E" w14:textId="77777777" w:rsidR="00B224D5" w:rsidRPr="00AE18DF" w:rsidRDefault="00B224D5" w:rsidP="00B224D5">
      <w:pPr>
        <w:jc w:val="center"/>
        <w:rPr>
          <w:rFonts w:ascii="Calibri" w:hAnsi="Calibri" w:cs="Cambria"/>
          <w:b/>
          <w:bCs/>
          <w:sz w:val="22"/>
          <w:szCs w:val="22"/>
        </w:rPr>
      </w:pPr>
    </w:p>
    <w:p w14:paraId="6BAC3C28"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w:t>
      </w:r>
    </w:p>
    <w:p w14:paraId="498CB7B4" w14:textId="1558624D"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Cena za dodávku </w:t>
      </w:r>
      <w:r w:rsidR="0078044F">
        <w:rPr>
          <w:rFonts w:ascii="Calibri" w:hAnsi="Calibri" w:cs="Cambria"/>
          <w:b/>
          <w:bCs/>
          <w:sz w:val="22"/>
          <w:szCs w:val="22"/>
        </w:rPr>
        <w:t>elektriny</w:t>
      </w:r>
      <w:r w:rsidRPr="00AE18DF">
        <w:rPr>
          <w:rFonts w:ascii="Calibri" w:hAnsi="Calibri" w:cs="Cambria"/>
          <w:b/>
          <w:bCs/>
          <w:sz w:val="22"/>
          <w:szCs w:val="22"/>
        </w:rPr>
        <w:t xml:space="preserve"> a za distribučné služby</w:t>
      </w:r>
    </w:p>
    <w:p w14:paraId="367040E5" w14:textId="77777777" w:rsidR="00B224D5" w:rsidRPr="00AE18DF" w:rsidRDefault="00B224D5" w:rsidP="00B224D5">
      <w:pPr>
        <w:jc w:val="center"/>
        <w:rPr>
          <w:rFonts w:ascii="Calibri" w:hAnsi="Calibri" w:cs="Cambria"/>
          <w:b/>
          <w:bCs/>
          <w:sz w:val="22"/>
          <w:szCs w:val="22"/>
        </w:rPr>
      </w:pPr>
    </w:p>
    <w:p w14:paraId="2E5C62DD" w14:textId="66A48303" w:rsidR="00B224D5" w:rsidRPr="00AE18DF" w:rsidRDefault="00B224D5" w:rsidP="00B224D5">
      <w:pPr>
        <w:ind w:left="705" w:hanging="705"/>
        <w:jc w:val="both"/>
        <w:rPr>
          <w:rFonts w:asciiTheme="minorHAnsi" w:hAnsiTheme="minorHAnsi" w:cs="Cambria"/>
          <w:b/>
          <w:sz w:val="22"/>
          <w:szCs w:val="22"/>
        </w:rPr>
      </w:pPr>
      <w:r w:rsidRPr="00AE18DF">
        <w:rPr>
          <w:rFonts w:ascii="Calibri" w:hAnsi="Calibri" w:cs="Cambria"/>
          <w:color w:val="000000"/>
          <w:sz w:val="22"/>
          <w:szCs w:val="22"/>
        </w:rPr>
        <w:t xml:space="preserve">5.1 </w:t>
      </w:r>
      <w:r w:rsidRPr="00AE18DF">
        <w:rPr>
          <w:rFonts w:ascii="Calibri" w:hAnsi="Calibri" w:cs="Cambria"/>
          <w:color w:val="000000"/>
          <w:sz w:val="22"/>
          <w:szCs w:val="22"/>
        </w:rPr>
        <w:tab/>
      </w:r>
      <w:r w:rsidR="003D63EC">
        <w:rPr>
          <w:rFonts w:asciiTheme="minorHAnsi" w:hAnsiTheme="minorHAnsi" w:cs="Arial"/>
          <w:sz w:val="22"/>
          <w:szCs w:val="22"/>
          <w:lang w:eastAsia="sk-SK"/>
        </w:rPr>
        <w:t xml:space="preserve">Cena za </w:t>
      </w:r>
      <w:r w:rsidR="003D63EC" w:rsidRPr="00AE18DF">
        <w:rPr>
          <w:rFonts w:asciiTheme="minorHAnsi" w:hAnsiTheme="minorHAnsi" w:cs="Arial"/>
          <w:sz w:val="22"/>
          <w:szCs w:val="22"/>
          <w:lang w:eastAsia="sk-SK"/>
        </w:rPr>
        <w:t>dodávk</w:t>
      </w:r>
      <w:r w:rsidR="003D63EC">
        <w:rPr>
          <w:rFonts w:asciiTheme="minorHAnsi" w:hAnsiTheme="minorHAnsi" w:cs="Arial"/>
          <w:sz w:val="22"/>
          <w:szCs w:val="22"/>
          <w:lang w:eastAsia="sk-SK"/>
        </w:rPr>
        <w:t>u elektriny</w:t>
      </w:r>
      <w:r w:rsidR="002F5C20">
        <w:rPr>
          <w:rFonts w:asciiTheme="minorHAnsi" w:hAnsiTheme="minorHAnsi" w:cs="Arial"/>
          <w:sz w:val="22"/>
          <w:szCs w:val="22"/>
          <w:lang w:eastAsia="sk-SK"/>
        </w:rPr>
        <w:t xml:space="preserve"> </w:t>
      </w:r>
      <w:r w:rsidR="003D63EC" w:rsidRPr="00AE18DF">
        <w:rPr>
          <w:rFonts w:asciiTheme="minorHAnsi" w:hAnsiTheme="minorHAnsi" w:cs="Arial"/>
          <w:sz w:val="22"/>
          <w:szCs w:val="22"/>
          <w:lang w:eastAsia="sk-SK"/>
        </w:rPr>
        <w:t>a zabezpečeni</w:t>
      </w:r>
      <w:r w:rsidR="00DA5455">
        <w:rPr>
          <w:rFonts w:asciiTheme="minorHAnsi" w:hAnsiTheme="minorHAnsi" w:cs="Arial"/>
          <w:sz w:val="22"/>
          <w:szCs w:val="22"/>
          <w:lang w:eastAsia="sk-SK"/>
        </w:rPr>
        <w:t>e</w:t>
      </w:r>
      <w:r w:rsidR="003D63EC" w:rsidRPr="00AE18DF">
        <w:rPr>
          <w:rFonts w:asciiTheme="minorHAnsi" w:hAnsiTheme="minorHAnsi" w:cs="Arial"/>
          <w:sz w:val="22"/>
          <w:szCs w:val="22"/>
          <w:lang w:eastAsia="sk-SK"/>
        </w:rPr>
        <w:t xml:space="preserve"> je</w:t>
      </w:r>
      <w:r w:rsidR="003D63EC">
        <w:rPr>
          <w:rFonts w:asciiTheme="minorHAnsi" w:hAnsiTheme="minorHAnsi" w:cs="Arial"/>
          <w:sz w:val="22"/>
          <w:szCs w:val="22"/>
          <w:lang w:eastAsia="sk-SK"/>
        </w:rPr>
        <w:t>j</w:t>
      </w:r>
      <w:r w:rsidR="003D63EC" w:rsidRPr="00AE18DF">
        <w:rPr>
          <w:rFonts w:asciiTheme="minorHAnsi" w:hAnsiTheme="minorHAnsi" w:cs="Arial"/>
          <w:sz w:val="22"/>
          <w:szCs w:val="22"/>
          <w:lang w:eastAsia="sk-SK"/>
        </w:rPr>
        <w:t xml:space="preserve"> distribúcie dojednan</w:t>
      </w:r>
      <w:r w:rsidR="003D63EC">
        <w:rPr>
          <w:rFonts w:asciiTheme="minorHAnsi" w:hAnsiTheme="minorHAnsi" w:cs="Arial"/>
          <w:sz w:val="22"/>
          <w:szCs w:val="22"/>
          <w:lang w:eastAsia="sk-SK"/>
        </w:rPr>
        <w:t xml:space="preserve">á </w:t>
      </w:r>
      <w:r w:rsidR="008C688F">
        <w:rPr>
          <w:rFonts w:asciiTheme="minorHAnsi" w:hAnsiTheme="minorHAnsi" w:cs="Arial"/>
          <w:sz w:val="22"/>
          <w:szCs w:val="22"/>
          <w:lang w:eastAsia="sk-SK"/>
        </w:rPr>
        <w:t>v</w:t>
      </w:r>
      <w:r w:rsidR="00052426" w:rsidRPr="00AE18DF">
        <w:rPr>
          <w:rFonts w:asciiTheme="minorHAnsi" w:hAnsiTheme="minorHAnsi" w:cstheme="minorHAnsi"/>
          <w:sz w:val="22"/>
          <w:szCs w:val="22"/>
        </w:rPr>
        <w:t xml:space="preserve"> </w:t>
      </w:r>
      <w:r w:rsidR="003D63EC" w:rsidRPr="00AE18DF">
        <w:rPr>
          <w:rFonts w:asciiTheme="minorHAnsi" w:hAnsiTheme="minorHAnsi" w:cs="Arial"/>
          <w:sz w:val="22"/>
          <w:szCs w:val="22"/>
          <w:lang w:eastAsia="sk-SK"/>
        </w:rPr>
        <w:t xml:space="preserve">Rámcovej </w:t>
      </w:r>
      <w:r w:rsidR="00052426" w:rsidRPr="00AE18DF">
        <w:rPr>
          <w:rFonts w:asciiTheme="minorHAnsi" w:hAnsiTheme="minorHAnsi" w:cs="Arial"/>
          <w:sz w:val="22"/>
          <w:szCs w:val="22"/>
          <w:lang w:eastAsia="sk-SK"/>
        </w:rPr>
        <w:t>zmluv</w:t>
      </w:r>
      <w:r w:rsidR="008C688F">
        <w:rPr>
          <w:rFonts w:asciiTheme="minorHAnsi" w:hAnsiTheme="minorHAnsi" w:cs="Arial"/>
          <w:sz w:val="22"/>
          <w:szCs w:val="22"/>
          <w:lang w:eastAsia="sk-SK"/>
        </w:rPr>
        <w:t>e</w:t>
      </w:r>
      <w:r w:rsidR="00052426" w:rsidRPr="00AE18DF">
        <w:rPr>
          <w:rFonts w:asciiTheme="minorHAnsi" w:hAnsiTheme="minorHAnsi" w:cs="Arial"/>
          <w:sz w:val="22"/>
          <w:szCs w:val="22"/>
          <w:lang w:eastAsia="sk-SK"/>
        </w:rPr>
        <w:t xml:space="preserve"> </w:t>
      </w:r>
      <w:r w:rsidR="003D63EC" w:rsidRPr="00AE18DF">
        <w:rPr>
          <w:rFonts w:asciiTheme="minorHAnsi" w:hAnsiTheme="minorHAnsi" w:cs="Arial"/>
          <w:sz w:val="22"/>
          <w:szCs w:val="22"/>
          <w:lang w:eastAsia="sk-SK"/>
        </w:rPr>
        <w:t>sa v plnom rozsahu uplatn</w:t>
      </w:r>
      <w:r w:rsidR="003D63EC">
        <w:rPr>
          <w:rFonts w:asciiTheme="minorHAnsi" w:hAnsiTheme="minorHAnsi" w:cs="Arial"/>
          <w:sz w:val="22"/>
          <w:szCs w:val="22"/>
          <w:lang w:eastAsia="sk-SK"/>
        </w:rPr>
        <w:t>í na do</w:t>
      </w:r>
      <w:r w:rsidR="007A3952">
        <w:rPr>
          <w:rFonts w:asciiTheme="minorHAnsi" w:hAnsiTheme="minorHAnsi" w:cs="Arial"/>
          <w:sz w:val="22"/>
          <w:szCs w:val="22"/>
          <w:lang w:eastAsia="sk-SK"/>
        </w:rPr>
        <w:t>dá</w:t>
      </w:r>
      <w:r w:rsidR="003D63EC">
        <w:rPr>
          <w:rFonts w:asciiTheme="minorHAnsi" w:hAnsiTheme="minorHAnsi" w:cs="Arial"/>
          <w:sz w:val="22"/>
          <w:szCs w:val="22"/>
          <w:lang w:eastAsia="sk-SK"/>
        </w:rPr>
        <w:t>vky</w:t>
      </w:r>
      <w:r w:rsidR="003D63EC" w:rsidRPr="00AE18DF">
        <w:rPr>
          <w:rFonts w:asciiTheme="minorHAnsi" w:hAnsiTheme="minorHAnsi" w:cs="Arial"/>
          <w:sz w:val="22"/>
          <w:szCs w:val="22"/>
          <w:lang w:eastAsia="sk-SK"/>
        </w:rPr>
        <w:t xml:space="preserve"> pre túto zmluvu</w:t>
      </w:r>
      <w:r w:rsidR="002F5C20">
        <w:rPr>
          <w:rFonts w:asciiTheme="minorHAnsi" w:hAnsiTheme="minorHAnsi" w:cs="Arial"/>
          <w:sz w:val="22"/>
          <w:szCs w:val="22"/>
          <w:lang w:eastAsia="sk-SK"/>
        </w:rPr>
        <w:t xml:space="preserve">, a to aj v prípade, ak dôjde k zmene spôsobu určenia ceny ako je </w:t>
      </w:r>
      <w:r w:rsidR="00A7330F">
        <w:rPr>
          <w:rFonts w:asciiTheme="minorHAnsi" w:hAnsiTheme="minorHAnsi" w:cs="Arial"/>
          <w:sz w:val="22"/>
          <w:szCs w:val="22"/>
          <w:lang w:eastAsia="sk-SK"/>
        </w:rPr>
        <w:t>predpokladan</w:t>
      </w:r>
      <w:r w:rsidR="008E3730">
        <w:rPr>
          <w:rFonts w:asciiTheme="minorHAnsi" w:hAnsiTheme="minorHAnsi" w:cs="Arial"/>
          <w:sz w:val="22"/>
          <w:szCs w:val="22"/>
          <w:lang w:eastAsia="sk-SK"/>
        </w:rPr>
        <w:t>ý</w:t>
      </w:r>
      <w:r w:rsidR="00A7330F">
        <w:rPr>
          <w:rFonts w:asciiTheme="minorHAnsi" w:hAnsiTheme="minorHAnsi" w:cs="Arial"/>
          <w:sz w:val="22"/>
          <w:szCs w:val="22"/>
          <w:lang w:eastAsia="sk-SK"/>
        </w:rPr>
        <w:t xml:space="preserve"> </w:t>
      </w:r>
      <w:r w:rsidR="002F5C20">
        <w:rPr>
          <w:rFonts w:asciiTheme="minorHAnsi" w:hAnsiTheme="minorHAnsi" w:cs="Arial"/>
          <w:sz w:val="22"/>
          <w:szCs w:val="22"/>
          <w:lang w:eastAsia="sk-SK"/>
        </w:rPr>
        <w:t xml:space="preserve">Rámcovou zmluvou. </w:t>
      </w:r>
      <w:r w:rsidR="003D63EC">
        <w:rPr>
          <w:rFonts w:asciiTheme="minorHAnsi" w:hAnsiTheme="minorHAnsi" w:cs="Arial"/>
          <w:sz w:val="22"/>
          <w:szCs w:val="22"/>
          <w:lang w:eastAsia="sk-SK"/>
        </w:rPr>
        <w:t xml:space="preserve"> </w:t>
      </w:r>
    </w:p>
    <w:p w14:paraId="29497EF2" w14:textId="65FF7DC9" w:rsidR="00B224D5" w:rsidRDefault="00B224D5" w:rsidP="00B224D5">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5.</w:t>
      </w:r>
      <w:r w:rsidR="00A90585">
        <w:rPr>
          <w:rFonts w:asciiTheme="minorHAnsi" w:hAnsiTheme="minorHAnsi" w:cs="Cambria"/>
          <w:bCs/>
          <w:sz w:val="22"/>
          <w:szCs w:val="22"/>
        </w:rPr>
        <w:t>2</w:t>
      </w:r>
      <w:r w:rsidR="006A09AE" w:rsidRPr="00AE18DF">
        <w:rPr>
          <w:rFonts w:asciiTheme="minorHAnsi" w:hAnsiTheme="minorHAnsi" w:cs="Cambria"/>
          <w:bCs/>
          <w:sz w:val="22"/>
          <w:szCs w:val="22"/>
        </w:rPr>
        <w:t>.</w:t>
      </w:r>
      <w:r w:rsidRPr="00AE18DF">
        <w:rPr>
          <w:rFonts w:asciiTheme="minorHAnsi" w:hAnsiTheme="minorHAnsi" w:cs="Cambria"/>
          <w:b/>
          <w:sz w:val="22"/>
          <w:szCs w:val="22"/>
        </w:rPr>
        <w:tab/>
      </w:r>
      <w:r w:rsidRPr="00AE18DF">
        <w:rPr>
          <w:rFonts w:asciiTheme="minorHAnsi" w:hAnsiTheme="minorHAnsi" w:cstheme="minorHAnsi"/>
          <w:bCs/>
          <w:sz w:val="22"/>
          <w:szCs w:val="22"/>
        </w:rPr>
        <w:t>Ostatné tu výslovne inak neupravené ustanovenia čl. VI a VII Rámcovej zmluvy sú v celom rozsahu platné a uplatniteľné aj pre túto zmluvu.</w:t>
      </w:r>
    </w:p>
    <w:p w14:paraId="0B7EC501" w14:textId="195877E1" w:rsidR="00C83462" w:rsidRDefault="00C83462" w:rsidP="00B224D5">
      <w:pPr>
        <w:ind w:left="705" w:hanging="705"/>
        <w:jc w:val="both"/>
        <w:rPr>
          <w:rFonts w:asciiTheme="minorHAnsi" w:hAnsiTheme="minorHAnsi" w:cstheme="minorHAnsi"/>
          <w:bCs/>
          <w:sz w:val="22"/>
          <w:szCs w:val="22"/>
        </w:rPr>
      </w:pPr>
    </w:p>
    <w:p w14:paraId="22581C5D"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VI.</w:t>
      </w:r>
    </w:p>
    <w:p w14:paraId="2944D495"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509C25D4" w14:textId="77777777" w:rsidR="00B224D5" w:rsidRPr="00AE18DF" w:rsidRDefault="00B224D5" w:rsidP="00B224D5">
      <w:pPr>
        <w:jc w:val="center"/>
        <w:rPr>
          <w:rFonts w:ascii="Calibri" w:hAnsi="Calibri" w:cs="Cambria"/>
          <w:b/>
          <w:bCs/>
          <w:sz w:val="22"/>
          <w:szCs w:val="22"/>
        </w:rPr>
      </w:pPr>
    </w:p>
    <w:p w14:paraId="176948FF" w14:textId="77777777" w:rsidR="006A09AE" w:rsidRPr="00AE18DF"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AE18DF">
        <w:rPr>
          <w:rFonts w:ascii="Calibri" w:hAnsi="Calibri" w:cs="Cambria"/>
          <w:color w:val="000000"/>
          <w:sz w:val="22"/>
          <w:szCs w:val="22"/>
        </w:rPr>
        <w:t xml:space="preserve">6.1. </w:t>
      </w:r>
      <w:r w:rsidRPr="00AE18DF">
        <w:rPr>
          <w:rFonts w:ascii="Calibri" w:hAnsi="Calibri" w:cs="Cambria"/>
          <w:color w:val="000000"/>
          <w:sz w:val="22"/>
          <w:szCs w:val="22"/>
        </w:rPr>
        <w:tab/>
      </w:r>
      <w:r w:rsidR="006A09AE" w:rsidRPr="00AE18DF">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AE18DF"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2317FD14" w:rsidR="00B224D5" w:rsidRPr="00AE18DF" w:rsidRDefault="006A09AE" w:rsidP="006A09AE">
      <w:pPr>
        <w:autoSpaceDE w:val="0"/>
        <w:autoSpaceDN w:val="0"/>
        <w:adjustRightInd w:val="0"/>
        <w:ind w:left="709" w:hanging="4"/>
        <w:jc w:val="both"/>
        <w:rPr>
          <w:rFonts w:ascii="Calibri" w:hAnsi="Calibri" w:cs="Cambria"/>
          <w:color w:val="000000"/>
          <w:sz w:val="22"/>
          <w:szCs w:val="22"/>
        </w:rPr>
      </w:pPr>
      <w:r w:rsidRPr="00AE18DF">
        <w:rPr>
          <w:rFonts w:asciiTheme="minorHAnsi" w:eastAsiaTheme="minorHAnsi" w:hAnsiTheme="minorHAnsi" w:cstheme="minorHAnsi"/>
          <w:sz w:val="22"/>
          <w:szCs w:val="22"/>
          <w:lang w:eastAsia="en-US"/>
        </w:rPr>
        <w:t xml:space="preserve">Dodávateľ je povinný zasielať faktúry za plnenia podľa tejto zmluvy na adresu sídla odberateľa alebo elektronickou poštou na e-mailovú adresu : </w:t>
      </w:r>
      <w:r w:rsidRPr="00E15D02">
        <w:rPr>
          <w:rFonts w:asciiTheme="minorHAnsi" w:eastAsiaTheme="minorHAnsi" w:hAnsiTheme="minorHAnsi" w:cstheme="minorHAnsi"/>
          <w:sz w:val="22"/>
          <w:szCs w:val="22"/>
          <w:lang w:eastAsia="en-US"/>
        </w:rPr>
        <w:t>......................., podľa toho, čo si odberateľ vyberie</w:t>
      </w:r>
      <w:r w:rsidR="00500FF7" w:rsidRPr="00E15D02">
        <w:rPr>
          <w:rFonts w:asciiTheme="minorHAnsi" w:eastAsiaTheme="minorHAnsi" w:hAnsiTheme="minorHAnsi" w:cstheme="minorHAnsi"/>
          <w:sz w:val="22"/>
          <w:szCs w:val="22"/>
          <w:lang w:eastAsia="en-US"/>
        </w:rPr>
        <w:t>.</w:t>
      </w:r>
    </w:p>
    <w:p w14:paraId="4E334387" w14:textId="77777777" w:rsidR="009E7C3D" w:rsidRDefault="009E7C3D" w:rsidP="00B224D5">
      <w:pPr>
        <w:jc w:val="center"/>
        <w:rPr>
          <w:rFonts w:ascii="Calibri" w:hAnsi="Calibri" w:cs="Cambria"/>
          <w:b/>
          <w:bCs/>
          <w:color w:val="000000"/>
          <w:sz w:val="22"/>
          <w:szCs w:val="22"/>
        </w:rPr>
      </w:pPr>
    </w:p>
    <w:p w14:paraId="508200C1" w14:textId="75A82228" w:rsidR="00B224D5" w:rsidRPr="00AE18DF" w:rsidRDefault="00B224D5" w:rsidP="00B224D5">
      <w:pPr>
        <w:jc w:val="center"/>
        <w:rPr>
          <w:rFonts w:ascii="Calibri" w:hAnsi="Calibri"/>
          <w:b/>
          <w:bCs/>
          <w:sz w:val="22"/>
          <w:szCs w:val="22"/>
        </w:rPr>
      </w:pPr>
      <w:r w:rsidRPr="00AE18DF">
        <w:rPr>
          <w:rFonts w:ascii="Calibri" w:hAnsi="Calibri" w:cs="Cambria"/>
          <w:b/>
          <w:bCs/>
          <w:color w:val="000000"/>
          <w:sz w:val="22"/>
          <w:szCs w:val="22"/>
        </w:rPr>
        <w:t>VII</w:t>
      </w:r>
      <w:r w:rsidRPr="00AE18DF">
        <w:rPr>
          <w:rFonts w:ascii="Calibri" w:hAnsi="Calibri"/>
          <w:b/>
          <w:bCs/>
          <w:sz w:val="22"/>
          <w:szCs w:val="22"/>
        </w:rPr>
        <w:t>.</w:t>
      </w:r>
    </w:p>
    <w:p w14:paraId="2663D072" w14:textId="77777777" w:rsidR="00B224D5" w:rsidRPr="00AE18DF" w:rsidRDefault="00B224D5" w:rsidP="00B224D5">
      <w:pPr>
        <w:jc w:val="center"/>
        <w:rPr>
          <w:rFonts w:ascii="Calibri" w:hAnsi="Calibri"/>
          <w:b/>
          <w:bCs/>
          <w:sz w:val="22"/>
          <w:szCs w:val="22"/>
        </w:rPr>
      </w:pPr>
      <w:r w:rsidRPr="00AE18DF">
        <w:rPr>
          <w:rFonts w:ascii="Calibri" w:hAnsi="Calibri"/>
          <w:b/>
          <w:bCs/>
          <w:sz w:val="22"/>
          <w:szCs w:val="22"/>
        </w:rPr>
        <w:t>Komunikácia</w:t>
      </w:r>
    </w:p>
    <w:p w14:paraId="5E406135" w14:textId="77777777" w:rsidR="00B224D5" w:rsidRPr="00AE18DF" w:rsidRDefault="00B224D5" w:rsidP="00B224D5">
      <w:pPr>
        <w:rPr>
          <w:rFonts w:ascii="Calibri" w:hAnsi="Calibri"/>
          <w:sz w:val="22"/>
          <w:szCs w:val="22"/>
        </w:rPr>
      </w:pPr>
    </w:p>
    <w:p w14:paraId="66DE0625" w14:textId="5042F490" w:rsidR="00B224D5" w:rsidRPr="00AE18DF" w:rsidRDefault="00B224D5" w:rsidP="00B224D5">
      <w:pPr>
        <w:autoSpaceDE w:val="0"/>
        <w:autoSpaceDN w:val="0"/>
        <w:adjustRightInd w:val="0"/>
        <w:ind w:left="709" w:hanging="709"/>
        <w:jc w:val="both"/>
        <w:rPr>
          <w:rFonts w:ascii="Calibri" w:hAnsi="Calibri" w:cs="Cambria"/>
          <w:sz w:val="22"/>
          <w:szCs w:val="22"/>
        </w:rPr>
      </w:pPr>
      <w:r w:rsidRPr="00AE18DF">
        <w:rPr>
          <w:rFonts w:ascii="Calibri" w:hAnsi="Calibri"/>
          <w:sz w:val="22"/>
          <w:szCs w:val="22"/>
        </w:rPr>
        <w:t xml:space="preserve">7.1 </w:t>
      </w:r>
      <w:r w:rsidRPr="00AE18DF">
        <w:rPr>
          <w:rFonts w:ascii="Calibri" w:hAnsi="Calibri"/>
          <w:sz w:val="22"/>
          <w:szCs w:val="22"/>
        </w:rPr>
        <w:tab/>
      </w:r>
      <w:r w:rsidRPr="00AE18DF">
        <w:rPr>
          <w:rFonts w:ascii="Calibri" w:hAnsi="Calibri" w:cs="Cambria"/>
          <w:color w:val="000000"/>
          <w:sz w:val="22"/>
          <w:szCs w:val="22"/>
        </w:rPr>
        <w:t xml:space="preserve">Dohoda zmluvných strán o komunikácii tak, ako je uvedená v Rámcovej zmluve, platí v plnom rozsahu aj pre tento zmluvný vzťah, okrem čl. XII bod  12.3 Rámcovej zmluvy, na účely ktorého bude na účely zaslania </w:t>
      </w:r>
      <w:r w:rsidRPr="00AE18DF">
        <w:rPr>
          <w:rFonts w:ascii="Calibri" w:hAnsi="Calibri" w:cs="Cambria"/>
          <w:sz w:val="22"/>
          <w:szCs w:val="22"/>
        </w:rPr>
        <w:t xml:space="preserve">informácie o zmene v osobe zástupcu dodávateľa podľa čl. XII bod 12.2 Rámcovej zmluvy takáto informácia vo vzťahu k tejto zmluve zasielaná na adresu sídla odberateľa a </w:t>
      </w:r>
      <w:r w:rsidRPr="00AE18DF">
        <w:rPr>
          <w:rFonts w:ascii="Calibri" w:hAnsi="Calibri"/>
          <w:sz w:val="22"/>
          <w:szCs w:val="22"/>
        </w:rPr>
        <w:t xml:space="preserve">na e-mailovú adresu </w:t>
      </w:r>
      <w:hyperlink r:id="rId11" w:history="1">
        <w:proofErr w:type="spellStart"/>
        <w:r w:rsidRPr="00E15D02">
          <w:rPr>
            <w:rStyle w:val="Hypertextovprepojenie"/>
            <w:rFonts w:ascii="Calibri" w:hAnsi="Calibri"/>
            <w:color w:val="auto"/>
            <w:sz w:val="22"/>
            <w:szCs w:val="22"/>
          </w:rPr>
          <w:t>xxxxxxxxxxxxxxx</w:t>
        </w:r>
        <w:proofErr w:type="spellEnd"/>
      </w:hyperlink>
      <w:r w:rsidRPr="00E15D02">
        <w:rPr>
          <w:rFonts w:ascii="Calibri" w:hAnsi="Calibri"/>
          <w:sz w:val="22"/>
          <w:szCs w:val="22"/>
        </w:rPr>
        <w:t>.</w:t>
      </w:r>
    </w:p>
    <w:p w14:paraId="6E9E95C0" w14:textId="77777777" w:rsidR="00B224D5" w:rsidRPr="00AE18DF" w:rsidRDefault="00B224D5" w:rsidP="00B224D5">
      <w:pPr>
        <w:suppressAutoHyphens/>
        <w:autoSpaceDE w:val="0"/>
        <w:ind w:left="709" w:hanging="709"/>
        <w:jc w:val="both"/>
        <w:rPr>
          <w:rFonts w:ascii="Calibri" w:hAnsi="Calibri"/>
          <w:sz w:val="22"/>
          <w:szCs w:val="22"/>
        </w:rPr>
      </w:pPr>
    </w:p>
    <w:p w14:paraId="54E3DE8F" w14:textId="77777777" w:rsidR="00B224D5" w:rsidRPr="00AE18DF" w:rsidRDefault="00B224D5" w:rsidP="00B224D5">
      <w:pPr>
        <w:jc w:val="center"/>
        <w:rPr>
          <w:rFonts w:ascii="Calibri" w:hAnsi="Calibri"/>
          <w:b/>
          <w:sz w:val="22"/>
          <w:szCs w:val="22"/>
        </w:rPr>
      </w:pPr>
      <w:r w:rsidRPr="00AE18DF">
        <w:rPr>
          <w:rFonts w:ascii="Calibri" w:hAnsi="Calibri"/>
          <w:b/>
          <w:sz w:val="22"/>
          <w:szCs w:val="22"/>
        </w:rPr>
        <w:t>VIII.</w:t>
      </w:r>
    </w:p>
    <w:p w14:paraId="44DDFEDF"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Ukončenie a zánik zmluvy</w:t>
      </w:r>
    </w:p>
    <w:p w14:paraId="13879292" w14:textId="77777777" w:rsidR="00B224D5" w:rsidRPr="00AE18DF" w:rsidRDefault="00B224D5" w:rsidP="00B224D5">
      <w:pPr>
        <w:jc w:val="center"/>
        <w:rPr>
          <w:rFonts w:ascii="Calibri" w:hAnsi="Calibri" w:cs="Cambria"/>
          <w:b/>
          <w:bCs/>
          <w:sz w:val="22"/>
          <w:szCs w:val="22"/>
        </w:rPr>
      </w:pPr>
    </w:p>
    <w:p w14:paraId="530EB18C"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8.1. </w:t>
      </w:r>
      <w:r w:rsidRPr="00AE18DF">
        <w:rPr>
          <w:rFonts w:ascii="Calibri" w:hAnsi="Calibri" w:cs="Cambria"/>
          <w:sz w:val="22"/>
          <w:szCs w:val="22"/>
        </w:rPr>
        <w:tab/>
        <w:t>Túto zmluvu možno ukončiť:</w:t>
      </w:r>
    </w:p>
    <w:p w14:paraId="75BE1EC6" w14:textId="77777777" w:rsidR="00B224D5" w:rsidRPr="00AE18DF" w:rsidRDefault="00B224D5" w:rsidP="00B224D5">
      <w:pPr>
        <w:ind w:left="705" w:hanging="705"/>
        <w:jc w:val="both"/>
        <w:rPr>
          <w:rFonts w:ascii="Calibri" w:hAnsi="Calibri" w:cs="Cambria"/>
          <w:sz w:val="22"/>
          <w:szCs w:val="22"/>
        </w:rPr>
      </w:pPr>
    </w:p>
    <w:p w14:paraId="19AF86BF" w14:textId="77777777" w:rsidR="00B224D5" w:rsidRPr="00AE18DF" w:rsidRDefault="00B224D5" w:rsidP="00B224D5">
      <w:pPr>
        <w:ind w:firstLine="705"/>
      </w:pPr>
      <w:r w:rsidRPr="00AE18DF">
        <w:rPr>
          <w:rFonts w:asciiTheme="minorHAnsi" w:hAnsiTheme="minorHAnsi" w:cstheme="minorHAnsi"/>
          <w:sz w:val="22"/>
          <w:szCs w:val="22"/>
        </w:rPr>
        <w:t>8.1.1. písomnou dohodou zmluvných strán;</w:t>
      </w:r>
    </w:p>
    <w:p w14:paraId="7DD107C1" w14:textId="77777777" w:rsidR="00B224D5" w:rsidRPr="00AE18DF" w:rsidRDefault="00B224D5" w:rsidP="00B224D5">
      <w:pPr>
        <w:ind w:firstLine="708"/>
        <w:rPr>
          <w:rFonts w:asciiTheme="minorHAnsi" w:hAnsiTheme="minorHAnsi" w:cstheme="minorHAnsi"/>
          <w:sz w:val="22"/>
          <w:szCs w:val="22"/>
        </w:rPr>
      </w:pPr>
    </w:p>
    <w:p w14:paraId="5723640F" w14:textId="77777777" w:rsidR="00B224D5" w:rsidRPr="00AE18DF" w:rsidRDefault="00B224D5" w:rsidP="00B224D5">
      <w:pPr>
        <w:ind w:firstLine="708"/>
        <w:rPr>
          <w:rFonts w:asciiTheme="minorHAnsi" w:hAnsiTheme="minorHAnsi" w:cs="Cambria"/>
          <w:sz w:val="22"/>
          <w:szCs w:val="22"/>
        </w:rPr>
      </w:pPr>
      <w:r w:rsidRPr="00AE18DF">
        <w:rPr>
          <w:rFonts w:asciiTheme="minorHAnsi" w:hAnsiTheme="minorHAnsi" w:cstheme="minorHAnsi"/>
          <w:sz w:val="22"/>
          <w:szCs w:val="22"/>
        </w:rPr>
        <w:t>8.1.2. výpoveďou, ak:</w:t>
      </w:r>
    </w:p>
    <w:p w14:paraId="03C2717D" w14:textId="77777777" w:rsidR="00B224D5" w:rsidRPr="00AE18DF" w:rsidRDefault="00B224D5" w:rsidP="00B224D5">
      <w:pPr>
        <w:ind w:left="705" w:hanging="705"/>
        <w:jc w:val="both"/>
        <w:rPr>
          <w:rFonts w:ascii="Calibri" w:hAnsi="Calibri" w:cs="Cambria"/>
          <w:sz w:val="22"/>
          <w:szCs w:val="22"/>
        </w:rPr>
      </w:pPr>
    </w:p>
    <w:p w14:paraId="55887A50" w14:textId="74B71BB4" w:rsidR="00B224D5" w:rsidRPr="00AE18DF" w:rsidRDefault="00B224D5" w:rsidP="00B224D5">
      <w:pPr>
        <w:ind w:left="1701" w:hanging="283"/>
        <w:jc w:val="both"/>
        <w:rPr>
          <w:rFonts w:ascii="Calibri" w:hAnsi="Calibri" w:cs="Cambria"/>
          <w:sz w:val="22"/>
          <w:szCs w:val="22"/>
        </w:rPr>
      </w:pPr>
      <w:r w:rsidRPr="00AE18DF">
        <w:rPr>
          <w:rFonts w:ascii="Calibri" w:hAnsi="Calibri" w:cs="Cambria"/>
          <w:sz w:val="22"/>
          <w:szCs w:val="22"/>
        </w:rPr>
        <w:t xml:space="preserve">a) </w:t>
      </w:r>
      <w:r w:rsidRPr="00AE18DF">
        <w:rPr>
          <w:rFonts w:ascii="Calibri" w:hAnsi="Calibri" w:cs="Cambria"/>
          <w:sz w:val="22"/>
          <w:szCs w:val="22"/>
        </w:rPr>
        <w:tab/>
        <w:t xml:space="preserve">dodávateľ nedodá odberateľovi </w:t>
      </w:r>
      <w:r w:rsidR="007C26FF">
        <w:rPr>
          <w:rFonts w:ascii="Calibri" w:hAnsi="Calibri" w:cs="Cambria"/>
          <w:sz w:val="22"/>
          <w:szCs w:val="22"/>
        </w:rPr>
        <w:t>elektrinu</w:t>
      </w:r>
      <w:r w:rsidRPr="00AE18DF">
        <w:rPr>
          <w:rFonts w:ascii="Calibri" w:hAnsi="Calibri" w:cs="Cambria"/>
          <w:sz w:val="22"/>
          <w:szCs w:val="22"/>
        </w:rPr>
        <w:t xml:space="preserve"> v súlade s podmienkami tejto zmluvy a nezabezpečí distribučné služby v súlade s podmienkami zmluvy, a to ani v dodatočnej lehote určenej odberateľom, ktorá nesmie byť kratšia ako 2 dni od dňa doručenia písomnej výzvy odberateľa dodávateľovi,</w:t>
      </w:r>
    </w:p>
    <w:p w14:paraId="6FC927DA" w14:textId="4D3ACA5C" w:rsidR="00B224D5" w:rsidRPr="00AE18DF" w:rsidRDefault="00B224D5" w:rsidP="00B224D5">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 xml:space="preserve">dodávateľ opakovane zavinil neoprávnené obmedzenie alebo prerušenie distribúcie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odberateľovi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sz w:val="22"/>
          <w:szCs w:val="22"/>
          <w:lang w:eastAsia="sk-SK"/>
        </w:rPr>
        <w:t>,</w:t>
      </w:r>
    </w:p>
    <w:p w14:paraId="130AB967" w14:textId="33AD166C" w:rsidR="00B224D5" w:rsidRPr="00AE18DF" w:rsidRDefault="00B224D5" w:rsidP="00B224D5">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neplní zmluvné povinnosti dodávateľa vyplývajúce z tejto zmluvy, najmä, nie však výlučne, neustanovil zástupcu podľa čl. X</w:t>
      </w:r>
      <w:r w:rsidR="00C97CCA" w:rsidRPr="00AE18DF">
        <w:rPr>
          <w:rFonts w:asciiTheme="minorHAnsi" w:eastAsia="TimesNewRomanPSMT" w:hAnsiTheme="minorHAnsi" w:cs="TimesNewRomanPSMT"/>
          <w:sz w:val="22"/>
          <w:szCs w:val="22"/>
          <w:lang w:eastAsia="sk-SK"/>
        </w:rPr>
        <w:t>II</w:t>
      </w:r>
      <w:r w:rsidRPr="00AE18DF">
        <w:rPr>
          <w:rFonts w:asciiTheme="minorHAnsi" w:eastAsia="TimesNewRomanPSMT" w:hAnsiTheme="minorHAnsi" w:cs="TimesNewRomanPSMT"/>
          <w:sz w:val="22"/>
          <w:szCs w:val="22"/>
          <w:lang w:eastAsia="sk-SK"/>
        </w:rPr>
        <w:t>. bod 1</w:t>
      </w:r>
      <w:r w:rsidR="00522659">
        <w:rPr>
          <w:rFonts w:asciiTheme="minorHAnsi" w:eastAsia="TimesNewRomanPSMT" w:hAnsiTheme="minorHAnsi" w:cs="TimesNewRomanPSMT"/>
          <w:sz w:val="22"/>
          <w:szCs w:val="22"/>
          <w:lang w:eastAsia="sk-SK"/>
        </w:rPr>
        <w:t>2</w:t>
      </w:r>
      <w:r w:rsidRPr="00AE18DF">
        <w:rPr>
          <w:rFonts w:asciiTheme="minorHAnsi" w:eastAsia="TimesNewRomanPSMT" w:hAnsiTheme="minorHAnsi" w:cs="TimesNewRomanPSMT"/>
          <w:sz w:val="22"/>
          <w:szCs w:val="22"/>
          <w:lang w:eastAsia="sk-SK"/>
        </w:rPr>
        <w:t xml:space="preserve">.2 </w:t>
      </w:r>
      <w:r w:rsidR="00C97CC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alebo neoznámil zmenu v osobe zástupcu v súlade s tou zmluvou</w:t>
      </w:r>
      <w:r w:rsidR="00C97CCA" w:rsidRPr="00AE18DF">
        <w:rPr>
          <w:rFonts w:asciiTheme="minorHAnsi" w:eastAsia="TimesNewRomanPSMT" w:hAnsiTheme="minorHAnsi" w:cs="TimesNewRomanPSMT"/>
          <w:sz w:val="22"/>
          <w:szCs w:val="22"/>
          <w:lang w:eastAsia="sk-SK"/>
        </w:rPr>
        <w:t>, a to ani v dodatočnej lehote určenej odberateľom, ktorá nesmie byť kratšia ako 2 dni odo dňa doručenia písomnej výzvy odberateľa dodávateľovi</w:t>
      </w:r>
      <w:r w:rsidR="00E312F6" w:rsidRPr="00AE18DF">
        <w:rPr>
          <w:rFonts w:asciiTheme="minorHAnsi" w:eastAsia="TimesNewRomanPSMT" w:hAnsiTheme="minorHAnsi" w:cs="TimesNewRomanPSMT"/>
          <w:sz w:val="22"/>
          <w:szCs w:val="22"/>
          <w:lang w:eastAsia="sk-SK"/>
        </w:rPr>
        <w:t>.</w:t>
      </w:r>
    </w:p>
    <w:p w14:paraId="1D776AC7"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   </w:t>
      </w:r>
    </w:p>
    <w:p w14:paraId="09481D47" w14:textId="23E892BD" w:rsidR="00B224D5" w:rsidRPr="00AE18DF" w:rsidRDefault="00B224D5" w:rsidP="00B224D5">
      <w:pPr>
        <w:ind w:left="709" w:hanging="709"/>
        <w:jc w:val="both"/>
        <w:rPr>
          <w:rFonts w:asciiTheme="minorHAnsi" w:hAnsiTheme="minorHAnsi" w:cstheme="minorHAnsi"/>
          <w:sz w:val="22"/>
          <w:szCs w:val="22"/>
        </w:rPr>
      </w:pPr>
      <w:r w:rsidRPr="00AE18DF">
        <w:rPr>
          <w:rFonts w:ascii="Calibri" w:hAnsi="Calibri" w:cs="Cambria"/>
          <w:sz w:val="22"/>
          <w:szCs w:val="22"/>
        </w:rPr>
        <w:t xml:space="preserve">8.2 </w:t>
      </w:r>
      <w:r w:rsidRPr="00AE18DF">
        <w:rPr>
          <w:rFonts w:ascii="Calibri" w:hAnsi="Calibri" w:cs="Cambria"/>
          <w:sz w:val="22"/>
          <w:szCs w:val="22"/>
        </w:rPr>
        <w:tab/>
      </w:r>
      <w:r w:rsidRPr="00AE18DF">
        <w:rPr>
          <w:rFonts w:asciiTheme="minorHAnsi" w:hAnsiTheme="minorHAnsi" w:cstheme="minorHAnsi"/>
          <w:sz w:val="22"/>
          <w:szCs w:val="22"/>
        </w:rPr>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130ACE2C" w14:textId="77777777" w:rsidR="00B224D5" w:rsidRPr="00AE18DF" w:rsidRDefault="00B224D5" w:rsidP="00B224D5">
      <w:pPr>
        <w:jc w:val="center"/>
        <w:rPr>
          <w:rFonts w:ascii="Calibri" w:hAnsi="Calibri" w:cs="Cambria"/>
          <w:b/>
          <w:bCs/>
          <w:sz w:val="22"/>
          <w:szCs w:val="22"/>
        </w:rPr>
      </w:pPr>
    </w:p>
    <w:p w14:paraId="209434A5"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IX.</w:t>
      </w:r>
    </w:p>
    <w:p w14:paraId="70B45C6E"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524AD488" w14:textId="77777777" w:rsidR="00B224D5" w:rsidRPr="00AE18DF" w:rsidRDefault="00B224D5" w:rsidP="00B224D5">
      <w:pPr>
        <w:jc w:val="center"/>
        <w:rPr>
          <w:rFonts w:asciiTheme="minorHAnsi" w:hAnsiTheme="minorHAnsi" w:cs="Cambria"/>
          <w:b/>
          <w:bCs/>
          <w:sz w:val="22"/>
          <w:szCs w:val="22"/>
        </w:rPr>
      </w:pPr>
    </w:p>
    <w:p w14:paraId="1BC846E4" w14:textId="14DFE9EC" w:rsidR="00B224D5" w:rsidRPr="00AE18DF" w:rsidRDefault="00B224D5" w:rsidP="00B224D5">
      <w:pPr>
        <w:ind w:left="705" w:hanging="705"/>
        <w:jc w:val="both"/>
        <w:rPr>
          <w:rFonts w:asciiTheme="minorHAnsi" w:hAnsiTheme="minorHAnsi" w:cstheme="minorHAnsi"/>
          <w:sz w:val="22"/>
          <w:szCs w:val="22"/>
        </w:rPr>
      </w:pPr>
      <w:r w:rsidRPr="00AE18DF">
        <w:rPr>
          <w:rFonts w:asciiTheme="minorHAnsi" w:hAnsiTheme="minorHAnsi" w:cs="Cambria"/>
          <w:sz w:val="22"/>
          <w:szCs w:val="22"/>
        </w:rPr>
        <w:t xml:space="preserve">9.1. </w:t>
      </w:r>
      <w:r w:rsidRPr="00AE18DF">
        <w:rPr>
          <w:rFonts w:asciiTheme="minorHAnsi" w:hAnsiTheme="minorHAnsi" w:cs="Cambria"/>
          <w:sz w:val="22"/>
          <w:szCs w:val="22"/>
        </w:rPr>
        <w:tab/>
      </w:r>
      <w:r w:rsidRPr="00AE18DF">
        <w:rPr>
          <w:rFonts w:asciiTheme="minorHAnsi" w:hAnsiTheme="minorHAnsi" w:cstheme="minorHAnsi"/>
          <w:sz w:val="22"/>
          <w:szCs w:val="22"/>
        </w:rPr>
        <w:t xml:space="preserve">Táto </w:t>
      </w:r>
      <w:r w:rsidR="00E312F6" w:rsidRPr="00AE18DF">
        <w:rPr>
          <w:rFonts w:asciiTheme="minorHAnsi" w:hAnsiTheme="minorHAnsi" w:cstheme="minorHAnsi"/>
          <w:sz w:val="22"/>
          <w:szCs w:val="22"/>
        </w:rPr>
        <w:t xml:space="preserve">zmluva </w:t>
      </w:r>
      <w:r w:rsidRPr="00AE18DF">
        <w:rPr>
          <w:rFonts w:asciiTheme="minorHAnsi" w:hAnsiTheme="minorHAnsi" w:cstheme="minorHAnsi"/>
          <w:sz w:val="22"/>
          <w:szCs w:val="22"/>
        </w:rPr>
        <w:t xml:space="preserve">nadobúda platnosť dňom jej podpisu obidvomi zmluvnými stranami a účinnosť </w:t>
      </w:r>
      <w:r w:rsidRPr="00AE18DF">
        <w:rPr>
          <w:rFonts w:asciiTheme="minorHAnsi" w:hAnsiTheme="minorHAnsi" w:cstheme="minorHAnsi"/>
          <w:bCs/>
          <w:sz w:val="22"/>
          <w:szCs w:val="22"/>
        </w:rPr>
        <w:t>dňom nasledujúcim po dni</w:t>
      </w:r>
      <w:r w:rsidRPr="00AE18DF">
        <w:rPr>
          <w:rFonts w:asciiTheme="minorHAnsi" w:hAnsiTheme="minorHAnsi" w:cstheme="minorHAnsi"/>
          <w:b/>
          <w:bCs/>
          <w:sz w:val="22"/>
          <w:szCs w:val="22"/>
        </w:rPr>
        <w:t xml:space="preserve"> </w:t>
      </w:r>
      <w:r w:rsidRPr="00AE18DF">
        <w:rPr>
          <w:rFonts w:asciiTheme="minorHAnsi" w:hAnsiTheme="minorHAnsi" w:cstheme="minorHAnsi"/>
          <w:sz w:val="22"/>
          <w:szCs w:val="22"/>
        </w:rPr>
        <w:t xml:space="preserve">zverejnenia </w:t>
      </w:r>
      <w:r w:rsidR="008D6CA0">
        <w:rPr>
          <w:rFonts w:asciiTheme="minorHAnsi" w:hAnsiTheme="minorHAnsi" w:cstheme="minorHAnsi"/>
          <w:sz w:val="22"/>
          <w:szCs w:val="22"/>
        </w:rPr>
        <w:t>z</w:t>
      </w:r>
      <w:r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6D54585D" w14:textId="77777777" w:rsidR="00B224D5" w:rsidRPr="00AE18DF" w:rsidRDefault="00B224D5" w:rsidP="00B224D5">
      <w:pPr>
        <w:ind w:left="705" w:hanging="705"/>
        <w:jc w:val="both"/>
        <w:rPr>
          <w:rFonts w:asciiTheme="minorHAnsi" w:hAnsiTheme="minorHAnsi" w:cstheme="minorHAnsi"/>
          <w:sz w:val="22"/>
          <w:szCs w:val="22"/>
        </w:rPr>
      </w:pPr>
    </w:p>
    <w:p w14:paraId="57CEE92F" w14:textId="77777777" w:rsidR="00B224D5" w:rsidRPr="00AE18DF" w:rsidRDefault="00B224D5" w:rsidP="00B224D5">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 xml:space="preserve">9.2. </w:t>
      </w:r>
      <w:r w:rsidRPr="00AE18DF">
        <w:rPr>
          <w:rFonts w:asciiTheme="minorHAnsi" w:hAnsiTheme="minorHAnsi" w:cs="Cambria"/>
          <w:sz w:val="22"/>
          <w:szCs w:val="22"/>
        </w:rPr>
        <w:tab/>
      </w:r>
      <w:r w:rsidRPr="00AE18DF">
        <w:rPr>
          <w:rFonts w:asciiTheme="minorHAnsi" w:hAnsiTheme="minorHAnsi" w:cs="Cambria"/>
          <w:sz w:val="22"/>
          <w:szCs w:val="22"/>
        </w:rPr>
        <w:tab/>
      </w:r>
      <w:r w:rsidRPr="00AE18DF">
        <w:rPr>
          <w:rFonts w:asciiTheme="minorHAnsi" w:hAnsiTheme="minorHAnsi" w:cs="Arial"/>
          <w:sz w:val="22"/>
          <w:szCs w:val="22"/>
        </w:rPr>
        <w:t>Každá zo zmluvných strán sa týmto výslovne zaväzuje, že neprevedie nijaké práva a povinnosti (záväzky) vyplývajúce z tejto zmluvy, resp. jej časti na iný subjekt bez predchádzajúceho písomného súhlasu druhej zmluvnej strany a BBSK. V prípade porušenia tejto povinnosti jednou zo zmluvných strán bude zmluva o prevode (postúpení) zmluvných záväzkov neplatná.</w:t>
      </w:r>
    </w:p>
    <w:p w14:paraId="37D4A497" w14:textId="77777777" w:rsidR="00B224D5" w:rsidRPr="00AE18DF" w:rsidRDefault="00B224D5" w:rsidP="00B224D5">
      <w:pPr>
        <w:ind w:left="705" w:hanging="705"/>
        <w:jc w:val="both"/>
        <w:rPr>
          <w:rFonts w:asciiTheme="minorHAnsi" w:hAnsiTheme="minorHAnsi" w:cs="Cambria"/>
          <w:sz w:val="22"/>
          <w:szCs w:val="22"/>
        </w:rPr>
      </w:pPr>
    </w:p>
    <w:p w14:paraId="73BAF9A3" w14:textId="77777777"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9.3. </w:t>
      </w:r>
      <w:r w:rsidRPr="00AE18DF">
        <w:rPr>
          <w:rFonts w:asciiTheme="minorHAnsi" w:hAnsiTheme="minorHAnsi" w:cs="Cambria"/>
          <w:sz w:val="22"/>
          <w:szCs w:val="22"/>
        </w:rPr>
        <w:tab/>
        <w:t xml:space="preserve">Ak by akékoľvek ustanovenie zmluvy bolo alebo sa stalo neplatným alebo právne  nevymáhateľným, nebude to mať vplyv na platnosť alebo vymáhateľnosť ostatných ustanovení zmluvy. Zmluvné strany </w:t>
      </w:r>
      <w:r w:rsidRPr="00AE18DF">
        <w:rPr>
          <w:rFonts w:asciiTheme="minorHAnsi" w:hAnsiTheme="minorHAnsi" w:cs="Cambria"/>
          <w:sz w:val="22"/>
          <w:szCs w:val="22"/>
        </w:rPr>
        <w:lastRenderedPageBreak/>
        <w:t>sa zároveň dohodli, že takéto neplatné alebo nevymáhateľné ustanovenie nahradia platným alebo právne vymáhateľným ustanovením.</w:t>
      </w:r>
    </w:p>
    <w:p w14:paraId="6707D8AD" w14:textId="77777777" w:rsidR="00B224D5" w:rsidRPr="00AE18DF" w:rsidRDefault="00B224D5" w:rsidP="00B224D5">
      <w:pPr>
        <w:jc w:val="both"/>
        <w:rPr>
          <w:rFonts w:asciiTheme="minorHAnsi" w:hAnsiTheme="minorHAnsi" w:cs="Cambria"/>
          <w:sz w:val="22"/>
          <w:szCs w:val="22"/>
        </w:rPr>
      </w:pPr>
    </w:p>
    <w:p w14:paraId="3310456E" w14:textId="6D1DC591"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9.4.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AE18DF">
        <w:rPr>
          <w:rFonts w:asciiTheme="minorHAnsi" w:hAnsiTheme="minorHAnsi"/>
          <w:iCs/>
          <w:sz w:val="22"/>
          <w:szCs w:val="22"/>
          <w:lang w:eastAsia="sk-SK"/>
        </w:rPr>
        <w:t xml:space="preserve">to sa netýka takých zmien zmluvy, ktoré podľa </w:t>
      </w:r>
      <w:r w:rsidR="00686E12">
        <w:rPr>
          <w:rFonts w:asciiTheme="minorHAnsi" w:hAnsiTheme="minorHAnsi"/>
          <w:iCs/>
          <w:sz w:val="22"/>
          <w:szCs w:val="22"/>
          <w:lang w:eastAsia="sk-SK"/>
        </w:rPr>
        <w:t xml:space="preserve">úpravy </w:t>
      </w:r>
      <w:r w:rsidRPr="00AE18DF">
        <w:rPr>
          <w:rFonts w:asciiTheme="minorHAnsi" w:hAnsiTheme="minorHAnsi"/>
          <w:iCs/>
          <w:sz w:val="22"/>
          <w:szCs w:val="22"/>
          <w:lang w:eastAsia="sk-SK"/>
        </w:rPr>
        <w:t>dohodnut</w:t>
      </w:r>
      <w:r w:rsidR="00686E12">
        <w:rPr>
          <w:rFonts w:asciiTheme="minorHAnsi" w:hAnsiTheme="minorHAnsi"/>
          <w:iCs/>
          <w:sz w:val="22"/>
          <w:szCs w:val="22"/>
          <w:lang w:eastAsia="sk-SK"/>
        </w:rPr>
        <w:t>ej</w:t>
      </w:r>
      <w:r w:rsidRPr="00AE18DF">
        <w:rPr>
          <w:rFonts w:asciiTheme="minorHAnsi" w:hAnsiTheme="minorHAnsi"/>
          <w:iCs/>
          <w:sz w:val="22"/>
          <w:szCs w:val="22"/>
          <w:lang w:eastAsia="sk-SK"/>
        </w:rPr>
        <w:t xml:space="preserve"> v zmluve alebo v Rámcovej zmluve možno vykonávať aj na základe jednostranného písomného oznámenia preukázateľne doručeného druhej zmluvnej strane</w:t>
      </w:r>
      <w:r w:rsidRPr="00AE18DF">
        <w:rPr>
          <w:rFonts w:asciiTheme="minorHAnsi" w:hAnsiTheme="minorHAnsi"/>
          <w:sz w:val="22"/>
          <w:szCs w:val="22"/>
          <w:lang w:eastAsia="sk-SK"/>
        </w:rPr>
        <w:t>. Návrhy dodatkov k tejto zmluve môže predkladať ktorákoľvek zo zmluvných strán.</w:t>
      </w:r>
    </w:p>
    <w:p w14:paraId="12446BF9" w14:textId="77777777" w:rsidR="00B224D5" w:rsidRPr="00AE18DF" w:rsidRDefault="00B224D5" w:rsidP="00B224D5">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65EEEF38" w14:textId="2A314CC7" w:rsidR="00B224D5" w:rsidRPr="00AE18DF" w:rsidRDefault="00B224D5" w:rsidP="00B224D5">
      <w:pPr>
        <w:jc w:val="both"/>
        <w:rPr>
          <w:rFonts w:asciiTheme="minorHAnsi" w:hAnsiTheme="minorHAnsi" w:cs="Cambria"/>
          <w:sz w:val="22"/>
          <w:szCs w:val="22"/>
        </w:rPr>
      </w:pPr>
      <w:r w:rsidRPr="00AE18DF">
        <w:rPr>
          <w:rFonts w:asciiTheme="minorHAnsi" w:hAnsiTheme="minorHAnsi" w:cs="Cambria"/>
          <w:sz w:val="22"/>
          <w:szCs w:val="22"/>
        </w:rPr>
        <w:t>9.5.</w:t>
      </w:r>
      <w:r w:rsidRPr="00AE18DF">
        <w:rPr>
          <w:rFonts w:asciiTheme="minorHAnsi" w:hAnsiTheme="minorHAnsi" w:cs="Cambria"/>
          <w:sz w:val="22"/>
          <w:szCs w:val="22"/>
        </w:rPr>
        <w:tab/>
        <w:t xml:space="preserve">Zmluva je vyhotovená v </w:t>
      </w:r>
      <w:r w:rsidR="00052426">
        <w:rPr>
          <w:rFonts w:asciiTheme="minorHAnsi" w:hAnsiTheme="minorHAnsi" w:cs="Cambria"/>
          <w:sz w:val="22"/>
          <w:szCs w:val="22"/>
        </w:rPr>
        <w:t>2</w:t>
      </w:r>
      <w:r w:rsidR="00052426" w:rsidRPr="00AE18DF">
        <w:rPr>
          <w:rFonts w:asciiTheme="minorHAnsi" w:hAnsiTheme="minorHAnsi" w:cs="Cambria"/>
          <w:sz w:val="22"/>
          <w:szCs w:val="22"/>
        </w:rPr>
        <w:t xml:space="preserve"> </w:t>
      </w:r>
      <w:r w:rsidRPr="00AE18DF">
        <w:rPr>
          <w:rFonts w:asciiTheme="minorHAnsi" w:hAnsiTheme="minorHAnsi" w:cs="Cambria"/>
          <w:sz w:val="22"/>
          <w:szCs w:val="22"/>
        </w:rPr>
        <w:t xml:space="preserve">rovnopisoch, z ktorých  </w:t>
      </w:r>
      <w:r w:rsidR="00052426">
        <w:rPr>
          <w:rFonts w:asciiTheme="minorHAnsi" w:hAnsiTheme="minorHAnsi" w:cs="Cambria"/>
          <w:sz w:val="22"/>
          <w:szCs w:val="22"/>
        </w:rPr>
        <w:t>1</w:t>
      </w:r>
      <w:r w:rsidR="00052426" w:rsidRPr="00AE18DF">
        <w:rPr>
          <w:rFonts w:asciiTheme="minorHAnsi" w:hAnsiTheme="minorHAnsi" w:cs="Cambria"/>
          <w:sz w:val="22"/>
          <w:szCs w:val="22"/>
        </w:rPr>
        <w:t xml:space="preserve"> </w:t>
      </w:r>
      <w:r w:rsidRPr="00AE18DF">
        <w:rPr>
          <w:rFonts w:asciiTheme="minorHAnsi" w:hAnsiTheme="minorHAnsi" w:cs="Cambria"/>
          <w:sz w:val="22"/>
          <w:szCs w:val="22"/>
        </w:rPr>
        <w:t>obdrží odberateľ a 1 dodávateľ.</w:t>
      </w:r>
    </w:p>
    <w:p w14:paraId="1A5C274A" w14:textId="77777777" w:rsidR="00B224D5" w:rsidRPr="00AE18DF" w:rsidRDefault="00B224D5" w:rsidP="00B224D5">
      <w:pPr>
        <w:jc w:val="both"/>
        <w:rPr>
          <w:rFonts w:asciiTheme="minorHAnsi" w:hAnsiTheme="minorHAnsi" w:cs="Cambria"/>
          <w:sz w:val="22"/>
          <w:szCs w:val="22"/>
        </w:rPr>
      </w:pPr>
    </w:p>
    <w:p w14:paraId="4CEF3092" w14:textId="77777777" w:rsidR="006A09AE" w:rsidRPr="00AE18DF" w:rsidRDefault="00B224D5" w:rsidP="006A09AE">
      <w:pPr>
        <w:autoSpaceDE w:val="0"/>
        <w:autoSpaceDN w:val="0"/>
        <w:adjustRightInd w:val="0"/>
        <w:jc w:val="both"/>
        <w:rPr>
          <w:rFonts w:asciiTheme="minorHAnsi" w:eastAsiaTheme="minorHAnsi" w:hAnsiTheme="minorHAnsi" w:cstheme="minorHAnsi"/>
          <w:sz w:val="22"/>
          <w:szCs w:val="22"/>
          <w:lang w:eastAsia="en-US"/>
        </w:rPr>
      </w:pPr>
      <w:r w:rsidRPr="00AE18DF">
        <w:rPr>
          <w:rFonts w:asciiTheme="minorHAnsi" w:hAnsiTheme="minorHAnsi" w:cs="Cambria"/>
          <w:sz w:val="22"/>
          <w:szCs w:val="22"/>
        </w:rPr>
        <w:t>9.6.</w:t>
      </w:r>
      <w:r w:rsidRPr="00AE18DF">
        <w:rPr>
          <w:rFonts w:asciiTheme="minorHAnsi" w:hAnsiTheme="minorHAnsi" w:cs="Cambria"/>
          <w:sz w:val="22"/>
          <w:szCs w:val="22"/>
        </w:rPr>
        <w:tab/>
      </w:r>
      <w:r w:rsidR="006A09AE" w:rsidRPr="00AE18DF">
        <w:rPr>
          <w:rFonts w:asciiTheme="minorHAnsi" w:eastAsiaTheme="minorHAnsi" w:hAnsiTheme="minorHAnsi" w:cstheme="minorHAnsi"/>
          <w:sz w:val="22"/>
          <w:szCs w:val="22"/>
          <w:lang w:eastAsia="en-US"/>
        </w:rPr>
        <w:t xml:space="preserve">Neoddeliteľnou súčasťou zmluvy sú: </w:t>
      </w:r>
    </w:p>
    <w:p w14:paraId="0F27378B" w14:textId="3A8889E0" w:rsidR="006A09AE" w:rsidRPr="00AE18DF"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a) </w:t>
      </w:r>
      <w:r w:rsidRPr="00AE18DF">
        <w:rPr>
          <w:rFonts w:asciiTheme="minorHAnsi" w:eastAsiaTheme="minorHAnsi" w:hAnsiTheme="minorHAnsi" w:cstheme="minorHAnsi"/>
          <w:b/>
          <w:bCs/>
          <w:sz w:val="22"/>
          <w:szCs w:val="22"/>
          <w:lang w:eastAsia="en-US"/>
        </w:rPr>
        <w:t>Príloha č. 1</w:t>
      </w:r>
      <w:r w:rsidRPr="00AE18DF">
        <w:rPr>
          <w:rFonts w:asciiTheme="minorHAnsi" w:eastAsiaTheme="minorHAnsi" w:hAnsiTheme="minorHAnsi" w:cstheme="minorHAnsi"/>
          <w:sz w:val="22"/>
          <w:szCs w:val="22"/>
          <w:lang w:eastAsia="en-US"/>
        </w:rPr>
        <w:t xml:space="preserve"> – Rámcová zmluva (bez príloh č.</w:t>
      </w:r>
      <w:r w:rsidR="009053A8">
        <w:rPr>
          <w:rFonts w:asciiTheme="minorHAnsi" w:eastAsiaTheme="minorHAnsi" w:hAnsiTheme="minorHAnsi" w:cstheme="minorHAnsi"/>
          <w:sz w:val="22"/>
          <w:szCs w:val="22"/>
          <w:lang w:eastAsia="en-US"/>
        </w:rPr>
        <w:t xml:space="preserve"> </w:t>
      </w:r>
      <w:r w:rsidRPr="00AE18DF">
        <w:rPr>
          <w:rFonts w:asciiTheme="minorHAnsi" w:eastAsiaTheme="minorHAnsi" w:hAnsiTheme="minorHAnsi" w:cstheme="minorHAnsi"/>
          <w:sz w:val="22"/>
          <w:szCs w:val="22"/>
          <w:lang w:eastAsia="en-US"/>
        </w:rPr>
        <w:t>2 a č.</w:t>
      </w:r>
      <w:r w:rsidR="009053A8">
        <w:rPr>
          <w:rFonts w:asciiTheme="minorHAnsi" w:eastAsiaTheme="minorHAnsi" w:hAnsiTheme="minorHAnsi" w:cstheme="minorHAnsi"/>
          <w:sz w:val="22"/>
          <w:szCs w:val="22"/>
          <w:lang w:eastAsia="en-US"/>
        </w:rPr>
        <w:t xml:space="preserve"> </w:t>
      </w:r>
      <w:r w:rsidR="006D3074">
        <w:rPr>
          <w:rFonts w:asciiTheme="minorHAnsi" w:eastAsiaTheme="minorHAnsi" w:hAnsiTheme="minorHAnsi" w:cstheme="minorHAnsi"/>
          <w:sz w:val="22"/>
          <w:szCs w:val="22"/>
          <w:lang w:eastAsia="en-US"/>
        </w:rPr>
        <w:t>4</w:t>
      </w:r>
      <w:r w:rsidRPr="00AE18DF">
        <w:rPr>
          <w:rFonts w:asciiTheme="minorHAnsi" w:eastAsiaTheme="minorHAnsi" w:hAnsiTheme="minorHAnsi" w:cstheme="minorHAnsi"/>
          <w:sz w:val="22"/>
          <w:szCs w:val="22"/>
          <w:lang w:eastAsia="en-US"/>
        </w:rPr>
        <w:t xml:space="preserve">) </w:t>
      </w:r>
    </w:p>
    <w:p w14:paraId="6E8A958D" w14:textId="4167A540" w:rsidR="006A09AE" w:rsidRDefault="006A09AE" w:rsidP="006A09AE">
      <w:pPr>
        <w:autoSpaceDE w:val="0"/>
        <w:autoSpaceDN w:val="0"/>
        <w:adjustRightInd w:val="0"/>
        <w:ind w:left="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b) </w:t>
      </w:r>
      <w:r w:rsidRPr="00AE18DF">
        <w:rPr>
          <w:rFonts w:asciiTheme="minorHAnsi" w:eastAsiaTheme="minorHAnsi" w:hAnsiTheme="minorHAnsi" w:cstheme="minorHAnsi"/>
          <w:b/>
          <w:bCs/>
          <w:sz w:val="22"/>
          <w:szCs w:val="22"/>
          <w:lang w:eastAsia="en-US"/>
        </w:rPr>
        <w:t>Príloha č. 2</w:t>
      </w:r>
      <w:r w:rsidRPr="00AE18DF">
        <w:rPr>
          <w:rFonts w:asciiTheme="minorHAnsi" w:eastAsiaTheme="minorHAnsi" w:hAnsiTheme="minorHAnsi" w:cstheme="minorHAnsi"/>
          <w:sz w:val="22"/>
          <w:szCs w:val="22"/>
          <w:lang w:eastAsia="en-US"/>
        </w:rPr>
        <w:t xml:space="preserve"> – Zoznam jednotlivých odberných miest (OM) spolu s predpokladanými množstvami odberu </w:t>
      </w:r>
      <w:r w:rsidR="0078044F">
        <w:rPr>
          <w:rFonts w:asciiTheme="minorHAnsi" w:eastAsiaTheme="minorHAnsi" w:hAnsiTheme="minorHAnsi" w:cstheme="minorHAnsi"/>
          <w:sz w:val="22"/>
          <w:szCs w:val="22"/>
          <w:lang w:eastAsia="en-US"/>
        </w:rPr>
        <w:t>elektriny</w:t>
      </w:r>
      <w:r w:rsidRPr="00AE18DF">
        <w:rPr>
          <w:rFonts w:asciiTheme="minorHAnsi" w:eastAsiaTheme="minorHAnsi" w:hAnsiTheme="minorHAnsi" w:cstheme="minorHAnsi"/>
          <w:sz w:val="22"/>
          <w:szCs w:val="22"/>
          <w:lang w:eastAsia="en-US"/>
        </w:rPr>
        <w:t>, tarifami, adres</w:t>
      </w:r>
      <w:r w:rsidR="005C0C7B">
        <w:rPr>
          <w:rFonts w:asciiTheme="minorHAnsi" w:eastAsiaTheme="minorHAnsi" w:hAnsiTheme="minorHAnsi" w:cstheme="minorHAnsi"/>
          <w:sz w:val="22"/>
          <w:szCs w:val="22"/>
          <w:lang w:eastAsia="en-US"/>
        </w:rPr>
        <w:t>ami</w:t>
      </w:r>
      <w:r w:rsidRPr="00AE18DF">
        <w:rPr>
          <w:rFonts w:asciiTheme="minorHAnsi" w:eastAsiaTheme="minorHAnsi" w:hAnsiTheme="minorHAnsi" w:cstheme="minorHAnsi"/>
          <w:sz w:val="22"/>
          <w:szCs w:val="22"/>
          <w:lang w:eastAsia="en-US"/>
        </w:rPr>
        <w:t xml:space="preserve"> </w:t>
      </w:r>
      <w:r w:rsidR="005C0C7B">
        <w:rPr>
          <w:rFonts w:asciiTheme="minorHAnsi" w:eastAsiaTheme="minorHAnsi" w:hAnsiTheme="minorHAnsi" w:cstheme="minorHAnsi"/>
          <w:sz w:val="22"/>
          <w:szCs w:val="22"/>
          <w:lang w:eastAsia="en-US"/>
        </w:rPr>
        <w:t>OM</w:t>
      </w:r>
      <w:r w:rsidRPr="00AE18DF">
        <w:rPr>
          <w:rFonts w:asciiTheme="minorHAnsi" w:eastAsiaTheme="minorHAnsi" w:hAnsiTheme="minorHAnsi" w:cstheme="minorHAnsi"/>
          <w:sz w:val="22"/>
          <w:szCs w:val="22"/>
          <w:lang w:eastAsia="en-US"/>
        </w:rPr>
        <w:t xml:space="preserve"> a</w:t>
      </w:r>
      <w:r w:rsidR="005C0C7B">
        <w:rPr>
          <w:rFonts w:asciiTheme="minorHAnsi" w:eastAsiaTheme="minorHAnsi" w:hAnsiTheme="minorHAnsi" w:cstheme="minorHAnsi"/>
          <w:sz w:val="22"/>
          <w:szCs w:val="22"/>
          <w:lang w:eastAsia="en-US"/>
        </w:rPr>
        <w:t xml:space="preserve"> evidenčnými </w:t>
      </w:r>
      <w:r w:rsidRPr="00AE18DF">
        <w:rPr>
          <w:rFonts w:asciiTheme="minorHAnsi" w:eastAsiaTheme="minorHAnsi" w:hAnsiTheme="minorHAnsi" w:cstheme="minorHAnsi"/>
          <w:sz w:val="22"/>
          <w:szCs w:val="22"/>
          <w:lang w:eastAsia="en-US"/>
        </w:rPr>
        <w:t>čísla</w:t>
      </w:r>
      <w:r w:rsidR="005C0C7B">
        <w:rPr>
          <w:rFonts w:asciiTheme="minorHAnsi" w:eastAsiaTheme="minorHAnsi" w:hAnsiTheme="minorHAnsi" w:cstheme="minorHAnsi"/>
          <w:sz w:val="22"/>
          <w:szCs w:val="22"/>
          <w:lang w:eastAsia="en-US"/>
        </w:rPr>
        <w:t>mi EIC OM</w:t>
      </w:r>
      <w:r w:rsidRPr="00AE18DF">
        <w:rPr>
          <w:rFonts w:asciiTheme="minorHAnsi" w:eastAsiaTheme="minorHAnsi" w:hAnsiTheme="minorHAnsi" w:cstheme="minorHAnsi"/>
          <w:sz w:val="22"/>
          <w:szCs w:val="22"/>
          <w:lang w:eastAsia="en-US"/>
        </w:rPr>
        <w:t>.</w:t>
      </w:r>
    </w:p>
    <w:p w14:paraId="7BD06878"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A8AA0E"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084658A6"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CB9A73"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4816E618" w14:textId="77777777" w:rsidR="006D3074" w:rsidRPr="00AE18DF"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79206CEB" w14:textId="55983C0E" w:rsidR="00B224D5" w:rsidRPr="00AE18DF" w:rsidRDefault="00B224D5" w:rsidP="006A09AE">
      <w:pPr>
        <w:autoSpaceDE w:val="0"/>
        <w:autoSpaceDN w:val="0"/>
        <w:adjustRightInd w:val="0"/>
        <w:jc w:val="both"/>
        <w:rPr>
          <w:rFonts w:asciiTheme="minorHAnsi" w:hAnsiTheme="minorHAnsi" w:cstheme="minorHAnsi"/>
          <w:b/>
          <w:bCs/>
          <w:sz w:val="22"/>
          <w:szCs w:val="22"/>
        </w:rPr>
      </w:pPr>
      <w:r w:rsidRPr="00AE18DF">
        <w:rPr>
          <w:rFonts w:asciiTheme="minorHAnsi" w:hAnsiTheme="minorHAnsi" w:cstheme="minorHAnsi"/>
          <w:i/>
          <w:color w:val="FF0000"/>
          <w:sz w:val="22"/>
          <w:szCs w:val="22"/>
        </w:rPr>
        <w:tab/>
      </w:r>
    </w:p>
    <w:p w14:paraId="6BFF7B10" w14:textId="77777777" w:rsidR="00B224D5" w:rsidRPr="00AE18DF" w:rsidRDefault="00B224D5" w:rsidP="00B224D5">
      <w:pPr>
        <w:jc w:val="both"/>
        <w:rPr>
          <w:rFonts w:asciiTheme="minorHAnsi" w:hAnsiTheme="minorHAnsi" w:cs="Cambria"/>
          <w:b/>
          <w:bCs/>
          <w:sz w:val="22"/>
          <w:szCs w:val="22"/>
        </w:rPr>
      </w:pPr>
    </w:p>
    <w:p w14:paraId="43211337" w14:textId="77777777" w:rsidR="00B224D5" w:rsidRPr="00AE18DF" w:rsidRDefault="00B224D5" w:rsidP="00B224D5">
      <w:pPr>
        <w:pStyle w:val="tl1"/>
        <w:jc w:val="left"/>
        <w:rPr>
          <w:rFonts w:asciiTheme="minorHAnsi" w:hAnsiTheme="minorHAnsi" w:cs="Cambria"/>
          <w:b/>
          <w:bCs/>
          <w:sz w:val="22"/>
          <w:szCs w:val="22"/>
        </w:rPr>
      </w:pPr>
    </w:p>
    <w:p w14:paraId="66EB0F4D"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V ........................................, dňa ..........................</w:t>
      </w:r>
    </w:p>
    <w:p w14:paraId="62B6F38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1FA8A9B4"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24833250"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582DEB5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74A994D5" w14:textId="77777777" w:rsidR="00B224D5" w:rsidRPr="00AE18DF" w:rsidRDefault="00B224D5" w:rsidP="00B224D5">
      <w:pPr>
        <w:autoSpaceDE w:val="0"/>
        <w:autoSpaceDN w:val="0"/>
        <w:adjustRightInd w:val="0"/>
        <w:jc w:val="both"/>
        <w:rPr>
          <w:rFonts w:asciiTheme="minorHAnsi" w:hAnsiTheme="minorHAnsi" w:cs="Cambria"/>
          <w:b/>
          <w:bCs/>
          <w:color w:val="000000"/>
          <w:sz w:val="22"/>
          <w:szCs w:val="22"/>
        </w:rPr>
      </w:pPr>
    </w:p>
    <w:p w14:paraId="28BFACBC" w14:textId="77777777" w:rsidR="00B224D5" w:rsidRPr="00AE18DF" w:rsidRDefault="00B224D5" w:rsidP="00B224D5">
      <w:pPr>
        <w:rPr>
          <w:rFonts w:asciiTheme="minorHAnsi" w:hAnsiTheme="minorHAnsi"/>
          <w:sz w:val="22"/>
          <w:szCs w:val="22"/>
        </w:rPr>
      </w:pPr>
    </w:p>
    <w:p w14:paraId="5C527DCA" w14:textId="77777777" w:rsidR="00B224D5" w:rsidRPr="00AE18DF" w:rsidRDefault="00B224D5" w:rsidP="00B224D5">
      <w:pPr>
        <w:rPr>
          <w:rFonts w:asciiTheme="minorHAnsi" w:hAnsiTheme="minorHAnsi"/>
          <w:sz w:val="22"/>
          <w:szCs w:val="22"/>
        </w:rPr>
      </w:pPr>
    </w:p>
    <w:p w14:paraId="63B091E3" w14:textId="77777777" w:rsidR="00B224D5" w:rsidRPr="00AE18DF" w:rsidRDefault="00B224D5" w:rsidP="00B224D5">
      <w:pPr>
        <w:autoSpaceDE w:val="0"/>
        <w:autoSpaceDN w:val="0"/>
        <w:adjustRightInd w:val="0"/>
        <w:jc w:val="both"/>
        <w:rPr>
          <w:rFonts w:asciiTheme="minorHAnsi" w:hAnsiTheme="minorHAnsi" w:cs="Cambria"/>
          <w:bCs/>
          <w:i/>
          <w:color w:val="000000"/>
          <w:sz w:val="22"/>
          <w:szCs w:val="22"/>
        </w:rPr>
      </w:pPr>
      <w:r w:rsidRPr="00AE18DF">
        <w:rPr>
          <w:rFonts w:asciiTheme="minorHAnsi" w:hAnsiTheme="minorHAnsi" w:cs="Cambria"/>
          <w:bCs/>
          <w:i/>
          <w:color w:val="000000"/>
          <w:sz w:val="22"/>
          <w:szCs w:val="22"/>
        </w:rPr>
        <w:t>..............................................</w:t>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t>.........................................................</w:t>
      </w:r>
    </w:p>
    <w:p w14:paraId="07D993B3" w14:textId="77777777" w:rsidR="00B224D5" w:rsidRPr="00AE18DF" w:rsidRDefault="00B224D5" w:rsidP="00B224D5">
      <w:pPr>
        <w:spacing w:after="160" w:line="256" w:lineRule="auto"/>
      </w:pPr>
      <w:r w:rsidRPr="00AE18DF">
        <w:br w:type="page"/>
      </w:r>
    </w:p>
    <w:p w14:paraId="4DF5E782" w14:textId="0B443D43" w:rsidR="006D3074" w:rsidRDefault="006D3074" w:rsidP="006D3074">
      <w:pPr>
        <w:rPr>
          <w:rFonts w:asciiTheme="minorHAnsi" w:hAnsiTheme="minorHAnsi" w:cstheme="minorHAnsi"/>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w:t>
      </w:r>
      <w:r>
        <w:rPr>
          <w:rFonts w:asciiTheme="minorHAnsi" w:hAnsiTheme="minorHAnsi" w:cs="Cambria"/>
          <w:b/>
          <w:bCs/>
          <w:color w:val="000000"/>
          <w:sz w:val="22"/>
          <w:szCs w:val="22"/>
        </w:rPr>
        <w:t>3</w:t>
      </w:r>
      <w:r w:rsidRPr="00AE18DF">
        <w:rPr>
          <w:rFonts w:asciiTheme="minorHAnsi" w:hAnsiTheme="minorHAnsi" w:cs="Cambria"/>
          <w:b/>
          <w:bCs/>
          <w:color w:val="000000"/>
          <w:sz w:val="22"/>
          <w:szCs w:val="22"/>
        </w:rPr>
        <w:t xml:space="preserve"> -</w:t>
      </w:r>
      <w:r w:rsidRPr="00AE18DF">
        <w:rPr>
          <w:rFonts w:asciiTheme="minorHAnsi" w:hAnsiTheme="minorHAnsi" w:cs="Cambria"/>
          <w:color w:val="000000"/>
          <w:sz w:val="22"/>
          <w:szCs w:val="22"/>
        </w:rPr>
        <w:t xml:space="preserve"> </w:t>
      </w:r>
      <w:r w:rsidRPr="00EE50CE">
        <w:rPr>
          <w:rFonts w:asciiTheme="minorHAnsi" w:hAnsiTheme="minorHAnsi" w:cstheme="minorHAnsi"/>
          <w:sz w:val="22"/>
          <w:szCs w:val="22"/>
        </w:rPr>
        <w:t>P</w:t>
      </w:r>
      <w:r w:rsidRPr="00060F6E">
        <w:rPr>
          <w:rFonts w:asciiTheme="minorHAnsi" w:hAnsiTheme="minorHAnsi" w:cstheme="minorHAnsi"/>
          <w:sz w:val="22"/>
          <w:szCs w:val="22"/>
        </w:rPr>
        <w:t>ostup</w:t>
      </w:r>
      <w:r w:rsidRPr="00EE50CE">
        <w:rPr>
          <w:rFonts w:asciiTheme="minorHAnsi" w:hAnsiTheme="minorHAnsi" w:cstheme="minorHAnsi"/>
          <w:sz w:val="22"/>
          <w:szCs w:val="22"/>
        </w:rPr>
        <w:t xml:space="preserve"> </w:t>
      </w:r>
      <w:r w:rsidRPr="00060F6E">
        <w:rPr>
          <w:rFonts w:asciiTheme="minorHAnsi" w:hAnsiTheme="minorHAnsi" w:cstheme="minorHAnsi"/>
          <w:sz w:val="22"/>
          <w:szCs w:val="22"/>
        </w:rPr>
        <w:t>pri stanovení ceny za dodávku elektriny vrátane odchýlky</w:t>
      </w:r>
    </w:p>
    <w:p w14:paraId="709FB1DC" w14:textId="77777777" w:rsidR="006A3D2E" w:rsidRDefault="006A3D2E" w:rsidP="006D3074">
      <w:pPr>
        <w:rPr>
          <w:rFonts w:asciiTheme="minorHAnsi" w:hAnsiTheme="minorHAnsi" w:cstheme="minorHAnsi"/>
          <w:sz w:val="22"/>
          <w:szCs w:val="22"/>
        </w:rPr>
      </w:pPr>
    </w:p>
    <w:p w14:paraId="52D345DB" w14:textId="77777777" w:rsidR="003E2D8F" w:rsidRPr="00170871" w:rsidRDefault="003E2D8F" w:rsidP="003E2D8F">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Pr>
          <w:rFonts w:ascii="Calibri" w:hAnsi="Calibri" w:cs="Cambria"/>
          <w:color w:val="000000"/>
          <w:sz w:val="22"/>
          <w:szCs w:val="22"/>
        </w:rPr>
        <w:t>Výkladové pravidlo</w:t>
      </w:r>
    </w:p>
    <w:p w14:paraId="04FCB5E1" w14:textId="77777777" w:rsidR="003E2D8F" w:rsidRDefault="003E2D8F" w:rsidP="003E2D8F">
      <w:pPr>
        <w:pStyle w:val="Odsekzoznamu"/>
        <w:autoSpaceDE w:val="0"/>
        <w:autoSpaceDN w:val="0"/>
        <w:adjustRightInd w:val="0"/>
        <w:ind w:left="1418"/>
        <w:jc w:val="both"/>
        <w:rPr>
          <w:rFonts w:ascii="Calibri" w:hAnsi="Calibri" w:cs="Cambria"/>
          <w:color w:val="000000"/>
          <w:sz w:val="22"/>
          <w:szCs w:val="22"/>
        </w:rPr>
      </w:pPr>
    </w:p>
    <w:p w14:paraId="480EB892" w14:textId="2C8A2CC1" w:rsidR="00203371" w:rsidRPr="00B974E7" w:rsidRDefault="000129BF" w:rsidP="00170871">
      <w:pPr>
        <w:pStyle w:val="Odsekzoznamu"/>
        <w:autoSpaceDE w:val="0"/>
        <w:autoSpaceDN w:val="0"/>
        <w:adjustRightInd w:val="0"/>
        <w:ind w:left="709" w:firstLine="709"/>
        <w:jc w:val="both"/>
        <w:rPr>
          <w:rFonts w:asciiTheme="minorHAnsi" w:hAnsiTheme="minorHAnsi" w:cstheme="minorHAnsi"/>
          <w:sz w:val="22"/>
          <w:szCs w:val="22"/>
        </w:rPr>
      </w:pPr>
      <w:r w:rsidRPr="00170871">
        <w:rPr>
          <w:rFonts w:asciiTheme="minorHAnsi" w:hAnsiTheme="minorHAnsi" w:cstheme="minorHAnsi"/>
          <w:color w:val="000000"/>
          <w:sz w:val="22"/>
          <w:szCs w:val="22"/>
        </w:rPr>
        <w:t xml:space="preserve">Všetky </w:t>
      </w:r>
      <w:r w:rsidR="00720EF4" w:rsidRPr="00170871">
        <w:rPr>
          <w:rFonts w:asciiTheme="minorHAnsi" w:hAnsiTheme="minorHAnsi" w:cstheme="minorHAnsi"/>
          <w:sz w:val="22"/>
          <w:szCs w:val="22"/>
        </w:rPr>
        <w:t xml:space="preserve">slová/slovné spojenia </w:t>
      </w:r>
      <w:r w:rsidR="00003626">
        <w:rPr>
          <w:rFonts w:asciiTheme="minorHAnsi" w:hAnsiTheme="minorHAnsi" w:cstheme="minorHAnsi"/>
          <w:sz w:val="22"/>
          <w:szCs w:val="22"/>
        </w:rPr>
        <w:t>definované</w:t>
      </w:r>
      <w:r w:rsidR="00B974E7" w:rsidRPr="00170871">
        <w:rPr>
          <w:rFonts w:asciiTheme="minorHAnsi" w:hAnsiTheme="minorHAnsi" w:cstheme="minorHAnsi"/>
          <w:color w:val="000000"/>
          <w:sz w:val="22"/>
          <w:szCs w:val="22"/>
        </w:rPr>
        <w:t xml:space="preserve"> v Rámcovej zmluve </w:t>
      </w:r>
      <w:proofErr w:type="spellStart"/>
      <w:r w:rsidR="00B974E7" w:rsidRPr="00170871">
        <w:rPr>
          <w:rFonts w:asciiTheme="minorHAnsi" w:hAnsiTheme="minorHAnsi" w:cstheme="minorHAnsi"/>
          <w:sz w:val="22"/>
          <w:szCs w:val="22"/>
        </w:rPr>
        <w:t>xxxx</w:t>
      </w:r>
      <w:proofErr w:type="spellEnd"/>
      <w:r w:rsidR="00B974E7" w:rsidRPr="00170871">
        <w:rPr>
          <w:rFonts w:asciiTheme="minorHAnsi" w:hAnsiTheme="minorHAnsi" w:cstheme="minorHAnsi"/>
          <w:sz w:val="22"/>
          <w:szCs w:val="22"/>
        </w:rPr>
        <w:t>/2023/ODDE o združenej dodávke elektriny</w:t>
      </w:r>
      <w:r w:rsidR="00DB4038">
        <w:rPr>
          <w:rFonts w:asciiTheme="minorHAnsi" w:hAnsiTheme="minorHAnsi" w:cstheme="minorHAnsi"/>
          <w:sz w:val="22"/>
          <w:szCs w:val="22"/>
        </w:rPr>
        <w:t xml:space="preserve"> sa </w:t>
      </w:r>
      <w:r w:rsidR="005A221D">
        <w:rPr>
          <w:rFonts w:asciiTheme="minorHAnsi" w:hAnsiTheme="minorHAnsi" w:cstheme="minorHAnsi"/>
          <w:sz w:val="22"/>
          <w:szCs w:val="22"/>
        </w:rPr>
        <w:t>v</w:t>
      </w:r>
      <w:r w:rsidR="008C26A2">
        <w:rPr>
          <w:rFonts w:asciiTheme="minorHAnsi" w:hAnsiTheme="minorHAnsi" w:cstheme="minorHAnsi"/>
          <w:sz w:val="22"/>
          <w:szCs w:val="22"/>
        </w:rPr>
        <w:t> </w:t>
      </w:r>
      <w:r w:rsidR="005A221D">
        <w:rPr>
          <w:rFonts w:asciiTheme="minorHAnsi" w:hAnsiTheme="minorHAnsi" w:cstheme="minorHAnsi"/>
          <w:sz w:val="22"/>
          <w:szCs w:val="22"/>
        </w:rPr>
        <w:t>rovnakom</w:t>
      </w:r>
      <w:r w:rsidR="008C26A2">
        <w:rPr>
          <w:rFonts w:asciiTheme="minorHAnsi" w:hAnsiTheme="minorHAnsi" w:cstheme="minorHAnsi"/>
          <w:sz w:val="22"/>
          <w:szCs w:val="22"/>
        </w:rPr>
        <w:t xml:space="preserve"> význame</w:t>
      </w:r>
      <w:r w:rsidR="005A221D">
        <w:rPr>
          <w:rFonts w:asciiTheme="minorHAnsi" w:hAnsiTheme="minorHAnsi" w:cstheme="minorHAnsi"/>
          <w:sz w:val="22"/>
          <w:szCs w:val="22"/>
        </w:rPr>
        <w:t xml:space="preserve"> </w:t>
      </w:r>
      <w:r w:rsidR="002112EA">
        <w:rPr>
          <w:rFonts w:asciiTheme="minorHAnsi" w:hAnsiTheme="minorHAnsi" w:cstheme="minorHAnsi"/>
          <w:sz w:val="22"/>
          <w:szCs w:val="22"/>
        </w:rPr>
        <w:t xml:space="preserve">používajú </w:t>
      </w:r>
      <w:r w:rsidR="005A221D">
        <w:rPr>
          <w:rFonts w:asciiTheme="minorHAnsi" w:hAnsiTheme="minorHAnsi" w:cstheme="minorHAnsi"/>
          <w:sz w:val="22"/>
          <w:szCs w:val="22"/>
        </w:rPr>
        <w:t>aj v tejto prílohe č. 3.</w:t>
      </w:r>
      <w:r w:rsidR="001944B2">
        <w:rPr>
          <w:rFonts w:asciiTheme="minorHAnsi" w:hAnsiTheme="minorHAnsi" w:cstheme="minorHAnsi"/>
          <w:sz w:val="22"/>
          <w:szCs w:val="22"/>
        </w:rPr>
        <w:t xml:space="preserve"> </w:t>
      </w:r>
    </w:p>
    <w:p w14:paraId="69CDB2B4" w14:textId="77777777" w:rsidR="006A3D2E" w:rsidRDefault="006A3D2E" w:rsidP="006D3074">
      <w:pPr>
        <w:rPr>
          <w:rFonts w:asciiTheme="minorHAnsi" w:hAnsiTheme="minorHAnsi" w:cstheme="minorHAnsi"/>
          <w:sz w:val="22"/>
          <w:szCs w:val="22"/>
        </w:rPr>
      </w:pPr>
    </w:p>
    <w:p w14:paraId="7E4582D5" w14:textId="3995606E" w:rsidR="006A3D2E" w:rsidRPr="006A3D2E" w:rsidRDefault="006A3D2E" w:rsidP="00170871">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A04BF7">
        <w:rPr>
          <w:rFonts w:ascii="Calibri" w:hAnsi="Calibri" w:cs="Cambria"/>
          <w:color w:val="000000"/>
          <w:sz w:val="22"/>
          <w:szCs w:val="22"/>
        </w:rPr>
        <w:t xml:space="preserve">Cena za dodávku elektriny </w:t>
      </w:r>
    </w:p>
    <w:p w14:paraId="54F87854" w14:textId="77777777" w:rsidR="006A3D2E" w:rsidRDefault="006A3D2E" w:rsidP="006D3074">
      <w:pPr>
        <w:rPr>
          <w:rFonts w:asciiTheme="minorHAnsi" w:hAnsiTheme="minorHAnsi" w:cstheme="minorHAnsi"/>
          <w:sz w:val="22"/>
          <w:szCs w:val="22"/>
        </w:rPr>
      </w:pPr>
    </w:p>
    <w:p w14:paraId="1C1154E9" w14:textId="70AB8349" w:rsidR="006A3D2E" w:rsidRPr="00A04BF7" w:rsidRDefault="00305D64" w:rsidP="00170871">
      <w:pPr>
        <w:autoSpaceDE w:val="0"/>
        <w:autoSpaceDN w:val="0"/>
        <w:adjustRightInd w:val="0"/>
        <w:ind w:firstLine="709"/>
        <w:jc w:val="both"/>
        <w:rPr>
          <w:rFonts w:asciiTheme="minorHAnsi" w:hAnsiTheme="minorHAnsi" w:cstheme="minorHAnsi"/>
          <w:iCs/>
          <w:sz w:val="22"/>
          <w:szCs w:val="22"/>
          <w:lang w:eastAsia="de-DE"/>
        </w:rPr>
      </w:pPr>
      <w:r>
        <w:rPr>
          <w:rFonts w:asciiTheme="minorHAnsi" w:hAnsiTheme="minorHAnsi" w:cstheme="minorHAnsi"/>
          <w:iCs/>
          <w:sz w:val="22"/>
          <w:szCs w:val="22"/>
          <w:lang w:eastAsia="de-DE"/>
        </w:rPr>
        <w:t>2</w:t>
      </w:r>
      <w:r w:rsidR="0074193A">
        <w:rPr>
          <w:rFonts w:asciiTheme="minorHAnsi" w:hAnsiTheme="minorHAnsi" w:cstheme="minorHAnsi"/>
          <w:iCs/>
          <w:sz w:val="22"/>
          <w:szCs w:val="22"/>
          <w:lang w:eastAsia="de-DE"/>
        </w:rPr>
        <w:t>.1</w:t>
      </w:r>
      <w:r w:rsidR="00676A21">
        <w:rPr>
          <w:rFonts w:asciiTheme="minorHAnsi" w:hAnsiTheme="minorHAnsi" w:cstheme="minorHAnsi"/>
          <w:iCs/>
          <w:sz w:val="22"/>
          <w:szCs w:val="22"/>
          <w:lang w:eastAsia="de-DE"/>
        </w:rPr>
        <w:tab/>
      </w:r>
      <w:r w:rsidR="006A3D2E" w:rsidRPr="00A04BF7">
        <w:rPr>
          <w:rFonts w:asciiTheme="minorHAnsi" w:hAnsiTheme="minorHAnsi" w:cstheme="minorHAnsi"/>
          <w:iCs/>
          <w:sz w:val="22"/>
          <w:szCs w:val="22"/>
          <w:lang w:eastAsia="de-DE"/>
        </w:rPr>
        <w:t>Cena za dodávku elektriny v príslušnom mesiaci sa stanoví podľa nasledujúceho vzorca:</w:t>
      </w:r>
    </w:p>
    <w:p w14:paraId="5FF336A6" w14:textId="77777777" w:rsidR="006A3D2E" w:rsidRPr="00A04BF7" w:rsidRDefault="006A3D2E" w:rsidP="006A3D2E">
      <w:pPr>
        <w:autoSpaceDE w:val="0"/>
        <w:autoSpaceDN w:val="0"/>
        <w:adjustRightInd w:val="0"/>
        <w:ind w:left="708"/>
        <w:jc w:val="both"/>
        <w:rPr>
          <w:rFonts w:asciiTheme="minorHAnsi" w:hAnsiTheme="minorHAnsi" w:cstheme="minorHAnsi"/>
          <w:iCs/>
          <w:sz w:val="22"/>
          <w:szCs w:val="22"/>
          <w:lang w:eastAsia="de-DE"/>
        </w:rPr>
      </w:pPr>
    </w:p>
    <w:p w14:paraId="10846D80" w14:textId="77777777" w:rsidR="006A3D2E" w:rsidRPr="00A04BF7" w:rsidRDefault="006A3D2E" w:rsidP="006A3D2E">
      <w:pPr>
        <w:autoSpaceDE w:val="0"/>
        <w:autoSpaceDN w:val="0"/>
        <w:adjustRightInd w:val="0"/>
        <w:ind w:left="708"/>
        <w:jc w:val="both"/>
        <w:rPr>
          <w:rFonts w:asciiTheme="minorHAnsi" w:hAnsiTheme="minorHAnsi" w:cstheme="minorHAnsi"/>
          <w:iCs/>
          <w:sz w:val="22"/>
          <w:szCs w:val="22"/>
          <w:lang w:eastAsia="de-DE"/>
        </w:rPr>
      </w:pPr>
      <w:r w:rsidRPr="00A04BF7">
        <w:rPr>
          <w:rFonts w:asciiTheme="minorHAnsi" w:hAnsiTheme="minorHAnsi" w:cstheme="minorHAnsi"/>
          <w:b/>
          <w:bCs/>
          <w:iCs/>
          <w:sz w:val="22"/>
          <w:szCs w:val="22"/>
          <w:lang w:eastAsia="de-DE"/>
        </w:rPr>
        <w:t>Jednotková cena za dodávku elektriny = priemerná vážená spotová cena denného trhu + K [EUR/MWh]</w:t>
      </w:r>
    </w:p>
    <w:p w14:paraId="43699041" w14:textId="77777777" w:rsidR="006A3D2E" w:rsidRPr="00A04BF7" w:rsidRDefault="006A3D2E" w:rsidP="006A3D2E">
      <w:pPr>
        <w:autoSpaceDE w:val="0"/>
        <w:autoSpaceDN w:val="0"/>
        <w:adjustRightInd w:val="0"/>
        <w:ind w:left="708"/>
        <w:jc w:val="both"/>
        <w:rPr>
          <w:rFonts w:asciiTheme="minorHAnsi" w:hAnsiTheme="minorHAnsi" w:cs="Cambria"/>
          <w:sz w:val="22"/>
          <w:szCs w:val="22"/>
          <w:highlight w:val="yellow"/>
        </w:rPr>
      </w:pPr>
    </w:p>
    <w:p w14:paraId="43CFF5C4" w14:textId="72615535" w:rsidR="006A3D2E" w:rsidRDefault="006A3D2E" w:rsidP="008C688F">
      <w:pPr>
        <w:autoSpaceDE w:val="0"/>
        <w:autoSpaceDN w:val="0"/>
        <w:adjustRightInd w:val="0"/>
        <w:ind w:left="708"/>
        <w:jc w:val="both"/>
        <w:rPr>
          <w:rFonts w:asciiTheme="minorHAnsi" w:hAnsiTheme="minorHAnsi" w:cs="Cambria"/>
          <w:sz w:val="22"/>
          <w:szCs w:val="22"/>
        </w:rPr>
      </w:pPr>
      <w:r w:rsidRPr="00A04BF7">
        <w:rPr>
          <w:rFonts w:asciiTheme="minorHAnsi" w:hAnsiTheme="minorHAnsi" w:cs="Cambria"/>
          <w:sz w:val="22"/>
          <w:szCs w:val="22"/>
        </w:rPr>
        <w:t>Hodnota aditívneho koeficientu K b</w:t>
      </w:r>
      <w:r w:rsidR="00195C2C">
        <w:rPr>
          <w:rFonts w:asciiTheme="minorHAnsi" w:hAnsiTheme="minorHAnsi" w:cs="Cambria"/>
          <w:sz w:val="22"/>
          <w:szCs w:val="22"/>
        </w:rPr>
        <w:t>ude</w:t>
      </w:r>
      <w:r w:rsidRPr="00A04BF7">
        <w:rPr>
          <w:rFonts w:asciiTheme="minorHAnsi" w:hAnsiTheme="minorHAnsi" w:cs="Cambria"/>
          <w:sz w:val="22"/>
          <w:szCs w:val="22"/>
        </w:rPr>
        <w:t xml:space="preserve"> určená ako výsledok verejného obstarávania vo výške</w:t>
      </w:r>
      <w:r w:rsidRPr="00A04BF7">
        <w:t xml:space="preserve"> </w:t>
      </w:r>
      <w:r w:rsidR="00012322" w:rsidRPr="00E15D02">
        <w:rPr>
          <w:rFonts w:asciiTheme="minorHAnsi" w:hAnsiTheme="minorHAnsi" w:cs="Cambria"/>
          <w:b/>
          <w:bCs/>
          <w:sz w:val="22"/>
          <w:szCs w:val="22"/>
        </w:rPr>
        <w:t>00</w:t>
      </w:r>
      <w:r w:rsidR="004949E4" w:rsidRPr="00E15D02">
        <w:rPr>
          <w:rFonts w:asciiTheme="minorHAnsi" w:hAnsiTheme="minorHAnsi" w:cs="Cambria"/>
          <w:b/>
          <w:bCs/>
          <w:sz w:val="22"/>
          <w:szCs w:val="22"/>
        </w:rPr>
        <w:t>,00</w:t>
      </w:r>
      <w:r w:rsidRPr="00A04BF7">
        <w:rPr>
          <w:rFonts w:asciiTheme="minorHAnsi" w:hAnsiTheme="minorHAnsi" w:cs="Cambria"/>
          <w:b/>
          <w:bCs/>
          <w:sz w:val="22"/>
          <w:szCs w:val="22"/>
        </w:rPr>
        <w:t xml:space="preserve"> EUR bez DPH</w:t>
      </w:r>
      <w:r w:rsidR="00DF0039">
        <w:rPr>
          <w:rFonts w:asciiTheme="minorHAnsi" w:hAnsiTheme="minorHAnsi" w:cs="Cambria"/>
          <w:b/>
          <w:bCs/>
          <w:sz w:val="22"/>
          <w:szCs w:val="22"/>
        </w:rPr>
        <w:t xml:space="preserve"> </w:t>
      </w:r>
      <w:r w:rsidRPr="00A04BF7">
        <w:rPr>
          <w:rFonts w:asciiTheme="minorHAnsi" w:hAnsiTheme="minorHAnsi" w:cs="Cambria"/>
          <w:b/>
          <w:bCs/>
          <w:sz w:val="22"/>
          <w:szCs w:val="22"/>
        </w:rPr>
        <w:t>/</w:t>
      </w:r>
      <w:r w:rsidR="00DF0039">
        <w:rPr>
          <w:rFonts w:asciiTheme="minorHAnsi" w:hAnsiTheme="minorHAnsi" w:cs="Cambria"/>
          <w:b/>
          <w:bCs/>
          <w:sz w:val="22"/>
          <w:szCs w:val="22"/>
        </w:rPr>
        <w:t xml:space="preserve"> </w:t>
      </w:r>
      <w:r w:rsidRPr="00A04BF7">
        <w:rPr>
          <w:rFonts w:asciiTheme="minorHAnsi" w:hAnsiTheme="minorHAnsi" w:cs="Cambria"/>
          <w:b/>
          <w:bCs/>
          <w:sz w:val="22"/>
          <w:szCs w:val="22"/>
        </w:rPr>
        <w:t>1 MWh</w:t>
      </w:r>
      <w:r w:rsidRPr="00A04BF7">
        <w:rPr>
          <w:rFonts w:asciiTheme="minorHAnsi" w:hAnsiTheme="minorHAnsi" w:cs="Cambria"/>
          <w:sz w:val="22"/>
          <w:szCs w:val="22"/>
        </w:rPr>
        <w:t>, na základe vyhodnotenia ponúk z hľadiska plnenia kritéria a dodávateľ sa v</w:t>
      </w:r>
      <w:r w:rsidR="008152E2">
        <w:rPr>
          <w:rFonts w:asciiTheme="minorHAnsi" w:hAnsiTheme="minorHAnsi" w:cs="Cambria"/>
          <w:sz w:val="22"/>
          <w:szCs w:val="22"/>
        </w:rPr>
        <w:t xml:space="preserve">  </w:t>
      </w:r>
      <w:r w:rsidRPr="00A04BF7">
        <w:rPr>
          <w:rFonts w:asciiTheme="minorHAnsi" w:hAnsiTheme="minorHAnsi" w:cs="Cambria"/>
          <w:sz w:val="22"/>
          <w:szCs w:val="22"/>
        </w:rPr>
        <w:t>tomto</w:t>
      </w:r>
      <w:r w:rsidR="008152E2">
        <w:rPr>
          <w:rFonts w:asciiTheme="minorHAnsi" w:hAnsiTheme="minorHAnsi" w:cs="Cambria"/>
          <w:sz w:val="22"/>
          <w:szCs w:val="22"/>
        </w:rPr>
        <w:t xml:space="preserve"> </w:t>
      </w:r>
      <w:r w:rsidRPr="00A04BF7">
        <w:rPr>
          <w:rFonts w:asciiTheme="minorHAnsi" w:hAnsiTheme="minorHAnsi" w:cs="Cambria"/>
          <w:sz w:val="22"/>
          <w:szCs w:val="22"/>
        </w:rPr>
        <w:t xml:space="preserve"> procese</w:t>
      </w:r>
      <w:r w:rsidR="008152E2">
        <w:rPr>
          <w:rFonts w:asciiTheme="minorHAnsi" w:hAnsiTheme="minorHAnsi" w:cs="Cambria"/>
          <w:sz w:val="22"/>
          <w:szCs w:val="22"/>
        </w:rPr>
        <w:t xml:space="preserve"> </w:t>
      </w:r>
      <w:r w:rsidRPr="00A04BF7">
        <w:rPr>
          <w:rFonts w:asciiTheme="minorHAnsi" w:hAnsiTheme="minorHAnsi" w:cs="Cambria"/>
          <w:sz w:val="22"/>
          <w:szCs w:val="22"/>
        </w:rPr>
        <w:t xml:space="preserve"> stal </w:t>
      </w:r>
      <w:r w:rsidR="008152E2">
        <w:rPr>
          <w:rFonts w:asciiTheme="minorHAnsi" w:hAnsiTheme="minorHAnsi" w:cs="Cambria"/>
          <w:sz w:val="22"/>
          <w:szCs w:val="22"/>
        </w:rPr>
        <w:t xml:space="preserve"> </w:t>
      </w:r>
      <w:r w:rsidRPr="00A04BF7">
        <w:rPr>
          <w:rFonts w:asciiTheme="minorHAnsi" w:hAnsiTheme="minorHAnsi" w:cs="Cambria"/>
          <w:sz w:val="22"/>
          <w:szCs w:val="22"/>
        </w:rPr>
        <w:t>úspešným uchádzačom.</w:t>
      </w:r>
      <w:r w:rsidR="004D1AC4">
        <w:rPr>
          <w:rFonts w:asciiTheme="minorHAnsi" w:hAnsiTheme="minorHAnsi" w:cs="Cambria"/>
          <w:sz w:val="22"/>
          <w:szCs w:val="22"/>
        </w:rPr>
        <w:t xml:space="preserve"> </w:t>
      </w:r>
      <w:r w:rsidR="004D1AC4">
        <w:rPr>
          <w:rFonts w:asciiTheme="minorHAnsi" w:hAnsiTheme="minorHAnsi" w:cstheme="minorHAnsi"/>
          <w:iCs/>
          <w:sz w:val="22"/>
          <w:szCs w:val="22"/>
          <w:lang w:eastAsia="de-DE"/>
        </w:rPr>
        <w:t>N</w:t>
      </w:r>
      <w:r w:rsidR="004D1AC4" w:rsidRPr="00EE50CE">
        <w:rPr>
          <w:rFonts w:asciiTheme="minorHAnsi" w:hAnsiTheme="minorHAnsi" w:cstheme="minorHAnsi"/>
          <w:sz w:val="22"/>
          <w:szCs w:val="22"/>
        </w:rPr>
        <w:t>a</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účely</w:t>
      </w:r>
      <w:r w:rsidR="008152E2">
        <w:rPr>
          <w:rFonts w:asciiTheme="minorHAnsi" w:hAnsiTheme="minorHAnsi" w:cstheme="minorHAnsi"/>
          <w:sz w:val="22"/>
          <w:szCs w:val="22"/>
        </w:rPr>
        <w:t xml:space="preserve"> </w:t>
      </w:r>
      <w:r w:rsidR="008C688F">
        <w:rPr>
          <w:rFonts w:asciiTheme="minorHAnsi" w:hAnsiTheme="minorHAnsi" w:cstheme="minorHAnsi"/>
          <w:sz w:val="22"/>
          <w:szCs w:val="22"/>
        </w:rPr>
        <w:t xml:space="preserve">Rámcovej </w:t>
      </w:r>
      <w:r w:rsidR="004D1AC4" w:rsidRPr="00EE50CE">
        <w:rPr>
          <w:rFonts w:asciiTheme="minorHAnsi" w:hAnsiTheme="minorHAnsi" w:cstheme="minorHAnsi"/>
          <w:sz w:val="22"/>
          <w:szCs w:val="22"/>
        </w:rPr>
        <w:t>zmluvy sa pod</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aditívnym</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 xml:space="preserve"> koeficientom</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 xml:space="preserve"> K rozumie obchodná prirážka dodávateľa </w:t>
      </w:r>
      <w:r w:rsidR="004D1AC4" w:rsidRPr="0045390D">
        <w:rPr>
          <w:rFonts w:asciiTheme="minorHAnsi" w:hAnsiTheme="minorHAnsi" w:cstheme="minorHAnsi"/>
          <w:sz w:val="22"/>
          <w:szCs w:val="22"/>
        </w:rPr>
        <w:t>určená na pokrytie</w:t>
      </w:r>
      <w:r w:rsidR="0045390D">
        <w:rPr>
          <w:rFonts w:asciiTheme="minorHAnsi" w:hAnsiTheme="minorHAnsi" w:cstheme="minorHAnsi"/>
          <w:sz w:val="22"/>
          <w:szCs w:val="22"/>
        </w:rPr>
        <w:t xml:space="preserve"> </w:t>
      </w:r>
      <w:r w:rsidR="0045390D" w:rsidRPr="00EE50CE">
        <w:rPr>
          <w:rFonts w:asciiTheme="minorHAnsi" w:hAnsiTheme="minorHAnsi" w:cstheme="minorHAnsi"/>
          <w:sz w:val="22"/>
          <w:szCs w:val="22"/>
        </w:rPr>
        <w:t>všetkých jeho</w:t>
      </w:r>
      <w:r w:rsidR="004D1AC4" w:rsidRPr="0045390D">
        <w:rPr>
          <w:rFonts w:asciiTheme="minorHAnsi" w:hAnsiTheme="minorHAnsi" w:cstheme="minorHAnsi"/>
          <w:sz w:val="22"/>
          <w:szCs w:val="22"/>
        </w:rPr>
        <w:t xml:space="preserve"> nákladov </w:t>
      </w:r>
      <w:r w:rsidR="0045390D" w:rsidRPr="00EE50CE">
        <w:rPr>
          <w:rFonts w:asciiTheme="minorHAnsi" w:hAnsiTheme="minorHAnsi" w:cstheme="minorHAnsi"/>
          <w:sz w:val="22"/>
          <w:szCs w:val="22"/>
        </w:rPr>
        <w:t xml:space="preserve">na dodávku elektriny podľa tejto </w:t>
      </w:r>
      <w:r w:rsidR="008C688F">
        <w:rPr>
          <w:rFonts w:asciiTheme="minorHAnsi" w:hAnsiTheme="minorHAnsi" w:cstheme="minorHAnsi"/>
          <w:sz w:val="22"/>
          <w:szCs w:val="22"/>
        </w:rPr>
        <w:t xml:space="preserve">Rámcovej </w:t>
      </w:r>
      <w:r w:rsidR="0045390D" w:rsidRPr="00EE50CE">
        <w:rPr>
          <w:rFonts w:asciiTheme="minorHAnsi" w:hAnsiTheme="minorHAnsi" w:cstheme="minorHAnsi"/>
          <w:sz w:val="22"/>
          <w:szCs w:val="22"/>
        </w:rPr>
        <w:t>zmluvy</w:t>
      </w:r>
      <w:r w:rsidR="004D1AC4" w:rsidRPr="00EE50CE">
        <w:rPr>
          <w:rFonts w:asciiTheme="minorHAnsi" w:hAnsiTheme="minorHAnsi" w:cstheme="minorHAnsi"/>
          <w:sz w:val="22"/>
          <w:szCs w:val="22"/>
        </w:rPr>
        <w:t xml:space="preserve">. </w:t>
      </w:r>
      <w:r w:rsidRPr="00A04BF7">
        <w:rPr>
          <w:rFonts w:asciiTheme="minorHAnsi" w:hAnsiTheme="minorHAnsi" w:cs="Cambria"/>
          <w:sz w:val="22"/>
          <w:szCs w:val="22"/>
        </w:rPr>
        <w:t>Všade, kde je v </w:t>
      </w:r>
      <w:r w:rsidR="005A6039">
        <w:rPr>
          <w:rFonts w:asciiTheme="minorHAnsi" w:hAnsiTheme="minorHAnsi" w:cs="Cambria"/>
          <w:sz w:val="22"/>
          <w:szCs w:val="22"/>
        </w:rPr>
        <w:t xml:space="preserve">Rámcovej </w:t>
      </w:r>
      <w:r w:rsidRPr="00A04BF7">
        <w:rPr>
          <w:rFonts w:asciiTheme="minorHAnsi" w:hAnsiTheme="minorHAnsi" w:cs="Cambria"/>
          <w:sz w:val="22"/>
          <w:szCs w:val="22"/>
        </w:rPr>
        <w:t>zmluve uvedené K, vrátane</w:t>
      </w:r>
      <w:r w:rsidR="0074193A">
        <w:rPr>
          <w:rFonts w:asciiTheme="minorHAnsi" w:hAnsiTheme="minorHAnsi" w:cs="Cambria"/>
          <w:sz w:val="22"/>
          <w:szCs w:val="22"/>
        </w:rPr>
        <w:t xml:space="preserve"> </w:t>
      </w:r>
      <w:r w:rsidR="008C688F">
        <w:rPr>
          <w:rFonts w:asciiTheme="minorHAnsi" w:hAnsiTheme="minorHAnsi" w:cs="Cambria"/>
          <w:sz w:val="22"/>
          <w:szCs w:val="22"/>
        </w:rPr>
        <w:t>bodu</w:t>
      </w:r>
      <w:r w:rsidR="0074193A">
        <w:rPr>
          <w:rFonts w:asciiTheme="minorHAnsi" w:hAnsiTheme="minorHAnsi" w:cs="Cambria"/>
          <w:sz w:val="22"/>
          <w:szCs w:val="22"/>
        </w:rPr>
        <w:t xml:space="preserve"> 6.2</w:t>
      </w:r>
      <w:r w:rsidRPr="00A04BF7">
        <w:rPr>
          <w:rFonts w:asciiTheme="minorHAnsi" w:hAnsiTheme="minorHAnsi" w:cs="Cambria"/>
          <w:sz w:val="22"/>
          <w:szCs w:val="22"/>
        </w:rPr>
        <w:t xml:space="preserve"> </w:t>
      </w:r>
      <w:r w:rsidR="008C688F">
        <w:rPr>
          <w:rFonts w:asciiTheme="minorHAnsi" w:hAnsiTheme="minorHAnsi" w:cs="Cambria"/>
          <w:sz w:val="22"/>
          <w:szCs w:val="22"/>
        </w:rPr>
        <w:t>písm.</w:t>
      </w:r>
      <w:r w:rsidRPr="00A04BF7">
        <w:rPr>
          <w:rFonts w:asciiTheme="minorHAnsi" w:hAnsiTheme="minorHAnsi" w:cs="Cambria"/>
          <w:sz w:val="22"/>
          <w:szCs w:val="22"/>
        </w:rPr>
        <w:t xml:space="preserve"> b) </w:t>
      </w:r>
      <w:r w:rsidR="0046314B">
        <w:rPr>
          <w:rFonts w:asciiTheme="minorHAnsi" w:hAnsiTheme="minorHAnsi" w:cs="Cambria"/>
          <w:sz w:val="22"/>
          <w:szCs w:val="22"/>
        </w:rPr>
        <w:t xml:space="preserve">Rámcovej zmluvy </w:t>
      </w:r>
      <w:r w:rsidRPr="00A04BF7">
        <w:rPr>
          <w:rFonts w:asciiTheme="minorHAnsi" w:hAnsiTheme="minorHAnsi" w:cs="Cambria"/>
          <w:sz w:val="22"/>
          <w:szCs w:val="22"/>
        </w:rPr>
        <w:t xml:space="preserve">sa rozumie </w:t>
      </w:r>
      <w:r w:rsidR="0045390D">
        <w:rPr>
          <w:rFonts w:asciiTheme="minorHAnsi" w:hAnsiTheme="minorHAnsi" w:cs="Cambria"/>
          <w:sz w:val="22"/>
          <w:szCs w:val="22"/>
        </w:rPr>
        <w:t>hod</w:t>
      </w:r>
      <w:r w:rsidR="0045390D" w:rsidRPr="00EE50CE">
        <w:rPr>
          <w:rFonts w:asciiTheme="minorHAnsi" w:hAnsiTheme="minorHAnsi" w:cs="Cambria"/>
          <w:sz w:val="22"/>
          <w:szCs w:val="22"/>
        </w:rPr>
        <w:t>nota aditívneho koeficientu</w:t>
      </w:r>
      <w:r w:rsidRPr="00A04BF7">
        <w:rPr>
          <w:rFonts w:asciiTheme="minorHAnsi" w:hAnsiTheme="minorHAnsi" w:cs="Cambria"/>
          <w:sz w:val="22"/>
          <w:szCs w:val="22"/>
        </w:rPr>
        <w:t xml:space="preserve"> vo výške určenej verejným obstarávaním podľa </w:t>
      </w:r>
      <w:r w:rsidR="007F4CEF">
        <w:rPr>
          <w:rFonts w:asciiTheme="minorHAnsi" w:hAnsiTheme="minorHAnsi" w:cs="Cambria"/>
          <w:sz w:val="22"/>
          <w:szCs w:val="22"/>
        </w:rPr>
        <w:t>tohto bodu</w:t>
      </w:r>
      <w:r w:rsidRPr="00A04BF7">
        <w:rPr>
          <w:rFonts w:asciiTheme="minorHAnsi" w:hAnsiTheme="minorHAnsi" w:cs="Cambria"/>
          <w:sz w:val="22"/>
          <w:szCs w:val="22"/>
        </w:rPr>
        <w:t>.</w:t>
      </w:r>
    </w:p>
    <w:p w14:paraId="74D7DEDA" w14:textId="77777777" w:rsidR="0045390D" w:rsidRDefault="0045390D" w:rsidP="006A3D2E">
      <w:pPr>
        <w:autoSpaceDE w:val="0"/>
        <w:autoSpaceDN w:val="0"/>
        <w:adjustRightInd w:val="0"/>
        <w:ind w:left="708"/>
        <w:jc w:val="both"/>
        <w:rPr>
          <w:rFonts w:asciiTheme="minorHAnsi" w:hAnsiTheme="minorHAnsi" w:cs="Cambria"/>
          <w:sz w:val="22"/>
          <w:szCs w:val="22"/>
        </w:rPr>
      </w:pPr>
    </w:p>
    <w:p w14:paraId="1A63C0E6" w14:textId="09913659" w:rsidR="006A3D2E" w:rsidRPr="00EE50CE" w:rsidRDefault="0074193A" w:rsidP="006A3D2E">
      <w:pPr>
        <w:autoSpaceDE w:val="0"/>
        <w:autoSpaceDN w:val="0"/>
        <w:adjustRightInd w:val="0"/>
        <w:ind w:left="708"/>
        <w:jc w:val="both"/>
        <w:rPr>
          <w:rFonts w:asciiTheme="minorHAnsi" w:hAnsiTheme="minorHAnsi" w:cstheme="minorHAnsi"/>
          <w:iCs/>
          <w:sz w:val="22"/>
          <w:szCs w:val="22"/>
          <w:lang w:eastAsia="de-DE"/>
        </w:rPr>
      </w:pPr>
      <w:r>
        <w:rPr>
          <w:rFonts w:asciiTheme="minorHAnsi" w:hAnsiTheme="minorHAnsi" w:cstheme="minorHAnsi"/>
          <w:sz w:val="22"/>
          <w:szCs w:val="22"/>
        </w:rPr>
        <w:t>P</w:t>
      </w:r>
      <w:r w:rsidR="006A3D2E" w:rsidRPr="00EE50CE">
        <w:rPr>
          <w:rFonts w:asciiTheme="minorHAnsi" w:hAnsiTheme="minorHAnsi" w:cstheme="minorHAnsi"/>
          <w:iCs/>
          <w:sz w:val="22"/>
          <w:szCs w:val="22"/>
          <w:lang w:eastAsia="de-DE"/>
        </w:rPr>
        <w:t>riemern</w:t>
      </w:r>
      <w:r>
        <w:rPr>
          <w:rFonts w:asciiTheme="minorHAnsi" w:hAnsiTheme="minorHAnsi" w:cstheme="minorHAnsi"/>
          <w:iCs/>
          <w:sz w:val="22"/>
          <w:szCs w:val="22"/>
          <w:lang w:eastAsia="de-DE"/>
        </w:rPr>
        <w:t xml:space="preserve">á </w:t>
      </w:r>
      <w:r w:rsidR="006A3D2E" w:rsidRPr="00EE50CE">
        <w:rPr>
          <w:rFonts w:asciiTheme="minorHAnsi" w:hAnsiTheme="minorHAnsi" w:cstheme="minorHAnsi"/>
          <w:iCs/>
          <w:sz w:val="22"/>
          <w:szCs w:val="22"/>
          <w:lang w:eastAsia="de-DE"/>
        </w:rPr>
        <w:t>vážen</w:t>
      </w:r>
      <w:r>
        <w:rPr>
          <w:rFonts w:asciiTheme="minorHAnsi" w:hAnsiTheme="minorHAnsi" w:cstheme="minorHAnsi"/>
          <w:iCs/>
          <w:sz w:val="22"/>
          <w:szCs w:val="22"/>
          <w:lang w:eastAsia="de-DE"/>
        </w:rPr>
        <w:t>á</w:t>
      </w:r>
      <w:r w:rsidR="006A3D2E" w:rsidRPr="00EE50CE">
        <w:rPr>
          <w:rFonts w:asciiTheme="minorHAnsi" w:hAnsiTheme="minorHAnsi" w:cstheme="minorHAnsi"/>
          <w:iCs/>
          <w:sz w:val="22"/>
          <w:szCs w:val="22"/>
          <w:lang w:eastAsia="de-DE"/>
        </w:rPr>
        <w:t xml:space="preserve"> spotov</w:t>
      </w:r>
      <w:r>
        <w:rPr>
          <w:rFonts w:asciiTheme="minorHAnsi" w:hAnsiTheme="minorHAnsi" w:cstheme="minorHAnsi"/>
          <w:iCs/>
          <w:sz w:val="22"/>
          <w:szCs w:val="22"/>
          <w:lang w:eastAsia="de-DE"/>
        </w:rPr>
        <w:t>á</w:t>
      </w:r>
      <w:r w:rsidR="006A3D2E" w:rsidRPr="00EE50CE">
        <w:rPr>
          <w:rFonts w:asciiTheme="minorHAnsi" w:hAnsiTheme="minorHAnsi" w:cstheme="minorHAnsi"/>
          <w:iCs/>
          <w:sz w:val="22"/>
          <w:szCs w:val="22"/>
          <w:lang w:eastAsia="de-DE"/>
        </w:rPr>
        <w:t xml:space="preserve"> cen</w:t>
      </w:r>
      <w:r>
        <w:rPr>
          <w:rFonts w:asciiTheme="minorHAnsi" w:hAnsiTheme="minorHAnsi" w:cstheme="minorHAnsi"/>
          <w:iCs/>
          <w:sz w:val="22"/>
          <w:szCs w:val="22"/>
          <w:lang w:eastAsia="de-DE"/>
        </w:rPr>
        <w:t>a</w:t>
      </w:r>
      <w:r w:rsidR="004D1AC4">
        <w:rPr>
          <w:rFonts w:asciiTheme="minorHAnsi" w:hAnsiTheme="minorHAnsi" w:cstheme="minorHAnsi"/>
          <w:iCs/>
          <w:sz w:val="22"/>
          <w:szCs w:val="22"/>
          <w:lang w:eastAsia="de-DE"/>
        </w:rPr>
        <w:t xml:space="preserve"> je cena elektriny,</w:t>
      </w:r>
      <w:r w:rsidR="006A3D2E" w:rsidRPr="00EE50CE">
        <w:rPr>
          <w:rFonts w:asciiTheme="minorHAnsi" w:hAnsiTheme="minorHAnsi" w:cstheme="minorHAnsi"/>
          <w:iCs/>
          <w:sz w:val="22"/>
          <w:szCs w:val="22"/>
          <w:lang w:eastAsia="de-DE"/>
        </w:rPr>
        <w:t xml:space="preserve"> ktorá je v danej hodine ocenená hodinovou cenou elektriny na dennom trhu SR organizovanom spoločnosťou OKTE, </w:t>
      </w:r>
      <w:proofErr w:type="spellStart"/>
      <w:r w:rsidR="006A3D2E" w:rsidRPr="00EE50CE">
        <w:rPr>
          <w:rFonts w:asciiTheme="minorHAnsi" w:hAnsiTheme="minorHAnsi" w:cstheme="minorHAnsi"/>
          <w:iCs/>
          <w:sz w:val="22"/>
          <w:szCs w:val="22"/>
          <w:lang w:eastAsia="de-DE"/>
        </w:rPr>
        <w:t>a.s</w:t>
      </w:r>
      <w:proofErr w:type="spellEnd"/>
      <w:r w:rsidR="006A3D2E" w:rsidRPr="00EE50CE">
        <w:rPr>
          <w:rFonts w:asciiTheme="minorHAnsi" w:hAnsiTheme="minorHAnsi" w:cstheme="minorHAnsi"/>
          <w:iCs/>
          <w:sz w:val="22"/>
          <w:szCs w:val="22"/>
          <w:lang w:eastAsia="de-DE"/>
        </w:rPr>
        <w:t>. Táto cena je pravidelne zverejňovaná na internetových stránkach OKTE</w:t>
      </w:r>
      <w:r w:rsidR="00AA5F88">
        <w:rPr>
          <w:rFonts w:asciiTheme="minorHAnsi" w:hAnsiTheme="minorHAnsi" w:cstheme="minorHAnsi"/>
          <w:iCs/>
          <w:sz w:val="22"/>
          <w:szCs w:val="22"/>
          <w:lang w:eastAsia="de-DE"/>
        </w:rPr>
        <w:t>,</w:t>
      </w:r>
      <w:r w:rsidR="006A3D2E" w:rsidRPr="00EE50CE">
        <w:rPr>
          <w:rFonts w:asciiTheme="minorHAnsi" w:hAnsiTheme="minorHAnsi" w:cstheme="minorHAnsi"/>
          <w:iCs/>
          <w:sz w:val="22"/>
          <w:szCs w:val="22"/>
          <w:lang w:eastAsia="de-DE"/>
        </w:rPr>
        <w:t xml:space="preserve"> </w:t>
      </w:r>
      <w:proofErr w:type="spellStart"/>
      <w:r w:rsidR="006A3D2E" w:rsidRPr="00EE50CE">
        <w:rPr>
          <w:rFonts w:asciiTheme="minorHAnsi" w:hAnsiTheme="minorHAnsi" w:cstheme="minorHAnsi"/>
          <w:iCs/>
          <w:sz w:val="22"/>
          <w:szCs w:val="22"/>
          <w:lang w:eastAsia="de-DE"/>
        </w:rPr>
        <w:t>a.s</w:t>
      </w:r>
      <w:proofErr w:type="spellEnd"/>
      <w:r w:rsidR="006A3D2E" w:rsidRPr="00EE50CE">
        <w:rPr>
          <w:rFonts w:asciiTheme="minorHAnsi" w:hAnsiTheme="minorHAnsi" w:cstheme="minorHAnsi"/>
          <w:iCs/>
          <w:sz w:val="22"/>
          <w:szCs w:val="22"/>
          <w:lang w:eastAsia="de-DE"/>
        </w:rPr>
        <w:t>., pričom ako podklad pre fakturáciu sa použije cena uvedená v mesačnej správe o dennom trhu (Mesačná správa o DT) pre príslušný mesiac fakturácie, ktorá je verejne dostupná na adrese https://okte.sk/sk/kratkodoby-trh/zverejnenie-udajov-dt/podrobny-prehlad-dt/. V prípade, že sa umiestnenie príslušných hodnôt denného trhu zmení, resp. sa zmení názov Mesačnej správy o DT, dodávateľ pre stanovenie ceny použije príslušné hodnoty zo zodpovedajúceho dostupného umiestnenia. Pre účely fakturácie sa za zúčtovacie obdobie stanoví jedna vážená priemerná cena podľa veľkosti spotreby v hodinovom intervale.</w:t>
      </w:r>
    </w:p>
    <w:p w14:paraId="49FEA3E7" w14:textId="77777777" w:rsidR="006A3D2E" w:rsidRPr="00A04BF7" w:rsidRDefault="006A3D2E" w:rsidP="006A3D2E">
      <w:pPr>
        <w:autoSpaceDE w:val="0"/>
        <w:autoSpaceDN w:val="0"/>
        <w:adjustRightInd w:val="0"/>
        <w:ind w:left="708"/>
        <w:jc w:val="both"/>
        <w:rPr>
          <w:rFonts w:asciiTheme="minorHAnsi" w:hAnsiTheme="minorHAnsi" w:cs="Cambria"/>
          <w:sz w:val="22"/>
          <w:szCs w:val="22"/>
        </w:rPr>
      </w:pPr>
    </w:p>
    <w:p w14:paraId="53D8B6B0" w14:textId="1B0EC6C5" w:rsidR="002119B5" w:rsidRDefault="005658F0" w:rsidP="00170871">
      <w:pPr>
        <w:ind w:left="709"/>
        <w:jc w:val="both"/>
        <w:rPr>
          <w:rFonts w:asciiTheme="minorHAnsi" w:hAnsiTheme="minorHAnsi" w:cs="Cambria"/>
          <w:sz w:val="22"/>
          <w:szCs w:val="22"/>
        </w:rPr>
      </w:pPr>
      <w:r>
        <w:rPr>
          <w:rFonts w:asciiTheme="minorHAnsi" w:hAnsiTheme="minorHAnsi" w:cs="Cambria"/>
          <w:sz w:val="22"/>
          <w:szCs w:val="22"/>
        </w:rPr>
        <w:t>2</w:t>
      </w:r>
      <w:r w:rsidR="002119B5">
        <w:rPr>
          <w:rFonts w:asciiTheme="minorHAnsi" w:hAnsiTheme="minorHAnsi" w:cs="Cambria"/>
          <w:sz w:val="22"/>
          <w:szCs w:val="22"/>
        </w:rPr>
        <w:t>.2</w:t>
      </w:r>
      <w:r w:rsidR="003812C0">
        <w:rPr>
          <w:rFonts w:asciiTheme="minorHAnsi" w:hAnsiTheme="minorHAnsi" w:cs="Cambria"/>
          <w:sz w:val="22"/>
          <w:szCs w:val="22"/>
        </w:rPr>
        <w:tab/>
      </w:r>
      <w:r w:rsidR="002119B5">
        <w:rPr>
          <w:rFonts w:asciiTheme="minorHAnsi" w:hAnsiTheme="minorHAnsi" w:cs="Cambria"/>
          <w:sz w:val="22"/>
          <w:szCs w:val="22"/>
        </w:rPr>
        <w:t>Zmluvné strany sa dohodli, že cena za dodávku elektriny dohodnutá podľa </w:t>
      </w:r>
      <w:r w:rsidR="00676A21">
        <w:rPr>
          <w:rFonts w:asciiTheme="minorHAnsi" w:hAnsiTheme="minorHAnsi" w:cs="Cambria"/>
          <w:sz w:val="22"/>
          <w:szCs w:val="22"/>
        </w:rPr>
        <w:t xml:space="preserve">bodu </w:t>
      </w:r>
      <w:r w:rsidR="009E0B6E">
        <w:rPr>
          <w:rFonts w:asciiTheme="minorHAnsi" w:hAnsiTheme="minorHAnsi" w:cs="Cambria"/>
          <w:sz w:val="22"/>
          <w:szCs w:val="22"/>
        </w:rPr>
        <w:t>2</w:t>
      </w:r>
      <w:r w:rsidR="00676A21">
        <w:rPr>
          <w:rFonts w:asciiTheme="minorHAnsi" w:hAnsiTheme="minorHAnsi" w:cs="Cambria"/>
          <w:sz w:val="22"/>
          <w:szCs w:val="22"/>
        </w:rPr>
        <w:t>.1</w:t>
      </w:r>
      <w:r w:rsidR="00267EFC">
        <w:rPr>
          <w:rFonts w:asciiTheme="minorHAnsi" w:hAnsiTheme="minorHAnsi" w:cs="Cambria"/>
          <w:sz w:val="22"/>
          <w:szCs w:val="22"/>
        </w:rPr>
        <w:t xml:space="preserve"> tejto prílohy č. 3</w:t>
      </w:r>
      <w:r w:rsidR="002119B5">
        <w:rPr>
          <w:rFonts w:asciiTheme="minorHAnsi" w:hAnsiTheme="minorHAnsi" w:cs="Cambria"/>
          <w:sz w:val="22"/>
          <w:szCs w:val="22"/>
        </w:rPr>
        <w:t xml:space="preserve"> sa neuplatní v nasledovných prípadoch:</w:t>
      </w:r>
    </w:p>
    <w:p w14:paraId="3BE56A49" w14:textId="77777777" w:rsidR="002119B5" w:rsidRDefault="002119B5" w:rsidP="002119B5">
      <w:pPr>
        <w:ind w:left="708"/>
        <w:jc w:val="both"/>
        <w:rPr>
          <w:rFonts w:asciiTheme="minorHAnsi" w:hAnsiTheme="minorHAnsi" w:cs="Cambria"/>
          <w:sz w:val="22"/>
          <w:szCs w:val="22"/>
        </w:rPr>
      </w:pPr>
    </w:p>
    <w:p w14:paraId="6B2B3F05" w14:textId="75F57F56" w:rsidR="002119B5" w:rsidRPr="00170871" w:rsidRDefault="002119B5" w:rsidP="00170871">
      <w:pPr>
        <w:pStyle w:val="Odsekzoznamu"/>
        <w:numPr>
          <w:ilvl w:val="0"/>
          <w:numId w:val="30"/>
        </w:numPr>
        <w:ind w:hanging="11"/>
        <w:jc w:val="both"/>
        <w:rPr>
          <w:rFonts w:asciiTheme="minorHAnsi" w:hAnsiTheme="minorHAnsi" w:cstheme="minorHAnsi"/>
          <w:sz w:val="22"/>
          <w:szCs w:val="22"/>
        </w:rPr>
      </w:pPr>
      <w:r w:rsidRPr="00170871">
        <w:rPr>
          <w:rFonts w:asciiTheme="minorHAnsi" w:hAnsiTheme="minorHAnsi" w:cs="Cambria"/>
          <w:sz w:val="22"/>
          <w:szCs w:val="22"/>
        </w:rPr>
        <w:t>Ak dodávka elektriny v jednotlivom OM odberateľa (celá alebo jej časť) bude podliehať cenovej regulácii v zmysle platných legislatívnych predpisov, a to vzhľadom na subjekt odberateľa alebo použitie odobratej elektriny, a cena stanovená podľa </w:t>
      </w:r>
      <w:r w:rsidR="009732F7">
        <w:rPr>
          <w:rFonts w:asciiTheme="minorHAnsi" w:hAnsiTheme="minorHAnsi" w:cs="Cambria"/>
          <w:sz w:val="22"/>
          <w:szCs w:val="22"/>
        </w:rPr>
        <w:t xml:space="preserve">tejto </w:t>
      </w:r>
      <w:r w:rsidRPr="00170871">
        <w:rPr>
          <w:rFonts w:asciiTheme="minorHAnsi" w:hAnsiTheme="minorHAnsi" w:cs="Cambria"/>
          <w:sz w:val="22"/>
          <w:szCs w:val="22"/>
        </w:rPr>
        <w:t>prílohy č.</w:t>
      </w:r>
      <w:r w:rsidRPr="00170871">
        <w:rPr>
          <w:rFonts w:asciiTheme="minorHAnsi" w:hAnsiTheme="minorHAnsi" w:cs="Cambria"/>
          <w:i/>
          <w:iCs/>
          <w:sz w:val="22"/>
          <w:szCs w:val="22"/>
        </w:rPr>
        <w:t xml:space="preserve"> </w:t>
      </w:r>
      <w:r w:rsidRPr="00170871">
        <w:rPr>
          <w:rFonts w:asciiTheme="minorHAnsi" w:hAnsiTheme="minorHAnsi" w:cs="Cambria"/>
          <w:sz w:val="22"/>
          <w:szCs w:val="22"/>
        </w:rPr>
        <w:t xml:space="preserve">3 Rámcovej zmluvy bude v rozpore s cenovou reguláciou. V takomto prípade bude cena za dodávku elektriny určená podľa cenníka dodávateľa platného </w:t>
      </w:r>
      <w:r w:rsidR="00CF6DCD">
        <w:rPr>
          <w:rFonts w:asciiTheme="minorHAnsi" w:hAnsiTheme="minorHAnsi" w:cs="Cambria"/>
          <w:sz w:val="22"/>
          <w:szCs w:val="22"/>
        </w:rPr>
        <w:t xml:space="preserve">pre </w:t>
      </w:r>
      <w:r w:rsidRPr="00170871">
        <w:rPr>
          <w:rFonts w:asciiTheme="minorHAnsi" w:hAnsiTheme="minorHAnsi" w:cs="Cambria"/>
          <w:sz w:val="22"/>
          <w:szCs w:val="22"/>
        </w:rPr>
        <w:t>oceneni</w:t>
      </w:r>
      <w:r w:rsidR="00CF6DCD">
        <w:rPr>
          <w:rFonts w:asciiTheme="minorHAnsi" w:hAnsiTheme="minorHAnsi" w:cs="Cambria"/>
          <w:sz w:val="22"/>
          <w:szCs w:val="22"/>
        </w:rPr>
        <w:t>e</w:t>
      </w:r>
      <w:r w:rsidRPr="00170871">
        <w:rPr>
          <w:rFonts w:asciiTheme="minorHAnsi" w:hAnsiTheme="minorHAnsi" w:cs="Cambria"/>
          <w:sz w:val="22"/>
          <w:szCs w:val="22"/>
        </w:rPr>
        <w:t xml:space="preserve"> dodávky elektriny za regulované ceny</w:t>
      </w:r>
      <w:r w:rsidR="00E86206">
        <w:rPr>
          <w:rFonts w:asciiTheme="minorHAnsi" w:hAnsiTheme="minorHAnsi" w:cs="Cambria"/>
          <w:sz w:val="22"/>
          <w:szCs w:val="22"/>
        </w:rPr>
        <w:t xml:space="preserve"> na </w:t>
      </w:r>
      <w:r w:rsidR="00D02401">
        <w:rPr>
          <w:rFonts w:asciiTheme="minorHAnsi" w:hAnsiTheme="minorHAnsi" w:cs="Cambria"/>
          <w:sz w:val="22"/>
          <w:szCs w:val="22"/>
        </w:rPr>
        <w:t>príslušné regulované obdobie</w:t>
      </w:r>
      <w:r w:rsidRPr="00170871">
        <w:rPr>
          <w:rFonts w:asciiTheme="minorHAnsi" w:hAnsiTheme="minorHAnsi" w:cs="Cambria"/>
          <w:sz w:val="22"/>
          <w:szCs w:val="22"/>
        </w:rPr>
        <w:t xml:space="preserve">. V prípade, ak cenovej regulácii podľa predošlej vety bude podliehať iba časť dodávaného objemu elektriny, pre </w:t>
      </w:r>
      <w:r w:rsidRPr="00170871">
        <w:rPr>
          <w:rFonts w:asciiTheme="minorHAnsi" w:hAnsiTheme="minorHAnsi" w:cstheme="minorHAnsi"/>
          <w:sz w:val="22"/>
          <w:szCs w:val="22"/>
        </w:rPr>
        <w:t xml:space="preserve">ocenenie ostatnej časti dodávky elektriny do OM použije dodávateľ výpočet v zmysle </w:t>
      </w:r>
      <w:r w:rsidR="00163879">
        <w:rPr>
          <w:rFonts w:asciiTheme="minorHAnsi" w:hAnsiTheme="minorHAnsi" w:cs="Cambria"/>
          <w:sz w:val="22"/>
          <w:szCs w:val="22"/>
        </w:rPr>
        <w:t xml:space="preserve">bodu </w:t>
      </w:r>
      <w:r w:rsidR="00B87598">
        <w:rPr>
          <w:rFonts w:asciiTheme="minorHAnsi" w:hAnsiTheme="minorHAnsi" w:cs="Cambria"/>
          <w:sz w:val="22"/>
          <w:szCs w:val="22"/>
        </w:rPr>
        <w:t>2</w:t>
      </w:r>
      <w:r w:rsidR="0058305F">
        <w:rPr>
          <w:rFonts w:asciiTheme="minorHAnsi" w:hAnsiTheme="minorHAnsi" w:cs="Cambria"/>
          <w:sz w:val="22"/>
          <w:szCs w:val="22"/>
        </w:rPr>
        <w:t>.1</w:t>
      </w:r>
      <w:r w:rsidRPr="00170871">
        <w:rPr>
          <w:rFonts w:asciiTheme="minorHAnsi" w:hAnsiTheme="minorHAnsi" w:cs="Cambria"/>
          <w:sz w:val="22"/>
          <w:szCs w:val="22"/>
        </w:rPr>
        <w:t xml:space="preserve"> </w:t>
      </w:r>
      <w:r w:rsidRPr="00170871">
        <w:rPr>
          <w:rFonts w:asciiTheme="minorHAnsi" w:hAnsiTheme="minorHAnsi" w:cstheme="minorHAnsi"/>
          <w:sz w:val="22"/>
          <w:szCs w:val="22"/>
        </w:rPr>
        <w:t>vo vzťahu k dotknutému OM.</w:t>
      </w:r>
    </w:p>
    <w:p w14:paraId="751D8E1C" w14:textId="77777777" w:rsidR="002119B5" w:rsidRPr="00AA4DBE" w:rsidRDefault="002119B5" w:rsidP="002119B5">
      <w:pPr>
        <w:ind w:left="708"/>
        <w:jc w:val="both"/>
        <w:rPr>
          <w:rFonts w:asciiTheme="minorHAnsi" w:hAnsiTheme="minorHAnsi" w:cstheme="minorHAnsi"/>
          <w:sz w:val="22"/>
          <w:szCs w:val="22"/>
        </w:rPr>
      </w:pPr>
    </w:p>
    <w:p w14:paraId="47BC3B14" w14:textId="0421EE2E" w:rsidR="00085C02" w:rsidRDefault="002119B5">
      <w:pPr>
        <w:pStyle w:val="Odsekzoznamu"/>
        <w:numPr>
          <w:ilvl w:val="0"/>
          <w:numId w:val="30"/>
        </w:numPr>
        <w:suppressAutoHyphens/>
        <w:ind w:left="709" w:firstLine="0"/>
        <w:jc w:val="both"/>
        <w:rPr>
          <w:rFonts w:asciiTheme="minorHAnsi" w:hAnsiTheme="minorHAnsi" w:cstheme="minorHAnsi"/>
          <w:sz w:val="22"/>
          <w:szCs w:val="22"/>
        </w:rPr>
      </w:pPr>
      <w:r w:rsidRPr="000D2B35">
        <w:rPr>
          <w:rFonts w:asciiTheme="minorHAnsi" w:hAnsiTheme="minorHAnsi" w:cstheme="minorHAnsi"/>
          <w:sz w:val="22"/>
          <w:szCs w:val="22"/>
        </w:rPr>
        <w:t xml:space="preserve">Zmluvné strany sa dohodli, že kedykoľvek počas zmluvného obdobia môže </w:t>
      </w:r>
      <w:ins w:id="40" w:author="Bubák Martin" w:date="2023-11-07T11:35:00Z">
        <w:r w:rsidR="00C50220">
          <w:rPr>
            <w:rFonts w:asciiTheme="minorHAnsi" w:hAnsiTheme="minorHAnsi" w:cstheme="minorHAnsi"/>
            <w:sz w:val="22"/>
            <w:szCs w:val="22"/>
          </w:rPr>
          <w:t>BBSK</w:t>
        </w:r>
      </w:ins>
      <w:del w:id="41" w:author="Bubák Martin" w:date="2023-11-07T11:35:00Z">
        <w:r w:rsidRPr="000D2B35" w:rsidDel="00C50220">
          <w:rPr>
            <w:rFonts w:asciiTheme="minorHAnsi" w:hAnsiTheme="minorHAnsi" w:cstheme="minorHAnsi"/>
            <w:sz w:val="22"/>
            <w:szCs w:val="22"/>
          </w:rPr>
          <w:delText>odberateľ</w:delText>
        </w:r>
      </w:del>
      <w:r w:rsidRPr="000D2B35">
        <w:rPr>
          <w:rFonts w:asciiTheme="minorHAnsi" w:hAnsiTheme="minorHAnsi" w:cstheme="minorHAnsi"/>
          <w:sz w:val="22"/>
          <w:szCs w:val="22"/>
        </w:rPr>
        <w:t xml:space="preserve"> požiadať dodávateľa o zmenu spôsobu určenia ceny za dodávku elektriny, a to o </w:t>
      </w:r>
      <w:r w:rsidRPr="000D2B35">
        <w:rPr>
          <w:rFonts w:asciiTheme="minorHAnsi" w:hAnsiTheme="minorHAnsi" w:cstheme="minorHAnsi"/>
          <w:b/>
          <w:bCs/>
          <w:sz w:val="22"/>
          <w:szCs w:val="22"/>
        </w:rPr>
        <w:t>určenie ceny za dodávku elektriny fixnou cenou</w:t>
      </w:r>
      <w:r w:rsidRPr="000D2B35">
        <w:rPr>
          <w:rFonts w:asciiTheme="minorHAnsi" w:hAnsiTheme="minorHAnsi" w:cstheme="minorHAnsi"/>
          <w:sz w:val="22"/>
          <w:szCs w:val="22"/>
        </w:rPr>
        <w:t xml:space="preserve">. Požiadavke na zmenu spôsobu určenia ceny za dodávku elektriny bude predchádzať </w:t>
      </w:r>
      <w:r w:rsidRPr="000D2B35">
        <w:rPr>
          <w:rFonts w:asciiTheme="minorHAnsi" w:hAnsiTheme="minorHAnsi" w:cstheme="minorHAnsi"/>
          <w:b/>
          <w:bCs/>
          <w:sz w:val="22"/>
          <w:szCs w:val="22"/>
        </w:rPr>
        <w:t xml:space="preserve">požiadavka </w:t>
      </w:r>
      <w:ins w:id="42" w:author="Bubák Martin" w:date="2023-11-07T11:35:00Z">
        <w:r w:rsidR="00C50220">
          <w:rPr>
            <w:rFonts w:asciiTheme="minorHAnsi" w:hAnsiTheme="minorHAnsi" w:cstheme="minorHAnsi"/>
            <w:b/>
            <w:bCs/>
            <w:sz w:val="22"/>
            <w:szCs w:val="22"/>
          </w:rPr>
          <w:t>BBSK</w:t>
        </w:r>
      </w:ins>
      <w:del w:id="43" w:author="Bubák Martin" w:date="2023-11-07T11:35:00Z">
        <w:r w:rsidRPr="000D2B35" w:rsidDel="00C50220">
          <w:rPr>
            <w:rFonts w:asciiTheme="minorHAnsi" w:hAnsiTheme="minorHAnsi" w:cstheme="minorHAnsi"/>
            <w:b/>
            <w:bCs/>
            <w:sz w:val="22"/>
            <w:szCs w:val="22"/>
          </w:rPr>
          <w:delText>odberateľa</w:delText>
        </w:r>
      </w:del>
      <w:r w:rsidRPr="000D2B35">
        <w:rPr>
          <w:rFonts w:asciiTheme="minorHAnsi" w:hAnsiTheme="minorHAnsi" w:cstheme="minorHAnsi"/>
          <w:b/>
          <w:bCs/>
          <w:sz w:val="22"/>
          <w:szCs w:val="22"/>
        </w:rPr>
        <w:t xml:space="preserve"> adresovaná dodávateľovi o novú cenovú ponuku</w:t>
      </w:r>
      <w:r w:rsidRPr="000D2B35">
        <w:rPr>
          <w:rFonts w:asciiTheme="minorHAnsi" w:hAnsiTheme="minorHAnsi" w:cstheme="minorHAnsi"/>
          <w:sz w:val="22"/>
          <w:szCs w:val="22"/>
        </w:rPr>
        <w:t xml:space="preserve"> za neodobraté PMD. Neodobraté PMD sa vypočíta ako rozdiel medzi PMD a skutočne odobratým množstvom elektriny od začiatku dodávky elektriny v zmysle bodu 2.3 </w:t>
      </w:r>
      <w:r w:rsidR="007F43A2">
        <w:rPr>
          <w:rFonts w:asciiTheme="minorHAnsi" w:hAnsiTheme="minorHAnsi" w:cstheme="minorHAnsi"/>
          <w:sz w:val="22"/>
          <w:szCs w:val="22"/>
        </w:rPr>
        <w:t>Rámcovej z</w:t>
      </w:r>
      <w:r w:rsidRPr="000D2B35">
        <w:rPr>
          <w:rFonts w:asciiTheme="minorHAnsi" w:hAnsiTheme="minorHAnsi" w:cstheme="minorHAnsi"/>
          <w:sz w:val="22"/>
          <w:szCs w:val="22"/>
        </w:rPr>
        <w:t xml:space="preserve">mluvy. Skutočné odobraté množstvo bude stanovené na základe stavov všetkých meradiel dodaných </w:t>
      </w:r>
      <w:ins w:id="44" w:author="Bubák Martin" w:date="2023-11-07T11:35:00Z">
        <w:r w:rsidR="00860E0A">
          <w:rPr>
            <w:rFonts w:asciiTheme="minorHAnsi" w:hAnsiTheme="minorHAnsi" w:cstheme="minorHAnsi"/>
            <w:sz w:val="22"/>
            <w:szCs w:val="22"/>
          </w:rPr>
          <w:t>BBSK</w:t>
        </w:r>
      </w:ins>
      <w:del w:id="45" w:author="Bubák Martin" w:date="2023-11-07T11:35:00Z">
        <w:r w:rsidRPr="000D2B35" w:rsidDel="00860E0A">
          <w:rPr>
            <w:rFonts w:asciiTheme="minorHAnsi" w:hAnsiTheme="minorHAnsi" w:cstheme="minorHAnsi"/>
            <w:sz w:val="22"/>
            <w:szCs w:val="22"/>
          </w:rPr>
          <w:delText>odberateľom</w:delText>
        </w:r>
      </w:del>
      <w:r w:rsidRPr="000D2B35">
        <w:rPr>
          <w:rFonts w:asciiTheme="minorHAnsi" w:hAnsiTheme="minorHAnsi" w:cstheme="minorHAnsi"/>
          <w:sz w:val="22"/>
          <w:szCs w:val="22"/>
        </w:rPr>
        <w:t xml:space="preserve">. Stavy meradiel doručí dodávateľovi </w:t>
      </w:r>
      <w:del w:id="46" w:author="Bubák Martin" w:date="2023-11-07T11:35:00Z">
        <w:r w:rsidRPr="000D2B35" w:rsidDel="00860E0A">
          <w:rPr>
            <w:rFonts w:asciiTheme="minorHAnsi" w:hAnsiTheme="minorHAnsi" w:cstheme="minorHAnsi"/>
            <w:sz w:val="22"/>
            <w:szCs w:val="22"/>
          </w:rPr>
          <w:delText xml:space="preserve">odberateľ </w:delText>
        </w:r>
      </w:del>
      <w:ins w:id="47" w:author="Bubák Martin" w:date="2023-11-07T11:35:00Z">
        <w:r w:rsidR="00860E0A">
          <w:rPr>
            <w:rFonts w:asciiTheme="minorHAnsi" w:hAnsiTheme="minorHAnsi" w:cstheme="minorHAnsi"/>
            <w:sz w:val="22"/>
            <w:szCs w:val="22"/>
          </w:rPr>
          <w:t>BBSK</w:t>
        </w:r>
        <w:r w:rsidR="00860E0A" w:rsidRPr="000D2B35">
          <w:rPr>
            <w:rFonts w:asciiTheme="minorHAnsi" w:hAnsiTheme="minorHAnsi" w:cstheme="minorHAnsi"/>
            <w:sz w:val="22"/>
            <w:szCs w:val="22"/>
          </w:rPr>
          <w:t xml:space="preserve"> </w:t>
        </w:r>
      </w:ins>
      <w:r w:rsidRPr="000D2B35">
        <w:rPr>
          <w:rFonts w:asciiTheme="minorHAnsi" w:hAnsiTheme="minorHAnsi" w:cstheme="minorHAnsi"/>
          <w:sz w:val="22"/>
          <w:szCs w:val="22"/>
        </w:rPr>
        <w:t xml:space="preserve">na nasledovnú adresu elektronickej pošty zástupcu dodávateľa: </w:t>
      </w:r>
      <w:r w:rsidRPr="00E15D02">
        <w:rPr>
          <w:rFonts w:asciiTheme="minorHAnsi" w:hAnsiTheme="minorHAnsi" w:cstheme="minorHAnsi"/>
          <w:sz w:val="22"/>
          <w:szCs w:val="22"/>
        </w:rPr>
        <w:t>..........................................................................</w:t>
      </w:r>
      <w:r w:rsidRPr="000D2B35">
        <w:rPr>
          <w:rFonts w:asciiTheme="minorHAnsi" w:hAnsiTheme="minorHAnsi" w:cstheme="minorHAnsi"/>
          <w:sz w:val="22"/>
          <w:szCs w:val="22"/>
        </w:rPr>
        <w:t xml:space="preserve"> </w:t>
      </w:r>
      <w:ins w:id="48" w:author="Bubák Martin" w:date="2023-11-07T11:35:00Z">
        <w:r w:rsidR="00860E0A">
          <w:rPr>
            <w:rFonts w:asciiTheme="minorHAnsi" w:hAnsiTheme="minorHAnsi" w:cstheme="minorHAnsi"/>
            <w:bCs/>
            <w:sz w:val="22"/>
            <w:szCs w:val="22"/>
            <w:lang w:eastAsia="ar-SA"/>
          </w:rPr>
          <w:t>BBSK</w:t>
        </w:r>
      </w:ins>
      <w:del w:id="49" w:author="Bubák Martin" w:date="2023-11-07T11:35:00Z">
        <w:r w:rsidRPr="000D2B35" w:rsidDel="00860E0A">
          <w:rPr>
            <w:rFonts w:asciiTheme="minorHAnsi" w:hAnsiTheme="minorHAnsi" w:cstheme="minorHAnsi"/>
            <w:bCs/>
            <w:sz w:val="22"/>
            <w:szCs w:val="22"/>
            <w:lang w:eastAsia="ar-SA"/>
          </w:rPr>
          <w:delText>Odberateľ</w:delText>
        </w:r>
      </w:del>
      <w:r w:rsidRPr="000D2B35">
        <w:rPr>
          <w:rFonts w:asciiTheme="minorHAnsi" w:hAnsiTheme="minorHAnsi" w:cstheme="minorHAnsi"/>
          <w:bCs/>
          <w:sz w:val="22"/>
          <w:szCs w:val="22"/>
          <w:lang w:eastAsia="ar-SA"/>
        </w:rPr>
        <w:t xml:space="preserve"> zašle požiadavku na novú cenovú ponuku e-mailom na adresu elektronickej pošty </w:t>
      </w:r>
      <w:r w:rsidRPr="000D2B35">
        <w:rPr>
          <w:rFonts w:asciiTheme="minorHAnsi" w:hAnsiTheme="minorHAnsi" w:cstheme="minorHAnsi"/>
          <w:bCs/>
          <w:sz w:val="22"/>
          <w:szCs w:val="22"/>
          <w:lang w:eastAsia="ar-SA"/>
        </w:rPr>
        <w:lastRenderedPageBreak/>
        <w:t>zástupcu dodávateľa podľa tohto bodu</w:t>
      </w:r>
      <w:r w:rsidR="00861081">
        <w:rPr>
          <w:rFonts w:asciiTheme="minorHAnsi" w:hAnsiTheme="minorHAnsi" w:cstheme="minorHAnsi"/>
          <w:bCs/>
          <w:sz w:val="22"/>
          <w:szCs w:val="22"/>
          <w:lang w:eastAsia="ar-SA"/>
        </w:rPr>
        <w:t xml:space="preserve"> prílohy č. 3</w:t>
      </w:r>
      <w:r w:rsidRPr="000D2B35">
        <w:rPr>
          <w:rFonts w:asciiTheme="minorHAnsi" w:hAnsiTheme="minorHAnsi" w:cstheme="minorHAnsi"/>
          <w:bCs/>
          <w:sz w:val="22"/>
          <w:szCs w:val="22"/>
          <w:lang w:eastAsia="ar-SA"/>
        </w:rPr>
        <w:t xml:space="preserve"> </w:t>
      </w:r>
      <w:r w:rsidR="00861081">
        <w:rPr>
          <w:rFonts w:asciiTheme="minorHAnsi" w:hAnsiTheme="minorHAnsi" w:cstheme="minorHAnsi"/>
          <w:bCs/>
          <w:sz w:val="22"/>
          <w:szCs w:val="22"/>
          <w:lang w:eastAsia="ar-SA"/>
        </w:rPr>
        <w:t xml:space="preserve">Rámcovej zmluvy </w:t>
      </w:r>
      <w:r w:rsidRPr="000D2B35">
        <w:rPr>
          <w:rFonts w:asciiTheme="minorHAnsi" w:hAnsiTheme="minorHAnsi" w:cstheme="minorHAnsi"/>
          <w:bCs/>
          <w:sz w:val="22"/>
          <w:szCs w:val="22"/>
          <w:lang w:eastAsia="ar-SA"/>
        </w:rPr>
        <w:t>a následne danú požiadavku aj telefonicky potvrdí na telefónnom čísle dodávateľa podľa tohto bodu</w:t>
      </w:r>
      <w:r w:rsidR="00861081">
        <w:rPr>
          <w:rFonts w:asciiTheme="minorHAnsi" w:hAnsiTheme="minorHAnsi" w:cstheme="minorHAnsi"/>
          <w:bCs/>
          <w:sz w:val="22"/>
          <w:szCs w:val="22"/>
          <w:lang w:eastAsia="ar-SA"/>
        </w:rPr>
        <w:t xml:space="preserve"> prílohy č. 3</w:t>
      </w:r>
      <w:r w:rsidR="00861081" w:rsidRPr="000D2B35">
        <w:rPr>
          <w:rFonts w:asciiTheme="minorHAnsi" w:hAnsiTheme="minorHAnsi" w:cstheme="minorHAnsi"/>
          <w:bCs/>
          <w:sz w:val="22"/>
          <w:szCs w:val="22"/>
          <w:lang w:eastAsia="ar-SA"/>
        </w:rPr>
        <w:t xml:space="preserve"> </w:t>
      </w:r>
      <w:r w:rsidR="00861081">
        <w:rPr>
          <w:rFonts w:asciiTheme="minorHAnsi" w:hAnsiTheme="minorHAnsi" w:cstheme="minorHAnsi"/>
          <w:bCs/>
          <w:sz w:val="22"/>
          <w:szCs w:val="22"/>
          <w:lang w:eastAsia="ar-SA"/>
        </w:rPr>
        <w:t>Rámcovej zmluvy</w:t>
      </w:r>
      <w:r w:rsidRPr="000D2B35">
        <w:rPr>
          <w:rFonts w:asciiTheme="minorHAnsi" w:hAnsiTheme="minorHAnsi" w:cstheme="minorHAnsi"/>
          <w:bCs/>
          <w:sz w:val="22"/>
          <w:szCs w:val="22"/>
          <w:lang w:eastAsia="ar-SA"/>
        </w:rPr>
        <w:t xml:space="preserve">. </w:t>
      </w:r>
      <w:ins w:id="50" w:author="Bubák Martin" w:date="2023-11-07T11:36:00Z">
        <w:r w:rsidR="00860E0A">
          <w:rPr>
            <w:rFonts w:asciiTheme="minorHAnsi" w:hAnsiTheme="minorHAnsi" w:cstheme="minorHAnsi"/>
            <w:bCs/>
            <w:sz w:val="22"/>
            <w:szCs w:val="22"/>
            <w:lang w:eastAsia="ar-SA"/>
          </w:rPr>
          <w:t>BBSK</w:t>
        </w:r>
      </w:ins>
      <w:del w:id="51" w:author="Bubák Martin" w:date="2023-11-07T11:36:00Z">
        <w:r w:rsidRPr="000D2B35" w:rsidDel="00860E0A">
          <w:rPr>
            <w:rFonts w:asciiTheme="minorHAnsi" w:hAnsiTheme="minorHAnsi" w:cstheme="minorHAnsi"/>
            <w:bCs/>
            <w:sz w:val="22"/>
            <w:szCs w:val="22"/>
            <w:lang w:eastAsia="ar-SA"/>
          </w:rPr>
          <w:delText>Odberateľ</w:delText>
        </w:r>
      </w:del>
      <w:r w:rsidRPr="000D2B35">
        <w:rPr>
          <w:rFonts w:asciiTheme="minorHAnsi" w:hAnsiTheme="minorHAnsi" w:cstheme="minorHAnsi"/>
          <w:bCs/>
          <w:sz w:val="22"/>
          <w:szCs w:val="22"/>
          <w:lang w:eastAsia="ar-SA"/>
        </w:rPr>
        <w:t xml:space="preserve"> je oprávnený požiadať dodávateľa o cenovú ponuku podľa predchádzajúcej vety 1-krát denne, v pracovných dňoch v čase medzi 10:00 - 15:00 hod. Dodávateľ zašle </w:t>
      </w:r>
      <w:del w:id="52" w:author="Bubák Martin" w:date="2023-11-07T11:36:00Z">
        <w:r w:rsidRPr="000D2B35" w:rsidDel="00860E0A">
          <w:rPr>
            <w:rFonts w:asciiTheme="minorHAnsi" w:hAnsiTheme="minorHAnsi" w:cstheme="minorHAnsi"/>
            <w:bCs/>
            <w:sz w:val="22"/>
            <w:szCs w:val="22"/>
            <w:lang w:eastAsia="ar-SA"/>
          </w:rPr>
          <w:delText xml:space="preserve">odberateľovi </w:delText>
        </w:r>
      </w:del>
      <w:ins w:id="53" w:author="Bubák Martin" w:date="2023-11-07T11:36:00Z">
        <w:r w:rsidR="00860E0A">
          <w:rPr>
            <w:rFonts w:asciiTheme="minorHAnsi" w:hAnsiTheme="minorHAnsi" w:cstheme="minorHAnsi"/>
            <w:bCs/>
            <w:sz w:val="22"/>
            <w:szCs w:val="22"/>
            <w:lang w:eastAsia="ar-SA"/>
          </w:rPr>
          <w:t>BBSK</w:t>
        </w:r>
        <w:r w:rsidR="00860E0A" w:rsidRPr="000D2B35">
          <w:rPr>
            <w:rFonts w:asciiTheme="minorHAnsi" w:hAnsiTheme="minorHAnsi" w:cstheme="minorHAnsi"/>
            <w:bCs/>
            <w:sz w:val="22"/>
            <w:szCs w:val="22"/>
            <w:lang w:eastAsia="ar-SA"/>
          </w:rPr>
          <w:t xml:space="preserve"> </w:t>
        </w:r>
      </w:ins>
      <w:r w:rsidRPr="000D2B35">
        <w:rPr>
          <w:rFonts w:asciiTheme="minorHAnsi" w:hAnsiTheme="minorHAnsi" w:cstheme="minorHAnsi"/>
          <w:bCs/>
          <w:sz w:val="22"/>
          <w:szCs w:val="22"/>
          <w:lang w:eastAsia="ar-SA"/>
        </w:rPr>
        <w:t xml:space="preserve">cenovú ponuku </w:t>
      </w:r>
      <w:r w:rsidRPr="000D2B35">
        <w:rPr>
          <w:rFonts w:asciiTheme="minorHAnsi" w:hAnsiTheme="minorHAnsi" w:cstheme="minorHAnsi"/>
          <w:sz w:val="22"/>
          <w:szCs w:val="22"/>
        </w:rPr>
        <w:t>za príslušný produkt pre základné pásmo na príslušný rok e</w:t>
      </w:r>
      <w:r w:rsidRPr="000D2B35">
        <w:rPr>
          <w:rFonts w:asciiTheme="minorHAnsi" w:hAnsiTheme="minorHAnsi" w:cstheme="minorHAnsi"/>
          <w:bCs/>
          <w:sz w:val="22"/>
          <w:szCs w:val="22"/>
          <w:lang w:eastAsia="ar-SA"/>
        </w:rPr>
        <w:t xml:space="preserve">-mailom bez zbytočného odkladu podľa svojich aktuálnych administratívnych možností a následne danú ponuku aj telefonicky </w:t>
      </w:r>
      <w:proofErr w:type="spellStart"/>
      <w:r w:rsidRPr="000D2B35">
        <w:rPr>
          <w:rFonts w:asciiTheme="minorHAnsi" w:hAnsiTheme="minorHAnsi" w:cstheme="minorHAnsi"/>
          <w:bCs/>
          <w:sz w:val="22"/>
          <w:szCs w:val="22"/>
          <w:lang w:eastAsia="ar-SA"/>
        </w:rPr>
        <w:t>konfirmuje</w:t>
      </w:r>
      <w:proofErr w:type="spellEnd"/>
      <w:r w:rsidRPr="000D2B35">
        <w:rPr>
          <w:rFonts w:asciiTheme="minorHAnsi" w:hAnsiTheme="minorHAnsi" w:cstheme="minorHAnsi"/>
          <w:bCs/>
          <w:sz w:val="22"/>
          <w:szCs w:val="22"/>
          <w:lang w:eastAsia="ar-SA"/>
        </w:rPr>
        <w:t xml:space="preserve"> na telefónnom čísle </w:t>
      </w:r>
      <w:del w:id="54" w:author="Bubák Martin" w:date="2023-11-07T11:36:00Z">
        <w:r w:rsidRPr="000D2B35" w:rsidDel="00822A85">
          <w:rPr>
            <w:rFonts w:asciiTheme="minorHAnsi" w:hAnsiTheme="minorHAnsi" w:cstheme="minorHAnsi"/>
            <w:bCs/>
            <w:sz w:val="22"/>
            <w:szCs w:val="22"/>
            <w:lang w:eastAsia="ar-SA"/>
          </w:rPr>
          <w:delText xml:space="preserve">odberateľa </w:delText>
        </w:r>
      </w:del>
      <w:ins w:id="55" w:author="Bubák Martin" w:date="2023-11-07T11:36:00Z">
        <w:r w:rsidR="00822A85">
          <w:rPr>
            <w:rFonts w:asciiTheme="minorHAnsi" w:hAnsiTheme="minorHAnsi" w:cstheme="minorHAnsi"/>
            <w:bCs/>
            <w:sz w:val="22"/>
            <w:szCs w:val="22"/>
            <w:lang w:eastAsia="ar-SA"/>
          </w:rPr>
          <w:t>BBSK</w:t>
        </w:r>
        <w:r w:rsidR="00822A85" w:rsidRPr="000D2B35">
          <w:rPr>
            <w:rFonts w:asciiTheme="minorHAnsi" w:hAnsiTheme="minorHAnsi" w:cstheme="minorHAnsi"/>
            <w:bCs/>
            <w:sz w:val="22"/>
            <w:szCs w:val="22"/>
            <w:lang w:eastAsia="ar-SA"/>
          </w:rPr>
          <w:t xml:space="preserve"> </w:t>
        </w:r>
      </w:ins>
      <w:r w:rsidRPr="000D2B35">
        <w:rPr>
          <w:rFonts w:asciiTheme="minorHAnsi" w:hAnsiTheme="minorHAnsi" w:cstheme="minorHAnsi"/>
          <w:bCs/>
          <w:sz w:val="22"/>
          <w:szCs w:val="22"/>
          <w:lang w:eastAsia="ar-SA"/>
        </w:rPr>
        <w:t xml:space="preserve">podľa tohto bodu </w:t>
      </w:r>
      <w:r w:rsidR="00EB34C0">
        <w:rPr>
          <w:rFonts w:asciiTheme="minorHAnsi" w:hAnsiTheme="minorHAnsi" w:cstheme="minorHAnsi"/>
          <w:bCs/>
          <w:sz w:val="22"/>
          <w:szCs w:val="22"/>
          <w:lang w:eastAsia="ar-SA"/>
        </w:rPr>
        <w:t>prílohy č. 3</w:t>
      </w:r>
      <w:r w:rsidR="00EB34C0" w:rsidRPr="000D2B35">
        <w:rPr>
          <w:rFonts w:asciiTheme="minorHAnsi" w:hAnsiTheme="minorHAnsi" w:cstheme="minorHAnsi"/>
          <w:bCs/>
          <w:sz w:val="22"/>
          <w:szCs w:val="22"/>
          <w:lang w:eastAsia="ar-SA"/>
        </w:rPr>
        <w:t xml:space="preserve"> </w:t>
      </w:r>
      <w:r w:rsidRPr="000D2B35">
        <w:rPr>
          <w:rFonts w:asciiTheme="minorHAnsi" w:hAnsiTheme="minorHAnsi" w:cstheme="minorHAnsi"/>
          <w:bCs/>
          <w:sz w:val="22"/>
          <w:szCs w:val="22"/>
          <w:lang w:eastAsia="ar-SA"/>
        </w:rPr>
        <w:t xml:space="preserve">Rámcovej zmluvy; ponukou je dodávateľ viazaný. Ak </w:t>
      </w:r>
      <w:ins w:id="56" w:author="Bubák Martin" w:date="2023-11-07T11:37:00Z">
        <w:r w:rsidR="00822A85">
          <w:rPr>
            <w:rFonts w:asciiTheme="minorHAnsi" w:hAnsiTheme="minorHAnsi" w:cstheme="minorHAnsi"/>
            <w:bCs/>
            <w:sz w:val="22"/>
            <w:szCs w:val="22"/>
            <w:lang w:eastAsia="ar-SA"/>
          </w:rPr>
          <w:t>BBSK</w:t>
        </w:r>
      </w:ins>
      <w:del w:id="57" w:author="Bubák Martin" w:date="2023-11-07T11:37:00Z">
        <w:r w:rsidRPr="000D2B35" w:rsidDel="00822A85">
          <w:rPr>
            <w:rFonts w:asciiTheme="minorHAnsi" w:hAnsiTheme="minorHAnsi" w:cstheme="minorHAnsi"/>
            <w:bCs/>
            <w:sz w:val="22"/>
            <w:szCs w:val="22"/>
            <w:lang w:eastAsia="ar-SA"/>
          </w:rPr>
          <w:delText>odberateľ</w:delText>
        </w:r>
      </w:del>
      <w:r w:rsidRPr="000D2B35">
        <w:rPr>
          <w:rFonts w:asciiTheme="minorHAnsi" w:hAnsiTheme="minorHAnsi" w:cstheme="minorHAnsi"/>
          <w:bCs/>
          <w:sz w:val="22"/>
          <w:szCs w:val="22"/>
          <w:lang w:eastAsia="ar-SA"/>
        </w:rPr>
        <w:t xml:space="preserve"> zašle na adresu elektronickej pošty dodávateľa akceptáciu cenovej ponuky, doručením akceptácie </w:t>
      </w:r>
      <w:del w:id="58" w:author="Bubák Martin" w:date="2023-11-07T11:37:00Z">
        <w:r w:rsidRPr="000D2B35" w:rsidDel="004E10C8">
          <w:rPr>
            <w:rFonts w:asciiTheme="minorHAnsi" w:hAnsiTheme="minorHAnsi" w:cstheme="minorHAnsi"/>
            <w:bCs/>
            <w:sz w:val="22"/>
            <w:szCs w:val="22"/>
            <w:lang w:eastAsia="ar-SA"/>
          </w:rPr>
          <w:delText xml:space="preserve">odberateľa </w:delText>
        </w:r>
      </w:del>
      <w:ins w:id="59" w:author="Bubák Martin" w:date="2023-11-07T11:37:00Z">
        <w:r w:rsidR="004E10C8">
          <w:rPr>
            <w:rFonts w:asciiTheme="minorHAnsi" w:hAnsiTheme="minorHAnsi" w:cstheme="minorHAnsi"/>
            <w:bCs/>
            <w:sz w:val="22"/>
            <w:szCs w:val="22"/>
            <w:lang w:eastAsia="ar-SA"/>
          </w:rPr>
          <w:t>BBSK</w:t>
        </w:r>
        <w:r w:rsidR="004E10C8" w:rsidRPr="000D2B35">
          <w:rPr>
            <w:rFonts w:asciiTheme="minorHAnsi" w:hAnsiTheme="minorHAnsi" w:cstheme="minorHAnsi"/>
            <w:bCs/>
            <w:sz w:val="22"/>
            <w:szCs w:val="22"/>
            <w:lang w:eastAsia="ar-SA"/>
          </w:rPr>
          <w:t xml:space="preserve"> </w:t>
        </w:r>
      </w:ins>
      <w:r w:rsidRPr="000D2B35">
        <w:rPr>
          <w:rFonts w:asciiTheme="minorHAnsi" w:hAnsiTheme="minorHAnsi" w:cstheme="minorHAnsi"/>
          <w:bCs/>
          <w:sz w:val="22"/>
          <w:szCs w:val="22"/>
          <w:lang w:eastAsia="ar-SA"/>
        </w:rPr>
        <w:t>prostredníctvom elektronickej pošty je uzavretá zmena dohody o cene za dodávku elektriny podľa Rámcovej zmluvy, t. j. dohoda o fixnej cene za dodávku elektriny a dodávateľ je touto cenou viazaný. Dohodnutá f</w:t>
      </w:r>
      <w:r w:rsidRPr="000D2B35">
        <w:rPr>
          <w:rFonts w:asciiTheme="minorHAnsi" w:hAnsiTheme="minorHAnsi" w:cstheme="minorHAnsi"/>
          <w:sz w:val="22"/>
          <w:szCs w:val="22"/>
        </w:rPr>
        <w:t xml:space="preserve">ixná cena sa uplatní od prvého dňa mesiaca nasledujúceho po </w:t>
      </w:r>
      <w:r w:rsidRPr="000D2B35">
        <w:rPr>
          <w:rFonts w:asciiTheme="minorHAnsi" w:hAnsiTheme="minorHAnsi" w:cstheme="minorHAnsi"/>
          <w:bCs/>
          <w:sz w:val="22"/>
          <w:szCs w:val="22"/>
          <w:lang w:eastAsia="ar-SA"/>
        </w:rPr>
        <w:t xml:space="preserve">doručení akceptácie </w:t>
      </w:r>
      <w:del w:id="60" w:author="Bubák Martin" w:date="2023-11-07T11:37:00Z">
        <w:r w:rsidRPr="000D2B35" w:rsidDel="004E10C8">
          <w:rPr>
            <w:rFonts w:asciiTheme="minorHAnsi" w:hAnsiTheme="minorHAnsi" w:cstheme="minorHAnsi"/>
            <w:sz w:val="22"/>
            <w:szCs w:val="22"/>
          </w:rPr>
          <w:delText xml:space="preserve">odberateľa </w:delText>
        </w:r>
      </w:del>
      <w:ins w:id="61" w:author="Bubák Martin" w:date="2023-11-07T11:37:00Z">
        <w:r w:rsidR="004E10C8">
          <w:rPr>
            <w:rFonts w:asciiTheme="minorHAnsi" w:hAnsiTheme="minorHAnsi" w:cstheme="minorHAnsi"/>
            <w:sz w:val="22"/>
            <w:szCs w:val="22"/>
          </w:rPr>
          <w:t>BBSK</w:t>
        </w:r>
        <w:r w:rsidR="004E10C8" w:rsidRPr="000D2B35">
          <w:rPr>
            <w:rFonts w:asciiTheme="minorHAnsi" w:hAnsiTheme="minorHAnsi" w:cstheme="minorHAnsi"/>
            <w:sz w:val="22"/>
            <w:szCs w:val="22"/>
          </w:rPr>
          <w:t xml:space="preserve"> </w:t>
        </w:r>
      </w:ins>
      <w:r w:rsidRPr="000D2B35">
        <w:rPr>
          <w:rFonts w:asciiTheme="minorHAnsi" w:hAnsiTheme="minorHAnsi" w:cstheme="minorHAnsi"/>
          <w:sz w:val="22"/>
          <w:szCs w:val="22"/>
        </w:rPr>
        <w:t xml:space="preserve">a bude sa uplatňovať </w:t>
      </w:r>
      <w:r w:rsidRPr="00824A67">
        <w:rPr>
          <w:rFonts w:asciiTheme="minorHAnsi" w:hAnsiTheme="minorHAnsi" w:cstheme="minorHAnsi"/>
          <w:sz w:val="22"/>
          <w:szCs w:val="22"/>
        </w:rPr>
        <w:t xml:space="preserve">až do skončenia </w:t>
      </w:r>
      <w:r w:rsidRPr="00001FE3">
        <w:rPr>
          <w:rFonts w:asciiTheme="minorHAnsi" w:hAnsiTheme="minorHAnsi" w:cstheme="minorHAnsi"/>
          <w:sz w:val="22"/>
          <w:szCs w:val="22"/>
        </w:rPr>
        <w:t>príslušného kalendárneho roka</w:t>
      </w:r>
      <w:r w:rsidRPr="00824A67">
        <w:rPr>
          <w:rFonts w:asciiTheme="minorHAnsi" w:hAnsiTheme="minorHAnsi" w:cstheme="minorHAnsi"/>
          <w:sz w:val="22"/>
          <w:szCs w:val="22"/>
        </w:rPr>
        <w:t>.</w:t>
      </w:r>
      <w:r w:rsidR="00085C02">
        <w:rPr>
          <w:rFonts w:asciiTheme="minorHAnsi" w:hAnsiTheme="minorHAnsi" w:cstheme="minorHAnsi"/>
          <w:sz w:val="22"/>
          <w:szCs w:val="22"/>
        </w:rPr>
        <w:t xml:space="preserve"> Ak nedošlo k uplynutiu zmluvného obdobia</w:t>
      </w:r>
      <w:r w:rsidR="009233CE">
        <w:rPr>
          <w:rFonts w:asciiTheme="minorHAnsi" w:hAnsiTheme="minorHAnsi" w:cstheme="minorHAnsi"/>
          <w:sz w:val="22"/>
          <w:szCs w:val="22"/>
        </w:rPr>
        <w:t xml:space="preserve">, </w:t>
      </w:r>
      <w:r w:rsidR="001F6849">
        <w:rPr>
          <w:rFonts w:asciiTheme="minorHAnsi" w:hAnsiTheme="minorHAnsi" w:cstheme="minorHAnsi"/>
          <w:sz w:val="22"/>
          <w:szCs w:val="22"/>
        </w:rPr>
        <w:t>rozumie sa, že</w:t>
      </w:r>
      <w:r w:rsidR="009233CE">
        <w:rPr>
          <w:rFonts w:asciiTheme="minorHAnsi" w:hAnsiTheme="minorHAnsi" w:cstheme="minorHAnsi"/>
          <w:sz w:val="22"/>
          <w:szCs w:val="22"/>
        </w:rPr>
        <w:t xml:space="preserve"> po skončení príslušného kalendárneho roka</w:t>
      </w:r>
      <w:r w:rsidR="001F6849">
        <w:rPr>
          <w:rFonts w:asciiTheme="minorHAnsi" w:hAnsiTheme="minorHAnsi" w:cstheme="minorHAnsi"/>
          <w:sz w:val="22"/>
          <w:szCs w:val="22"/>
        </w:rPr>
        <w:t xml:space="preserve"> sa uplatní </w:t>
      </w:r>
      <w:r w:rsidR="001F6849">
        <w:rPr>
          <w:rFonts w:asciiTheme="minorHAnsi" w:hAnsiTheme="minorHAnsi" w:cs="Cambria"/>
          <w:sz w:val="22"/>
          <w:szCs w:val="22"/>
        </w:rPr>
        <w:t xml:space="preserve">cena za dodávku elektriny dohodnutá podľa bodu </w:t>
      </w:r>
      <w:r w:rsidR="001012D5">
        <w:rPr>
          <w:rFonts w:asciiTheme="minorHAnsi" w:hAnsiTheme="minorHAnsi" w:cs="Cambria"/>
          <w:sz w:val="22"/>
          <w:szCs w:val="22"/>
        </w:rPr>
        <w:t>2</w:t>
      </w:r>
      <w:r w:rsidR="001F6849">
        <w:rPr>
          <w:rFonts w:asciiTheme="minorHAnsi" w:hAnsiTheme="minorHAnsi" w:cs="Cambria"/>
          <w:sz w:val="22"/>
          <w:szCs w:val="22"/>
        </w:rPr>
        <w:t>.1 tejto prílohy č. 3</w:t>
      </w:r>
      <w:r w:rsidR="0046314B">
        <w:rPr>
          <w:rFonts w:asciiTheme="minorHAnsi" w:hAnsiTheme="minorHAnsi" w:cs="Cambria"/>
          <w:sz w:val="22"/>
          <w:szCs w:val="22"/>
        </w:rPr>
        <w:t>.</w:t>
      </w:r>
    </w:p>
    <w:p w14:paraId="10D8F517" w14:textId="77777777" w:rsidR="00085C02" w:rsidRDefault="00085C02" w:rsidP="00085C02">
      <w:pPr>
        <w:pStyle w:val="Odsekzoznamu"/>
        <w:suppressAutoHyphens/>
        <w:ind w:left="709"/>
        <w:jc w:val="both"/>
        <w:rPr>
          <w:rFonts w:asciiTheme="minorHAnsi" w:hAnsiTheme="minorHAnsi" w:cstheme="minorHAnsi"/>
          <w:sz w:val="22"/>
          <w:szCs w:val="22"/>
        </w:rPr>
      </w:pPr>
    </w:p>
    <w:p w14:paraId="09E1CC93" w14:textId="1EF3FA60" w:rsidR="002119B5" w:rsidRPr="000D2B35" w:rsidRDefault="002119B5" w:rsidP="00170871">
      <w:pPr>
        <w:pStyle w:val="Odsekzoznamu"/>
        <w:suppressAutoHyphens/>
        <w:ind w:left="709"/>
        <w:jc w:val="both"/>
        <w:rPr>
          <w:rFonts w:asciiTheme="minorHAnsi" w:hAnsiTheme="minorHAnsi" w:cstheme="minorHAnsi"/>
          <w:sz w:val="22"/>
          <w:szCs w:val="22"/>
        </w:rPr>
      </w:pPr>
      <w:r w:rsidRPr="00824A67">
        <w:rPr>
          <w:rFonts w:asciiTheme="minorHAnsi" w:hAnsiTheme="minorHAnsi" w:cstheme="minorHAnsi"/>
          <w:sz w:val="22"/>
          <w:szCs w:val="22"/>
        </w:rPr>
        <w:t>Jednotková fixná cena za dodávku elektriny bude určená</w:t>
      </w:r>
      <w:r w:rsidRPr="000D2B35">
        <w:rPr>
          <w:rFonts w:asciiTheme="minorHAnsi" w:hAnsiTheme="minorHAnsi" w:cstheme="minorHAnsi"/>
          <w:sz w:val="22"/>
          <w:szCs w:val="22"/>
        </w:rPr>
        <w:t xml:space="preserve"> pre všetky OM nasledovne: </w:t>
      </w:r>
      <w:r>
        <w:rPr>
          <w:rFonts w:asciiTheme="minorHAnsi" w:hAnsiTheme="minorHAnsi" w:cstheme="minorHAnsi"/>
          <w:sz w:val="22"/>
          <w:szCs w:val="22"/>
        </w:rPr>
        <w:t xml:space="preserve"> </w:t>
      </w:r>
    </w:p>
    <w:p w14:paraId="3671D561" w14:textId="77777777" w:rsidR="002119B5" w:rsidRPr="00A04BF7" w:rsidRDefault="002119B5" w:rsidP="002119B5">
      <w:pPr>
        <w:pStyle w:val="Odsekzoznamu"/>
        <w:suppressAutoHyphens/>
        <w:jc w:val="both"/>
        <w:rPr>
          <w:rFonts w:asciiTheme="minorHAnsi" w:hAnsiTheme="minorHAnsi" w:cstheme="minorHAnsi"/>
          <w:b/>
          <w:sz w:val="22"/>
          <w:szCs w:val="22"/>
        </w:rPr>
      </w:pPr>
    </w:p>
    <w:p w14:paraId="4813C9FF" w14:textId="77777777" w:rsidR="002119B5" w:rsidRPr="00467FCD" w:rsidRDefault="002119B5" w:rsidP="002119B5">
      <w:pPr>
        <w:keepNext/>
        <w:spacing w:after="120"/>
        <w:ind w:left="709"/>
        <w:jc w:val="both"/>
      </w:pPr>
      <w:r w:rsidRPr="00467FCD">
        <w:rPr>
          <w:rFonts w:asciiTheme="minorHAnsi" w:hAnsiTheme="minorHAnsi" w:cstheme="minorHAnsi"/>
          <w:b/>
          <w:sz w:val="22"/>
          <w:szCs w:val="22"/>
        </w:rPr>
        <w:t xml:space="preserve">Jednotková cena za dodávku elektriny = </w:t>
      </w:r>
      <w:proofErr w:type="spellStart"/>
      <w:r w:rsidRPr="00467FCD">
        <w:rPr>
          <w:rFonts w:asciiTheme="minorHAnsi" w:hAnsiTheme="minorHAnsi" w:cstheme="minorHAnsi"/>
          <w:b/>
          <w:sz w:val="22"/>
          <w:szCs w:val="22"/>
        </w:rPr>
        <w:t>PXE</w:t>
      </w:r>
      <w:r w:rsidRPr="00467FCD">
        <w:rPr>
          <w:rFonts w:asciiTheme="minorHAnsi" w:hAnsiTheme="minorHAnsi" w:cstheme="minorHAnsi"/>
          <w:b/>
          <w:sz w:val="22"/>
          <w:szCs w:val="22"/>
          <w:vertAlign w:val="subscript"/>
        </w:rPr>
        <w:t>live</w:t>
      </w:r>
      <w:proofErr w:type="spellEnd"/>
      <w:r w:rsidRPr="00467FCD">
        <w:rPr>
          <w:rFonts w:asciiTheme="minorHAnsi" w:hAnsiTheme="minorHAnsi" w:cstheme="minorHAnsi"/>
          <w:b/>
          <w:sz w:val="22"/>
          <w:szCs w:val="22"/>
          <w:vertAlign w:val="subscript"/>
        </w:rPr>
        <w:t xml:space="preserve"> </w:t>
      </w:r>
      <w:proofErr w:type="spellStart"/>
      <w:r w:rsidRPr="00467FCD">
        <w:rPr>
          <w:rFonts w:asciiTheme="minorHAnsi" w:hAnsiTheme="minorHAnsi" w:cstheme="minorHAnsi"/>
          <w:b/>
          <w:sz w:val="22"/>
          <w:szCs w:val="22"/>
          <w:vertAlign w:val="subscript"/>
        </w:rPr>
        <w:t>price</w:t>
      </w:r>
      <w:proofErr w:type="spellEnd"/>
      <w:r w:rsidRPr="00467FCD">
        <w:rPr>
          <w:rFonts w:asciiTheme="minorHAnsi" w:hAnsiTheme="minorHAnsi" w:cstheme="minorHAnsi"/>
          <w:b/>
          <w:noProof/>
          <w:sz w:val="22"/>
          <w:szCs w:val="22"/>
          <w:vertAlign w:val="subscript"/>
        </w:rPr>
        <w:t xml:space="preserve">  </w:t>
      </w:r>
      <w:r w:rsidRPr="00467FCD">
        <w:rPr>
          <w:rFonts w:asciiTheme="minorHAnsi" w:hAnsiTheme="minorHAnsi" w:cstheme="minorHAnsi"/>
          <w:b/>
          <w:noProof/>
          <w:sz w:val="22"/>
          <w:szCs w:val="22"/>
        </w:rPr>
        <w:t xml:space="preserve">+ </w:t>
      </w:r>
      <w:r>
        <w:rPr>
          <w:rFonts w:asciiTheme="minorHAnsi" w:hAnsiTheme="minorHAnsi" w:cstheme="minorHAnsi"/>
          <w:b/>
          <w:noProof/>
          <w:sz w:val="22"/>
          <w:szCs w:val="22"/>
        </w:rPr>
        <w:t>K</w:t>
      </w:r>
      <w:r w:rsidRPr="00467FCD">
        <w:rPr>
          <w:rFonts w:asciiTheme="minorHAnsi" w:hAnsiTheme="minorHAnsi" w:cstheme="minorHAnsi"/>
          <w:b/>
          <w:noProof/>
          <w:sz w:val="22"/>
          <w:szCs w:val="22"/>
        </w:rPr>
        <w:t xml:space="preserve">   [EUR/MWh]</w:t>
      </w:r>
      <w:r w:rsidRPr="00467FCD">
        <w:rPr>
          <w:noProof/>
        </w:rPr>
        <w:t xml:space="preserve">. </w:t>
      </w:r>
    </w:p>
    <w:p w14:paraId="3A391AB9" w14:textId="7D67F973" w:rsidR="002119B5" w:rsidRPr="00467FCD"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b/>
          <w:sz w:val="22"/>
          <w:szCs w:val="22"/>
        </w:rPr>
        <w:t xml:space="preserve">Ako </w:t>
      </w:r>
      <w:proofErr w:type="spellStart"/>
      <w:r w:rsidRPr="00467FCD">
        <w:rPr>
          <w:rFonts w:asciiTheme="minorHAnsi" w:hAnsiTheme="minorHAnsi" w:cstheme="minorHAnsi"/>
          <w:b/>
          <w:sz w:val="22"/>
          <w:szCs w:val="22"/>
        </w:rPr>
        <w:t>PXE</w:t>
      </w:r>
      <w:r w:rsidRPr="00467FCD">
        <w:rPr>
          <w:rFonts w:asciiTheme="minorHAnsi" w:hAnsiTheme="minorHAnsi" w:cstheme="minorHAnsi"/>
          <w:b/>
          <w:sz w:val="22"/>
          <w:szCs w:val="22"/>
          <w:vertAlign w:val="subscript"/>
        </w:rPr>
        <w:t>live</w:t>
      </w:r>
      <w:proofErr w:type="spellEnd"/>
      <w:r w:rsidRPr="00467FCD">
        <w:rPr>
          <w:rFonts w:asciiTheme="minorHAnsi" w:hAnsiTheme="minorHAnsi" w:cstheme="minorHAnsi"/>
          <w:b/>
          <w:sz w:val="22"/>
          <w:szCs w:val="22"/>
          <w:vertAlign w:val="subscript"/>
        </w:rPr>
        <w:t xml:space="preserve"> </w:t>
      </w:r>
      <w:proofErr w:type="spellStart"/>
      <w:r w:rsidRPr="00467FCD">
        <w:rPr>
          <w:rFonts w:asciiTheme="minorHAnsi" w:hAnsiTheme="minorHAnsi" w:cstheme="minorHAnsi"/>
          <w:b/>
          <w:sz w:val="22"/>
          <w:szCs w:val="22"/>
          <w:vertAlign w:val="subscript"/>
        </w:rPr>
        <w:t>price</w:t>
      </w:r>
      <w:proofErr w:type="spellEnd"/>
      <w:r w:rsidRPr="00467FCD">
        <w:rPr>
          <w:rFonts w:asciiTheme="minorHAnsi" w:hAnsiTheme="minorHAnsi" w:cstheme="minorHAnsi"/>
          <w:b/>
          <w:noProof/>
          <w:sz w:val="22"/>
          <w:szCs w:val="22"/>
          <w:vertAlign w:val="subscript"/>
        </w:rPr>
        <w:t xml:space="preserve"> </w:t>
      </w:r>
      <w:r w:rsidRPr="00467FCD">
        <w:rPr>
          <w:rFonts w:asciiTheme="minorHAnsi" w:hAnsiTheme="minorHAnsi" w:cstheme="minorHAnsi"/>
          <w:sz w:val="22"/>
          <w:szCs w:val="22"/>
        </w:rPr>
        <w:t xml:space="preserve">bude použitá aktuálna hodnota príslušných produktov „SLOVAK BASE LOAD FUTURES“ na obchodnej platforme </w:t>
      </w:r>
      <w:proofErr w:type="spellStart"/>
      <w:r w:rsidRPr="00467FCD">
        <w:rPr>
          <w:rFonts w:asciiTheme="minorHAnsi" w:hAnsiTheme="minorHAnsi" w:cstheme="minorHAnsi"/>
          <w:sz w:val="22"/>
          <w:szCs w:val="22"/>
        </w:rPr>
        <w:t>Power</w:t>
      </w:r>
      <w:proofErr w:type="spellEnd"/>
      <w:r w:rsidRPr="00467FCD">
        <w:rPr>
          <w:rFonts w:asciiTheme="minorHAnsi" w:hAnsiTheme="minorHAnsi" w:cstheme="minorHAnsi"/>
          <w:sz w:val="22"/>
          <w:szCs w:val="22"/>
        </w:rPr>
        <w:t xml:space="preserve"> Exchange </w:t>
      </w:r>
      <w:proofErr w:type="spellStart"/>
      <w:r w:rsidRPr="00467FCD">
        <w:rPr>
          <w:rFonts w:asciiTheme="minorHAnsi" w:hAnsiTheme="minorHAnsi" w:cstheme="minorHAnsi"/>
          <w:sz w:val="22"/>
          <w:szCs w:val="22"/>
        </w:rPr>
        <w:t>Central</w:t>
      </w:r>
      <w:proofErr w:type="spellEnd"/>
      <w:r w:rsidRPr="00467FCD">
        <w:rPr>
          <w:rFonts w:asciiTheme="minorHAnsi" w:hAnsiTheme="minorHAnsi" w:cstheme="minorHAnsi"/>
          <w:sz w:val="22"/>
          <w:szCs w:val="22"/>
        </w:rPr>
        <w:t xml:space="preserve"> </w:t>
      </w:r>
      <w:proofErr w:type="spellStart"/>
      <w:r w:rsidRPr="00467FCD">
        <w:rPr>
          <w:rFonts w:asciiTheme="minorHAnsi" w:hAnsiTheme="minorHAnsi" w:cstheme="minorHAnsi"/>
          <w:sz w:val="22"/>
          <w:szCs w:val="22"/>
        </w:rPr>
        <w:t>Europe</w:t>
      </w:r>
      <w:proofErr w:type="spellEnd"/>
      <w:r w:rsidRPr="00467FCD">
        <w:rPr>
          <w:rFonts w:asciiTheme="minorHAnsi" w:hAnsiTheme="minorHAnsi" w:cstheme="minorHAnsi"/>
          <w:sz w:val="22"/>
          <w:szCs w:val="22"/>
        </w:rPr>
        <w:t xml:space="preserve"> PXE (ďalej len „</w:t>
      </w:r>
      <w:r w:rsidRPr="009A5BEC">
        <w:rPr>
          <w:rFonts w:asciiTheme="minorHAnsi" w:hAnsiTheme="minorHAnsi" w:cstheme="minorHAnsi"/>
          <w:b/>
          <w:bCs/>
          <w:sz w:val="22"/>
          <w:szCs w:val="22"/>
        </w:rPr>
        <w:t>cena PXE</w:t>
      </w:r>
      <w:r w:rsidRPr="00467FCD">
        <w:rPr>
          <w:rFonts w:asciiTheme="minorHAnsi" w:hAnsiTheme="minorHAnsi" w:cstheme="minorHAnsi"/>
          <w:sz w:val="22"/>
          <w:szCs w:val="22"/>
        </w:rPr>
        <w:t xml:space="preserve">“) zo dňa D v €/MWh. V prípade, že sa umiestnenie príslušnej hodnoty PXE zmení, </w:t>
      </w:r>
      <w:del w:id="62" w:author="Bubák Martin" w:date="2023-11-07T11:38:00Z">
        <w:r w:rsidRPr="00467FCD" w:rsidDel="00DB721D">
          <w:rPr>
            <w:rFonts w:asciiTheme="minorHAnsi" w:hAnsiTheme="minorHAnsi" w:cstheme="minorHAnsi"/>
            <w:sz w:val="22"/>
            <w:szCs w:val="22"/>
          </w:rPr>
          <w:delText xml:space="preserve">Dodávateľ </w:delText>
        </w:r>
      </w:del>
      <w:ins w:id="63" w:author="Bubák Martin" w:date="2023-11-07T11:38:00Z">
        <w:r w:rsidR="00DB721D">
          <w:rPr>
            <w:rFonts w:asciiTheme="minorHAnsi" w:hAnsiTheme="minorHAnsi" w:cstheme="minorHAnsi"/>
            <w:sz w:val="22"/>
            <w:szCs w:val="22"/>
          </w:rPr>
          <w:t>d</w:t>
        </w:r>
        <w:r w:rsidR="00DB721D" w:rsidRPr="00467FCD">
          <w:rPr>
            <w:rFonts w:asciiTheme="minorHAnsi" w:hAnsiTheme="minorHAnsi" w:cstheme="minorHAnsi"/>
            <w:sz w:val="22"/>
            <w:szCs w:val="22"/>
          </w:rPr>
          <w:t xml:space="preserve">odávateľ </w:t>
        </w:r>
      </w:ins>
      <w:r w:rsidRPr="00467FCD">
        <w:rPr>
          <w:rFonts w:asciiTheme="minorHAnsi" w:hAnsiTheme="minorHAnsi" w:cstheme="minorHAnsi"/>
          <w:sz w:val="22"/>
          <w:szCs w:val="22"/>
        </w:rPr>
        <w:t xml:space="preserve">pre stanovenie ceny použije príslušnú hodnotu zo zodpovedajúceho dostupného umiestnenia z rovnakého zdroja (www.pxe.cz), prípadne sa </w:t>
      </w:r>
      <w:r w:rsidR="005D13F3">
        <w:rPr>
          <w:rFonts w:asciiTheme="minorHAnsi" w:hAnsiTheme="minorHAnsi" w:cstheme="minorHAnsi"/>
          <w:sz w:val="22"/>
          <w:szCs w:val="22"/>
        </w:rPr>
        <w:t>z</w:t>
      </w:r>
      <w:r w:rsidRPr="00467FCD">
        <w:rPr>
          <w:rFonts w:asciiTheme="minorHAnsi" w:hAnsiTheme="minorHAnsi" w:cstheme="minorHAnsi"/>
          <w:sz w:val="22"/>
          <w:szCs w:val="22"/>
        </w:rPr>
        <w:t>mluvné strany dohodnú na inej zodpovedajúcej referenčnej cene.</w:t>
      </w:r>
    </w:p>
    <w:p w14:paraId="3BC2F1F1" w14:textId="77777777" w:rsidR="002119B5" w:rsidRPr="00467FCD" w:rsidRDefault="002119B5" w:rsidP="002119B5">
      <w:pPr>
        <w:pStyle w:val="Bezriadkovania"/>
        <w:ind w:left="709"/>
        <w:jc w:val="both"/>
        <w:rPr>
          <w:rFonts w:asciiTheme="minorHAnsi" w:hAnsiTheme="minorHAnsi" w:cstheme="minorHAnsi"/>
          <w:b/>
          <w:sz w:val="22"/>
          <w:szCs w:val="22"/>
        </w:rPr>
      </w:pPr>
    </w:p>
    <w:p w14:paraId="40C87002" w14:textId="7423D418" w:rsidR="002119B5"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b/>
          <w:sz w:val="22"/>
          <w:szCs w:val="22"/>
        </w:rPr>
        <w:t>Dňom D</w:t>
      </w:r>
      <w:r w:rsidRPr="00467FCD">
        <w:rPr>
          <w:rFonts w:asciiTheme="minorHAnsi" w:hAnsiTheme="minorHAnsi" w:cstheme="minorHAnsi"/>
          <w:sz w:val="22"/>
          <w:szCs w:val="22"/>
        </w:rPr>
        <w:t xml:space="preserve"> sa na účely </w:t>
      </w:r>
      <w:r>
        <w:rPr>
          <w:rFonts w:asciiTheme="minorHAnsi" w:hAnsiTheme="minorHAnsi" w:cstheme="minorHAnsi"/>
          <w:sz w:val="22"/>
          <w:szCs w:val="22"/>
        </w:rPr>
        <w:t>Rámcovej z</w:t>
      </w:r>
      <w:r w:rsidRPr="00467FCD">
        <w:rPr>
          <w:rFonts w:asciiTheme="minorHAnsi" w:hAnsiTheme="minorHAnsi" w:cstheme="minorHAnsi"/>
          <w:sz w:val="22"/>
          <w:szCs w:val="22"/>
        </w:rPr>
        <w:t xml:space="preserve">mluvy rozumie pracovný deň burzy </w:t>
      </w:r>
      <w:proofErr w:type="spellStart"/>
      <w:r w:rsidRPr="00467FCD">
        <w:rPr>
          <w:rFonts w:asciiTheme="minorHAnsi" w:hAnsiTheme="minorHAnsi" w:cstheme="minorHAnsi"/>
          <w:sz w:val="22"/>
          <w:szCs w:val="22"/>
        </w:rPr>
        <w:t>Power</w:t>
      </w:r>
      <w:proofErr w:type="spellEnd"/>
      <w:r w:rsidRPr="00467FCD">
        <w:rPr>
          <w:rFonts w:asciiTheme="minorHAnsi" w:hAnsiTheme="minorHAnsi" w:cstheme="minorHAnsi"/>
          <w:sz w:val="22"/>
          <w:szCs w:val="22"/>
        </w:rPr>
        <w:t xml:space="preserve"> Exchange </w:t>
      </w:r>
      <w:proofErr w:type="spellStart"/>
      <w:r w:rsidRPr="00467FCD">
        <w:rPr>
          <w:rFonts w:asciiTheme="minorHAnsi" w:hAnsiTheme="minorHAnsi" w:cstheme="minorHAnsi"/>
          <w:sz w:val="22"/>
          <w:szCs w:val="22"/>
        </w:rPr>
        <w:t>Central</w:t>
      </w:r>
      <w:proofErr w:type="spellEnd"/>
      <w:r w:rsidRPr="00467FCD">
        <w:rPr>
          <w:rFonts w:asciiTheme="minorHAnsi" w:hAnsiTheme="minorHAnsi" w:cstheme="minorHAnsi"/>
          <w:sz w:val="22"/>
          <w:szCs w:val="22"/>
        </w:rPr>
        <w:t xml:space="preserve"> </w:t>
      </w:r>
      <w:proofErr w:type="spellStart"/>
      <w:r w:rsidRPr="00467FCD">
        <w:rPr>
          <w:rFonts w:asciiTheme="minorHAnsi" w:hAnsiTheme="minorHAnsi" w:cstheme="minorHAnsi"/>
          <w:sz w:val="22"/>
          <w:szCs w:val="22"/>
        </w:rPr>
        <w:t>Europe</w:t>
      </w:r>
      <w:proofErr w:type="spellEnd"/>
      <w:r w:rsidRPr="00467FCD">
        <w:rPr>
          <w:rFonts w:asciiTheme="minorHAnsi" w:hAnsiTheme="minorHAnsi" w:cstheme="minorHAnsi"/>
          <w:sz w:val="22"/>
          <w:szCs w:val="22"/>
        </w:rPr>
        <w:t xml:space="preserve"> PXE, v ktorom je </w:t>
      </w:r>
      <w:r>
        <w:rPr>
          <w:rFonts w:asciiTheme="minorHAnsi" w:hAnsiTheme="minorHAnsi" w:cstheme="minorHAnsi"/>
          <w:sz w:val="22"/>
          <w:szCs w:val="22"/>
        </w:rPr>
        <w:t>d</w:t>
      </w:r>
      <w:r w:rsidRPr="00467FCD">
        <w:rPr>
          <w:rFonts w:asciiTheme="minorHAnsi" w:hAnsiTheme="minorHAnsi" w:cstheme="minorHAnsi"/>
          <w:sz w:val="22"/>
          <w:szCs w:val="22"/>
        </w:rPr>
        <w:t xml:space="preserve">odávateľovi doručená požiadavka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w:t>
      </w:r>
    </w:p>
    <w:p w14:paraId="4CCDD121" w14:textId="77777777" w:rsidR="002119B5" w:rsidRDefault="002119B5" w:rsidP="00170871">
      <w:pPr>
        <w:suppressAutoHyphens/>
        <w:jc w:val="both"/>
        <w:rPr>
          <w:rFonts w:asciiTheme="minorHAnsi" w:hAnsiTheme="minorHAnsi" w:cstheme="minorHAnsi"/>
          <w:bCs/>
          <w:sz w:val="22"/>
          <w:szCs w:val="22"/>
        </w:rPr>
      </w:pPr>
    </w:p>
    <w:p w14:paraId="0EDCBA67" w14:textId="085E86E6" w:rsidR="002119B5"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sz w:val="22"/>
          <w:szCs w:val="22"/>
        </w:rPr>
        <w:t xml:space="preserve">Zástupcovia </w:t>
      </w:r>
      <w:del w:id="64" w:author="Bubák Martin" w:date="2023-11-07T11:38:00Z">
        <w:r w:rsidDel="00922490">
          <w:rPr>
            <w:rFonts w:asciiTheme="minorHAnsi" w:hAnsiTheme="minorHAnsi" w:cstheme="minorHAnsi"/>
            <w:sz w:val="22"/>
            <w:szCs w:val="22"/>
          </w:rPr>
          <w:delText>o</w:delText>
        </w:r>
        <w:r w:rsidRPr="00467FCD" w:rsidDel="00922490">
          <w:rPr>
            <w:rFonts w:asciiTheme="minorHAnsi" w:hAnsiTheme="minorHAnsi" w:cstheme="minorHAnsi"/>
            <w:sz w:val="22"/>
            <w:szCs w:val="22"/>
          </w:rPr>
          <w:delText>dberateľa</w:delText>
        </w:r>
      </w:del>
      <w:ins w:id="65" w:author="Bubák Martin" w:date="2023-11-07T11:38:00Z">
        <w:r w:rsidR="00922490">
          <w:rPr>
            <w:rFonts w:asciiTheme="minorHAnsi" w:hAnsiTheme="minorHAnsi" w:cstheme="minorHAnsi"/>
            <w:sz w:val="22"/>
            <w:szCs w:val="22"/>
          </w:rPr>
          <w:t>BBSK</w:t>
        </w:r>
      </w:ins>
      <w:r w:rsidRPr="00467FCD">
        <w:rPr>
          <w:rFonts w:asciiTheme="minorHAnsi" w:hAnsiTheme="minorHAnsi" w:cstheme="minorHAnsi"/>
          <w:sz w:val="22"/>
          <w:szCs w:val="22"/>
        </w:rPr>
        <w:t xml:space="preserve">, ktorí sú oprávnení predkladať </w:t>
      </w:r>
      <w:r>
        <w:rPr>
          <w:rFonts w:asciiTheme="minorHAnsi" w:hAnsiTheme="minorHAnsi" w:cstheme="minorHAnsi"/>
          <w:sz w:val="22"/>
          <w:szCs w:val="22"/>
        </w:rPr>
        <w:t>p</w:t>
      </w:r>
      <w:r w:rsidRPr="00467FCD">
        <w:rPr>
          <w:rFonts w:asciiTheme="minorHAnsi" w:hAnsiTheme="minorHAnsi" w:cstheme="minorHAnsi"/>
          <w:sz w:val="22"/>
          <w:szCs w:val="22"/>
        </w:rPr>
        <w:t xml:space="preserve">ožiadavky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podľa tohto bodu </w:t>
      </w:r>
      <w:r w:rsidR="006F5B27">
        <w:rPr>
          <w:rFonts w:asciiTheme="minorHAnsi" w:hAnsiTheme="minorHAnsi" w:cstheme="minorHAnsi"/>
          <w:sz w:val="22"/>
          <w:szCs w:val="22"/>
        </w:rPr>
        <w:t xml:space="preserve">prílohy č. 3 </w:t>
      </w:r>
      <w:r>
        <w:rPr>
          <w:rFonts w:asciiTheme="minorHAnsi" w:hAnsiTheme="minorHAnsi" w:cstheme="minorHAnsi"/>
          <w:sz w:val="22"/>
          <w:szCs w:val="22"/>
        </w:rPr>
        <w:t>Rámcovej z</w:t>
      </w:r>
      <w:r w:rsidRPr="00467FCD">
        <w:rPr>
          <w:rFonts w:asciiTheme="minorHAnsi" w:hAnsiTheme="minorHAnsi" w:cstheme="minorHAnsi"/>
          <w:sz w:val="22"/>
          <w:szCs w:val="22"/>
        </w:rPr>
        <w:t>mluvy sú</w:t>
      </w:r>
      <w:r>
        <w:rPr>
          <w:rFonts w:asciiTheme="minorHAnsi" w:hAnsiTheme="minorHAnsi" w:cstheme="minorHAnsi"/>
          <w:sz w:val="22"/>
          <w:szCs w:val="22"/>
        </w:rPr>
        <w:t>:</w:t>
      </w:r>
    </w:p>
    <w:p w14:paraId="44E7CBF9" w14:textId="77777777" w:rsidR="002119B5" w:rsidRDefault="002119B5" w:rsidP="002119B5">
      <w:pPr>
        <w:pStyle w:val="Bezriadkovania"/>
        <w:ind w:left="709"/>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467FCD" w14:paraId="1BEA3E4F"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0B88DF09" w14:textId="26BF14A5"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 xml:space="preserve">Zástupca </w:t>
            </w:r>
            <w:del w:id="66" w:author="Bubák Martin" w:date="2023-11-07T11:38:00Z">
              <w:r w:rsidDel="00922490">
                <w:rPr>
                  <w:rFonts w:asciiTheme="minorHAnsi" w:hAnsiTheme="minorHAnsi" w:cstheme="minorHAnsi"/>
                  <w:b/>
                  <w:sz w:val="22"/>
                  <w:szCs w:val="22"/>
                </w:rPr>
                <w:delText>o</w:delText>
              </w:r>
              <w:r w:rsidRPr="00467FCD" w:rsidDel="00922490">
                <w:rPr>
                  <w:rFonts w:asciiTheme="minorHAnsi" w:hAnsiTheme="minorHAnsi" w:cstheme="minorHAnsi"/>
                  <w:b/>
                  <w:sz w:val="22"/>
                  <w:szCs w:val="22"/>
                </w:rPr>
                <w:delText>dberateľa</w:delText>
              </w:r>
            </w:del>
            <w:ins w:id="67" w:author="Bubák Martin" w:date="2023-11-07T11:38:00Z">
              <w:r w:rsidR="00922490">
                <w:rPr>
                  <w:rFonts w:asciiTheme="minorHAnsi" w:hAnsiTheme="minorHAnsi" w:cstheme="minorHAnsi"/>
                  <w:b/>
                  <w:sz w:val="22"/>
                  <w:szCs w:val="22"/>
                </w:rPr>
                <w:t>BBSK</w:t>
              </w:r>
            </w:ins>
          </w:p>
        </w:tc>
        <w:tc>
          <w:tcPr>
            <w:tcW w:w="2835" w:type="dxa"/>
            <w:tcBorders>
              <w:top w:val="single" w:sz="4" w:space="0" w:color="auto"/>
              <w:left w:val="single" w:sz="4" w:space="0" w:color="auto"/>
              <w:bottom w:val="single" w:sz="4" w:space="0" w:color="auto"/>
              <w:right w:val="single" w:sz="4" w:space="0" w:color="auto"/>
            </w:tcBorders>
            <w:vAlign w:val="center"/>
            <w:hideMark/>
          </w:tcPr>
          <w:p w14:paraId="1CE10C00"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0962A87"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telefón</w:t>
            </w:r>
          </w:p>
        </w:tc>
      </w:tr>
      <w:tr w:rsidR="002119B5" w:rsidRPr="00467FCD" w14:paraId="51FEB864"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04651833"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Ing. Juraj Šipula</w:t>
            </w:r>
          </w:p>
        </w:tc>
        <w:tc>
          <w:tcPr>
            <w:tcW w:w="2835" w:type="dxa"/>
            <w:tcBorders>
              <w:top w:val="single" w:sz="4" w:space="0" w:color="auto"/>
              <w:left w:val="single" w:sz="4" w:space="0" w:color="auto"/>
              <w:bottom w:val="single" w:sz="4" w:space="0" w:color="auto"/>
              <w:right w:val="single" w:sz="4" w:space="0" w:color="auto"/>
            </w:tcBorders>
            <w:vAlign w:val="center"/>
          </w:tcPr>
          <w:p w14:paraId="355DFDAF"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juraj.sipula@bbsk.sk</w:t>
            </w:r>
          </w:p>
        </w:tc>
        <w:tc>
          <w:tcPr>
            <w:tcW w:w="2835" w:type="dxa"/>
            <w:tcBorders>
              <w:top w:val="single" w:sz="4" w:space="0" w:color="auto"/>
              <w:left w:val="single" w:sz="4" w:space="0" w:color="auto"/>
              <w:bottom w:val="single" w:sz="4" w:space="0" w:color="auto"/>
              <w:right w:val="single" w:sz="4" w:space="0" w:color="auto"/>
            </w:tcBorders>
            <w:vAlign w:val="center"/>
          </w:tcPr>
          <w:p w14:paraId="71D9F7A7" w14:textId="77777777" w:rsidR="002119B5" w:rsidRPr="00467FCD" w:rsidRDefault="002119B5" w:rsidP="00001FE3">
            <w:pPr>
              <w:autoSpaceDE w:val="0"/>
              <w:autoSpaceDN w:val="0"/>
              <w:adjustRightInd w:val="0"/>
              <w:jc w:val="both"/>
              <w:rPr>
                <w:rFonts w:asciiTheme="minorHAnsi" w:hAnsiTheme="minorHAnsi" w:cstheme="minorHAnsi"/>
                <w:sz w:val="22"/>
                <w:szCs w:val="22"/>
              </w:rPr>
            </w:pPr>
            <w:r>
              <w:rPr>
                <w:rFonts w:asciiTheme="minorHAnsi" w:hAnsiTheme="minorHAnsi" w:cstheme="minorHAnsi"/>
                <w:color w:val="000000"/>
                <w:sz w:val="22"/>
                <w:szCs w:val="22"/>
              </w:rPr>
              <w:t>+421 940 624 551</w:t>
            </w:r>
          </w:p>
        </w:tc>
      </w:tr>
      <w:tr w:rsidR="002119B5" w:rsidRPr="00467FCD" w14:paraId="23295AE2"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33F4BA28"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Ing. Pavel Koštial</w:t>
            </w:r>
          </w:p>
        </w:tc>
        <w:tc>
          <w:tcPr>
            <w:tcW w:w="2835" w:type="dxa"/>
            <w:tcBorders>
              <w:top w:val="single" w:sz="4" w:space="0" w:color="auto"/>
              <w:left w:val="single" w:sz="4" w:space="0" w:color="auto"/>
              <w:bottom w:val="single" w:sz="4" w:space="0" w:color="auto"/>
              <w:right w:val="single" w:sz="4" w:space="0" w:color="auto"/>
            </w:tcBorders>
            <w:vAlign w:val="center"/>
          </w:tcPr>
          <w:p w14:paraId="4E96649A"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pavel.kostial@bbsk.sk</w:t>
            </w:r>
          </w:p>
        </w:tc>
        <w:tc>
          <w:tcPr>
            <w:tcW w:w="2835" w:type="dxa"/>
            <w:tcBorders>
              <w:top w:val="single" w:sz="4" w:space="0" w:color="auto"/>
              <w:left w:val="single" w:sz="4" w:space="0" w:color="auto"/>
              <w:bottom w:val="single" w:sz="4" w:space="0" w:color="auto"/>
              <w:right w:val="single" w:sz="4" w:space="0" w:color="auto"/>
            </w:tcBorders>
            <w:vAlign w:val="center"/>
          </w:tcPr>
          <w:p w14:paraId="7A9E3A23"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+421 948 063 038</w:t>
            </w:r>
          </w:p>
        </w:tc>
      </w:tr>
    </w:tbl>
    <w:p w14:paraId="049067D9" w14:textId="77777777" w:rsidR="002119B5" w:rsidRPr="00467FCD" w:rsidRDefault="002119B5" w:rsidP="002119B5">
      <w:pPr>
        <w:keepNext/>
        <w:tabs>
          <w:tab w:val="num" w:pos="858"/>
        </w:tabs>
        <w:spacing w:after="120"/>
        <w:jc w:val="both"/>
        <w:rPr>
          <w:rFonts w:asciiTheme="minorHAnsi" w:hAnsiTheme="minorHAnsi" w:cstheme="minorHAnsi"/>
          <w:sz w:val="22"/>
          <w:szCs w:val="22"/>
        </w:rPr>
      </w:pPr>
    </w:p>
    <w:p w14:paraId="32EC97D8" w14:textId="651B34B9" w:rsidR="002119B5" w:rsidRDefault="002119B5" w:rsidP="002119B5">
      <w:pPr>
        <w:ind w:left="708"/>
        <w:jc w:val="both"/>
        <w:rPr>
          <w:rFonts w:asciiTheme="minorHAnsi" w:hAnsiTheme="minorHAnsi" w:cs="Cambria"/>
          <w:sz w:val="22"/>
          <w:szCs w:val="22"/>
        </w:rPr>
      </w:pPr>
      <w:r w:rsidRPr="00467FCD">
        <w:rPr>
          <w:rFonts w:asciiTheme="minorHAnsi" w:hAnsiTheme="minorHAnsi" w:cstheme="minorHAnsi"/>
          <w:sz w:val="22"/>
          <w:szCs w:val="22"/>
        </w:rPr>
        <w:t xml:space="preserve">Kontaktné údaje oprávnených zástupcov </w:t>
      </w:r>
      <w:r>
        <w:rPr>
          <w:rFonts w:asciiTheme="minorHAnsi" w:hAnsiTheme="minorHAnsi" w:cstheme="minorHAnsi"/>
          <w:sz w:val="22"/>
          <w:szCs w:val="22"/>
        </w:rPr>
        <w:t>d</w:t>
      </w:r>
      <w:r w:rsidRPr="00467FCD">
        <w:rPr>
          <w:rFonts w:asciiTheme="minorHAnsi" w:hAnsiTheme="minorHAnsi" w:cstheme="minorHAnsi"/>
          <w:sz w:val="22"/>
          <w:szCs w:val="22"/>
        </w:rPr>
        <w:t xml:space="preserve">odávateľa </w:t>
      </w:r>
      <w:r>
        <w:rPr>
          <w:rFonts w:asciiTheme="minorHAnsi" w:hAnsiTheme="minorHAnsi" w:cs="Cambria"/>
          <w:sz w:val="22"/>
          <w:szCs w:val="22"/>
        </w:rPr>
        <w:t xml:space="preserve">na vystavenie cenovej ponuky podľa tohto bodu </w:t>
      </w:r>
      <w:r w:rsidR="006F5B27">
        <w:rPr>
          <w:rFonts w:asciiTheme="minorHAnsi" w:hAnsiTheme="minorHAnsi" w:cs="Cambria"/>
          <w:sz w:val="22"/>
          <w:szCs w:val="22"/>
        </w:rPr>
        <w:t xml:space="preserve">prílohy č. 3 </w:t>
      </w:r>
      <w:r>
        <w:rPr>
          <w:rFonts w:asciiTheme="minorHAnsi" w:hAnsiTheme="minorHAnsi" w:cstheme="minorHAnsi"/>
          <w:bCs/>
          <w:sz w:val="22"/>
          <w:szCs w:val="22"/>
          <w:lang w:eastAsia="ar-SA"/>
        </w:rPr>
        <w:t>Rámcovej zmluvy</w:t>
      </w:r>
      <w:r w:rsidRPr="007D0D6C">
        <w:rPr>
          <w:rFonts w:asciiTheme="minorHAnsi" w:hAnsiTheme="minorHAnsi" w:cs="Cambria"/>
          <w:sz w:val="22"/>
          <w:szCs w:val="22"/>
        </w:rPr>
        <w:t>:</w:t>
      </w:r>
    </w:p>
    <w:p w14:paraId="3853A861" w14:textId="77777777" w:rsidR="00471C17" w:rsidRPr="00467FCD" w:rsidRDefault="00471C17" w:rsidP="002119B5">
      <w:pPr>
        <w:ind w:left="708"/>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467FCD" w14:paraId="6C79B3BD"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398A1329"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 xml:space="preserve">Zástupca </w:t>
            </w:r>
            <w:r>
              <w:rPr>
                <w:rFonts w:asciiTheme="minorHAnsi" w:hAnsiTheme="minorHAnsi" w:cstheme="minorHAnsi"/>
                <w:b/>
                <w:sz w:val="22"/>
                <w:szCs w:val="22"/>
              </w:rPr>
              <w:t>d</w:t>
            </w:r>
            <w:r w:rsidRPr="00467FCD">
              <w:rPr>
                <w:rFonts w:asciiTheme="minorHAnsi" w:hAnsiTheme="minorHAnsi" w:cstheme="minorHAnsi"/>
                <w:b/>
                <w:sz w:val="22"/>
                <w:szCs w:val="22"/>
              </w:rPr>
              <w:t>odávateľa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0DCFA2"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9E33520"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telefón</w:t>
            </w:r>
          </w:p>
        </w:tc>
      </w:tr>
      <w:tr w:rsidR="002119B5" w:rsidRPr="00467FCD" w14:paraId="46458000"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13F137F6"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27FC8F97"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1F1D68AD" w14:textId="77777777" w:rsidR="002119B5" w:rsidRPr="00467FCD" w:rsidRDefault="002119B5" w:rsidP="00001FE3">
            <w:pPr>
              <w:keepNext/>
              <w:tabs>
                <w:tab w:val="num" w:pos="858"/>
              </w:tabs>
              <w:jc w:val="both"/>
              <w:rPr>
                <w:rFonts w:asciiTheme="minorHAnsi" w:hAnsiTheme="minorHAnsi" w:cstheme="minorHAnsi"/>
                <w:sz w:val="22"/>
                <w:szCs w:val="22"/>
              </w:rPr>
            </w:pPr>
          </w:p>
        </w:tc>
      </w:tr>
      <w:tr w:rsidR="002119B5" w:rsidRPr="00467FCD" w14:paraId="166497F0"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734C60F4"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430727E"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61A51D5E" w14:textId="77777777" w:rsidR="002119B5" w:rsidRPr="00467FCD" w:rsidRDefault="002119B5" w:rsidP="00001FE3">
            <w:pPr>
              <w:keepNext/>
              <w:tabs>
                <w:tab w:val="num" w:pos="858"/>
              </w:tabs>
              <w:jc w:val="both"/>
              <w:rPr>
                <w:rFonts w:asciiTheme="minorHAnsi" w:hAnsiTheme="minorHAnsi" w:cstheme="minorHAnsi"/>
                <w:sz w:val="22"/>
                <w:szCs w:val="22"/>
              </w:rPr>
            </w:pPr>
          </w:p>
        </w:tc>
      </w:tr>
      <w:tr w:rsidR="002119B5" w:rsidRPr="00467FCD" w14:paraId="5CA453A4"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2C257E2C"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566295D"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2B4DA449" w14:textId="77777777" w:rsidR="002119B5" w:rsidRPr="00467FCD" w:rsidRDefault="002119B5" w:rsidP="00001FE3">
            <w:pPr>
              <w:keepNext/>
              <w:tabs>
                <w:tab w:val="num" w:pos="858"/>
              </w:tabs>
              <w:jc w:val="both"/>
              <w:rPr>
                <w:rFonts w:asciiTheme="minorHAnsi" w:hAnsiTheme="minorHAnsi" w:cstheme="minorHAnsi"/>
                <w:sz w:val="22"/>
                <w:szCs w:val="22"/>
              </w:rPr>
            </w:pPr>
          </w:p>
        </w:tc>
      </w:tr>
    </w:tbl>
    <w:p w14:paraId="1C14261D" w14:textId="77777777" w:rsidR="006A3D2E" w:rsidRDefault="006A3D2E" w:rsidP="006A3D2E">
      <w:pPr>
        <w:autoSpaceDE w:val="0"/>
        <w:autoSpaceDN w:val="0"/>
        <w:adjustRightInd w:val="0"/>
        <w:ind w:left="708"/>
        <w:jc w:val="both"/>
        <w:rPr>
          <w:rFonts w:asciiTheme="minorHAnsi" w:hAnsiTheme="minorHAnsi" w:cs="Cambria"/>
          <w:sz w:val="22"/>
          <w:szCs w:val="22"/>
          <w:highlight w:val="yellow"/>
        </w:rPr>
      </w:pPr>
    </w:p>
    <w:p w14:paraId="274A1A3C" w14:textId="77777777" w:rsidR="006A3D2E" w:rsidRDefault="006A3D2E" w:rsidP="006D3074">
      <w:pPr>
        <w:rPr>
          <w:rFonts w:asciiTheme="minorHAnsi" w:hAnsiTheme="minorHAnsi" w:cs="Cambria"/>
          <w:sz w:val="22"/>
          <w:szCs w:val="22"/>
        </w:rPr>
      </w:pPr>
    </w:p>
    <w:p w14:paraId="2F662F91" w14:textId="77777777" w:rsidR="00C47412" w:rsidRDefault="00C47412" w:rsidP="00F54837">
      <w:pPr>
        <w:rPr>
          <w:rFonts w:asciiTheme="minorHAnsi" w:hAnsiTheme="minorHAnsi" w:cs="Cambria"/>
          <w:b/>
          <w:color w:val="000000"/>
          <w:sz w:val="22"/>
          <w:szCs w:val="22"/>
        </w:rPr>
      </w:pPr>
    </w:p>
    <w:p w14:paraId="7E17F04E" w14:textId="77777777" w:rsidR="00C47412" w:rsidRDefault="00C47412" w:rsidP="00F54837">
      <w:pPr>
        <w:rPr>
          <w:rFonts w:asciiTheme="minorHAnsi" w:hAnsiTheme="minorHAnsi" w:cs="Cambria"/>
          <w:b/>
          <w:color w:val="000000"/>
          <w:sz w:val="22"/>
          <w:szCs w:val="22"/>
        </w:rPr>
      </w:pPr>
    </w:p>
    <w:p w14:paraId="77E27CF8" w14:textId="77777777" w:rsidR="00C47412" w:rsidRDefault="00C47412" w:rsidP="00F54837">
      <w:pPr>
        <w:rPr>
          <w:rFonts w:asciiTheme="minorHAnsi" w:hAnsiTheme="minorHAnsi" w:cs="Cambria"/>
          <w:b/>
          <w:color w:val="000000"/>
          <w:sz w:val="22"/>
          <w:szCs w:val="22"/>
        </w:rPr>
      </w:pPr>
    </w:p>
    <w:p w14:paraId="6FACEFB6" w14:textId="77777777" w:rsidR="00C47412" w:rsidRDefault="00C47412" w:rsidP="00F54837">
      <w:pPr>
        <w:rPr>
          <w:rFonts w:asciiTheme="minorHAnsi" w:hAnsiTheme="minorHAnsi" w:cs="Cambria"/>
          <w:b/>
          <w:color w:val="000000"/>
          <w:sz w:val="22"/>
          <w:szCs w:val="22"/>
        </w:rPr>
      </w:pPr>
    </w:p>
    <w:p w14:paraId="6BD00AD6" w14:textId="77777777" w:rsidR="00C47412" w:rsidRDefault="00C47412" w:rsidP="00F54837">
      <w:pPr>
        <w:rPr>
          <w:rFonts w:asciiTheme="minorHAnsi" w:hAnsiTheme="minorHAnsi" w:cs="Cambria"/>
          <w:b/>
          <w:color w:val="000000"/>
          <w:sz w:val="22"/>
          <w:szCs w:val="22"/>
        </w:rPr>
      </w:pPr>
    </w:p>
    <w:p w14:paraId="084CB9AB" w14:textId="77777777" w:rsidR="00C47412" w:rsidRDefault="00C47412" w:rsidP="00F54837">
      <w:pPr>
        <w:rPr>
          <w:rFonts w:asciiTheme="minorHAnsi" w:hAnsiTheme="minorHAnsi" w:cs="Cambria"/>
          <w:b/>
          <w:color w:val="000000"/>
          <w:sz w:val="22"/>
          <w:szCs w:val="22"/>
        </w:rPr>
      </w:pPr>
    </w:p>
    <w:p w14:paraId="7CE51F72" w14:textId="77777777" w:rsidR="00C47412" w:rsidRDefault="00C47412" w:rsidP="00F54837">
      <w:pPr>
        <w:rPr>
          <w:rFonts w:asciiTheme="minorHAnsi" w:hAnsiTheme="minorHAnsi" w:cs="Cambria"/>
          <w:b/>
          <w:color w:val="000000"/>
          <w:sz w:val="22"/>
          <w:szCs w:val="22"/>
        </w:rPr>
      </w:pPr>
    </w:p>
    <w:p w14:paraId="24C10198" w14:textId="77777777" w:rsidR="00C47412" w:rsidRDefault="00C47412" w:rsidP="00F54837">
      <w:pPr>
        <w:rPr>
          <w:rFonts w:asciiTheme="minorHAnsi" w:hAnsiTheme="minorHAnsi" w:cs="Cambria"/>
          <w:b/>
          <w:color w:val="000000"/>
          <w:sz w:val="22"/>
          <w:szCs w:val="22"/>
        </w:rPr>
      </w:pPr>
    </w:p>
    <w:p w14:paraId="4B53C7A5" w14:textId="77777777" w:rsidR="00C47412" w:rsidRDefault="00C47412" w:rsidP="00F54837">
      <w:pPr>
        <w:rPr>
          <w:rFonts w:asciiTheme="minorHAnsi" w:hAnsiTheme="minorHAnsi" w:cs="Cambria"/>
          <w:b/>
          <w:color w:val="000000"/>
          <w:sz w:val="22"/>
          <w:szCs w:val="22"/>
        </w:rPr>
      </w:pPr>
    </w:p>
    <w:p w14:paraId="7A8C996F" w14:textId="77777777" w:rsidR="00C47412" w:rsidRDefault="00C47412" w:rsidP="00F54837">
      <w:pPr>
        <w:rPr>
          <w:rFonts w:asciiTheme="minorHAnsi" w:hAnsiTheme="minorHAnsi" w:cs="Cambria"/>
          <w:b/>
          <w:color w:val="000000"/>
          <w:sz w:val="22"/>
          <w:szCs w:val="22"/>
        </w:rPr>
      </w:pPr>
    </w:p>
    <w:p w14:paraId="580CF74F" w14:textId="77777777" w:rsidR="00C47412" w:rsidRDefault="00C47412" w:rsidP="00F54837">
      <w:pPr>
        <w:rPr>
          <w:rFonts w:asciiTheme="minorHAnsi" w:hAnsiTheme="minorHAnsi" w:cs="Cambria"/>
          <w:b/>
          <w:color w:val="000000"/>
          <w:sz w:val="22"/>
          <w:szCs w:val="22"/>
        </w:rPr>
      </w:pPr>
    </w:p>
    <w:p w14:paraId="06FA175C" w14:textId="77777777" w:rsidR="00C47412" w:rsidRDefault="00C47412" w:rsidP="00F54837">
      <w:pPr>
        <w:rPr>
          <w:rFonts w:asciiTheme="minorHAnsi" w:hAnsiTheme="minorHAnsi" w:cs="Cambria"/>
          <w:b/>
          <w:color w:val="000000"/>
          <w:sz w:val="22"/>
          <w:szCs w:val="22"/>
        </w:rPr>
      </w:pPr>
    </w:p>
    <w:p w14:paraId="173F9AD5" w14:textId="77777777" w:rsidR="005250BC" w:rsidRDefault="005250BC" w:rsidP="00F54837">
      <w:pPr>
        <w:rPr>
          <w:rFonts w:asciiTheme="minorHAnsi" w:hAnsiTheme="minorHAnsi" w:cs="Cambria"/>
          <w:b/>
          <w:color w:val="000000"/>
          <w:sz w:val="22"/>
          <w:szCs w:val="22"/>
        </w:rPr>
      </w:pPr>
    </w:p>
    <w:p w14:paraId="2DDC5939" w14:textId="77777777" w:rsidR="00C47412" w:rsidRDefault="00C47412" w:rsidP="00F54837">
      <w:pPr>
        <w:rPr>
          <w:rFonts w:asciiTheme="minorHAnsi" w:hAnsiTheme="minorHAnsi" w:cs="Cambria"/>
          <w:b/>
          <w:color w:val="000000"/>
          <w:sz w:val="22"/>
          <w:szCs w:val="22"/>
        </w:rPr>
      </w:pPr>
    </w:p>
    <w:p w14:paraId="2FF099A3" w14:textId="44FDCBDD" w:rsidR="0032017A" w:rsidRDefault="00E73CF4" w:rsidP="00F54837">
      <w:pPr>
        <w:rPr>
          <w:rFonts w:asciiTheme="minorHAnsi" w:hAnsiTheme="minorHAnsi" w:cs="Cambria"/>
          <w:sz w:val="22"/>
          <w:szCs w:val="22"/>
        </w:rPr>
      </w:pPr>
      <w:r>
        <w:rPr>
          <w:rFonts w:asciiTheme="minorHAnsi" w:hAnsiTheme="minorHAnsi" w:cs="Cambria"/>
          <w:b/>
          <w:color w:val="000000"/>
          <w:sz w:val="22"/>
          <w:szCs w:val="22"/>
        </w:rPr>
        <w:t xml:space="preserve">                                                                                                                           </w:t>
      </w:r>
      <w:r w:rsidR="00B224D5" w:rsidRPr="00AE18DF">
        <w:rPr>
          <w:rFonts w:asciiTheme="minorHAnsi" w:hAnsiTheme="minorHAnsi" w:cs="Cambria"/>
          <w:b/>
          <w:color w:val="000000"/>
          <w:sz w:val="22"/>
          <w:szCs w:val="22"/>
        </w:rPr>
        <w:t>Príloha</w:t>
      </w:r>
      <w:r w:rsidR="00B224D5" w:rsidRPr="00AE18DF">
        <w:rPr>
          <w:rFonts w:asciiTheme="minorHAnsi" w:hAnsiTheme="minorHAnsi" w:cs="Cambria"/>
          <w:b/>
          <w:bCs/>
          <w:color w:val="000000"/>
          <w:sz w:val="22"/>
          <w:szCs w:val="22"/>
        </w:rPr>
        <w:t xml:space="preserve"> č. </w:t>
      </w:r>
      <w:r w:rsidR="006D3074">
        <w:rPr>
          <w:rFonts w:asciiTheme="minorHAnsi" w:hAnsiTheme="minorHAnsi" w:cs="Cambria"/>
          <w:b/>
          <w:bCs/>
          <w:color w:val="000000"/>
          <w:sz w:val="22"/>
          <w:szCs w:val="22"/>
        </w:rPr>
        <w:t>4</w:t>
      </w:r>
      <w:r w:rsidR="00C47412" w:rsidRPr="00AE18DF">
        <w:rPr>
          <w:rFonts w:asciiTheme="minorHAnsi" w:hAnsiTheme="minorHAnsi" w:cs="Cambria"/>
          <w:b/>
          <w:bCs/>
          <w:color w:val="000000"/>
          <w:sz w:val="22"/>
          <w:szCs w:val="22"/>
        </w:rPr>
        <w:t xml:space="preserve"> </w:t>
      </w:r>
      <w:r w:rsidR="00B224D5" w:rsidRPr="00AE18DF">
        <w:rPr>
          <w:rFonts w:asciiTheme="minorHAnsi" w:hAnsiTheme="minorHAnsi" w:cs="Cambria"/>
          <w:b/>
          <w:bCs/>
          <w:color w:val="000000"/>
          <w:sz w:val="22"/>
          <w:szCs w:val="22"/>
        </w:rPr>
        <w:t>-</w:t>
      </w:r>
      <w:r w:rsidR="00B224D5" w:rsidRPr="00AE18DF">
        <w:rPr>
          <w:rFonts w:asciiTheme="minorHAnsi" w:hAnsiTheme="minorHAnsi" w:cs="Cambria"/>
          <w:color w:val="000000"/>
          <w:sz w:val="22"/>
          <w:szCs w:val="22"/>
        </w:rPr>
        <w:t xml:space="preserve"> </w:t>
      </w:r>
      <w:r w:rsidR="00B224D5" w:rsidRPr="00AE18DF">
        <w:rPr>
          <w:rFonts w:asciiTheme="minorHAnsi" w:hAnsiTheme="minorHAnsi" w:cs="Cambria"/>
          <w:sz w:val="22"/>
          <w:szCs w:val="22"/>
        </w:rPr>
        <w:t>Zoznam subdodávateľov</w:t>
      </w:r>
    </w:p>
    <w:p w14:paraId="5FF059ED" w14:textId="22B6C3F3" w:rsidR="007C26FF" w:rsidRPr="007C26FF" w:rsidRDefault="007C26FF" w:rsidP="007C26FF">
      <w:pPr>
        <w:rPr>
          <w:rFonts w:asciiTheme="minorHAnsi" w:hAnsiTheme="minorHAnsi" w:cstheme="minorHAnsi"/>
          <w:sz w:val="22"/>
          <w:szCs w:val="22"/>
        </w:rPr>
      </w:pPr>
    </w:p>
    <w:p w14:paraId="5887F580" w14:textId="72E2207D" w:rsidR="007C26FF" w:rsidRPr="007C26FF" w:rsidRDefault="007C26FF" w:rsidP="007C26FF">
      <w:pPr>
        <w:rPr>
          <w:rFonts w:asciiTheme="minorHAnsi" w:hAnsiTheme="minorHAnsi" w:cstheme="minorHAnsi"/>
          <w:sz w:val="22"/>
          <w:szCs w:val="22"/>
        </w:rPr>
      </w:pPr>
    </w:p>
    <w:p w14:paraId="68055850" w14:textId="3019ED79" w:rsidR="007C26FF" w:rsidRPr="007C26FF" w:rsidRDefault="007C26FF" w:rsidP="007C26FF">
      <w:pPr>
        <w:rPr>
          <w:rFonts w:asciiTheme="minorHAnsi" w:hAnsiTheme="minorHAnsi" w:cstheme="minorHAnsi"/>
          <w:sz w:val="22"/>
          <w:szCs w:val="22"/>
        </w:rPr>
      </w:pPr>
    </w:p>
    <w:p w14:paraId="6DB810D3" w14:textId="496A4EA3" w:rsidR="007C26FF" w:rsidRPr="007C26FF" w:rsidRDefault="007C26FF" w:rsidP="007C26FF">
      <w:pPr>
        <w:rPr>
          <w:rFonts w:asciiTheme="minorHAnsi" w:hAnsiTheme="minorHAnsi" w:cstheme="minorHAnsi"/>
          <w:sz w:val="22"/>
          <w:szCs w:val="22"/>
        </w:rPr>
      </w:pPr>
    </w:p>
    <w:p w14:paraId="0E5790EB" w14:textId="505F48B5" w:rsidR="007C26FF" w:rsidRPr="007C26FF" w:rsidRDefault="007C26FF" w:rsidP="007C26FF">
      <w:pPr>
        <w:rPr>
          <w:rFonts w:asciiTheme="minorHAnsi" w:hAnsiTheme="minorHAnsi" w:cstheme="minorHAnsi"/>
          <w:sz w:val="22"/>
          <w:szCs w:val="22"/>
        </w:rPr>
      </w:pPr>
    </w:p>
    <w:p w14:paraId="72753093" w14:textId="14D57C07" w:rsidR="007C26FF" w:rsidRPr="007C26FF" w:rsidRDefault="007C26FF" w:rsidP="007C26FF">
      <w:pPr>
        <w:rPr>
          <w:rFonts w:asciiTheme="minorHAnsi" w:hAnsiTheme="minorHAnsi" w:cstheme="minorHAnsi"/>
          <w:sz w:val="22"/>
          <w:szCs w:val="22"/>
        </w:rPr>
      </w:pPr>
    </w:p>
    <w:p w14:paraId="5D03DF80" w14:textId="78A20BDC" w:rsidR="007C26FF" w:rsidRPr="007C26FF" w:rsidRDefault="007C26FF" w:rsidP="007C26FF">
      <w:pPr>
        <w:rPr>
          <w:rFonts w:asciiTheme="minorHAnsi" w:hAnsiTheme="minorHAnsi" w:cstheme="minorHAnsi"/>
          <w:sz w:val="22"/>
          <w:szCs w:val="22"/>
        </w:rPr>
      </w:pPr>
    </w:p>
    <w:p w14:paraId="7BADF95E" w14:textId="5C44947E" w:rsidR="007C26FF" w:rsidRPr="007C26FF" w:rsidRDefault="007C26FF" w:rsidP="007C26FF">
      <w:pPr>
        <w:rPr>
          <w:rFonts w:asciiTheme="minorHAnsi" w:hAnsiTheme="minorHAnsi" w:cstheme="minorHAnsi"/>
          <w:sz w:val="22"/>
          <w:szCs w:val="22"/>
        </w:rPr>
      </w:pPr>
    </w:p>
    <w:p w14:paraId="4E017DAA" w14:textId="2A3EBF12" w:rsidR="007C26FF" w:rsidRPr="007C26FF" w:rsidRDefault="007C26FF" w:rsidP="007C26FF">
      <w:pPr>
        <w:rPr>
          <w:rFonts w:asciiTheme="minorHAnsi" w:hAnsiTheme="minorHAnsi" w:cstheme="minorHAnsi"/>
          <w:sz w:val="22"/>
          <w:szCs w:val="22"/>
        </w:rPr>
      </w:pPr>
    </w:p>
    <w:p w14:paraId="4434E6FC" w14:textId="3C8E3C65" w:rsidR="007C26FF" w:rsidRPr="007C26FF" w:rsidRDefault="007C26FF" w:rsidP="007C26FF">
      <w:pPr>
        <w:rPr>
          <w:rFonts w:asciiTheme="minorHAnsi" w:hAnsiTheme="minorHAnsi" w:cstheme="minorHAnsi"/>
          <w:sz w:val="22"/>
          <w:szCs w:val="22"/>
        </w:rPr>
      </w:pPr>
    </w:p>
    <w:p w14:paraId="37AFC948" w14:textId="6DC999C8" w:rsidR="007C26FF" w:rsidRPr="007C26FF" w:rsidRDefault="007C26FF" w:rsidP="007C26FF">
      <w:pPr>
        <w:rPr>
          <w:rFonts w:asciiTheme="minorHAnsi" w:hAnsiTheme="minorHAnsi" w:cstheme="minorHAnsi"/>
          <w:sz w:val="22"/>
          <w:szCs w:val="22"/>
        </w:rPr>
      </w:pPr>
    </w:p>
    <w:p w14:paraId="6A1D8A8F" w14:textId="0A59885D" w:rsidR="007C26FF" w:rsidRPr="007C26FF" w:rsidRDefault="007C26FF" w:rsidP="007C26FF">
      <w:pPr>
        <w:rPr>
          <w:rFonts w:asciiTheme="minorHAnsi" w:hAnsiTheme="minorHAnsi" w:cstheme="minorHAnsi"/>
          <w:sz w:val="22"/>
          <w:szCs w:val="22"/>
        </w:rPr>
      </w:pPr>
    </w:p>
    <w:p w14:paraId="27D1074B" w14:textId="191181DE" w:rsidR="007C26FF" w:rsidRPr="007C26FF" w:rsidRDefault="007C26FF" w:rsidP="007C26FF">
      <w:pPr>
        <w:rPr>
          <w:rFonts w:asciiTheme="minorHAnsi" w:hAnsiTheme="minorHAnsi" w:cstheme="minorHAnsi"/>
          <w:sz w:val="22"/>
          <w:szCs w:val="22"/>
        </w:rPr>
      </w:pPr>
    </w:p>
    <w:p w14:paraId="4FAFEF46" w14:textId="2B7B312A" w:rsidR="007C26FF" w:rsidRPr="007C26FF" w:rsidRDefault="007C26FF" w:rsidP="007C26FF">
      <w:pPr>
        <w:rPr>
          <w:rFonts w:asciiTheme="minorHAnsi" w:hAnsiTheme="minorHAnsi" w:cstheme="minorHAnsi"/>
          <w:sz w:val="22"/>
          <w:szCs w:val="22"/>
        </w:rPr>
      </w:pPr>
    </w:p>
    <w:p w14:paraId="3019DED7" w14:textId="6B86BBFD" w:rsidR="007C26FF" w:rsidRPr="007C26FF" w:rsidRDefault="007C26FF" w:rsidP="007C26FF">
      <w:pPr>
        <w:rPr>
          <w:rFonts w:asciiTheme="minorHAnsi" w:hAnsiTheme="minorHAnsi" w:cstheme="minorHAnsi"/>
          <w:sz w:val="22"/>
          <w:szCs w:val="22"/>
        </w:rPr>
      </w:pPr>
    </w:p>
    <w:p w14:paraId="2AE6C99B" w14:textId="72D0F9FA" w:rsidR="007C26FF" w:rsidRPr="007C26FF" w:rsidRDefault="007C26FF" w:rsidP="007C26FF">
      <w:pPr>
        <w:rPr>
          <w:rFonts w:asciiTheme="minorHAnsi" w:hAnsiTheme="minorHAnsi" w:cstheme="minorHAnsi"/>
          <w:sz w:val="22"/>
          <w:szCs w:val="22"/>
        </w:rPr>
      </w:pPr>
    </w:p>
    <w:p w14:paraId="5612CE46" w14:textId="2A804758" w:rsidR="007C26FF" w:rsidRPr="007C26FF" w:rsidRDefault="007C26FF" w:rsidP="007C26FF">
      <w:pPr>
        <w:rPr>
          <w:rFonts w:asciiTheme="minorHAnsi" w:hAnsiTheme="minorHAnsi" w:cstheme="minorHAnsi"/>
          <w:sz w:val="22"/>
          <w:szCs w:val="22"/>
        </w:rPr>
      </w:pPr>
    </w:p>
    <w:p w14:paraId="163DD4BC" w14:textId="5D16FB00" w:rsidR="007C26FF" w:rsidRPr="007C26FF" w:rsidRDefault="007C26FF" w:rsidP="007C26FF">
      <w:pPr>
        <w:rPr>
          <w:rFonts w:asciiTheme="minorHAnsi" w:hAnsiTheme="minorHAnsi" w:cstheme="minorHAnsi"/>
          <w:sz w:val="22"/>
          <w:szCs w:val="22"/>
        </w:rPr>
      </w:pPr>
    </w:p>
    <w:p w14:paraId="55A80C82" w14:textId="2AF4CB71" w:rsidR="007C26FF" w:rsidRPr="007C26FF" w:rsidRDefault="007C26FF" w:rsidP="007C26FF">
      <w:pPr>
        <w:rPr>
          <w:rFonts w:asciiTheme="minorHAnsi" w:hAnsiTheme="minorHAnsi" w:cstheme="minorHAnsi"/>
          <w:sz w:val="22"/>
          <w:szCs w:val="22"/>
        </w:rPr>
      </w:pPr>
    </w:p>
    <w:p w14:paraId="0C2D7D54" w14:textId="482DB9BC" w:rsidR="007C26FF" w:rsidRPr="007C26FF" w:rsidRDefault="007C26FF" w:rsidP="007C26FF">
      <w:pPr>
        <w:rPr>
          <w:rFonts w:asciiTheme="minorHAnsi" w:hAnsiTheme="minorHAnsi" w:cstheme="minorHAnsi"/>
          <w:sz w:val="22"/>
          <w:szCs w:val="22"/>
        </w:rPr>
      </w:pPr>
    </w:p>
    <w:p w14:paraId="1D3B404F" w14:textId="051ED678" w:rsidR="007C26FF" w:rsidRPr="007C26FF" w:rsidRDefault="007C26FF" w:rsidP="007C26FF">
      <w:pPr>
        <w:rPr>
          <w:rFonts w:asciiTheme="minorHAnsi" w:hAnsiTheme="minorHAnsi" w:cstheme="minorHAnsi"/>
          <w:sz w:val="22"/>
          <w:szCs w:val="22"/>
        </w:rPr>
      </w:pPr>
    </w:p>
    <w:p w14:paraId="0B165CD0" w14:textId="73F35946" w:rsidR="007C26FF" w:rsidRPr="007C26FF" w:rsidRDefault="007C26FF" w:rsidP="007C26FF">
      <w:pPr>
        <w:rPr>
          <w:rFonts w:asciiTheme="minorHAnsi" w:hAnsiTheme="minorHAnsi" w:cstheme="minorHAnsi"/>
          <w:sz w:val="22"/>
          <w:szCs w:val="22"/>
        </w:rPr>
      </w:pPr>
    </w:p>
    <w:p w14:paraId="59B4B7BB" w14:textId="04F970F5" w:rsidR="007C26FF" w:rsidRPr="007C26FF" w:rsidRDefault="007C26FF" w:rsidP="007C26FF">
      <w:pPr>
        <w:rPr>
          <w:rFonts w:asciiTheme="minorHAnsi" w:hAnsiTheme="minorHAnsi" w:cstheme="minorHAnsi"/>
          <w:sz w:val="22"/>
          <w:szCs w:val="22"/>
        </w:rPr>
      </w:pPr>
    </w:p>
    <w:p w14:paraId="706F0952" w14:textId="6EC56FF8" w:rsidR="007C26FF" w:rsidRPr="007C26FF" w:rsidRDefault="007C26FF" w:rsidP="007C26FF">
      <w:pPr>
        <w:rPr>
          <w:rFonts w:asciiTheme="minorHAnsi" w:hAnsiTheme="minorHAnsi" w:cstheme="minorHAnsi"/>
          <w:sz w:val="22"/>
          <w:szCs w:val="22"/>
        </w:rPr>
      </w:pPr>
    </w:p>
    <w:p w14:paraId="27656D90" w14:textId="7928F983" w:rsidR="007C26FF" w:rsidRPr="007C26FF" w:rsidRDefault="007C26FF" w:rsidP="007C26FF">
      <w:pPr>
        <w:rPr>
          <w:rFonts w:asciiTheme="minorHAnsi" w:hAnsiTheme="minorHAnsi" w:cstheme="minorHAnsi"/>
          <w:sz w:val="22"/>
          <w:szCs w:val="22"/>
        </w:rPr>
      </w:pPr>
    </w:p>
    <w:p w14:paraId="33F90C61" w14:textId="745CAD64" w:rsidR="007C26FF" w:rsidRPr="007C26FF" w:rsidRDefault="007C26FF" w:rsidP="007C26FF">
      <w:pPr>
        <w:rPr>
          <w:rFonts w:asciiTheme="minorHAnsi" w:hAnsiTheme="minorHAnsi" w:cstheme="minorHAnsi"/>
          <w:sz w:val="22"/>
          <w:szCs w:val="22"/>
        </w:rPr>
      </w:pPr>
    </w:p>
    <w:p w14:paraId="2274D276" w14:textId="76BAB987" w:rsidR="007C26FF" w:rsidRPr="007C26FF" w:rsidRDefault="007C26FF" w:rsidP="007C26FF">
      <w:pPr>
        <w:rPr>
          <w:rFonts w:asciiTheme="minorHAnsi" w:hAnsiTheme="minorHAnsi" w:cstheme="minorHAnsi"/>
          <w:sz w:val="22"/>
          <w:szCs w:val="22"/>
        </w:rPr>
      </w:pPr>
    </w:p>
    <w:p w14:paraId="746C66E0" w14:textId="7DB3A2DF" w:rsidR="007C26FF" w:rsidRPr="007C26FF" w:rsidRDefault="007C26FF" w:rsidP="007C26FF">
      <w:pPr>
        <w:rPr>
          <w:rFonts w:asciiTheme="minorHAnsi" w:hAnsiTheme="minorHAnsi" w:cstheme="minorHAnsi"/>
          <w:sz w:val="22"/>
          <w:szCs w:val="22"/>
        </w:rPr>
      </w:pPr>
    </w:p>
    <w:p w14:paraId="6F7C3CD2" w14:textId="0C362F37" w:rsidR="007C26FF" w:rsidRPr="007C26FF" w:rsidRDefault="007C26FF" w:rsidP="007C26FF">
      <w:pPr>
        <w:rPr>
          <w:rFonts w:asciiTheme="minorHAnsi" w:hAnsiTheme="minorHAnsi" w:cstheme="minorHAnsi"/>
          <w:sz w:val="22"/>
          <w:szCs w:val="22"/>
        </w:rPr>
      </w:pPr>
    </w:p>
    <w:p w14:paraId="15BE0C40" w14:textId="36E8C0BA" w:rsidR="007C26FF" w:rsidRPr="007C26FF" w:rsidRDefault="007C26FF" w:rsidP="007C26FF">
      <w:pPr>
        <w:rPr>
          <w:rFonts w:asciiTheme="minorHAnsi" w:hAnsiTheme="minorHAnsi" w:cstheme="minorHAnsi"/>
          <w:sz w:val="22"/>
          <w:szCs w:val="22"/>
        </w:rPr>
      </w:pPr>
    </w:p>
    <w:p w14:paraId="1A36725E" w14:textId="35CE4EF9" w:rsidR="007C26FF" w:rsidRPr="007C26FF" w:rsidRDefault="007C26FF" w:rsidP="007C26FF">
      <w:pPr>
        <w:rPr>
          <w:rFonts w:asciiTheme="minorHAnsi" w:hAnsiTheme="minorHAnsi" w:cstheme="minorHAnsi"/>
          <w:sz w:val="22"/>
          <w:szCs w:val="22"/>
        </w:rPr>
      </w:pPr>
    </w:p>
    <w:p w14:paraId="46B88398" w14:textId="2F9D2F98" w:rsidR="007C26FF" w:rsidRPr="007C26FF" w:rsidRDefault="007C26FF" w:rsidP="007C26FF">
      <w:pPr>
        <w:rPr>
          <w:rFonts w:asciiTheme="minorHAnsi" w:hAnsiTheme="minorHAnsi" w:cstheme="minorHAnsi"/>
          <w:sz w:val="22"/>
          <w:szCs w:val="22"/>
        </w:rPr>
      </w:pPr>
    </w:p>
    <w:p w14:paraId="3C3797BC" w14:textId="3BC4E602" w:rsidR="007C26FF" w:rsidRPr="007C26FF" w:rsidRDefault="007C26FF" w:rsidP="007C26FF">
      <w:pPr>
        <w:rPr>
          <w:rFonts w:asciiTheme="minorHAnsi" w:hAnsiTheme="minorHAnsi" w:cstheme="minorHAnsi"/>
          <w:sz w:val="22"/>
          <w:szCs w:val="22"/>
        </w:rPr>
      </w:pPr>
    </w:p>
    <w:p w14:paraId="0BB8A4FC" w14:textId="459E0B3F" w:rsidR="007C26FF" w:rsidRPr="007C26FF" w:rsidRDefault="007C26FF" w:rsidP="007C26FF">
      <w:pPr>
        <w:rPr>
          <w:rFonts w:asciiTheme="minorHAnsi" w:hAnsiTheme="minorHAnsi" w:cstheme="minorHAnsi"/>
          <w:sz w:val="22"/>
          <w:szCs w:val="22"/>
        </w:rPr>
      </w:pPr>
    </w:p>
    <w:p w14:paraId="5B225676" w14:textId="4F5BE042" w:rsidR="007C26FF" w:rsidRPr="007C26FF" w:rsidRDefault="007C26FF" w:rsidP="007C26FF">
      <w:pPr>
        <w:rPr>
          <w:rFonts w:asciiTheme="minorHAnsi" w:hAnsiTheme="minorHAnsi" w:cstheme="minorHAnsi"/>
          <w:sz w:val="22"/>
          <w:szCs w:val="22"/>
        </w:rPr>
      </w:pPr>
    </w:p>
    <w:p w14:paraId="12B71354" w14:textId="146D3EB5" w:rsidR="007C26FF" w:rsidRPr="007C26FF" w:rsidRDefault="007C26FF" w:rsidP="007C26FF">
      <w:pPr>
        <w:rPr>
          <w:rFonts w:asciiTheme="minorHAnsi" w:hAnsiTheme="minorHAnsi" w:cstheme="minorHAnsi"/>
          <w:sz w:val="22"/>
          <w:szCs w:val="22"/>
        </w:rPr>
      </w:pPr>
    </w:p>
    <w:p w14:paraId="3E0B5A47" w14:textId="54933C4B" w:rsidR="007C26FF" w:rsidRPr="007C26FF" w:rsidRDefault="007C26FF" w:rsidP="007C26FF">
      <w:pPr>
        <w:rPr>
          <w:rFonts w:asciiTheme="minorHAnsi" w:hAnsiTheme="minorHAnsi" w:cstheme="minorHAnsi"/>
          <w:sz w:val="22"/>
          <w:szCs w:val="22"/>
        </w:rPr>
      </w:pPr>
    </w:p>
    <w:p w14:paraId="2F7CF5AB" w14:textId="67E97497" w:rsidR="007C26FF" w:rsidRPr="007C26FF" w:rsidRDefault="007C26FF" w:rsidP="007C26FF">
      <w:pPr>
        <w:rPr>
          <w:rFonts w:asciiTheme="minorHAnsi" w:hAnsiTheme="minorHAnsi" w:cstheme="minorHAnsi"/>
          <w:sz w:val="22"/>
          <w:szCs w:val="22"/>
        </w:rPr>
      </w:pPr>
    </w:p>
    <w:p w14:paraId="022AAC09" w14:textId="3A168D51" w:rsidR="007C26FF" w:rsidRPr="007C26FF" w:rsidRDefault="007C26FF" w:rsidP="007C26FF">
      <w:pPr>
        <w:rPr>
          <w:rFonts w:asciiTheme="minorHAnsi" w:hAnsiTheme="minorHAnsi" w:cstheme="minorHAnsi"/>
          <w:sz w:val="22"/>
          <w:szCs w:val="22"/>
        </w:rPr>
      </w:pPr>
    </w:p>
    <w:p w14:paraId="0E38312D" w14:textId="1CC3402D" w:rsidR="007C26FF" w:rsidRPr="007C26FF" w:rsidRDefault="007C26FF" w:rsidP="007C26FF">
      <w:pPr>
        <w:rPr>
          <w:rFonts w:asciiTheme="minorHAnsi" w:hAnsiTheme="minorHAnsi" w:cstheme="minorHAnsi"/>
          <w:sz w:val="22"/>
          <w:szCs w:val="22"/>
        </w:rPr>
      </w:pPr>
    </w:p>
    <w:p w14:paraId="0981B400" w14:textId="4FE31993" w:rsidR="007C26FF" w:rsidRPr="007C26FF" w:rsidRDefault="007C26FF" w:rsidP="007C26FF">
      <w:pPr>
        <w:rPr>
          <w:rFonts w:asciiTheme="minorHAnsi" w:hAnsiTheme="minorHAnsi" w:cstheme="minorHAnsi"/>
          <w:sz w:val="22"/>
          <w:szCs w:val="22"/>
        </w:rPr>
      </w:pPr>
    </w:p>
    <w:p w14:paraId="5658F15F" w14:textId="2D30A29A" w:rsidR="007C26FF" w:rsidRPr="007C26FF" w:rsidRDefault="007C26FF" w:rsidP="007C26FF">
      <w:pPr>
        <w:rPr>
          <w:rFonts w:asciiTheme="minorHAnsi" w:hAnsiTheme="minorHAnsi" w:cstheme="minorHAnsi"/>
          <w:sz w:val="22"/>
          <w:szCs w:val="22"/>
        </w:rPr>
      </w:pPr>
    </w:p>
    <w:p w14:paraId="3DDAC6A9" w14:textId="0D041DA2" w:rsidR="007C26FF" w:rsidRPr="007C26FF" w:rsidRDefault="007C26FF" w:rsidP="007C26FF">
      <w:pPr>
        <w:rPr>
          <w:rFonts w:asciiTheme="minorHAnsi" w:hAnsiTheme="minorHAnsi" w:cstheme="minorHAnsi"/>
          <w:sz w:val="22"/>
          <w:szCs w:val="22"/>
        </w:rPr>
      </w:pPr>
    </w:p>
    <w:p w14:paraId="71F19A54" w14:textId="5CBA777C" w:rsidR="007C26FF" w:rsidRPr="007C26FF" w:rsidRDefault="007C26FF" w:rsidP="007C26FF">
      <w:pPr>
        <w:rPr>
          <w:rFonts w:asciiTheme="minorHAnsi" w:hAnsiTheme="minorHAnsi" w:cstheme="minorHAnsi"/>
          <w:sz w:val="22"/>
          <w:szCs w:val="22"/>
        </w:rPr>
      </w:pPr>
    </w:p>
    <w:p w14:paraId="7886AA55" w14:textId="61417A5C" w:rsidR="007C26FF" w:rsidRPr="007C26FF" w:rsidRDefault="007C26FF" w:rsidP="007C26FF">
      <w:pPr>
        <w:rPr>
          <w:rFonts w:asciiTheme="minorHAnsi" w:hAnsiTheme="minorHAnsi" w:cstheme="minorHAnsi"/>
          <w:sz w:val="22"/>
          <w:szCs w:val="22"/>
        </w:rPr>
      </w:pPr>
    </w:p>
    <w:p w14:paraId="28000273" w14:textId="236AC641" w:rsidR="007C26FF" w:rsidRPr="007C26FF" w:rsidRDefault="007C26FF" w:rsidP="007C26FF">
      <w:pPr>
        <w:rPr>
          <w:rFonts w:asciiTheme="minorHAnsi" w:hAnsiTheme="minorHAnsi" w:cstheme="minorHAnsi"/>
          <w:sz w:val="22"/>
          <w:szCs w:val="22"/>
        </w:rPr>
      </w:pPr>
    </w:p>
    <w:p w14:paraId="62C017D7" w14:textId="77777777" w:rsidR="007C26FF" w:rsidRPr="007C26FF" w:rsidRDefault="007C26FF" w:rsidP="00E04E90">
      <w:pPr>
        <w:rPr>
          <w:rFonts w:asciiTheme="minorHAnsi" w:hAnsiTheme="minorHAnsi" w:cstheme="minorHAnsi"/>
          <w:sz w:val="22"/>
          <w:szCs w:val="22"/>
        </w:rPr>
      </w:pPr>
    </w:p>
    <w:sectPr w:rsidR="007C26FF" w:rsidRPr="007C26FF" w:rsidSect="00A114FF">
      <w:headerReference w:type="default" r:id="rId12"/>
      <w:footerReference w:type="default" r:id="rId13"/>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6A4F9" w14:textId="77777777" w:rsidR="00973CD2" w:rsidRDefault="00973CD2" w:rsidP="00F462D6">
      <w:r>
        <w:separator/>
      </w:r>
    </w:p>
  </w:endnote>
  <w:endnote w:type="continuationSeparator" w:id="0">
    <w:p w14:paraId="73DFD194" w14:textId="77777777" w:rsidR="00973CD2" w:rsidRDefault="00973CD2" w:rsidP="00F4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F761" w14:textId="5FA78D01" w:rsidR="00F462D6" w:rsidRPr="008937E6" w:rsidRDefault="007C26FF">
    <w:pPr>
      <w:pStyle w:val="Pta"/>
      <w:rPr>
        <w:rFonts w:asciiTheme="minorHAnsi" w:hAnsiTheme="minorHAnsi" w:cstheme="minorHAnsi"/>
        <w:sz w:val="18"/>
        <w:szCs w:val="18"/>
      </w:rPr>
    </w:pPr>
    <w:r w:rsidRPr="008937E6">
      <w:rPr>
        <w:rFonts w:asciiTheme="minorHAnsi" w:hAnsiTheme="minorHAnsi" w:cstheme="minorHAnsi"/>
        <w:sz w:val="18"/>
        <w:szCs w:val="18"/>
      </w:rPr>
      <w:t>BBSK</w:t>
    </w:r>
    <w:r w:rsidR="00F462D6" w:rsidRPr="008937E6">
      <w:rPr>
        <w:rFonts w:asciiTheme="minorHAnsi" w:hAnsiTheme="minorHAnsi" w:cstheme="minorHAnsi"/>
        <w:sz w:val="18"/>
        <w:szCs w:val="18"/>
      </w:rPr>
      <w:ptab w:relativeTo="margin" w:alignment="center" w:leader="none"/>
    </w:r>
    <w:r w:rsidR="00F462D6" w:rsidRPr="008937E6">
      <w:rPr>
        <w:rFonts w:asciiTheme="minorHAnsi" w:hAnsiTheme="minorHAnsi" w:cstheme="minorHAnsi"/>
        <w:sz w:val="18"/>
        <w:szCs w:val="18"/>
      </w:rPr>
      <w:t>Rámcová zmluva o združenej dodávke elektriny na rok</w:t>
    </w:r>
    <w:r w:rsidR="001D0417">
      <w:rPr>
        <w:rFonts w:asciiTheme="minorHAnsi" w:hAnsiTheme="minorHAnsi" w:cstheme="minorHAnsi"/>
        <w:sz w:val="18"/>
        <w:szCs w:val="18"/>
      </w:rPr>
      <w:t>y</w:t>
    </w:r>
    <w:r w:rsidR="00F462D6" w:rsidRPr="008937E6">
      <w:rPr>
        <w:rFonts w:asciiTheme="minorHAnsi" w:hAnsiTheme="minorHAnsi" w:cstheme="minorHAnsi"/>
        <w:sz w:val="18"/>
        <w:szCs w:val="18"/>
      </w:rPr>
      <w:t xml:space="preserve"> 202</w:t>
    </w:r>
    <w:r w:rsidR="00C47412">
      <w:rPr>
        <w:rFonts w:asciiTheme="minorHAnsi" w:hAnsiTheme="minorHAnsi" w:cstheme="minorHAnsi"/>
        <w:sz w:val="18"/>
        <w:szCs w:val="18"/>
      </w:rPr>
      <w:t>4</w:t>
    </w:r>
    <w:r w:rsidR="001D0417">
      <w:rPr>
        <w:rFonts w:asciiTheme="minorHAnsi" w:hAnsiTheme="minorHAnsi" w:cstheme="minorHAnsi"/>
        <w:sz w:val="18"/>
        <w:szCs w:val="18"/>
      </w:rPr>
      <w:t xml:space="preserve"> a 2025</w:t>
    </w:r>
    <w:r w:rsidR="00F462D6" w:rsidRPr="008937E6">
      <w:rPr>
        <w:rFonts w:asciiTheme="minorHAnsi" w:hAnsiTheme="minorHAnsi" w:cstheme="minorHAnsi"/>
        <w:sz w:val="18"/>
        <w:szCs w:val="18"/>
      </w:rPr>
      <w:ptab w:relativeTo="margin" w:alignment="right" w:leader="none"/>
    </w:r>
    <w:r w:rsidR="00F462D6" w:rsidRPr="008937E6">
      <w:rPr>
        <w:rFonts w:asciiTheme="minorHAnsi" w:hAnsiTheme="minorHAnsi" w:cstheme="minorHAnsi"/>
        <w:sz w:val="18"/>
        <w:szCs w:val="18"/>
      </w:rPr>
      <w:t xml:space="preserve">strana </w:t>
    </w:r>
    <w:r w:rsidR="00F462D6" w:rsidRPr="008937E6">
      <w:rPr>
        <w:rFonts w:asciiTheme="minorHAnsi" w:hAnsiTheme="minorHAnsi" w:cstheme="minorHAnsi"/>
        <w:sz w:val="18"/>
        <w:szCs w:val="18"/>
      </w:rPr>
      <w:fldChar w:fldCharType="begin"/>
    </w:r>
    <w:r w:rsidR="00F462D6" w:rsidRPr="008937E6">
      <w:rPr>
        <w:rFonts w:asciiTheme="minorHAnsi" w:hAnsiTheme="minorHAnsi" w:cstheme="minorHAnsi"/>
        <w:sz w:val="18"/>
        <w:szCs w:val="18"/>
      </w:rPr>
      <w:instrText>PAGE   \* MERGEFORMAT</w:instrText>
    </w:r>
    <w:r w:rsidR="00F462D6" w:rsidRPr="008937E6">
      <w:rPr>
        <w:rFonts w:asciiTheme="minorHAnsi" w:hAnsiTheme="minorHAnsi" w:cstheme="minorHAnsi"/>
        <w:sz w:val="18"/>
        <w:szCs w:val="18"/>
      </w:rPr>
      <w:fldChar w:fldCharType="separate"/>
    </w:r>
    <w:r w:rsidR="00F462D6" w:rsidRPr="008937E6">
      <w:rPr>
        <w:rFonts w:asciiTheme="minorHAnsi" w:hAnsiTheme="minorHAnsi" w:cstheme="minorHAnsi"/>
        <w:sz w:val="18"/>
        <w:szCs w:val="18"/>
      </w:rPr>
      <w:t>1</w:t>
    </w:r>
    <w:r w:rsidR="00F462D6" w:rsidRPr="008937E6">
      <w:rPr>
        <w:rFonts w:asciiTheme="minorHAnsi" w:hAnsiTheme="minorHAnsi" w:cstheme="minorHAnsi"/>
        <w:sz w:val="18"/>
        <w:szCs w:val="18"/>
      </w:rPr>
      <w:fldChar w:fldCharType="end"/>
    </w:r>
    <w:r w:rsidR="00F462D6" w:rsidRPr="008937E6">
      <w:rPr>
        <w:rFonts w:asciiTheme="minorHAnsi" w:hAnsiTheme="minorHAnsi" w:cstheme="minorHAnsi"/>
        <w:sz w:val="18"/>
        <w:szCs w:val="18"/>
      </w:rPr>
      <w:t>/</w:t>
    </w:r>
    <w:r w:rsidR="00594629" w:rsidRPr="008937E6">
      <w:rPr>
        <w:rFonts w:asciiTheme="minorHAnsi" w:hAnsiTheme="minorHAnsi" w:cstheme="minorHAnsi"/>
        <w:sz w:val="18"/>
        <w:szCs w:val="18"/>
      </w:rPr>
      <w:fldChar w:fldCharType="begin"/>
    </w:r>
    <w:r w:rsidR="00594629" w:rsidRPr="008937E6">
      <w:rPr>
        <w:rFonts w:asciiTheme="minorHAnsi" w:hAnsiTheme="minorHAnsi" w:cstheme="minorHAnsi"/>
        <w:sz w:val="18"/>
        <w:szCs w:val="18"/>
      </w:rPr>
      <w:instrText xml:space="preserve"> NUMPAGES   \* MERGEFORMAT </w:instrText>
    </w:r>
    <w:r w:rsidR="00594629" w:rsidRPr="008937E6">
      <w:rPr>
        <w:rFonts w:asciiTheme="minorHAnsi" w:hAnsiTheme="minorHAnsi" w:cstheme="minorHAnsi"/>
        <w:sz w:val="18"/>
        <w:szCs w:val="18"/>
      </w:rPr>
      <w:fldChar w:fldCharType="separate"/>
    </w:r>
    <w:r w:rsidR="00F462D6" w:rsidRPr="008937E6">
      <w:rPr>
        <w:rFonts w:asciiTheme="minorHAnsi" w:hAnsiTheme="minorHAnsi" w:cstheme="minorHAnsi"/>
        <w:noProof/>
        <w:sz w:val="18"/>
        <w:szCs w:val="18"/>
      </w:rPr>
      <w:t>21</w:t>
    </w:r>
    <w:r w:rsidR="00594629" w:rsidRPr="008937E6">
      <w:rPr>
        <w:rFonts w:asciiTheme="minorHAnsi" w:hAnsiTheme="minorHAnsi" w:cs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A67B1" w14:textId="77777777" w:rsidR="00973CD2" w:rsidRDefault="00973CD2" w:rsidP="00F462D6">
      <w:r>
        <w:separator/>
      </w:r>
    </w:p>
  </w:footnote>
  <w:footnote w:type="continuationSeparator" w:id="0">
    <w:p w14:paraId="200F880C" w14:textId="77777777" w:rsidR="00973CD2" w:rsidRDefault="00973CD2" w:rsidP="00F4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Change w:id="68" w:author="Koštial Pavel" w:date="2023-11-08T07:34:00Z">
        <w:tblPr>
          <w:tblStyle w:val="Mriekatabuky"/>
          <w:tblW w:w="0" w:type="nil"/>
          <w:tblLayout w:type="fixed"/>
          <w:tblLook w:val="06A0" w:firstRow="1" w:lastRow="0" w:firstColumn="1" w:lastColumn="0" w:noHBand="1" w:noVBand="1"/>
        </w:tblPr>
      </w:tblPrChange>
    </w:tblPr>
    <w:tblGrid>
      <w:gridCol w:w="3255"/>
      <w:gridCol w:w="3255"/>
      <w:gridCol w:w="3255"/>
      <w:tblGridChange w:id="69">
        <w:tblGrid>
          <w:gridCol w:w="3255"/>
          <w:gridCol w:w="3255"/>
          <w:gridCol w:w="3255"/>
        </w:tblGrid>
      </w:tblGridChange>
    </w:tblGrid>
    <w:tr w:rsidR="08AE0928" w14:paraId="20C3596A" w14:textId="77777777" w:rsidTr="08AE0928">
      <w:trPr>
        <w:trHeight w:val="300"/>
        <w:trPrChange w:id="70" w:author="Koštial Pavel" w:date="2023-11-08T07:34:00Z">
          <w:trPr>
            <w:trHeight w:val="300"/>
          </w:trPr>
        </w:trPrChange>
      </w:trPr>
      <w:tc>
        <w:tcPr>
          <w:tcW w:w="3255" w:type="dxa"/>
          <w:tcPrChange w:id="71" w:author="Koštial Pavel" w:date="2023-11-08T07:34:00Z">
            <w:tcPr>
              <w:tcW w:w="3255" w:type="dxa"/>
            </w:tcPr>
          </w:tcPrChange>
        </w:tcPr>
        <w:p w14:paraId="6BDA66AC" w14:textId="611F0C54" w:rsidR="08AE0928" w:rsidRDefault="08AE0928">
          <w:pPr>
            <w:pStyle w:val="Hlavika"/>
            <w:ind w:left="-115"/>
            <w:pPrChange w:id="72" w:author="Koštial Pavel" w:date="2023-11-08T07:34:00Z">
              <w:pPr/>
            </w:pPrChange>
          </w:pPr>
        </w:p>
      </w:tc>
      <w:tc>
        <w:tcPr>
          <w:tcW w:w="3255" w:type="dxa"/>
          <w:tcPrChange w:id="73" w:author="Koštial Pavel" w:date="2023-11-08T07:34:00Z">
            <w:tcPr>
              <w:tcW w:w="3255" w:type="dxa"/>
            </w:tcPr>
          </w:tcPrChange>
        </w:tcPr>
        <w:p w14:paraId="35563F91" w14:textId="1779BA7D" w:rsidR="08AE0928" w:rsidRDefault="08AE0928">
          <w:pPr>
            <w:pStyle w:val="Hlavika"/>
            <w:jc w:val="center"/>
            <w:pPrChange w:id="74" w:author="Koštial Pavel" w:date="2023-11-08T07:34:00Z">
              <w:pPr/>
            </w:pPrChange>
          </w:pPr>
        </w:p>
      </w:tc>
      <w:tc>
        <w:tcPr>
          <w:tcW w:w="3255" w:type="dxa"/>
          <w:tcPrChange w:id="75" w:author="Koštial Pavel" w:date="2023-11-08T07:34:00Z">
            <w:tcPr>
              <w:tcW w:w="3255" w:type="dxa"/>
            </w:tcPr>
          </w:tcPrChange>
        </w:tcPr>
        <w:p w14:paraId="3AF94D1F" w14:textId="6953B4E2" w:rsidR="08AE0928" w:rsidRDefault="08AE0928">
          <w:pPr>
            <w:pStyle w:val="Hlavika"/>
            <w:ind w:right="-115"/>
            <w:jc w:val="right"/>
            <w:pPrChange w:id="76" w:author="Koštial Pavel" w:date="2023-11-08T07:34:00Z">
              <w:pPr/>
            </w:pPrChange>
          </w:pPr>
        </w:p>
      </w:tc>
    </w:tr>
  </w:tbl>
  <w:p w14:paraId="1715A277" w14:textId="70FCA645" w:rsidR="08AE0928" w:rsidRDefault="08AE0928">
    <w:pPr>
      <w:pStyle w:val="Hlavika"/>
      <w:pPrChange w:id="77" w:author="Koštial Pavel" w:date="2023-11-08T07:34:00Z">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BC53E17"/>
    <w:multiLevelType w:val="hybridMultilevel"/>
    <w:tmpl w:val="E6005244"/>
    <w:lvl w:ilvl="0" w:tplc="7E284CC8">
      <w:start w:val="1"/>
      <w:numFmt w:val="decimal"/>
      <w:lvlText w:val="%1."/>
      <w:lvlJc w:val="left"/>
      <w:pPr>
        <w:ind w:left="360" w:hanging="360"/>
      </w:pPr>
      <w:rPr>
        <w:rFonts w:ascii="Arial" w:hAnsi="Arial" w:cs="Arial" w:hint="default"/>
        <w:b w:val="0"/>
        <w:bCs/>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5" w15:restartNumberingAfterBreak="0">
    <w:nsid w:val="14552A8C"/>
    <w:multiLevelType w:val="multilevel"/>
    <w:tmpl w:val="102E2F86"/>
    <w:lvl w:ilvl="0">
      <w:start w:val="3"/>
      <w:numFmt w:val="decimal"/>
      <w:lvlText w:val="%1"/>
      <w:lvlJc w:val="left"/>
      <w:pPr>
        <w:ind w:left="1069" w:hanging="1069"/>
      </w:pPr>
      <w:rPr>
        <w:rFonts w:ascii="Calibri" w:hAnsi="Calibri" w:cs="Cambria" w:hint="default"/>
      </w:rPr>
    </w:lvl>
    <w:lvl w:ilvl="1">
      <w:start w:val="3"/>
      <w:numFmt w:val="decimal"/>
      <w:lvlText w:val="%1.%2"/>
      <w:lvlJc w:val="left"/>
      <w:pPr>
        <w:ind w:left="1069" w:hanging="1069"/>
      </w:pPr>
      <w:rPr>
        <w:rFonts w:ascii="Calibri" w:hAnsi="Calibri" w:cs="Cambria" w:hint="default"/>
      </w:rPr>
    </w:lvl>
    <w:lvl w:ilvl="2">
      <w:start w:val="1"/>
      <w:numFmt w:val="decimal"/>
      <w:lvlText w:val="%1.%2.%3"/>
      <w:lvlJc w:val="left"/>
      <w:pPr>
        <w:ind w:left="1429" w:hanging="1429"/>
      </w:pPr>
      <w:rPr>
        <w:rFonts w:ascii="Calibri" w:hAnsi="Calibri" w:cs="Cambria" w:hint="default"/>
      </w:rPr>
    </w:lvl>
    <w:lvl w:ilvl="3">
      <w:start w:val="1"/>
      <w:numFmt w:val="decimal"/>
      <w:lvlText w:val="%1.%2.%3.%4"/>
      <w:lvlJc w:val="left"/>
      <w:pPr>
        <w:ind w:left="1429" w:hanging="1429"/>
      </w:pPr>
      <w:rPr>
        <w:rFonts w:ascii="Calibri" w:hAnsi="Calibri" w:cs="Cambria" w:hint="default"/>
      </w:rPr>
    </w:lvl>
    <w:lvl w:ilvl="4">
      <w:start w:val="1"/>
      <w:numFmt w:val="decimal"/>
      <w:lvlText w:val="%1.%2.%3.%4.%5"/>
      <w:lvlJc w:val="left"/>
      <w:pPr>
        <w:ind w:left="1789" w:hanging="1789"/>
      </w:pPr>
      <w:rPr>
        <w:rFonts w:ascii="Calibri" w:hAnsi="Calibri" w:cs="Cambria" w:hint="default"/>
      </w:rPr>
    </w:lvl>
    <w:lvl w:ilvl="5">
      <w:start w:val="1"/>
      <w:numFmt w:val="decimal"/>
      <w:lvlText w:val="%1.%2.%3.%4.%5.%6"/>
      <w:lvlJc w:val="left"/>
      <w:pPr>
        <w:ind w:left="1789" w:hanging="1789"/>
      </w:pPr>
      <w:rPr>
        <w:rFonts w:ascii="Calibri" w:hAnsi="Calibri" w:cs="Cambria" w:hint="default"/>
      </w:rPr>
    </w:lvl>
    <w:lvl w:ilvl="6">
      <w:start w:val="1"/>
      <w:numFmt w:val="decimal"/>
      <w:lvlText w:val="%1.%2.%3.%4.%5.%6.%7"/>
      <w:lvlJc w:val="left"/>
      <w:pPr>
        <w:ind w:left="2149" w:hanging="2149"/>
      </w:pPr>
      <w:rPr>
        <w:rFonts w:ascii="Calibri" w:hAnsi="Calibri" w:cs="Cambria" w:hint="default"/>
      </w:rPr>
    </w:lvl>
    <w:lvl w:ilvl="7">
      <w:start w:val="1"/>
      <w:numFmt w:val="decimal"/>
      <w:lvlText w:val="%1.%2.%3.%4.%5.%6.%7.%8"/>
      <w:lvlJc w:val="left"/>
      <w:pPr>
        <w:ind w:left="2149" w:hanging="2149"/>
      </w:pPr>
      <w:rPr>
        <w:rFonts w:ascii="Calibri" w:hAnsi="Calibri" w:cs="Cambria" w:hint="default"/>
      </w:rPr>
    </w:lvl>
    <w:lvl w:ilvl="8">
      <w:start w:val="1"/>
      <w:numFmt w:val="decimal"/>
      <w:lvlText w:val="%1.%2.%3.%4.%5.%6.%7.%8.%9"/>
      <w:lvlJc w:val="left"/>
      <w:pPr>
        <w:ind w:left="2149" w:hanging="2149"/>
      </w:pPr>
      <w:rPr>
        <w:rFonts w:ascii="Calibri" w:hAnsi="Calibri" w:cs="Cambria" w:hint="default"/>
      </w:rPr>
    </w:lvl>
  </w:abstractNum>
  <w:abstractNum w:abstractNumId="6"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8" w15:restartNumberingAfterBreak="0">
    <w:nsid w:val="262C0C9B"/>
    <w:multiLevelType w:val="hybridMultilevel"/>
    <w:tmpl w:val="1A56A898"/>
    <w:lvl w:ilvl="0" w:tplc="ED0A4678">
      <w:start w:val="1"/>
      <w:numFmt w:val="decimal"/>
      <w:lvlText w:val="%1."/>
      <w:lvlJc w:val="left"/>
      <w:pPr>
        <w:ind w:left="1776" w:hanging="360"/>
      </w:pPr>
      <w:rPr>
        <w:rFonts w:ascii="Calibri" w:hAnsi="Calibri" w:cs="Cambria" w:hint="default"/>
        <w:color w:val="000000"/>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9" w15:restartNumberingAfterBreak="0">
    <w:nsid w:val="2A553D11"/>
    <w:multiLevelType w:val="multilevel"/>
    <w:tmpl w:val="3E4EACDA"/>
    <w:lvl w:ilvl="0">
      <w:start w:val="1"/>
      <w:numFmt w:val="upperRoman"/>
      <w:suff w:val="space"/>
      <w:lvlText w:val="%1."/>
      <w:lvlJc w:val="left"/>
      <w:pPr>
        <w:ind w:left="0" w:firstLine="0"/>
      </w:pPr>
      <w:rPr>
        <w:rFonts w:hint="default"/>
        <w:b/>
      </w:rPr>
    </w:lvl>
    <w:lvl w:ilvl="1">
      <w:start w:val="1"/>
      <w:numFmt w:val="decimal"/>
      <w:isLgl/>
      <w:lvlText w:val="%1.%2"/>
      <w:lvlJc w:val="left"/>
      <w:pPr>
        <w:tabs>
          <w:tab w:val="num" w:pos="2835"/>
        </w:tabs>
        <w:ind w:left="624" w:hanging="624"/>
      </w:pPr>
      <w:rPr>
        <w:rFonts w:ascii="Times New Roman" w:hAnsi="Times New Roman" w:cs="Times New Roman" w:hint="default"/>
        <w:b w:val="0"/>
        <w:i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83D2E58"/>
    <w:multiLevelType w:val="multilevel"/>
    <w:tmpl w:val="A680E954"/>
    <w:lvl w:ilvl="0">
      <w:start w:val="2"/>
      <w:numFmt w:val="decimal"/>
      <w:lvlText w:val="%1"/>
      <w:lvlJc w:val="left"/>
      <w:pPr>
        <w:ind w:left="360" w:hanging="360"/>
      </w:pPr>
      <w:rPr>
        <w:rFonts w:asciiTheme="minorHAnsi" w:hAnsiTheme="minorHAnsi" w:cstheme="minorHAnsi" w:hint="default"/>
        <w:color w:val="000000"/>
      </w:rPr>
    </w:lvl>
    <w:lvl w:ilvl="1">
      <w:start w:val="2"/>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12"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3"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16A342E"/>
    <w:multiLevelType w:val="multilevel"/>
    <w:tmpl w:val="236C2CA2"/>
    <w:lvl w:ilvl="0">
      <w:start w:val="3"/>
      <w:numFmt w:val="decimal"/>
      <w:lvlText w:val="%1"/>
      <w:lvlJc w:val="left"/>
      <w:pPr>
        <w:ind w:left="1069" w:hanging="1069"/>
      </w:pPr>
      <w:rPr>
        <w:rFonts w:hint="default"/>
      </w:rPr>
    </w:lvl>
    <w:lvl w:ilvl="1">
      <w:start w:val="2"/>
      <w:numFmt w:val="decimal"/>
      <w:lvlText w:val="%1.%2"/>
      <w:lvlJc w:val="left"/>
      <w:pPr>
        <w:ind w:left="1069" w:hanging="1069"/>
      </w:pPr>
      <w:rPr>
        <w:rFonts w:hint="default"/>
      </w:rPr>
    </w:lvl>
    <w:lvl w:ilvl="2">
      <w:start w:val="1"/>
      <w:numFmt w:val="decimal"/>
      <w:lvlText w:val="%1.%2.%3"/>
      <w:lvlJc w:val="left"/>
      <w:pPr>
        <w:ind w:left="1429" w:hanging="1429"/>
      </w:pPr>
      <w:rPr>
        <w:rFonts w:hint="default"/>
      </w:rPr>
    </w:lvl>
    <w:lvl w:ilvl="3">
      <w:start w:val="1"/>
      <w:numFmt w:val="decimal"/>
      <w:lvlText w:val="%1.%2.%3.%4"/>
      <w:lvlJc w:val="left"/>
      <w:pPr>
        <w:ind w:left="1429" w:hanging="1429"/>
      </w:pPr>
      <w:rPr>
        <w:rFonts w:hint="default"/>
      </w:rPr>
    </w:lvl>
    <w:lvl w:ilvl="4">
      <w:start w:val="1"/>
      <w:numFmt w:val="decimal"/>
      <w:lvlText w:val="%1.%2.%3.%4.%5"/>
      <w:lvlJc w:val="left"/>
      <w:pPr>
        <w:ind w:left="1789" w:hanging="1789"/>
      </w:pPr>
      <w:rPr>
        <w:rFonts w:hint="default"/>
      </w:rPr>
    </w:lvl>
    <w:lvl w:ilvl="5">
      <w:start w:val="1"/>
      <w:numFmt w:val="decimal"/>
      <w:lvlText w:val="%1.%2.%3.%4.%5.%6"/>
      <w:lvlJc w:val="left"/>
      <w:pPr>
        <w:ind w:left="1789" w:hanging="1789"/>
      </w:pPr>
      <w:rPr>
        <w:rFonts w:hint="default"/>
      </w:rPr>
    </w:lvl>
    <w:lvl w:ilvl="6">
      <w:start w:val="1"/>
      <w:numFmt w:val="decimal"/>
      <w:lvlText w:val="%1.%2.%3.%4.%5.%6.%7"/>
      <w:lvlJc w:val="left"/>
      <w:pPr>
        <w:ind w:left="2149" w:hanging="2149"/>
      </w:pPr>
      <w:rPr>
        <w:rFonts w:hint="default"/>
      </w:rPr>
    </w:lvl>
    <w:lvl w:ilvl="7">
      <w:start w:val="1"/>
      <w:numFmt w:val="decimal"/>
      <w:lvlText w:val="%1.%2.%3.%4.%5.%6.%7.%8"/>
      <w:lvlJc w:val="left"/>
      <w:pPr>
        <w:ind w:left="2149" w:hanging="2149"/>
      </w:pPr>
      <w:rPr>
        <w:rFonts w:hint="default"/>
      </w:rPr>
    </w:lvl>
    <w:lvl w:ilvl="8">
      <w:start w:val="1"/>
      <w:numFmt w:val="decimal"/>
      <w:lvlText w:val="%1.%2.%3.%4.%5.%6.%7.%8.%9"/>
      <w:lvlJc w:val="left"/>
      <w:pPr>
        <w:ind w:left="2149" w:hanging="2149"/>
      </w:pPr>
      <w:rPr>
        <w:rFonts w:hint="default"/>
      </w:rPr>
    </w:lvl>
  </w:abstractNum>
  <w:abstractNum w:abstractNumId="16"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A331A5"/>
    <w:multiLevelType w:val="hybridMultilevel"/>
    <w:tmpl w:val="209095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sz w:val="20"/>
        <w:szCs w:val="20"/>
      </w:rPr>
    </w:lvl>
    <w:lvl w:ilvl="1">
      <w:start w:val="1"/>
      <w:numFmt w:val="decimal"/>
      <w:pStyle w:val="e2"/>
      <w:lvlText w:val="4.%2."/>
      <w:lvlJc w:val="left"/>
      <w:pPr>
        <w:tabs>
          <w:tab w:val="num" w:pos="792"/>
        </w:tabs>
        <w:ind w:left="792" w:hanging="432"/>
      </w:pPr>
      <w:rPr>
        <w:rFonts w:cs="Times New Roman"/>
      </w:rPr>
    </w:lvl>
    <w:lvl w:ilvl="2">
      <w:start w:val="1"/>
      <w:numFmt w:val="decimal"/>
      <w:pStyle w:val="e3"/>
      <w:lvlText w:val="4.%2.%3."/>
      <w:lvlJc w:val="left"/>
      <w:pPr>
        <w:tabs>
          <w:tab w:val="num" w:pos="1440"/>
        </w:tabs>
        <w:ind w:left="1224" w:hanging="504"/>
      </w:pPr>
      <w:rPr>
        <w:rFonts w:cs="Times New Roman"/>
      </w:rPr>
    </w:lvl>
    <w:lvl w:ilvl="3">
      <w:start w:val="1"/>
      <w:numFmt w:val="lowerLetter"/>
      <w:pStyle w:val="Pokraovaniezoznamu4"/>
      <w:lvlText w:val="%4)"/>
      <w:lvlJc w:val="left"/>
      <w:pPr>
        <w:tabs>
          <w:tab w:val="num" w:pos="1080"/>
        </w:tabs>
        <w:ind w:left="100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E93B91"/>
    <w:multiLevelType w:val="hybridMultilevel"/>
    <w:tmpl w:val="B94889D4"/>
    <w:lvl w:ilvl="0" w:tplc="BB8EB9A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7"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421F58"/>
    <w:multiLevelType w:val="hybridMultilevel"/>
    <w:tmpl w:val="1780EE9E"/>
    <w:lvl w:ilvl="0" w:tplc="F7505952">
      <w:start w:val="2"/>
      <w:numFmt w:val="bullet"/>
      <w:lvlText w:val="-"/>
      <w:lvlJc w:val="left"/>
      <w:pPr>
        <w:ind w:left="720" w:hanging="360"/>
      </w:pPr>
      <w:rPr>
        <w:rFonts w:ascii="Bookman Old Style" w:eastAsia="Calibri" w:hAnsi="Bookman Old Style"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6"/>
  </w:num>
  <w:num w:numId="2" w16cid:durableId="643504488">
    <w:abstractNumId w:val="24"/>
  </w:num>
  <w:num w:numId="3" w16cid:durableId="404111746">
    <w:abstractNumId w:val="24"/>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2"/>
  </w:num>
  <w:num w:numId="5" w16cid:durableId="1256591832">
    <w:abstractNumId w:val="22"/>
  </w:num>
  <w:num w:numId="6" w16cid:durableId="1496262644">
    <w:abstractNumId w:val="27"/>
  </w:num>
  <w:num w:numId="7" w16cid:durableId="394821092">
    <w:abstractNumId w:val="18"/>
  </w:num>
  <w:num w:numId="8" w16cid:durableId="913055309">
    <w:abstractNumId w:val="13"/>
  </w:num>
  <w:num w:numId="9" w16cid:durableId="778649785">
    <w:abstractNumId w:val="29"/>
  </w:num>
  <w:num w:numId="10" w16cid:durableId="283195246">
    <w:abstractNumId w:val="0"/>
  </w:num>
  <w:num w:numId="11" w16cid:durableId="350960238">
    <w:abstractNumId w:val="20"/>
  </w:num>
  <w:num w:numId="12" w16cid:durableId="1318612394">
    <w:abstractNumId w:val="21"/>
  </w:num>
  <w:num w:numId="13" w16cid:durableId="844829779">
    <w:abstractNumId w:val="14"/>
  </w:num>
  <w:num w:numId="14" w16cid:durableId="484013032">
    <w:abstractNumId w:val="17"/>
  </w:num>
  <w:num w:numId="15" w16cid:durableId="932010809">
    <w:abstractNumId w:val="12"/>
  </w:num>
  <w:num w:numId="16" w16cid:durableId="1653219167">
    <w:abstractNumId w:val="1"/>
  </w:num>
  <w:num w:numId="17" w16cid:durableId="1249460003">
    <w:abstractNumId w:val="16"/>
  </w:num>
  <w:num w:numId="18" w16cid:durableId="178660813">
    <w:abstractNumId w:val="7"/>
  </w:num>
  <w:num w:numId="19" w16cid:durableId="1830748841">
    <w:abstractNumId w:val="30"/>
  </w:num>
  <w:num w:numId="20" w16cid:durableId="2122263249">
    <w:abstractNumId w:val="10"/>
  </w:num>
  <w:num w:numId="21" w16cid:durableId="2068602258">
    <w:abstractNumId w:val="11"/>
  </w:num>
  <w:num w:numId="22" w16cid:durableId="381516128">
    <w:abstractNumId w:val="31"/>
  </w:num>
  <w:num w:numId="23" w16cid:durableId="676151241">
    <w:abstractNumId w:val="25"/>
  </w:num>
  <w:num w:numId="24" w16cid:durableId="97721661">
    <w:abstractNumId w:val="6"/>
    <w:lvlOverride w:ilvl="0">
      <w:startOverride w:val="1"/>
    </w:lvlOverride>
    <w:lvlOverride w:ilvl="1"/>
    <w:lvlOverride w:ilvl="2"/>
    <w:lvlOverride w:ilvl="3"/>
    <w:lvlOverride w:ilvl="4"/>
    <w:lvlOverride w:ilvl="5"/>
    <w:lvlOverride w:ilvl="6"/>
    <w:lvlOverride w:ilvl="7"/>
    <w:lvlOverride w:ilvl="8"/>
  </w:num>
  <w:num w:numId="25" w16cid:durableId="444468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4820481">
    <w:abstractNumId w:val="9"/>
  </w:num>
  <w:num w:numId="27" w16cid:durableId="1848517460">
    <w:abstractNumId w:val="28"/>
  </w:num>
  <w:num w:numId="28" w16cid:durableId="20400858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314433">
    <w:abstractNumId w:val="26"/>
  </w:num>
  <w:num w:numId="30" w16cid:durableId="179783831">
    <w:abstractNumId w:val="19"/>
  </w:num>
  <w:num w:numId="31" w16cid:durableId="2102023740">
    <w:abstractNumId w:val="15"/>
  </w:num>
  <w:num w:numId="32" w16cid:durableId="1360006497">
    <w:abstractNumId w:val="5"/>
  </w:num>
  <w:num w:numId="33" w16cid:durableId="1051003519">
    <w:abstractNumId w:val="3"/>
  </w:num>
  <w:num w:numId="34" w16cid:durableId="13515254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štial Pavel">
    <w15:presenceInfo w15:providerId="AD" w15:userId="S::pavel.kostial@bbsk.sk::69ce9fdc-644b-484e-b5bb-3eee0e46098c"/>
  </w15:person>
  <w15:person w15:author="Bubák Martin">
    <w15:presenceInfo w15:providerId="AD" w15:userId="S::martin.bubak@bbsk.sk::29937147-032f-47c3-ad29-64a998a116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trackRevision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3476"/>
    <w:rsid w:val="00003626"/>
    <w:rsid w:val="00006724"/>
    <w:rsid w:val="000070D4"/>
    <w:rsid w:val="00011577"/>
    <w:rsid w:val="00012322"/>
    <w:rsid w:val="000129BF"/>
    <w:rsid w:val="00020200"/>
    <w:rsid w:val="000215AC"/>
    <w:rsid w:val="00023CDE"/>
    <w:rsid w:val="00024CEC"/>
    <w:rsid w:val="000253B1"/>
    <w:rsid w:val="00031AD3"/>
    <w:rsid w:val="0003423E"/>
    <w:rsid w:val="00042065"/>
    <w:rsid w:val="0004486E"/>
    <w:rsid w:val="00050EFE"/>
    <w:rsid w:val="00052426"/>
    <w:rsid w:val="00060F6E"/>
    <w:rsid w:val="0007082D"/>
    <w:rsid w:val="000721CC"/>
    <w:rsid w:val="00081A6F"/>
    <w:rsid w:val="00082C51"/>
    <w:rsid w:val="00085C02"/>
    <w:rsid w:val="00087846"/>
    <w:rsid w:val="00090F98"/>
    <w:rsid w:val="000A18B9"/>
    <w:rsid w:val="000A4733"/>
    <w:rsid w:val="000B2C7F"/>
    <w:rsid w:val="000B449A"/>
    <w:rsid w:val="000C3A23"/>
    <w:rsid w:val="000C635D"/>
    <w:rsid w:val="000D2B35"/>
    <w:rsid w:val="000D3F86"/>
    <w:rsid w:val="000E17B7"/>
    <w:rsid w:val="000F22E0"/>
    <w:rsid w:val="000F4482"/>
    <w:rsid w:val="001012D5"/>
    <w:rsid w:val="00101577"/>
    <w:rsid w:val="0010666A"/>
    <w:rsid w:val="001110D1"/>
    <w:rsid w:val="00112008"/>
    <w:rsid w:val="00120D95"/>
    <w:rsid w:val="00124CCF"/>
    <w:rsid w:val="00134525"/>
    <w:rsid w:val="001368C5"/>
    <w:rsid w:val="0014204E"/>
    <w:rsid w:val="00143BC9"/>
    <w:rsid w:val="00144E1C"/>
    <w:rsid w:val="001457F9"/>
    <w:rsid w:val="00155338"/>
    <w:rsid w:val="001618BC"/>
    <w:rsid w:val="00163474"/>
    <w:rsid w:val="00163879"/>
    <w:rsid w:val="00170871"/>
    <w:rsid w:val="0017382F"/>
    <w:rsid w:val="00183152"/>
    <w:rsid w:val="00184A4F"/>
    <w:rsid w:val="00187134"/>
    <w:rsid w:val="00187CDB"/>
    <w:rsid w:val="0019377C"/>
    <w:rsid w:val="001944B2"/>
    <w:rsid w:val="00194DBA"/>
    <w:rsid w:val="00195C2C"/>
    <w:rsid w:val="00195C38"/>
    <w:rsid w:val="001B4E22"/>
    <w:rsid w:val="001B7454"/>
    <w:rsid w:val="001C51C7"/>
    <w:rsid w:val="001D0417"/>
    <w:rsid w:val="001D05D9"/>
    <w:rsid w:val="001D5208"/>
    <w:rsid w:val="001D5ABE"/>
    <w:rsid w:val="001E080F"/>
    <w:rsid w:val="001E627D"/>
    <w:rsid w:val="001E68F1"/>
    <w:rsid w:val="001F6849"/>
    <w:rsid w:val="00201BEF"/>
    <w:rsid w:val="00203371"/>
    <w:rsid w:val="002112EA"/>
    <w:rsid w:val="002119B5"/>
    <w:rsid w:val="0021643D"/>
    <w:rsid w:val="002234DE"/>
    <w:rsid w:val="00224E5F"/>
    <w:rsid w:val="00231CC2"/>
    <w:rsid w:val="002413FE"/>
    <w:rsid w:val="002417C4"/>
    <w:rsid w:val="002452BC"/>
    <w:rsid w:val="00263F48"/>
    <w:rsid w:val="00267EFC"/>
    <w:rsid w:val="00292F14"/>
    <w:rsid w:val="00293D0A"/>
    <w:rsid w:val="00294740"/>
    <w:rsid w:val="002953EF"/>
    <w:rsid w:val="00296ED3"/>
    <w:rsid w:val="002A38F4"/>
    <w:rsid w:val="002A3CEE"/>
    <w:rsid w:val="002C06C8"/>
    <w:rsid w:val="002C10CB"/>
    <w:rsid w:val="002C5282"/>
    <w:rsid w:val="002C6710"/>
    <w:rsid w:val="002C6B2E"/>
    <w:rsid w:val="002D23D3"/>
    <w:rsid w:val="002D49E9"/>
    <w:rsid w:val="002E7FF2"/>
    <w:rsid w:val="002F15C4"/>
    <w:rsid w:val="002F2E98"/>
    <w:rsid w:val="002F5C20"/>
    <w:rsid w:val="002F719F"/>
    <w:rsid w:val="002F7376"/>
    <w:rsid w:val="002F752A"/>
    <w:rsid w:val="00300E1F"/>
    <w:rsid w:val="00304077"/>
    <w:rsid w:val="00305080"/>
    <w:rsid w:val="00305D64"/>
    <w:rsid w:val="00311E1F"/>
    <w:rsid w:val="0031331B"/>
    <w:rsid w:val="00315575"/>
    <w:rsid w:val="0032017A"/>
    <w:rsid w:val="00321E11"/>
    <w:rsid w:val="003220BD"/>
    <w:rsid w:val="00323051"/>
    <w:rsid w:val="00323993"/>
    <w:rsid w:val="00326211"/>
    <w:rsid w:val="00334A80"/>
    <w:rsid w:val="0033704C"/>
    <w:rsid w:val="00343B90"/>
    <w:rsid w:val="00353ECA"/>
    <w:rsid w:val="00355038"/>
    <w:rsid w:val="00357D34"/>
    <w:rsid w:val="003609DE"/>
    <w:rsid w:val="00362C32"/>
    <w:rsid w:val="00363B55"/>
    <w:rsid w:val="00370153"/>
    <w:rsid w:val="00376640"/>
    <w:rsid w:val="00376E1F"/>
    <w:rsid w:val="003812C0"/>
    <w:rsid w:val="003820D7"/>
    <w:rsid w:val="00387775"/>
    <w:rsid w:val="00391592"/>
    <w:rsid w:val="00391C4F"/>
    <w:rsid w:val="00392199"/>
    <w:rsid w:val="003922F7"/>
    <w:rsid w:val="003950CB"/>
    <w:rsid w:val="003960EE"/>
    <w:rsid w:val="003970F0"/>
    <w:rsid w:val="00397BC5"/>
    <w:rsid w:val="003A336A"/>
    <w:rsid w:val="003A34B6"/>
    <w:rsid w:val="003A40F6"/>
    <w:rsid w:val="003A425D"/>
    <w:rsid w:val="003A4FCF"/>
    <w:rsid w:val="003B064B"/>
    <w:rsid w:val="003B10FD"/>
    <w:rsid w:val="003B6D88"/>
    <w:rsid w:val="003C20C7"/>
    <w:rsid w:val="003D2F05"/>
    <w:rsid w:val="003D2FCE"/>
    <w:rsid w:val="003D4797"/>
    <w:rsid w:val="003D5CBF"/>
    <w:rsid w:val="003D63EC"/>
    <w:rsid w:val="003E0596"/>
    <w:rsid w:val="003E2D8F"/>
    <w:rsid w:val="003E4AAC"/>
    <w:rsid w:val="003F0376"/>
    <w:rsid w:val="003F69AD"/>
    <w:rsid w:val="00400295"/>
    <w:rsid w:val="0040345A"/>
    <w:rsid w:val="00423390"/>
    <w:rsid w:val="0042375D"/>
    <w:rsid w:val="0042401A"/>
    <w:rsid w:val="0042594A"/>
    <w:rsid w:val="00441B00"/>
    <w:rsid w:val="00443258"/>
    <w:rsid w:val="00443FC4"/>
    <w:rsid w:val="0044541C"/>
    <w:rsid w:val="00450BB1"/>
    <w:rsid w:val="0045231E"/>
    <w:rsid w:val="0045390D"/>
    <w:rsid w:val="004559E8"/>
    <w:rsid w:val="00461802"/>
    <w:rsid w:val="0046314B"/>
    <w:rsid w:val="00466EED"/>
    <w:rsid w:val="00467FCD"/>
    <w:rsid w:val="004711AC"/>
    <w:rsid w:val="00471C17"/>
    <w:rsid w:val="00483EB3"/>
    <w:rsid w:val="004864EC"/>
    <w:rsid w:val="0049050C"/>
    <w:rsid w:val="004908A0"/>
    <w:rsid w:val="004949E4"/>
    <w:rsid w:val="00495D45"/>
    <w:rsid w:val="00497AA5"/>
    <w:rsid w:val="004A0A8B"/>
    <w:rsid w:val="004A1BD9"/>
    <w:rsid w:val="004A1E86"/>
    <w:rsid w:val="004A5589"/>
    <w:rsid w:val="004A76D9"/>
    <w:rsid w:val="004B15B4"/>
    <w:rsid w:val="004B30AC"/>
    <w:rsid w:val="004B4C14"/>
    <w:rsid w:val="004C2A83"/>
    <w:rsid w:val="004C3779"/>
    <w:rsid w:val="004C4CB5"/>
    <w:rsid w:val="004D1AC4"/>
    <w:rsid w:val="004D63D0"/>
    <w:rsid w:val="004D77FD"/>
    <w:rsid w:val="004E10C8"/>
    <w:rsid w:val="004E11A2"/>
    <w:rsid w:val="004E2017"/>
    <w:rsid w:val="004E2038"/>
    <w:rsid w:val="004E2CE2"/>
    <w:rsid w:val="004E41B6"/>
    <w:rsid w:val="004E42A3"/>
    <w:rsid w:val="004E4368"/>
    <w:rsid w:val="004E7F11"/>
    <w:rsid w:val="004F28E7"/>
    <w:rsid w:val="004F56B3"/>
    <w:rsid w:val="004F6B2A"/>
    <w:rsid w:val="00500FF7"/>
    <w:rsid w:val="00501D2C"/>
    <w:rsid w:val="00503F09"/>
    <w:rsid w:val="00506500"/>
    <w:rsid w:val="0051252F"/>
    <w:rsid w:val="005147D5"/>
    <w:rsid w:val="005169C5"/>
    <w:rsid w:val="005173C8"/>
    <w:rsid w:val="00522659"/>
    <w:rsid w:val="00523144"/>
    <w:rsid w:val="005250BC"/>
    <w:rsid w:val="005372C0"/>
    <w:rsid w:val="00544B2F"/>
    <w:rsid w:val="00544E2F"/>
    <w:rsid w:val="00556F81"/>
    <w:rsid w:val="005573DA"/>
    <w:rsid w:val="005619ED"/>
    <w:rsid w:val="00562845"/>
    <w:rsid w:val="00564325"/>
    <w:rsid w:val="005658F0"/>
    <w:rsid w:val="00566B72"/>
    <w:rsid w:val="00572E29"/>
    <w:rsid w:val="0058305F"/>
    <w:rsid w:val="00594629"/>
    <w:rsid w:val="00597EEE"/>
    <w:rsid w:val="005A221D"/>
    <w:rsid w:val="005A302B"/>
    <w:rsid w:val="005A6039"/>
    <w:rsid w:val="005A65A1"/>
    <w:rsid w:val="005A6CF4"/>
    <w:rsid w:val="005A77C5"/>
    <w:rsid w:val="005A786C"/>
    <w:rsid w:val="005B09FF"/>
    <w:rsid w:val="005B0FDF"/>
    <w:rsid w:val="005B2D89"/>
    <w:rsid w:val="005B3CDC"/>
    <w:rsid w:val="005B4C62"/>
    <w:rsid w:val="005B6DA0"/>
    <w:rsid w:val="005C0C7B"/>
    <w:rsid w:val="005C4D95"/>
    <w:rsid w:val="005C59CE"/>
    <w:rsid w:val="005D13F3"/>
    <w:rsid w:val="005D29D9"/>
    <w:rsid w:val="005D3629"/>
    <w:rsid w:val="005D6F2E"/>
    <w:rsid w:val="005E618A"/>
    <w:rsid w:val="005E67E7"/>
    <w:rsid w:val="005F0CF2"/>
    <w:rsid w:val="005F0DF7"/>
    <w:rsid w:val="005F22D0"/>
    <w:rsid w:val="00602119"/>
    <w:rsid w:val="00602240"/>
    <w:rsid w:val="00607E11"/>
    <w:rsid w:val="00612749"/>
    <w:rsid w:val="00612874"/>
    <w:rsid w:val="00614DBA"/>
    <w:rsid w:val="00615B7A"/>
    <w:rsid w:val="00616D7D"/>
    <w:rsid w:val="00617FE4"/>
    <w:rsid w:val="0062163D"/>
    <w:rsid w:val="00632C29"/>
    <w:rsid w:val="00636B0D"/>
    <w:rsid w:val="006442D8"/>
    <w:rsid w:val="0064475A"/>
    <w:rsid w:val="0064546C"/>
    <w:rsid w:val="00645D90"/>
    <w:rsid w:val="00650E54"/>
    <w:rsid w:val="0065228B"/>
    <w:rsid w:val="00653095"/>
    <w:rsid w:val="006531C4"/>
    <w:rsid w:val="00656C35"/>
    <w:rsid w:val="006600F1"/>
    <w:rsid w:val="006638D7"/>
    <w:rsid w:val="00671654"/>
    <w:rsid w:val="006719D2"/>
    <w:rsid w:val="00673C1E"/>
    <w:rsid w:val="00676A21"/>
    <w:rsid w:val="00677269"/>
    <w:rsid w:val="006813DD"/>
    <w:rsid w:val="006854C4"/>
    <w:rsid w:val="00686E12"/>
    <w:rsid w:val="006958E8"/>
    <w:rsid w:val="006A09AE"/>
    <w:rsid w:val="006A3BE9"/>
    <w:rsid w:val="006A3D2E"/>
    <w:rsid w:val="006A6C5D"/>
    <w:rsid w:val="006B6B94"/>
    <w:rsid w:val="006C4D90"/>
    <w:rsid w:val="006C54FB"/>
    <w:rsid w:val="006D3074"/>
    <w:rsid w:val="006D704B"/>
    <w:rsid w:val="006D7373"/>
    <w:rsid w:val="006F5B27"/>
    <w:rsid w:val="00700BDA"/>
    <w:rsid w:val="00701060"/>
    <w:rsid w:val="00703157"/>
    <w:rsid w:val="00703291"/>
    <w:rsid w:val="00703659"/>
    <w:rsid w:val="00705067"/>
    <w:rsid w:val="00706FD4"/>
    <w:rsid w:val="00712C75"/>
    <w:rsid w:val="007145CF"/>
    <w:rsid w:val="00717853"/>
    <w:rsid w:val="00720EF4"/>
    <w:rsid w:val="007226E2"/>
    <w:rsid w:val="0072612A"/>
    <w:rsid w:val="00730222"/>
    <w:rsid w:val="0074028F"/>
    <w:rsid w:val="0074152C"/>
    <w:rsid w:val="00741874"/>
    <w:rsid w:val="0074193A"/>
    <w:rsid w:val="007517BB"/>
    <w:rsid w:val="00751D61"/>
    <w:rsid w:val="0075412A"/>
    <w:rsid w:val="00755A0A"/>
    <w:rsid w:val="0075673B"/>
    <w:rsid w:val="00756B43"/>
    <w:rsid w:val="00756C99"/>
    <w:rsid w:val="00765552"/>
    <w:rsid w:val="00776726"/>
    <w:rsid w:val="0078044F"/>
    <w:rsid w:val="007809E4"/>
    <w:rsid w:val="007813C4"/>
    <w:rsid w:val="00782FAB"/>
    <w:rsid w:val="00790869"/>
    <w:rsid w:val="00792830"/>
    <w:rsid w:val="0079567F"/>
    <w:rsid w:val="00796B95"/>
    <w:rsid w:val="00797B60"/>
    <w:rsid w:val="00797ECB"/>
    <w:rsid w:val="007A1EBD"/>
    <w:rsid w:val="007A3952"/>
    <w:rsid w:val="007A6C80"/>
    <w:rsid w:val="007B0D84"/>
    <w:rsid w:val="007B2C2A"/>
    <w:rsid w:val="007B2D9B"/>
    <w:rsid w:val="007B45A9"/>
    <w:rsid w:val="007B4832"/>
    <w:rsid w:val="007C26FF"/>
    <w:rsid w:val="007C5A91"/>
    <w:rsid w:val="007C7C1D"/>
    <w:rsid w:val="007D5F54"/>
    <w:rsid w:val="007E23CA"/>
    <w:rsid w:val="007F3502"/>
    <w:rsid w:val="007F43A2"/>
    <w:rsid w:val="007F4CEF"/>
    <w:rsid w:val="00800886"/>
    <w:rsid w:val="00806BA5"/>
    <w:rsid w:val="0081107B"/>
    <w:rsid w:val="008152E2"/>
    <w:rsid w:val="00816876"/>
    <w:rsid w:val="008201AB"/>
    <w:rsid w:val="00822A85"/>
    <w:rsid w:val="00824A67"/>
    <w:rsid w:val="00830317"/>
    <w:rsid w:val="00832EA7"/>
    <w:rsid w:val="0083577A"/>
    <w:rsid w:val="008370E3"/>
    <w:rsid w:val="00850E8A"/>
    <w:rsid w:val="00855B79"/>
    <w:rsid w:val="00860538"/>
    <w:rsid w:val="00860E0A"/>
    <w:rsid w:val="00861081"/>
    <w:rsid w:val="00865944"/>
    <w:rsid w:val="00867B30"/>
    <w:rsid w:val="00870FF4"/>
    <w:rsid w:val="008839F6"/>
    <w:rsid w:val="00883AF9"/>
    <w:rsid w:val="00887740"/>
    <w:rsid w:val="008937E6"/>
    <w:rsid w:val="0089667D"/>
    <w:rsid w:val="008A5823"/>
    <w:rsid w:val="008B50AB"/>
    <w:rsid w:val="008B65F6"/>
    <w:rsid w:val="008C26A2"/>
    <w:rsid w:val="008C3686"/>
    <w:rsid w:val="008C688F"/>
    <w:rsid w:val="008C7BF4"/>
    <w:rsid w:val="008D017A"/>
    <w:rsid w:val="008D578C"/>
    <w:rsid w:val="008D6CA0"/>
    <w:rsid w:val="008D72A5"/>
    <w:rsid w:val="008E3730"/>
    <w:rsid w:val="008E4C8E"/>
    <w:rsid w:val="008E58E9"/>
    <w:rsid w:val="008F1453"/>
    <w:rsid w:val="008F4169"/>
    <w:rsid w:val="009012F4"/>
    <w:rsid w:val="009050BC"/>
    <w:rsid w:val="009053A8"/>
    <w:rsid w:val="00914243"/>
    <w:rsid w:val="00916B84"/>
    <w:rsid w:val="00922490"/>
    <w:rsid w:val="009233CE"/>
    <w:rsid w:val="009241C2"/>
    <w:rsid w:val="00930284"/>
    <w:rsid w:val="00931255"/>
    <w:rsid w:val="009324F4"/>
    <w:rsid w:val="00932E09"/>
    <w:rsid w:val="00947A7B"/>
    <w:rsid w:val="00950B98"/>
    <w:rsid w:val="00950CDB"/>
    <w:rsid w:val="00960746"/>
    <w:rsid w:val="0096191B"/>
    <w:rsid w:val="00963E37"/>
    <w:rsid w:val="0096538A"/>
    <w:rsid w:val="009732F7"/>
    <w:rsid w:val="00973CD2"/>
    <w:rsid w:val="00973D80"/>
    <w:rsid w:val="009809CB"/>
    <w:rsid w:val="009825C7"/>
    <w:rsid w:val="00990191"/>
    <w:rsid w:val="00990582"/>
    <w:rsid w:val="0099076A"/>
    <w:rsid w:val="009952D4"/>
    <w:rsid w:val="009A1B8C"/>
    <w:rsid w:val="009A2F31"/>
    <w:rsid w:val="009B471B"/>
    <w:rsid w:val="009B4C4D"/>
    <w:rsid w:val="009C7F0E"/>
    <w:rsid w:val="009D0F7D"/>
    <w:rsid w:val="009D3494"/>
    <w:rsid w:val="009D673D"/>
    <w:rsid w:val="009D7187"/>
    <w:rsid w:val="009E0B6E"/>
    <w:rsid w:val="009E109B"/>
    <w:rsid w:val="009E3F2E"/>
    <w:rsid w:val="009E661D"/>
    <w:rsid w:val="009E7C3D"/>
    <w:rsid w:val="009F4B04"/>
    <w:rsid w:val="009F7350"/>
    <w:rsid w:val="00A00A43"/>
    <w:rsid w:val="00A02C20"/>
    <w:rsid w:val="00A04BF7"/>
    <w:rsid w:val="00A114FF"/>
    <w:rsid w:val="00A13DB2"/>
    <w:rsid w:val="00A1583B"/>
    <w:rsid w:val="00A166BB"/>
    <w:rsid w:val="00A220C0"/>
    <w:rsid w:val="00A24EEC"/>
    <w:rsid w:val="00A334D5"/>
    <w:rsid w:val="00A36C4F"/>
    <w:rsid w:val="00A41CF0"/>
    <w:rsid w:val="00A450A7"/>
    <w:rsid w:val="00A554DB"/>
    <w:rsid w:val="00A5553D"/>
    <w:rsid w:val="00A555AD"/>
    <w:rsid w:val="00A5575F"/>
    <w:rsid w:val="00A64735"/>
    <w:rsid w:val="00A66A2B"/>
    <w:rsid w:val="00A7330F"/>
    <w:rsid w:val="00A81B3A"/>
    <w:rsid w:val="00A8269A"/>
    <w:rsid w:val="00A86C40"/>
    <w:rsid w:val="00A90585"/>
    <w:rsid w:val="00A91BA3"/>
    <w:rsid w:val="00AA4DBE"/>
    <w:rsid w:val="00AA5243"/>
    <w:rsid w:val="00AA5F88"/>
    <w:rsid w:val="00AB0E0A"/>
    <w:rsid w:val="00AB3F82"/>
    <w:rsid w:val="00AB5DA2"/>
    <w:rsid w:val="00AD33E8"/>
    <w:rsid w:val="00AD396A"/>
    <w:rsid w:val="00AD7933"/>
    <w:rsid w:val="00AE18DF"/>
    <w:rsid w:val="00AE1A77"/>
    <w:rsid w:val="00AE5032"/>
    <w:rsid w:val="00B01DD9"/>
    <w:rsid w:val="00B020AE"/>
    <w:rsid w:val="00B068B3"/>
    <w:rsid w:val="00B14707"/>
    <w:rsid w:val="00B14D86"/>
    <w:rsid w:val="00B16AA5"/>
    <w:rsid w:val="00B2066F"/>
    <w:rsid w:val="00B224D5"/>
    <w:rsid w:val="00B32CA9"/>
    <w:rsid w:val="00B34721"/>
    <w:rsid w:val="00B36E49"/>
    <w:rsid w:val="00B4023B"/>
    <w:rsid w:val="00B45E91"/>
    <w:rsid w:val="00B46DC2"/>
    <w:rsid w:val="00B507D9"/>
    <w:rsid w:val="00B5566F"/>
    <w:rsid w:val="00B56C58"/>
    <w:rsid w:val="00B60019"/>
    <w:rsid w:val="00B60A40"/>
    <w:rsid w:val="00B6119E"/>
    <w:rsid w:val="00B61EE8"/>
    <w:rsid w:val="00B676DD"/>
    <w:rsid w:val="00B75C38"/>
    <w:rsid w:val="00B76159"/>
    <w:rsid w:val="00B77523"/>
    <w:rsid w:val="00B87598"/>
    <w:rsid w:val="00B94091"/>
    <w:rsid w:val="00B974E7"/>
    <w:rsid w:val="00BA4D88"/>
    <w:rsid w:val="00BA6048"/>
    <w:rsid w:val="00BB3640"/>
    <w:rsid w:val="00BC1FD3"/>
    <w:rsid w:val="00BC7549"/>
    <w:rsid w:val="00BE2A00"/>
    <w:rsid w:val="00BE6011"/>
    <w:rsid w:val="00BF1E57"/>
    <w:rsid w:val="00BF21E4"/>
    <w:rsid w:val="00BF3B2B"/>
    <w:rsid w:val="00C03DAA"/>
    <w:rsid w:val="00C12431"/>
    <w:rsid w:val="00C13B13"/>
    <w:rsid w:val="00C143DB"/>
    <w:rsid w:val="00C17FCB"/>
    <w:rsid w:val="00C23903"/>
    <w:rsid w:val="00C2506B"/>
    <w:rsid w:val="00C33431"/>
    <w:rsid w:val="00C34570"/>
    <w:rsid w:val="00C3720B"/>
    <w:rsid w:val="00C41901"/>
    <w:rsid w:val="00C419B9"/>
    <w:rsid w:val="00C45768"/>
    <w:rsid w:val="00C46282"/>
    <w:rsid w:val="00C47412"/>
    <w:rsid w:val="00C50220"/>
    <w:rsid w:val="00C52339"/>
    <w:rsid w:val="00C5639C"/>
    <w:rsid w:val="00C621E1"/>
    <w:rsid w:val="00C6256F"/>
    <w:rsid w:val="00C636EA"/>
    <w:rsid w:val="00C6483B"/>
    <w:rsid w:val="00C700B2"/>
    <w:rsid w:val="00C71585"/>
    <w:rsid w:val="00C82E61"/>
    <w:rsid w:val="00C83462"/>
    <w:rsid w:val="00C8720D"/>
    <w:rsid w:val="00C92372"/>
    <w:rsid w:val="00C92AD2"/>
    <w:rsid w:val="00C9664F"/>
    <w:rsid w:val="00C97CCA"/>
    <w:rsid w:val="00CA23E1"/>
    <w:rsid w:val="00CA25E5"/>
    <w:rsid w:val="00CA383A"/>
    <w:rsid w:val="00CA5778"/>
    <w:rsid w:val="00CC053D"/>
    <w:rsid w:val="00CC0D38"/>
    <w:rsid w:val="00CC54A0"/>
    <w:rsid w:val="00CC7342"/>
    <w:rsid w:val="00CC738E"/>
    <w:rsid w:val="00CD4954"/>
    <w:rsid w:val="00CE00CF"/>
    <w:rsid w:val="00CF4453"/>
    <w:rsid w:val="00CF4649"/>
    <w:rsid w:val="00CF6DCD"/>
    <w:rsid w:val="00D02401"/>
    <w:rsid w:val="00D063A5"/>
    <w:rsid w:val="00D06904"/>
    <w:rsid w:val="00D1189F"/>
    <w:rsid w:val="00D133E3"/>
    <w:rsid w:val="00D15CCF"/>
    <w:rsid w:val="00D1700F"/>
    <w:rsid w:val="00D26DEB"/>
    <w:rsid w:val="00D33E7B"/>
    <w:rsid w:val="00D35B2C"/>
    <w:rsid w:val="00D406FA"/>
    <w:rsid w:val="00D41446"/>
    <w:rsid w:val="00D57879"/>
    <w:rsid w:val="00D60D8D"/>
    <w:rsid w:val="00D62854"/>
    <w:rsid w:val="00D65014"/>
    <w:rsid w:val="00D67AD4"/>
    <w:rsid w:val="00D708D8"/>
    <w:rsid w:val="00D71540"/>
    <w:rsid w:val="00D7294A"/>
    <w:rsid w:val="00D74883"/>
    <w:rsid w:val="00D75A57"/>
    <w:rsid w:val="00D76EDB"/>
    <w:rsid w:val="00D82CA4"/>
    <w:rsid w:val="00D850B7"/>
    <w:rsid w:val="00D87835"/>
    <w:rsid w:val="00D90643"/>
    <w:rsid w:val="00D955D5"/>
    <w:rsid w:val="00DA5455"/>
    <w:rsid w:val="00DB25B4"/>
    <w:rsid w:val="00DB4038"/>
    <w:rsid w:val="00DB63CB"/>
    <w:rsid w:val="00DB721D"/>
    <w:rsid w:val="00DB796E"/>
    <w:rsid w:val="00DC29FF"/>
    <w:rsid w:val="00DC744B"/>
    <w:rsid w:val="00DD3A8A"/>
    <w:rsid w:val="00DD4DE3"/>
    <w:rsid w:val="00DE07C6"/>
    <w:rsid w:val="00DE59C0"/>
    <w:rsid w:val="00DE6F01"/>
    <w:rsid w:val="00DF0039"/>
    <w:rsid w:val="00DF3789"/>
    <w:rsid w:val="00DF65B0"/>
    <w:rsid w:val="00E04E90"/>
    <w:rsid w:val="00E05BC8"/>
    <w:rsid w:val="00E062C6"/>
    <w:rsid w:val="00E06F60"/>
    <w:rsid w:val="00E11A54"/>
    <w:rsid w:val="00E14200"/>
    <w:rsid w:val="00E15711"/>
    <w:rsid w:val="00E15D02"/>
    <w:rsid w:val="00E2431D"/>
    <w:rsid w:val="00E2617A"/>
    <w:rsid w:val="00E275AD"/>
    <w:rsid w:val="00E27963"/>
    <w:rsid w:val="00E312F6"/>
    <w:rsid w:val="00E46443"/>
    <w:rsid w:val="00E518F3"/>
    <w:rsid w:val="00E601D3"/>
    <w:rsid w:val="00E63160"/>
    <w:rsid w:val="00E654F6"/>
    <w:rsid w:val="00E70572"/>
    <w:rsid w:val="00E710FC"/>
    <w:rsid w:val="00E73CF4"/>
    <w:rsid w:val="00E836B6"/>
    <w:rsid w:val="00E85CB9"/>
    <w:rsid w:val="00E86206"/>
    <w:rsid w:val="00E92D4E"/>
    <w:rsid w:val="00E95A55"/>
    <w:rsid w:val="00E97307"/>
    <w:rsid w:val="00E9757D"/>
    <w:rsid w:val="00EB1BA5"/>
    <w:rsid w:val="00EB34C0"/>
    <w:rsid w:val="00EB372F"/>
    <w:rsid w:val="00EB6ED5"/>
    <w:rsid w:val="00EB7450"/>
    <w:rsid w:val="00EC4E35"/>
    <w:rsid w:val="00EC7454"/>
    <w:rsid w:val="00EC7459"/>
    <w:rsid w:val="00EC749F"/>
    <w:rsid w:val="00ED2065"/>
    <w:rsid w:val="00ED33D6"/>
    <w:rsid w:val="00EF5C49"/>
    <w:rsid w:val="00F00F33"/>
    <w:rsid w:val="00F056C2"/>
    <w:rsid w:val="00F241E9"/>
    <w:rsid w:val="00F24AFA"/>
    <w:rsid w:val="00F27C09"/>
    <w:rsid w:val="00F3105D"/>
    <w:rsid w:val="00F34542"/>
    <w:rsid w:val="00F40A02"/>
    <w:rsid w:val="00F45044"/>
    <w:rsid w:val="00F462D6"/>
    <w:rsid w:val="00F50132"/>
    <w:rsid w:val="00F51B2A"/>
    <w:rsid w:val="00F54837"/>
    <w:rsid w:val="00F54C16"/>
    <w:rsid w:val="00F55E83"/>
    <w:rsid w:val="00F61DB6"/>
    <w:rsid w:val="00F63676"/>
    <w:rsid w:val="00F71A0F"/>
    <w:rsid w:val="00F72134"/>
    <w:rsid w:val="00F72FCD"/>
    <w:rsid w:val="00F731D6"/>
    <w:rsid w:val="00F76BE2"/>
    <w:rsid w:val="00F82E9A"/>
    <w:rsid w:val="00F83B16"/>
    <w:rsid w:val="00F8447D"/>
    <w:rsid w:val="00F85F83"/>
    <w:rsid w:val="00F87E73"/>
    <w:rsid w:val="00F91A54"/>
    <w:rsid w:val="00F9294F"/>
    <w:rsid w:val="00F94593"/>
    <w:rsid w:val="00F96D0C"/>
    <w:rsid w:val="00FA734A"/>
    <w:rsid w:val="00FB1C0F"/>
    <w:rsid w:val="00FB512F"/>
    <w:rsid w:val="00FB5317"/>
    <w:rsid w:val="00FB5EAF"/>
    <w:rsid w:val="00FB7699"/>
    <w:rsid w:val="00FC7105"/>
    <w:rsid w:val="00FD0D88"/>
    <w:rsid w:val="00FD4EF4"/>
    <w:rsid w:val="00FD5C75"/>
    <w:rsid w:val="00FD7123"/>
    <w:rsid w:val="00FE1276"/>
    <w:rsid w:val="00FE3024"/>
    <w:rsid w:val="00FE3AFB"/>
    <w:rsid w:val="00FE6A8E"/>
    <w:rsid w:val="00FF067C"/>
    <w:rsid w:val="00FF2A7A"/>
    <w:rsid w:val="08AE0928"/>
    <w:rsid w:val="2C7D79F7"/>
    <w:rsid w:val="7F4AD9B0"/>
    <w:rsid w:val="7F9758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41B6"/>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basedOn w:val="Predvolenpsmoodseku"/>
    <w:link w:val="Odsekzoznamu"/>
    <w:uiPriority w:val="34"/>
    <w:qFormat/>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F462D6"/>
    <w:pPr>
      <w:tabs>
        <w:tab w:val="center" w:pos="4536"/>
        <w:tab w:val="right" w:pos="9072"/>
      </w:tabs>
    </w:pPr>
  </w:style>
  <w:style w:type="character" w:customStyle="1" w:styleId="HlavikaChar">
    <w:name w:val="Hlavička Char"/>
    <w:basedOn w:val="Predvolenpsmoodseku"/>
    <w:link w:val="Hlavika"/>
    <w:uiPriority w:val="99"/>
    <w:rsid w:val="00F462D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F462D6"/>
    <w:pPr>
      <w:tabs>
        <w:tab w:val="center" w:pos="4536"/>
        <w:tab w:val="right" w:pos="9072"/>
      </w:tabs>
    </w:pPr>
  </w:style>
  <w:style w:type="character" w:customStyle="1" w:styleId="PtaChar">
    <w:name w:val="Päta Char"/>
    <w:basedOn w:val="Predvolenpsmoodseku"/>
    <w:link w:val="Pta"/>
    <w:uiPriority w:val="99"/>
    <w:rsid w:val="00F462D6"/>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A220C0"/>
    <w:rPr>
      <w:color w:val="605E5C"/>
      <w:shd w:val="clear" w:color="auto" w:fill="E1DFDD"/>
    </w:rPr>
  </w:style>
  <w:style w:type="paragraph" w:styleId="Bezriadkovania">
    <w:name w:val="No Spacing"/>
    <w:aliases w:val="Klasický text"/>
    <w:uiPriority w:val="1"/>
    <w:qFormat/>
    <w:rsid w:val="00B020AE"/>
    <w:pPr>
      <w:suppressAutoHyphens/>
      <w:spacing w:after="0" w:line="240" w:lineRule="auto"/>
    </w:pPr>
    <w:rPr>
      <w:rFonts w:ascii="Garamond" w:eastAsia="Times New Roman" w:hAnsi="Garamond" w:cs="Times New Roman"/>
      <w:sz w:val="24"/>
      <w:szCs w:val="24"/>
      <w:lang w:eastAsia="ar-SA"/>
    </w:rPr>
  </w:style>
  <w:style w:type="paragraph" w:styleId="Zkladntext">
    <w:name w:val="Body Text"/>
    <w:basedOn w:val="Normlny"/>
    <w:link w:val="ZkladntextChar"/>
    <w:rsid w:val="00B020AE"/>
    <w:rPr>
      <w:color w:val="000000"/>
      <w:szCs w:val="20"/>
      <w:lang w:val="cs-CZ" w:eastAsia="sk-SK"/>
    </w:rPr>
  </w:style>
  <w:style w:type="character" w:customStyle="1" w:styleId="ZkladntextChar">
    <w:name w:val="Základný text Char"/>
    <w:basedOn w:val="Predvolenpsmoodseku"/>
    <w:link w:val="Zkladntext"/>
    <w:rsid w:val="00B020AE"/>
    <w:rPr>
      <w:rFonts w:ascii="Times New Roman" w:eastAsia="Times New Roman" w:hAnsi="Times New Roman" w:cs="Times New Roman"/>
      <w:color w:val="000000"/>
      <w:sz w:val="24"/>
      <w:szCs w:val="20"/>
      <w:lang w:val="cs-CZ" w:eastAsia="sk-SK"/>
    </w:rPr>
  </w:style>
  <w:style w:type="paragraph" w:styleId="Pokraovaniezoznamu4">
    <w:name w:val="List Continue 4"/>
    <w:basedOn w:val="Normlny"/>
    <w:uiPriority w:val="99"/>
    <w:unhideWhenUsed/>
    <w:rsid w:val="00B020AE"/>
    <w:pPr>
      <w:numPr>
        <w:ilvl w:val="3"/>
        <w:numId w:val="28"/>
      </w:numPr>
      <w:spacing w:before="120" w:after="120"/>
    </w:pPr>
    <w:rPr>
      <w:rFonts w:ascii="Arial" w:hAnsi="Arial"/>
      <w:sz w:val="22"/>
      <w:szCs w:val="20"/>
    </w:rPr>
  </w:style>
  <w:style w:type="paragraph" w:customStyle="1" w:styleId="e1">
    <w:name w:val="e1"/>
    <w:basedOn w:val="Normlny"/>
    <w:rsid w:val="00B020AE"/>
    <w:pPr>
      <w:numPr>
        <w:numId w:val="28"/>
      </w:numPr>
      <w:spacing w:after="360" w:line="360" w:lineRule="atLeast"/>
    </w:pPr>
    <w:rPr>
      <w:rFonts w:ascii="Arial" w:hAnsi="Arial"/>
      <w:b/>
      <w:bCs/>
      <w:szCs w:val="20"/>
      <w:lang w:val="en-US" w:eastAsia="de-DE"/>
    </w:rPr>
  </w:style>
  <w:style w:type="paragraph" w:customStyle="1" w:styleId="e2">
    <w:name w:val="e2"/>
    <w:basedOn w:val="e1"/>
    <w:rsid w:val="00B020AE"/>
    <w:pPr>
      <w:numPr>
        <w:ilvl w:val="1"/>
      </w:numPr>
    </w:pPr>
    <w:rPr>
      <w:b w:val="0"/>
      <w:bCs w:val="0"/>
    </w:rPr>
  </w:style>
  <w:style w:type="paragraph" w:customStyle="1" w:styleId="e3">
    <w:name w:val="e3"/>
    <w:basedOn w:val="e2"/>
    <w:rsid w:val="00B020AE"/>
    <w:pPr>
      <w:numPr>
        <w:ilvl w:val="2"/>
      </w:numPr>
    </w:pPr>
  </w:style>
  <w:style w:type="paragraph" w:customStyle="1" w:styleId="Default">
    <w:name w:val="Default"/>
    <w:rsid w:val="00060F6E"/>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Predvolenpsmoodseku"/>
    <w:rsid w:val="00DF3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43518">
      <w:bodyDiv w:val="1"/>
      <w:marLeft w:val="0"/>
      <w:marRight w:val="0"/>
      <w:marTop w:val="0"/>
      <w:marBottom w:val="0"/>
      <w:divBdr>
        <w:top w:val="none" w:sz="0" w:space="0" w:color="auto"/>
        <w:left w:val="none" w:sz="0" w:space="0" w:color="auto"/>
        <w:bottom w:val="none" w:sz="0" w:space="0" w:color="auto"/>
        <w:right w:val="none" w:sz="0" w:space="0" w:color="auto"/>
      </w:divBdr>
    </w:div>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813065391">
      <w:bodyDiv w:val="1"/>
      <w:marLeft w:val="0"/>
      <w:marRight w:val="0"/>
      <w:marTop w:val="0"/>
      <w:marBottom w:val="0"/>
      <w:divBdr>
        <w:top w:val="none" w:sz="0" w:space="0" w:color="auto"/>
        <w:left w:val="none" w:sz="0" w:space="0" w:color="auto"/>
        <w:bottom w:val="none" w:sz="0" w:space="0" w:color="auto"/>
        <w:right w:val="none" w:sz="0" w:space="0" w:color="auto"/>
      </w:divBdr>
    </w:div>
    <w:div w:id="949702816">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atelna@bbsk.sk"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pavel.kostial@bbsk.sk" TargetMode="External"/><Relationship Id="rId4" Type="http://schemas.openxmlformats.org/officeDocument/2006/relationships/styles" Target="styles.xml"/><Relationship Id="rId9" Type="http://schemas.openxmlformats.org/officeDocument/2006/relationships/hyperlink" Target="mailto:juraj.sipula@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RZ o dodávke_EE_ na 2024_2025-fin" edit="true"/>
    <f:field ref="objsubject" par="" text="" edit="true"/>
    <f:field ref="objcreatedby" par="" text="Koštial, Pavel, Ing."/>
    <f:field ref="objcreatedat" par="" date="2023-10-12T09:38:03" text="12. 10. 2023 9:38:03"/>
    <f:field ref="objchangedby" par="" text="Koštial, Pavel, Ing."/>
    <f:field ref="objmodifiedat" par="" date="2023-10-12T09:38:05" text="12. 10. 2023 9:38:05"/>
    <f:field ref="doc_FSCFOLIO_1_1001_FieldDocumentNumber" par="" text=""/>
    <f:field ref="doc_FSCFOLIO_1_1001_FieldSubject" par="" text="" edit="true"/>
    <f:field ref="FSCFOLIO_1_1001_FieldCurrentUser" par="" text="Mgr. Dominika Cvečková"/>
    <f:field ref="CCAPRECONFIG_15_1001_Objektname" par="" text="RZ o dodávke_EE_ na 2024_2025-fin"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9041</Words>
  <Characters>51534</Characters>
  <Application>Microsoft Office Word</Application>
  <DocSecurity>0</DocSecurity>
  <Lines>429</Lines>
  <Paragraphs>120</Paragraphs>
  <ScaleCrop>false</ScaleCrop>
  <Company>HP Inc.</Company>
  <LinksUpToDate>false</LinksUpToDate>
  <CharactersWithSpaces>60455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Koštial Pavel</cp:lastModifiedBy>
  <cp:revision>3</cp:revision>
  <cp:lastPrinted>2022-11-14T08:13:00Z</cp:lastPrinted>
  <dcterms:created xsi:type="dcterms:W3CDTF">2023-11-10T11:36:00Z</dcterms:created>
  <dcterms:modified xsi:type="dcterms:W3CDTF">2023-11-10T11:38:00Z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12. 10. 2023, 09:38</vt:lpwstr>
  </property>
  <property fmtid="{D5CDD505-2E9C-101B-9397-08002B2CF9AE}" pid="59" name="FSC#SKEDITIONREG@103.510:curruserrolegroup">
    <vt:lpwstr>Oddelenie verejného obstarávania</vt:lpwstr>
  </property>
  <property fmtid="{D5CDD505-2E9C-101B-9397-08002B2CF9AE}" pid="60" name="FSC#SKEDITIONREG@103.510:currusersubst">
    <vt:lpwstr>Mgr. Dominika Cvečková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12. 10. 2023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12.10.2023, 09:38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12.10.2023</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*COO.2090.100.9.6705391*</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XIV</vt:lpwstr>
  </property>
  <property fmtid="{D5CDD505-2E9C-101B-9397-08002B2CF9AE}" pid="359" name="FSC#COOELAK@1.1001:CurrentUserEmail">
    <vt:lpwstr>dominika.cveckova@bbsk.sk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COO.2090.100.9.6705391</vt:lpwstr>
  </property>
  <property fmtid="{D5CDD505-2E9C-101B-9397-08002B2CF9AE}" pid="391" name="FSC#FSCFOLIO@1.1001:docpropproject">
    <vt:lpwstr/>
  </property>
  <property fmtid="{D5CDD505-2E9C-101B-9397-08002B2CF9AE}" pid="392" name="FSC#COOELAK@1.1001:replyreference">
    <vt:lpwstr/>
  </property>
</Properties>
</file>