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BB848" w14:textId="43FD8C8E" w:rsidR="00677037" w:rsidRPr="00E2471C" w:rsidRDefault="00DB1237" w:rsidP="00677037">
      <w:pPr>
        <w:tabs>
          <w:tab w:val="center" w:pos="652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ČESTNÉ </w:t>
      </w:r>
      <w:r w:rsidR="00677037" w:rsidRPr="00E2471C">
        <w:rPr>
          <w:rFonts w:ascii="Times New Roman" w:hAnsi="Times New Roman" w:cs="Times New Roman"/>
        </w:rPr>
        <w:t xml:space="preserve">VYHLÁSENIE </w:t>
      </w:r>
      <w:r>
        <w:rPr>
          <w:rFonts w:ascii="Times New Roman" w:hAnsi="Times New Roman" w:cs="Times New Roman"/>
        </w:rPr>
        <w:t>ZÁUJEMCU</w:t>
      </w:r>
    </w:p>
    <w:p w14:paraId="40A983B7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422EC9FD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1807C5D4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>Ako uchádzač 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</w:t>
      </w:r>
    </w:p>
    <w:p w14:paraId="7D3D2476" w14:textId="77777777" w:rsidR="00677037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 xml:space="preserve">(obchodné meno a sídlo/miesto podnikania uchádzača alebo obchodné mená a sídla/miesta podnikania všetkých členov skupiny dodávateľov*) </w:t>
      </w:r>
    </w:p>
    <w:p w14:paraId="2DACC9E4" w14:textId="77777777" w:rsidR="00677037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14:paraId="58C9EF97" w14:textId="1259BCE1" w:rsidR="00677037" w:rsidRPr="00E2471C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 xml:space="preserve">týmto </w:t>
      </w:r>
      <w:r w:rsidR="00DB1237">
        <w:rPr>
          <w:rFonts w:ascii="Times New Roman" w:hAnsi="Times New Roman" w:cs="Times New Roman"/>
        </w:rPr>
        <w:t xml:space="preserve">čestne </w:t>
      </w:r>
      <w:r w:rsidRPr="00E2471C">
        <w:rPr>
          <w:rFonts w:ascii="Times New Roman" w:hAnsi="Times New Roman" w:cs="Times New Roman"/>
        </w:rPr>
        <w:t>vyhlasujem, že</w:t>
      </w:r>
    </w:p>
    <w:p w14:paraId="55F963CC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5B76712F" w14:textId="77777777" w:rsidR="00677037" w:rsidRPr="00E2471C" w:rsidRDefault="00677037" w:rsidP="0067703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 xml:space="preserve">súhlasím s podmienkami dynamického nákupného </w:t>
      </w:r>
      <w:r w:rsidRPr="00083DCA">
        <w:rPr>
          <w:rFonts w:ascii="Times New Roman" w:hAnsi="Times New Roman" w:cs="Times New Roman"/>
          <w:sz w:val="24"/>
          <w:szCs w:val="24"/>
        </w:rPr>
        <w:t>systému „</w:t>
      </w:r>
      <w:r w:rsidRPr="00AE05C0">
        <w:rPr>
          <w:rFonts w:ascii="Times New Roman" w:hAnsi="Times New Roman" w:cs="Times New Roman"/>
          <w:b/>
          <w:bCs/>
          <w:sz w:val="24"/>
          <w:szCs w:val="24"/>
        </w:rPr>
        <w:t>NL DNS 01/2024_Chemické výrobky</w:t>
      </w:r>
      <w:r w:rsidRPr="00083DCA">
        <w:rPr>
          <w:rFonts w:ascii="Times New Roman" w:hAnsi="Times New Roman" w:cs="Times New Roman"/>
          <w:sz w:val="24"/>
          <w:szCs w:val="24"/>
        </w:rPr>
        <w:t>“,</w:t>
      </w:r>
      <w:r w:rsidRPr="00E2471C">
        <w:rPr>
          <w:rFonts w:ascii="Times New Roman" w:hAnsi="Times New Roman" w:cs="Times New Roman"/>
          <w:sz w:val="24"/>
          <w:szCs w:val="24"/>
        </w:rPr>
        <w:t xml:space="preserve"> ktoré sú určené v súťažných podkladoch 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iných dokumentoch poskytnutých verejným obstarávateľom,</w:t>
      </w:r>
    </w:p>
    <w:p w14:paraId="69E0FD60" w14:textId="77777777" w:rsidR="00677037" w:rsidRPr="00E2471C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14:paraId="77653BE4" w14:textId="77777777" w:rsidR="00677037" w:rsidRPr="00E2471C" w:rsidRDefault="00677037" w:rsidP="00677037">
      <w:pPr>
        <w:pStyle w:val="Odsekzoznamu"/>
        <w:numPr>
          <w:ilvl w:val="0"/>
          <w:numId w:val="1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beriem na vedomie, že spracúvanie osobných údajov verejným obstarávateľom, ktoré som uviedol v žiadosti, je zákonné, vykonávané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súlade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Nariadením Európskeho parlamentu a Rady (EÚ) 2016/679 o ochrane fyzických osôb pri spracúvaní osobných údajov a o voľnom pohybe takýchto údajov a so zákonom č. 18/2018 Z. z.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ochrane osobných údajov a o zmene a doplnení niektorých zákonov a dobrými mravmi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na relevantnom právnom základe,</w:t>
      </w:r>
    </w:p>
    <w:p w14:paraId="01B788E0" w14:textId="77777777" w:rsidR="00677037" w:rsidRPr="00E2471C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14:paraId="790AB457" w14:textId="77777777" w:rsidR="00677037" w:rsidRPr="00E2471C" w:rsidRDefault="00677037" w:rsidP="00677037">
      <w:pPr>
        <w:pStyle w:val="Odsekzoznamu"/>
        <w:numPr>
          <w:ilvl w:val="0"/>
          <w:numId w:val="1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som dôkladne oboznámený s celým obsahom súťažných podkladov vrátane všetkých príloh a dokumentov, na ktoré sa dynamický nákupný systém odvoláva,</w:t>
      </w:r>
    </w:p>
    <w:p w14:paraId="2AB56BF0" w14:textId="77777777" w:rsidR="00677037" w:rsidRPr="00E2471C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14:paraId="0CFAAA30" w14:textId="77777777" w:rsidR="00677037" w:rsidRPr="00E2471C" w:rsidRDefault="00677037" w:rsidP="00677037">
      <w:pPr>
        <w:pStyle w:val="Odsekzoznamu"/>
        <w:numPr>
          <w:ilvl w:val="0"/>
          <w:numId w:val="1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všetky doklady, dokumenty, vyhlásenia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údaje uvedené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2471C">
        <w:rPr>
          <w:rFonts w:ascii="Times New Roman" w:hAnsi="Times New Roman" w:cs="Times New Roman"/>
          <w:sz w:val="24"/>
          <w:szCs w:val="24"/>
        </w:rPr>
        <w:t>žiadosti sú pravdivé a úplné,</w:t>
      </w:r>
    </w:p>
    <w:p w14:paraId="075F984E" w14:textId="77777777" w:rsidR="00677037" w:rsidRPr="00E2471C" w:rsidRDefault="00677037" w:rsidP="00677037">
      <w:pPr>
        <w:tabs>
          <w:tab w:val="center" w:pos="6521"/>
        </w:tabs>
        <w:jc w:val="both"/>
        <w:rPr>
          <w:rFonts w:ascii="Times New Roman" w:hAnsi="Times New Roman" w:cs="Times New Roman"/>
        </w:rPr>
      </w:pPr>
    </w:p>
    <w:p w14:paraId="7962A9E5" w14:textId="68BB8613" w:rsidR="00677037" w:rsidRDefault="00677037" w:rsidP="00677037">
      <w:pPr>
        <w:pStyle w:val="Odsekzoznamu"/>
        <w:numPr>
          <w:ilvl w:val="0"/>
          <w:numId w:val="1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471C">
        <w:rPr>
          <w:rFonts w:ascii="Times New Roman" w:hAnsi="Times New Roman" w:cs="Times New Roman"/>
          <w:sz w:val="24"/>
          <w:szCs w:val="24"/>
        </w:rPr>
        <w:t>predkladám iba jednu žiadosť</w:t>
      </w:r>
      <w:r w:rsidR="006D7D86">
        <w:rPr>
          <w:rFonts w:ascii="Times New Roman" w:hAnsi="Times New Roman" w:cs="Times New Roman"/>
          <w:sz w:val="24"/>
          <w:szCs w:val="24"/>
        </w:rPr>
        <w:t xml:space="preserve">, resp. ak ich predložím viac – </w:t>
      </w:r>
      <w:r w:rsidR="006D7D86" w:rsidRPr="006D7D86">
        <w:rPr>
          <w:rFonts w:ascii="Times New Roman" w:hAnsi="Times New Roman" w:cs="Times New Roman"/>
          <w:sz w:val="24"/>
          <w:szCs w:val="24"/>
        </w:rPr>
        <w:t>prihliada</w:t>
      </w:r>
      <w:r w:rsidR="006D7D86">
        <w:rPr>
          <w:rFonts w:ascii="Times New Roman" w:hAnsi="Times New Roman" w:cs="Times New Roman"/>
          <w:sz w:val="24"/>
          <w:szCs w:val="24"/>
        </w:rPr>
        <w:t xml:space="preserve"> sa</w:t>
      </w:r>
      <w:r w:rsidR="006D7D86" w:rsidRPr="006D7D86">
        <w:rPr>
          <w:rFonts w:ascii="Times New Roman" w:hAnsi="Times New Roman" w:cs="Times New Roman"/>
          <w:sz w:val="24"/>
          <w:szCs w:val="24"/>
        </w:rPr>
        <w:t xml:space="preserve"> len na </w:t>
      </w:r>
      <w:r w:rsidR="006D7D86">
        <w:rPr>
          <w:rFonts w:ascii="Times New Roman" w:hAnsi="Times New Roman" w:cs="Times New Roman"/>
          <w:sz w:val="24"/>
          <w:szCs w:val="24"/>
        </w:rPr>
        <w:t>tú</w:t>
      </w:r>
      <w:r w:rsidR="006D7D86" w:rsidRPr="006D7D86">
        <w:rPr>
          <w:rFonts w:ascii="Times New Roman" w:hAnsi="Times New Roman" w:cs="Times New Roman"/>
          <w:sz w:val="24"/>
          <w:szCs w:val="24"/>
        </w:rPr>
        <w:t>, ktorá bola predložená ako posledná</w:t>
      </w:r>
      <w:r w:rsidR="006D7D86">
        <w:rPr>
          <w:rFonts w:ascii="Times New Roman" w:hAnsi="Times New Roman" w:cs="Times New Roman"/>
          <w:sz w:val="24"/>
          <w:szCs w:val="24"/>
        </w:rPr>
        <w:t>,</w:t>
      </w:r>
    </w:p>
    <w:p w14:paraId="5F7AE99B" w14:textId="77777777" w:rsidR="00677037" w:rsidRPr="00677037" w:rsidRDefault="00677037" w:rsidP="00677037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22C7A112" w14:textId="7E11FA5B" w:rsidR="00677037" w:rsidRDefault="00677037" w:rsidP="00677037">
      <w:pPr>
        <w:pStyle w:val="Odsekzoznamu"/>
        <w:numPr>
          <w:ilvl w:val="0"/>
          <w:numId w:val="1"/>
        </w:numPr>
        <w:tabs>
          <w:tab w:val="center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  <w:sz w:val="24"/>
          <w:szCs w:val="24"/>
        </w:rPr>
        <w:t>dokumenty v rámci žiadosti o účasť, ktor</w:t>
      </w:r>
      <w:r w:rsidR="006D7D86">
        <w:rPr>
          <w:rFonts w:ascii="Times New Roman" w:hAnsi="Times New Roman" w:cs="Times New Roman"/>
          <w:sz w:val="24"/>
          <w:szCs w:val="24"/>
        </w:rPr>
        <w:t>é</w:t>
      </w:r>
      <w:r w:rsidRPr="00677037">
        <w:rPr>
          <w:rFonts w:ascii="Times New Roman" w:hAnsi="Times New Roman" w:cs="Times New Roman"/>
          <w:sz w:val="24"/>
          <w:szCs w:val="24"/>
        </w:rPr>
        <w:t xml:space="preserve"> </w:t>
      </w:r>
      <w:r w:rsidR="006D7D86">
        <w:rPr>
          <w:rFonts w:ascii="Times New Roman" w:hAnsi="Times New Roman" w:cs="Times New Roman"/>
          <w:sz w:val="24"/>
          <w:szCs w:val="24"/>
        </w:rPr>
        <w:t>sú</w:t>
      </w:r>
      <w:r w:rsidRPr="00677037">
        <w:rPr>
          <w:rFonts w:ascii="Times New Roman" w:hAnsi="Times New Roman" w:cs="Times New Roman"/>
          <w:sz w:val="24"/>
          <w:szCs w:val="24"/>
        </w:rPr>
        <w:t xml:space="preserve"> v rámci dynamického nákupného systému s názvom „</w:t>
      </w:r>
      <w:r w:rsidRPr="00677037">
        <w:rPr>
          <w:rFonts w:ascii="Times New Roman" w:hAnsi="Times New Roman" w:cs="Times New Roman"/>
          <w:b/>
          <w:bCs/>
          <w:sz w:val="24"/>
          <w:szCs w:val="24"/>
        </w:rPr>
        <w:t>NL DNS 01/2024_Chemické výrobky</w:t>
      </w:r>
      <w:r w:rsidRPr="00677037">
        <w:rPr>
          <w:rFonts w:ascii="Times New Roman" w:hAnsi="Times New Roman" w:cs="Times New Roman"/>
          <w:sz w:val="24"/>
          <w:szCs w:val="24"/>
        </w:rPr>
        <w:t xml:space="preserve">“ </w:t>
      </w:r>
      <w:r w:rsidR="006D7D86">
        <w:rPr>
          <w:rFonts w:ascii="Times New Roman" w:hAnsi="Times New Roman" w:cs="Times New Roman"/>
          <w:sz w:val="24"/>
          <w:szCs w:val="24"/>
        </w:rPr>
        <w:t xml:space="preserve">predkladané, sú originálmi alebo dokumentami ich </w:t>
      </w:r>
      <w:r w:rsidR="006D7D86" w:rsidRPr="006D7D86">
        <w:rPr>
          <w:rFonts w:ascii="Times New Roman" w:hAnsi="Times New Roman" w:cs="Times New Roman"/>
          <w:sz w:val="24"/>
          <w:szCs w:val="24"/>
        </w:rPr>
        <w:t>kópi</w:t>
      </w:r>
      <w:r w:rsidR="006D7D86">
        <w:rPr>
          <w:rFonts w:ascii="Times New Roman" w:hAnsi="Times New Roman" w:cs="Times New Roman"/>
          <w:sz w:val="24"/>
          <w:szCs w:val="24"/>
        </w:rPr>
        <w:t>ami</w:t>
      </w:r>
      <w:r w:rsidR="006D7D86" w:rsidRPr="006D7D86">
        <w:rPr>
          <w:rFonts w:ascii="Times New Roman" w:hAnsi="Times New Roman" w:cs="Times New Roman"/>
          <w:sz w:val="24"/>
          <w:szCs w:val="24"/>
        </w:rPr>
        <w:t xml:space="preserve"> vrátane kópií v elektronickej podobe</w:t>
      </w:r>
      <w:r w:rsidR="006D7D86">
        <w:rPr>
          <w:rFonts w:ascii="Times New Roman" w:hAnsi="Times New Roman" w:cs="Times New Roman"/>
          <w:sz w:val="24"/>
          <w:szCs w:val="24"/>
        </w:rPr>
        <w:t xml:space="preserve">, pričom som si vedomý, že </w:t>
      </w:r>
      <w:r w:rsidR="006D7D86" w:rsidRPr="006D7D86">
        <w:rPr>
          <w:rFonts w:ascii="Times New Roman" w:hAnsi="Times New Roman" w:cs="Times New Roman"/>
          <w:sz w:val="24"/>
          <w:szCs w:val="24"/>
        </w:rPr>
        <w:t xml:space="preserve">obstarávateľ </w:t>
      </w:r>
      <w:r w:rsidR="006D7D86">
        <w:rPr>
          <w:rFonts w:ascii="Times New Roman" w:hAnsi="Times New Roman" w:cs="Times New Roman"/>
          <w:sz w:val="24"/>
          <w:szCs w:val="24"/>
        </w:rPr>
        <w:t xml:space="preserve">ma </w:t>
      </w:r>
      <w:r w:rsidR="006D7D86" w:rsidRPr="006D7D86">
        <w:rPr>
          <w:rFonts w:ascii="Times New Roman" w:hAnsi="Times New Roman" w:cs="Times New Roman"/>
          <w:sz w:val="24"/>
          <w:szCs w:val="24"/>
        </w:rPr>
        <w:t>môže kedykoľvek počas priebehu verejného obstarávania požiadať o predloženie originálu príslušného dokumentu, úradne osvedčenej kópie originálu príslušného dokumentu alebo zaručenej konverzie, ak má pochybnosti o pravosti predloženého dokumentu alebo ak je to potrebné na zabezpečenie riadneho priebehu verejného obstarávania</w:t>
      </w:r>
      <w:r w:rsidR="006D7D86">
        <w:rPr>
          <w:rFonts w:ascii="Times New Roman" w:hAnsi="Times New Roman" w:cs="Times New Roman"/>
          <w:sz w:val="24"/>
          <w:szCs w:val="24"/>
        </w:rPr>
        <w:t>,</w:t>
      </w:r>
    </w:p>
    <w:p w14:paraId="6D7C583D" w14:textId="77777777" w:rsidR="00677037" w:rsidRPr="00677037" w:rsidRDefault="00677037" w:rsidP="00677037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55EA373E" w14:textId="78D5074D" w:rsidR="00677037" w:rsidRPr="00677037" w:rsidRDefault="00677037" w:rsidP="00677037">
      <w:pPr>
        <w:pStyle w:val="Odsekzoznamu"/>
        <w:numPr>
          <w:ilvl w:val="0"/>
          <w:numId w:val="1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  <w:sz w:val="24"/>
          <w:szCs w:val="24"/>
        </w:rPr>
        <w:t>v súvislosti s predmetom zákazky: „</w:t>
      </w:r>
      <w:r w:rsidRPr="00677037">
        <w:rPr>
          <w:rFonts w:ascii="Times New Roman" w:hAnsi="Times New Roman" w:cs="Times New Roman"/>
          <w:b/>
          <w:bCs/>
          <w:sz w:val="24"/>
          <w:szCs w:val="24"/>
        </w:rPr>
        <w:t>NL DNS 01/2024_Chemické výrobky</w:t>
      </w:r>
      <w:r w:rsidRPr="00677037">
        <w:rPr>
          <w:rFonts w:ascii="Times New Roman" w:hAnsi="Times New Roman" w:cs="Times New Roman"/>
          <w:sz w:val="24"/>
          <w:szCs w:val="24"/>
        </w:rPr>
        <w:t>“ vyhlásenej obstarávateľskou organizáciou Dopravný podnik Bratislava, akciová spoločnosť, so sídlom Olejkárska 1, 814 52 Bratislava v Úradnom vestníku Európskej únie a v nadväznosti na čl. 5k nariadenia Rady (EÚ) č. 833/2014 z 31. júla 2014 o reštriktívnych opatreniach s ohľadom na konanie Ruska, ktorým destabilizuje situáciu na Ukrajine v znení nariadenia Rady (EÚ) č. 2022/576 z 8. apríla 2022, ktorým sa zakazuje zadávanie verejných zákaziek nasledujúcim osobám, subjektom alebo orgánom alebo pokračovanie v ich plnení s nasledujúcimi osobami, subjektmi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77037">
        <w:rPr>
          <w:rFonts w:ascii="Times New Roman" w:hAnsi="Times New Roman" w:cs="Times New Roman"/>
          <w:sz w:val="24"/>
          <w:szCs w:val="24"/>
        </w:rPr>
        <w:t>orgánmi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037">
        <w:rPr>
          <w:rFonts w:ascii="Times New Roman" w:hAnsi="Times New Roman" w:cs="Times New Roman"/>
          <w:sz w:val="24"/>
          <w:szCs w:val="24"/>
        </w:rPr>
        <w:t>vyhlasujem, že</w:t>
      </w:r>
      <w:r>
        <w:rPr>
          <w:rFonts w:ascii="Times New Roman" w:hAnsi="Times New Roman" w:cs="Times New Roman"/>
          <w:sz w:val="24"/>
          <w:szCs w:val="24"/>
        </w:rPr>
        <w:t xml:space="preserve"> záujemca</w:t>
      </w:r>
      <w:r w:rsidRPr="00677037">
        <w:rPr>
          <w:rFonts w:ascii="Times New Roman" w:hAnsi="Times New Roman" w:cs="Times New Roman"/>
          <w:sz w:val="24"/>
          <w:szCs w:val="24"/>
        </w:rPr>
        <w:t>:</w:t>
      </w:r>
    </w:p>
    <w:p w14:paraId="22C1D2AF" w14:textId="07423FBA" w:rsidR="00677037" w:rsidRDefault="00677037" w:rsidP="00677037">
      <w:pPr>
        <w:pStyle w:val="Odsekzoznamu"/>
        <w:numPr>
          <w:ilvl w:val="1"/>
          <w:numId w:val="2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  <w:sz w:val="24"/>
          <w:szCs w:val="24"/>
        </w:rPr>
        <w:lastRenderedPageBreak/>
        <w:t>nie je ruským alebo bieloruským štátnym príslušníkom alebo fyzickou alebo právnickou osobou, subjektom alebo orgánom usadeným v Ruskej federácii alebo Bieloruskej republike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0BC55ED" w14:textId="7FB818DB" w:rsidR="00677037" w:rsidRPr="00677037" w:rsidRDefault="00677037" w:rsidP="00677037">
      <w:pPr>
        <w:pStyle w:val="Odsekzoznamu"/>
        <w:numPr>
          <w:ilvl w:val="1"/>
          <w:numId w:val="2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</w:rPr>
        <w:t>nie je vlastnen</w:t>
      </w:r>
      <w:r>
        <w:rPr>
          <w:rFonts w:ascii="Times New Roman" w:hAnsi="Times New Roman" w:cs="Times New Roman"/>
        </w:rPr>
        <w:t>ý</w:t>
      </w:r>
      <w:r w:rsidRPr="00677037">
        <w:rPr>
          <w:rFonts w:ascii="Times New Roman" w:hAnsi="Times New Roman" w:cs="Times New Roman"/>
        </w:rPr>
        <w:t xml:space="preserve"> z viac ako 50 % priamo alebo nepriamo subjektom uvedeným v písmene a) tohto odseku</w:t>
      </w:r>
      <w:r>
        <w:rPr>
          <w:rFonts w:ascii="Times New Roman" w:hAnsi="Times New Roman" w:cs="Times New Roman"/>
        </w:rPr>
        <w:t>,</w:t>
      </w:r>
    </w:p>
    <w:p w14:paraId="77F8F4F5" w14:textId="374467CB" w:rsidR="00677037" w:rsidRPr="00677037" w:rsidRDefault="00677037" w:rsidP="00677037">
      <w:pPr>
        <w:pStyle w:val="Odsekzoznamu"/>
        <w:numPr>
          <w:ilvl w:val="1"/>
          <w:numId w:val="2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</w:rPr>
        <w:t>nekoná v mene alebo na základe pokynov subjektu uvedeného v písmene a)</w:t>
      </w:r>
      <w:r w:rsidR="00DB1237">
        <w:rPr>
          <w:rFonts w:ascii="Times New Roman" w:hAnsi="Times New Roman" w:cs="Times New Roman"/>
        </w:rPr>
        <w:t xml:space="preserve"> alebo b) </w:t>
      </w:r>
      <w:r w:rsidRPr="00677037">
        <w:rPr>
          <w:rFonts w:ascii="Times New Roman" w:hAnsi="Times New Roman" w:cs="Times New Roman"/>
        </w:rPr>
        <w:t xml:space="preserve"> tohto odseku</w:t>
      </w:r>
      <w:r>
        <w:rPr>
          <w:rFonts w:ascii="Times New Roman" w:hAnsi="Times New Roman" w:cs="Times New Roman"/>
        </w:rPr>
        <w:t>,</w:t>
      </w:r>
    </w:p>
    <w:p w14:paraId="7C7CCE7C" w14:textId="22AB69BF" w:rsidR="00677037" w:rsidRPr="00677037" w:rsidRDefault="00677037" w:rsidP="00677037">
      <w:pPr>
        <w:pStyle w:val="Odsekzoznamu"/>
        <w:numPr>
          <w:ilvl w:val="1"/>
          <w:numId w:val="2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</w:rPr>
        <w:t xml:space="preserve">nebude plniť svoje záväzky vyplývajúce zo zmluvy so subdodávateľmi, dodávateľmi alebo subjektmi podľa </w:t>
      </w:r>
      <w:r>
        <w:rPr>
          <w:rFonts w:ascii="Times New Roman" w:hAnsi="Times New Roman" w:cs="Times New Roman"/>
        </w:rPr>
        <w:t>písm. a) až c) tohto odseku</w:t>
      </w:r>
      <w:r w:rsidRPr="00677037">
        <w:rPr>
          <w:rFonts w:ascii="Times New Roman" w:hAnsi="Times New Roman" w:cs="Times New Roman"/>
        </w:rPr>
        <w:t>, ktorých kapacity sa využívajú v zmysle smerníc o verejnom obstarávaní v pomere viac ako 10 % hodnoty zákazky</w:t>
      </w:r>
      <w:r w:rsidR="00DB1237">
        <w:rPr>
          <w:rFonts w:ascii="Times New Roman" w:hAnsi="Times New Roman" w:cs="Times New Roman"/>
        </w:rPr>
        <w:t>,</w:t>
      </w:r>
    </w:p>
    <w:p w14:paraId="2F6495DC" w14:textId="3900F93D" w:rsidR="00677037" w:rsidRPr="00677037" w:rsidRDefault="00677037" w:rsidP="00677037">
      <w:pPr>
        <w:pStyle w:val="Odsekzoznamu"/>
        <w:numPr>
          <w:ilvl w:val="1"/>
          <w:numId w:val="2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</w:rPr>
        <w:t>nemá a/alebo je</w:t>
      </w:r>
      <w:r>
        <w:rPr>
          <w:rFonts w:ascii="Times New Roman" w:hAnsi="Times New Roman" w:cs="Times New Roman"/>
        </w:rPr>
        <w:t>ho</w:t>
      </w:r>
      <w:r w:rsidRPr="00677037">
        <w:rPr>
          <w:rFonts w:ascii="Times New Roman" w:hAnsi="Times New Roman" w:cs="Times New Roman"/>
        </w:rPr>
        <w:t xml:space="preserve"> subdodávateľ a/alebo iný subjekt, ktorý koná v mene </w:t>
      </w:r>
      <w:r>
        <w:rPr>
          <w:rFonts w:ascii="Times New Roman" w:hAnsi="Times New Roman" w:cs="Times New Roman"/>
        </w:rPr>
        <w:t>záujemcu</w:t>
      </w:r>
      <w:r w:rsidRPr="00677037">
        <w:rPr>
          <w:rFonts w:ascii="Times New Roman" w:hAnsi="Times New Roman" w:cs="Times New Roman"/>
        </w:rPr>
        <w:t xml:space="preserve"> a/alebo na základe pokynov </w:t>
      </w:r>
      <w:r>
        <w:rPr>
          <w:rFonts w:ascii="Times New Roman" w:hAnsi="Times New Roman" w:cs="Times New Roman"/>
        </w:rPr>
        <w:t>záujemcu</w:t>
      </w:r>
      <w:r w:rsidRPr="00677037">
        <w:rPr>
          <w:rFonts w:ascii="Times New Roman" w:hAnsi="Times New Roman" w:cs="Times New Roman"/>
        </w:rPr>
        <w:t xml:space="preserve"> sídlo alebo majetkovú účasť v Ruskej federácii alebo Bieloruskej republike</w:t>
      </w:r>
      <w:r w:rsidR="00DB1237">
        <w:rPr>
          <w:rFonts w:ascii="Times New Roman" w:hAnsi="Times New Roman" w:cs="Times New Roman"/>
        </w:rPr>
        <w:t>,</w:t>
      </w:r>
    </w:p>
    <w:p w14:paraId="40D5E38D" w14:textId="550C0AA5" w:rsidR="00677037" w:rsidRPr="00677037" w:rsidRDefault="00677037" w:rsidP="00677037">
      <w:pPr>
        <w:pStyle w:val="Odsekzoznamu"/>
        <w:numPr>
          <w:ilvl w:val="1"/>
          <w:numId w:val="2"/>
        </w:numPr>
        <w:tabs>
          <w:tab w:val="center" w:pos="652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7037">
        <w:rPr>
          <w:rFonts w:ascii="Times New Roman" w:hAnsi="Times New Roman" w:cs="Times New Roman"/>
          <w:sz w:val="24"/>
          <w:szCs w:val="24"/>
        </w:rPr>
        <w:t xml:space="preserve">údaje uvedené v Obchodnom registri, Registri partnerov verejného sektora </w:t>
      </w:r>
      <w:r>
        <w:rPr>
          <w:rFonts w:ascii="Times New Roman" w:hAnsi="Times New Roman" w:cs="Times New Roman"/>
          <w:sz w:val="24"/>
          <w:szCs w:val="24"/>
        </w:rPr>
        <w:t xml:space="preserve">(ak </w:t>
      </w:r>
      <w:r w:rsidRPr="00677037">
        <w:rPr>
          <w:rFonts w:ascii="Times New Roman" w:hAnsi="Times New Roman" w:cs="Times New Roman"/>
        </w:rPr>
        <w:t>relevantné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77037">
        <w:rPr>
          <w:rFonts w:ascii="Times New Roman" w:hAnsi="Times New Roman" w:cs="Times New Roman"/>
          <w:sz w:val="24"/>
          <w:szCs w:val="24"/>
        </w:rPr>
        <w:t>a/alebo v iných verejných registroch Slovenskej republiky sú úplné a správne.</w:t>
      </w:r>
    </w:p>
    <w:p w14:paraId="57556C86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033130AB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1124B763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489C0B56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>v..........................................dňa...........................</w:t>
      </w:r>
      <w:r w:rsidRPr="00E2471C">
        <w:rPr>
          <w:rFonts w:ascii="Times New Roman" w:hAnsi="Times New Roman" w:cs="Times New Roman"/>
        </w:rPr>
        <w:tab/>
        <w:t>..................................................</w:t>
      </w:r>
    </w:p>
    <w:p w14:paraId="256BBFD4" w14:textId="77777777" w:rsidR="00677037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meno, priezvisko, </w:t>
      </w:r>
      <w:r w:rsidRPr="00E2471C">
        <w:rPr>
          <w:rFonts w:ascii="Times New Roman" w:hAnsi="Times New Roman" w:cs="Times New Roman"/>
        </w:rPr>
        <w:t>podpis</w:t>
      </w:r>
    </w:p>
    <w:p w14:paraId="77E626B1" w14:textId="4EF7DECC" w:rsidR="00DB1237" w:rsidRPr="00E2471C" w:rsidRDefault="00DB1237" w:rsidP="00677037">
      <w:pPr>
        <w:tabs>
          <w:tab w:val="center" w:pos="652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štatutára / splnomocnenej osoby</w:t>
      </w:r>
    </w:p>
    <w:p w14:paraId="31AAFCD6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07B268E6" w14:textId="77777777" w:rsidR="00677037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626EFA26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567F5F4B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>v..........................................dňa...........................</w:t>
      </w:r>
      <w:r w:rsidRPr="00E2471C">
        <w:rPr>
          <w:rFonts w:ascii="Times New Roman" w:hAnsi="Times New Roman" w:cs="Times New Roman"/>
        </w:rPr>
        <w:tab/>
        <w:t>..................................................</w:t>
      </w:r>
    </w:p>
    <w:p w14:paraId="6F7791C4" w14:textId="77777777" w:rsidR="00677037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  <w:r w:rsidRPr="00E247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meno, priezvisko, </w:t>
      </w:r>
      <w:r w:rsidRPr="00E2471C">
        <w:rPr>
          <w:rFonts w:ascii="Times New Roman" w:hAnsi="Times New Roman" w:cs="Times New Roman"/>
        </w:rPr>
        <w:t>podpis</w:t>
      </w:r>
    </w:p>
    <w:p w14:paraId="015C9435" w14:textId="590B9E92" w:rsidR="00DB1237" w:rsidRPr="00E2471C" w:rsidRDefault="00DB1237" w:rsidP="00677037">
      <w:pPr>
        <w:tabs>
          <w:tab w:val="center" w:pos="652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štatutára / splnomocnenej osoby</w:t>
      </w:r>
    </w:p>
    <w:p w14:paraId="591FFE05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3B60DC5C" w14:textId="77777777" w:rsidR="00677037" w:rsidRPr="00E2471C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0DF28766" w14:textId="77777777" w:rsidR="00677037" w:rsidRPr="005F3731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2C40FC98" w14:textId="77777777" w:rsidR="00677037" w:rsidRPr="005F3731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  <w:r w:rsidRPr="005F3731">
        <w:rPr>
          <w:rFonts w:ascii="Times New Roman" w:hAnsi="Times New Roman" w:cs="Times New Roman"/>
        </w:rPr>
        <w:t>*doplniť podľa potreby</w:t>
      </w:r>
    </w:p>
    <w:p w14:paraId="542710F5" w14:textId="77777777" w:rsidR="00677037" w:rsidRPr="005F3731" w:rsidRDefault="00677037" w:rsidP="00677037">
      <w:pPr>
        <w:tabs>
          <w:tab w:val="center" w:pos="6521"/>
        </w:tabs>
        <w:rPr>
          <w:rFonts w:ascii="Times New Roman" w:hAnsi="Times New Roman" w:cs="Times New Roman"/>
        </w:rPr>
      </w:pPr>
    </w:p>
    <w:p w14:paraId="13B896D9" w14:textId="77777777" w:rsidR="0059410B" w:rsidRDefault="0059410B" w:rsidP="0039298E">
      <w:pPr>
        <w:pStyle w:val="Podtitul"/>
        <w:jc w:val="center"/>
        <w:rPr>
          <w:rFonts w:ascii="Garamond" w:eastAsia="Calibri" w:hAnsi="Garamond"/>
          <w:b/>
          <w:bCs/>
          <w:color w:val="000000" w:themeColor="text1"/>
          <w:sz w:val="24"/>
          <w:szCs w:val="24"/>
          <w:lang w:eastAsia="en-US" w:bidi="ar-SA"/>
        </w:rPr>
      </w:pPr>
    </w:p>
    <w:p w14:paraId="02C84639" w14:textId="77777777" w:rsidR="004F13CA" w:rsidRDefault="004F13CA"/>
    <w:sectPr w:rsidR="004F13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2D159" w14:textId="77777777" w:rsidR="00084D93" w:rsidRDefault="00084D93" w:rsidP="00B31385">
      <w:r>
        <w:separator/>
      </w:r>
    </w:p>
  </w:endnote>
  <w:endnote w:type="continuationSeparator" w:id="0">
    <w:p w14:paraId="037E371D" w14:textId="77777777" w:rsidR="00084D93" w:rsidRDefault="00084D93" w:rsidP="00B31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AFB00" w14:textId="77777777" w:rsidR="00084D93" w:rsidRDefault="00084D93" w:rsidP="00B31385">
      <w:r>
        <w:separator/>
      </w:r>
    </w:p>
  </w:footnote>
  <w:footnote w:type="continuationSeparator" w:id="0">
    <w:p w14:paraId="75195238" w14:textId="77777777" w:rsidR="00084D93" w:rsidRDefault="00084D93" w:rsidP="00B31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D4600" w14:textId="38F3A072" w:rsidR="00B31385" w:rsidRPr="00B31385" w:rsidRDefault="00B31385">
    <w:pPr>
      <w:pStyle w:val="Hlavika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                                                                                                                            </w:t>
    </w:r>
    <w:r w:rsidR="00B81043">
      <w:rPr>
        <w:rFonts w:ascii="Garamond" w:hAnsi="Garamond"/>
        <w:sz w:val="20"/>
        <w:szCs w:val="20"/>
      </w:rPr>
      <w:t xml:space="preserve">   </w:t>
    </w:r>
    <w:r>
      <w:rPr>
        <w:rFonts w:ascii="Garamond" w:hAnsi="Garamond"/>
        <w:sz w:val="20"/>
        <w:szCs w:val="20"/>
      </w:rPr>
      <w:t xml:space="preserve"> </w:t>
    </w:r>
    <w:r w:rsidR="000D476B">
      <w:rPr>
        <w:rFonts w:ascii="Garamond" w:hAnsi="Garamond"/>
        <w:sz w:val="20"/>
        <w:szCs w:val="20"/>
      </w:rPr>
      <w:t xml:space="preserve">                                 </w:t>
    </w:r>
    <w:r>
      <w:rPr>
        <w:rFonts w:ascii="Garamond" w:hAnsi="Garamond"/>
        <w:sz w:val="20"/>
        <w:szCs w:val="20"/>
      </w:rPr>
      <w:t xml:space="preserve"> </w:t>
    </w:r>
    <w:r w:rsidR="00B81043" w:rsidRPr="00B81043">
      <w:rPr>
        <w:rFonts w:ascii="Garamond" w:hAnsi="Garamond"/>
        <w:sz w:val="20"/>
        <w:szCs w:val="20"/>
      </w:rPr>
      <w:t xml:space="preserve">Príloha č. </w:t>
    </w:r>
    <w:r w:rsidR="00B81043">
      <w:rPr>
        <w:rFonts w:ascii="Garamond" w:hAnsi="Garamond"/>
        <w:sz w:val="20"/>
        <w:szCs w:val="20"/>
      </w:rPr>
      <w:t>4</w:t>
    </w:r>
    <w:r w:rsidR="00B81043" w:rsidRPr="00B81043">
      <w:rPr>
        <w:rFonts w:ascii="Garamond" w:hAnsi="Garamond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4630B"/>
    <w:multiLevelType w:val="hybridMultilevel"/>
    <w:tmpl w:val="BC9886F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6674">
    <w:abstractNumId w:val="1"/>
  </w:num>
  <w:num w:numId="2" w16cid:durableId="660160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8E"/>
    <w:rsid w:val="00084D93"/>
    <w:rsid w:val="000D476B"/>
    <w:rsid w:val="0039298E"/>
    <w:rsid w:val="003A146F"/>
    <w:rsid w:val="003E1552"/>
    <w:rsid w:val="00492B50"/>
    <w:rsid w:val="004B4D8E"/>
    <w:rsid w:val="004F13CA"/>
    <w:rsid w:val="0059410B"/>
    <w:rsid w:val="00603D1A"/>
    <w:rsid w:val="00644FED"/>
    <w:rsid w:val="00677037"/>
    <w:rsid w:val="006D7D86"/>
    <w:rsid w:val="006E2BC8"/>
    <w:rsid w:val="007139E2"/>
    <w:rsid w:val="00721228"/>
    <w:rsid w:val="008706FB"/>
    <w:rsid w:val="009322CC"/>
    <w:rsid w:val="009B52A4"/>
    <w:rsid w:val="00B31385"/>
    <w:rsid w:val="00B81043"/>
    <w:rsid w:val="00B95823"/>
    <w:rsid w:val="00BB64AE"/>
    <w:rsid w:val="00BE017E"/>
    <w:rsid w:val="00C1067A"/>
    <w:rsid w:val="00CA2CE8"/>
    <w:rsid w:val="00CE6272"/>
    <w:rsid w:val="00CF1779"/>
    <w:rsid w:val="00DB1237"/>
    <w:rsid w:val="00F16B4F"/>
    <w:rsid w:val="00F31C1B"/>
    <w:rsid w:val="00F8333A"/>
    <w:rsid w:val="00FC4154"/>
    <w:rsid w:val="00FD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70AFB"/>
  <w15:docId w15:val="{13E72191-1329-4FF7-A56A-14B05B7F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48C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odtitul">
    <w:name w:val="Subtitle"/>
    <w:basedOn w:val="Normlny"/>
    <w:next w:val="Normlny"/>
    <w:link w:val="PodtitulChar"/>
    <w:uiPriority w:val="11"/>
    <w:qFormat/>
    <w:rsid w:val="0039298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39298E"/>
    <w:rPr>
      <w:rFonts w:eastAsiaTheme="minorEastAsia"/>
      <w:color w:val="5A5A5A" w:themeColor="text1" w:themeTint="A5"/>
      <w:spacing w:val="15"/>
      <w:lang w:eastAsia="sk-SK" w:bidi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17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1779"/>
    <w:rPr>
      <w:rFonts w:ascii="Segoe UI" w:eastAsia="Courier New" w:hAnsi="Segoe UI" w:cs="Segoe UI"/>
      <w:color w:val="000000"/>
      <w:sz w:val="18"/>
      <w:szCs w:val="18"/>
      <w:lang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B313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31385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B313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31385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67703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Cencerová Lucia</cp:lastModifiedBy>
  <cp:revision>21</cp:revision>
  <cp:lastPrinted>2022-04-21T09:21:00Z</cp:lastPrinted>
  <dcterms:created xsi:type="dcterms:W3CDTF">2020-11-24T11:26:00Z</dcterms:created>
  <dcterms:modified xsi:type="dcterms:W3CDTF">2024-03-22T07:52:00Z</dcterms:modified>
</cp:coreProperties>
</file>