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5A27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5631550"/>
      <w:bookmarkStart w:id="1" w:name="_Toc46995278"/>
      <w:bookmarkStart w:id="2" w:name="_Toc47017755"/>
      <w:bookmarkStart w:id="3" w:name="_Toc54098446"/>
      <w:bookmarkStart w:id="4" w:name="_Toc479296421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417EA822" wp14:editId="3304EA9B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3666C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10C47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D4D1B15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214F46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F021E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6F516DA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1E7F470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A9927A8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0932FF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A52CE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900B4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5C97E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radiála“</w:t>
      </w:r>
    </w:p>
    <w:p w14:paraId="7F3BB6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0D6674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C441F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C7A3BA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84E9B88" w14:textId="2A63B6E8" w:rsidR="00B9396C" w:rsidRPr="00EA4043" w:rsidRDefault="00A4354F" w:rsidP="00A4354F">
      <w:pPr>
        <w:widowControl w:val="0"/>
        <w:tabs>
          <w:tab w:val="center" w:pos="4607"/>
          <w:tab w:val="left" w:pos="7928"/>
        </w:tabs>
        <w:autoSpaceDE w:val="0"/>
        <w:autoSpaceDN w:val="0"/>
        <w:adjustRightInd w:val="0"/>
        <w:spacing w:before="0" w:after="0"/>
        <w:jc w:val="left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spacing w:val="6"/>
          <w:sz w:val="44"/>
          <w:szCs w:val="44"/>
        </w:rPr>
        <w:tab/>
      </w:r>
      <w:r w:rsidR="00B9396C" w:rsidRPr="00EA4043">
        <w:rPr>
          <w:rFonts w:ascii="Arial Narrow" w:hAnsi="Arial Narrow" w:cs="Arial"/>
          <w:spacing w:val="6"/>
          <w:sz w:val="44"/>
          <w:szCs w:val="44"/>
        </w:rPr>
        <w:t>SÚŤAŽNÉ PODKLADY</w:t>
      </w:r>
      <w:r>
        <w:rPr>
          <w:rFonts w:ascii="Arial Narrow" w:hAnsi="Arial Narrow" w:cs="Arial"/>
          <w:spacing w:val="6"/>
          <w:sz w:val="44"/>
          <w:szCs w:val="44"/>
        </w:rPr>
        <w:tab/>
      </w:r>
    </w:p>
    <w:p w14:paraId="4AB1768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1D669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F4D2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2CC18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A08431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A0278E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BE666C5" w14:textId="38A4360D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 w:rsidR="001B1659"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14:paraId="634D6417" w14:textId="77777777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Technické požiadavky Objednávateľa </w:t>
      </w:r>
    </w:p>
    <w:p w14:paraId="2AF39732" w14:textId="42E7FB50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(</w:t>
      </w:r>
      <w:r w:rsidR="00293F08">
        <w:rPr>
          <w:rFonts w:ascii="Arial Narrow" w:hAnsi="Arial Narrow" w:cs="Arial"/>
          <w:b/>
          <w:bCs/>
          <w:spacing w:val="6"/>
          <w:sz w:val="44"/>
          <w:szCs w:val="44"/>
        </w:rPr>
        <w:t>v</w:t>
      </w: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šeobecné požiadavky a </w:t>
      </w:r>
    </w:p>
    <w:p w14:paraId="0E78C456" w14:textId="795AC990" w:rsidR="00B9396C" w:rsidRPr="00EA4043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požiadavky na jednotlivé objekty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)</w:t>
      </w:r>
    </w:p>
    <w:p w14:paraId="4A10D2C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74388D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FAA3B8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AC7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74C9C6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8E7C8D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F11F25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E8A0F6D" w14:textId="12AFE36A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B9396C" w:rsidRPr="00EA4043" w:rsidSect="00B9396C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del w:id="5" w:author="Balkó Gabriella, Ing., PhD." w:date="2025-04-09T14:41:00Z" w16du:dateUtc="2025-04-09T12:41:00Z">
        <w:r w:rsidRPr="00EA4043" w:rsidDel="00A15572">
          <w:rPr>
            <w:rFonts w:ascii="Arial Narrow" w:hAnsi="Arial Narrow" w:cs="Arial"/>
            <w:spacing w:val="6"/>
            <w:sz w:val="24"/>
            <w:szCs w:val="24"/>
          </w:rPr>
          <w:delText>01</w:delText>
        </w:r>
      </w:del>
      <w:ins w:id="6" w:author="Balkó Gabriella, Ing., PhD." w:date="2025-04-09T14:41:00Z" w16du:dateUtc="2025-04-09T12:41:00Z">
        <w:r w:rsidR="00A15572" w:rsidRPr="00EA4043">
          <w:rPr>
            <w:rFonts w:ascii="Arial Narrow" w:hAnsi="Arial Narrow" w:cs="Arial"/>
            <w:spacing w:val="6"/>
            <w:sz w:val="24"/>
            <w:szCs w:val="24"/>
          </w:rPr>
          <w:t>0</w:t>
        </w:r>
        <w:r w:rsidR="00A15572">
          <w:rPr>
            <w:rFonts w:ascii="Arial Narrow" w:hAnsi="Arial Narrow" w:cs="Arial"/>
            <w:spacing w:val="6"/>
            <w:sz w:val="24"/>
            <w:szCs w:val="24"/>
          </w:rPr>
          <w:t>4</w:t>
        </w:r>
      </w:ins>
      <w:r w:rsidRPr="00EA4043">
        <w:rPr>
          <w:rFonts w:ascii="Arial Narrow" w:hAnsi="Arial Narrow" w:cs="Arial"/>
          <w:spacing w:val="6"/>
          <w:sz w:val="24"/>
          <w:szCs w:val="24"/>
        </w:rPr>
        <w:t>/2025</w:t>
      </w:r>
    </w:p>
    <w:bookmarkEnd w:id="0"/>
    <w:bookmarkEnd w:id="1"/>
    <w:bookmarkEnd w:id="2"/>
    <w:bookmarkEnd w:id="3"/>
    <w:p w14:paraId="088FAE35" w14:textId="3592532D" w:rsidR="0063795F" w:rsidRPr="002536E2" w:rsidRDefault="00A9558A" w:rsidP="00106884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r w:rsidRPr="002536E2">
        <w:rPr>
          <w:rFonts w:ascii="Arial Narrow" w:hAnsi="Arial Narrow"/>
          <w:i w:val="0"/>
          <w:iCs w:val="0"/>
          <w:sz w:val="21"/>
          <w:szCs w:val="21"/>
          <w:u w:val="none"/>
        </w:rPr>
        <w:lastRenderedPageBreak/>
        <w:t>O</w:t>
      </w:r>
      <w:r>
        <w:rPr>
          <w:rFonts w:ascii="Arial Narrow" w:hAnsi="Arial Narrow"/>
          <w:i w:val="0"/>
          <w:iCs w:val="0"/>
          <w:sz w:val="21"/>
          <w:szCs w:val="21"/>
          <w:u w:val="none"/>
        </w:rPr>
        <w:t>BSAH:</w:t>
      </w:r>
    </w:p>
    <w:p w14:paraId="2870D305" w14:textId="432F2310" w:rsidR="00B0011F" w:rsidRPr="00BB4D51" w:rsidRDefault="0037135D">
      <w:pPr>
        <w:pStyle w:val="Obsah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r w:rsidRPr="00BB4D51">
        <w:rPr>
          <w:rFonts w:ascii="Arial Narrow" w:hAnsi="Arial Narrow"/>
          <w:sz w:val="21"/>
          <w:szCs w:val="21"/>
        </w:rPr>
        <w:fldChar w:fldCharType="begin"/>
      </w:r>
      <w:r w:rsidRPr="00BB4D51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BB4D51">
        <w:rPr>
          <w:rFonts w:ascii="Arial Narrow" w:hAnsi="Arial Narrow"/>
          <w:sz w:val="21"/>
          <w:szCs w:val="21"/>
        </w:rPr>
        <w:fldChar w:fldCharType="separate"/>
      </w:r>
      <w:hyperlink w:anchor="_Toc187685206" w:history="1">
        <w:r w:rsidR="00B0011F"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1</w:t>
        </w:r>
        <w:r w:rsidR="00B0011F"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="00B0011F"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VŠEOBECNÉ TECHNICKÉ POŽIADAVKY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_Toc187685206 \h </w:instrTex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0B5C217D" w14:textId="0B45DFCE" w:rsidR="00B0011F" w:rsidRPr="00BB4D51" w:rsidRDefault="00B0011F">
      <w:pPr>
        <w:pStyle w:val="Obsah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hyperlink w:anchor="_Toc187685207" w:history="1">
        <w:r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2</w:t>
        </w:r>
        <w:r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TECHNICKÉ ŠPECIFIKÁCIE A POŽIADAVKY PRE STAVEBNÉ OBJEKTY A OSTATNÉ PRÁCE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_Toc187685207 \h </w:instrTex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687D7480" w14:textId="455F49F9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2.1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Všetky dotknuté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EB4644" w14:textId="3415215F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2.2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Jednotlivé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F36A87" w14:textId="152C40C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001 Asanácie a príprava územia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84AB65A" w14:textId="2EA45A8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030 Vegetačné úpravy v úseku Americké nám. – Krížna ulica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5427789" w14:textId="67BEF78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031 Vegetačné úpravy električkovej trate na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1F07845" w14:textId="46D2D84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033 Vegetačné úpravy Ružinov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142BD10" w14:textId="79038E3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060 Náhradná výsadba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85C1263" w14:textId="05143F5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101 Električkový spodok a zvršok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3A384E" w14:textId="2841542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120 Rekonštrukcia Amerického námestia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78EE819" w14:textId="58009DE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121 Rekonštrukcia Krížnej ulice, Americké námestie -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13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6ABFF4" w14:textId="583CDF2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122 Rekonštrukcia Krížnej ulice, Vazovova -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52C850" w14:textId="38E9B15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123 Úprava komunikácie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4DB6248" w14:textId="664DC72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124 Rekonštrukcia ulice Záhradnícka a Ružinovská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5626FF" w14:textId="17DA33C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125 Meniareň Astronomická, prístupová komunikácia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722B902" w14:textId="0EBF99D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320 Protidotykové zábrany na moste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2080A9" w14:textId="5E79B58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390 Káblovody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BF47B7C" w14:textId="0DA4168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391 Tvárnicová trať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D31FE58" w14:textId="0BFA45B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392 Preložka káblovodu Slovak Telekom na Krížnej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1F73595" w14:textId="3A95C5A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393 Ochrana horúcovodov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3CF7723" w14:textId="79BF827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394 Úprava káblových komôr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1A43AC" w14:textId="22C7652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401 Električkové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A2DBAD" w14:textId="257787B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402 Autobusové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24C8C" w14:textId="54077AF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403 Električkové zastávky, spevnené plochy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CF6263" w14:textId="58C4F51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404 Parkoviská pre bicykle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FE4D67" w14:textId="2E8E668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407 Meniareň Legionárska,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3EC2F4D" w14:textId="00A9D20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408 Meniareň Ružová dolina,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6DF705F" w14:textId="1E032EA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409 Meniareň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4E6A65B" w14:textId="5725667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501 Odvodnenie električkovej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88D396" w14:textId="19F3364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510 Rekonštrukcia verejnej kanalizácie v Špitálskej ulici, km 0,000 - 0,120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A1C3A" w14:textId="43F8E60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511 Rekonštrukcia verejnej kanalizácie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D89A4ED" w14:textId="2DAB2DD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512 Rekonštrukcia verejnej kanalizácie v Krížnej ulici,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488F95B" w14:textId="7C283B6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513 Ochrana verejnej kanalizácie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D2E90F" w14:textId="4D60AE9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514 Meniareň Astronomická, kanalizačná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743A57E" w14:textId="4462128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515 Preložka kanalizácie DN300 v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930795C" w14:textId="75C5B9D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516 Meniareň Astronomická, vodovodná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3ACAD2A" w14:textId="45DB282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517 Ochrana vodovodnej prípojky v Krížnej ulici, v km 0,665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27C0FED" w14:textId="52E7767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518 Ochrana vodovodnej prípojky v Krížnej ulici, v km 0,685 el. trate.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7BF7FA" w14:textId="73AFFC0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519 Ochrana vodovodu v ulici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E4F57B" w14:textId="57343FB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520 Ochrana vodovodu v Krížnej ulici v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AA4A59" w14:textId="1C544AA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521 Ochrana vodovodu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F309EE" w14:textId="465D221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523 Preložka kanalizácie v električkovom telese v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0C1E2" w14:textId="5D142FA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590 Čerpacia stanica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4AACD72" w14:textId="13CE0AC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601 Modernizácia trolejového vedenia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988027" w14:textId="5D568E6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602 Napájacie a spätné vedenie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0794E2F" w14:textId="6DFB4EA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603 Koľaj ako spätný vodič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B917C6" w14:textId="271823E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604 Ochranné opatrenia zariadení nachádzajúcich sa v zóne TV a trol. zberača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D1D156" w14:textId="021F6CD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610 Elektrické ovládanie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5891E0" w14:textId="7470BBE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611 Elektrické vyhrievanie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E14314" w14:textId="25C56A6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612 Mazacie zariadenia koľají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3D6FDC0" w14:textId="3CB93D2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620 Prípojky NN pre električkové zastávky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D1A464" w14:textId="4B5ECA1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621 Prípojky NN k radičom CDS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A9C4AB3" w14:textId="18D661E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622 Meniareň Astronomická, prípojka NN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8EA7B9B" w14:textId="4CC7EEA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623 Prípojka NN k čerpacej stanici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94ED8E" w14:textId="03C5B32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624 Preložka NN káblov, Americké námestie – Trnavské mýto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A6A515B" w14:textId="162CF8B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625 Preložka NN káblov v križovatke Tomášikova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BFD1B2" w14:textId="0F97DCC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626 Rekonštrukcia verejného osvetlenia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DC7800" w14:textId="3C85F40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629 Meniareň Astronomická, prípojka VN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CF465C6" w14:textId="14E4FAF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r>
        <w:fldChar w:fldCharType="begin"/>
      </w:r>
      <w:r>
        <w:instrText>HYPERLINK \l "_Toc187685265"</w:instrText>
      </w:r>
      <w:r>
        <w:fldChar w:fldCharType="separate"/>
      </w:r>
      <w:r w:rsidRPr="00BB4D51">
        <w:rPr>
          <w:rStyle w:val="Hypertextovprepojenie"/>
          <w:rFonts w:ascii="Arial Narrow" w:hAnsi="Arial Narrow"/>
          <w:sz w:val="21"/>
          <w:szCs w:val="21"/>
        </w:rPr>
        <w:t>SO 630 Preložka VN káblov, križovatka Bajkalská</w:t>
      </w:r>
      <w:r w:rsidRPr="00BB4D51">
        <w:rPr>
          <w:rFonts w:ascii="Arial Narrow" w:hAnsi="Arial Narrow"/>
          <w:webHidden/>
          <w:sz w:val="21"/>
          <w:szCs w:val="21"/>
        </w:rPr>
        <w:tab/>
      </w:r>
      <w:r w:rsidRPr="00BB4D51">
        <w:rPr>
          <w:rFonts w:ascii="Arial Narrow" w:hAnsi="Arial Narrow"/>
          <w:webHidden/>
          <w:sz w:val="21"/>
          <w:szCs w:val="21"/>
        </w:rPr>
        <w:fldChar w:fldCharType="begin"/>
      </w:r>
      <w:r w:rsidRPr="00BB4D51">
        <w:rPr>
          <w:rFonts w:ascii="Arial Narrow" w:hAnsi="Arial Narrow"/>
          <w:webHidden/>
          <w:sz w:val="21"/>
          <w:szCs w:val="21"/>
        </w:rPr>
        <w:instrText xml:space="preserve"> PAGEREF _Toc187685265 \h </w:instrText>
      </w:r>
      <w:r w:rsidRPr="00BB4D51">
        <w:rPr>
          <w:rFonts w:ascii="Arial Narrow" w:hAnsi="Arial Narrow"/>
          <w:webHidden/>
          <w:sz w:val="21"/>
          <w:szCs w:val="21"/>
        </w:rPr>
      </w:r>
      <w:r w:rsidRPr="00BB4D51">
        <w:rPr>
          <w:rFonts w:ascii="Arial Narrow" w:hAnsi="Arial Narrow"/>
          <w:webHidden/>
          <w:sz w:val="21"/>
          <w:szCs w:val="21"/>
        </w:rPr>
        <w:fldChar w:fldCharType="separate"/>
      </w:r>
      <w:ins w:id="7" w:author="Balkó Gabriella, Ing., PhD." w:date="2025-04-09T14:36:00Z" w16du:dateUtc="2025-04-09T12:36:00Z">
        <w:r w:rsidR="00A15572">
          <w:rPr>
            <w:rFonts w:ascii="Arial Narrow" w:hAnsi="Arial Narrow"/>
            <w:webHidden/>
            <w:sz w:val="21"/>
            <w:szCs w:val="21"/>
          </w:rPr>
          <w:t>27</w:t>
        </w:r>
      </w:ins>
      <w:del w:id="8" w:author="Balkó Gabriella, Ing., PhD." w:date="2025-04-09T14:36:00Z" w16du:dateUtc="2025-04-09T12:36:00Z">
        <w:r w:rsidR="00A62C7A" w:rsidDel="00A15572">
          <w:rPr>
            <w:rFonts w:ascii="Arial Narrow" w:hAnsi="Arial Narrow"/>
            <w:webHidden/>
            <w:sz w:val="21"/>
            <w:szCs w:val="21"/>
          </w:rPr>
          <w:delText>26</w:delText>
        </w:r>
      </w:del>
      <w:r w:rsidRPr="00BB4D51">
        <w:rPr>
          <w:rFonts w:ascii="Arial Narrow" w:hAnsi="Arial Narrow"/>
          <w:webHidden/>
          <w:sz w:val="21"/>
          <w:szCs w:val="21"/>
        </w:rPr>
        <w:fldChar w:fldCharType="end"/>
      </w:r>
      <w:r>
        <w:fldChar w:fldCharType="end"/>
      </w:r>
    </w:p>
    <w:p w14:paraId="26F14B9A" w14:textId="673E546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631 Preložka VN káblov u zastávky Herlianska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1EE114A" w14:textId="033F2B1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634 Rekonštrukcia protikoróznej ochrany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519FC27" w14:textId="09E2A93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640 Optický kábel ovládania meniarne Legionárska a 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EB4DD2" w14:textId="416ED35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641 Optický kábel ovládania meniarní Ružová dolina a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E152942" w14:textId="49A89DA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642 Kabelizácia pre informačný systém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CDCBD1D" w14:textId="2AE267A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643 Ochrana vedení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B4FFBAA" w14:textId="4842E31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645 Ochrana telekomunikačných vedení ZSE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676ABF4" w14:textId="5391A74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646 Ochrana vedení SITEL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AFB1F1" w14:textId="4A5978A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r>
        <w:fldChar w:fldCharType="begin"/>
      </w:r>
      <w:r>
        <w:instrText>HYPERLINK \l "_Toc187685274"</w:instrText>
      </w:r>
      <w:r>
        <w:fldChar w:fldCharType="separate"/>
      </w:r>
      <w:r w:rsidRPr="00BB4D51">
        <w:rPr>
          <w:rStyle w:val="Hypertextovprepojenie"/>
          <w:rFonts w:ascii="Arial Narrow" w:hAnsi="Arial Narrow"/>
          <w:sz w:val="21"/>
          <w:szCs w:val="21"/>
        </w:rPr>
        <w:t>SO 647 Ochrana vedení ACS</w:t>
      </w:r>
      <w:r w:rsidRPr="00BB4D51">
        <w:rPr>
          <w:rFonts w:ascii="Arial Narrow" w:hAnsi="Arial Narrow"/>
          <w:webHidden/>
          <w:sz w:val="21"/>
          <w:szCs w:val="21"/>
        </w:rPr>
        <w:tab/>
      </w:r>
      <w:r w:rsidRPr="00BB4D51">
        <w:rPr>
          <w:rFonts w:ascii="Arial Narrow" w:hAnsi="Arial Narrow"/>
          <w:webHidden/>
          <w:sz w:val="21"/>
          <w:szCs w:val="21"/>
        </w:rPr>
        <w:fldChar w:fldCharType="begin"/>
      </w:r>
      <w:r w:rsidRPr="00BB4D51">
        <w:rPr>
          <w:rFonts w:ascii="Arial Narrow" w:hAnsi="Arial Narrow"/>
          <w:webHidden/>
          <w:sz w:val="21"/>
          <w:szCs w:val="21"/>
        </w:rPr>
        <w:instrText xml:space="preserve"> PAGEREF _Toc187685274 \h </w:instrText>
      </w:r>
      <w:r w:rsidRPr="00BB4D51">
        <w:rPr>
          <w:rFonts w:ascii="Arial Narrow" w:hAnsi="Arial Narrow"/>
          <w:webHidden/>
          <w:sz w:val="21"/>
          <w:szCs w:val="21"/>
        </w:rPr>
      </w:r>
      <w:r w:rsidRPr="00BB4D51">
        <w:rPr>
          <w:rFonts w:ascii="Arial Narrow" w:hAnsi="Arial Narrow"/>
          <w:webHidden/>
          <w:sz w:val="21"/>
          <w:szCs w:val="21"/>
        </w:rPr>
        <w:fldChar w:fldCharType="separate"/>
      </w:r>
      <w:ins w:id="9" w:author="Balkó Gabriella, Ing., PhD." w:date="2025-04-09T14:36:00Z" w16du:dateUtc="2025-04-09T12:36:00Z">
        <w:r w:rsidR="00A15572">
          <w:rPr>
            <w:rFonts w:ascii="Arial Narrow" w:hAnsi="Arial Narrow"/>
            <w:webHidden/>
            <w:sz w:val="21"/>
            <w:szCs w:val="21"/>
          </w:rPr>
          <w:t>28</w:t>
        </w:r>
      </w:ins>
      <w:del w:id="10" w:author="Balkó Gabriella, Ing., PhD." w:date="2025-04-09T14:36:00Z" w16du:dateUtc="2025-04-09T12:36:00Z">
        <w:r w:rsidR="00A62C7A" w:rsidDel="00A15572">
          <w:rPr>
            <w:rFonts w:ascii="Arial Narrow" w:hAnsi="Arial Narrow"/>
            <w:webHidden/>
            <w:sz w:val="21"/>
            <w:szCs w:val="21"/>
          </w:rPr>
          <w:delText>27</w:delText>
        </w:r>
      </w:del>
      <w:r w:rsidRPr="00BB4D51">
        <w:rPr>
          <w:rFonts w:ascii="Arial Narrow" w:hAnsi="Arial Narrow"/>
          <w:webHidden/>
          <w:sz w:val="21"/>
          <w:szCs w:val="21"/>
        </w:rPr>
        <w:fldChar w:fldCharType="end"/>
      </w:r>
      <w:r>
        <w:fldChar w:fldCharType="end"/>
      </w:r>
    </w:p>
    <w:p w14:paraId="0C4A3F99" w14:textId="3917C8C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r>
        <w:fldChar w:fldCharType="begin"/>
      </w:r>
      <w:r>
        <w:instrText>HYPERLINK \l "_Toc187685275"</w:instrText>
      </w:r>
      <w:r>
        <w:fldChar w:fldCharType="separate"/>
      </w:r>
      <w:r w:rsidRPr="00BB4D51">
        <w:rPr>
          <w:rStyle w:val="Hypertextovprepojenie"/>
          <w:rFonts w:ascii="Arial Narrow" w:hAnsi="Arial Narrow"/>
          <w:sz w:val="21"/>
          <w:szCs w:val="21"/>
        </w:rPr>
        <w:t>SO 648 Ochrana vedení UPC</w:t>
      </w:r>
      <w:r w:rsidRPr="00BB4D51">
        <w:rPr>
          <w:rFonts w:ascii="Arial Narrow" w:hAnsi="Arial Narrow"/>
          <w:webHidden/>
          <w:sz w:val="21"/>
          <w:szCs w:val="21"/>
        </w:rPr>
        <w:tab/>
      </w:r>
      <w:r w:rsidRPr="00BB4D51">
        <w:rPr>
          <w:rFonts w:ascii="Arial Narrow" w:hAnsi="Arial Narrow"/>
          <w:webHidden/>
          <w:sz w:val="21"/>
          <w:szCs w:val="21"/>
        </w:rPr>
        <w:fldChar w:fldCharType="begin"/>
      </w:r>
      <w:r w:rsidRPr="00BB4D51">
        <w:rPr>
          <w:rFonts w:ascii="Arial Narrow" w:hAnsi="Arial Narrow"/>
          <w:webHidden/>
          <w:sz w:val="21"/>
          <w:szCs w:val="21"/>
        </w:rPr>
        <w:instrText xml:space="preserve"> PAGEREF _Toc187685275 \h </w:instrText>
      </w:r>
      <w:r w:rsidRPr="00BB4D51">
        <w:rPr>
          <w:rFonts w:ascii="Arial Narrow" w:hAnsi="Arial Narrow"/>
          <w:webHidden/>
          <w:sz w:val="21"/>
          <w:szCs w:val="21"/>
        </w:rPr>
      </w:r>
      <w:r w:rsidRPr="00BB4D51">
        <w:rPr>
          <w:rFonts w:ascii="Arial Narrow" w:hAnsi="Arial Narrow"/>
          <w:webHidden/>
          <w:sz w:val="21"/>
          <w:szCs w:val="21"/>
        </w:rPr>
        <w:fldChar w:fldCharType="separate"/>
      </w:r>
      <w:ins w:id="11" w:author="Balkó Gabriella, Ing., PhD." w:date="2025-04-09T14:36:00Z" w16du:dateUtc="2025-04-09T12:36:00Z">
        <w:r w:rsidR="00A15572">
          <w:rPr>
            <w:rFonts w:ascii="Arial Narrow" w:hAnsi="Arial Narrow"/>
            <w:webHidden/>
            <w:sz w:val="21"/>
            <w:szCs w:val="21"/>
          </w:rPr>
          <w:t>28</w:t>
        </w:r>
      </w:ins>
      <w:del w:id="12" w:author="Balkó Gabriella, Ing., PhD." w:date="2025-04-09T14:36:00Z" w16du:dateUtc="2025-04-09T12:36:00Z">
        <w:r w:rsidR="00A62C7A" w:rsidDel="00A15572">
          <w:rPr>
            <w:rFonts w:ascii="Arial Narrow" w:hAnsi="Arial Narrow"/>
            <w:webHidden/>
            <w:sz w:val="21"/>
            <w:szCs w:val="21"/>
          </w:rPr>
          <w:delText>27</w:delText>
        </w:r>
      </w:del>
      <w:r w:rsidRPr="00BB4D51">
        <w:rPr>
          <w:rFonts w:ascii="Arial Narrow" w:hAnsi="Arial Narrow"/>
          <w:webHidden/>
          <w:sz w:val="21"/>
          <w:szCs w:val="21"/>
        </w:rPr>
        <w:fldChar w:fldCharType="end"/>
      </w:r>
      <w:r>
        <w:fldChar w:fldCharType="end"/>
      </w:r>
    </w:p>
    <w:p w14:paraId="17768A48" w14:textId="690412C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649 Ochrana vedení SANET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A39A63" w14:textId="605DD8C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650 Preložka vedení SWAN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466A493" w14:textId="526D24F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652 Ochrana vedení Dial Telecom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C488BA" w14:textId="69FF940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653 Ochrana vedení Transpetrol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EBDFB93" w14:textId="67F30BA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654 Ochrana vedení MV SR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68EC21" w14:textId="0C57618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655 Preložka vedení v káblovode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377608" w14:textId="6F2436A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656 Ochrana vedení VNET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B7F068" w14:textId="4C27BC8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657 Preložka vedení MOS 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E8E7954" w14:textId="50A8DFD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660 Kamerový dohľad pre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AD18A84" w14:textId="044661B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661 Kamerový dohľad triangel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BBE5AA" w14:textId="032B60F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r>
        <w:fldChar w:fldCharType="begin"/>
      </w:r>
      <w:r>
        <w:instrText>HYPERLINK \l "_Toc187685286"</w:instrText>
      </w:r>
      <w:r>
        <w:fldChar w:fldCharType="separate"/>
      </w:r>
      <w:r w:rsidRPr="00BB4D51">
        <w:rPr>
          <w:rStyle w:val="Hypertextovprepojenie"/>
          <w:rFonts w:ascii="Arial Narrow" w:hAnsi="Arial Narrow"/>
          <w:sz w:val="21"/>
          <w:szCs w:val="21"/>
        </w:rPr>
        <w:t>SO 662 Modernizácia diaľkového ovládania meniarne Legionárska</w:t>
      </w:r>
      <w:r w:rsidRPr="00BB4D51">
        <w:rPr>
          <w:rFonts w:ascii="Arial Narrow" w:hAnsi="Arial Narrow"/>
          <w:webHidden/>
          <w:sz w:val="21"/>
          <w:szCs w:val="21"/>
        </w:rPr>
        <w:tab/>
      </w:r>
      <w:r w:rsidRPr="00BB4D51">
        <w:rPr>
          <w:rFonts w:ascii="Arial Narrow" w:hAnsi="Arial Narrow"/>
          <w:webHidden/>
          <w:sz w:val="21"/>
          <w:szCs w:val="21"/>
        </w:rPr>
        <w:fldChar w:fldCharType="begin"/>
      </w:r>
      <w:r w:rsidRPr="00BB4D51">
        <w:rPr>
          <w:rFonts w:ascii="Arial Narrow" w:hAnsi="Arial Narrow"/>
          <w:webHidden/>
          <w:sz w:val="21"/>
          <w:szCs w:val="21"/>
        </w:rPr>
        <w:instrText xml:space="preserve"> PAGEREF _Toc187685286 \h </w:instrText>
      </w:r>
      <w:r w:rsidRPr="00BB4D51">
        <w:rPr>
          <w:rFonts w:ascii="Arial Narrow" w:hAnsi="Arial Narrow"/>
          <w:webHidden/>
          <w:sz w:val="21"/>
          <w:szCs w:val="21"/>
        </w:rPr>
      </w:r>
      <w:r w:rsidRPr="00BB4D51">
        <w:rPr>
          <w:rFonts w:ascii="Arial Narrow" w:hAnsi="Arial Narrow"/>
          <w:webHidden/>
          <w:sz w:val="21"/>
          <w:szCs w:val="21"/>
        </w:rPr>
        <w:fldChar w:fldCharType="separate"/>
      </w:r>
      <w:ins w:id="13" w:author="Balkó Gabriella, Ing., PhD." w:date="2025-04-09T14:36:00Z" w16du:dateUtc="2025-04-09T12:36:00Z">
        <w:r w:rsidR="00A15572">
          <w:rPr>
            <w:rFonts w:ascii="Arial Narrow" w:hAnsi="Arial Narrow"/>
            <w:webHidden/>
            <w:sz w:val="21"/>
            <w:szCs w:val="21"/>
          </w:rPr>
          <w:t>29</w:t>
        </w:r>
      </w:ins>
      <w:del w:id="14" w:author="Balkó Gabriella, Ing., PhD." w:date="2025-04-09T14:36:00Z" w16du:dateUtc="2025-04-09T12:36:00Z">
        <w:r w:rsidR="00A62C7A" w:rsidDel="00A15572">
          <w:rPr>
            <w:rFonts w:ascii="Arial Narrow" w:hAnsi="Arial Narrow"/>
            <w:webHidden/>
            <w:sz w:val="21"/>
            <w:szCs w:val="21"/>
          </w:rPr>
          <w:delText>28</w:delText>
        </w:r>
      </w:del>
      <w:r w:rsidRPr="00BB4D51">
        <w:rPr>
          <w:rFonts w:ascii="Arial Narrow" w:hAnsi="Arial Narrow"/>
          <w:webHidden/>
          <w:sz w:val="21"/>
          <w:szCs w:val="21"/>
        </w:rPr>
        <w:fldChar w:fldCharType="end"/>
      </w:r>
      <w:r>
        <w:fldChar w:fldCharType="end"/>
      </w:r>
    </w:p>
    <w:p w14:paraId="5A665A09" w14:textId="0E28FD9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663 Modernizácia diaľkového ovládania meniarne Ružová dolina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398FCB7" w14:textId="39168B5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664 Diaľkové ovládanie meniarne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3AC1B" w14:textId="19081F4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701 Preložka plynovodov na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8E676B" w14:textId="61E4C4A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790 Cestná dopravná signalizácia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224505" w14:textId="3B906E7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791 Električkové zastávky, informačný systém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DBE9FCB" w14:textId="6E5D645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792 Automaty na predaj CL na zastávkach MHD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04F376" w14:textId="348FB4A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793 Preložka reklamných panelov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FC98A3" w14:textId="2C658106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2.3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Ostatné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78637B" w14:textId="7F9932BE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2.4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Dopravné značenie celej stavby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8D3D59" w14:textId="36ADECA5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r>
        <w:fldChar w:fldCharType="begin"/>
      </w:r>
      <w:r>
        <w:instrText>HYPERLINK \l "_Toc187685296"</w:instrText>
      </w:r>
      <w:r>
        <w:fldChar w:fldCharType="separate"/>
      </w:r>
      <w:r w:rsidRPr="00BB4D51">
        <w:rPr>
          <w:rStyle w:val="Hypertextovprepojenie"/>
          <w:rFonts w:ascii="Arial Narrow" w:hAnsi="Arial Narrow"/>
          <w:sz w:val="21"/>
          <w:szCs w:val="21"/>
        </w:rPr>
        <w:t>2.5</w:t>
      </w:r>
      <w:r w:rsidRPr="00BB4D51"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  <w:tab/>
      </w:r>
      <w:r w:rsidRPr="00BB4D51">
        <w:rPr>
          <w:rStyle w:val="Hypertextovprepojenie"/>
          <w:rFonts w:ascii="Arial Narrow" w:hAnsi="Arial Narrow"/>
          <w:sz w:val="21"/>
          <w:szCs w:val="21"/>
        </w:rPr>
        <w:t>Geodetické práce</w:t>
      </w:r>
      <w:r w:rsidRPr="00BB4D51">
        <w:rPr>
          <w:rFonts w:ascii="Arial Narrow" w:hAnsi="Arial Narrow"/>
          <w:webHidden/>
          <w:sz w:val="21"/>
          <w:szCs w:val="21"/>
        </w:rPr>
        <w:tab/>
      </w:r>
      <w:r w:rsidRPr="00BB4D51">
        <w:rPr>
          <w:rFonts w:ascii="Arial Narrow" w:hAnsi="Arial Narrow"/>
          <w:webHidden/>
          <w:sz w:val="21"/>
          <w:szCs w:val="21"/>
        </w:rPr>
        <w:fldChar w:fldCharType="begin"/>
      </w:r>
      <w:r w:rsidRPr="00BB4D51">
        <w:rPr>
          <w:rFonts w:ascii="Arial Narrow" w:hAnsi="Arial Narrow"/>
          <w:webHidden/>
          <w:sz w:val="21"/>
          <w:szCs w:val="21"/>
        </w:rPr>
        <w:instrText xml:space="preserve"> PAGEREF _Toc187685296 \h </w:instrText>
      </w:r>
      <w:r w:rsidRPr="00BB4D51">
        <w:rPr>
          <w:rFonts w:ascii="Arial Narrow" w:hAnsi="Arial Narrow"/>
          <w:webHidden/>
          <w:sz w:val="21"/>
          <w:szCs w:val="21"/>
        </w:rPr>
      </w:r>
      <w:r w:rsidRPr="00BB4D51">
        <w:rPr>
          <w:rFonts w:ascii="Arial Narrow" w:hAnsi="Arial Narrow"/>
          <w:webHidden/>
          <w:sz w:val="21"/>
          <w:szCs w:val="21"/>
        </w:rPr>
        <w:fldChar w:fldCharType="separate"/>
      </w:r>
      <w:ins w:id="15" w:author="Balkó Gabriella, Ing., PhD." w:date="2025-04-09T14:36:00Z" w16du:dateUtc="2025-04-09T12:36:00Z">
        <w:r w:rsidR="00A15572">
          <w:rPr>
            <w:rFonts w:ascii="Arial Narrow" w:hAnsi="Arial Narrow"/>
            <w:webHidden/>
            <w:sz w:val="21"/>
            <w:szCs w:val="21"/>
          </w:rPr>
          <w:t>33</w:t>
        </w:r>
      </w:ins>
      <w:del w:id="16" w:author="Balkó Gabriella, Ing., PhD." w:date="2025-04-09T14:36:00Z" w16du:dateUtc="2025-04-09T12:36:00Z">
        <w:r w:rsidR="00A62C7A" w:rsidDel="00A15572">
          <w:rPr>
            <w:rFonts w:ascii="Arial Narrow" w:hAnsi="Arial Narrow"/>
            <w:webHidden/>
            <w:sz w:val="21"/>
            <w:szCs w:val="21"/>
          </w:rPr>
          <w:delText>32</w:delText>
        </w:r>
      </w:del>
      <w:r w:rsidRPr="00BB4D51">
        <w:rPr>
          <w:rFonts w:ascii="Arial Narrow" w:hAnsi="Arial Narrow"/>
          <w:webHidden/>
          <w:sz w:val="21"/>
          <w:szCs w:val="21"/>
        </w:rPr>
        <w:fldChar w:fldCharType="end"/>
      </w:r>
      <w:r>
        <w:fldChar w:fldCharType="end"/>
      </w:r>
    </w:p>
    <w:p w14:paraId="25F3262D" w14:textId="2BF841B1" w:rsidR="00BB4D51" w:rsidRDefault="0037135D" w:rsidP="00BB4D51">
      <w:pPr>
        <w:rPr>
          <w:rFonts w:ascii="Arial Narrow" w:hAnsi="Arial Narrow"/>
          <w:sz w:val="21"/>
          <w:szCs w:val="21"/>
          <w:lang w:eastAsia="en-US"/>
        </w:rPr>
      </w:pPr>
      <w:r w:rsidRPr="00BB4D51">
        <w:rPr>
          <w:rFonts w:ascii="Arial Narrow" w:hAnsi="Arial Narrow"/>
          <w:sz w:val="21"/>
          <w:szCs w:val="21"/>
          <w:lang w:eastAsia="en-US"/>
        </w:rPr>
        <w:fldChar w:fldCharType="end"/>
      </w:r>
      <w:r w:rsidR="00BB4D51">
        <w:rPr>
          <w:rFonts w:ascii="Arial Narrow" w:hAnsi="Arial Narrow"/>
          <w:sz w:val="21"/>
          <w:szCs w:val="21"/>
          <w:lang w:eastAsia="en-US"/>
        </w:rPr>
        <w:br w:type="page"/>
      </w:r>
    </w:p>
    <w:p w14:paraId="68B28C49" w14:textId="65DB23D0" w:rsidR="009238A3" w:rsidRPr="002536E2" w:rsidRDefault="00003D69" w:rsidP="00006C4D">
      <w:pPr>
        <w:pStyle w:val="Nadpis1"/>
      </w:pPr>
      <w:bookmarkStart w:id="17" w:name="_Toc173315330"/>
      <w:bookmarkStart w:id="18" w:name="_Toc187685206"/>
      <w:bookmarkStart w:id="19" w:name="_Toc479296427"/>
      <w:bookmarkStart w:id="20" w:name="_Toc196475089"/>
      <w:bookmarkStart w:id="21" w:name="_Toc413739841"/>
      <w:bookmarkStart w:id="22" w:name="_Toc56002941"/>
      <w:bookmarkStart w:id="23" w:name="_Toc56003044"/>
      <w:bookmarkStart w:id="24" w:name="_Toc56003318"/>
      <w:bookmarkStart w:id="25" w:name="_Toc80961973"/>
      <w:bookmarkEnd w:id="4"/>
      <w:r w:rsidRPr="002536E2">
        <w:lastRenderedPageBreak/>
        <w:t>VŠEOBECNÉ TECHNICKÉ POŽIADAVKY</w:t>
      </w:r>
      <w:bookmarkEnd w:id="17"/>
      <w:bookmarkEnd w:id="18"/>
    </w:p>
    <w:p w14:paraId="0848F5C6" w14:textId="0D1ACF95" w:rsidR="00897F59" w:rsidRPr="002536E2" w:rsidRDefault="00897F59" w:rsidP="00897F5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technickom návrhu sa požaduje od Zhotoviteľa dodržať v tomto článku uvedené dokumenty a požiadavky: </w:t>
      </w:r>
    </w:p>
    <w:p w14:paraId="3A87F704" w14:textId="48260638" w:rsidR="00BB0999" w:rsidRPr="002536E2" w:rsidRDefault="00BB099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Dokumentácia poskytnutá Objednávateľom (DPO), Zväzok 5</w:t>
      </w:r>
    </w:p>
    <w:p w14:paraId="12CDD517" w14:textId="5E0C61AE" w:rsidR="00897F59" w:rsidRPr="002536E2" w:rsidRDefault="00897F5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Technické požiadavky </w:t>
      </w:r>
      <w:r w:rsidR="00B25B1B" w:rsidRPr="002536E2">
        <w:rPr>
          <w:rFonts w:ascii="Arial Narrow" w:hAnsi="Arial Narrow"/>
          <w:sz w:val="21"/>
          <w:szCs w:val="21"/>
        </w:rPr>
        <w:t>Objednávateľa</w:t>
      </w:r>
      <w:r w:rsidRPr="002536E2">
        <w:rPr>
          <w:rFonts w:ascii="Arial Narrow" w:hAnsi="Arial Narrow"/>
          <w:sz w:val="21"/>
          <w:szCs w:val="21"/>
        </w:rPr>
        <w:t xml:space="preserve">, Zväzok 3 </w:t>
      </w:r>
      <w:r w:rsidR="00B133B2" w:rsidRPr="002536E2">
        <w:rPr>
          <w:rFonts w:ascii="Arial Narrow" w:hAnsi="Arial Narrow"/>
          <w:sz w:val="21"/>
          <w:szCs w:val="21"/>
        </w:rPr>
        <w:t>Č</w:t>
      </w:r>
      <w:r w:rsidRPr="002536E2">
        <w:rPr>
          <w:rFonts w:ascii="Arial Narrow" w:hAnsi="Arial Narrow"/>
          <w:sz w:val="21"/>
          <w:szCs w:val="21"/>
        </w:rPr>
        <w:t>asť 4</w:t>
      </w:r>
      <w:r w:rsidR="00BB0999" w:rsidRPr="002536E2">
        <w:rPr>
          <w:rFonts w:ascii="Arial Narrow" w:hAnsi="Arial Narrow"/>
          <w:sz w:val="21"/>
          <w:szCs w:val="21"/>
        </w:rPr>
        <w:t>, ktoré upravujú DPO</w:t>
      </w:r>
    </w:p>
    <w:p w14:paraId="3CF05959" w14:textId="4998EDD4" w:rsidR="00F569B6" w:rsidRPr="002536E2" w:rsidRDefault="00DE59F5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V</w:t>
      </w:r>
      <w:r w:rsidR="00F569B6" w:rsidRPr="002536E2">
        <w:rPr>
          <w:rFonts w:ascii="Arial Narrow" w:hAnsi="Arial Narrow"/>
          <w:sz w:val="21"/>
          <w:szCs w:val="21"/>
        </w:rPr>
        <w:t>ýnimk</w:t>
      </w:r>
      <w:r>
        <w:rPr>
          <w:rFonts w:ascii="Arial Narrow" w:hAnsi="Arial Narrow"/>
          <w:sz w:val="21"/>
          <w:szCs w:val="21"/>
        </w:rPr>
        <w:t>a</w:t>
      </w:r>
      <w:r w:rsidR="00F569B6" w:rsidRPr="002536E2">
        <w:rPr>
          <w:rFonts w:ascii="Arial Narrow" w:hAnsi="Arial Narrow"/>
          <w:sz w:val="21"/>
          <w:szCs w:val="21"/>
        </w:rPr>
        <w:t xml:space="preserve"> zo stavebno-technických požiadaviek </w:t>
      </w:r>
      <w:r w:rsidR="00515D60">
        <w:rPr>
          <w:rFonts w:ascii="Arial Narrow" w:hAnsi="Arial Narrow"/>
          <w:sz w:val="21"/>
          <w:szCs w:val="21"/>
        </w:rPr>
        <w:t xml:space="preserve">na projektovanie (Americké námestie) </w:t>
      </w:r>
      <w:r w:rsidR="00F569B6" w:rsidRPr="002536E2">
        <w:rPr>
          <w:rFonts w:ascii="Arial Narrow" w:hAnsi="Arial Narrow"/>
          <w:sz w:val="21"/>
          <w:szCs w:val="21"/>
        </w:rPr>
        <w:t>č. E 2/2024, ktoré je súčasťou Zväzku 3 v samostatnej prílohe č. 16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Výnimka z normy E 2/2024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16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6BA08ED6" w14:textId="03D8121E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</w:t>
      </w:r>
      <w:r w:rsidRPr="00093EAE">
        <w:rPr>
          <w:rFonts w:ascii="Arial Narrow" w:hAnsi="Arial Narrow"/>
          <w:sz w:val="21"/>
          <w:szCs w:val="21"/>
        </w:rPr>
        <w:t xml:space="preserve">ávrh </w:t>
      </w:r>
      <w:r>
        <w:rPr>
          <w:rFonts w:ascii="Arial Narrow" w:hAnsi="Arial Narrow"/>
          <w:sz w:val="21"/>
          <w:szCs w:val="21"/>
        </w:rPr>
        <w:t xml:space="preserve">a </w:t>
      </w:r>
      <w:r w:rsidRPr="00093EAE">
        <w:rPr>
          <w:rFonts w:ascii="Arial Narrow" w:hAnsi="Arial Narrow"/>
          <w:sz w:val="21"/>
          <w:szCs w:val="21"/>
        </w:rPr>
        <w:t>posun meniarne Astronomická</w:t>
      </w:r>
      <w:r>
        <w:rPr>
          <w:rFonts w:ascii="Arial Narrow" w:hAnsi="Arial Narrow"/>
          <w:sz w:val="21"/>
          <w:szCs w:val="21"/>
        </w:rPr>
        <w:t xml:space="preserve"> a súvisiacich objektov</w:t>
      </w:r>
      <w:r w:rsidRPr="00093EAE">
        <w:rPr>
          <w:rFonts w:ascii="Arial Narrow" w:hAnsi="Arial Narrow"/>
          <w:sz w:val="21"/>
          <w:szCs w:val="21"/>
        </w:rPr>
        <w:t xml:space="preserve">, ktorý je súčasťou Zväzku 3 v samostatnej prílohe č. 17 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Návrh meniarne Astronomická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17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099489FA" w14:textId="59F40F9B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návrh</w:t>
      </w:r>
      <w:r w:rsidRPr="00093EAE">
        <w:rPr>
          <w:rFonts w:ascii="Arial Narrow" w:hAnsi="Arial Narrow"/>
          <w:sz w:val="21"/>
          <w:szCs w:val="21"/>
        </w:rPr>
        <w:t xml:space="preserve"> vegetačných </w:t>
      </w:r>
      <w:r>
        <w:rPr>
          <w:rFonts w:ascii="Arial Narrow" w:hAnsi="Arial Narrow"/>
          <w:sz w:val="21"/>
          <w:szCs w:val="21"/>
        </w:rPr>
        <w:t>úprav a ošetrovanie vegetácie</w:t>
      </w:r>
      <w:r w:rsidRPr="00093EAE">
        <w:rPr>
          <w:rFonts w:ascii="Arial Narrow" w:hAnsi="Arial Narrow"/>
          <w:sz w:val="21"/>
          <w:szCs w:val="21"/>
        </w:rPr>
        <w:t>, ktoré sú súčasťou Zväzku 3 v samostatnej prílohe č. 18</w:t>
      </w:r>
      <w:r>
        <w:rPr>
          <w:rFonts w:ascii="Arial Narrow" w:hAnsi="Arial Narrow"/>
          <w:sz w:val="21"/>
          <w:szCs w:val="21"/>
        </w:rPr>
        <w:t xml:space="preserve"> </w:t>
      </w:r>
      <w:r w:rsidR="00F569B6" w:rsidRPr="002536E2">
        <w:rPr>
          <w:rFonts w:ascii="Arial Narrow" w:hAnsi="Arial Narrow"/>
          <w:sz w:val="21"/>
          <w:szCs w:val="21"/>
        </w:rPr>
        <w:t xml:space="preserve">(ďalej len ako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„Požiadavky na vegetačné plochy“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18“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30B5CC33" w14:textId="4FC3DA5E" w:rsidR="008B43C5" w:rsidRPr="002536E2" w:rsidRDefault="00A82860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Arboristický štandard 2. Ochrana drevín pri stavebnej činnosti, ktorý je súčasťou Zväzku 3 v samostatnej prílohe č. 19 (len ako „</w:t>
      </w:r>
      <w:r w:rsidRPr="002536E2">
        <w:rPr>
          <w:rFonts w:ascii="Arial Narrow" w:hAnsi="Arial Narrow"/>
          <w:i/>
          <w:iCs/>
          <w:sz w:val="21"/>
          <w:szCs w:val="21"/>
        </w:rPr>
        <w:t>Arboristický štandard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19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227DF465" w14:textId="5B05071C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Dizajn manuál pre MET-RR, ktorý je súčasťou Zväzku 3 v samostatnej prílohe č. 20 (len ako „</w:t>
      </w:r>
      <w:r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20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55157F7C" w14:textId="541A7FFE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z UŠ pre vypracovanie DRS (</w:t>
      </w:r>
      <w:r w:rsidRPr="00093EAE">
        <w:rPr>
          <w:rFonts w:ascii="Arial Narrow" w:hAnsi="Arial Narrow"/>
          <w:sz w:val="21"/>
          <w:szCs w:val="21"/>
        </w:rPr>
        <w:t>Urbanisticko-architektonická koordinácia MET-RR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ktorá je súčasťou Zväzku 3 v samostatnej prílohe č. 21 </w:t>
      </w:r>
      <w:r w:rsidR="00F569B6" w:rsidRPr="002536E2">
        <w:rPr>
          <w:rFonts w:ascii="Arial Narrow" w:hAnsi="Arial Narrow"/>
          <w:sz w:val="21"/>
          <w:szCs w:val="21"/>
        </w:rPr>
        <w:t>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U-A koordinácia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21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34C8AC1D" w14:textId="17AD0B78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DRS – r</w:t>
      </w:r>
      <w:r w:rsidRPr="00093EAE">
        <w:rPr>
          <w:rFonts w:ascii="Arial Narrow" w:hAnsi="Arial Narrow"/>
          <w:sz w:val="21"/>
          <w:szCs w:val="21"/>
        </w:rPr>
        <w:t>iešenie povrchov, ktoré je súčasťou Zväzku 3 v samostatnej prílohe č. 22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Riešenie povrchov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22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117F95E0" w14:textId="6F44D6AD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Minimálne technické štandardy pre svietidlo verejného osvetlenia, ktoré sú súčasťou Zväzku 3 v samostatnej prílohe č. 23 (len ako „</w:t>
      </w:r>
      <w:r w:rsidRPr="002536E2">
        <w:rPr>
          <w:rFonts w:ascii="Arial Narrow" w:hAnsi="Arial Narrow"/>
          <w:i/>
          <w:iCs/>
          <w:sz w:val="21"/>
          <w:szCs w:val="21"/>
        </w:rPr>
        <w:t>Technické štandardy pre svietidlo VO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23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66A574D6" w14:textId="126AA059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VO pre vypracovanie DRS (</w:t>
      </w:r>
      <w:r w:rsidRPr="00093EAE">
        <w:rPr>
          <w:rFonts w:ascii="Arial Narrow" w:hAnsi="Arial Narrow"/>
          <w:sz w:val="21"/>
          <w:szCs w:val="21"/>
        </w:rPr>
        <w:t>Identifikácia trakčných a osvetľovacích stožiarov a svietidiel verejného osvetlenia – grafická a tabuľková časť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ktoré sú súčasťou Zväzku 3 v samostatnej prílohe č. 24 </w:t>
      </w:r>
      <w:r w:rsidR="00F569B6" w:rsidRPr="002536E2">
        <w:rPr>
          <w:rFonts w:ascii="Arial Narrow" w:hAnsi="Arial Narrow"/>
          <w:sz w:val="21"/>
          <w:szCs w:val="21"/>
        </w:rPr>
        <w:t>(len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Identifikácia stožiarov a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> 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24“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71B4E97D" w14:textId="1F0C6450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</w:p>
    <w:p w14:paraId="5F8ED8F1" w14:textId="11F184FE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845DD5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zodpovedný za návrh technického riešenia projektu, za vypracovanie Dokumentácie Zhotoviteľa, zabezpečenie dokumentov potrebných na splnenie všetkých úradných schválení a s nimi súvisiacich inžinierskych činností, za vypracovanie technickej dokumentácie Zhotoviteľa, za realizáciu stavebných prác a odstránenie vád na Diele a za to, že v jeho súťažnej ponuke boli zahrnuté a vykoná/zabezpečí všetky práce súvisiace s realizáciou Diela v súlade so Zmluvou.</w:t>
      </w:r>
    </w:p>
    <w:p w14:paraId="06258F03" w14:textId="1F899CC7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prípade potreby zemníkov, depónií, prístupových ciest na stavenisko si Zhotoviteľ tieto zabezpečí na svoje náklady a nesie plnú právnu zodpovednosť za ich vybavenie, užívanie a zrušenie a to vrátane prístupových ciest. </w:t>
      </w:r>
    </w:p>
    <w:p w14:paraId="24246440" w14:textId="01B42A0B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Zhotoviteľom predložené technické riešenie a realizačná dokumentácia musí byť v súlade:</w:t>
      </w:r>
    </w:p>
    <w:p w14:paraId="2326BE1F" w14:textId="5C250383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ostatnými požiadavkami uvedenými vo všetkých častiach súťažných podkladov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2058810F" w14:textId="12CA6500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vyjadren</w:t>
      </w:r>
      <w:r w:rsidR="008D6C10" w:rsidRPr="002536E2">
        <w:rPr>
          <w:rFonts w:ascii="Arial Narrow" w:hAnsi="Arial Narrow"/>
          <w:sz w:val="21"/>
          <w:szCs w:val="21"/>
        </w:rPr>
        <w:t>iami</w:t>
      </w:r>
      <w:r w:rsidRPr="002536E2">
        <w:rPr>
          <w:rFonts w:ascii="Arial Narrow" w:hAnsi="Arial Narrow"/>
          <w:sz w:val="21"/>
          <w:szCs w:val="21"/>
        </w:rPr>
        <w:t xml:space="preserve"> orgánov a organizácií, ako aj požiadavk</w:t>
      </w:r>
      <w:r w:rsidR="008D6C10" w:rsidRPr="002536E2">
        <w:rPr>
          <w:rFonts w:ascii="Arial Narrow" w:hAnsi="Arial Narrow"/>
          <w:sz w:val="21"/>
          <w:szCs w:val="21"/>
        </w:rPr>
        <w:t>ami</w:t>
      </w:r>
      <w:r w:rsidRPr="002536E2">
        <w:rPr>
          <w:rFonts w:ascii="Arial Narrow" w:hAnsi="Arial Narrow"/>
          <w:sz w:val="21"/>
          <w:szCs w:val="21"/>
        </w:rPr>
        <w:t xml:space="preserve"> ostatných rozhodnutí a stanovísk, ktoré sú súčasťou Zväzku 5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="003008FC" w:rsidRPr="002536E2">
        <w:rPr>
          <w:rFonts w:ascii="Arial Narrow" w:hAnsi="Arial Narrow"/>
          <w:sz w:val="21"/>
          <w:szCs w:val="21"/>
        </w:rPr>
        <w:t xml:space="preserve"> časť E,</w:t>
      </w:r>
    </w:p>
    <w:p w14:paraId="2324EA32" w14:textId="252DEDFD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normami a technickými predpismi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5A393A3B" w14:textId="3C8AA24A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požiadavkami územného konania a stavebného povolenia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607BE0DE" w14:textId="7987CF20" w:rsidR="004A5FE3" w:rsidRPr="002536E2" w:rsidRDefault="008D6C10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A5FE3" w:rsidRPr="002536E2">
        <w:rPr>
          <w:rFonts w:ascii="Arial Narrow" w:hAnsi="Arial Narrow"/>
          <w:sz w:val="21"/>
          <w:szCs w:val="21"/>
        </w:rPr>
        <w:t xml:space="preserve"> hranic</w:t>
      </w:r>
      <w:r w:rsidRPr="002536E2">
        <w:rPr>
          <w:rFonts w:ascii="Arial Narrow" w:hAnsi="Arial Narrow"/>
          <w:sz w:val="21"/>
          <w:szCs w:val="21"/>
        </w:rPr>
        <w:t>o</w:t>
      </w:r>
      <w:r w:rsidR="004A5FE3" w:rsidRPr="002536E2">
        <w:rPr>
          <w:rFonts w:ascii="Arial Narrow" w:hAnsi="Arial Narrow"/>
          <w:sz w:val="21"/>
          <w:szCs w:val="21"/>
        </w:rPr>
        <w:t>u trvalých a dočasných záberov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39712043" w14:textId="06EDE269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doplňujúcimi požiadavkami k jednotlivým objektom</w:t>
      </w:r>
      <w:r w:rsidR="00F06D19" w:rsidRPr="002536E2">
        <w:rPr>
          <w:rFonts w:ascii="Arial Narrow" w:hAnsi="Arial Narrow"/>
          <w:sz w:val="21"/>
          <w:szCs w:val="21"/>
        </w:rPr>
        <w:t>.</w:t>
      </w:r>
    </w:p>
    <w:p w14:paraId="469A5B71" w14:textId="66581810" w:rsidR="00F051CD" w:rsidRPr="002536E2" w:rsidRDefault="00003D69" w:rsidP="00006C4D">
      <w:pPr>
        <w:pStyle w:val="Nadpis1"/>
      </w:pPr>
      <w:bookmarkStart w:id="26" w:name="_Toc86154349"/>
      <w:bookmarkStart w:id="27" w:name="_Toc86228786"/>
      <w:bookmarkStart w:id="28" w:name="_Toc173315331"/>
      <w:bookmarkStart w:id="29" w:name="_Toc187685207"/>
      <w:r w:rsidRPr="002536E2">
        <w:t>TECHNICKÉ ŠPECIFIKÁCIE A POŽIADAVKY PRE STAVEBNÉ OBJEKTY</w:t>
      </w:r>
      <w:bookmarkEnd w:id="26"/>
      <w:r w:rsidRPr="002536E2">
        <w:t xml:space="preserve"> A OSTATNÉ PRÁCE</w:t>
      </w:r>
      <w:bookmarkEnd w:id="27"/>
      <w:bookmarkEnd w:id="28"/>
      <w:bookmarkEnd w:id="29"/>
    </w:p>
    <w:p w14:paraId="2AB2CBAE" w14:textId="661C9E12" w:rsidR="00F051CD" w:rsidRPr="002536E2" w:rsidRDefault="00F051CD" w:rsidP="00F051CD">
      <w:pPr>
        <w:rPr>
          <w:rFonts w:ascii="Arial Narrow" w:hAnsi="Arial Narrow"/>
          <w:sz w:val="21"/>
          <w:szCs w:val="21"/>
        </w:rPr>
      </w:pPr>
      <w:bookmarkStart w:id="30" w:name="_Hlk177652595"/>
      <w:r w:rsidRPr="002536E2">
        <w:rPr>
          <w:rFonts w:ascii="Arial Narrow" w:hAnsi="Arial Narrow"/>
          <w:sz w:val="21"/>
          <w:szCs w:val="21"/>
        </w:rPr>
        <w:t xml:space="preserve">V tejto kapitole sú uvedené doplňujúce </w:t>
      </w:r>
      <w:r w:rsidR="00187CBD" w:rsidRPr="002536E2">
        <w:rPr>
          <w:rFonts w:ascii="Arial Narrow" w:hAnsi="Arial Narrow"/>
          <w:sz w:val="21"/>
          <w:szCs w:val="21"/>
        </w:rPr>
        <w:t xml:space="preserve">a upravujúce </w:t>
      </w:r>
      <w:r w:rsidRPr="002536E2">
        <w:rPr>
          <w:rFonts w:ascii="Arial Narrow" w:hAnsi="Arial Narrow"/>
          <w:sz w:val="21"/>
          <w:szCs w:val="21"/>
        </w:rPr>
        <w:t>technické špecifikácie, požiadavky a práce definované Objednávateľom, ktoré je Zhotoviteľ povinný splniť pri plnení prác na Diele a ktoré nie sú zahrnuté, buď v úplnej alebo čia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točnej miere, v Dokumentácii poskytnutej </w:t>
      </w:r>
      <w:r w:rsidR="002456F0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 xml:space="preserve">bjednávateľom (DPO). </w:t>
      </w:r>
    </w:p>
    <w:p w14:paraId="1F7EEFC3" w14:textId="20E5D8ED" w:rsidR="00850740" w:rsidRPr="002536E2" w:rsidRDefault="003946E8" w:rsidP="00857FE7">
      <w:pPr>
        <w:pStyle w:val="Nadpis2"/>
      </w:pPr>
      <w:bookmarkStart w:id="31" w:name="_Toc173315332"/>
      <w:bookmarkStart w:id="32" w:name="_Toc187685208"/>
      <w:bookmarkEnd w:id="30"/>
      <w:r w:rsidRPr="002536E2">
        <w:t>Všetky dotknuté objekty</w:t>
      </w:r>
      <w:bookmarkEnd w:id="31"/>
      <w:bookmarkEnd w:id="32"/>
    </w:p>
    <w:p w14:paraId="5600DE98" w14:textId="5285B61E" w:rsidR="00356FA1" w:rsidRPr="002536E2" w:rsidRDefault="00A5003B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návrhu celej stavby dodržať </w:t>
      </w:r>
      <w:r w:rsidR="005D3CF0" w:rsidRPr="002536E2">
        <w:rPr>
          <w:rFonts w:ascii="Arial Narrow" w:hAnsi="Arial Narrow"/>
          <w:sz w:val="21"/>
          <w:szCs w:val="21"/>
        </w:rPr>
        <w:t>princípy a pravidlá uvedené v</w:t>
      </w:r>
      <w:r w:rsidR="000F25B5" w:rsidRPr="002536E2">
        <w:rPr>
          <w:rFonts w:ascii="Arial Narrow" w:hAnsi="Arial Narrow"/>
          <w:sz w:val="21"/>
          <w:szCs w:val="21"/>
        </w:rPr>
        <w:t> </w:t>
      </w:r>
      <w:r w:rsidR="000F25B5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73B8C" w:rsidRPr="002536E2">
        <w:rPr>
          <w:rFonts w:ascii="Arial Narrow" w:hAnsi="Arial Narrow"/>
          <w:sz w:val="21"/>
          <w:szCs w:val="21"/>
        </w:rPr>
        <w:t>.</w:t>
      </w:r>
    </w:p>
    <w:p w14:paraId="4BA2F053" w14:textId="5FADC60D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Bezbariérové úpravy pre chodcov a cyklistov navrhnú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 všetkých priechodoch bez rozdielu, či ide o nový chodník alebo rozkopávku, taktiež všade doplni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hmatateľné povrchy a</w:t>
      </w:r>
      <w:r w:rsidR="008A467A" w:rsidRPr="002536E2">
        <w:rPr>
          <w:rFonts w:ascii="Arial Narrow" w:hAnsi="Arial Narrow"/>
          <w:sz w:val="21"/>
          <w:szCs w:val="21"/>
        </w:rPr>
        <w:t> vodorovné dopravné značenie (</w:t>
      </w:r>
      <w:r w:rsidRPr="002536E2">
        <w:rPr>
          <w:rFonts w:ascii="Arial Narrow" w:hAnsi="Arial Narrow"/>
          <w:sz w:val="21"/>
          <w:szCs w:val="21"/>
        </w:rPr>
        <w:t>VDZ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8A467A" w:rsidRPr="002536E2">
        <w:rPr>
          <w:rFonts w:ascii="Arial Narrow" w:hAnsi="Arial Narrow"/>
          <w:sz w:val="21"/>
          <w:szCs w:val="21"/>
        </w:rPr>
        <w:t>priechodov pre peších (</w:t>
      </w:r>
      <w:r w:rsidRPr="002536E2">
        <w:rPr>
          <w:rFonts w:ascii="Arial Narrow" w:hAnsi="Arial Narrow"/>
          <w:sz w:val="21"/>
          <w:szCs w:val="21"/>
        </w:rPr>
        <w:t>PPP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="00F06D19" w:rsidRPr="002536E2">
        <w:rPr>
          <w:rFonts w:ascii="Arial Narrow" w:hAnsi="Arial Narrow"/>
          <w:sz w:val="21"/>
          <w:szCs w:val="21"/>
        </w:rPr>
        <w:t>.</w:t>
      </w:r>
      <w:r w:rsidR="00CB5FA3" w:rsidRPr="002536E2">
        <w:rPr>
          <w:rFonts w:ascii="Arial Narrow" w:hAnsi="Arial Narrow"/>
          <w:sz w:val="21"/>
          <w:szCs w:val="21"/>
        </w:rPr>
        <w:t xml:space="preserve"> Sklon </w:t>
      </w:r>
      <w:r w:rsidR="00B53504" w:rsidRPr="002536E2">
        <w:rPr>
          <w:rFonts w:ascii="Arial Narrow" w:hAnsi="Arial Narrow"/>
          <w:sz w:val="21"/>
          <w:szCs w:val="21"/>
        </w:rPr>
        <w:t>debarierizácie navrhnúť 1:12, v prípade stiesnených podmienok 1:8.</w:t>
      </w:r>
    </w:p>
    <w:p w14:paraId="44EA70B3" w14:textId="7ED7DC06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 všetky tieto </w:t>
      </w:r>
      <w:r w:rsidR="009651EE" w:rsidRPr="002536E2">
        <w:rPr>
          <w:rFonts w:ascii="Arial Narrow" w:hAnsi="Arial Narrow"/>
          <w:sz w:val="21"/>
          <w:szCs w:val="21"/>
        </w:rPr>
        <w:t xml:space="preserve">vyššie uvedené </w:t>
      </w:r>
      <w:r w:rsidRPr="002536E2">
        <w:rPr>
          <w:rFonts w:ascii="Arial Narrow" w:hAnsi="Arial Narrow"/>
          <w:sz w:val="21"/>
          <w:szCs w:val="21"/>
        </w:rPr>
        <w:t>úpravy spracovať DRS (detaily v jednotlivých SO)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70F266FB" w14:textId="1D5A6704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zmene povrchu chodníka zriadiť novú konštrukciu chodníka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2DC475D5" w14:textId="6E975FF7" w:rsidR="00850740" w:rsidRPr="002536E2" w:rsidRDefault="009E51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nové l</w:t>
      </w:r>
      <w:r w:rsidR="00850740" w:rsidRPr="002536E2">
        <w:rPr>
          <w:rFonts w:ascii="Arial Narrow" w:hAnsi="Arial Narrow"/>
          <w:sz w:val="21"/>
          <w:szCs w:val="21"/>
        </w:rPr>
        <w:t xml:space="preserve">emovanie stromových jám, ak sa </w:t>
      </w:r>
      <w:r w:rsidRPr="002536E2">
        <w:rPr>
          <w:rFonts w:ascii="Arial Narrow" w:hAnsi="Arial Narrow"/>
          <w:sz w:val="21"/>
          <w:szCs w:val="21"/>
        </w:rPr>
        <w:t>ich</w:t>
      </w:r>
      <w:r w:rsidR="00C82208" w:rsidRPr="002536E2">
        <w:rPr>
          <w:rFonts w:ascii="Arial Narrow" w:hAnsi="Arial Narrow"/>
          <w:sz w:val="21"/>
          <w:szCs w:val="21"/>
        </w:rPr>
        <w:t xml:space="preserve"> </w:t>
      </w:r>
      <w:r w:rsidR="00850740" w:rsidRPr="002536E2">
        <w:rPr>
          <w:rFonts w:ascii="Arial Narrow" w:hAnsi="Arial Narrow"/>
          <w:sz w:val="21"/>
          <w:szCs w:val="21"/>
        </w:rPr>
        <w:t>rozkopávka dotýka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538C69B1" w14:textId="4049752D" w:rsidR="00143887" w:rsidRPr="002536E2" w:rsidRDefault="00221645" w:rsidP="008E25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Tvar a rozmery </w:t>
      </w:r>
      <w:r w:rsidR="006F7198" w:rsidRPr="002536E2">
        <w:rPr>
          <w:rFonts w:ascii="Arial Narrow" w:hAnsi="Arial Narrow"/>
          <w:sz w:val="21"/>
          <w:szCs w:val="21"/>
        </w:rPr>
        <w:t xml:space="preserve">existujúcich aj nových </w:t>
      </w:r>
      <w:r w:rsidRPr="002536E2">
        <w:rPr>
          <w:rFonts w:ascii="Arial Narrow" w:hAnsi="Arial Narrow"/>
          <w:sz w:val="21"/>
          <w:szCs w:val="21"/>
        </w:rPr>
        <w:t xml:space="preserve">stromových jám </w:t>
      </w:r>
      <w:r w:rsidR="00133557" w:rsidRPr="002536E2">
        <w:rPr>
          <w:rFonts w:ascii="Arial Narrow" w:hAnsi="Arial Narrow"/>
          <w:sz w:val="21"/>
          <w:szCs w:val="21"/>
        </w:rPr>
        <w:t>zjednotiť</w:t>
      </w:r>
      <w:r w:rsidRPr="002536E2">
        <w:rPr>
          <w:rFonts w:ascii="Arial Narrow" w:hAnsi="Arial Narrow"/>
          <w:sz w:val="21"/>
          <w:szCs w:val="21"/>
        </w:rPr>
        <w:t xml:space="preserve"> pre daný súvislý úsek chodníka po rozkopávke</w:t>
      </w:r>
      <w:r w:rsidR="006F7198" w:rsidRPr="002536E2">
        <w:rPr>
          <w:rFonts w:ascii="Arial Narrow" w:hAnsi="Arial Narrow"/>
          <w:sz w:val="21"/>
          <w:szCs w:val="21"/>
        </w:rPr>
        <w:t>/úprave</w:t>
      </w:r>
      <w:r w:rsidR="008E25DB" w:rsidRPr="002536E2">
        <w:rPr>
          <w:rFonts w:ascii="Arial Narrow" w:hAnsi="Arial Narrow"/>
          <w:sz w:val="21"/>
          <w:szCs w:val="21"/>
        </w:rPr>
        <w:t xml:space="preserve"> a</w:t>
      </w:r>
      <w:r w:rsidR="00143887" w:rsidRPr="002536E2">
        <w:rPr>
          <w:rFonts w:ascii="Arial Narrow" w:hAnsi="Arial Narrow"/>
          <w:sz w:val="21"/>
          <w:szCs w:val="21"/>
        </w:rPr>
        <w:t xml:space="preserve"> upraviť podľa </w:t>
      </w:r>
      <w:r w:rsidR="0014388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36DB1C76" w14:textId="42EB29FE" w:rsidR="00D47E3F" w:rsidRPr="002536E2" w:rsidRDefault="00943FC7" w:rsidP="00D47E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D47E3F" w:rsidRPr="002536E2">
        <w:rPr>
          <w:rFonts w:ascii="Arial Narrow" w:hAnsi="Arial Narrow"/>
          <w:sz w:val="21"/>
          <w:szCs w:val="21"/>
        </w:rPr>
        <w:t xml:space="preserve">ri novovysadených a aj existujúcich stromoch a stromových jamách realizovať drenáž v páse zo žulovej kocky pre lepšiu závlahu stromov. Schéma riešenia drenáží a spádovania chodníka v jednotlivých úsekoch je súčasťou </w:t>
      </w:r>
      <w:r w:rsidR="001B3324" w:rsidRPr="002536E2">
        <w:rPr>
          <w:rFonts w:ascii="Arial Narrow" w:hAnsi="Arial Narrow"/>
          <w:i/>
          <w:iCs/>
          <w:sz w:val="21"/>
          <w:szCs w:val="21"/>
        </w:rPr>
        <w:t>D</w:t>
      </w:r>
      <w:r w:rsidR="00D47E3F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47E3F" w:rsidRPr="002536E2">
        <w:rPr>
          <w:rFonts w:ascii="Arial Narrow" w:hAnsi="Arial Narrow"/>
          <w:sz w:val="21"/>
          <w:szCs w:val="21"/>
        </w:rPr>
        <w:t>.</w:t>
      </w:r>
    </w:p>
    <w:p w14:paraId="3DA9E8CB" w14:textId="4C8D222D" w:rsidR="00A6100A" w:rsidRPr="002536E2" w:rsidRDefault="002A5F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realizácii detailov </w:t>
      </w:r>
      <w:r w:rsidR="004D12F6" w:rsidRPr="002536E2">
        <w:rPr>
          <w:rFonts w:ascii="Arial Narrow" w:hAnsi="Arial Narrow"/>
          <w:sz w:val="21"/>
          <w:szCs w:val="21"/>
        </w:rPr>
        <w:t xml:space="preserve">sa </w:t>
      </w:r>
      <w:r w:rsidRPr="002536E2">
        <w:rPr>
          <w:rFonts w:ascii="Arial Narrow" w:hAnsi="Arial Narrow"/>
          <w:sz w:val="21"/>
          <w:szCs w:val="21"/>
        </w:rPr>
        <w:t xml:space="preserve">riadiť </w:t>
      </w:r>
      <w:r w:rsidR="000B0368" w:rsidRPr="002536E2">
        <w:rPr>
          <w:rFonts w:ascii="Arial Narrow" w:hAnsi="Arial Narrow"/>
          <w:sz w:val="21"/>
          <w:szCs w:val="21"/>
        </w:rPr>
        <w:t xml:space="preserve">aktuálnymi </w:t>
      </w:r>
      <w:r w:rsidR="00D24D12" w:rsidRPr="002536E2">
        <w:rPr>
          <w:rFonts w:ascii="Arial Narrow" w:hAnsi="Arial Narrow"/>
          <w:sz w:val="21"/>
          <w:szCs w:val="21"/>
        </w:rPr>
        <w:t xml:space="preserve">Technickými listami mesta Bratislavy </w:t>
      </w:r>
    </w:p>
    <w:p w14:paraId="7C3DBFAF" w14:textId="27392E2A" w:rsidR="00417146" w:rsidRPr="002536E2" w:rsidRDefault="00523470" w:rsidP="00523470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hyperlink r:id="rId14" w:history="1">
        <w:r w:rsidRPr="002536E2">
          <w:rPr>
            <w:rStyle w:val="Hypertextovprepojenie"/>
            <w:rFonts w:ascii="Arial Narrow" w:hAnsi="Arial Narrow"/>
            <w:sz w:val="21"/>
            <w:szCs w:val="21"/>
          </w:rPr>
          <w:t>https://bratislava.sk/slc/technicke-listy-mesta-bratislava</w:t>
        </w:r>
      </w:hyperlink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B63CC24" w14:textId="16909AF1" w:rsidR="005243D0" w:rsidRPr="002536E2" w:rsidRDefault="004B63EC" w:rsidP="005243D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 </w:t>
      </w:r>
      <w:r w:rsidR="00EE788C" w:rsidRPr="002536E2">
        <w:rPr>
          <w:rFonts w:ascii="Arial Narrow" w:hAnsi="Arial Narrow"/>
          <w:sz w:val="21"/>
          <w:szCs w:val="21"/>
        </w:rPr>
        <w:t xml:space="preserve">úpravách a </w:t>
      </w:r>
      <w:r w:rsidRPr="002536E2">
        <w:rPr>
          <w:rFonts w:ascii="Arial Narrow" w:hAnsi="Arial Narrow"/>
          <w:sz w:val="21"/>
          <w:szCs w:val="21"/>
        </w:rPr>
        <w:t xml:space="preserve">rozkopávkach v rámci jednotlivých objektov </w:t>
      </w:r>
      <w:r w:rsidR="00AD3A30" w:rsidRPr="002536E2">
        <w:rPr>
          <w:rFonts w:ascii="Arial Narrow" w:hAnsi="Arial Narrow"/>
          <w:sz w:val="21"/>
          <w:szCs w:val="21"/>
        </w:rPr>
        <w:t>a rozhranie jednotlivých povrcho</w:t>
      </w:r>
      <w:r w:rsidR="008E1650" w:rsidRPr="002536E2">
        <w:rPr>
          <w:rFonts w:ascii="Arial Narrow" w:hAnsi="Arial Narrow"/>
          <w:sz w:val="21"/>
          <w:szCs w:val="21"/>
        </w:rPr>
        <w:t>v</w:t>
      </w:r>
      <w:r w:rsidR="00AD3A30" w:rsidRPr="002536E2">
        <w:rPr>
          <w:rFonts w:ascii="Arial Narrow" w:hAnsi="Arial Narrow"/>
          <w:sz w:val="21"/>
          <w:szCs w:val="21"/>
        </w:rPr>
        <w:t xml:space="preserve"> </w:t>
      </w:r>
      <w:r w:rsidR="00360E16" w:rsidRPr="002536E2">
        <w:rPr>
          <w:rFonts w:ascii="Arial Narrow" w:hAnsi="Arial Narrow"/>
          <w:sz w:val="21"/>
          <w:szCs w:val="21"/>
        </w:rPr>
        <w:t>riešiť podľa požiadaviek Objednávateľa</w:t>
      </w:r>
      <w:r w:rsidR="005243D0" w:rsidRPr="002536E2">
        <w:rPr>
          <w:rFonts w:ascii="Arial Narrow" w:hAnsi="Arial Narrow"/>
          <w:sz w:val="21"/>
          <w:szCs w:val="21"/>
        </w:rPr>
        <w:t xml:space="preserve"> </w:t>
      </w:r>
      <w:r w:rsidR="005C4EF6" w:rsidRPr="002536E2">
        <w:rPr>
          <w:rFonts w:ascii="Arial Narrow" w:hAnsi="Arial Narrow"/>
          <w:sz w:val="21"/>
          <w:szCs w:val="21"/>
        </w:rPr>
        <w:t>v</w:t>
      </w:r>
      <w:r w:rsidR="00FD16F4" w:rsidRPr="002536E2">
        <w:rPr>
          <w:rFonts w:ascii="Arial Narrow" w:hAnsi="Arial Narrow"/>
          <w:sz w:val="21"/>
          <w:szCs w:val="21"/>
        </w:rPr>
        <w:t xml:space="preserve"> 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>Príloh</w:t>
      </w:r>
      <w:r w:rsidR="005C4EF6" w:rsidRPr="002536E2">
        <w:rPr>
          <w:rFonts w:ascii="Arial Narrow" w:hAnsi="Arial Narrow"/>
          <w:i/>
          <w:iCs/>
          <w:sz w:val="21"/>
          <w:szCs w:val="21"/>
        </w:rPr>
        <w:t>e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 xml:space="preserve"> č. </w:t>
      </w:r>
      <w:r w:rsidR="00B27AAB" w:rsidRPr="002536E2">
        <w:rPr>
          <w:rFonts w:ascii="Arial Narrow" w:hAnsi="Arial Narrow"/>
          <w:i/>
          <w:iCs/>
          <w:sz w:val="21"/>
          <w:szCs w:val="21"/>
        </w:rPr>
        <w:t>22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6499EFE1" w14:textId="701D01D2" w:rsidR="00F35F3D" w:rsidRPr="002536E2" w:rsidRDefault="00F35F3D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riešení odvodňovania dbať aj na plnenie ustanovení zákona č. 364/2004 Z.</w:t>
      </w:r>
      <w:r w:rsidR="00A97B0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z. o vodách v znení neskorších predpisov</w:t>
      </w:r>
      <w:r w:rsidR="00CA77F2" w:rsidRPr="002536E2">
        <w:rPr>
          <w:rFonts w:ascii="Arial Narrow" w:hAnsi="Arial Narrow"/>
          <w:sz w:val="21"/>
          <w:szCs w:val="21"/>
        </w:rPr>
        <w:t>.</w:t>
      </w:r>
    </w:p>
    <w:p w14:paraId="668E5376" w14:textId="1D8863C5" w:rsidR="00F67941" w:rsidRPr="002536E2" w:rsidRDefault="00F67941" w:rsidP="00F679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Dodržiavať zákon č. 146/2023 Z. z. o ochrane ovzdušia a o zmene a doplnení niektorých zákonov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28B8AD6E" w14:textId="5650974D" w:rsidR="009F591E" w:rsidRPr="002536E2" w:rsidRDefault="003B27D6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Dodržať ustanovenia STN 83 7010 </w:t>
      </w:r>
      <w:r w:rsidR="00823E03">
        <w:rPr>
          <w:rFonts w:ascii="Arial Narrow" w:hAnsi="Arial Narrow"/>
          <w:sz w:val="21"/>
          <w:szCs w:val="21"/>
        </w:rPr>
        <w:t>-</w:t>
      </w:r>
      <w:r w:rsidR="00515D60">
        <w:rPr>
          <w:rFonts w:ascii="Arial Narrow" w:hAnsi="Arial Narrow"/>
          <w:sz w:val="21"/>
          <w:szCs w:val="21"/>
        </w:rPr>
        <w:t xml:space="preserve"> </w:t>
      </w:r>
      <w:r w:rsidR="006D7BD7" w:rsidRPr="002536E2">
        <w:rPr>
          <w:rFonts w:ascii="Arial Narrow" w:hAnsi="Arial Narrow"/>
          <w:sz w:val="21"/>
          <w:szCs w:val="21"/>
        </w:rPr>
        <w:t>Ošetrovanie, udržiavanie a ochrana stromovej vegetácie</w:t>
      </w:r>
      <w:r w:rsidR="00A3243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Arboristického štandardu 2</w:t>
      </w:r>
      <w:r w:rsidR="00823E03">
        <w:rPr>
          <w:rFonts w:ascii="Arial Narrow" w:hAnsi="Arial Narrow"/>
          <w:sz w:val="21"/>
          <w:szCs w:val="21"/>
        </w:rPr>
        <w:t>-</w:t>
      </w:r>
      <w:r w:rsidR="000A19AD" w:rsidRPr="002536E2">
        <w:rPr>
          <w:rFonts w:ascii="Arial Narrow" w:hAnsi="Arial Narrow"/>
          <w:sz w:val="21"/>
          <w:szCs w:val="21"/>
        </w:rPr>
        <w:t xml:space="preserve"> Ochrana drevín pri stavebnej činnosti</w:t>
      </w:r>
      <w:r w:rsidR="00A25E1D" w:rsidRPr="002536E2">
        <w:rPr>
          <w:rFonts w:ascii="Arial Narrow" w:hAnsi="Arial Narrow"/>
          <w:sz w:val="21"/>
          <w:szCs w:val="21"/>
        </w:rPr>
        <w:t xml:space="preserve">, ktorý </w:t>
      </w:r>
      <w:r w:rsidR="006C5A08" w:rsidRPr="002536E2">
        <w:rPr>
          <w:rFonts w:ascii="Arial Narrow" w:hAnsi="Arial Narrow"/>
          <w:sz w:val="21"/>
          <w:szCs w:val="21"/>
        </w:rPr>
        <w:t>je</w:t>
      </w:r>
      <w:r w:rsidR="00447ED3" w:rsidRPr="002536E2">
        <w:rPr>
          <w:rFonts w:ascii="Arial Narrow" w:hAnsi="Arial Narrow"/>
          <w:sz w:val="21"/>
          <w:szCs w:val="21"/>
        </w:rPr>
        <w:t xml:space="preserve"> </w:t>
      </w:r>
      <w:r w:rsidR="00447ED3" w:rsidRPr="002536E2">
        <w:rPr>
          <w:rFonts w:ascii="Arial Narrow" w:hAnsi="Arial Narrow"/>
          <w:i/>
          <w:iCs/>
          <w:sz w:val="21"/>
          <w:szCs w:val="21"/>
        </w:rPr>
        <w:t>Prílohou č. 19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1797D2C4" w14:textId="523F6373" w:rsidR="00A87038" w:rsidRPr="002536E2" w:rsidRDefault="00A870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Projekt ochrany drevín</w:t>
      </w:r>
      <w:r w:rsidR="00AE4739" w:rsidRPr="002536E2">
        <w:rPr>
          <w:rFonts w:ascii="Arial Narrow" w:hAnsi="Arial Narrow"/>
          <w:sz w:val="21"/>
          <w:szCs w:val="21"/>
        </w:rPr>
        <w:t xml:space="preserve"> pri stavebnej činnosti</w:t>
      </w:r>
      <w:r w:rsidRPr="002536E2">
        <w:rPr>
          <w:rFonts w:ascii="Arial Narrow" w:hAnsi="Arial Narrow"/>
          <w:sz w:val="21"/>
          <w:szCs w:val="21"/>
        </w:rPr>
        <w:t xml:space="preserve"> v zmysle </w:t>
      </w:r>
      <w:r w:rsidRPr="002536E2">
        <w:rPr>
          <w:rFonts w:ascii="Arial Narrow" w:hAnsi="Arial Narrow"/>
          <w:i/>
          <w:iCs/>
          <w:sz w:val="21"/>
          <w:szCs w:val="21"/>
        </w:rPr>
        <w:t>Arboristického štandardu 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AF04066" w14:textId="77777777" w:rsidR="00902F84" w:rsidRPr="002536E2" w:rsidRDefault="00902F84" w:rsidP="00902F8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2B399ABB" w14:textId="0FC90E5A" w:rsidR="00061F26" w:rsidRPr="002536E2" w:rsidRDefault="00061F2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Presun, odstránenie a opätovné osadenie všetkých prístreškov a reklamných zariadení a elektrických prípojok určených pre tieto zariadenia</w:t>
      </w:r>
      <w:r w:rsidR="008E648A" w:rsidRPr="002536E2">
        <w:rPr>
          <w:rFonts w:ascii="Arial Narrow" w:hAnsi="Arial Narrow"/>
          <w:sz w:val="21"/>
          <w:szCs w:val="21"/>
        </w:rPr>
        <w:t>, ktorých v</w:t>
      </w:r>
      <w:r w:rsidR="00662D01" w:rsidRPr="002536E2">
        <w:rPr>
          <w:rFonts w:ascii="Arial Narrow" w:hAnsi="Arial Narrow"/>
          <w:sz w:val="21"/>
          <w:szCs w:val="21"/>
        </w:rPr>
        <w:t>lastníkom je spoločnosť JCDecaux Slovakia s.r.o.</w:t>
      </w:r>
      <w:r w:rsidR="008F572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prerokovať a koordinovať s</w:t>
      </w:r>
      <w:r w:rsidR="008F5725" w:rsidRPr="002536E2">
        <w:rPr>
          <w:rFonts w:ascii="Arial Narrow" w:hAnsi="Arial Narrow"/>
          <w:sz w:val="21"/>
          <w:szCs w:val="21"/>
        </w:rPr>
        <w:t xml:space="preserve"> týmto </w:t>
      </w:r>
      <w:r w:rsidRPr="002536E2">
        <w:rPr>
          <w:rFonts w:ascii="Arial Narrow" w:hAnsi="Arial Narrow"/>
          <w:sz w:val="21"/>
          <w:szCs w:val="21"/>
        </w:rPr>
        <w:t xml:space="preserve">vlastníkom. </w:t>
      </w:r>
      <w:r w:rsidR="00FA2DA8" w:rsidRPr="002536E2">
        <w:rPr>
          <w:rFonts w:ascii="Arial Narrow" w:hAnsi="Arial Narrow"/>
          <w:sz w:val="21"/>
          <w:szCs w:val="21"/>
        </w:rPr>
        <w:t>Ide</w:t>
      </w:r>
      <w:r w:rsidRPr="002536E2">
        <w:rPr>
          <w:rFonts w:ascii="Arial Narrow" w:hAnsi="Arial Narrow"/>
          <w:sz w:val="21"/>
          <w:szCs w:val="21"/>
        </w:rPr>
        <w:t xml:space="preserve"> o prístrešky v rámci z</w:t>
      </w:r>
      <w:r w:rsidR="00FA2DA8" w:rsidRPr="002536E2">
        <w:rPr>
          <w:rFonts w:ascii="Arial Narrow" w:hAnsi="Arial Narrow"/>
          <w:sz w:val="21"/>
          <w:szCs w:val="21"/>
        </w:rPr>
        <w:t>d</w:t>
      </w:r>
      <w:r w:rsidRPr="002536E2">
        <w:rPr>
          <w:rFonts w:ascii="Arial Narrow" w:hAnsi="Arial Narrow"/>
          <w:sz w:val="21"/>
          <w:szCs w:val="21"/>
        </w:rPr>
        <w:t>ru</w:t>
      </w:r>
      <w:r w:rsidR="00FA2DA8" w:rsidRPr="002536E2">
        <w:rPr>
          <w:rFonts w:ascii="Arial Narrow" w:hAnsi="Arial Narrow"/>
          <w:sz w:val="21"/>
          <w:szCs w:val="21"/>
        </w:rPr>
        <w:t>ž</w:t>
      </w:r>
      <w:r w:rsidRPr="002536E2">
        <w:rPr>
          <w:rFonts w:ascii="Arial Narrow" w:hAnsi="Arial Narrow"/>
          <w:sz w:val="21"/>
          <w:szCs w:val="21"/>
        </w:rPr>
        <w:t>ených zastávok alebo zastávok, na ktoré budú umiestnené nové prístrešky v rámci stavby a reklamných zariadení umiestnených v riešenom území (ktorých vlastníkom je JCDecaux).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6B60FDE3" w:rsidRPr="002536E2">
        <w:rPr>
          <w:rFonts w:ascii="Arial Narrow" w:hAnsi="Arial Narrow"/>
          <w:sz w:val="21"/>
          <w:szCs w:val="21"/>
        </w:rPr>
        <w:t xml:space="preserve">V rámci PD DRS polohy reklamných zariadení konzultovať </w:t>
      </w:r>
      <w:r w:rsidR="00F51D57" w:rsidRPr="002536E2">
        <w:rPr>
          <w:rFonts w:ascii="Arial Narrow" w:hAnsi="Arial Narrow"/>
          <w:sz w:val="21"/>
          <w:szCs w:val="21"/>
        </w:rPr>
        <w:t>so zástupcom Objednávateľa</w:t>
      </w:r>
      <w:r w:rsidR="00C36C49" w:rsidRPr="002536E2">
        <w:rPr>
          <w:rFonts w:ascii="Arial Narrow" w:hAnsi="Arial Narrow"/>
          <w:sz w:val="21"/>
          <w:szCs w:val="21"/>
        </w:rPr>
        <w:t xml:space="preserve"> (MIB)</w:t>
      </w:r>
      <w:r w:rsidR="5FBB94A4" w:rsidRPr="002536E2">
        <w:rPr>
          <w:rFonts w:ascii="Arial Narrow" w:hAnsi="Arial Narrow"/>
          <w:sz w:val="21"/>
          <w:szCs w:val="21"/>
        </w:rPr>
        <w:t>, prib</w:t>
      </w:r>
      <w:r w:rsidR="00A668C0" w:rsidRPr="002536E2">
        <w:rPr>
          <w:rFonts w:ascii="Arial Narrow" w:hAnsi="Arial Narrow"/>
          <w:sz w:val="21"/>
          <w:szCs w:val="21"/>
        </w:rPr>
        <w:t>ližné</w:t>
      </w:r>
      <w:r w:rsidR="00B71AF4" w:rsidRPr="002536E2">
        <w:rPr>
          <w:rFonts w:ascii="Arial Narrow" w:hAnsi="Arial Narrow"/>
          <w:sz w:val="21"/>
          <w:szCs w:val="21"/>
        </w:rPr>
        <w:t xml:space="preserve"> poloh</w:t>
      </w:r>
      <w:r w:rsidR="00A668C0" w:rsidRPr="002536E2">
        <w:rPr>
          <w:rFonts w:ascii="Arial Narrow" w:hAnsi="Arial Narrow"/>
          <w:sz w:val="21"/>
          <w:szCs w:val="21"/>
        </w:rPr>
        <w:t>y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00A668C0" w:rsidRPr="002536E2">
        <w:rPr>
          <w:rFonts w:ascii="Arial Narrow" w:hAnsi="Arial Narrow"/>
          <w:sz w:val="21"/>
          <w:szCs w:val="21"/>
        </w:rPr>
        <w:t>presunov sú</w:t>
      </w:r>
      <w:r w:rsidR="00B71AF4" w:rsidRPr="002536E2">
        <w:rPr>
          <w:rFonts w:ascii="Arial Narrow" w:hAnsi="Arial Narrow"/>
          <w:sz w:val="21"/>
          <w:szCs w:val="21"/>
        </w:rPr>
        <w:t xml:space="preserve"> vyznačen</w:t>
      </w:r>
      <w:r w:rsidR="00A668C0" w:rsidRPr="002536E2">
        <w:rPr>
          <w:rFonts w:ascii="Arial Narrow" w:hAnsi="Arial Narrow"/>
          <w:sz w:val="21"/>
          <w:szCs w:val="21"/>
        </w:rPr>
        <w:t>é</w:t>
      </w:r>
      <w:r w:rsidR="00B71AF4" w:rsidRPr="002536E2">
        <w:rPr>
          <w:rFonts w:ascii="Arial Narrow" w:hAnsi="Arial Narrow"/>
          <w:sz w:val="21"/>
          <w:szCs w:val="21"/>
        </w:rPr>
        <w:t xml:space="preserve"> v</w:t>
      </w:r>
      <w:r w:rsidR="00FE0241" w:rsidRPr="002536E2">
        <w:rPr>
          <w:rFonts w:ascii="Arial Narrow" w:hAnsi="Arial Narrow"/>
          <w:sz w:val="21"/>
          <w:szCs w:val="21"/>
        </w:rPr>
        <w:t> 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U-A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á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A0D5B" w:rsidRPr="002536E2">
        <w:rPr>
          <w:rFonts w:ascii="Arial Narrow" w:hAnsi="Arial Narrow"/>
          <w:i/>
          <w:iCs/>
          <w:sz w:val="21"/>
          <w:szCs w:val="21"/>
        </w:rPr>
        <w:t>i</w:t>
      </w:r>
      <w:r w:rsidR="00B71AF4" w:rsidRPr="002536E2">
        <w:rPr>
          <w:rFonts w:ascii="Arial Narrow" w:hAnsi="Arial Narrow"/>
          <w:sz w:val="21"/>
          <w:szCs w:val="21"/>
        </w:rPr>
        <w:t>, bod 0_34.</w:t>
      </w:r>
      <w:r w:rsidR="00A668C0" w:rsidRPr="002536E2">
        <w:rPr>
          <w:rFonts w:ascii="Arial Narrow" w:hAnsi="Arial Narrow"/>
          <w:sz w:val="21"/>
          <w:szCs w:val="21"/>
        </w:rPr>
        <w:t xml:space="preserve"> </w:t>
      </w:r>
    </w:p>
    <w:p w14:paraId="3218A4A9" w14:textId="557E0AD9" w:rsidR="00877EB5" w:rsidRPr="002536E2" w:rsidRDefault="00877EB5" w:rsidP="00877EB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75561A" w:rsidRPr="002536E2">
        <w:rPr>
          <w:rFonts w:ascii="Arial Narrow" w:hAnsi="Arial Narrow"/>
          <w:sz w:val="21"/>
          <w:szCs w:val="21"/>
        </w:rPr>
        <w:t xml:space="preserve">objektov </w:t>
      </w:r>
      <w:r w:rsidR="00540041" w:rsidRPr="002536E2">
        <w:rPr>
          <w:rFonts w:ascii="Arial Narrow" w:hAnsi="Arial Narrow"/>
          <w:sz w:val="21"/>
          <w:szCs w:val="21"/>
        </w:rPr>
        <w:t>DSRS</w:t>
      </w:r>
      <w:r w:rsidRPr="002536E2">
        <w:rPr>
          <w:rFonts w:ascii="Arial Narrow" w:hAnsi="Arial Narrow"/>
          <w:sz w:val="21"/>
          <w:szCs w:val="21"/>
        </w:rPr>
        <w:t xml:space="preserve"> rozdeliť na </w:t>
      </w:r>
      <w:r w:rsidR="0075561A" w:rsidRPr="002536E2">
        <w:rPr>
          <w:rFonts w:ascii="Arial Narrow" w:hAnsi="Arial Narrow"/>
          <w:sz w:val="21"/>
          <w:szCs w:val="21"/>
        </w:rPr>
        <w:t>pod</w:t>
      </w:r>
      <w:r w:rsidRPr="002536E2">
        <w:rPr>
          <w:rFonts w:ascii="Arial Narrow" w:hAnsi="Arial Narrow"/>
          <w:sz w:val="21"/>
          <w:szCs w:val="21"/>
        </w:rPr>
        <w:t>objekty podľa pokynov Objednávateľa</w:t>
      </w:r>
      <w:r w:rsidR="00540041" w:rsidRPr="002536E2">
        <w:rPr>
          <w:rFonts w:ascii="Arial Narrow" w:hAnsi="Arial Narrow"/>
          <w:sz w:val="21"/>
          <w:szCs w:val="21"/>
        </w:rPr>
        <w:t>.</w:t>
      </w:r>
    </w:p>
    <w:p w14:paraId="651C5478" w14:textId="11F17FA4" w:rsidR="43AC787F" w:rsidRPr="002536E2" w:rsidRDefault="006D5C66" w:rsidP="5C59F5A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ceste je nutné dodržať odstup od komunikácie, hran</w:t>
      </w:r>
      <w:r w:rsidR="00B94EA0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stožiaru</w:t>
      </w:r>
      <w:r w:rsidR="00B94EA0" w:rsidRPr="002536E2">
        <w:rPr>
          <w:rFonts w:ascii="Arial Narrow" w:hAnsi="Arial Narrow"/>
          <w:sz w:val="21"/>
          <w:szCs w:val="21"/>
        </w:rPr>
        <w:t xml:space="preserve"> osadiť</w:t>
      </w:r>
      <w:r w:rsidRPr="002536E2">
        <w:rPr>
          <w:rFonts w:ascii="Arial Narrow" w:hAnsi="Arial Narrow"/>
          <w:sz w:val="21"/>
          <w:szCs w:val="21"/>
        </w:rPr>
        <w:t xml:space="preserve"> 0,5 m od hrany cestnej komunikácie.</w:t>
      </w:r>
      <w:r w:rsidR="43AC787F" w:rsidRPr="002536E2">
        <w:rPr>
          <w:rFonts w:ascii="Arial Narrow" w:hAnsi="Arial Narrow"/>
          <w:sz w:val="21"/>
          <w:szCs w:val="21"/>
        </w:rPr>
        <w:t xml:space="preserve"> Pripomienka sa týka </w:t>
      </w:r>
      <w:r w:rsidR="00B94EA0" w:rsidRPr="002536E2">
        <w:rPr>
          <w:rFonts w:ascii="Arial Narrow" w:hAnsi="Arial Narrow"/>
          <w:sz w:val="21"/>
          <w:szCs w:val="21"/>
        </w:rPr>
        <w:t xml:space="preserve">objektov </w:t>
      </w:r>
      <w:r w:rsidR="43AC787F" w:rsidRPr="002536E2">
        <w:rPr>
          <w:rFonts w:ascii="Arial Narrow" w:hAnsi="Arial Narrow"/>
          <w:sz w:val="21"/>
          <w:szCs w:val="21"/>
        </w:rPr>
        <w:t>SO 601,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>626,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 xml:space="preserve">790. </w:t>
      </w:r>
    </w:p>
    <w:p w14:paraId="64D59B39" w14:textId="13F0E1AB" w:rsidR="4BAF084A" w:rsidRPr="002536E2" w:rsidRDefault="4BAF084A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00CB704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stĺpiky odstrániť tak, aby bolo možné ich opätovné použitie. Odstránenie stĺpikov je špecifikované v SO 001. Osádzanie nových stĺpikov je špecifikované v</w:t>
      </w:r>
      <w:r w:rsidR="63A5FC78" w:rsidRPr="002536E2">
        <w:rPr>
          <w:rFonts w:ascii="Arial Narrow" w:hAnsi="Arial Narrow"/>
          <w:sz w:val="21"/>
          <w:szCs w:val="21"/>
        </w:rPr>
        <w:t xml:space="preserve"> konkrétnych SO, v ktorých je napr. </w:t>
      </w:r>
      <w:r w:rsidR="06815CCF" w:rsidRPr="002536E2">
        <w:rPr>
          <w:rFonts w:ascii="Arial Narrow" w:hAnsi="Arial Narrow"/>
          <w:sz w:val="21"/>
          <w:szCs w:val="21"/>
        </w:rPr>
        <w:t>r</w:t>
      </w:r>
      <w:r w:rsidR="63A5FC78" w:rsidRPr="002536E2">
        <w:rPr>
          <w:rFonts w:ascii="Arial Narrow" w:hAnsi="Arial Narrow"/>
          <w:sz w:val="21"/>
          <w:szCs w:val="21"/>
        </w:rPr>
        <w:t>ozkopávka a pod.</w:t>
      </w:r>
      <w:r w:rsidR="5A83C8DC" w:rsidRPr="002536E2">
        <w:rPr>
          <w:rFonts w:ascii="Arial Narrow" w:hAnsi="Arial Narrow"/>
          <w:sz w:val="21"/>
          <w:szCs w:val="21"/>
        </w:rPr>
        <w:t xml:space="preserve"> Spôsob osádzania stĺpikov je upresnený 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="5A83C8D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5A83C8DC" w:rsidRPr="002536E2">
        <w:rPr>
          <w:rFonts w:ascii="Arial Narrow" w:hAnsi="Arial Narrow"/>
          <w:sz w:val="21"/>
          <w:szCs w:val="21"/>
        </w:rPr>
        <w:t xml:space="preserve"> </w:t>
      </w:r>
      <w:r w:rsidR="79DE49A0" w:rsidRPr="002536E2">
        <w:rPr>
          <w:rFonts w:ascii="Arial Narrow" w:hAnsi="Arial Narrow"/>
          <w:sz w:val="21"/>
          <w:szCs w:val="21"/>
        </w:rPr>
        <w:t xml:space="preserve">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5D536A08" w:rsidRPr="002536E2">
        <w:rPr>
          <w:rFonts w:ascii="Arial Narrow" w:hAnsi="Arial Narrow"/>
          <w:sz w:val="21"/>
          <w:szCs w:val="21"/>
        </w:rPr>
        <w:t>.</w:t>
      </w:r>
    </w:p>
    <w:p w14:paraId="222DC46F" w14:textId="5A1AB059" w:rsidR="5D536A08" w:rsidRPr="002536E2" w:rsidRDefault="5D536A08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i</w:t>
      </w:r>
      <w:r w:rsidR="004C5D1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zábradlia odstrániť tak</w:t>
      </w:r>
      <w:r w:rsidR="00F77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Odstránenie zábradlí je špecifikované v SO 001. Osádzanie nových zábradlí je špecifikované v konkrétnych SO, v ktorých je </w:t>
      </w:r>
      <w:r w:rsidR="3C0E09CA" w:rsidRPr="002536E2">
        <w:rPr>
          <w:rFonts w:ascii="Arial Narrow" w:hAnsi="Arial Narrow"/>
          <w:sz w:val="21"/>
          <w:szCs w:val="21"/>
        </w:rPr>
        <w:t>napr. rozkopávka a pod.</w:t>
      </w:r>
      <w:r w:rsidR="3C15903F" w:rsidRPr="002536E2">
        <w:rPr>
          <w:rFonts w:ascii="Arial Narrow" w:hAnsi="Arial Narrow"/>
          <w:sz w:val="21"/>
          <w:szCs w:val="21"/>
        </w:rPr>
        <w:t xml:space="preserve"> Spôsob osádzania zábradlí je upresnený 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="3C15903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sz w:val="21"/>
          <w:szCs w:val="21"/>
        </w:rPr>
        <w:t>i</w:t>
      </w:r>
      <w:r w:rsidR="3C15903F"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2B1652A7" w:rsidRPr="002536E2">
        <w:rPr>
          <w:rFonts w:ascii="Arial Narrow" w:hAnsi="Arial Narrow"/>
          <w:sz w:val="21"/>
          <w:szCs w:val="21"/>
        </w:rPr>
        <w:t>.</w:t>
      </w:r>
    </w:p>
    <w:p w14:paraId="0FA83007" w14:textId="17861807" w:rsidR="326CB590" w:rsidRPr="002536E2" w:rsidRDefault="008A5C2F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maximálne možnej miere</w:t>
      </w:r>
      <w:r w:rsidR="00EE0A63" w:rsidRPr="002536E2">
        <w:rPr>
          <w:rFonts w:ascii="Arial Narrow" w:hAnsi="Arial Narrow"/>
          <w:sz w:val="21"/>
          <w:szCs w:val="21"/>
        </w:rPr>
        <w:t xml:space="preserve"> integrova</w:t>
      </w:r>
      <w:r w:rsidRPr="002536E2">
        <w:rPr>
          <w:rFonts w:ascii="Arial Narrow" w:hAnsi="Arial Narrow"/>
          <w:sz w:val="21"/>
          <w:szCs w:val="21"/>
        </w:rPr>
        <w:t>ť</w:t>
      </w:r>
      <w:r w:rsidR="00EE0A63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e</w:t>
      </w:r>
      <w:r w:rsidR="00EE0A63" w:rsidRPr="002536E2">
        <w:rPr>
          <w:rFonts w:ascii="Arial Narrow" w:hAnsi="Arial Narrow"/>
          <w:sz w:val="21"/>
          <w:szCs w:val="21"/>
        </w:rPr>
        <w:t xml:space="preserve"> </w:t>
      </w:r>
      <w:r w:rsidR="005830D9" w:rsidRPr="002536E2">
        <w:rPr>
          <w:rFonts w:ascii="Arial Narrow" w:hAnsi="Arial Narrow"/>
          <w:sz w:val="21"/>
          <w:szCs w:val="21"/>
        </w:rPr>
        <w:t xml:space="preserve">s </w:t>
      </w:r>
      <w:r w:rsidR="326CB590" w:rsidRPr="002536E2">
        <w:rPr>
          <w:rFonts w:ascii="Arial Narrow" w:hAnsi="Arial Narrow"/>
          <w:sz w:val="21"/>
          <w:szCs w:val="21"/>
        </w:rPr>
        <w:t>čo najviac funkci</w:t>
      </w:r>
      <w:r w:rsidR="005830D9" w:rsidRPr="002536E2">
        <w:rPr>
          <w:rFonts w:ascii="Arial Narrow" w:hAnsi="Arial Narrow"/>
          <w:sz w:val="21"/>
          <w:szCs w:val="21"/>
        </w:rPr>
        <w:t>ami</w:t>
      </w:r>
      <w:r w:rsidR="326CB590" w:rsidRPr="002536E2">
        <w:rPr>
          <w:rFonts w:ascii="Arial Narrow" w:hAnsi="Arial Narrow"/>
          <w:sz w:val="21"/>
          <w:szCs w:val="21"/>
        </w:rPr>
        <w:t xml:space="preserve"> (trakčné stožiare, CDS, VO, kamerový dohľad</w:t>
      </w:r>
      <w:r w:rsidR="009F6BEA" w:rsidRPr="002536E2">
        <w:rPr>
          <w:rFonts w:ascii="Arial Narrow" w:hAnsi="Arial Narrow"/>
          <w:sz w:val="21"/>
          <w:szCs w:val="21"/>
        </w:rPr>
        <w:t xml:space="preserve"> –</w:t>
      </w:r>
      <w:r w:rsidR="007B2B0A" w:rsidRPr="002536E2">
        <w:rPr>
          <w:rFonts w:ascii="Arial Narrow" w:hAnsi="Arial Narrow"/>
          <w:sz w:val="21"/>
          <w:szCs w:val="21"/>
        </w:rPr>
        <w:t xml:space="preserve"> SO 601,</w:t>
      </w:r>
      <w:r w:rsidR="009F6BEA" w:rsidRPr="002536E2">
        <w:rPr>
          <w:rFonts w:ascii="Arial Narrow" w:hAnsi="Arial Narrow"/>
          <w:sz w:val="21"/>
          <w:szCs w:val="21"/>
        </w:rPr>
        <w:t xml:space="preserve"> SO </w:t>
      </w:r>
      <w:r w:rsidR="007B2B0A" w:rsidRPr="002536E2">
        <w:rPr>
          <w:rFonts w:ascii="Arial Narrow" w:hAnsi="Arial Narrow"/>
          <w:sz w:val="21"/>
          <w:szCs w:val="21"/>
        </w:rPr>
        <w:t>626,</w:t>
      </w:r>
      <w:r w:rsidR="009F6BEA" w:rsidRPr="002536E2">
        <w:rPr>
          <w:rFonts w:ascii="Arial Narrow" w:hAnsi="Arial Narrow"/>
          <w:sz w:val="21"/>
          <w:szCs w:val="21"/>
        </w:rPr>
        <w:t xml:space="preserve"> </w:t>
      </w:r>
      <w:r w:rsidR="00A20236" w:rsidRPr="002536E2">
        <w:rPr>
          <w:rFonts w:ascii="Arial Narrow" w:hAnsi="Arial Narrow"/>
          <w:sz w:val="21"/>
          <w:szCs w:val="21"/>
        </w:rPr>
        <w:t xml:space="preserve">SO 661, </w:t>
      </w:r>
      <w:r w:rsidR="009F6BEA" w:rsidRPr="002536E2">
        <w:rPr>
          <w:rFonts w:ascii="Arial Narrow" w:hAnsi="Arial Narrow"/>
          <w:sz w:val="21"/>
          <w:szCs w:val="21"/>
        </w:rPr>
        <w:t xml:space="preserve">SO </w:t>
      </w:r>
      <w:r w:rsidR="007B2B0A" w:rsidRPr="002536E2">
        <w:rPr>
          <w:rFonts w:ascii="Arial Narrow" w:hAnsi="Arial Narrow"/>
          <w:sz w:val="21"/>
          <w:szCs w:val="21"/>
        </w:rPr>
        <w:t>790</w:t>
      </w:r>
      <w:r w:rsidR="326CB590" w:rsidRPr="002536E2">
        <w:rPr>
          <w:rFonts w:ascii="Arial Narrow" w:hAnsi="Arial Narrow"/>
          <w:sz w:val="21"/>
          <w:szCs w:val="21"/>
        </w:rPr>
        <w:t xml:space="preserve">). </w:t>
      </w:r>
      <w:r w:rsidR="009E45FA" w:rsidRPr="002536E2">
        <w:rPr>
          <w:rFonts w:ascii="Arial Narrow" w:hAnsi="Arial Narrow"/>
          <w:sz w:val="21"/>
          <w:szCs w:val="21"/>
        </w:rPr>
        <w:t xml:space="preserve">Riešenie </w:t>
      </w:r>
      <w:r w:rsidR="326CB590" w:rsidRPr="002536E2">
        <w:rPr>
          <w:rFonts w:ascii="Arial Narrow" w:hAnsi="Arial Narrow"/>
          <w:sz w:val="21"/>
          <w:szCs w:val="21"/>
        </w:rPr>
        <w:t>technických a dizajnových detailov či špecifikácií (hrúbka, kotvenie prvkov,</w:t>
      </w:r>
      <w:r w:rsidR="00816932" w:rsidRPr="002536E2">
        <w:rPr>
          <w:rFonts w:ascii="Arial Narrow" w:hAnsi="Arial Narrow"/>
          <w:sz w:val="21"/>
          <w:szCs w:val="21"/>
        </w:rPr>
        <w:t xml:space="preserve"> a pod.</w:t>
      </w:r>
      <w:r w:rsidR="326CB590" w:rsidRPr="002536E2">
        <w:rPr>
          <w:rFonts w:ascii="Arial Narrow" w:hAnsi="Arial Narrow"/>
          <w:sz w:val="21"/>
          <w:szCs w:val="21"/>
        </w:rPr>
        <w:t>)</w:t>
      </w:r>
      <w:r w:rsidR="009E45FA" w:rsidRPr="002536E2">
        <w:rPr>
          <w:rFonts w:ascii="Arial Narrow" w:hAnsi="Arial Narrow"/>
          <w:sz w:val="21"/>
          <w:szCs w:val="21"/>
        </w:rPr>
        <w:t xml:space="preserve"> konzultovať </w:t>
      </w:r>
      <w:r w:rsidR="00C269AA" w:rsidRPr="002536E2">
        <w:rPr>
          <w:rFonts w:ascii="Arial Narrow" w:hAnsi="Arial Narrow"/>
          <w:sz w:val="21"/>
          <w:szCs w:val="21"/>
        </w:rPr>
        <w:t xml:space="preserve">aj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(MIB)</w:t>
      </w:r>
      <w:r w:rsidR="326CB590" w:rsidRPr="002536E2">
        <w:rPr>
          <w:rFonts w:ascii="Arial Narrow" w:hAnsi="Arial Narrow"/>
          <w:sz w:val="21"/>
          <w:szCs w:val="21"/>
        </w:rPr>
        <w:t>.</w:t>
      </w:r>
      <w:r w:rsidR="641FA180" w:rsidRPr="002536E2">
        <w:rPr>
          <w:rFonts w:ascii="Arial Narrow" w:hAnsi="Arial Narrow"/>
          <w:sz w:val="21"/>
          <w:szCs w:val="21"/>
        </w:rPr>
        <w:t xml:space="preserve"> </w:t>
      </w:r>
      <w:r w:rsidR="00DF09A1" w:rsidRPr="002536E2">
        <w:rPr>
          <w:rFonts w:ascii="Arial Narrow" w:hAnsi="Arial Narrow"/>
          <w:sz w:val="21"/>
          <w:szCs w:val="21"/>
        </w:rPr>
        <w:t>Upresne</w:t>
      </w:r>
      <w:r w:rsidR="00B30DA0" w:rsidRPr="002536E2">
        <w:rPr>
          <w:rFonts w:ascii="Arial Narrow" w:hAnsi="Arial Narrow"/>
          <w:sz w:val="21"/>
          <w:szCs w:val="21"/>
        </w:rPr>
        <w:t>nie použitia typ</w:t>
      </w:r>
      <w:r w:rsidR="4F4C4C0D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stožiar</w:t>
      </w:r>
      <w:r w:rsidR="42E0B995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a </w:t>
      </w:r>
      <w:r w:rsidR="00C40063" w:rsidRPr="002536E2">
        <w:rPr>
          <w:rFonts w:ascii="Arial Narrow" w:hAnsi="Arial Narrow"/>
          <w:sz w:val="21"/>
          <w:szCs w:val="21"/>
        </w:rPr>
        <w:t xml:space="preserve">druhu </w:t>
      </w:r>
      <w:r w:rsidR="00B30DA0" w:rsidRPr="002536E2">
        <w:rPr>
          <w:rFonts w:ascii="Arial Narrow" w:hAnsi="Arial Narrow"/>
          <w:sz w:val="21"/>
          <w:szCs w:val="21"/>
        </w:rPr>
        <w:t xml:space="preserve">svietidla </w:t>
      </w:r>
      <w:r w:rsidR="4714D41E" w:rsidRPr="002536E2">
        <w:rPr>
          <w:rFonts w:ascii="Arial Narrow" w:hAnsi="Arial Narrow"/>
          <w:sz w:val="21"/>
          <w:szCs w:val="21"/>
        </w:rPr>
        <w:t xml:space="preserve">z </w:t>
      </w:r>
      <w:r w:rsidR="006F7467" w:rsidRPr="002536E2">
        <w:rPr>
          <w:rFonts w:ascii="Arial Narrow" w:hAnsi="Arial Narrow"/>
          <w:i/>
          <w:iCs/>
          <w:sz w:val="21"/>
          <w:szCs w:val="21"/>
        </w:rPr>
        <w:t>D</w:t>
      </w:r>
      <w:r w:rsidR="4714D41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B30DA0" w:rsidRPr="002536E2">
        <w:rPr>
          <w:rFonts w:ascii="Arial Narrow" w:hAnsi="Arial Narrow"/>
          <w:sz w:val="21"/>
          <w:szCs w:val="21"/>
        </w:rPr>
        <w:t xml:space="preserve"> </w:t>
      </w:r>
      <w:r w:rsidR="000540C6" w:rsidRPr="002536E2">
        <w:rPr>
          <w:rFonts w:ascii="Arial Narrow" w:hAnsi="Arial Narrow"/>
          <w:sz w:val="21"/>
          <w:szCs w:val="21"/>
        </w:rPr>
        <w:t xml:space="preserve">je </w:t>
      </w:r>
      <w:r w:rsidR="00254F32" w:rsidRPr="002536E2">
        <w:rPr>
          <w:rFonts w:ascii="Arial Narrow" w:hAnsi="Arial Narrow"/>
          <w:sz w:val="21"/>
          <w:szCs w:val="21"/>
        </w:rPr>
        <w:t xml:space="preserve">znázornené v 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254F32" w:rsidRPr="002536E2">
        <w:rPr>
          <w:rFonts w:ascii="Arial Narrow" w:hAnsi="Arial Narrow"/>
          <w:sz w:val="21"/>
          <w:szCs w:val="21"/>
        </w:rPr>
        <w:t>.</w:t>
      </w:r>
    </w:p>
    <w:p w14:paraId="22FE4438" w14:textId="0C56A545" w:rsidR="641FA180" w:rsidRPr="002536E2" w:rsidRDefault="001A5F15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povrchov</w:t>
      </w:r>
      <w:r w:rsidR="008E5185" w:rsidRPr="002536E2">
        <w:rPr>
          <w:rFonts w:ascii="Arial Narrow" w:hAnsi="Arial Narrow"/>
          <w:sz w:val="21"/>
          <w:szCs w:val="21"/>
        </w:rPr>
        <w:t>ých úprav n</w:t>
      </w:r>
      <w:r w:rsidR="641FA180" w:rsidRPr="002536E2">
        <w:rPr>
          <w:rFonts w:ascii="Arial Narrow" w:hAnsi="Arial Narrow"/>
          <w:sz w:val="21"/>
          <w:szCs w:val="21"/>
        </w:rPr>
        <w:t>avrhnúť nové polohy a trasovanie hmatateľných prvkov</w:t>
      </w:r>
      <w:r w:rsidR="004F3915" w:rsidRPr="002536E2">
        <w:rPr>
          <w:rFonts w:ascii="Arial Narrow" w:hAnsi="Arial Narrow"/>
          <w:sz w:val="21"/>
          <w:szCs w:val="21"/>
        </w:rPr>
        <w:t xml:space="preserve">, návrh konzultovať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(MIB)</w:t>
      </w:r>
      <w:r w:rsidR="641FA180"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D</w:t>
      </w:r>
      <w:r w:rsidR="641FA180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i</w:t>
      </w:r>
      <w:r w:rsidR="641FA180" w:rsidRPr="002536E2">
        <w:rPr>
          <w:rFonts w:ascii="Arial Narrow" w:hAnsi="Arial Narrow"/>
          <w:sz w:val="21"/>
          <w:szCs w:val="21"/>
        </w:rPr>
        <w:t>.</w:t>
      </w:r>
    </w:p>
    <w:p w14:paraId="57DA0F7D" w14:textId="5FED690E" w:rsidR="48C1F2A5" w:rsidRPr="002536E2" w:rsidRDefault="48C1F2A5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častiach spät</w:t>
      </w:r>
      <w:r w:rsidR="00E80CE0" w:rsidRPr="002536E2">
        <w:rPr>
          <w:rFonts w:ascii="Arial Narrow" w:hAnsi="Arial Narrow"/>
          <w:sz w:val="21"/>
          <w:szCs w:val="21"/>
        </w:rPr>
        <w:t>n</w:t>
      </w:r>
      <w:r w:rsidRPr="002536E2">
        <w:rPr>
          <w:rFonts w:ascii="Arial Narrow" w:hAnsi="Arial Narrow"/>
          <w:sz w:val="21"/>
          <w:szCs w:val="21"/>
        </w:rPr>
        <w:t xml:space="preserve">ých úprav projektu </w:t>
      </w:r>
      <w:r w:rsidR="00820FCD" w:rsidRPr="002536E2">
        <w:rPr>
          <w:rFonts w:ascii="Arial Narrow" w:hAnsi="Arial Narrow"/>
          <w:sz w:val="21"/>
          <w:szCs w:val="21"/>
        </w:rPr>
        <w:t xml:space="preserve">navrhnúť </w:t>
      </w:r>
      <w:r w:rsidR="003716A5" w:rsidRPr="002536E2">
        <w:rPr>
          <w:rFonts w:ascii="Arial Narrow" w:hAnsi="Arial Narrow"/>
          <w:sz w:val="21"/>
          <w:szCs w:val="21"/>
        </w:rPr>
        <w:t xml:space="preserve">nové </w:t>
      </w:r>
      <w:r w:rsidR="00820FCD" w:rsidRPr="002536E2">
        <w:rPr>
          <w:rFonts w:ascii="Arial Narrow" w:hAnsi="Arial Narrow"/>
          <w:sz w:val="21"/>
          <w:szCs w:val="21"/>
        </w:rPr>
        <w:t xml:space="preserve">polohy, trasovanie hmatateľných prvkov a kasselský obrubník </w:t>
      </w:r>
      <w:r w:rsidRPr="002536E2">
        <w:rPr>
          <w:rFonts w:ascii="Arial Narrow" w:hAnsi="Arial Narrow"/>
          <w:sz w:val="21"/>
          <w:szCs w:val="21"/>
        </w:rPr>
        <w:t xml:space="preserve">na zastávkach MHD. </w:t>
      </w:r>
      <w:r w:rsidR="00EF3520" w:rsidRPr="002536E2">
        <w:rPr>
          <w:rFonts w:ascii="Arial Narrow" w:hAnsi="Arial Narrow"/>
          <w:sz w:val="21"/>
          <w:szCs w:val="21"/>
        </w:rPr>
        <w:t>Návrh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F04D6" w:rsidRPr="002536E2">
        <w:rPr>
          <w:rFonts w:ascii="Arial Narrow" w:hAnsi="Arial Narrow"/>
          <w:sz w:val="21"/>
          <w:szCs w:val="21"/>
        </w:rPr>
        <w:t>konzultovať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(MIB)</w:t>
      </w:r>
      <w:r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29828A" w14:textId="7FE43B2A" w:rsidR="00F56519" w:rsidRPr="002536E2" w:rsidRDefault="00F56519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Spevnené plochy zahrnuté do úprav po rozkopávke, ktoré nie sú v rámci spojitého úseku, nenadväzujú na vydláždenú časť komunikácie alebo nie je v 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 xml:space="preserve"> uvedené inak, realizovať v pôvodnom povrchu. </w:t>
      </w:r>
      <w:r w:rsidR="00F41891" w:rsidRPr="002536E2">
        <w:rPr>
          <w:rFonts w:ascii="Arial Narrow" w:hAnsi="Arial Narrow"/>
          <w:sz w:val="21"/>
          <w:szCs w:val="21"/>
        </w:rPr>
        <w:t xml:space="preserve">Pôvodné </w:t>
      </w:r>
      <w:r w:rsidR="00E13C1E" w:rsidRPr="002536E2">
        <w:rPr>
          <w:rFonts w:ascii="Arial Narrow" w:hAnsi="Arial Narrow"/>
          <w:sz w:val="21"/>
          <w:szCs w:val="21"/>
        </w:rPr>
        <w:t>povrchy</w:t>
      </w:r>
      <w:r w:rsidRPr="002536E2">
        <w:rPr>
          <w:rFonts w:ascii="Arial Narrow" w:hAnsi="Arial Narrow"/>
          <w:sz w:val="21"/>
          <w:szCs w:val="21"/>
        </w:rPr>
        <w:t xml:space="preserve">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99A3BB" w14:textId="017C61E4" w:rsidR="000021B0" w:rsidRPr="002536E2" w:rsidRDefault="00AF415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3CE5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C53CE5" w:rsidRPr="002536E2">
        <w:rPr>
          <w:rFonts w:ascii="Arial Narrow" w:hAnsi="Arial Narrow"/>
          <w:sz w:val="21"/>
          <w:szCs w:val="21"/>
        </w:rPr>
        <w:t>.</w:t>
      </w:r>
      <w:r w:rsidR="00746B77" w:rsidRPr="002536E2">
        <w:rPr>
          <w:rFonts w:ascii="Arial Narrow" w:hAnsi="Arial Narrow"/>
          <w:sz w:val="21"/>
          <w:szCs w:val="21"/>
        </w:rPr>
        <w:t xml:space="preserve"> </w:t>
      </w:r>
      <w:r w:rsidR="0089240C" w:rsidRPr="002536E2">
        <w:rPr>
          <w:rFonts w:ascii="Arial Narrow" w:hAnsi="Arial Narrow"/>
          <w:sz w:val="21"/>
          <w:szCs w:val="21"/>
        </w:rPr>
        <w:t xml:space="preserve">Príklad </w:t>
      </w:r>
      <w:r w:rsidR="00523A1F" w:rsidRPr="002536E2">
        <w:rPr>
          <w:rFonts w:ascii="Arial Narrow" w:hAnsi="Arial Narrow"/>
          <w:sz w:val="21"/>
          <w:szCs w:val="21"/>
        </w:rPr>
        <w:t>je</w:t>
      </w:r>
      <w:r w:rsidR="0089240C" w:rsidRPr="002536E2">
        <w:rPr>
          <w:rFonts w:ascii="Arial Narrow" w:hAnsi="Arial Narrow"/>
          <w:sz w:val="21"/>
          <w:szCs w:val="21"/>
        </w:rPr>
        <w:t xml:space="preserve"> vyznačen</w:t>
      </w:r>
      <w:r w:rsidR="00523A1F" w:rsidRPr="002536E2">
        <w:rPr>
          <w:rFonts w:ascii="Arial Narrow" w:hAnsi="Arial Narrow"/>
          <w:sz w:val="21"/>
          <w:szCs w:val="21"/>
        </w:rPr>
        <w:t>ý</w:t>
      </w:r>
      <w:r w:rsidR="0089240C" w:rsidRPr="002536E2">
        <w:rPr>
          <w:rFonts w:ascii="Arial Narrow" w:hAnsi="Arial Narrow"/>
          <w:sz w:val="21"/>
          <w:szCs w:val="21"/>
        </w:rPr>
        <w:t xml:space="preserve"> aj v</w:t>
      </w:r>
      <w:r w:rsidR="00ED20BF" w:rsidRPr="002536E2">
        <w:rPr>
          <w:rFonts w:ascii="Arial Narrow" w:hAnsi="Arial Narrow"/>
          <w:sz w:val="21"/>
          <w:szCs w:val="21"/>
        </w:rPr>
        <w:t> 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U-A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á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>ci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i</w:t>
      </w:r>
      <w:r w:rsidR="00ED20BF" w:rsidRPr="002536E2">
        <w:rPr>
          <w:rFonts w:ascii="Arial Narrow" w:hAnsi="Arial Narrow"/>
          <w:sz w:val="21"/>
          <w:szCs w:val="21"/>
        </w:rPr>
        <w:t xml:space="preserve">, bod </w:t>
      </w:r>
      <w:r w:rsidR="0089240C" w:rsidRPr="002536E2">
        <w:rPr>
          <w:rFonts w:ascii="Arial Narrow" w:hAnsi="Arial Narrow"/>
          <w:sz w:val="21"/>
          <w:szCs w:val="21"/>
        </w:rPr>
        <w:t>0_20</w:t>
      </w:r>
      <w:r w:rsidR="00746B77" w:rsidRPr="002536E2">
        <w:rPr>
          <w:rFonts w:ascii="Arial Narrow" w:hAnsi="Arial Narrow"/>
          <w:sz w:val="21"/>
          <w:szCs w:val="21"/>
        </w:rPr>
        <w:t>.</w:t>
      </w:r>
      <w:r w:rsidR="0089240C" w:rsidRPr="002536E2">
        <w:rPr>
          <w:rFonts w:ascii="Arial Narrow" w:hAnsi="Arial Narrow"/>
          <w:sz w:val="21"/>
          <w:szCs w:val="21"/>
        </w:rPr>
        <w:t xml:space="preserve"> </w:t>
      </w:r>
    </w:p>
    <w:p w14:paraId="2EA4ACA7" w14:textId="475258BB" w:rsidR="00777139" w:rsidRPr="002536E2" w:rsidRDefault="0054478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77139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777139" w:rsidRPr="002536E2">
        <w:rPr>
          <w:rFonts w:ascii="Arial Narrow" w:hAnsi="Arial Narrow"/>
          <w:sz w:val="21"/>
          <w:szCs w:val="21"/>
        </w:rPr>
        <w:t>.</w:t>
      </w:r>
    </w:p>
    <w:p w14:paraId="22377BEC" w14:textId="53E6CB60" w:rsidR="00C74A9C" w:rsidRPr="002536E2" w:rsidRDefault="00EA6AAE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6429" w:rsidRPr="002536E2">
        <w:rPr>
          <w:rFonts w:ascii="Arial Narrow" w:hAnsi="Arial Narrow"/>
          <w:sz w:val="21"/>
          <w:szCs w:val="21"/>
        </w:rPr>
        <w:t>,</w:t>
      </w:r>
      <w:r w:rsidR="00C74A9C" w:rsidRPr="002536E2">
        <w:rPr>
          <w:rFonts w:ascii="Arial Narrow" w:hAnsi="Arial Narrow"/>
          <w:sz w:val="21"/>
          <w:szCs w:val="21"/>
        </w:rPr>
        <w:t xml:space="preserve"> </w:t>
      </w:r>
      <w:r w:rsidR="00255089" w:rsidRPr="002536E2">
        <w:rPr>
          <w:rFonts w:ascii="Arial Narrow" w:hAnsi="Arial Narrow"/>
          <w:sz w:val="21"/>
          <w:szCs w:val="21"/>
        </w:rPr>
        <w:t>i</w:t>
      </w:r>
      <w:r w:rsidR="00C74A9C" w:rsidRPr="002536E2">
        <w:rPr>
          <w:rFonts w:ascii="Arial Narrow" w:hAnsi="Arial Narrow"/>
          <w:sz w:val="21"/>
          <w:szCs w:val="21"/>
        </w:rPr>
        <w:t>ch presná po</w:t>
      </w:r>
      <w:r w:rsidR="0086206B" w:rsidRPr="002536E2">
        <w:rPr>
          <w:rFonts w:ascii="Arial Narrow" w:hAnsi="Arial Narrow"/>
          <w:sz w:val="21"/>
          <w:szCs w:val="21"/>
        </w:rPr>
        <w:t xml:space="preserve">loha je vyznačená </w:t>
      </w:r>
      <w:r w:rsidR="00C74A9C" w:rsidRPr="002536E2">
        <w:rPr>
          <w:rFonts w:ascii="Arial Narrow" w:hAnsi="Arial Narrow"/>
          <w:sz w:val="21"/>
          <w:szCs w:val="21"/>
        </w:rPr>
        <w:t>v 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á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>ci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i</w:t>
      </w:r>
      <w:r w:rsidR="00CF5F70" w:rsidRPr="002536E2">
        <w:rPr>
          <w:rFonts w:ascii="Arial Narrow" w:hAnsi="Arial Narrow"/>
          <w:sz w:val="21"/>
          <w:szCs w:val="21"/>
        </w:rPr>
        <w:t xml:space="preserve">, </w:t>
      </w:r>
      <w:r w:rsidR="00C74A9C" w:rsidRPr="002536E2">
        <w:rPr>
          <w:rFonts w:ascii="Arial Narrow" w:hAnsi="Arial Narrow"/>
          <w:sz w:val="21"/>
          <w:szCs w:val="21"/>
        </w:rPr>
        <w:t xml:space="preserve">bod 0_22. </w:t>
      </w:r>
    </w:p>
    <w:p w14:paraId="48D11BB8" w14:textId="39132BB2" w:rsidR="009F38EE" w:rsidRPr="002536E2" w:rsidRDefault="00F06F8D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</w:t>
      </w:r>
      <w:r w:rsidR="00BC3C20" w:rsidRPr="002536E2">
        <w:rPr>
          <w:rFonts w:ascii="Arial Narrow" w:hAnsi="Arial Narrow"/>
          <w:sz w:val="21"/>
          <w:szCs w:val="21"/>
        </w:rPr>
        <w:t>navrhnúť</w:t>
      </w:r>
      <w:r w:rsidR="00F90B34" w:rsidRPr="002536E2">
        <w:rPr>
          <w:rFonts w:ascii="Arial Narrow" w:hAnsi="Arial Narrow"/>
          <w:sz w:val="21"/>
          <w:szCs w:val="21"/>
        </w:rPr>
        <w:t xml:space="preserve"> kolmo bez oblúkov na celej Ružinovskej radiál</w:t>
      </w:r>
      <w:r w:rsidR="00163391" w:rsidRPr="002536E2">
        <w:rPr>
          <w:rFonts w:ascii="Arial Narrow" w:hAnsi="Arial Narrow"/>
          <w:sz w:val="21"/>
          <w:szCs w:val="21"/>
        </w:rPr>
        <w:t>e</w:t>
      </w:r>
      <w:r w:rsidR="000D67C4" w:rsidRPr="002536E2">
        <w:rPr>
          <w:rFonts w:ascii="Arial Narrow" w:hAnsi="Arial Narrow"/>
          <w:sz w:val="21"/>
          <w:szCs w:val="21"/>
        </w:rPr>
        <w:t xml:space="preserve">. Napojenia </w:t>
      </w:r>
      <w:r w:rsidR="00C75018" w:rsidRPr="002536E2">
        <w:rPr>
          <w:rFonts w:ascii="Arial Narrow" w:hAnsi="Arial Narrow"/>
          <w:sz w:val="21"/>
          <w:szCs w:val="21"/>
        </w:rPr>
        <w:t xml:space="preserve">sú upresnené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D</w:t>
      </w:r>
      <w:r w:rsidR="00C75018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C75018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6206B" w:rsidRPr="002536E2">
        <w:rPr>
          <w:rFonts w:ascii="Arial Narrow" w:hAnsi="Arial Narrow"/>
          <w:sz w:val="21"/>
          <w:szCs w:val="21"/>
        </w:rPr>
        <w:t xml:space="preserve"> i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á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>ci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061028" w:rsidRPr="002536E2">
        <w:rPr>
          <w:rFonts w:ascii="Arial Narrow" w:hAnsi="Arial Narrow"/>
          <w:sz w:val="21"/>
          <w:szCs w:val="21"/>
        </w:rPr>
        <w:t>, bod 0_23</w:t>
      </w:r>
      <w:r w:rsidR="00C75018" w:rsidRPr="002536E2">
        <w:rPr>
          <w:rFonts w:ascii="Arial Narrow" w:hAnsi="Arial Narrow"/>
          <w:sz w:val="21"/>
          <w:szCs w:val="21"/>
        </w:rPr>
        <w:t>.</w:t>
      </w:r>
    </w:p>
    <w:p w14:paraId="5F511F4A" w14:textId="19BFF388" w:rsidR="00984FC8" w:rsidRPr="002536E2" w:rsidRDefault="00984FC8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Trasovanie </w:t>
      </w:r>
      <w:r w:rsidR="008D437A" w:rsidRPr="002536E2">
        <w:rPr>
          <w:rFonts w:ascii="Arial Narrow" w:hAnsi="Arial Narrow"/>
          <w:sz w:val="21"/>
          <w:szCs w:val="21"/>
        </w:rPr>
        <w:t>inžinierskych sietí</w:t>
      </w:r>
      <w:r w:rsidRPr="002536E2">
        <w:rPr>
          <w:rFonts w:ascii="Arial Narrow" w:hAnsi="Arial Narrow"/>
          <w:sz w:val="21"/>
          <w:szCs w:val="21"/>
        </w:rPr>
        <w:t xml:space="preserve"> navrhovať a upravovať s ohľadom a rešpektom ku existujúcim a hlavne novovysadeným stromom a ich koreňovému systému.</w:t>
      </w:r>
    </w:p>
    <w:p w14:paraId="5348CE99" w14:textId="73EE6133" w:rsidR="00AC4555" w:rsidRPr="002536E2" w:rsidRDefault="00422F12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označenie rámp v situačných výkresoch pri priebežných chodníkoch.</w:t>
      </w:r>
      <w:r w:rsidR="00AC4555" w:rsidRPr="002536E2">
        <w:rPr>
          <w:rFonts w:ascii="Arial Narrow" w:hAnsi="Arial Narrow"/>
          <w:sz w:val="21"/>
          <w:szCs w:val="21"/>
        </w:rPr>
        <w:t xml:space="preserve"> </w:t>
      </w:r>
    </w:p>
    <w:p w14:paraId="41C7A39C" w14:textId="30ACDBBA" w:rsidR="00F25CE7" w:rsidRPr="002536E2" w:rsidRDefault="00763D9A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Žulové platne použité </w:t>
      </w:r>
      <w:r w:rsidR="00592110" w:rsidRPr="002536E2">
        <w:rPr>
          <w:rFonts w:ascii="Arial Narrow" w:hAnsi="Arial Narrow"/>
          <w:sz w:val="21"/>
          <w:szCs w:val="21"/>
        </w:rPr>
        <w:t xml:space="preserve">na chodníkoch </w:t>
      </w:r>
      <w:r w:rsidRPr="002536E2">
        <w:rPr>
          <w:rFonts w:ascii="Arial Narrow" w:hAnsi="Arial Narrow"/>
          <w:sz w:val="21"/>
          <w:szCs w:val="21"/>
        </w:rPr>
        <w:t xml:space="preserve">v úseku od </w:t>
      </w:r>
      <w:r w:rsidR="006D6083" w:rsidRPr="002536E2">
        <w:rPr>
          <w:rFonts w:ascii="Arial Narrow" w:hAnsi="Arial Narrow"/>
          <w:sz w:val="21"/>
          <w:szCs w:val="21"/>
        </w:rPr>
        <w:t>križovatky Špitálska-Ul. 29. augusta po križovatku Krížna-Karadžičova</w:t>
      </w:r>
      <w:r w:rsidR="00420FD2" w:rsidRPr="002536E2">
        <w:rPr>
          <w:rFonts w:ascii="Arial Narrow" w:hAnsi="Arial Narrow"/>
          <w:sz w:val="21"/>
          <w:szCs w:val="21"/>
        </w:rPr>
        <w:t>, vrátane zastávok Americké námestie a Krížna,</w:t>
      </w:r>
      <w:r w:rsidR="00592110" w:rsidRPr="002536E2">
        <w:rPr>
          <w:rFonts w:ascii="Arial Narrow" w:hAnsi="Arial Narrow"/>
          <w:sz w:val="21"/>
          <w:szCs w:val="21"/>
        </w:rPr>
        <w:t xml:space="preserve"> ale</w:t>
      </w:r>
      <w:r w:rsidR="00420FD2" w:rsidRPr="002536E2">
        <w:rPr>
          <w:rFonts w:ascii="Arial Narrow" w:hAnsi="Arial Narrow"/>
          <w:sz w:val="21"/>
          <w:szCs w:val="21"/>
        </w:rPr>
        <w:t xml:space="preserve"> mimo pojazďovaných chodníkov</w:t>
      </w:r>
      <w:r w:rsidR="00B71DB7" w:rsidRPr="002536E2">
        <w:rPr>
          <w:rFonts w:ascii="Arial Narrow" w:hAnsi="Arial Narrow"/>
          <w:sz w:val="21"/>
          <w:szCs w:val="21"/>
        </w:rPr>
        <w:t xml:space="preserve"> a triangla Vazovova</w:t>
      </w:r>
      <w:r w:rsidR="00420FD2" w:rsidRPr="002536E2">
        <w:rPr>
          <w:rFonts w:ascii="Arial Narrow" w:hAnsi="Arial Narrow"/>
          <w:sz w:val="21"/>
          <w:szCs w:val="21"/>
        </w:rPr>
        <w:t xml:space="preserve">, navrhnúť v hrúbke </w:t>
      </w:r>
      <w:r w:rsidR="008D589E" w:rsidRPr="002536E2">
        <w:rPr>
          <w:rFonts w:ascii="Arial Narrow" w:hAnsi="Arial Narrow"/>
          <w:sz w:val="21"/>
          <w:szCs w:val="21"/>
        </w:rPr>
        <w:t>60 mm.</w:t>
      </w:r>
      <w:r w:rsidR="00832732" w:rsidRPr="002536E2">
        <w:rPr>
          <w:rFonts w:ascii="Arial Narrow" w:hAnsi="Arial Narrow"/>
          <w:sz w:val="21"/>
          <w:szCs w:val="21"/>
        </w:rPr>
        <w:t xml:space="preserve"> Upresnenie polôh jednotlivých druhov dlažieb </w:t>
      </w:r>
      <w:r w:rsidR="00344C7E" w:rsidRPr="002536E2">
        <w:rPr>
          <w:rFonts w:ascii="Arial Narrow" w:hAnsi="Arial Narrow"/>
          <w:sz w:val="21"/>
          <w:szCs w:val="21"/>
        </w:rPr>
        <w:t>je uvedené</w:t>
      </w:r>
      <w:r w:rsidR="00832732" w:rsidRPr="002536E2">
        <w:rPr>
          <w:rFonts w:ascii="Arial Narrow" w:hAnsi="Arial Narrow"/>
          <w:sz w:val="21"/>
          <w:szCs w:val="21"/>
        </w:rPr>
        <w:t xml:space="preserve"> v</w:t>
      </w:r>
      <w:r w:rsidR="0041765F" w:rsidRPr="002536E2">
        <w:rPr>
          <w:rFonts w:ascii="Arial Narrow" w:hAnsi="Arial Narrow"/>
          <w:sz w:val="21"/>
          <w:szCs w:val="21"/>
        </w:rPr>
        <w:t xml:space="preserve">  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>D</w:t>
      </w:r>
      <w:r w:rsidR="004176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332D7" w:rsidRPr="002536E2">
        <w:rPr>
          <w:rFonts w:ascii="Arial Narrow" w:hAnsi="Arial Narrow"/>
          <w:i/>
          <w:iCs/>
          <w:sz w:val="21"/>
          <w:szCs w:val="21"/>
        </w:rPr>
        <w:t>i</w:t>
      </w:r>
      <w:r w:rsidR="0041765F" w:rsidRPr="002536E2">
        <w:rPr>
          <w:rFonts w:ascii="Arial Narrow" w:hAnsi="Arial Narrow"/>
          <w:sz w:val="21"/>
          <w:szCs w:val="21"/>
        </w:rPr>
        <w:t xml:space="preserve"> a</w:t>
      </w:r>
      <w:r w:rsidR="00B8589A" w:rsidRPr="002536E2">
        <w:rPr>
          <w:rFonts w:ascii="Arial Narrow" w:hAnsi="Arial Narrow"/>
          <w:sz w:val="21"/>
          <w:szCs w:val="21"/>
        </w:rPr>
        <w:t xml:space="preserve">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32732" w:rsidRPr="002536E2">
        <w:rPr>
          <w:rFonts w:ascii="Arial Narrow" w:hAnsi="Arial Narrow"/>
          <w:sz w:val="21"/>
          <w:szCs w:val="21"/>
        </w:rPr>
        <w:t xml:space="preserve">. </w:t>
      </w:r>
      <w:r w:rsidR="00EF34E8" w:rsidRPr="002536E2">
        <w:rPr>
          <w:rFonts w:ascii="Arial Narrow" w:hAnsi="Arial Narrow"/>
          <w:sz w:val="21"/>
          <w:szCs w:val="21"/>
        </w:rPr>
        <w:t>Riešené SO 120</w:t>
      </w:r>
      <w:r w:rsidR="00420FD2" w:rsidRPr="002536E2">
        <w:rPr>
          <w:rFonts w:ascii="Arial Narrow" w:hAnsi="Arial Narrow"/>
          <w:sz w:val="21"/>
          <w:szCs w:val="21"/>
        </w:rPr>
        <w:t>, SO</w:t>
      </w:r>
      <w:r w:rsidR="00B71DB7" w:rsidRPr="002536E2">
        <w:rPr>
          <w:rFonts w:ascii="Arial Narrow" w:hAnsi="Arial Narrow"/>
          <w:sz w:val="21"/>
          <w:szCs w:val="21"/>
        </w:rPr>
        <w:t xml:space="preserve"> 121, SO </w:t>
      </w:r>
      <w:r w:rsidR="00EF34E8" w:rsidRPr="002536E2">
        <w:rPr>
          <w:rFonts w:ascii="Arial Narrow" w:hAnsi="Arial Narrow"/>
          <w:sz w:val="21"/>
          <w:szCs w:val="21"/>
        </w:rPr>
        <w:t>12</w:t>
      </w:r>
      <w:r w:rsidR="005E00C5" w:rsidRPr="002536E2">
        <w:rPr>
          <w:rFonts w:ascii="Arial Narrow" w:hAnsi="Arial Narrow"/>
          <w:sz w:val="21"/>
          <w:szCs w:val="21"/>
        </w:rPr>
        <w:t>2</w:t>
      </w:r>
      <w:r w:rsidR="00B71DB7" w:rsidRPr="002536E2">
        <w:rPr>
          <w:rFonts w:ascii="Arial Narrow" w:hAnsi="Arial Narrow"/>
          <w:sz w:val="21"/>
          <w:szCs w:val="21"/>
        </w:rPr>
        <w:t xml:space="preserve"> a SO</w:t>
      </w:r>
      <w:r w:rsidR="00EF34E8" w:rsidRPr="002536E2">
        <w:rPr>
          <w:rFonts w:ascii="Arial Narrow" w:hAnsi="Arial Narrow"/>
          <w:sz w:val="21"/>
          <w:szCs w:val="21"/>
        </w:rPr>
        <w:t xml:space="preserve"> </w:t>
      </w:r>
      <w:r w:rsidR="00733737" w:rsidRPr="002536E2">
        <w:rPr>
          <w:rFonts w:ascii="Arial Narrow" w:hAnsi="Arial Narrow"/>
          <w:sz w:val="21"/>
          <w:szCs w:val="21"/>
        </w:rPr>
        <w:t>403</w:t>
      </w:r>
      <w:r w:rsidR="004C4F9E" w:rsidRPr="002536E2">
        <w:rPr>
          <w:rFonts w:ascii="Arial Narrow" w:hAnsi="Arial Narrow"/>
          <w:sz w:val="21"/>
          <w:szCs w:val="21"/>
        </w:rPr>
        <w:t>.</w:t>
      </w:r>
    </w:p>
    <w:p w14:paraId="683F352F" w14:textId="45436FA8" w:rsidR="0000240E" w:rsidRPr="002536E2" w:rsidRDefault="003332D7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Návrh </w:t>
      </w:r>
      <w:r w:rsidR="00835413" w:rsidRPr="002536E2">
        <w:rPr>
          <w:rFonts w:ascii="Arial Narrow" w:hAnsi="Arial Narrow"/>
          <w:sz w:val="21"/>
          <w:szCs w:val="21"/>
        </w:rPr>
        <w:t>významných území a</w:t>
      </w:r>
      <w:r w:rsidR="00B210FE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úsekov</w:t>
      </w:r>
      <w:r w:rsidR="00B210F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</w:t>
      </w:r>
      <w:r w:rsidR="00835413" w:rsidRPr="002536E2">
        <w:rPr>
          <w:rFonts w:ascii="Arial Narrow" w:hAnsi="Arial Narrow"/>
          <w:sz w:val="21"/>
          <w:szCs w:val="21"/>
        </w:rPr>
        <w:t xml:space="preserve"> Americké a Odborárske nám., </w:t>
      </w:r>
      <w:r w:rsidR="001E6EE3" w:rsidRPr="002536E2">
        <w:rPr>
          <w:rFonts w:ascii="Arial Narrow" w:hAnsi="Arial Narrow"/>
          <w:sz w:val="21"/>
          <w:szCs w:val="21"/>
        </w:rPr>
        <w:t>t</w:t>
      </w:r>
      <w:r w:rsidR="00835413" w:rsidRPr="002536E2">
        <w:rPr>
          <w:rFonts w:ascii="Arial Narrow" w:hAnsi="Arial Narrow"/>
          <w:sz w:val="21"/>
          <w:szCs w:val="21"/>
        </w:rPr>
        <w:t xml:space="preserve">riangel Vazovova, križovatky Krížna-Legionárska, </w:t>
      </w:r>
      <w:r w:rsidR="007643CB" w:rsidRPr="002536E2">
        <w:rPr>
          <w:rFonts w:ascii="Arial Narrow" w:hAnsi="Arial Narrow"/>
          <w:sz w:val="21"/>
          <w:szCs w:val="21"/>
        </w:rPr>
        <w:t>Ružinovská</w:t>
      </w:r>
      <w:r w:rsidR="00835413" w:rsidRPr="002536E2">
        <w:rPr>
          <w:rFonts w:ascii="Arial Narrow" w:hAnsi="Arial Narrow"/>
          <w:sz w:val="21"/>
          <w:szCs w:val="21"/>
        </w:rPr>
        <w:t>-Tomášikova, prestupný uzol Trnavské mýto a každá zastávka MHD s priľahlým okolím</w:t>
      </w:r>
      <w:r w:rsidR="001E6EE3" w:rsidRPr="002536E2">
        <w:rPr>
          <w:rFonts w:ascii="Arial Narrow" w:hAnsi="Arial Narrow"/>
          <w:sz w:val="21"/>
          <w:szCs w:val="21"/>
        </w:rPr>
        <w:t>, konzultovať s</w:t>
      </w:r>
      <w:r w:rsidR="00B10983" w:rsidRPr="002536E2">
        <w:rPr>
          <w:rFonts w:ascii="Arial Narrow" w:hAnsi="Arial Narrow"/>
          <w:sz w:val="21"/>
          <w:szCs w:val="21"/>
        </w:rPr>
        <w:t xml:space="preserve">o zástupcom </w:t>
      </w:r>
      <w:r w:rsidR="0085574B" w:rsidRPr="002536E2">
        <w:rPr>
          <w:rFonts w:ascii="Arial Narrow" w:hAnsi="Arial Narrow"/>
          <w:sz w:val="21"/>
          <w:szCs w:val="21"/>
        </w:rPr>
        <w:t>Objednávateľa</w:t>
      </w:r>
      <w:r w:rsidR="001E6EE3" w:rsidRPr="002536E2">
        <w:rPr>
          <w:rFonts w:ascii="Arial Narrow" w:hAnsi="Arial Narrow"/>
          <w:sz w:val="21"/>
          <w:szCs w:val="21"/>
        </w:rPr>
        <w:t xml:space="preserve"> </w:t>
      </w:r>
      <w:r w:rsidR="0085574B" w:rsidRPr="002536E2">
        <w:rPr>
          <w:rFonts w:ascii="Arial Narrow" w:hAnsi="Arial Narrow"/>
          <w:sz w:val="21"/>
          <w:szCs w:val="21"/>
        </w:rPr>
        <w:t>(</w:t>
      </w:r>
      <w:r w:rsidR="001E6EE3" w:rsidRPr="002536E2">
        <w:rPr>
          <w:rFonts w:ascii="Arial Narrow" w:hAnsi="Arial Narrow"/>
          <w:sz w:val="21"/>
          <w:szCs w:val="21"/>
        </w:rPr>
        <w:t>MIB</w:t>
      </w:r>
      <w:r w:rsidR="0085574B" w:rsidRPr="002536E2">
        <w:rPr>
          <w:rFonts w:ascii="Arial Narrow" w:hAnsi="Arial Narrow"/>
          <w:sz w:val="21"/>
          <w:szCs w:val="21"/>
        </w:rPr>
        <w:t>)</w:t>
      </w:r>
      <w:r w:rsidR="00835413" w:rsidRPr="002536E2">
        <w:rPr>
          <w:rFonts w:ascii="Arial Narrow" w:hAnsi="Arial Narrow"/>
          <w:sz w:val="21"/>
          <w:szCs w:val="21"/>
        </w:rPr>
        <w:t>.</w:t>
      </w:r>
      <w:r w:rsidR="00E231BB" w:rsidRPr="002536E2">
        <w:rPr>
          <w:rFonts w:ascii="Arial Narrow" w:hAnsi="Arial Narrow"/>
          <w:sz w:val="21"/>
          <w:szCs w:val="21"/>
        </w:rPr>
        <w:t xml:space="preserve"> Vybrané úseky sú dopravne a architektonicky významné priestory, preto je </w:t>
      </w:r>
      <w:r w:rsidR="00DD4AAC" w:rsidRPr="002536E2">
        <w:rPr>
          <w:rFonts w:ascii="Arial Narrow" w:hAnsi="Arial Narrow"/>
          <w:sz w:val="21"/>
          <w:szCs w:val="21"/>
        </w:rPr>
        <w:t>potrebné</w:t>
      </w:r>
      <w:r w:rsidR="00E231BB" w:rsidRPr="002536E2">
        <w:rPr>
          <w:rFonts w:ascii="Arial Narrow" w:hAnsi="Arial Narrow"/>
          <w:sz w:val="21"/>
          <w:szCs w:val="21"/>
        </w:rPr>
        <w:t xml:space="preserve"> klásť osobitný zreteľ na ich riešenie.</w:t>
      </w:r>
      <w:r w:rsidR="003B5E16" w:rsidRPr="002536E2">
        <w:rPr>
          <w:rFonts w:ascii="Arial Narrow" w:hAnsi="Arial Narrow"/>
          <w:sz w:val="21"/>
          <w:szCs w:val="21"/>
        </w:rPr>
        <w:t xml:space="preserve"> Dizajn jednotlivých zastávok je uvedený v </w:t>
      </w:r>
      <w:r w:rsidR="003B5E16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B5E16" w:rsidRPr="002536E2">
        <w:rPr>
          <w:rFonts w:ascii="Arial Narrow" w:hAnsi="Arial Narrow"/>
          <w:sz w:val="21"/>
          <w:szCs w:val="21"/>
        </w:rPr>
        <w:t xml:space="preserve">, </w:t>
      </w:r>
      <w:r w:rsidR="00661A47" w:rsidRPr="002536E2">
        <w:rPr>
          <w:rFonts w:ascii="Arial Narrow" w:hAnsi="Arial Narrow"/>
          <w:sz w:val="21"/>
          <w:szCs w:val="21"/>
        </w:rPr>
        <w:t>významné územia a úseky sú znázornené</w:t>
      </w:r>
      <w:r w:rsidR="00E231BB" w:rsidRPr="002536E2">
        <w:rPr>
          <w:rFonts w:ascii="Arial Narrow" w:hAnsi="Arial Narrow"/>
          <w:sz w:val="21"/>
          <w:szCs w:val="21"/>
        </w:rPr>
        <w:t xml:space="preserve">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86E5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E231BB" w:rsidRPr="002536E2">
        <w:rPr>
          <w:rFonts w:ascii="Arial Narrow" w:hAnsi="Arial Narrow"/>
          <w:sz w:val="21"/>
          <w:szCs w:val="21"/>
        </w:rPr>
        <w:t>.</w:t>
      </w:r>
    </w:p>
    <w:p w14:paraId="0A5B5299" w14:textId="1A289238" w:rsidR="004152D3" w:rsidRPr="002536E2" w:rsidRDefault="001E1713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detaily verejného priestoru, mobiliáru, riešenia prvkov zastávok a</w:t>
      </w:r>
      <w:r w:rsidR="00C42D91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koľajiska</w:t>
      </w:r>
      <w:r w:rsidR="00C42D91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 aj farebnosť a výber materiálu podlieha schváleniu </w:t>
      </w:r>
      <w:r w:rsidR="00001A59" w:rsidRPr="002536E2">
        <w:rPr>
          <w:rFonts w:ascii="Arial Narrow" w:hAnsi="Arial Narrow"/>
          <w:sz w:val="21"/>
          <w:szCs w:val="21"/>
        </w:rPr>
        <w:t>Objednávateľa (</w:t>
      </w:r>
      <w:r w:rsidRPr="002536E2">
        <w:rPr>
          <w:rFonts w:ascii="Arial Narrow" w:hAnsi="Arial Narrow"/>
          <w:sz w:val="21"/>
          <w:szCs w:val="21"/>
        </w:rPr>
        <w:t>MIB</w:t>
      </w:r>
      <w:r w:rsidR="00001A59" w:rsidRPr="002536E2">
        <w:rPr>
          <w:rFonts w:ascii="Arial Narrow" w:hAnsi="Arial Narrow"/>
          <w:sz w:val="21"/>
          <w:szCs w:val="21"/>
        </w:rPr>
        <w:t>)</w:t>
      </w:r>
      <w:r w:rsidR="00DF570B" w:rsidRPr="002536E2">
        <w:rPr>
          <w:rFonts w:ascii="Arial Narrow" w:hAnsi="Arial Narrow"/>
          <w:sz w:val="21"/>
          <w:szCs w:val="21"/>
        </w:rPr>
        <w:t>.</w:t>
      </w:r>
    </w:p>
    <w:p w14:paraId="77AA9E35" w14:textId="7E1D74E5" w:rsidR="0093671D" w:rsidRPr="002536E2" w:rsidRDefault="00BD58C9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93671D" w:rsidRPr="002536E2">
        <w:rPr>
          <w:rFonts w:ascii="Arial Narrow" w:hAnsi="Arial Narrow"/>
          <w:sz w:val="21"/>
          <w:szCs w:val="21"/>
        </w:rPr>
        <w:t xml:space="preserve">tavebné objekty </w:t>
      </w:r>
      <w:r w:rsidRPr="002536E2">
        <w:rPr>
          <w:rFonts w:ascii="Arial Narrow" w:hAnsi="Arial Narrow"/>
          <w:sz w:val="21"/>
          <w:szCs w:val="21"/>
        </w:rPr>
        <w:t xml:space="preserve">musia </w:t>
      </w:r>
      <w:r w:rsidR="0093671D" w:rsidRPr="002536E2">
        <w:rPr>
          <w:rFonts w:ascii="Arial Narrow" w:hAnsi="Arial Narrow"/>
          <w:sz w:val="21"/>
          <w:szCs w:val="21"/>
        </w:rPr>
        <w:t>na seba nadväzova</w:t>
      </w:r>
      <w:r w:rsidRPr="002536E2">
        <w:rPr>
          <w:rFonts w:ascii="Arial Narrow" w:hAnsi="Arial Narrow"/>
          <w:sz w:val="21"/>
          <w:szCs w:val="21"/>
        </w:rPr>
        <w:t>ť</w:t>
      </w:r>
      <w:r w:rsidR="0093671D" w:rsidRPr="002536E2">
        <w:rPr>
          <w:rFonts w:ascii="Arial Narrow" w:hAnsi="Arial Narrow"/>
          <w:sz w:val="21"/>
          <w:szCs w:val="21"/>
        </w:rPr>
        <w:t xml:space="preserve"> a</w:t>
      </w:r>
      <w:r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ne</w:t>
      </w:r>
      <w:r w:rsidRPr="002536E2">
        <w:rPr>
          <w:rFonts w:ascii="Arial Narrow" w:hAnsi="Arial Narrow"/>
          <w:sz w:val="21"/>
          <w:szCs w:val="21"/>
        </w:rPr>
        <w:t xml:space="preserve">môžu </w:t>
      </w:r>
      <w:r w:rsidR="0093671D" w:rsidRPr="002536E2">
        <w:rPr>
          <w:rFonts w:ascii="Arial Narrow" w:hAnsi="Arial Narrow"/>
          <w:sz w:val="21"/>
          <w:szCs w:val="21"/>
        </w:rPr>
        <w:t>vznik</w:t>
      </w:r>
      <w:r w:rsidRPr="002536E2">
        <w:rPr>
          <w:rFonts w:ascii="Arial Narrow" w:hAnsi="Arial Narrow"/>
          <w:sz w:val="21"/>
          <w:szCs w:val="21"/>
        </w:rPr>
        <w:t>núť</w:t>
      </w:r>
      <w:r w:rsidR="0093671D" w:rsidRPr="002536E2">
        <w:rPr>
          <w:rFonts w:ascii="Arial Narrow" w:hAnsi="Arial Narrow"/>
          <w:sz w:val="21"/>
          <w:szCs w:val="21"/>
        </w:rPr>
        <w:t xml:space="preserve"> v</w:t>
      </w:r>
      <w:r w:rsidR="00EB0328"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PD</w:t>
      </w:r>
      <w:r w:rsidR="00EB0328" w:rsidRPr="002536E2">
        <w:rPr>
          <w:rFonts w:ascii="Arial Narrow" w:hAnsi="Arial Narrow"/>
          <w:sz w:val="21"/>
          <w:szCs w:val="21"/>
        </w:rPr>
        <w:t xml:space="preserve"> DRS</w:t>
      </w:r>
      <w:r w:rsidR="0093671D" w:rsidRPr="002536E2">
        <w:rPr>
          <w:rFonts w:ascii="Arial Narrow" w:hAnsi="Arial Narrow"/>
          <w:sz w:val="21"/>
          <w:szCs w:val="21"/>
        </w:rPr>
        <w:t xml:space="preserve"> rôzne nezrovnalosti, (napríklad v povrchoch, priechodoch pre chodcov a električkovej trati, zastávkach, obrubníkoch</w:t>
      </w:r>
      <w:r w:rsidR="00281CAA" w:rsidRPr="002536E2">
        <w:rPr>
          <w:rFonts w:ascii="Arial Narrow" w:hAnsi="Arial Narrow"/>
          <w:sz w:val="21"/>
          <w:szCs w:val="21"/>
        </w:rPr>
        <w:t>, v ich stykoch a</w:t>
      </w:r>
      <w:r w:rsidR="0042298F" w:rsidRPr="002536E2">
        <w:rPr>
          <w:rFonts w:ascii="Arial Narrow" w:hAnsi="Arial Narrow"/>
          <w:sz w:val="21"/>
          <w:szCs w:val="21"/>
        </w:rPr>
        <w:t> </w:t>
      </w:r>
      <w:r w:rsidR="00281CAA" w:rsidRPr="002536E2">
        <w:rPr>
          <w:rFonts w:ascii="Arial Narrow" w:hAnsi="Arial Narrow"/>
          <w:sz w:val="21"/>
          <w:szCs w:val="21"/>
        </w:rPr>
        <w:t>napájaniach</w:t>
      </w:r>
      <w:r w:rsidR="0093671D" w:rsidRPr="002536E2">
        <w:rPr>
          <w:rFonts w:ascii="Arial Narrow" w:hAnsi="Arial Narrow"/>
          <w:sz w:val="21"/>
          <w:szCs w:val="21"/>
        </w:rPr>
        <w:t xml:space="preserve"> a pod.).</w:t>
      </w:r>
      <w:r w:rsidR="00843625" w:rsidRPr="002536E2">
        <w:rPr>
          <w:rFonts w:ascii="Arial Narrow" w:hAnsi="Arial Narrow"/>
          <w:sz w:val="21"/>
          <w:szCs w:val="21"/>
        </w:rPr>
        <w:t xml:space="preserve"> Nadväz</w:t>
      </w:r>
      <w:r w:rsidR="00FD4A6A" w:rsidRPr="002536E2">
        <w:rPr>
          <w:rFonts w:ascii="Arial Narrow" w:hAnsi="Arial Narrow"/>
          <w:sz w:val="21"/>
          <w:szCs w:val="21"/>
        </w:rPr>
        <w:t>nosť</w:t>
      </w:r>
      <w:r w:rsidR="00843625" w:rsidRPr="002536E2">
        <w:rPr>
          <w:rFonts w:ascii="Arial Narrow" w:hAnsi="Arial Narrow"/>
          <w:sz w:val="21"/>
          <w:szCs w:val="21"/>
        </w:rPr>
        <w:t xml:space="preserve"> prvkov je orientačne vykreslené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43625" w:rsidRPr="002536E2">
        <w:rPr>
          <w:rFonts w:ascii="Arial Narrow" w:hAnsi="Arial Narrow"/>
          <w:sz w:val="21"/>
          <w:szCs w:val="21"/>
        </w:rPr>
        <w:t xml:space="preserve"> a </w:t>
      </w:r>
      <w:r w:rsidR="006E3DA1" w:rsidRPr="002536E2">
        <w:rPr>
          <w:rFonts w:ascii="Arial Narrow" w:hAnsi="Arial Narrow"/>
          <w:sz w:val="21"/>
          <w:szCs w:val="21"/>
        </w:rPr>
        <w:t>detaily</w:t>
      </w:r>
      <w:r w:rsidR="00843625" w:rsidRPr="002536E2">
        <w:rPr>
          <w:rFonts w:ascii="Arial Narrow" w:hAnsi="Arial Narrow"/>
          <w:sz w:val="21"/>
          <w:szCs w:val="21"/>
        </w:rPr>
        <w:t xml:space="preserve"> riešení v</w:t>
      </w:r>
      <w:r w:rsidR="007115F2" w:rsidRPr="002536E2">
        <w:rPr>
          <w:rFonts w:ascii="Arial Narrow" w:hAnsi="Arial Narrow"/>
          <w:sz w:val="21"/>
          <w:szCs w:val="21"/>
        </w:rPr>
        <w:t> 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D</w:t>
      </w:r>
      <w:r w:rsidR="007115F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A20687" w:rsidRPr="002536E2">
        <w:rPr>
          <w:rFonts w:ascii="Arial Narrow" w:hAnsi="Arial Narrow"/>
          <w:sz w:val="21"/>
          <w:szCs w:val="21"/>
        </w:rPr>
        <w:t xml:space="preserve">, príklady takýchto nezrovnalostí sú vyznačené aj v 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U-A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á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>ci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5F556D" w:rsidRPr="002536E2">
        <w:rPr>
          <w:rFonts w:ascii="Arial Narrow" w:hAnsi="Arial Narrow"/>
          <w:sz w:val="21"/>
          <w:szCs w:val="21"/>
        </w:rPr>
        <w:t>,</w:t>
      </w:r>
      <w:r w:rsidR="00A20687" w:rsidRPr="002536E2">
        <w:rPr>
          <w:rFonts w:ascii="Arial Narrow" w:hAnsi="Arial Narrow"/>
          <w:sz w:val="21"/>
          <w:szCs w:val="21"/>
        </w:rPr>
        <w:t xml:space="preserve"> bod 0_45</w:t>
      </w:r>
      <w:r w:rsidR="00843625" w:rsidRPr="002536E2">
        <w:rPr>
          <w:rFonts w:ascii="Arial Narrow" w:hAnsi="Arial Narrow"/>
          <w:sz w:val="21"/>
          <w:szCs w:val="21"/>
        </w:rPr>
        <w:t>.</w:t>
      </w:r>
    </w:p>
    <w:p w14:paraId="0B332F3A" w14:textId="4DC39BB8" w:rsidR="00DA6B99" w:rsidRPr="002536E2" w:rsidRDefault="00DA6B99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Skladby povrchov chodníkov </w:t>
      </w:r>
      <w:r w:rsidR="00EB0328" w:rsidRPr="002536E2">
        <w:rPr>
          <w:rFonts w:ascii="Arial Narrow" w:hAnsi="Arial Narrow"/>
          <w:sz w:val="21"/>
          <w:szCs w:val="21"/>
        </w:rPr>
        <w:t xml:space="preserve">navrhovať </w:t>
      </w:r>
      <w:r w:rsidRPr="002536E2">
        <w:rPr>
          <w:rFonts w:ascii="Arial Narrow" w:hAnsi="Arial Narrow"/>
          <w:sz w:val="21"/>
          <w:szCs w:val="21"/>
        </w:rPr>
        <w:t>v čo najväčšej miere ako priepustné.</w:t>
      </w:r>
    </w:p>
    <w:p w14:paraId="2505C229" w14:textId="3DCAC89B" w:rsidR="00827012" w:rsidRPr="002536E2" w:rsidRDefault="00827012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Dlaždic</w:t>
      </w:r>
      <w:r w:rsidR="002D6EB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 nápisom Bratislava </w:t>
      </w:r>
      <w:r w:rsidR="002D6EB7" w:rsidRPr="002536E2">
        <w:rPr>
          <w:rFonts w:ascii="Arial Narrow" w:hAnsi="Arial Narrow"/>
          <w:sz w:val="21"/>
          <w:szCs w:val="21"/>
        </w:rPr>
        <w:t>osadiť</w:t>
      </w:r>
      <w:r w:rsidRPr="002536E2">
        <w:rPr>
          <w:rFonts w:ascii="Arial Narrow" w:hAnsi="Arial Narrow"/>
          <w:sz w:val="21"/>
          <w:szCs w:val="21"/>
        </w:rPr>
        <w:t xml:space="preserve"> v rámci chodníkov podľa </w:t>
      </w:r>
      <w:r w:rsidR="002D6EB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8B3E8E" w:rsidRPr="002536E2">
        <w:rPr>
          <w:rFonts w:ascii="Arial Narrow" w:hAnsi="Arial Narrow"/>
          <w:sz w:val="21"/>
          <w:szCs w:val="21"/>
        </w:rPr>
        <w:t xml:space="preserve"> Špecifikáci</w:t>
      </w:r>
      <w:r w:rsidR="00B20901" w:rsidRPr="002536E2">
        <w:rPr>
          <w:rFonts w:ascii="Arial Narrow" w:hAnsi="Arial Narrow"/>
          <w:sz w:val="21"/>
          <w:szCs w:val="21"/>
        </w:rPr>
        <w:t>u</w:t>
      </w:r>
      <w:r w:rsidR="008B3E8E" w:rsidRPr="002536E2">
        <w:rPr>
          <w:rFonts w:ascii="Arial Narrow" w:hAnsi="Arial Narrow"/>
          <w:sz w:val="21"/>
          <w:szCs w:val="21"/>
        </w:rPr>
        <w:t xml:space="preserve"> polôh </w:t>
      </w:r>
      <w:r w:rsidR="00091BDB" w:rsidRPr="002536E2">
        <w:rPr>
          <w:rFonts w:ascii="Arial Narrow" w:hAnsi="Arial Narrow"/>
          <w:sz w:val="21"/>
          <w:szCs w:val="21"/>
        </w:rPr>
        <w:t xml:space="preserve">počas návrhu </w:t>
      </w:r>
      <w:r w:rsidR="00654D6E" w:rsidRPr="002536E2">
        <w:rPr>
          <w:rFonts w:ascii="Arial Narrow" w:hAnsi="Arial Narrow"/>
          <w:sz w:val="21"/>
          <w:szCs w:val="21"/>
        </w:rPr>
        <w:t xml:space="preserve">konzultovať </w:t>
      </w:r>
      <w:r w:rsidR="008C20E2" w:rsidRPr="002536E2">
        <w:rPr>
          <w:rFonts w:ascii="Arial Narrow" w:hAnsi="Arial Narrow"/>
          <w:sz w:val="21"/>
          <w:szCs w:val="21"/>
        </w:rPr>
        <w:t>so zástupcom Objednávateľa</w:t>
      </w:r>
      <w:r w:rsidR="00654D6E" w:rsidRPr="002536E2">
        <w:rPr>
          <w:rFonts w:ascii="Arial Narrow" w:hAnsi="Arial Narrow"/>
          <w:sz w:val="21"/>
          <w:szCs w:val="21"/>
        </w:rPr>
        <w:t xml:space="preserve"> </w:t>
      </w:r>
      <w:r w:rsidR="008C20E2" w:rsidRPr="002536E2">
        <w:rPr>
          <w:rFonts w:ascii="Arial Narrow" w:hAnsi="Arial Narrow"/>
          <w:sz w:val="21"/>
          <w:szCs w:val="21"/>
        </w:rPr>
        <w:t>(</w:t>
      </w:r>
      <w:r w:rsidR="00654D6E" w:rsidRPr="002536E2">
        <w:rPr>
          <w:rFonts w:ascii="Arial Narrow" w:hAnsi="Arial Narrow"/>
          <w:sz w:val="21"/>
          <w:szCs w:val="21"/>
        </w:rPr>
        <w:t>MIB</w:t>
      </w:r>
      <w:r w:rsidR="008C20E2" w:rsidRPr="002536E2">
        <w:rPr>
          <w:rFonts w:ascii="Arial Narrow" w:hAnsi="Arial Narrow"/>
          <w:sz w:val="21"/>
          <w:szCs w:val="21"/>
        </w:rPr>
        <w:t>)</w:t>
      </w:r>
      <w:r w:rsidR="008B3E8E" w:rsidRPr="002536E2">
        <w:rPr>
          <w:rFonts w:ascii="Arial Narrow" w:hAnsi="Arial Narrow"/>
          <w:sz w:val="21"/>
          <w:szCs w:val="21"/>
        </w:rPr>
        <w:t>.</w:t>
      </w:r>
    </w:p>
    <w:p w14:paraId="6AA2E1EA" w14:textId="52379D3F" w:rsidR="00827012" w:rsidRPr="002536E2" w:rsidRDefault="00B47EB1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Farb</w:t>
      </w:r>
      <w:r w:rsidR="002C77DE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a typ </w:t>
      </w:r>
      <w:r w:rsidR="00034765" w:rsidRPr="002536E2">
        <w:rPr>
          <w:rFonts w:ascii="Arial Narrow" w:hAnsi="Arial Narrow"/>
          <w:sz w:val="21"/>
          <w:szCs w:val="21"/>
        </w:rPr>
        <w:t xml:space="preserve">všetkých </w:t>
      </w:r>
      <w:r w:rsidRPr="002536E2">
        <w:rPr>
          <w:rFonts w:ascii="Arial Narrow" w:hAnsi="Arial Narrow"/>
          <w:sz w:val="21"/>
          <w:szCs w:val="21"/>
        </w:rPr>
        <w:t>stožiarov</w:t>
      </w:r>
      <w:r w:rsidR="00034765" w:rsidRPr="002536E2">
        <w:rPr>
          <w:rFonts w:ascii="Arial Narrow" w:hAnsi="Arial Narrow"/>
          <w:sz w:val="21"/>
          <w:szCs w:val="21"/>
        </w:rPr>
        <w:t xml:space="preserve"> a </w:t>
      </w:r>
      <w:r w:rsidR="00F8780D" w:rsidRPr="002536E2">
        <w:rPr>
          <w:rFonts w:ascii="Arial Narrow" w:hAnsi="Arial Narrow"/>
          <w:sz w:val="21"/>
          <w:szCs w:val="21"/>
        </w:rPr>
        <w:t>svietidiel</w:t>
      </w:r>
      <w:r w:rsidRPr="002536E2">
        <w:rPr>
          <w:rFonts w:ascii="Arial Narrow" w:hAnsi="Arial Narrow"/>
          <w:sz w:val="21"/>
          <w:szCs w:val="21"/>
        </w:rPr>
        <w:t xml:space="preserve"> VO </w:t>
      </w:r>
      <w:r w:rsidR="007F373F" w:rsidRPr="002536E2">
        <w:rPr>
          <w:rFonts w:ascii="Arial Narrow" w:hAnsi="Arial Narrow"/>
          <w:sz w:val="21"/>
          <w:szCs w:val="21"/>
        </w:rPr>
        <w:t>nav</w:t>
      </w:r>
      <w:r w:rsidR="00B20901" w:rsidRPr="002536E2">
        <w:rPr>
          <w:rFonts w:ascii="Arial Narrow" w:hAnsi="Arial Narrow"/>
          <w:sz w:val="21"/>
          <w:szCs w:val="21"/>
        </w:rPr>
        <w:t>r</w:t>
      </w:r>
      <w:r w:rsidR="007F373F" w:rsidRPr="002536E2">
        <w:rPr>
          <w:rFonts w:ascii="Arial Narrow" w:hAnsi="Arial Narrow"/>
          <w:sz w:val="21"/>
          <w:szCs w:val="21"/>
        </w:rPr>
        <w:t xml:space="preserve">hnúť podľa </w:t>
      </w:r>
      <w:r w:rsidR="007F373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F04C25" w14:textId="651DB7D9" w:rsidR="00AC12E4" w:rsidRPr="002536E2" w:rsidRDefault="00AC12E4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Umiestnenie stĺpikov s varovnou </w:t>
      </w:r>
      <w:r w:rsidR="009E6405" w:rsidRPr="002536E2">
        <w:rPr>
          <w:rFonts w:ascii="Arial Narrow" w:hAnsi="Arial Narrow"/>
          <w:sz w:val="21"/>
          <w:szCs w:val="21"/>
        </w:rPr>
        <w:t>svetelnou</w:t>
      </w:r>
      <w:r w:rsidRPr="002536E2">
        <w:rPr>
          <w:rFonts w:ascii="Arial Narrow" w:hAnsi="Arial Narrow"/>
          <w:sz w:val="21"/>
          <w:szCs w:val="21"/>
        </w:rPr>
        <w:t xml:space="preserve"> signalizáciou v rámci priechodov pre chodcov a cyklistov cez električkovú trať riešiť podľa </w:t>
      </w:r>
      <w:r w:rsidR="0007669B" w:rsidRPr="002536E2">
        <w:rPr>
          <w:rFonts w:ascii="Arial Narrow" w:hAnsi="Arial Narrow"/>
          <w:i/>
          <w:iCs/>
          <w:sz w:val="21"/>
          <w:szCs w:val="21"/>
        </w:rPr>
        <w:t>D</w:t>
      </w:r>
      <w:r w:rsidR="009E640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9E6405" w:rsidRPr="002536E2">
        <w:rPr>
          <w:rFonts w:ascii="Arial Narrow" w:hAnsi="Arial Narrow"/>
          <w:sz w:val="21"/>
          <w:szCs w:val="21"/>
        </w:rPr>
        <w:t>.</w:t>
      </w:r>
    </w:p>
    <w:p w14:paraId="3A827198" w14:textId="35D02AA0" w:rsidR="006B7F43" w:rsidRPr="002536E2" w:rsidRDefault="006B7F43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Poklopy na nástupištiach zastávok a aj na chodníkoch s dlažbou riešiť zadlážďovacími poklopmi</w:t>
      </w:r>
      <w:r w:rsidR="00270F31" w:rsidRPr="002536E2">
        <w:rPr>
          <w:rFonts w:ascii="Arial Narrow" w:hAnsi="Arial Narrow"/>
          <w:sz w:val="21"/>
          <w:szCs w:val="21"/>
        </w:rPr>
        <w:t>, upresnenie v </w:t>
      </w:r>
      <w:r w:rsidR="00270F31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554372A" w14:textId="685D2E93" w:rsidR="00F31AE5" w:rsidRPr="002536E2" w:rsidRDefault="00E550D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Kamery mestského kamerového systému</w:t>
      </w:r>
      <w:r w:rsidR="007E683A" w:rsidRPr="002536E2">
        <w:rPr>
          <w:rFonts w:ascii="Arial Narrow" w:hAnsi="Arial Narrow"/>
          <w:sz w:val="21"/>
          <w:szCs w:val="21"/>
        </w:rPr>
        <w:t xml:space="preserve"> (MKS)</w:t>
      </w:r>
      <w:r w:rsidRPr="002536E2">
        <w:rPr>
          <w:rFonts w:ascii="Arial Narrow" w:hAnsi="Arial Narrow"/>
          <w:sz w:val="21"/>
          <w:szCs w:val="21"/>
        </w:rPr>
        <w:t xml:space="preserve"> je možné umiestniť </w:t>
      </w:r>
      <w:r w:rsidR="007E683A" w:rsidRPr="002536E2">
        <w:rPr>
          <w:rFonts w:ascii="Arial Narrow" w:hAnsi="Arial Narrow"/>
          <w:sz w:val="21"/>
          <w:szCs w:val="21"/>
        </w:rPr>
        <w:t xml:space="preserve">na stĺpy TV alebo VO, tzn. </w:t>
      </w:r>
      <w:r w:rsidR="000348A0" w:rsidRPr="002536E2">
        <w:rPr>
          <w:rFonts w:ascii="Arial Narrow" w:hAnsi="Arial Narrow"/>
          <w:sz w:val="21"/>
          <w:szCs w:val="21"/>
        </w:rPr>
        <w:t xml:space="preserve">nie je potrebné </w:t>
      </w:r>
      <w:r w:rsidR="00B35A41" w:rsidRPr="002536E2">
        <w:rPr>
          <w:rFonts w:ascii="Arial Narrow" w:hAnsi="Arial Narrow"/>
          <w:sz w:val="21"/>
          <w:szCs w:val="21"/>
        </w:rPr>
        <w:t>inštalovať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AC41BB" w:rsidRPr="002536E2">
        <w:rPr>
          <w:rFonts w:ascii="Arial Narrow" w:hAnsi="Arial Narrow"/>
          <w:sz w:val="21"/>
          <w:szCs w:val="21"/>
        </w:rPr>
        <w:t>samostatné</w:t>
      </w:r>
      <w:r w:rsidR="000348A0" w:rsidRPr="002536E2">
        <w:rPr>
          <w:rFonts w:ascii="Arial Narrow" w:hAnsi="Arial Narrow"/>
          <w:sz w:val="21"/>
          <w:szCs w:val="21"/>
        </w:rPr>
        <w:t xml:space="preserve"> stĺpy pre kamery. </w:t>
      </w:r>
      <w:r w:rsidR="007E683A" w:rsidRPr="002536E2">
        <w:rPr>
          <w:rFonts w:ascii="Arial Narrow" w:hAnsi="Arial Narrow"/>
          <w:sz w:val="21"/>
          <w:szCs w:val="21"/>
        </w:rPr>
        <w:t>K</w:t>
      </w:r>
      <w:r w:rsidR="000348A0" w:rsidRPr="002536E2">
        <w:rPr>
          <w:rFonts w:ascii="Arial Narrow" w:hAnsi="Arial Narrow"/>
          <w:sz w:val="21"/>
          <w:szCs w:val="21"/>
        </w:rPr>
        <w:t>u každému stĺpu s kamerou mus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 xml:space="preserve"> by</w:t>
      </w:r>
      <w:r w:rsidR="00B35A41" w:rsidRPr="002536E2">
        <w:rPr>
          <w:rFonts w:ascii="Arial Narrow" w:hAnsi="Arial Narrow"/>
          <w:sz w:val="21"/>
          <w:szCs w:val="21"/>
        </w:rPr>
        <w:t>ť</w:t>
      </w:r>
      <w:r w:rsidR="000348A0" w:rsidRPr="002536E2">
        <w:rPr>
          <w:rFonts w:ascii="Arial Narrow" w:hAnsi="Arial Narrow"/>
          <w:sz w:val="21"/>
          <w:szCs w:val="21"/>
        </w:rPr>
        <w:t xml:space="preserve"> doved</w:t>
      </w:r>
      <w:r w:rsidR="00B35A41" w:rsidRPr="002536E2">
        <w:rPr>
          <w:rFonts w:ascii="Arial Narrow" w:hAnsi="Arial Narrow"/>
          <w:sz w:val="21"/>
          <w:szCs w:val="21"/>
        </w:rPr>
        <w:t>e</w:t>
      </w:r>
      <w:r w:rsidR="000348A0" w:rsidRPr="002536E2">
        <w:rPr>
          <w:rFonts w:ascii="Arial Narrow" w:hAnsi="Arial Narrow"/>
          <w:sz w:val="21"/>
          <w:szCs w:val="21"/>
        </w:rPr>
        <w:t>ná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a dátov</w:t>
      </w:r>
      <w:r w:rsidR="00556EDA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 xml:space="preserve">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- optický kábel.</w:t>
      </w:r>
      <w:r w:rsidR="00707A5E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Zároveň každý stĺp s kamerou musí mať samostatné revízne dvierka (nie inštalačné krabice zavesené na stĺp</w:t>
      </w:r>
      <w:r w:rsidR="00556EDA" w:rsidRPr="002536E2">
        <w:rPr>
          <w:rFonts w:ascii="Arial Narrow" w:hAnsi="Arial Narrow"/>
          <w:sz w:val="21"/>
          <w:szCs w:val="21"/>
        </w:rPr>
        <w:t>)</w:t>
      </w:r>
      <w:r w:rsidR="000348A0" w:rsidRPr="002536E2">
        <w:rPr>
          <w:rFonts w:ascii="Arial Narrow" w:hAnsi="Arial Narrow"/>
          <w:sz w:val="21"/>
          <w:szCs w:val="21"/>
        </w:rPr>
        <w:t>. V priestore revíznych dvierok budú osadené optické prevodn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ky spolu s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jac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mi zdrojmi pre kamery</w:t>
      </w:r>
      <w:r w:rsidR="00556EDA" w:rsidRPr="002536E2">
        <w:rPr>
          <w:rFonts w:ascii="Arial Narrow" w:hAnsi="Arial Narrow"/>
          <w:sz w:val="21"/>
          <w:szCs w:val="21"/>
        </w:rPr>
        <w:t>,</w:t>
      </w:r>
      <w:r w:rsidR="000348A0" w:rsidRPr="002536E2">
        <w:rPr>
          <w:rFonts w:ascii="Arial Narrow" w:hAnsi="Arial Narrow"/>
          <w:sz w:val="21"/>
          <w:szCs w:val="21"/>
        </w:rPr>
        <w:t xml:space="preserve"> ak bude </w:t>
      </w:r>
      <w:r w:rsidR="00B35A41" w:rsidRPr="002536E2">
        <w:rPr>
          <w:rFonts w:ascii="Arial Narrow" w:hAnsi="Arial Narrow"/>
          <w:sz w:val="21"/>
          <w:szCs w:val="21"/>
        </w:rPr>
        <w:t>použité</w:t>
      </w:r>
      <w:r w:rsidR="000348A0" w:rsidRPr="002536E2">
        <w:rPr>
          <w:rFonts w:ascii="Arial Narrow" w:hAnsi="Arial Narrow"/>
          <w:sz w:val="21"/>
          <w:szCs w:val="21"/>
        </w:rPr>
        <w:t xml:space="preserve">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janie ni</w:t>
      </w:r>
      <w:r w:rsidR="00B35A41" w:rsidRPr="002536E2">
        <w:rPr>
          <w:rFonts w:ascii="Arial Narrow" w:hAnsi="Arial Narrow"/>
          <w:sz w:val="21"/>
          <w:szCs w:val="21"/>
        </w:rPr>
        <w:t>žš</w:t>
      </w:r>
      <w:r w:rsidR="000348A0" w:rsidRPr="002536E2">
        <w:rPr>
          <w:rFonts w:ascii="Arial Narrow" w:hAnsi="Arial Narrow"/>
          <w:sz w:val="21"/>
          <w:szCs w:val="21"/>
        </w:rPr>
        <w:t>ie ako 230</w:t>
      </w:r>
      <w:r w:rsidR="00556EDA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V.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pojky a optik</w:t>
      </w:r>
      <w:r w:rsidR="001B6F52" w:rsidRPr="002536E2">
        <w:rPr>
          <w:rFonts w:ascii="Arial Narrow" w:hAnsi="Arial Narrow"/>
          <w:sz w:val="21"/>
          <w:szCs w:val="21"/>
        </w:rPr>
        <w:t>u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34282E" w:rsidRPr="002536E2">
        <w:rPr>
          <w:rFonts w:ascii="Arial Narrow" w:hAnsi="Arial Narrow"/>
          <w:sz w:val="21"/>
          <w:szCs w:val="21"/>
        </w:rPr>
        <w:t>ukončiť</w:t>
      </w:r>
      <w:r w:rsidR="000348A0" w:rsidRPr="002536E2">
        <w:rPr>
          <w:rFonts w:ascii="Arial Narrow" w:hAnsi="Arial Narrow"/>
          <w:sz w:val="21"/>
          <w:szCs w:val="21"/>
        </w:rPr>
        <w:t xml:space="preserve"> v ORS (</w:t>
      </w:r>
      <w:r w:rsidR="00B35A41" w:rsidRPr="002536E2">
        <w:rPr>
          <w:rFonts w:ascii="Arial Narrow" w:hAnsi="Arial Narrow"/>
          <w:sz w:val="21"/>
          <w:szCs w:val="21"/>
        </w:rPr>
        <w:t>optická</w:t>
      </w:r>
      <w:r w:rsidR="000348A0" w:rsidRPr="002536E2">
        <w:rPr>
          <w:rFonts w:ascii="Arial Narrow" w:hAnsi="Arial Narrow"/>
          <w:sz w:val="21"/>
          <w:szCs w:val="21"/>
        </w:rPr>
        <w:t xml:space="preserve"> rozpojovacia </w:t>
      </w:r>
      <w:r w:rsidR="00B35A41" w:rsidRPr="002536E2">
        <w:rPr>
          <w:rFonts w:ascii="Arial Narrow" w:hAnsi="Arial Narrow"/>
          <w:sz w:val="21"/>
          <w:szCs w:val="21"/>
        </w:rPr>
        <w:t>skriňa</w:t>
      </w:r>
      <w:r w:rsidR="000348A0" w:rsidRPr="002536E2">
        <w:rPr>
          <w:rFonts w:ascii="Arial Narrow" w:hAnsi="Arial Narrow"/>
          <w:sz w:val="21"/>
          <w:szCs w:val="21"/>
        </w:rPr>
        <w:t>), ktorá je súčasťou RCDS (radič cestnej dopravnej signalizácie).</w:t>
      </w:r>
      <w:r w:rsidR="006D5A24" w:rsidRPr="002536E2">
        <w:rPr>
          <w:rFonts w:ascii="Arial Narrow" w:hAnsi="Arial Narrow"/>
          <w:sz w:val="21"/>
          <w:szCs w:val="21"/>
        </w:rPr>
        <w:t xml:space="preserve"> </w:t>
      </w:r>
    </w:p>
    <w:p w14:paraId="527F5177" w14:textId="5107FC57" w:rsidR="004C2072" w:rsidRPr="002536E2" w:rsidRDefault="004C2072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a rozšíriť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367FBC" w:rsidRPr="002536E2">
        <w:rPr>
          <w:rFonts w:ascii="Arial Narrow" w:hAnsi="Arial Narrow"/>
          <w:sz w:val="21"/>
          <w:szCs w:val="21"/>
        </w:rPr>
        <w:t xml:space="preserve"> v križovatke ulíc Špitálska - 29. augusta</w:t>
      </w:r>
      <w:r w:rsidR="00A709BC" w:rsidRPr="002536E2">
        <w:rPr>
          <w:rFonts w:ascii="Arial Narrow" w:hAnsi="Arial Narrow"/>
          <w:sz w:val="21"/>
          <w:szCs w:val="21"/>
        </w:rPr>
        <w:t xml:space="preserve">. </w:t>
      </w:r>
      <w:r w:rsidR="00906C81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B00BFA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á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>ci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i</w:t>
      </w:r>
      <w:r w:rsidR="001668B7" w:rsidRPr="002536E2">
        <w:rPr>
          <w:rFonts w:ascii="Arial Narrow" w:hAnsi="Arial Narrow"/>
          <w:sz w:val="21"/>
          <w:szCs w:val="21"/>
        </w:rPr>
        <w:t>,</w:t>
      </w:r>
      <w:r w:rsidR="00906C81" w:rsidRPr="002536E2">
        <w:rPr>
          <w:rFonts w:ascii="Arial Narrow" w:hAnsi="Arial Narrow"/>
          <w:sz w:val="21"/>
          <w:szCs w:val="21"/>
        </w:rPr>
        <w:t xml:space="preserve"> bod 1_05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="00906C81" w:rsidRPr="002536E2">
        <w:rPr>
          <w:rFonts w:ascii="Arial Narrow" w:hAnsi="Arial Narrow"/>
          <w:sz w:val="21"/>
          <w:szCs w:val="21"/>
        </w:rPr>
        <w:t>0,00.</w:t>
      </w:r>
      <w:r w:rsidR="006250D0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 xml:space="preserve">prispôsobiť </w:t>
      </w:r>
      <w:r w:rsidR="001F74A2" w:rsidRPr="002536E2">
        <w:rPr>
          <w:rFonts w:ascii="Arial Narrow" w:hAnsi="Arial Narrow"/>
          <w:sz w:val="21"/>
          <w:szCs w:val="21"/>
        </w:rPr>
        <w:t xml:space="preserve">hmatateľné povrchy a bezbariérové riešenie chodníka. </w:t>
      </w:r>
      <w:r w:rsidR="00453B48" w:rsidRPr="002536E2">
        <w:rPr>
          <w:rFonts w:ascii="Arial Narrow" w:hAnsi="Arial Narrow"/>
          <w:sz w:val="21"/>
          <w:szCs w:val="21"/>
        </w:rPr>
        <w:t xml:space="preserve">Preveriť </w:t>
      </w:r>
      <w:r w:rsidR="00AB0BB8" w:rsidRPr="002536E2">
        <w:rPr>
          <w:rFonts w:ascii="Arial Narrow" w:hAnsi="Arial Narrow"/>
          <w:sz w:val="21"/>
          <w:szCs w:val="21"/>
        </w:rPr>
        <w:t>posun</w:t>
      </w:r>
      <w:r w:rsidR="00453B48" w:rsidRPr="002536E2">
        <w:rPr>
          <w:rFonts w:ascii="Arial Narrow" w:hAnsi="Arial Narrow"/>
          <w:sz w:val="21"/>
          <w:szCs w:val="21"/>
        </w:rPr>
        <w:t xml:space="preserve"> osadeni</w:t>
      </w:r>
      <w:r w:rsidR="00AB0BB8" w:rsidRPr="002536E2">
        <w:rPr>
          <w:rFonts w:ascii="Arial Narrow" w:hAnsi="Arial Narrow"/>
          <w:sz w:val="21"/>
          <w:szCs w:val="21"/>
        </w:rPr>
        <w:t>a</w:t>
      </w:r>
      <w:r w:rsidR="00453B48" w:rsidRPr="002536E2">
        <w:rPr>
          <w:rFonts w:ascii="Arial Narrow" w:hAnsi="Arial Narrow"/>
          <w:sz w:val="21"/>
          <w:szCs w:val="21"/>
        </w:rPr>
        <w:t xml:space="preserve"> CDS</w:t>
      </w:r>
      <w:r w:rsidR="00AB0BB8" w:rsidRPr="002536E2">
        <w:rPr>
          <w:rFonts w:ascii="Arial Narrow" w:hAnsi="Arial Narrow"/>
          <w:sz w:val="21"/>
          <w:szCs w:val="21"/>
        </w:rPr>
        <w:t xml:space="preserve"> </w:t>
      </w:r>
      <w:r w:rsidR="00631180" w:rsidRPr="002536E2">
        <w:rPr>
          <w:rFonts w:ascii="Arial Narrow" w:hAnsi="Arial Narrow"/>
          <w:sz w:val="21"/>
          <w:szCs w:val="21"/>
        </w:rPr>
        <w:t xml:space="preserve">na oboch stranách priechodu </w:t>
      </w:r>
      <w:r w:rsidR="00AB0BB8" w:rsidRPr="002536E2">
        <w:rPr>
          <w:rFonts w:ascii="Arial Narrow" w:hAnsi="Arial Narrow"/>
          <w:sz w:val="21"/>
          <w:szCs w:val="21"/>
        </w:rPr>
        <w:t>a v prípade možnosti premiestniť do stredu priechodu.</w:t>
      </w:r>
    </w:p>
    <w:p w14:paraId="4B728DD6" w14:textId="7354755D" w:rsidR="009B0522" w:rsidRPr="002536E2" w:rsidRDefault="009B0522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 xml:space="preserve">priechod pre chodcov v križovatke ulíc Špitálska - 29. augusta. Riešenie je vyznačené v 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i</w:t>
      </w:r>
      <w:r w:rsidR="007F35E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1_0</w:t>
      </w:r>
      <w:r w:rsidR="00412812" w:rsidRPr="002536E2">
        <w:rPr>
          <w:rFonts w:ascii="Arial Narrow" w:hAnsi="Arial Narrow"/>
          <w:sz w:val="21"/>
          <w:szCs w:val="21"/>
        </w:rPr>
        <w:t>9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  <w:r w:rsidR="00A74E98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>prispôsobiť hmatateľné povrchy a bezbariérové riešenie chodníka</w:t>
      </w:r>
      <w:r w:rsidR="00A74E98" w:rsidRPr="002536E2">
        <w:rPr>
          <w:rFonts w:ascii="Arial Narrow" w:hAnsi="Arial Narrow"/>
          <w:sz w:val="21"/>
          <w:szCs w:val="21"/>
        </w:rPr>
        <w:t>.</w:t>
      </w:r>
      <w:r w:rsidR="00631180" w:rsidRPr="002536E2">
        <w:rPr>
          <w:rFonts w:ascii="Arial Narrow" w:hAnsi="Arial Narrow"/>
          <w:sz w:val="21"/>
          <w:szCs w:val="21"/>
        </w:rPr>
        <w:t xml:space="preserve"> Preveriť posun osadenia CDS na oboch stranách priechodu a v prípade možnosti premiestniť do stredu priechodu.</w:t>
      </w:r>
    </w:p>
    <w:p w14:paraId="6F29CFE6" w14:textId="0005F30D" w:rsidR="009D24D6" w:rsidRPr="002536E2" w:rsidRDefault="009D24D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>Rozšíriť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555EE8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555EE8" w:rsidRPr="002536E2">
        <w:rPr>
          <w:rFonts w:ascii="Arial Narrow" w:hAnsi="Arial Narrow"/>
          <w:sz w:val="21"/>
          <w:szCs w:val="21"/>
        </w:rPr>
        <w:t xml:space="preserve"> v križovatke ulíc Špitálska - 29. augusta, pris</w:t>
      </w:r>
      <w:r w:rsidR="006C6BFB" w:rsidRPr="002536E2">
        <w:rPr>
          <w:rFonts w:ascii="Arial Narrow" w:hAnsi="Arial Narrow"/>
          <w:sz w:val="21"/>
          <w:szCs w:val="21"/>
        </w:rPr>
        <w:t>pôsobiť VDZ komunikácie (p</w:t>
      </w:r>
      <w:r w:rsidRPr="002536E2">
        <w:rPr>
          <w:rFonts w:ascii="Arial Narrow" w:hAnsi="Arial Narrow"/>
          <w:sz w:val="21"/>
          <w:szCs w:val="21"/>
        </w:rPr>
        <w:t>osun</w:t>
      </w:r>
      <w:r w:rsidR="006C6BFB" w:rsidRPr="002536E2">
        <w:rPr>
          <w:rFonts w:ascii="Arial Narrow" w:hAnsi="Arial Narrow"/>
          <w:sz w:val="21"/>
          <w:szCs w:val="21"/>
        </w:rPr>
        <w:t>utie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C6BFB" w:rsidRPr="002536E2">
        <w:rPr>
          <w:rFonts w:ascii="Arial Narrow" w:hAnsi="Arial Narrow"/>
          <w:sz w:val="21"/>
          <w:szCs w:val="21"/>
        </w:rPr>
        <w:t>vyčkávacieho priestoru pre cyklistov a pod.)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6C6BFB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i</w:t>
      </w:r>
      <w:r w:rsidR="00944A84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1_10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</w:p>
    <w:p w14:paraId="1BC1623F" w14:textId="58B9A36D" w:rsidR="001C1304" w:rsidRPr="002536E2" w:rsidRDefault="009C75EB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Ukoľajnenie prvkov električkových nástupíšť a mobiliáru nachádzajúceho sa v zóne trakčného vedenia riešiť tak, aby ukoľajnenie bolo čo najmenej viditeľné a nerušilo dizajn mobiliáru a prvkov nástupišťa (zábradlie, prístrešok, zastávkový stĺpik s označníkom, majáčik, zahradzovacie stĺpiky atď.)</w:t>
      </w:r>
      <w:r w:rsidR="00D4222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Preferované riešenie ukoľajnenia je bez viditeľných svoriek a káblov.</w:t>
      </w:r>
      <w:r w:rsidR="00D42222" w:rsidRPr="002536E2">
        <w:rPr>
          <w:rFonts w:ascii="Arial Narrow" w:hAnsi="Arial Narrow"/>
          <w:sz w:val="21"/>
          <w:szCs w:val="21"/>
        </w:rPr>
        <w:t xml:space="preserve"> Podrobnosti </w:t>
      </w:r>
      <w:r w:rsidR="00F55573" w:rsidRPr="002536E2">
        <w:rPr>
          <w:rFonts w:ascii="Arial Narrow" w:hAnsi="Arial Narrow"/>
          <w:sz w:val="21"/>
          <w:szCs w:val="21"/>
        </w:rPr>
        <w:t xml:space="preserve">sú uvedené </w:t>
      </w:r>
      <w:r w:rsidR="00D42222" w:rsidRPr="002536E2">
        <w:rPr>
          <w:rFonts w:ascii="Arial Narrow" w:hAnsi="Arial Narrow"/>
          <w:sz w:val="21"/>
          <w:szCs w:val="21"/>
        </w:rPr>
        <w:t>v 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D</w:t>
      </w:r>
      <w:r w:rsidR="00D4222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i</w:t>
      </w:r>
      <w:r w:rsidR="00D42222" w:rsidRPr="002536E2">
        <w:rPr>
          <w:rFonts w:ascii="Arial Narrow" w:hAnsi="Arial Narrow"/>
          <w:sz w:val="21"/>
          <w:szCs w:val="21"/>
        </w:rPr>
        <w:t>.</w:t>
      </w:r>
    </w:p>
    <w:p w14:paraId="026763C2" w14:textId="30EF26F1" w:rsidR="006D5A24" w:rsidRPr="002536E2" w:rsidRDefault="001C1304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zmeny riešiť </w:t>
      </w:r>
      <w:r w:rsidR="00E170B9" w:rsidRPr="002536E2">
        <w:rPr>
          <w:rFonts w:ascii="Arial Narrow" w:hAnsi="Arial Narrow"/>
          <w:sz w:val="21"/>
          <w:szCs w:val="21"/>
        </w:rPr>
        <w:t xml:space="preserve">v zábere stavby z DSP, na pozemkoch, ktoré boli majetkovoprávne vysporiadané v rámci </w:t>
      </w:r>
      <w:r w:rsidR="00283AE1" w:rsidRPr="002536E2">
        <w:rPr>
          <w:rFonts w:ascii="Arial Narrow" w:hAnsi="Arial Narrow"/>
          <w:sz w:val="21"/>
          <w:szCs w:val="21"/>
        </w:rPr>
        <w:t xml:space="preserve">územného a </w:t>
      </w:r>
      <w:r w:rsidR="00E170B9" w:rsidRPr="002536E2">
        <w:rPr>
          <w:rFonts w:ascii="Arial Narrow" w:hAnsi="Arial Narrow"/>
          <w:sz w:val="21"/>
          <w:szCs w:val="21"/>
        </w:rPr>
        <w:t>stavebného konania.</w:t>
      </w:r>
    </w:p>
    <w:p w14:paraId="7DCE5771" w14:textId="35A60872" w:rsidR="00846E06" w:rsidRPr="002536E2" w:rsidRDefault="002707AE" w:rsidP="00B07135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Osadenie dopravných zariadení (zahradzovacie stĺpiky, zábradlia a pod.), ktoré nie sú vymenované v nasledujúcich objektoch a</w:t>
      </w:r>
      <w:r w:rsidR="00A65092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ktor</w:t>
      </w:r>
      <w:r w:rsidR="00A65092" w:rsidRPr="002536E2">
        <w:rPr>
          <w:rFonts w:ascii="Arial Narrow" w:hAnsi="Arial Narrow"/>
          <w:sz w:val="21"/>
          <w:szCs w:val="21"/>
        </w:rPr>
        <w:t>ých osadenie určí Krajský dopravný inšpektorát, je potrebné vybaviť.</w:t>
      </w:r>
    </w:p>
    <w:p w14:paraId="76DFEAE6" w14:textId="2D5F988C" w:rsidR="00051846" w:rsidRPr="002536E2" w:rsidRDefault="00CA1391" w:rsidP="00B07135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s</w:t>
      </w:r>
      <w:r w:rsidR="00051846" w:rsidRPr="002536E2">
        <w:rPr>
          <w:rFonts w:ascii="Arial Narrow" w:hAnsi="Arial Narrow"/>
          <w:sz w:val="21"/>
          <w:szCs w:val="21"/>
        </w:rPr>
        <w:t>tožiare</w:t>
      </w:r>
      <w:r w:rsidRPr="002536E2">
        <w:rPr>
          <w:rFonts w:ascii="Arial Narrow" w:hAnsi="Arial Narrow"/>
          <w:sz w:val="21"/>
          <w:szCs w:val="21"/>
        </w:rPr>
        <w:t>, ktoré budú vybavené ďalšími objektami (rozvádzač, odpojovač...),</w:t>
      </w:r>
      <w:r w:rsidR="00051846" w:rsidRPr="002536E2">
        <w:rPr>
          <w:rFonts w:ascii="Arial Narrow" w:hAnsi="Arial Narrow"/>
          <w:sz w:val="21"/>
          <w:szCs w:val="21"/>
        </w:rPr>
        <w:t xml:space="preserve"> preveriť staticky</w:t>
      </w:r>
      <w:r w:rsidR="00353F23" w:rsidRPr="002536E2">
        <w:rPr>
          <w:rFonts w:ascii="Arial Narrow" w:hAnsi="Arial Narrow"/>
          <w:sz w:val="21"/>
          <w:szCs w:val="21"/>
        </w:rPr>
        <w:t>.</w:t>
      </w:r>
    </w:p>
    <w:p w14:paraId="278E7E0C" w14:textId="1C2908CD" w:rsidR="00A75955" w:rsidRPr="002536E2" w:rsidRDefault="00A75955" w:rsidP="00B07135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Počas projektových a prípravných prác preveriť možnosť úpravy priebežných chodníkov podľa aktuálnych poznatkov</w:t>
      </w:r>
      <w:r w:rsidR="00122DB6" w:rsidRPr="002536E2">
        <w:rPr>
          <w:rFonts w:ascii="Arial Narrow" w:hAnsi="Arial Narrow"/>
          <w:sz w:val="21"/>
          <w:szCs w:val="21"/>
        </w:rPr>
        <w:t xml:space="preserve"> (zmena hranice medzi prejazdnou plochou a chodníkom)</w:t>
      </w:r>
      <w:r w:rsidRPr="002536E2">
        <w:rPr>
          <w:rFonts w:ascii="Arial Narrow" w:hAnsi="Arial Narrow"/>
          <w:sz w:val="21"/>
          <w:szCs w:val="21"/>
        </w:rPr>
        <w:t>.</w:t>
      </w:r>
      <w:r w:rsidR="00307926" w:rsidRPr="002536E2">
        <w:rPr>
          <w:rFonts w:ascii="Arial Narrow" w:hAnsi="Arial Narrow"/>
          <w:sz w:val="21"/>
          <w:szCs w:val="21"/>
        </w:rPr>
        <w:t xml:space="preserve"> </w:t>
      </w:r>
      <w:r w:rsidR="00EB735B" w:rsidRPr="002536E2">
        <w:rPr>
          <w:rFonts w:ascii="Arial Narrow" w:hAnsi="Arial Narrow"/>
          <w:sz w:val="21"/>
          <w:szCs w:val="21"/>
        </w:rPr>
        <w:t>Detaily sú uvedené v </w:t>
      </w:r>
      <w:r w:rsidR="00EB735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EB735B" w:rsidRPr="002536E2">
        <w:rPr>
          <w:rFonts w:ascii="Arial Narrow" w:hAnsi="Arial Narrow"/>
          <w:sz w:val="21"/>
          <w:szCs w:val="21"/>
        </w:rPr>
        <w:t>.</w:t>
      </w:r>
    </w:p>
    <w:p w14:paraId="43910EEB" w14:textId="44AC4D0F" w:rsidR="000B2B54" w:rsidRPr="002536E2" w:rsidRDefault="000B2B54" w:rsidP="00B07135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</w:t>
      </w:r>
      <w:r w:rsidR="003A2F7A" w:rsidRPr="002536E2">
        <w:rPr>
          <w:rFonts w:ascii="Arial Narrow" w:hAnsi="Arial Narrow"/>
          <w:sz w:val="21"/>
          <w:szCs w:val="21"/>
        </w:rPr>
        <w:t xml:space="preserve"> ako samostatne stojace lavičky, </w:t>
      </w:r>
      <w:r w:rsidR="00B22EC1" w:rsidRPr="002536E2">
        <w:rPr>
          <w:rFonts w:ascii="Arial Narrow" w:hAnsi="Arial Narrow"/>
          <w:sz w:val="21"/>
          <w:szCs w:val="21"/>
        </w:rPr>
        <w:t xml:space="preserve">odpadkové koše (mimo zastávok), stojany na bicykle </w:t>
      </w:r>
      <w:r w:rsidR="00325A85" w:rsidRPr="002536E2">
        <w:rPr>
          <w:rFonts w:ascii="Arial Narrow" w:hAnsi="Arial Narrow"/>
          <w:sz w:val="21"/>
          <w:szCs w:val="21"/>
        </w:rPr>
        <w:t>dodá Objednávateľ.</w:t>
      </w:r>
    </w:p>
    <w:p w14:paraId="283C8C95" w14:textId="77777777" w:rsidR="00F051CD" w:rsidRPr="002536E2" w:rsidRDefault="00F051CD" w:rsidP="00857FE7">
      <w:pPr>
        <w:pStyle w:val="Nadpis2"/>
      </w:pPr>
      <w:bookmarkStart w:id="33" w:name="_Toc86228787"/>
      <w:bookmarkStart w:id="34" w:name="_Toc173315333"/>
      <w:bookmarkStart w:id="35" w:name="_Toc187685209"/>
      <w:r w:rsidRPr="002536E2">
        <w:t>Jednotlivé stavebné objekty</w:t>
      </w:r>
      <w:bookmarkEnd w:id="33"/>
      <w:bookmarkEnd w:id="34"/>
      <w:bookmarkEnd w:id="35"/>
    </w:p>
    <w:p w14:paraId="7867E1E0" w14:textId="77777777" w:rsidR="00833DA0" w:rsidRPr="002536E2" w:rsidRDefault="00833DA0" w:rsidP="00585D32">
      <w:pPr>
        <w:pStyle w:val="Nadpis3"/>
      </w:pPr>
      <w:bookmarkStart w:id="36" w:name="_Toc173315334"/>
      <w:bookmarkStart w:id="37" w:name="_Toc187685210"/>
      <w:r w:rsidRPr="002536E2">
        <w:t>SO 001 Asanácie a príprava územia</w:t>
      </w:r>
      <w:bookmarkEnd w:id="36"/>
      <w:bookmarkEnd w:id="37"/>
    </w:p>
    <w:p w14:paraId="3420E76B" w14:textId="10F02A24" w:rsidR="008938A1" w:rsidRPr="002536E2" w:rsidRDefault="00CE431E" w:rsidP="008938A1">
      <w:pPr>
        <w:rPr>
          <w:rFonts w:ascii="Arial Narrow" w:hAnsi="Arial Narrow"/>
          <w:sz w:val="21"/>
          <w:szCs w:val="21"/>
        </w:rPr>
      </w:pPr>
      <w:bookmarkStart w:id="38" w:name="_Hlk177652663"/>
      <w:r w:rsidRPr="002536E2">
        <w:rPr>
          <w:rFonts w:ascii="Arial Narrow" w:hAnsi="Arial Narrow"/>
          <w:sz w:val="21"/>
          <w:szCs w:val="21"/>
        </w:rPr>
        <w:t>PD dopracovať a</w:t>
      </w:r>
      <w:r w:rsidR="00843341" w:rsidRPr="002536E2">
        <w:rPr>
          <w:rFonts w:ascii="Arial Narrow" w:hAnsi="Arial Narrow"/>
          <w:sz w:val="21"/>
          <w:szCs w:val="21"/>
        </w:rPr>
        <w:t> následne S</w:t>
      </w:r>
      <w:r w:rsidR="008938A1" w:rsidRPr="002536E2">
        <w:rPr>
          <w:rFonts w:ascii="Arial Narrow" w:hAnsi="Arial Narrow"/>
          <w:sz w:val="21"/>
          <w:szCs w:val="21"/>
        </w:rPr>
        <w:t xml:space="preserve">O </w:t>
      </w:r>
      <w:r w:rsidR="00843341" w:rsidRPr="002536E2">
        <w:rPr>
          <w:rFonts w:ascii="Arial Narrow" w:hAnsi="Arial Narrow"/>
          <w:sz w:val="21"/>
          <w:szCs w:val="21"/>
        </w:rPr>
        <w:t>zrealizovať</w:t>
      </w:r>
      <w:r w:rsidR="008938A1" w:rsidRPr="002536E2">
        <w:rPr>
          <w:rFonts w:ascii="Arial Narrow" w:hAnsi="Arial Narrow"/>
          <w:sz w:val="21"/>
          <w:szCs w:val="21"/>
        </w:rPr>
        <w:t xml:space="preserve"> v zmysle DSP s nasledovnými zmenami: </w:t>
      </w:r>
    </w:p>
    <w:bookmarkEnd w:id="38"/>
    <w:p w14:paraId="7FD1367D" w14:textId="301D881D" w:rsidR="00BD711D" w:rsidRPr="002536E2" w:rsidRDefault="00553749" w:rsidP="00442A63">
      <w:pPr>
        <w:pStyle w:val="odrka"/>
        <w:numPr>
          <w:ilvl w:val="0"/>
          <w:numId w:val="28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Zahradzovacie stĺpiky</w:t>
      </w:r>
      <w:r w:rsidR="001C49C1" w:rsidRPr="002536E2">
        <w:rPr>
          <w:rFonts w:ascii="Arial Narrow" w:hAnsi="Arial Narrow"/>
          <w:sz w:val="21"/>
          <w:szCs w:val="21"/>
        </w:rPr>
        <w:t xml:space="preserve">, </w:t>
      </w:r>
      <w:r w:rsidR="00417D41" w:rsidRPr="002536E2">
        <w:rPr>
          <w:rFonts w:ascii="Arial Narrow" w:hAnsi="Arial Narrow"/>
          <w:sz w:val="21"/>
          <w:szCs w:val="21"/>
        </w:rPr>
        <w:t>zábradlia</w:t>
      </w:r>
      <w:r w:rsidR="001C49C1" w:rsidRPr="002536E2">
        <w:rPr>
          <w:rFonts w:ascii="Arial Narrow" w:hAnsi="Arial Narrow"/>
          <w:sz w:val="21"/>
          <w:szCs w:val="21"/>
        </w:rPr>
        <w:t xml:space="preserve"> a iné prvky</w:t>
      </w:r>
      <w:r w:rsidR="00F81F71" w:rsidRPr="002536E2">
        <w:rPr>
          <w:rFonts w:ascii="Arial Narrow" w:hAnsi="Arial Narrow"/>
          <w:sz w:val="21"/>
          <w:szCs w:val="21"/>
        </w:rPr>
        <w:t xml:space="preserve"> odurčiť a</w:t>
      </w:r>
      <w:r w:rsidR="0084587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odstrániť </w:t>
      </w:r>
      <w:r w:rsidR="00526248" w:rsidRPr="002536E2">
        <w:rPr>
          <w:rFonts w:ascii="Arial Narrow" w:hAnsi="Arial Narrow"/>
          <w:sz w:val="21"/>
          <w:szCs w:val="21"/>
        </w:rPr>
        <w:t>z plôch, ktoré sú dotknuté stavbou</w:t>
      </w:r>
      <w:r w:rsidR="00BD711D" w:rsidRPr="002536E2">
        <w:rPr>
          <w:rFonts w:ascii="Arial Narrow" w:hAnsi="Arial Narrow"/>
          <w:sz w:val="21"/>
          <w:szCs w:val="21"/>
        </w:rPr>
        <w:t>.</w:t>
      </w:r>
      <w:r w:rsidR="004149FC" w:rsidRPr="002536E2">
        <w:rPr>
          <w:rFonts w:ascii="Arial Narrow" w:hAnsi="Arial Narrow"/>
          <w:sz w:val="21"/>
          <w:szCs w:val="21"/>
        </w:rPr>
        <w:t xml:space="preserve"> </w:t>
      </w:r>
    </w:p>
    <w:p w14:paraId="49FA0C50" w14:textId="7A8FC9DF" w:rsidR="00BD711D" w:rsidRPr="002536E2" w:rsidRDefault="00BD711D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tĺpiky odstrániť tak, aby bolo možné ich opätovné použitie. Osádzanie nových stĺpikov je špecifikované v konkrétnych SO, v ktorých je napr. rozkopávka IS a pod. Spôsob osádzania stĺpikov je upresnený v 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C22595B" w14:textId="53B92640" w:rsidR="002F5EAC" w:rsidRPr="002536E2" w:rsidRDefault="002F5EAC" w:rsidP="00AF20E7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stĺpikov a iných prvkov</w:t>
      </w:r>
      <w:r w:rsidR="000B0AEB" w:rsidRPr="002536E2">
        <w:rPr>
          <w:rFonts w:ascii="Arial Narrow" w:hAnsi="Arial Narrow"/>
          <w:sz w:val="21"/>
          <w:szCs w:val="21"/>
        </w:rPr>
        <w:t xml:space="preserve"> na odstránenie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1EE1287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biskupských čapíc v km 0,06-0,075,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1_11,</w:t>
      </w:r>
    </w:p>
    <w:p w14:paraId="3549AA92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24 ks stĺpikov na rohu Špitálskej a Mickiewiczovej v km 0,10,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1_16,</w:t>
      </w:r>
    </w:p>
    <w:p w14:paraId="66218199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39 ks stĺpikov na konci električkovej zastávky Americké námestie smer centrum na nároží pri čerpacej stanici v km 0,21-0,25,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1_24,</w:t>
      </w:r>
    </w:p>
    <w:p w14:paraId="2E75AD44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14+3 ks stĺpikov na nároží Sasinkovej v km 0,30-0,32,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1_30,</w:t>
      </w:r>
    </w:p>
    <w:p w14:paraId="7384C5A5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v triangli Krížna – Vazovova, km 0,52-0,55,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1_38,</w:t>
      </w:r>
    </w:p>
    <w:p w14:paraId="479F30C5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37 ks stĺpikov v triangli Krížna – Vazovova, na južnej strane Krížnej ulice, km 0,50-0,60,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1_39,</w:t>
      </w:r>
    </w:p>
    <w:p w14:paraId="411EC9B6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na nároží Blumentálskej a Legionárskej v km 0,875-0,90,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1_55,</w:t>
      </w:r>
    </w:p>
    <w:p w14:paraId="552D2448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Krížnej ulici v km 0,925-0,95,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1_64,</w:t>
      </w:r>
    </w:p>
    <w:p w14:paraId="3FD5BDD7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5 ks biskupských čapíc pri OC Central v km 1,50,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1_82,</w:t>
      </w:r>
    </w:p>
    <w:p w14:paraId="05E0B93A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v strede chodníka v km 1,50-1,53, vyznačené,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1_83,</w:t>
      </w:r>
    </w:p>
    <w:p w14:paraId="192E8A90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19 ks stĺpikov medzi Jelačičovou a Žellovou v km 1,50-1,58,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1_86,</w:t>
      </w:r>
    </w:p>
    <w:p w14:paraId="29867B66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nároží Žellovej a Miletičovej v km 1,58-1,60,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1_87,</w:t>
      </w:r>
    </w:p>
    <w:p w14:paraId="2738BDAA" w14:textId="4DD7DD09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2 ks stĺpikov v priestore zastávky Saleziáni </w:t>
      </w:r>
      <w:r w:rsidRPr="002536E2">
        <w:rPr>
          <w:rFonts w:ascii="Arial Narrow" w:hAnsi="Arial Narrow"/>
          <w:sz w:val="21"/>
          <w:szCs w:val="21"/>
        </w:rPr>
        <w:t xml:space="preserve">v km 1,84,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2_05,</w:t>
      </w:r>
    </w:p>
    <w:p w14:paraId="46D0F2C8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9 ks stĺpikov na nároží Ružovej doliny a Záhradníckej v km 2,13-2,15,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2_32,</w:t>
      </w:r>
    </w:p>
    <w:p w14:paraId="58FEBC32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 ks stĺpikov na nároží Zelinárskej a Záhradníckej v km 2,29,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2_35a,</w:t>
      </w:r>
    </w:p>
    <w:p w14:paraId="3F86A654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na západnom nároží a 6 ks na východnom nároží križovatky Záhradnícka - Mraziarenská v km 2,40-2,43,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2_44,</w:t>
      </w:r>
    </w:p>
    <w:p w14:paraId="2BA7A807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32 ks stĺpikov na severnej strane Záhradníckej od napojenia vetvy Bajkalskej ulice, v km 2,50-2,57,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2_55,</w:t>
      </w:r>
    </w:p>
    <w:p w14:paraId="6754FEFB" w14:textId="563313CE" w:rsidR="009250EA" w:rsidRPr="002536E2" w:rsidRDefault="006179B7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stĺpik</w:t>
      </w:r>
      <w:r w:rsidR="003F076D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na južnej strane Ružinovskej ulici, v km 2,95-3,08, od začiatku navrhovaného vegetačného pásu po vjazd </w:t>
      </w:r>
      <w:r w:rsidR="003F076D" w:rsidRPr="002536E2">
        <w:rPr>
          <w:rFonts w:ascii="Arial Narrow" w:hAnsi="Arial Narrow"/>
          <w:sz w:val="21"/>
          <w:szCs w:val="21"/>
        </w:rPr>
        <w:t xml:space="preserve">do nemocnice, vyznačené v </w:t>
      </w:r>
      <w:r w:rsidR="003F07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F076D" w:rsidRPr="002536E2">
        <w:rPr>
          <w:rFonts w:ascii="Arial Narrow" w:hAnsi="Arial Narrow"/>
          <w:sz w:val="21"/>
          <w:szCs w:val="21"/>
        </w:rPr>
        <w:t>, bod 2_77b,</w:t>
      </w:r>
    </w:p>
    <w:p w14:paraId="59E5E145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11 ks stĺpikov pri zastávke Nemocnica Ružinov v km 3,125-3,175,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2_80,</w:t>
      </w:r>
    </w:p>
    <w:p w14:paraId="6D4E3829" w14:textId="62FFEDE7" w:rsidR="005A5AF0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v km 3,40-3,43,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2_84.</w:t>
      </w:r>
    </w:p>
    <w:p w14:paraId="18B7300F" w14:textId="5394DEF3" w:rsidR="00BD711D" w:rsidRPr="002536E2" w:rsidRDefault="00BD711D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Z</w:t>
      </w:r>
      <w:r w:rsidRPr="002536E2">
        <w:rPr>
          <w:rFonts w:ascii="Arial Narrow" w:hAnsi="Arial Narrow"/>
          <w:sz w:val="21"/>
          <w:szCs w:val="21"/>
        </w:rPr>
        <w:t>ábradlia odstrániť tak</w:t>
      </w:r>
      <w:r w:rsidR="00982BF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Osádzanie nových zábradlí je špecifikované v konkrétnych SO, v ktorých je napr. rozkopávka IS a pod. Spôsob osádzania </w:t>
      </w:r>
      <w:r w:rsidR="005C55E4" w:rsidRPr="002536E2">
        <w:rPr>
          <w:rFonts w:ascii="Arial Narrow" w:hAnsi="Arial Narrow"/>
          <w:sz w:val="21"/>
          <w:szCs w:val="21"/>
        </w:rPr>
        <w:t xml:space="preserve">a dizajn </w:t>
      </w:r>
      <w:r w:rsidRPr="002536E2">
        <w:rPr>
          <w:rFonts w:ascii="Arial Narrow" w:hAnsi="Arial Narrow"/>
          <w:sz w:val="21"/>
          <w:szCs w:val="21"/>
        </w:rPr>
        <w:t xml:space="preserve">zábradlí je upresnený 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B504E83" w14:textId="7E657B09" w:rsidR="006071E3" w:rsidRPr="002536E2" w:rsidRDefault="006071E3" w:rsidP="006071E3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zábradlí:</w:t>
      </w:r>
    </w:p>
    <w:p w14:paraId="745827E4" w14:textId="12AAB1DA" w:rsidR="006071E3" w:rsidRPr="002536E2" w:rsidRDefault="00DC566A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na nároží Ul. 29. augusta a Špitálskej pred km 0,00,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1_02</w:t>
      </w:r>
      <w:r w:rsidR="009A0E94" w:rsidRPr="002536E2">
        <w:rPr>
          <w:rFonts w:ascii="Arial Narrow" w:hAnsi="Arial Narrow"/>
          <w:sz w:val="21"/>
          <w:szCs w:val="21"/>
        </w:rPr>
        <w:t>,</w:t>
      </w:r>
    </w:p>
    <w:p w14:paraId="593B28C8" w14:textId="7FACFF39" w:rsidR="009A0E94" w:rsidRPr="002536E2" w:rsidRDefault="009A0E94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</w:t>
      </w:r>
      <w:r w:rsidR="00304E56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04E56" w:rsidRPr="002536E2">
        <w:rPr>
          <w:rFonts w:ascii="Arial Narrow" w:hAnsi="Arial Narrow"/>
          <w:sz w:val="21"/>
          <w:szCs w:val="21"/>
        </w:rPr>
        <w:t xml:space="preserve">na nárožiach Špitálskej ulice  a Amerického námestia </w:t>
      </w:r>
      <w:r w:rsidRPr="002536E2">
        <w:rPr>
          <w:rFonts w:ascii="Arial Narrow" w:hAnsi="Arial Narrow"/>
          <w:sz w:val="21"/>
          <w:szCs w:val="21"/>
        </w:rPr>
        <w:t>v</w:t>
      </w:r>
      <w:r w:rsidR="00022AD6" w:rsidRPr="002536E2">
        <w:rPr>
          <w:rFonts w:ascii="Arial Narrow" w:hAnsi="Arial Narrow"/>
          <w:sz w:val="21"/>
          <w:szCs w:val="21"/>
        </w:rPr>
        <w:t xml:space="preserve"> km </w:t>
      </w:r>
      <w:r w:rsidR="00304E56" w:rsidRPr="002536E2">
        <w:rPr>
          <w:rFonts w:ascii="Arial Narrow" w:hAnsi="Arial Narrow"/>
          <w:sz w:val="21"/>
          <w:szCs w:val="21"/>
        </w:rPr>
        <w:t>0,07-</w:t>
      </w:r>
      <w:r w:rsidRPr="002536E2">
        <w:rPr>
          <w:rFonts w:ascii="Arial Narrow" w:hAnsi="Arial Narrow"/>
          <w:sz w:val="21"/>
          <w:szCs w:val="21"/>
        </w:rPr>
        <w:t>0,1</w:t>
      </w:r>
      <w:r w:rsidR="00304E5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>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1_18</w:t>
      </w:r>
      <w:r w:rsidR="00304E56" w:rsidRPr="002536E2">
        <w:rPr>
          <w:rFonts w:ascii="Arial Narrow" w:hAnsi="Arial Narrow"/>
          <w:sz w:val="21"/>
          <w:szCs w:val="21"/>
        </w:rPr>
        <w:t xml:space="preserve"> a 1_19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385FD98C" w14:textId="12E87ADA" w:rsidR="00811B95" w:rsidRPr="002536E2" w:rsidRDefault="000051A5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v celom úseku od Legionárskej ulice po Trnavské mýto</w:t>
      </w:r>
      <w:r w:rsidR="00724D06" w:rsidRPr="002536E2">
        <w:rPr>
          <w:rFonts w:ascii="Arial Narrow" w:hAnsi="Arial Narrow"/>
          <w:sz w:val="21"/>
          <w:szCs w:val="21"/>
        </w:rPr>
        <w:t xml:space="preserve"> na severnej strane Krížnej</w:t>
      </w:r>
      <w:r w:rsidRPr="002536E2">
        <w:rPr>
          <w:rFonts w:ascii="Arial Narrow" w:hAnsi="Arial Narrow"/>
          <w:sz w:val="21"/>
          <w:szCs w:val="21"/>
        </w:rPr>
        <w:t>,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724D06" w:rsidRPr="002536E2">
        <w:rPr>
          <w:rFonts w:ascii="Arial Narrow" w:hAnsi="Arial Narrow"/>
          <w:sz w:val="21"/>
          <w:szCs w:val="21"/>
        </w:rPr>
        <w:t>0,90-1,20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</w:t>
      </w:r>
      <w:r w:rsidR="00FE6A9C" w:rsidRPr="002536E2">
        <w:rPr>
          <w:rFonts w:ascii="Arial Narrow" w:hAnsi="Arial Narrow"/>
          <w:sz w:val="21"/>
          <w:szCs w:val="21"/>
        </w:rPr>
        <w:t>_65,</w:t>
      </w:r>
    </w:p>
    <w:p w14:paraId="737887A0" w14:textId="055A0A2E" w:rsidR="007C5895" w:rsidRPr="002536E2" w:rsidRDefault="007C5895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536B70" w:rsidRPr="002536E2">
        <w:rPr>
          <w:rFonts w:ascii="Arial Narrow" w:hAnsi="Arial Narrow"/>
          <w:sz w:val="21"/>
          <w:szCs w:val="21"/>
        </w:rPr>
        <w:t xml:space="preserve">na električkových zastávkach Trnavské mýto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E16A38" w:rsidRPr="002536E2">
        <w:rPr>
          <w:rFonts w:ascii="Arial Narrow" w:hAnsi="Arial Narrow"/>
          <w:sz w:val="21"/>
          <w:szCs w:val="21"/>
        </w:rPr>
        <w:t>1,09-</w:t>
      </w:r>
      <w:r w:rsidRPr="002536E2">
        <w:rPr>
          <w:rFonts w:ascii="Arial Narrow" w:hAnsi="Arial Narrow"/>
          <w:sz w:val="21"/>
          <w:szCs w:val="21"/>
        </w:rPr>
        <w:t>1,1</w:t>
      </w:r>
      <w:r w:rsidR="00E16A38" w:rsidRPr="002536E2">
        <w:rPr>
          <w:rFonts w:ascii="Arial Narrow" w:hAnsi="Arial Narrow"/>
          <w:sz w:val="21"/>
          <w:szCs w:val="21"/>
        </w:rPr>
        <w:t>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788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788C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1_67,</w:t>
      </w:r>
    </w:p>
    <w:p w14:paraId="714268AF" w14:textId="60E5E682" w:rsidR="00E75862" w:rsidRPr="002536E2" w:rsidRDefault="00E75862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E752FA" w:rsidRPr="002536E2">
        <w:rPr>
          <w:rFonts w:ascii="Arial Narrow" w:hAnsi="Arial Narrow"/>
          <w:sz w:val="21"/>
          <w:szCs w:val="21"/>
        </w:rPr>
        <w:t xml:space="preserve"> na električkovej zastávke Trnavské mýto smer Ružinov,</w:t>
      </w:r>
      <w:r w:rsidR="00596CC1" w:rsidRPr="002536E2">
        <w:rPr>
          <w:rFonts w:ascii="Arial Narrow" w:hAnsi="Arial Narrow"/>
          <w:sz w:val="21"/>
          <w:szCs w:val="21"/>
        </w:rPr>
        <w:t xml:space="preserve"> medzi prístreškom a priechodom,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1,1</w:t>
      </w:r>
      <w:r w:rsidR="00C3132B" w:rsidRPr="002536E2">
        <w:rPr>
          <w:rFonts w:ascii="Arial Narrow" w:hAnsi="Arial Narrow"/>
          <w:sz w:val="21"/>
          <w:szCs w:val="21"/>
        </w:rPr>
        <w:t>2-1,17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1_68,</w:t>
      </w:r>
    </w:p>
    <w:p w14:paraId="36FFFF9A" w14:textId="589672E1" w:rsidR="009A411C" w:rsidRPr="002536E2" w:rsidRDefault="009A411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020DFE" w:rsidRPr="002536E2">
        <w:rPr>
          <w:rFonts w:ascii="Arial Narrow" w:hAnsi="Arial Narrow"/>
          <w:sz w:val="21"/>
          <w:szCs w:val="21"/>
        </w:rPr>
        <w:t xml:space="preserve">na južnej strane Krížnej ulice </w:t>
      </w:r>
      <w:r w:rsidR="00FD2D0B" w:rsidRPr="002536E2">
        <w:rPr>
          <w:rFonts w:ascii="Arial Narrow" w:hAnsi="Arial Narrow"/>
          <w:sz w:val="21"/>
          <w:szCs w:val="21"/>
        </w:rPr>
        <w:t>za autobusovou zastávkou Trnavské mýto</w:t>
      </w:r>
      <w:r w:rsidR="00020DFE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7A1059" w:rsidRPr="002536E2">
        <w:rPr>
          <w:rFonts w:ascii="Arial Narrow" w:hAnsi="Arial Narrow"/>
          <w:sz w:val="21"/>
          <w:szCs w:val="21"/>
        </w:rPr>
        <w:t>1</w:t>
      </w:r>
      <w:r w:rsidRPr="002536E2">
        <w:rPr>
          <w:rFonts w:ascii="Arial Narrow" w:hAnsi="Arial Narrow"/>
          <w:sz w:val="21"/>
          <w:szCs w:val="21"/>
        </w:rPr>
        <w:t>0</w:t>
      </w:r>
      <w:r w:rsidR="007A1059" w:rsidRPr="002536E2">
        <w:rPr>
          <w:rFonts w:ascii="Arial Narrow" w:hAnsi="Arial Narrow"/>
          <w:sz w:val="21"/>
          <w:szCs w:val="21"/>
        </w:rPr>
        <w:t>-1,30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1_77,</w:t>
      </w:r>
    </w:p>
    <w:p w14:paraId="7492B19F" w14:textId="459E6D06" w:rsidR="009A411C" w:rsidRPr="002536E2" w:rsidRDefault="00554D6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B10676" w:rsidRPr="002536E2">
        <w:rPr>
          <w:rFonts w:ascii="Arial Narrow" w:hAnsi="Arial Narrow"/>
          <w:sz w:val="21"/>
          <w:szCs w:val="21"/>
        </w:rPr>
        <w:t xml:space="preserve">na Miletičovej ulici,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8873F5" w:rsidRPr="002536E2">
        <w:rPr>
          <w:rFonts w:ascii="Arial Narrow" w:hAnsi="Arial Narrow"/>
          <w:sz w:val="21"/>
          <w:szCs w:val="21"/>
        </w:rPr>
        <w:t>42-1,55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1_84,</w:t>
      </w:r>
    </w:p>
    <w:p w14:paraId="70295718" w14:textId="5220310C" w:rsidR="00554D6C" w:rsidRPr="002536E2" w:rsidRDefault="0039173A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na hrane ostrovčeka a cestnej komunikácie </w:t>
      </w:r>
      <w:r w:rsidR="00073874" w:rsidRPr="002536E2">
        <w:rPr>
          <w:rFonts w:ascii="Arial Narrow" w:hAnsi="Arial Narrow"/>
          <w:sz w:val="21"/>
          <w:szCs w:val="21"/>
        </w:rPr>
        <w:t xml:space="preserve">k združenej zastávke Saleziáni,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1,8</w:t>
      </w:r>
      <w:r w:rsidR="00F320EC" w:rsidRPr="002536E2">
        <w:rPr>
          <w:rFonts w:ascii="Arial Narrow" w:hAnsi="Arial Narrow"/>
          <w:sz w:val="21"/>
          <w:szCs w:val="21"/>
        </w:rPr>
        <w:t>3-1,86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2_04,</w:t>
      </w:r>
    </w:p>
    <w:p w14:paraId="62DD0524" w14:textId="09E7F1B1" w:rsidR="001C253F" w:rsidRPr="002536E2" w:rsidRDefault="001C253F" w:rsidP="001C253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pri areáli saleziánov, v km 1,8</w:t>
      </w:r>
      <w:r w:rsidR="00C054CF" w:rsidRPr="002536E2">
        <w:rPr>
          <w:rFonts w:ascii="Arial Narrow" w:hAnsi="Arial Narrow"/>
          <w:sz w:val="21"/>
          <w:szCs w:val="21"/>
        </w:rPr>
        <w:t>3-1,90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2_59,</w:t>
      </w:r>
    </w:p>
    <w:p w14:paraId="67E61A0C" w14:textId="16CF48A4" w:rsidR="00BB5F49" w:rsidRPr="002536E2" w:rsidRDefault="00BB5F49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F41811" w:rsidRPr="002536E2">
        <w:rPr>
          <w:rFonts w:ascii="Arial Narrow" w:hAnsi="Arial Narrow"/>
          <w:sz w:val="21"/>
          <w:szCs w:val="21"/>
        </w:rPr>
        <w:t xml:space="preserve">pred autobusovou zastávkou Líščie nivy smer </w:t>
      </w:r>
      <w:r w:rsidR="00A76C85" w:rsidRPr="002536E2">
        <w:rPr>
          <w:rFonts w:ascii="Arial Narrow" w:hAnsi="Arial Narrow"/>
          <w:sz w:val="21"/>
          <w:szCs w:val="21"/>
        </w:rPr>
        <w:t xml:space="preserve">Astronomická, </w:t>
      </w:r>
      <w:r w:rsidRPr="002536E2">
        <w:rPr>
          <w:rFonts w:ascii="Arial Narrow" w:hAnsi="Arial Narrow"/>
          <w:sz w:val="21"/>
          <w:szCs w:val="21"/>
        </w:rPr>
        <w:t xml:space="preserve">v km </w:t>
      </w:r>
      <w:r w:rsidR="00BE06C5" w:rsidRPr="002536E2">
        <w:rPr>
          <w:rFonts w:ascii="Arial Narrow" w:hAnsi="Arial Narrow"/>
          <w:sz w:val="21"/>
          <w:szCs w:val="21"/>
        </w:rPr>
        <w:t>2,4</w:t>
      </w:r>
      <w:r w:rsidR="00A76C85" w:rsidRPr="002536E2">
        <w:rPr>
          <w:rFonts w:ascii="Arial Narrow" w:hAnsi="Arial Narrow"/>
          <w:sz w:val="21"/>
          <w:szCs w:val="21"/>
        </w:rPr>
        <w:t>0-</w:t>
      </w:r>
      <w:r w:rsidR="00BE06C5" w:rsidRPr="002536E2">
        <w:rPr>
          <w:rFonts w:ascii="Arial Narrow" w:hAnsi="Arial Narrow"/>
          <w:sz w:val="21"/>
          <w:szCs w:val="21"/>
        </w:rPr>
        <w:t>2</w:t>
      </w:r>
      <w:r w:rsidR="00A76C85" w:rsidRPr="002536E2">
        <w:rPr>
          <w:rFonts w:ascii="Arial Narrow" w:hAnsi="Arial Narrow"/>
          <w:sz w:val="21"/>
          <w:szCs w:val="21"/>
        </w:rPr>
        <w:t>,45</w:t>
      </w:r>
      <w:r w:rsidR="00BE06C5" w:rsidRPr="002536E2">
        <w:rPr>
          <w:rFonts w:ascii="Arial Narrow" w:hAnsi="Arial Narrow"/>
          <w:sz w:val="21"/>
          <w:szCs w:val="21"/>
        </w:rPr>
        <w:t xml:space="preserve">, vyznačené v </w:t>
      </w:r>
      <w:r w:rsidR="00BE06C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E06C5" w:rsidRPr="002536E2">
        <w:rPr>
          <w:rFonts w:ascii="Arial Narrow" w:hAnsi="Arial Narrow"/>
          <w:sz w:val="21"/>
          <w:szCs w:val="21"/>
        </w:rPr>
        <w:t>, bod 2_44,</w:t>
      </w:r>
    </w:p>
    <w:p w14:paraId="0EDD1D7A" w14:textId="32320988" w:rsidR="003F43AD" w:rsidRPr="002536E2" w:rsidRDefault="006D7AD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8F55EB" w:rsidRPr="002536E2">
        <w:rPr>
          <w:rFonts w:ascii="Arial Narrow" w:hAnsi="Arial Narrow"/>
          <w:sz w:val="21"/>
          <w:szCs w:val="21"/>
        </w:rPr>
        <w:t xml:space="preserve">medzi Líščími nivami a Bajkalskou na severnej strane </w:t>
      </w:r>
      <w:r w:rsidR="000553D9" w:rsidRPr="002536E2">
        <w:rPr>
          <w:rFonts w:ascii="Arial Narrow" w:hAnsi="Arial Narrow"/>
          <w:sz w:val="21"/>
          <w:szCs w:val="21"/>
        </w:rPr>
        <w:t xml:space="preserve">Záhradníckej,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2,40</w:t>
      </w:r>
      <w:r w:rsidR="00D218A8" w:rsidRPr="002536E2">
        <w:rPr>
          <w:rFonts w:ascii="Arial Narrow" w:hAnsi="Arial Narrow"/>
          <w:sz w:val="21"/>
          <w:szCs w:val="21"/>
        </w:rPr>
        <w:t>-2,50</w:t>
      </w:r>
      <w:r w:rsidR="00DB7AD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2_48,</w:t>
      </w:r>
    </w:p>
    <w:p w14:paraId="36972BD5" w14:textId="43C98F1A" w:rsidR="006423E0" w:rsidRPr="002536E2" w:rsidRDefault="006423E0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pred zastávkou Herlianska,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3,40</w:t>
      </w:r>
      <w:r w:rsidR="00E71999" w:rsidRPr="002536E2">
        <w:rPr>
          <w:rFonts w:ascii="Arial Narrow" w:hAnsi="Arial Narrow"/>
          <w:sz w:val="21"/>
          <w:szCs w:val="21"/>
        </w:rPr>
        <w:t>-3,47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2_84,</w:t>
      </w:r>
    </w:p>
    <w:p w14:paraId="688A451A" w14:textId="02DD64B3" w:rsidR="00947078" w:rsidRPr="002536E2" w:rsidRDefault="00332A94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pri autobusovej zastávke Tomášikova smer centrum,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3,8</w:t>
      </w:r>
      <w:r w:rsidR="00490FF0" w:rsidRPr="002536E2">
        <w:rPr>
          <w:rFonts w:ascii="Arial Narrow" w:hAnsi="Arial Narrow"/>
          <w:sz w:val="21"/>
          <w:szCs w:val="21"/>
        </w:rPr>
        <w:t>0-3,92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2_89,</w:t>
      </w:r>
    </w:p>
    <w:p w14:paraId="4C47028E" w14:textId="45B05271" w:rsidR="00332A94" w:rsidRPr="002536E2" w:rsidRDefault="006C1756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7243D3" w:rsidRPr="002536E2">
        <w:rPr>
          <w:rFonts w:ascii="Arial Narrow" w:hAnsi="Arial Narrow"/>
          <w:sz w:val="21"/>
          <w:szCs w:val="21"/>
        </w:rPr>
        <w:t xml:space="preserve">na južnej vetve križovatky Tomášikova – Ružinovská,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4,0</w:t>
      </w:r>
      <w:r w:rsidR="00DB04AD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2_94,</w:t>
      </w:r>
    </w:p>
    <w:p w14:paraId="17CA4ADA" w14:textId="1625F625" w:rsidR="002B5249" w:rsidRPr="002536E2" w:rsidRDefault="00912ED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823172" w:rsidRPr="002536E2">
        <w:rPr>
          <w:rFonts w:ascii="Arial Narrow" w:hAnsi="Arial Narrow"/>
          <w:sz w:val="21"/>
          <w:szCs w:val="21"/>
        </w:rPr>
        <w:t xml:space="preserve"> v priestore autobusovej zastávky Súmračná smer centrum,</w:t>
      </w:r>
      <w:r w:rsidRPr="002536E2">
        <w:rPr>
          <w:rFonts w:ascii="Arial Narrow" w:hAnsi="Arial Narrow"/>
          <w:sz w:val="21"/>
          <w:szCs w:val="21"/>
        </w:rPr>
        <w:t xml:space="preserve"> v </w:t>
      </w:r>
      <w:r w:rsidR="00DB7AD3" w:rsidRPr="002536E2">
        <w:rPr>
          <w:rFonts w:ascii="Arial Narrow" w:hAnsi="Arial Narrow"/>
          <w:sz w:val="21"/>
          <w:szCs w:val="21"/>
        </w:rPr>
        <w:t xml:space="preserve">km </w:t>
      </w:r>
      <w:r w:rsidR="00823172" w:rsidRPr="002536E2">
        <w:rPr>
          <w:rFonts w:ascii="Arial Narrow" w:hAnsi="Arial Narrow"/>
          <w:sz w:val="21"/>
          <w:szCs w:val="21"/>
        </w:rPr>
        <w:t>4,35-</w:t>
      </w:r>
      <w:r w:rsidRPr="002536E2">
        <w:rPr>
          <w:rFonts w:ascii="Arial Narrow" w:hAnsi="Arial Narrow"/>
          <w:sz w:val="21"/>
          <w:szCs w:val="21"/>
        </w:rPr>
        <w:t xml:space="preserve">4,40,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2_105</w:t>
      </w:r>
      <w:r w:rsidR="006C2684" w:rsidRPr="002536E2">
        <w:rPr>
          <w:rFonts w:ascii="Arial Narrow" w:hAnsi="Arial Narrow"/>
          <w:sz w:val="21"/>
          <w:szCs w:val="21"/>
        </w:rPr>
        <w:t>.</w:t>
      </w:r>
    </w:p>
    <w:p w14:paraId="1A9712EF" w14:textId="2E94E153" w:rsidR="005F78E3" w:rsidRPr="002536E2" w:rsidRDefault="005F78E3" w:rsidP="005F78E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modul Slovnaftbajku po konzultácií </w:t>
      </w:r>
      <w:r w:rsidR="000C27CA" w:rsidRPr="002536E2">
        <w:rPr>
          <w:rFonts w:ascii="Arial Narrow" w:hAnsi="Arial Narrow"/>
          <w:sz w:val="21"/>
          <w:szCs w:val="21"/>
        </w:rPr>
        <w:t>so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0C27CA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MIB</w:t>
      </w:r>
      <w:r w:rsidR="000C27CA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pri bytovom komplexe Avion na os stromov, v km 0,25-0,30,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1_14. Presná poloha sa definuje počas tvorby DRS.</w:t>
      </w:r>
    </w:p>
    <w:p w14:paraId="08687DAA" w14:textId="6C4E8033" w:rsidR="00067841" w:rsidRPr="002536E2" w:rsidRDefault="00067841" w:rsidP="005F78E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 na Americkom námestí a Krížnej ulice (bratislavské lavičky, cyklostojany, kvetináče) demontovať a odviezť na sklad Objednávateľa Čiernom lese.</w:t>
      </w:r>
    </w:p>
    <w:p w14:paraId="0D951F42" w14:textId="34933DFC" w:rsidR="00CD7AB8" w:rsidRPr="002536E2" w:rsidRDefault="00771EEB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Odstrániť 3 ks s</w:t>
      </w:r>
      <w:r w:rsidR="00CD7AB8" w:rsidRPr="002536E2">
        <w:rPr>
          <w:rFonts w:ascii="Arial Narrow" w:hAnsi="Arial Narrow"/>
          <w:sz w:val="21"/>
          <w:szCs w:val="21"/>
        </w:rPr>
        <w:t>merov</w:t>
      </w:r>
      <w:r w:rsidRPr="002536E2">
        <w:rPr>
          <w:rFonts w:ascii="Arial Narrow" w:hAnsi="Arial Narrow"/>
          <w:sz w:val="21"/>
          <w:szCs w:val="21"/>
        </w:rPr>
        <w:t>ých</w:t>
      </w:r>
      <w:r w:rsidR="00CD7AB8" w:rsidRPr="002536E2">
        <w:rPr>
          <w:rFonts w:ascii="Arial Narrow" w:hAnsi="Arial Narrow"/>
          <w:sz w:val="21"/>
          <w:szCs w:val="21"/>
        </w:rPr>
        <w:t xml:space="preserve"> tab</w:t>
      </w:r>
      <w:r w:rsidRPr="002536E2">
        <w:rPr>
          <w:rFonts w:ascii="Arial Narrow" w:hAnsi="Arial Narrow"/>
          <w:sz w:val="21"/>
          <w:szCs w:val="21"/>
        </w:rPr>
        <w:t>úľ</w:t>
      </w:r>
      <w:r w:rsidR="00CD7AB8" w:rsidRPr="002536E2">
        <w:rPr>
          <w:rFonts w:ascii="Arial Narrow" w:hAnsi="Arial Narrow"/>
          <w:sz w:val="21"/>
          <w:szCs w:val="21"/>
        </w:rPr>
        <w:t xml:space="preserve"> Ružinov</w:t>
      </w:r>
      <w:r w:rsidR="003E3924" w:rsidRPr="002536E2">
        <w:rPr>
          <w:rFonts w:ascii="Arial Narrow" w:hAnsi="Arial Narrow"/>
          <w:sz w:val="21"/>
          <w:szCs w:val="21"/>
        </w:rPr>
        <w:t xml:space="preserve"> (1 ks na</w:t>
      </w:r>
      <w:r w:rsidR="009A4BEB" w:rsidRPr="002536E2">
        <w:rPr>
          <w:rFonts w:ascii="Arial Narrow" w:hAnsi="Arial Narrow"/>
          <w:sz w:val="21"/>
          <w:szCs w:val="21"/>
        </w:rPr>
        <w:t xml:space="preserve"> Krížnej za križovatkou Legionárska-Karadžičova a 2 ks v križovatke Ružinovská-Tomášikova)</w:t>
      </w:r>
      <w:r w:rsidR="00CD7AB8" w:rsidRPr="002536E2">
        <w:rPr>
          <w:rFonts w:ascii="Arial Narrow" w:hAnsi="Arial Narrow"/>
          <w:sz w:val="21"/>
          <w:szCs w:val="21"/>
        </w:rPr>
        <w:t xml:space="preserve">. Vyznačené sú v </w:t>
      </w:r>
      <w:r w:rsidR="00030D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D7AB8" w:rsidRPr="002536E2">
        <w:rPr>
          <w:rFonts w:ascii="Arial Narrow" w:hAnsi="Arial Narrow"/>
          <w:sz w:val="21"/>
          <w:szCs w:val="21"/>
        </w:rPr>
        <w:t xml:space="preserve"> bod 0_36.</w:t>
      </w:r>
    </w:p>
    <w:p w14:paraId="5DC06BFA" w14:textId="77777777" w:rsidR="005F78E3" w:rsidRPr="002536E2" w:rsidRDefault="005F78E3" w:rsidP="005F78E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Existujúce prístrešky a ďalšie vybavenie (označník, automat, zastávkový stĺpik s označníkom, EIT na stĺpe) na autobusových zastávkach Saleziáni smer Prievozská a Líščie nivy v oboch smeroch dočasne odstrániť a uskladniť a po spätnej úprave povrchov opätovne osadiť, úkony riešiť s vlastníkom prístreškov J. C. Decaux Slovakia s.r.o. a vlastníkom vybavenia DPB.</w:t>
      </w:r>
    </w:p>
    <w:p w14:paraId="1663E28E" w14:textId="761D832D" w:rsidR="003E23DB" w:rsidRPr="002536E2" w:rsidRDefault="00BF28D3" w:rsidP="003E23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B212A4" w:rsidRPr="002536E2">
        <w:rPr>
          <w:rFonts w:ascii="Arial Narrow" w:hAnsi="Arial Narrow"/>
          <w:sz w:val="21"/>
          <w:szCs w:val="21"/>
        </w:rPr>
        <w:t>osunúť stromovú jamu v km 2,80</w:t>
      </w:r>
      <w:r w:rsidR="00253E73" w:rsidRPr="002536E2">
        <w:rPr>
          <w:rFonts w:ascii="Arial Narrow" w:hAnsi="Arial Narrow"/>
          <w:sz w:val="21"/>
          <w:szCs w:val="21"/>
        </w:rPr>
        <w:t xml:space="preserve">, vyznačené v </w:t>
      </w:r>
      <w:r w:rsidR="00253E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53E73" w:rsidRPr="002536E2">
        <w:rPr>
          <w:rFonts w:ascii="Arial Narrow" w:hAnsi="Arial Narrow"/>
          <w:sz w:val="21"/>
          <w:szCs w:val="21"/>
        </w:rPr>
        <w:t xml:space="preserve">, bod </w:t>
      </w:r>
      <w:r w:rsidR="00337B6E" w:rsidRPr="002536E2">
        <w:rPr>
          <w:rFonts w:ascii="Arial Narrow" w:hAnsi="Arial Narrow"/>
          <w:sz w:val="21"/>
          <w:szCs w:val="21"/>
        </w:rPr>
        <w:t>2_69. Návrh riešenia je znázornený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37B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337B6E" w:rsidRPr="002536E2">
        <w:rPr>
          <w:rFonts w:ascii="Arial Narrow" w:hAnsi="Arial Narrow"/>
          <w:sz w:val="21"/>
          <w:szCs w:val="21"/>
        </w:rPr>
        <w:t>.</w:t>
      </w:r>
      <w:r w:rsidR="00E77DAB" w:rsidRPr="002536E2">
        <w:rPr>
          <w:rFonts w:ascii="Arial Narrow" w:hAnsi="Arial Narrow"/>
          <w:sz w:val="21"/>
          <w:szCs w:val="21"/>
        </w:rPr>
        <w:t xml:space="preserve"> Odstránenie str</w:t>
      </w:r>
      <w:r w:rsidR="000C58B2" w:rsidRPr="002536E2">
        <w:rPr>
          <w:rFonts w:ascii="Arial Narrow" w:hAnsi="Arial Narrow"/>
          <w:sz w:val="21"/>
          <w:szCs w:val="21"/>
        </w:rPr>
        <w:t>o</w:t>
      </w:r>
      <w:r w:rsidR="00E77DAB" w:rsidRPr="002536E2">
        <w:rPr>
          <w:rFonts w:ascii="Arial Narrow" w:hAnsi="Arial Narrow"/>
          <w:sz w:val="21"/>
          <w:szCs w:val="21"/>
        </w:rPr>
        <w:t xml:space="preserve">movej jamy </w:t>
      </w:r>
      <w:r w:rsidR="00A83D37" w:rsidRPr="002536E2">
        <w:rPr>
          <w:rFonts w:ascii="Arial Narrow" w:hAnsi="Arial Narrow"/>
          <w:sz w:val="21"/>
          <w:szCs w:val="21"/>
        </w:rPr>
        <w:t xml:space="preserve">v jej súčasnej polohe </w:t>
      </w:r>
      <w:r w:rsidR="00E77DAB" w:rsidRPr="002536E2">
        <w:rPr>
          <w:rFonts w:ascii="Arial Narrow" w:hAnsi="Arial Narrow"/>
          <w:sz w:val="21"/>
          <w:szCs w:val="21"/>
        </w:rPr>
        <w:t>zabezpečí</w:t>
      </w:r>
      <w:r w:rsidR="000C58B2" w:rsidRPr="002536E2">
        <w:rPr>
          <w:rFonts w:ascii="Arial Narrow" w:hAnsi="Arial Narrow"/>
          <w:sz w:val="21"/>
          <w:szCs w:val="21"/>
        </w:rPr>
        <w:t xml:space="preserve"> napriamenie</w:t>
      </w:r>
      <w:r w:rsidR="008F27FF" w:rsidRPr="002536E2">
        <w:rPr>
          <w:rFonts w:ascii="Arial Narrow" w:hAnsi="Arial Narrow"/>
          <w:sz w:val="21"/>
          <w:szCs w:val="21"/>
        </w:rPr>
        <w:t xml:space="preserve"> a posun</w:t>
      </w:r>
      <w:r w:rsidR="000C58B2" w:rsidRPr="002536E2">
        <w:rPr>
          <w:rFonts w:ascii="Arial Narrow" w:hAnsi="Arial Narrow"/>
          <w:sz w:val="21"/>
          <w:szCs w:val="21"/>
        </w:rPr>
        <w:t xml:space="preserve"> priechodu pre chodcov v km </w:t>
      </w:r>
      <w:r w:rsidR="00B06B9D" w:rsidRPr="002536E2">
        <w:rPr>
          <w:rFonts w:ascii="Arial Narrow" w:hAnsi="Arial Narrow"/>
          <w:sz w:val="21"/>
          <w:szCs w:val="21"/>
        </w:rPr>
        <w:t xml:space="preserve">2,80, vyznačené v </w:t>
      </w:r>
      <w:r w:rsidR="00B06B9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6B9D" w:rsidRPr="002536E2">
        <w:rPr>
          <w:rFonts w:ascii="Arial Narrow" w:hAnsi="Arial Narrow"/>
          <w:sz w:val="21"/>
          <w:szCs w:val="21"/>
        </w:rPr>
        <w:t>, bod 2_73</w:t>
      </w:r>
      <w:r w:rsidR="003C3AD2" w:rsidRPr="002536E2">
        <w:rPr>
          <w:rFonts w:ascii="Arial Narrow" w:hAnsi="Arial Narrow"/>
          <w:sz w:val="21"/>
          <w:szCs w:val="21"/>
        </w:rPr>
        <w:t xml:space="preserve"> a 2_76</w:t>
      </w:r>
      <w:r w:rsidR="00B06B9D" w:rsidRPr="002536E2">
        <w:rPr>
          <w:rFonts w:ascii="Arial Narrow" w:hAnsi="Arial Narrow"/>
          <w:sz w:val="21"/>
          <w:szCs w:val="21"/>
        </w:rPr>
        <w:t>.</w:t>
      </w:r>
      <w:r w:rsidR="00337B6E" w:rsidRPr="002536E2">
        <w:rPr>
          <w:rFonts w:ascii="Arial Narrow" w:hAnsi="Arial Narrow"/>
          <w:sz w:val="21"/>
          <w:szCs w:val="21"/>
        </w:rPr>
        <w:t xml:space="preserve"> </w:t>
      </w:r>
    </w:p>
    <w:p w14:paraId="691EBA66" w14:textId="42C8BD2D" w:rsidR="5CA31DF7" w:rsidRDefault="00D83B1A" w:rsidP="4E0B420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371EA0" w:rsidRPr="002536E2">
        <w:rPr>
          <w:rFonts w:ascii="Arial Narrow" w:hAnsi="Arial Narrow"/>
          <w:sz w:val="21"/>
          <w:szCs w:val="21"/>
        </w:rPr>
        <w:t>nové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7565DD" w:rsidRPr="002536E2">
        <w:rPr>
          <w:rFonts w:ascii="Arial Narrow" w:hAnsi="Arial Narrow"/>
          <w:sz w:val="21"/>
          <w:szCs w:val="21"/>
        </w:rPr>
        <w:t xml:space="preserve">rozhodnutie o </w:t>
      </w:r>
      <w:r w:rsidR="00865351" w:rsidRPr="002536E2">
        <w:rPr>
          <w:rFonts w:ascii="Arial Narrow" w:hAnsi="Arial Narrow"/>
          <w:sz w:val="21"/>
          <w:szCs w:val="21"/>
        </w:rPr>
        <w:t>výrub</w:t>
      </w:r>
      <w:r w:rsidR="00E75278" w:rsidRPr="002536E2">
        <w:rPr>
          <w:rFonts w:ascii="Arial Narrow" w:hAnsi="Arial Narrow"/>
          <w:sz w:val="21"/>
          <w:szCs w:val="21"/>
        </w:rPr>
        <w:t>e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3E5E5E" w:rsidRPr="002536E2">
        <w:rPr>
          <w:rFonts w:ascii="Arial Narrow" w:hAnsi="Arial Narrow"/>
          <w:sz w:val="21"/>
          <w:szCs w:val="21"/>
        </w:rPr>
        <w:t xml:space="preserve">z dôvodu zmeny polohy Meniarne Astronomická. </w:t>
      </w:r>
      <w:r w:rsidR="002660E4" w:rsidRPr="002536E2">
        <w:rPr>
          <w:rFonts w:ascii="Arial Narrow" w:hAnsi="Arial Narrow"/>
          <w:sz w:val="21"/>
          <w:szCs w:val="21"/>
        </w:rPr>
        <w:t xml:space="preserve">Nová poloha meniarne je znázornená v </w:t>
      </w:r>
      <w:r w:rsidR="002660E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60E4" w:rsidRPr="002536E2">
        <w:rPr>
          <w:rFonts w:ascii="Arial Narrow" w:hAnsi="Arial Narrow"/>
          <w:sz w:val="21"/>
          <w:szCs w:val="21"/>
        </w:rPr>
        <w:t>.</w:t>
      </w:r>
      <w:r w:rsidR="003E5E5E" w:rsidRPr="002536E2">
        <w:rPr>
          <w:rFonts w:ascii="Arial Narrow" w:hAnsi="Arial Narrow"/>
          <w:sz w:val="21"/>
          <w:szCs w:val="21"/>
        </w:rPr>
        <w:t xml:space="preserve"> </w:t>
      </w:r>
    </w:p>
    <w:p w14:paraId="5CBAD744" w14:textId="77777777" w:rsidR="002C6BFF" w:rsidRPr="002536E2" w:rsidRDefault="002C6BFF" w:rsidP="002C6BFF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</w:p>
    <w:p w14:paraId="10802F18" w14:textId="466C44AB" w:rsidR="008C400C" w:rsidRPr="002536E2" w:rsidRDefault="008C400C" w:rsidP="00585D32">
      <w:pPr>
        <w:pStyle w:val="Nadpis3"/>
      </w:pPr>
      <w:bookmarkStart w:id="39" w:name="_Toc173315335"/>
      <w:bookmarkStart w:id="40" w:name="_Toc187685211"/>
      <w:r w:rsidRPr="002536E2">
        <w:lastRenderedPageBreak/>
        <w:t xml:space="preserve">SO </w:t>
      </w:r>
      <w:r w:rsidR="009A7191" w:rsidRPr="002536E2">
        <w:t xml:space="preserve">030 </w:t>
      </w:r>
      <w:r w:rsidRPr="002536E2">
        <w:t>Vegetačné úpravy v úseku Americké nám. – Krížna ulica</w:t>
      </w:r>
      <w:bookmarkEnd w:id="39"/>
      <w:bookmarkEnd w:id="40"/>
    </w:p>
    <w:p w14:paraId="67B6F6F4" w14:textId="4272A10E" w:rsidR="008938A1" w:rsidRPr="002536E2" w:rsidRDefault="00843341" w:rsidP="008938A1">
      <w:pPr>
        <w:rPr>
          <w:rFonts w:ascii="Arial Narrow" w:hAnsi="Arial Narrow"/>
          <w:sz w:val="21"/>
          <w:szCs w:val="21"/>
        </w:rPr>
      </w:pPr>
      <w:bookmarkStart w:id="41" w:name="_Hlk177992626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938A1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41"/>
    <w:p w14:paraId="209B72D4" w14:textId="45379440" w:rsidR="008C400C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512192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512192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>sa nachádzajú</w:t>
      </w:r>
      <w:r w:rsidR="008C400C" w:rsidRPr="002536E2">
        <w:rPr>
          <w:rFonts w:ascii="Arial Narrow" w:hAnsi="Arial Narrow"/>
          <w:sz w:val="21"/>
          <w:szCs w:val="21"/>
        </w:rPr>
        <w:t xml:space="preserve"> v</w:t>
      </w:r>
      <w:r w:rsidR="00C84542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84542" w:rsidRPr="002536E2">
        <w:rPr>
          <w:rFonts w:ascii="Arial Narrow" w:hAnsi="Arial Narrow"/>
          <w:sz w:val="21"/>
          <w:szCs w:val="21"/>
        </w:rPr>
        <w:t>.</w:t>
      </w:r>
    </w:p>
    <w:p w14:paraId="13B8765D" w14:textId="780DCAF5" w:rsidR="009D7A0E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</w:t>
      </w:r>
      <w:r w:rsidR="009D7A0E" w:rsidRPr="002536E2">
        <w:rPr>
          <w:rFonts w:ascii="Arial Narrow" w:hAnsi="Arial Narrow"/>
          <w:sz w:val="21"/>
          <w:szCs w:val="21"/>
        </w:rPr>
        <w:t xml:space="preserve">osúladiť výkopové a stavebné práce v parčíku na Americkom námestí, ktorý bol revitalizovaný v lete roku 2021, podľa aktuálneho stavu zelene a rešpektovať požiadavky </w:t>
      </w:r>
      <w:r w:rsidR="00384C04" w:rsidRPr="002536E2">
        <w:rPr>
          <w:rFonts w:ascii="Arial Narrow" w:hAnsi="Arial Narrow"/>
          <w:sz w:val="21"/>
          <w:szCs w:val="21"/>
        </w:rPr>
        <w:t>Objednávateľa</w:t>
      </w:r>
      <w:r w:rsidR="00147B29" w:rsidRPr="002536E2">
        <w:rPr>
          <w:rFonts w:ascii="Arial Narrow" w:hAnsi="Arial Narrow"/>
          <w:sz w:val="21"/>
          <w:szCs w:val="21"/>
        </w:rPr>
        <w:t>.</w:t>
      </w:r>
    </w:p>
    <w:p w14:paraId="6DE91273" w14:textId="329549CB" w:rsidR="00E3004A" w:rsidRPr="002536E2" w:rsidRDefault="00B644B3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plochách, kde </w:t>
      </w:r>
      <w:r w:rsidR="009E2028" w:rsidRPr="002536E2">
        <w:rPr>
          <w:rFonts w:ascii="Arial Narrow" w:hAnsi="Arial Narrow"/>
          <w:sz w:val="21"/>
          <w:szCs w:val="21"/>
        </w:rPr>
        <w:t xml:space="preserve">je stavba v styku s verejnou zeleňou, </w:t>
      </w:r>
      <w:r w:rsidR="00ED2768" w:rsidRPr="002536E2">
        <w:rPr>
          <w:rFonts w:ascii="Arial Narrow" w:hAnsi="Arial Narrow"/>
          <w:sz w:val="21"/>
          <w:szCs w:val="21"/>
        </w:rPr>
        <w:t>navrhnúť</w:t>
      </w:r>
      <w:r w:rsidR="00DF6E40" w:rsidRPr="002536E2">
        <w:rPr>
          <w:rFonts w:ascii="Arial Narrow" w:hAnsi="Arial Narrow"/>
          <w:sz w:val="21"/>
          <w:szCs w:val="21"/>
        </w:rPr>
        <w:t xml:space="preserve"> revitaliz</w:t>
      </w:r>
      <w:r w:rsidR="00ED2768" w:rsidRPr="002536E2">
        <w:rPr>
          <w:rFonts w:ascii="Arial Narrow" w:hAnsi="Arial Narrow"/>
          <w:sz w:val="21"/>
          <w:szCs w:val="21"/>
        </w:rPr>
        <w:t>áciu</w:t>
      </w:r>
      <w:r w:rsidR="009E2028" w:rsidRPr="002536E2">
        <w:rPr>
          <w:rFonts w:ascii="Arial Narrow" w:hAnsi="Arial Narrow"/>
          <w:sz w:val="21"/>
          <w:szCs w:val="21"/>
        </w:rPr>
        <w:t xml:space="preserve"> pôvod</w:t>
      </w:r>
      <w:r w:rsidR="00DF6E40" w:rsidRPr="002536E2">
        <w:rPr>
          <w:rFonts w:ascii="Arial Narrow" w:hAnsi="Arial Narrow"/>
          <w:sz w:val="21"/>
          <w:szCs w:val="21"/>
        </w:rPr>
        <w:t>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verejn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</w:t>
      </w:r>
      <w:r w:rsidR="00C5216E" w:rsidRPr="002536E2">
        <w:rPr>
          <w:rFonts w:ascii="Arial Narrow" w:hAnsi="Arial Narrow"/>
          <w:sz w:val="21"/>
          <w:szCs w:val="21"/>
        </w:rPr>
        <w:t xml:space="preserve">zelene </w:t>
      </w:r>
      <w:r w:rsidR="00DF6E40" w:rsidRPr="002536E2">
        <w:rPr>
          <w:rFonts w:ascii="Arial Narrow" w:hAnsi="Arial Narrow"/>
          <w:sz w:val="21"/>
          <w:szCs w:val="21"/>
        </w:rPr>
        <w:t>v šírke 1 m</w:t>
      </w:r>
      <w:r w:rsidR="009E2028" w:rsidRPr="002536E2">
        <w:rPr>
          <w:rFonts w:ascii="Arial Narrow" w:hAnsi="Arial Narrow"/>
          <w:sz w:val="21"/>
          <w:szCs w:val="21"/>
        </w:rPr>
        <w:t>.</w:t>
      </w:r>
    </w:p>
    <w:p w14:paraId="67607F61" w14:textId="2789EC8A" w:rsidR="00A067D2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drevín/krov na jednotlivé miesta, druhy záhonov - trvalkové a kríkové (drevinové), jej umiestnenie a pod. </w:t>
      </w:r>
    </w:p>
    <w:p w14:paraId="78D6CB08" w14:textId="46B12227" w:rsidR="006A0295" w:rsidRPr="002536E2" w:rsidRDefault="006A0295" w:rsidP="006A02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Presné umiestnenie stromov v prekoreniteľných bunkách (stromových boxov) na Krížnej ulici a detaily prekoreniteľných buniek konzultovať s</w:t>
      </w:r>
      <w:r w:rsidR="12315172" w:rsidRPr="002536E2">
        <w:rPr>
          <w:rFonts w:ascii="Arial Narrow" w:hAnsi="Arial Narrow"/>
          <w:sz w:val="21"/>
          <w:szCs w:val="21"/>
        </w:rPr>
        <w:t>o</w:t>
      </w:r>
      <w:r w:rsidR="3F5655DB" w:rsidRPr="002536E2">
        <w:rPr>
          <w:rFonts w:ascii="Arial Narrow" w:hAnsi="Arial Narrow"/>
          <w:sz w:val="21"/>
          <w:szCs w:val="21"/>
        </w:rPr>
        <w:t xml:space="preserve"> </w:t>
      </w:r>
      <w:r w:rsidR="160C1811" w:rsidRPr="002536E2">
        <w:rPr>
          <w:rFonts w:ascii="Arial Narrow" w:hAnsi="Arial Narrow"/>
          <w:sz w:val="21"/>
          <w:szCs w:val="21"/>
        </w:rPr>
        <w:t xml:space="preserve">zástupcom </w:t>
      </w:r>
      <w:r w:rsidRPr="002536E2">
        <w:rPr>
          <w:rFonts w:ascii="Arial Narrow" w:hAnsi="Arial Narrow"/>
          <w:sz w:val="21"/>
          <w:szCs w:val="21"/>
        </w:rPr>
        <w:t>Objednávateľ</w:t>
      </w:r>
      <w:r w:rsidR="008D5EA8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10858D92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Oddelenie tvorby mestskej zelene</w:t>
      </w:r>
      <w:r w:rsidR="788A606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507D57" w14:textId="55AD8E67" w:rsidR="002D2FDC" w:rsidRPr="002536E2" w:rsidRDefault="00FE2A64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2D2FDC" w:rsidRPr="002536E2">
        <w:rPr>
          <w:rFonts w:ascii="Arial Narrow" w:hAnsi="Arial Narrow"/>
          <w:sz w:val="21"/>
          <w:szCs w:val="21"/>
        </w:rPr>
        <w:t xml:space="preserve">pracovať </w:t>
      </w:r>
      <w:r w:rsidR="00FF426B" w:rsidRPr="002536E2">
        <w:rPr>
          <w:rFonts w:ascii="Arial Narrow" w:hAnsi="Arial Narrow"/>
          <w:sz w:val="21"/>
          <w:szCs w:val="21"/>
        </w:rPr>
        <w:t xml:space="preserve">pozdĺžne a priečne rezy </w:t>
      </w:r>
      <w:r w:rsidR="002D2FDC" w:rsidRPr="002536E2">
        <w:rPr>
          <w:rFonts w:ascii="Arial Narrow" w:hAnsi="Arial Narrow"/>
          <w:sz w:val="21"/>
          <w:szCs w:val="21"/>
        </w:rPr>
        <w:t xml:space="preserve">prekoreniteľnými bunkami a umiestnenie dreviny v </w:t>
      </w:r>
      <w:r w:rsidR="00FF426B" w:rsidRPr="002536E2">
        <w:rPr>
          <w:rFonts w:ascii="Arial Narrow" w:hAnsi="Arial Narrow"/>
          <w:sz w:val="21"/>
          <w:szCs w:val="21"/>
        </w:rPr>
        <w:t>týchto</w:t>
      </w:r>
      <w:r w:rsidR="002D2FDC" w:rsidRPr="002536E2">
        <w:rPr>
          <w:rFonts w:ascii="Arial Narrow" w:hAnsi="Arial Narrow"/>
          <w:sz w:val="21"/>
          <w:szCs w:val="21"/>
        </w:rPr>
        <w:t xml:space="preserve"> bunkách, kotvenie a ďalších vecí potrebných pri realizácii</w:t>
      </w:r>
      <w:r w:rsidR="0066113B" w:rsidRPr="002536E2">
        <w:rPr>
          <w:rFonts w:ascii="Arial Narrow" w:hAnsi="Arial Narrow"/>
          <w:sz w:val="21"/>
          <w:szCs w:val="21"/>
        </w:rPr>
        <w:t>. Zároveň spracovať</w:t>
      </w:r>
      <w:r w:rsidR="002D2FDC" w:rsidRPr="002536E2">
        <w:rPr>
          <w:rFonts w:ascii="Arial Narrow" w:hAnsi="Arial Narrow"/>
          <w:sz w:val="21"/>
          <w:szCs w:val="21"/>
        </w:rPr>
        <w:t xml:space="preserve"> založenie drevín v prekoreniteľných bunkách a jej technológiu, </w:t>
      </w:r>
      <w:r w:rsidR="0066113B" w:rsidRPr="002536E2">
        <w:rPr>
          <w:rFonts w:ascii="Arial Narrow" w:hAnsi="Arial Narrow"/>
          <w:sz w:val="21"/>
          <w:szCs w:val="21"/>
        </w:rPr>
        <w:t xml:space="preserve">taktiež </w:t>
      </w:r>
      <w:r w:rsidR="002D2FDC" w:rsidRPr="002536E2">
        <w:rPr>
          <w:rFonts w:ascii="Arial Narrow" w:hAnsi="Arial Narrow"/>
          <w:sz w:val="21"/>
          <w:szCs w:val="21"/>
        </w:rPr>
        <w:t>založenie kríkov</w:t>
      </w:r>
      <w:r w:rsidR="00AB1723" w:rsidRPr="002536E2">
        <w:rPr>
          <w:rFonts w:ascii="Arial Narrow" w:hAnsi="Arial Narrow"/>
          <w:sz w:val="21"/>
          <w:szCs w:val="21"/>
        </w:rPr>
        <w:t xml:space="preserve"> tak</w:t>
      </w:r>
      <w:r w:rsidR="002D2FDC" w:rsidRPr="002536E2">
        <w:rPr>
          <w:rFonts w:ascii="Arial Narrow" w:hAnsi="Arial Narrow"/>
          <w:sz w:val="21"/>
          <w:szCs w:val="21"/>
        </w:rPr>
        <w:t xml:space="preserve">, aby neprekážali priechodnému prierezu električiek, prípadne nárastom koreňovej sústavy. Objem prekoreniteľných buniek je potrebné navrhnúť vzhľadom na prechádzajúce inžinierske siete a ich ochranné pásmo. </w:t>
      </w:r>
    </w:p>
    <w:p w14:paraId="03C52FAE" w14:textId="12E158E3" w:rsidR="00C157BF" w:rsidRPr="002536E2" w:rsidRDefault="00EC45A8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výsadbe stromov použiť </w:t>
      </w:r>
      <w:r w:rsidR="005323BB" w:rsidRPr="002536E2">
        <w:rPr>
          <w:rFonts w:ascii="Arial Narrow" w:hAnsi="Arial Narrow"/>
          <w:sz w:val="21"/>
          <w:szCs w:val="21"/>
        </w:rPr>
        <w:t>usmerňovače rastu koreňov.</w:t>
      </w:r>
    </w:p>
    <w:p w14:paraId="25E5331F" w14:textId="5066FC21" w:rsidR="002D2FDC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drevín v prekoreniteľných bunkách </w:t>
      </w:r>
      <w:r w:rsidR="00012A4B" w:rsidRPr="002536E2">
        <w:rPr>
          <w:rFonts w:ascii="Arial Narrow" w:hAnsi="Arial Narrow"/>
          <w:sz w:val="21"/>
          <w:szCs w:val="21"/>
        </w:rPr>
        <w:t xml:space="preserve">aj ostatnej vegetácie </w:t>
      </w:r>
      <w:r w:rsidR="6FB11FB6" w:rsidRPr="002536E2">
        <w:rPr>
          <w:rFonts w:ascii="Arial Narrow" w:hAnsi="Arial Narrow"/>
          <w:sz w:val="21"/>
          <w:szCs w:val="21"/>
        </w:rPr>
        <w:t xml:space="preserve">navrhnúť </w:t>
      </w:r>
      <w:r w:rsidR="007912B7" w:rsidRPr="002536E2">
        <w:rPr>
          <w:rFonts w:ascii="Arial Narrow" w:hAnsi="Arial Narrow"/>
          <w:sz w:val="21"/>
          <w:szCs w:val="21"/>
        </w:rPr>
        <w:t xml:space="preserve">a spracovať </w:t>
      </w:r>
      <w:r w:rsidR="6FB11FB6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5 rokov</w:t>
      </w:r>
      <w:r w:rsidR="00597320" w:rsidRPr="002536E2">
        <w:rPr>
          <w:rFonts w:ascii="Arial Narrow" w:hAnsi="Arial Narrow"/>
          <w:sz w:val="21"/>
          <w:szCs w:val="21"/>
        </w:rPr>
        <w:t xml:space="preserve"> od </w:t>
      </w:r>
      <w:r w:rsidR="007B28FD" w:rsidRPr="002536E2">
        <w:rPr>
          <w:rFonts w:ascii="Arial Narrow" w:hAnsi="Arial Narrow"/>
          <w:sz w:val="21"/>
          <w:szCs w:val="21"/>
        </w:rPr>
        <w:t>ich</w:t>
      </w:r>
      <w:r w:rsidR="00597320" w:rsidRPr="002536E2">
        <w:rPr>
          <w:rFonts w:ascii="Arial Narrow" w:hAnsi="Arial Narrow"/>
          <w:sz w:val="21"/>
          <w:szCs w:val="21"/>
        </w:rPr>
        <w:t xml:space="preserve"> </w:t>
      </w:r>
      <w:r w:rsidR="00094683" w:rsidRPr="002536E2">
        <w:rPr>
          <w:rFonts w:ascii="Arial Narrow" w:hAnsi="Arial Narrow"/>
          <w:sz w:val="21"/>
          <w:szCs w:val="21"/>
        </w:rPr>
        <w:t>prevzatia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A792E" w:rsidRPr="002536E2">
        <w:rPr>
          <w:rFonts w:ascii="Arial Narrow" w:hAnsi="Arial Narrow"/>
          <w:sz w:val="21"/>
          <w:szCs w:val="21"/>
        </w:rPr>
        <w:t xml:space="preserve">Povýsadbovú údržbu všetkej vegetácie </w:t>
      </w:r>
      <w:r w:rsidR="00976760" w:rsidRPr="002536E2">
        <w:rPr>
          <w:rFonts w:ascii="Arial Narrow" w:hAnsi="Arial Narrow"/>
          <w:sz w:val="21"/>
          <w:szCs w:val="21"/>
        </w:rPr>
        <w:t>bude mať na starosti Zhotoviteľ.</w:t>
      </w:r>
    </w:p>
    <w:p w14:paraId="20D661B7" w14:textId="46BFC3BE" w:rsidR="00BE66B5" w:rsidRPr="002536E2" w:rsidRDefault="00AC063F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</w:t>
      </w:r>
      <w:r w:rsidR="004A15CF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navrhnúť špecifický typ výkopu </w:t>
      </w:r>
      <w:r w:rsidR="00F62453" w:rsidRPr="002536E2">
        <w:rPr>
          <w:rFonts w:ascii="Arial Narrow" w:hAnsi="Arial Narrow"/>
          <w:sz w:val="21"/>
          <w:szCs w:val="21"/>
        </w:rPr>
        <w:t>na ochranu drevín</w:t>
      </w:r>
      <w:r w:rsidR="00BE3AF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jednoznačne to uviesť v projektovej dokumentácii.</w:t>
      </w:r>
    </w:p>
    <w:p w14:paraId="196D56D4" w14:textId="53F62180" w:rsidR="00B80348" w:rsidRPr="002536E2" w:rsidRDefault="006268B9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vyústení ulice od čerpacej stanice v km 0,23 až 0,26 spevnené plochy na nárožiach križovania </w:t>
      </w:r>
      <w:r w:rsidR="00DD57AB" w:rsidRPr="002536E2">
        <w:rPr>
          <w:rFonts w:ascii="Arial Narrow" w:hAnsi="Arial Narrow"/>
          <w:sz w:val="21"/>
          <w:szCs w:val="21"/>
        </w:rPr>
        <w:t xml:space="preserve">ulice a Amerického námestia nahradiť vegetačnými plochami. </w:t>
      </w:r>
      <w:r w:rsidR="00A42448" w:rsidRPr="002536E2">
        <w:rPr>
          <w:rFonts w:ascii="Arial Narrow" w:hAnsi="Arial Narrow"/>
          <w:sz w:val="21"/>
          <w:szCs w:val="21"/>
        </w:rPr>
        <w:t>Pripomienka je vyznačená</w:t>
      </w:r>
      <w:r w:rsidR="0095136E" w:rsidRPr="002536E2">
        <w:rPr>
          <w:rFonts w:ascii="Arial Narrow" w:hAnsi="Arial Narrow"/>
          <w:sz w:val="21"/>
          <w:szCs w:val="21"/>
        </w:rPr>
        <w:t xml:space="preserve"> v 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5136E" w:rsidRPr="002536E2">
        <w:rPr>
          <w:rFonts w:ascii="Arial Narrow" w:hAnsi="Arial Narrow"/>
          <w:sz w:val="21"/>
          <w:szCs w:val="21"/>
        </w:rPr>
        <w:t>, bod 1</w:t>
      </w:r>
      <w:r w:rsidR="00CC20FA" w:rsidRPr="002536E2">
        <w:rPr>
          <w:rFonts w:ascii="Arial Narrow" w:hAnsi="Arial Narrow"/>
          <w:sz w:val="21"/>
          <w:szCs w:val="21"/>
        </w:rPr>
        <w:t>_</w:t>
      </w:r>
      <w:r w:rsidR="0095136E" w:rsidRPr="002536E2">
        <w:rPr>
          <w:rFonts w:ascii="Arial Narrow" w:hAnsi="Arial Narrow"/>
          <w:sz w:val="21"/>
          <w:szCs w:val="21"/>
        </w:rPr>
        <w:t>26c a vykreslené v 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95136E" w:rsidRPr="002536E2">
        <w:rPr>
          <w:rFonts w:ascii="Arial Narrow" w:hAnsi="Arial Narrow"/>
          <w:sz w:val="21"/>
          <w:szCs w:val="21"/>
        </w:rPr>
        <w:t xml:space="preserve">. </w:t>
      </w:r>
      <w:r w:rsidR="008176DA" w:rsidRPr="002536E2">
        <w:rPr>
          <w:rFonts w:ascii="Arial Narrow" w:hAnsi="Arial Narrow"/>
          <w:sz w:val="21"/>
          <w:szCs w:val="21"/>
        </w:rPr>
        <w:t xml:space="preserve">Detaily riešiť podľa </w:t>
      </w:r>
      <w:r w:rsidR="00DA5966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DA5966" w:rsidRPr="002536E2">
        <w:rPr>
          <w:rFonts w:ascii="Arial Narrow" w:hAnsi="Arial Narrow"/>
          <w:sz w:val="21"/>
          <w:szCs w:val="21"/>
        </w:rPr>
        <w:t xml:space="preserve">. </w:t>
      </w:r>
    </w:p>
    <w:p w14:paraId="301BA601" w14:textId="50BED8C7" w:rsidR="561BC01E" w:rsidRPr="002536E2" w:rsidRDefault="000C33A3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>Pri bytovom súbore Avion v km 0,25 až 0,30 u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praviť stromové jamy na rovnaký rozmer </w:t>
      </w:r>
      <w:r w:rsidR="003F5700" w:rsidRPr="002536E2">
        <w:rPr>
          <w:rFonts w:ascii="Arial Narrow" w:eastAsia="Calibri" w:hAnsi="Arial Narrow"/>
          <w:color w:val="000000" w:themeColor="text1"/>
          <w:sz w:val="21"/>
          <w:szCs w:val="21"/>
        </w:rPr>
        <w:t>a rovnaký spôsob dláždenia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Medzi </w:t>
      </w:r>
      <w:r w:rsidR="00BA22D7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stromové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jamy použiť drenážny pás z</w:t>
      </w:r>
      <w:r w:rsidR="00AE53A0" w:rsidRPr="002536E2">
        <w:rPr>
          <w:rFonts w:ascii="Arial Narrow" w:eastAsia="Calibri" w:hAnsi="Arial Narrow"/>
          <w:color w:val="000000" w:themeColor="text1"/>
          <w:sz w:val="21"/>
          <w:szCs w:val="21"/>
        </w:rPr>
        <w:t>o žulovej</w:t>
      </w:r>
      <w:r w:rsidR="47C30810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kocky</w:t>
      </w:r>
      <w:r w:rsidR="0062568C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</w:t>
      </w:r>
      <w:r w:rsidR="00886475" w:rsidRPr="002536E2">
        <w:rPr>
          <w:rFonts w:ascii="Arial Narrow" w:hAnsi="Arial Narrow"/>
          <w:sz w:val="21"/>
          <w:szCs w:val="21"/>
        </w:rPr>
        <w:t xml:space="preserve">Pripomienka </w:t>
      </w:r>
      <w:r w:rsidR="00AE53A0" w:rsidRPr="002536E2">
        <w:rPr>
          <w:rFonts w:ascii="Arial Narrow" w:hAnsi="Arial Narrow"/>
          <w:sz w:val="21"/>
          <w:szCs w:val="21"/>
        </w:rPr>
        <w:t>je</w:t>
      </w:r>
      <w:r w:rsidR="009A6514" w:rsidRPr="002536E2">
        <w:rPr>
          <w:rFonts w:ascii="Arial Narrow" w:hAnsi="Arial Narrow"/>
          <w:sz w:val="21"/>
          <w:szCs w:val="21"/>
        </w:rPr>
        <w:t xml:space="preserve"> vyznačen</w:t>
      </w:r>
      <w:r w:rsidR="00AE53A0" w:rsidRPr="002536E2">
        <w:rPr>
          <w:rFonts w:ascii="Arial Narrow" w:hAnsi="Arial Narrow"/>
          <w:sz w:val="21"/>
          <w:szCs w:val="21"/>
        </w:rPr>
        <w:t>á</w:t>
      </w:r>
      <w:r w:rsidR="009A6514" w:rsidRPr="002536E2">
        <w:rPr>
          <w:rFonts w:ascii="Arial Narrow" w:hAnsi="Arial Narrow"/>
          <w:sz w:val="21"/>
          <w:szCs w:val="21"/>
        </w:rPr>
        <w:t xml:space="preserve"> v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á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AE53A0" w:rsidRPr="002536E2">
        <w:rPr>
          <w:rFonts w:ascii="Arial Narrow" w:hAnsi="Arial Narrow"/>
          <w:sz w:val="21"/>
          <w:szCs w:val="21"/>
        </w:rPr>
        <w:t>,</w:t>
      </w:r>
      <w:r w:rsidR="009A6514" w:rsidRPr="002536E2">
        <w:rPr>
          <w:rFonts w:ascii="Arial Narrow" w:hAnsi="Arial Narrow"/>
          <w:sz w:val="21"/>
          <w:szCs w:val="21"/>
        </w:rPr>
        <w:t xml:space="preserve"> bod </w:t>
      </w:r>
      <w:r w:rsidR="00F50FFC" w:rsidRPr="002536E2">
        <w:rPr>
          <w:rFonts w:ascii="Arial Narrow" w:hAnsi="Arial Narrow"/>
          <w:sz w:val="21"/>
          <w:szCs w:val="21"/>
        </w:rPr>
        <w:t>1</w:t>
      </w:r>
      <w:r w:rsidR="009A6514" w:rsidRPr="002536E2">
        <w:rPr>
          <w:rFonts w:ascii="Arial Narrow" w:hAnsi="Arial Narrow"/>
          <w:sz w:val="21"/>
          <w:szCs w:val="21"/>
        </w:rPr>
        <w:t>_</w:t>
      </w:r>
      <w:r w:rsidR="00F50FFC" w:rsidRPr="002536E2">
        <w:rPr>
          <w:rFonts w:ascii="Arial Narrow" w:hAnsi="Arial Narrow"/>
          <w:sz w:val="21"/>
          <w:szCs w:val="21"/>
        </w:rPr>
        <w:t>27</w:t>
      </w:r>
      <w:r w:rsidR="009A6514" w:rsidRPr="002536E2">
        <w:rPr>
          <w:rFonts w:ascii="Arial Narrow" w:hAnsi="Arial Narrow"/>
          <w:sz w:val="21"/>
          <w:szCs w:val="21"/>
        </w:rPr>
        <w:t>.</w:t>
      </w:r>
      <w:r w:rsidR="003A2795" w:rsidRPr="002536E2">
        <w:rPr>
          <w:rFonts w:ascii="Arial Narrow" w:hAnsi="Arial Narrow"/>
          <w:sz w:val="21"/>
          <w:szCs w:val="21"/>
        </w:rPr>
        <w:t xml:space="preserve"> </w:t>
      </w:r>
      <w:r w:rsidR="00BC51A4" w:rsidRPr="002536E2">
        <w:rPr>
          <w:rFonts w:ascii="Arial Narrow" w:hAnsi="Arial Narrow"/>
          <w:sz w:val="21"/>
          <w:szCs w:val="21"/>
        </w:rPr>
        <w:t>Orientačne vykreslené</w:t>
      </w:r>
      <w:r w:rsidR="00EB0CEB" w:rsidRPr="002536E2">
        <w:rPr>
          <w:rFonts w:ascii="Arial Narrow" w:hAnsi="Arial Narrow"/>
          <w:sz w:val="21"/>
          <w:szCs w:val="21"/>
        </w:rPr>
        <w:t xml:space="preserve"> riešenie je</w:t>
      </w:r>
      <w:r w:rsidR="00BC51A4" w:rsidRPr="002536E2">
        <w:rPr>
          <w:rFonts w:ascii="Arial Narrow" w:hAnsi="Arial Narrow"/>
          <w:sz w:val="21"/>
          <w:szCs w:val="21"/>
        </w:rPr>
        <w:t xml:space="preserve">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 Riešení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C51A4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D</w:t>
      </w:r>
      <w:r w:rsidR="00BC51A4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BC51A4" w:rsidRPr="002536E2">
        <w:rPr>
          <w:rFonts w:ascii="Arial Narrow" w:hAnsi="Arial Narrow"/>
          <w:sz w:val="21"/>
          <w:szCs w:val="21"/>
        </w:rPr>
        <w:t>.</w:t>
      </w:r>
      <w:r w:rsidR="00195E9A" w:rsidRPr="002536E2">
        <w:rPr>
          <w:rFonts w:ascii="Arial Narrow" w:hAnsi="Arial Narrow"/>
          <w:sz w:val="21"/>
          <w:szCs w:val="21"/>
        </w:rPr>
        <w:t xml:space="preserve"> </w:t>
      </w:r>
    </w:p>
    <w:p w14:paraId="68C1EB6B" w14:textId="51F4E216" w:rsidR="561BC01E" w:rsidRPr="002536E2" w:rsidRDefault="006C315F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03427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03427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03427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="00B658E1" w:rsidRPr="002536E2">
        <w:rPr>
          <w:rFonts w:ascii="Arial Narrow" w:hAnsi="Arial Narrow"/>
          <w:sz w:val="21"/>
          <w:szCs w:val="21"/>
        </w:rPr>
        <w:t xml:space="preserve">v km 0,32 </w:t>
      </w:r>
      <w:r w:rsidR="0003427F" w:rsidRPr="002536E2">
        <w:rPr>
          <w:rFonts w:ascii="Arial Narrow" w:hAnsi="Arial Narrow"/>
          <w:sz w:val="21"/>
          <w:szCs w:val="21"/>
        </w:rPr>
        <w:t>a</w:t>
      </w:r>
      <w:r w:rsidR="008E5398"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03427F" w:rsidRPr="002536E2">
        <w:rPr>
          <w:rFonts w:ascii="Arial Narrow" w:hAnsi="Arial Narrow"/>
          <w:sz w:val="21"/>
          <w:szCs w:val="21"/>
        </w:rPr>
        <w:t>vydláždiť</w:t>
      </w:r>
      <w:r w:rsidR="00C478B7" w:rsidRPr="002536E2">
        <w:rPr>
          <w:rFonts w:ascii="Arial Narrow" w:hAnsi="Arial Narrow"/>
          <w:sz w:val="21"/>
          <w:szCs w:val="21"/>
        </w:rPr>
        <w:t xml:space="preserve">. </w:t>
      </w:r>
      <w:r w:rsidR="00B658E1" w:rsidRPr="002536E2">
        <w:rPr>
          <w:rFonts w:ascii="Arial Narrow" w:hAnsi="Arial Narrow"/>
          <w:sz w:val="21"/>
          <w:szCs w:val="21"/>
        </w:rPr>
        <w:t xml:space="preserve">Pripomienka </w:t>
      </w:r>
      <w:r w:rsidR="00205EF6" w:rsidRPr="002536E2">
        <w:rPr>
          <w:rFonts w:ascii="Arial Narrow" w:hAnsi="Arial Narrow"/>
          <w:sz w:val="21"/>
          <w:szCs w:val="21"/>
        </w:rPr>
        <w:t>je</w:t>
      </w:r>
      <w:r w:rsidR="00CA743C" w:rsidRPr="002536E2">
        <w:rPr>
          <w:rFonts w:ascii="Arial Narrow" w:hAnsi="Arial Narrow"/>
          <w:sz w:val="21"/>
          <w:szCs w:val="21"/>
        </w:rPr>
        <w:t xml:space="preserve"> vyznačen</w:t>
      </w:r>
      <w:r w:rsidR="00B658E1" w:rsidRPr="002536E2">
        <w:rPr>
          <w:rFonts w:ascii="Arial Narrow" w:hAnsi="Arial Narrow"/>
          <w:sz w:val="21"/>
          <w:szCs w:val="21"/>
        </w:rPr>
        <w:t>á</w:t>
      </w:r>
      <w:r w:rsidR="00CA743C" w:rsidRPr="002536E2">
        <w:rPr>
          <w:rFonts w:ascii="Arial Narrow" w:hAnsi="Arial Narrow"/>
          <w:sz w:val="21"/>
          <w:szCs w:val="21"/>
        </w:rPr>
        <w:t xml:space="preserve"> v </w:t>
      </w:r>
      <w:r w:rsidR="00B658E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658E1" w:rsidRPr="002536E2">
        <w:rPr>
          <w:rFonts w:ascii="Arial Narrow" w:hAnsi="Arial Narrow"/>
          <w:sz w:val="21"/>
          <w:szCs w:val="21"/>
        </w:rPr>
        <w:t>,</w:t>
      </w:r>
      <w:r w:rsidR="00CA743C" w:rsidRPr="002536E2">
        <w:rPr>
          <w:rFonts w:ascii="Arial Narrow" w:hAnsi="Arial Narrow"/>
          <w:sz w:val="21"/>
          <w:szCs w:val="21"/>
        </w:rPr>
        <w:t xml:space="preserve"> bod 1_</w:t>
      </w:r>
      <w:r w:rsidR="00765E43" w:rsidRPr="002536E2">
        <w:rPr>
          <w:rFonts w:ascii="Arial Narrow" w:hAnsi="Arial Narrow"/>
          <w:sz w:val="21"/>
          <w:szCs w:val="21"/>
        </w:rPr>
        <w:t>33</w:t>
      </w:r>
      <w:r w:rsidR="00205EF6" w:rsidRPr="002536E2">
        <w:rPr>
          <w:rFonts w:ascii="Arial Narrow" w:hAnsi="Arial Narrow"/>
          <w:sz w:val="21"/>
          <w:szCs w:val="21"/>
        </w:rPr>
        <w:t>,</w:t>
      </w:r>
      <w:r w:rsidR="00E71168" w:rsidRPr="002536E2">
        <w:rPr>
          <w:rFonts w:ascii="Arial Narrow" w:hAnsi="Arial Narrow"/>
          <w:sz w:val="21"/>
          <w:szCs w:val="21"/>
        </w:rPr>
        <w:t xml:space="preserve"> o</w:t>
      </w:r>
      <w:r w:rsidR="00CA743C" w:rsidRPr="002536E2">
        <w:rPr>
          <w:rFonts w:ascii="Arial Narrow" w:hAnsi="Arial Narrow"/>
          <w:sz w:val="21"/>
          <w:szCs w:val="21"/>
        </w:rPr>
        <w:t>rientačn</w:t>
      </w:r>
      <w:r w:rsidR="00205EF6" w:rsidRPr="002536E2">
        <w:rPr>
          <w:rFonts w:ascii="Arial Narrow" w:hAnsi="Arial Narrow"/>
          <w:sz w:val="21"/>
          <w:szCs w:val="21"/>
        </w:rPr>
        <w:t>é</w:t>
      </w:r>
      <w:r w:rsidR="00CA743C" w:rsidRPr="002536E2">
        <w:rPr>
          <w:rFonts w:ascii="Arial Narrow" w:hAnsi="Arial Narrow"/>
          <w:sz w:val="21"/>
          <w:szCs w:val="21"/>
        </w:rPr>
        <w:t xml:space="preserve"> </w:t>
      </w:r>
      <w:r w:rsidR="00205EF6" w:rsidRPr="002536E2">
        <w:rPr>
          <w:rFonts w:ascii="Arial Narrow" w:hAnsi="Arial Narrow"/>
          <w:sz w:val="21"/>
          <w:szCs w:val="21"/>
        </w:rPr>
        <w:t xml:space="preserve">riešenie je </w:t>
      </w:r>
      <w:r w:rsidR="00CA743C" w:rsidRPr="002536E2">
        <w:rPr>
          <w:rFonts w:ascii="Arial Narrow" w:hAnsi="Arial Narrow"/>
          <w:sz w:val="21"/>
          <w:szCs w:val="21"/>
        </w:rPr>
        <w:t xml:space="preserve">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05EF6" w:rsidRPr="002536E2">
        <w:rPr>
          <w:rFonts w:ascii="Arial Narrow" w:hAnsi="Arial Narrow"/>
          <w:sz w:val="21"/>
          <w:szCs w:val="21"/>
        </w:rPr>
        <w:t xml:space="preserve"> </w:t>
      </w:r>
      <w:r w:rsidR="00CA743C" w:rsidRPr="002536E2">
        <w:rPr>
          <w:rFonts w:ascii="Arial Narrow" w:hAnsi="Arial Narrow"/>
          <w:sz w:val="21"/>
          <w:szCs w:val="21"/>
        </w:rPr>
        <w:t>a detaily riešení v 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D</w:t>
      </w:r>
      <w:r w:rsidR="00CA743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i</w:t>
      </w:r>
      <w:r w:rsidR="00CA743C" w:rsidRPr="002536E2">
        <w:rPr>
          <w:rFonts w:ascii="Arial Narrow" w:hAnsi="Arial Narrow"/>
          <w:sz w:val="21"/>
          <w:szCs w:val="21"/>
        </w:rPr>
        <w:t>.</w:t>
      </w:r>
    </w:p>
    <w:p w14:paraId="2346D868" w14:textId="5BE1F8AB" w:rsidR="004856BD" w:rsidRPr="002536E2" w:rsidRDefault="00AF6BE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Zelený pás na začiatku Krížnej ulice </w:t>
      </w:r>
      <w:r w:rsidR="006021AE" w:rsidRPr="002536E2">
        <w:rPr>
          <w:rFonts w:ascii="Arial Narrow" w:hAnsi="Arial Narrow"/>
          <w:sz w:val="21"/>
          <w:szCs w:val="21"/>
        </w:rPr>
        <w:t>napravo medzi vyčkávacím priestorom pre chodcov a</w:t>
      </w:r>
      <w:r w:rsidR="00684372" w:rsidRPr="002536E2">
        <w:rPr>
          <w:rFonts w:ascii="Arial Narrow" w:hAnsi="Arial Narrow"/>
          <w:sz w:val="21"/>
          <w:szCs w:val="21"/>
        </w:rPr>
        <w:t> </w:t>
      </w:r>
      <w:r w:rsidR="006021AE" w:rsidRPr="002536E2">
        <w:rPr>
          <w:rFonts w:ascii="Arial Narrow" w:hAnsi="Arial Narrow"/>
          <w:sz w:val="21"/>
          <w:szCs w:val="21"/>
        </w:rPr>
        <w:t>cyklotrasou</w:t>
      </w:r>
      <w:r w:rsidR="00684372" w:rsidRPr="002536E2">
        <w:rPr>
          <w:rFonts w:ascii="Arial Narrow" w:hAnsi="Arial Narrow"/>
          <w:sz w:val="21"/>
          <w:szCs w:val="21"/>
        </w:rPr>
        <w:t xml:space="preserve">, km </w:t>
      </w:r>
      <w:r w:rsidR="00B91112" w:rsidRPr="002536E2">
        <w:rPr>
          <w:rFonts w:ascii="Arial Narrow" w:hAnsi="Arial Narrow"/>
          <w:sz w:val="21"/>
          <w:szCs w:val="21"/>
        </w:rPr>
        <w:t>0,33,</w:t>
      </w:r>
      <w:r w:rsidR="006021AE" w:rsidRPr="002536E2">
        <w:rPr>
          <w:rFonts w:ascii="Arial Narrow" w:hAnsi="Arial Narrow"/>
          <w:sz w:val="21"/>
          <w:szCs w:val="21"/>
        </w:rPr>
        <w:t xml:space="preserve"> v</w:t>
      </w:r>
      <w:r w:rsidR="00D50C37" w:rsidRPr="002536E2">
        <w:rPr>
          <w:rFonts w:ascii="Arial Narrow" w:hAnsi="Arial Narrow"/>
          <w:sz w:val="21"/>
          <w:szCs w:val="21"/>
        </w:rPr>
        <w:t>ydláždiť na úkor zelene</w:t>
      </w:r>
      <w:r w:rsidR="00B91112" w:rsidRPr="002536E2">
        <w:rPr>
          <w:rFonts w:ascii="Arial Narrow" w:hAnsi="Arial Narrow"/>
          <w:sz w:val="21"/>
          <w:szCs w:val="21"/>
        </w:rPr>
        <w:t>. Pripomienka je</w:t>
      </w:r>
      <w:r w:rsidR="00765E43" w:rsidRPr="002536E2">
        <w:rPr>
          <w:rFonts w:ascii="Arial Narrow" w:hAnsi="Arial Narrow"/>
          <w:sz w:val="21"/>
          <w:szCs w:val="21"/>
        </w:rPr>
        <w:t xml:space="preserve"> vyznačen</w:t>
      </w:r>
      <w:r w:rsidR="00B91112" w:rsidRPr="002536E2">
        <w:rPr>
          <w:rFonts w:ascii="Arial Narrow" w:hAnsi="Arial Narrow"/>
          <w:sz w:val="21"/>
          <w:szCs w:val="21"/>
        </w:rPr>
        <w:t>á</w:t>
      </w:r>
      <w:r w:rsidR="00765E43" w:rsidRPr="002536E2">
        <w:rPr>
          <w:rFonts w:ascii="Arial Narrow" w:hAnsi="Arial Narrow"/>
          <w:sz w:val="21"/>
          <w:szCs w:val="21"/>
        </w:rPr>
        <w:t xml:space="preserve"> v </w:t>
      </w:r>
      <w:r w:rsidR="00B9111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91112" w:rsidRPr="002536E2">
        <w:rPr>
          <w:rFonts w:ascii="Arial Narrow" w:hAnsi="Arial Narrow"/>
          <w:sz w:val="21"/>
          <w:szCs w:val="21"/>
        </w:rPr>
        <w:t xml:space="preserve">, </w:t>
      </w:r>
      <w:r w:rsidR="00765E43" w:rsidRPr="002536E2">
        <w:rPr>
          <w:rFonts w:ascii="Arial Narrow" w:hAnsi="Arial Narrow"/>
          <w:sz w:val="21"/>
          <w:szCs w:val="21"/>
        </w:rPr>
        <w:t>bod 1_</w:t>
      </w:r>
      <w:r w:rsidR="00104409" w:rsidRPr="002536E2">
        <w:rPr>
          <w:rFonts w:ascii="Arial Narrow" w:hAnsi="Arial Narrow"/>
          <w:sz w:val="21"/>
          <w:szCs w:val="21"/>
        </w:rPr>
        <w:t>34</w:t>
      </w:r>
      <w:r w:rsidR="00195A0B" w:rsidRPr="002536E2">
        <w:rPr>
          <w:rFonts w:ascii="Arial Narrow" w:hAnsi="Arial Narrow"/>
          <w:sz w:val="21"/>
          <w:szCs w:val="21"/>
        </w:rPr>
        <w:t>,</w:t>
      </w:r>
      <w:r w:rsidR="00765E43" w:rsidRPr="002536E2">
        <w:rPr>
          <w:rFonts w:ascii="Arial Narrow" w:hAnsi="Arial Narrow"/>
          <w:sz w:val="21"/>
          <w:szCs w:val="21"/>
        </w:rPr>
        <w:t xml:space="preserve"> </w:t>
      </w:r>
      <w:r w:rsidR="00195A0B" w:rsidRPr="002536E2">
        <w:rPr>
          <w:rFonts w:ascii="Arial Narrow" w:hAnsi="Arial Narrow"/>
          <w:sz w:val="21"/>
          <w:szCs w:val="21"/>
        </w:rPr>
        <w:t>riešenie je o</w:t>
      </w:r>
      <w:r w:rsidR="00765E43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195A0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04409" w:rsidRPr="002536E2">
        <w:rPr>
          <w:rFonts w:ascii="Arial Narrow" w:hAnsi="Arial Narrow"/>
          <w:sz w:val="21"/>
          <w:szCs w:val="21"/>
        </w:rPr>
        <w:t>.</w:t>
      </w:r>
      <w:r w:rsidR="00D65F24" w:rsidRPr="002536E2">
        <w:rPr>
          <w:rFonts w:ascii="Arial Narrow" w:hAnsi="Arial Narrow"/>
          <w:sz w:val="21"/>
          <w:szCs w:val="21"/>
        </w:rPr>
        <w:t xml:space="preserve"> </w:t>
      </w:r>
    </w:p>
    <w:p w14:paraId="121B5428" w14:textId="3FCBCC11" w:rsidR="00631EC2" w:rsidRPr="002536E2" w:rsidRDefault="00631EC2" w:rsidP="00631E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na Odborárskom námestí v km 0,33 až 0,40,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 bod 1_37 a 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, sa zachovávajú. Špecifikácia je určená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F3D025E" w14:textId="55B03580" w:rsidR="00C57529" w:rsidRPr="002536E2" w:rsidRDefault="00C57529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Krížna-Vazo</w:t>
      </w:r>
      <w:r w:rsidR="00D91A22" w:rsidRPr="002536E2">
        <w:rPr>
          <w:rFonts w:ascii="Arial Narrow" w:hAnsi="Arial Narrow"/>
          <w:sz w:val="21"/>
          <w:szCs w:val="21"/>
        </w:rPr>
        <w:t>v</w:t>
      </w:r>
      <w:r w:rsidRPr="002536E2">
        <w:rPr>
          <w:rFonts w:ascii="Arial Narrow" w:hAnsi="Arial Narrow"/>
          <w:sz w:val="21"/>
          <w:szCs w:val="21"/>
        </w:rPr>
        <w:t xml:space="preserve">ova </w:t>
      </w:r>
      <w:r w:rsidR="00B84E3A" w:rsidRPr="002536E2">
        <w:rPr>
          <w:rFonts w:ascii="Arial Narrow" w:hAnsi="Arial Narrow"/>
          <w:sz w:val="21"/>
          <w:szCs w:val="21"/>
        </w:rPr>
        <w:t xml:space="preserve">upraviť </w:t>
      </w:r>
      <w:r w:rsidR="000126F1" w:rsidRPr="002536E2">
        <w:rPr>
          <w:rFonts w:ascii="Arial Narrow" w:hAnsi="Arial Narrow"/>
          <w:sz w:val="21"/>
          <w:szCs w:val="21"/>
        </w:rPr>
        <w:t xml:space="preserve">plochy </w:t>
      </w:r>
      <w:r w:rsidR="00B84E3A" w:rsidRPr="002536E2">
        <w:rPr>
          <w:rFonts w:ascii="Arial Narrow" w:hAnsi="Arial Narrow"/>
          <w:sz w:val="21"/>
          <w:szCs w:val="21"/>
        </w:rPr>
        <w:t>vybran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vegetačn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pl</w:t>
      </w:r>
      <w:r w:rsidR="000126F1" w:rsidRPr="002536E2">
        <w:rPr>
          <w:rFonts w:ascii="Arial Narrow" w:hAnsi="Arial Narrow"/>
          <w:sz w:val="21"/>
          <w:szCs w:val="21"/>
        </w:rPr>
        <w:t>ô</w:t>
      </w:r>
      <w:r w:rsidR="00B84E3A" w:rsidRPr="002536E2">
        <w:rPr>
          <w:rFonts w:ascii="Arial Narrow" w:hAnsi="Arial Narrow"/>
          <w:sz w:val="21"/>
          <w:szCs w:val="21"/>
        </w:rPr>
        <w:t>ch</w:t>
      </w:r>
      <w:r w:rsidR="00F22632" w:rsidRPr="002536E2">
        <w:rPr>
          <w:rFonts w:ascii="Arial Narrow" w:hAnsi="Arial Narrow"/>
          <w:sz w:val="21"/>
          <w:szCs w:val="21"/>
        </w:rPr>
        <w:t xml:space="preserve"> a v časti vegetačných plôch navrhnúť zatrávňovaciu dlažbu </w:t>
      </w:r>
      <w:r w:rsidR="00B84E3A" w:rsidRPr="002536E2">
        <w:rPr>
          <w:rFonts w:ascii="Arial Narrow" w:hAnsi="Arial Narrow"/>
          <w:sz w:val="21"/>
          <w:szCs w:val="21"/>
        </w:rPr>
        <w:t xml:space="preserve">v zmysle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84E3A" w:rsidRPr="002536E2">
        <w:rPr>
          <w:rFonts w:ascii="Arial Narrow" w:hAnsi="Arial Narrow"/>
          <w:sz w:val="21"/>
          <w:szCs w:val="21"/>
        </w:rPr>
        <w:t>.</w:t>
      </w:r>
      <w:r w:rsidR="00C05B7C" w:rsidRPr="002536E2">
        <w:rPr>
          <w:rFonts w:ascii="Arial Narrow" w:hAnsi="Arial Narrow"/>
          <w:sz w:val="21"/>
          <w:szCs w:val="21"/>
        </w:rPr>
        <w:t xml:space="preserve"> </w:t>
      </w:r>
      <w:r w:rsidR="00B84E3A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4E3A" w:rsidRPr="002536E2">
        <w:rPr>
          <w:rFonts w:ascii="Arial Narrow" w:hAnsi="Arial Narrow"/>
          <w:sz w:val="21"/>
          <w:szCs w:val="21"/>
        </w:rPr>
        <w:t>,  bod 1_103.</w:t>
      </w:r>
    </w:p>
    <w:p w14:paraId="1A008681" w14:textId="0EA26836" w:rsidR="00952C4D" w:rsidRPr="002536E2" w:rsidRDefault="00BC6100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Krížna-Legionárska</w:t>
      </w:r>
      <w:r w:rsidR="00457776" w:rsidRPr="002536E2">
        <w:rPr>
          <w:rFonts w:ascii="Arial Narrow" w:hAnsi="Arial Narrow"/>
          <w:sz w:val="21"/>
          <w:szCs w:val="21"/>
        </w:rPr>
        <w:t xml:space="preserve"> pri vyústení ulice Blumentálska</w:t>
      </w:r>
      <w:r w:rsidR="0044136C" w:rsidRPr="002536E2">
        <w:rPr>
          <w:rFonts w:ascii="Arial Narrow" w:hAnsi="Arial Narrow"/>
          <w:sz w:val="21"/>
          <w:szCs w:val="21"/>
        </w:rPr>
        <w:t xml:space="preserve">, km </w:t>
      </w:r>
      <w:r w:rsidR="000C7EB2" w:rsidRPr="002536E2">
        <w:rPr>
          <w:rFonts w:ascii="Arial Narrow" w:hAnsi="Arial Narrow"/>
          <w:sz w:val="21"/>
          <w:szCs w:val="21"/>
        </w:rPr>
        <w:t>0,86,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E7620" w:rsidRPr="002536E2">
        <w:rPr>
          <w:rFonts w:ascii="Arial Narrow" w:hAnsi="Arial Narrow"/>
          <w:sz w:val="21"/>
          <w:szCs w:val="21"/>
        </w:rPr>
        <w:t xml:space="preserve">stromové jamy </w:t>
      </w:r>
      <w:r w:rsidR="000E2631" w:rsidRPr="002536E2">
        <w:rPr>
          <w:rFonts w:ascii="Arial Narrow" w:hAnsi="Arial Narrow"/>
          <w:sz w:val="21"/>
          <w:szCs w:val="21"/>
        </w:rPr>
        <w:t xml:space="preserve">prispôsobiť skutkovému stavu – 1. jamu </w:t>
      </w:r>
      <w:r w:rsidR="000E3A85" w:rsidRPr="002536E2">
        <w:rPr>
          <w:rFonts w:ascii="Arial Narrow" w:hAnsi="Arial Narrow"/>
          <w:sz w:val="21"/>
          <w:szCs w:val="21"/>
        </w:rPr>
        <w:t xml:space="preserve">napojiť na </w:t>
      </w:r>
      <w:r w:rsidR="002C13F4" w:rsidRPr="002536E2">
        <w:rPr>
          <w:rFonts w:ascii="Arial Narrow" w:hAnsi="Arial Narrow"/>
          <w:sz w:val="21"/>
          <w:szCs w:val="21"/>
        </w:rPr>
        <w:t>existujúci (</w:t>
      </w:r>
      <w:r w:rsidR="003E0185" w:rsidRPr="002536E2">
        <w:rPr>
          <w:rFonts w:ascii="Arial Narrow" w:hAnsi="Arial Narrow"/>
          <w:sz w:val="21"/>
          <w:szCs w:val="21"/>
        </w:rPr>
        <w:t xml:space="preserve">v projekte </w:t>
      </w:r>
      <w:r w:rsidR="002C13F4" w:rsidRPr="002536E2">
        <w:rPr>
          <w:rFonts w:ascii="Arial Narrow" w:hAnsi="Arial Narrow"/>
          <w:sz w:val="21"/>
          <w:szCs w:val="21"/>
        </w:rPr>
        <w:t xml:space="preserve">nezameraný) </w:t>
      </w:r>
      <w:r w:rsidR="000E3A85" w:rsidRPr="002536E2">
        <w:rPr>
          <w:rFonts w:ascii="Arial Narrow" w:hAnsi="Arial Narrow"/>
          <w:sz w:val="21"/>
          <w:szCs w:val="21"/>
        </w:rPr>
        <w:t>pás zelene, poslednú jamu so zrezaným stromom zrušiť.</w:t>
      </w:r>
      <w:r w:rsidR="004E7620" w:rsidRPr="002536E2">
        <w:rPr>
          <w:rFonts w:ascii="Arial Narrow" w:hAnsi="Arial Narrow"/>
          <w:sz w:val="21"/>
          <w:szCs w:val="21"/>
        </w:rPr>
        <w:t xml:space="preserve"> </w:t>
      </w:r>
      <w:r w:rsidR="008A538C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44136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4136C" w:rsidRPr="002536E2">
        <w:rPr>
          <w:rFonts w:ascii="Arial Narrow" w:hAnsi="Arial Narrow"/>
          <w:sz w:val="21"/>
          <w:szCs w:val="21"/>
        </w:rPr>
        <w:t xml:space="preserve">, </w:t>
      </w:r>
      <w:r w:rsidR="008A538C" w:rsidRPr="002536E2">
        <w:rPr>
          <w:rFonts w:ascii="Arial Narrow" w:hAnsi="Arial Narrow"/>
          <w:sz w:val="21"/>
          <w:szCs w:val="21"/>
        </w:rPr>
        <w:t>bod 1_</w:t>
      </w:r>
      <w:r w:rsidR="00180321" w:rsidRPr="002536E2">
        <w:rPr>
          <w:rFonts w:ascii="Arial Narrow" w:hAnsi="Arial Narrow"/>
          <w:sz w:val="21"/>
          <w:szCs w:val="21"/>
        </w:rPr>
        <w:t>56</w:t>
      </w:r>
      <w:r w:rsidR="00845DE1" w:rsidRPr="002536E2">
        <w:rPr>
          <w:rFonts w:ascii="Arial Narrow" w:hAnsi="Arial Narrow"/>
          <w:sz w:val="21"/>
          <w:szCs w:val="21"/>
        </w:rPr>
        <w:t>a</w:t>
      </w:r>
      <w:r w:rsidR="008A538C" w:rsidRPr="002536E2">
        <w:rPr>
          <w:rFonts w:ascii="Arial Narrow" w:hAnsi="Arial Narrow"/>
          <w:sz w:val="21"/>
          <w:szCs w:val="21"/>
        </w:rPr>
        <w:t xml:space="preserve">. </w:t>
      </w:r>
      <w:r w:rsidR="00961906" w:rsidRPr="002536E2">
        <w:rPr>
          <w:rFonts w:ascii="Arial Narrow" w:hAnsi="Arial Narrow"/>
          <w:sz w:val="21"/>
          <w:szCs w:val="21"/>
        </w:rPr>
        <w:t>R</w:t>
      </w:r>
      <w:r w:rsidR="008A538C" w:rsidRPr="002536E2">
        <w:rPr>
          <w:rFonts w:ascii="Arial Narrow" w:hAnsi="Arial Narrow"/>
          <w:sz w:val="21"/>
          <w:szCs w:val="21"/>
        </w:rPr>
        <w:t xml:space="preserve">iešenie je </w:t>
      </w:r>
      <w:r w:rsidR="00961906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8A538C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A538C" w:rsidRPr="002536E2">
        <w:rPr>
          <w:rFonts w:ascii="Arial Narrow" w:hAnsi="Arial Narrow"/>
          <w:sz w:val="21"/>
          <w:szCs w:val="21"/>
        </w:rPr>
        <w:t xml:space="preserve">, detaily </w:t>
      </w:r>
      <w:r w:rsidR="002F1BA6" w:rsidRPr="002536E2">
        <w:rPr>
          <w:rFonts w:ascii="Arial Narrow" w:hAnsi="Arial Narrow"/>
          <w:sz w:val="21"/>
          <w:szCs w:val="21"/>
        </w:rPr>
        <w:t xml:space="preserve">riešiť </w:t>
      </w:r>
      <w:r w:rsidR="008A538C" w:rsidRPr="002536E2">
        <w:rPr>
          <w:rFonts w:ascii="Arial Narrow" w:hAnsi="Arial Narrow"/>
          <w:sz w:val="21"/>
          <w:szCs w:val="21"/>
        </w:rPr>
        <w:t xml:space="preserve">podľa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D</w:t>
      </w:r>
      <w:r w:rsidR="008A538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8A538C" w:rsidRPr="002536E2">
        <w:rPr>
          <w:rFonts w:ascii="Arial Narrow" w:hAnsi="Arial Narrow"/>
          <w:sz w:val="21"/>
          <w:szCs w:val="21"/>
        </w:rPr>
        <w:t>.</w:t>
      </w:r>
    </w:p>
    <w:p w14:paraId="544E57DD" w14:textId="1E8880B3" w:rsidR="00EF5067" w:rsidRPr="002536E2" w:rsidRDefault="00EF5067" w:rsidP="00EF50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Karadžičova-Krížna-Legionárska na ulici Krížna v km 0,925 vytvoriť z pôvodného ostrovčeka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Riešenie je orientačne uvedené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(obrubníky a pod.)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50445C9" w14:textId="77777777" w:rsidR="00EF5067" w:rsidRPr="002536E2" w:rsidRDefault="00EF5067" w:rsidP="00EF506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spresnení vedenia trasy navrhovaného vedenia napájacieho a spätného vedenia SO 602 od meniarne Legionárska po koniec trasy pri ulici Šancová, po doplnení zamerania polohopisu a výškopisu, dotknuté stromy zahrnúť do ochrany.</w:t>
      </w:r>
    </w:p>
    <w:p w14:paraId="6B5513C4" w14:textId="15BA2420" w:rsidR="00FC543A" w:rsidRPr="002536E2" w:rsidRDefault="006834A7" w:rsidP="00FC543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Krížna medzi križovatkou Krížna-Karadžičova a Trnavským mýtom</w:t>
      </w:r>
      <w:r w:rsidR="001A6501" w:rsidRPr="002536E2">
        <w:rPr>
          <w:rFonts w:ascii="Arial Narrow" w:hAnsi="Arial Narrow"/>
          <w:sz w:val="21"/>
          <w:szCs w:val="21"/>
        </w:rPr>
        <w:t xml:space="preserve"> na pravej strane</w:t>
      </w:r>
      <w:r w:rsidR="00F57E0F" w:rsidRPr="002536E2">
        <w:rPr>
          <w:rFonts w:ascii="Arial Narrow" w:hAnsi="Arial Narrow"/>
          <w:sz w:val="21"/>
          <w:szCs w:val="21"/>
        </w:rPr>
        <w:t>, medzi km 0,9 a 1,1,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9376D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A43636" w:rsidRPr="002536E2">
        <w:rPr>
          <w:rFonts w:ascii="Arial Narrow" w:hAnsi="Arial Narrow"/>
          <w:sz w:val="21"/>
          <w:szCs w:val="21"/>
        </w:rPr>
        <w:t>rovnaký spôsob dláždenia</w:t>
      </w:r>
      <w:r w:rsidR="00D9376D" w:rsidRPr="002536E2">
        <w:rPr>
          <w:rFonts w:ascii="Arial Narrow" w:hAnsi="Arial Narrow"/>
          <w:sz w:val="21"/>
          <w:szCs w:val="21"/>
        </w:rPr>
        <w:t>. Medzi jamy použiť drenážny pás z</w:t>
      </w:r>
      <w:r w:rsidRPr="002536E2">
        <w:rPr>
          <w:rFonts w:ascii="Arial Narrow" w:hAnsi="Arial Narrow"/>
          <w:sz w:val="21"/>
          <w:szCs w:val="21"/>
        </w:rPr>
        <w:t>o žulovej</w:t>
      </w:r>
      <w:r w:rsidR="00D9376D" w:rsidRPr="002536E2">
        <w:rPr>
          <w:rFonts w:ascii="Arial Narrow" w:hAnsi="Arial Narrow"/>
          <w:sz w:val="21"/>
          <w:szCs w:val="21"/>
        </w:rPr>
        <w:t xml:space="preserve"> kocky.</w:t>
      </w:r>
      <w:r w:rsidR="00FC543A" w:rsidRPr="002536E2">
        <w:rPr>
          <w:rFonts w:ascii="Arial Narrow" w:hAnsi="Arial Narrow"/>
          <w:sz w:val="21"/>
          <w:szCs w:val="21"/>
        </w:rPr>
        <w:t xml:space="preserve">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FC543A" w:rsidRPr="002536E2">
        <w:rPr>
          <w:rFonts w:ascii="Arial Narrow" w:hAnsi="Arial Narrow"/>
          <w:sz w:val="21"/>
          <w:szCs w:val="21"/>
        </w:rPr>
        <w:t xml:space="preserve">bod 1_63.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FC543A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FC543A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C543A" w:rsidRPr="002536E2">
        <w:rPr>
          <w:rFonts w:ascii="Arial Narrow" w:hAnsi="Arial Narrow"/>
          <w:sz w:val="21"/>
          <w:szCs w:val="21"/>
        </w:rPr>
        <w:t xml:space="preserve">, detaily </w:t>
      </w:r>
      <w:r w:rsidR="00006C97" w:rsidRPr="002536E2">
        <w:rPr>
          <w:rFonts w:ascii="Arial Narrow" w:hAnsi="Arial Narrow"/>
          <w:sz w:val="21"/>
          <w:szCs w:val="21"/>
        </w:rPr>
        <w:t>riešiť</w:t>
      </w:r>
      <w:r w:rsidR="00FC543A" w:rsidRPr="002536E2">
        <w:rPr>
          <w:rFonts w:ascii="Arial Narrow" w:hAnsi="Arial Narrow"/>
          <w:sz w:val="21"/>
          <w:szCs w:val="21"/>
        </w:rPr>
        <w:t xml:space="preserve"> podľa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D</w:t>
      </w:r>
      <w:r w:rsidR="00FC543A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C543A" w:rsidRPr="002536E2">
        <w:rPr>
          <w:rFonts w:ascii="Arial Narrow" w:hAnsi="Arial Narrow"/>
          <w:sz w:val="21"/>
          <w:szCs w:val="21"/>
        </w:rPr>
        <w:t>.</w:t>
      </w:r>
    </w:p>
    <w:p w14:paraId="0289E203" w14:textId="4A59BA01" w:rsidR="00952C4D" w:rsidRPr="002536E2" w:rsidRDefault="000C1151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Pri autobusovej zastávke Trnavské mýto na Krížnej smer centrum</w:t>
      </w:r>
      <w:r w:rsidR="00BC2764" w:rsidRPr="002536E2">
        <w:rPr>
          <w:rFonts w:ascii="Arial Narrow" w:hAnsi="Arial Narrow"/>
          <w:sz w:val="21"/>
          <w:szCs w:val="21"/>
        </w:rPr>
        <w:t>, km 1,15,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2764" w:rsidRPr="002536E2">
        <w:rPr>
          <w:rFonts w:ascii="Arial Narrow" w:hAnsi="Arial Narrow"/>
          <w:sz w:val="21"/>
          <w:szCs w:val="21"/>
        </w:rPr>
        <w:t>u</w:t>
      </w:r>
      <w:r w:rsidR="00AB1902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AB1902" w:rsidRPr="002536E2">
        <w:rPr>
          <w:rFonts w:ascii="Arial Narrow" w:hAnsi="Arial Narrow"/>
          <w:sz w:val="21"/>
          <w:szCs w:val="21"/>
        </w:rPr>
        <w:t xml:space="preserve"> ks na rovnaký rozmer a </w:t>
      </w:r>
      <w:r w:rsidR="0066164D" w:rsidRPr="002536E2">
        <w:rPr>
          <w:rFonts w:ascii="Arial Narrow" w:hAnsi="Arial Narrow"/>
          <w:sz w:val="21"/>
          <w:szCs w:val="21"/>
        </w:rPr>
        <w:t>rovnaký spôsob dláždenia</w:t>
      </w:r>
      <w:r w:rsidR="00AB1902" w:rsidRPr="002536E2">
        <w:rPr>
          <w:rFonts w:ascii="Arial Narrow" w:hAnsi="Arial Narrow"/>
          <w:sz w:val="21"/>
          <w:szCs w:val="21"/>
        </w:rPr>
        <w:t xml:space="preserve">. Osadiť ochranné mreže.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AB1902" w:rsidRPr="002536E2">
        <w:rPr>
          <w:rFonts w:ascii="Arial Narrow" w:hAnsi="Arial Narrow"/>
          <w:sz w:val="21"/>
          <w:szCs w:val="21"/>
        </w:rPr>
        <w:t>bod 1_6</w:t>
      </w:r>
      <w:r w:rsidR="00711C8A" w:rsidRPr="002536E2">
        <w:rPr>
          <w:rFonts w:ascii="Arial Narrow" w:hAnsi="Arial Narrow"/>
          <w:sz w:val="21"/>
          <w:szCs w:val="21"/>
        </w:rPr>
        <w:t>6</w:t>
      </w:r>
      <w:r w:rsidR="00AB1902" w:rsidRPr="002536E2">
        <w:rPr>
          <w:rFonts w:ascii="Arial Narrow" w:hAnsi="Arial Narrow"/>
          <w:sz w:val="21"/>
          <w:szCs w:val="21"/>
        </w:rPr>
        <w:t xml:space="preserve">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AB1902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</w:t>
      </w:r>
      <w:r w:rsidR="00563E72" w:rsidRPr="002536E2">
        <w:rPr>
          <w:rFonts w:ascii="Arial Narrow" w:hAnsi="Arial Narrow"/>
          <w:sz w:val="21"/>
          <w:szCs w:val="21"/>
        </w:rPr>
        <w:t xml:space="preserve">uvedené </w:t>
      </w:r>
      <w:r w:rsidR="00AB1902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B1902" w:rsidRPr="002536E2">
        <w:rPr>
          <w:rFonts w:ascii="Arial Narrow" w:hAnsi="Arial Narrow"/>
          <w:sz w:val="21"/>
          <w:szCs w:val="21"/>
        </w:rPr>
        <w:t xml:space="preserve">, detaily </w:t>
      </w:r>
      <w:r w:rsidR="00961906" w:rsidRPr="002536E2">
        <w:rPr>
          <w:rFonts w:ascii="Arial Narrow" w:hAnsi="Arial Narrow"/>
          <w:sz w:val="21"/>
          <w:szCs w:val="21"/>
        </w:rPr>
        <w:t xml:space="preserve">riešiť </w:t>
      </w:r>
      <w:r w:rsidR="00AB1902" w:rsidRPr="002536E2">
        <w:rPr>
          <w:rFonts w:ascii="Arial Narrow" w:hAnsi="Arial Narrow"/>
          <w:sz w:val="21"/>
          <w:szCs w:val="21"/>
        </w:rPr>
        <w:t xml:space="preserve">podľa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D</w:t>
      </w:r>
      <w:r w:rsidR="00AB190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B1902" w:rsidRPr="002536E2">
        <w:rPr>
          <w:rFonts w:ascii="Arial Narrow" w:hAnsi="Arial Narrow"/>
          <w:sz w:val="21"/>
          <w:szCs w:val="21"/>
        </w:rPr>
        <w:t>.</w:t>
      </w:r>
    </w:p>
    <w:p w14:paraId="5A68B284" w14:textId="6EB83ECF" w:rsidR="00EF1D29" w:rsidRPr="002536E2" w:rsidRDefault="00926CE5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 autobusovou zastávkou Trnavské mýto smer z centra na Krížnej ulici, medzi km 1,14 a 2,17</w:t>
      </w:r>
      <w:r w:rsidR="00123F85" w:rsidRPr="002536E2">
        <w:rPr>
          <w:rFonts w:ascii="Arial Narrow" w:hAnsi="Arial Narrow"/>
          <w:sz w:val="21"/>
          <w:szCs w:val="21"/>
        </w:rPr>
        <w:t xml:space="preserve"> v</w:t>
      </w:r>
      <w:r w:rsidR="00EF1D29" w:rsidRPr="002536E2">
        <w:rPr>
          <w:rFonts w:ascii="Arial Narrow" w:hAnsi="Arial Narrow"/>
          <w:sz w:val="21"/>
          <w:szCs w:val="21"/>
        </w:rPr>
        <w:t xml:space="preserve">ytvoriť vegetačný pás . Navrhované a existujúce siete VO a EL </w:t>
      </w:r>
      <w:r w:rsidR="0036235B" w:rsidRPr="002536E2">
        <w:rPr>
          <w:rFonts w:ascii="Arial Narrow" w:hAnsi="Arial Narrow"/>
          <w:sz w:val="21"/>
          <w:szCs w:val="21"/>
        </w:rPr>
        <w:t>uložiť do chráničiek</w:t>
      </w:r>
      <w:r w:rsidR="00EF1D29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967E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67EA4" w:rsidRPr="002536E2">
        <w:rPr>
          <w:rFonts w:ascii="Arial Narrow" w:hAnsi="Arial Narrow"/>
          <w:sz w:val="21"/>
          <w:szCs w:val="21"/>
        </w:rPr>
        <w:t xml:space="preserve">, </w:t>
      </w:r>
      <w:r w:rsidR="00EF1D29" w:rsidRPr="002536E2">
        <w:rPr>
          <w:rFonts w:ascii="Arial Narrow" w:hAnsi="Arial Narrow"/>
          <w:sz w:val="21"/>
          <w:szCs w:val="21"/>
        </w:rPr>
        <w:t xml:space="preserve">bod 1_77. </w:t>
      </w:r>
      <w:r w:rsidR="00563E72" w:rsidRPr="002536E2">
        <w:rPr>
          <w:rFonts w:ascii="Arial Narrow" w:hAnsi="Arial Narrow"/>
          <w:sz w:val="21"/>
          <w:szCs w:val="21"/>
        </w:rPr>
        <w:t>R</w:t>
      </w:r>
      <w:r w:rsidR="00EF1D29" w:rsidRPr="002536E2">
        <w:rPr>
          <w:rFonts w:ascii="Arial Narrow" w:hAnsi="Arial Narrow"/>
          <w:sz w:val="21"/>
          <w:szCs w:val="21"/>
        </w:rPr>
        <w:t xml:space="preserve">iešenie je </w:t>
      </w:r>
      <w:r w:rsidR="00563E72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EF1D29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F1D29" w:rsidRPr="002536E2">
        <w:rPr>
          <w:rFonts w:ascii="Arial Narrow" w:hAnsi="Arial Narrow"/>
          <w:sz w:val="21"/>
          <w:szCs w:val="21"/>
        </w:rPr>
        <w:t xml:space="preserve">, detaily </w:t>
      </w:r>
      <w:r w:rsidR="00563E72" w:rsidRPr="002536E2">
        <w:rPr>
          <w:rFonts w:ascii="Arial Narrow" w:hAnsi="Arial Narrow"/>
          <w:sz w:val="21"/>
          <w:szCs w:val="21"/>
        </w:rPr>
        <w:t>riešiť</w:t>
      </w:r>
      <w:r w:rsidR="00EF1D29" w:rsidRPr="002536E2">
        <w:rPr>
          <w:rFonts w:ascii="Arial Narrow" w:hAnsi="Arial Narrow"/>
          <w:sz w:val="21"/>
          <w:szCs w:val="21"/>
        </w:rPr>
        <w:t xml:space="preserve"> podľa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D</w:t>
      </w:r>
      <w:r w:rsidR="00EF1D29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F1D29" w:rsidRPr="002536E2">
        <w:rPr>
          <w:rFonts w:ascii="Arial Narrow" w:hAnsi="Arial Narrow"/>
          <w:sz w:val="21"/>
          <w:szCs w:val="21"/>
        </w:rPr>
        <w:t xml:space="preserve">. </w:t>
      </w:r>
    </w:p>
    <w:p w14:paraId="6E11F912" w14:textId="17DC5FDD" w:rsidR="009A7191" w:rsidRPr="002536E2" w:rsidRDefault="009A7191" w:rsidP="00585D32">
      <w:pPr>
        <w:pStyle w:val="Nadpis3"/>
      </w:pPr>
      <w:bookmarkStart w:id="42" w:name="_Toc173315336"/>
      <w:bookmarkStart w:id="43" w:name="_Toc187685212"/>
      <w:r w:rsidRPr="002536E2">
        <w:t>SO 031 Vegetačné úpravy električkovej trate na Ružinovskej ulici</w:t>
      </w:r>
      <w:bookmarkEnd w:id="42"/>
      <w:bookmarkEnd w:id="43"/>
    </w:p>
    <w:p w14:paraId="0641489F" w14:textId="1E6BBB2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2712C1" w14:textId="54758C72" w:rsidR="00A074C4" w:rsidRPr="002536E2" w:rsidRDefault="00A067D2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C243EA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záhonov, </w:t>
      </w:r>
      <w:r w:rsidR="00095DDA" w:rsidRPr="002536E2">
        <w:rPr>
          <w:rFonts w:ascii="Arial Narrow" w:hAnsi="Arial Narrow"/>
          <w:sz w:val="21"/>
          <w:szCs w:val="21"/>
        </w:rPr>
        <w:t>ich</w:t>
      </w:r>
      <w:r w:rsidRPr="002536E2">
        <w:rPr>
          <w:rFonts w:ascii="Arial Narrow" w:hAnsi="Arial Narrow"/>
          <w:sz w:val="21"/>
          <w:szCs w:val="21"/>
        </w:rPr>
        <w:t xml:space="preserve"> umiestnenie</w:t>
      </w:r>
      <w:r w:rsidR="00853862" w:rsidRPr="002536E2">
        <w:rPr>
          <w:rFonts w:ascii="Arial Narrow" w:hAnsi="Arial Narrow"/>
          <w:sz w:val="21"/>
          <w:szCs w:val="21"/>
        </w:rPr>
        <w:t>, založenie</w:t>
      </w:r>
      <w:r w:rsidR="00604574" w:rsidRPr="002536E2">
        <w:rPr>
          <w:rFonts w:ascii="Arial Narrow" w:hAnsi="Arial Narrow"/>
          <w:sz w:val="21"/>
          <w:szCs w:val="21"/>
        </w:rPr>
        <w:t xml:space="preserve"> (aby ne</w:t>
      </w:r>
      <w:r w:rsidR="00776991" w:rsidRPr="002536E2">
        <w:rPr>
          <w:rFonts w:ascii="Arial Narrow" w:hAnsi="Arial Narrow"/>
          <w:sz w:val="21"/>
          <w:szCs w:val="21"/>
        </w:rPr>
        <w:t>zasahovali do priechodného prierezu električiek)</w:t>
      </w:r>
      <w:r w:rsidR="00C243EA" w:rsidRPr="002536E2">
        <w:rPr>
          <w:rFonts w:ascii="Arial Narrow" w:hAnsi="Arial Narrow"/>
          <w:sz w:val="21"/>
          <w:szCs w:val="21"/>
        </w:rPr>
        <w:t>, rezy</w:t>
      </w:r>
      <w:r w:rsidRPr="002536E2">
        <w:rPr>
          <w:rFonts w:ascii="Arial Narrow" w:hAnsi="Arial Narrow"/>
          <w:sz w:val="21"/>
          <w:szCs w:val="21"/>
        </w:rPr>
        <w:t xml:space="preserve"> a pod.</w:t>
      </w:r>
    </w:p>
    <w:p w14:paraId="3051E907" w14:textId="02C626F3" w:rsidR="00A067D2" w:rsidRPr="002536E2" w:rsidRDefault="00A074C4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3348C8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3348C8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7B28FD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</w:t>
      </w:r>
      <w:r w:rsidR="00D82A7C" w:rsidRPr="002536E2">
        <w:rPr>
          <w:rStyle w:val="ui-provider"/>
          <w:rFonts w:ascii="Arial Narrow" w:hAnsi="Arial Narrow"/>
          <w:sz w:val="21"/>
          <w:szCs w:val="21"/>
        </w:rPr>
        <w:t xml:space="preserve"> </w:t>
      </w:r>
      <w:r w:rsidR="00D82A7C" w:rsidRPr="002536E2">
        <w:rPr>
          <w:rFonts w:ascii="Arial Narrow" w:hAnsi="Arial Narrow"/>
          <w:sz w:val="21"/>
          <w:szCs w:val="21"/>
        </w:rPr>
        <w:t>a túto</w:t>
      </w:r>
      <w:r w:rsidRPr="002536E2">
        <w:rPr>
          <w:rFonts w:ascii="Arial Narrow" w:hAnsi="Arial Narrow"/>
          <w:sz w:val="21"/>
          <w:szCs w:val="21"/>
        </w:rPr>
        <w:t xml:space="preserve"> údržbu vegetácie bude mať na starosti Zhotoviteľ.</w:t>
      </w:r>
    </w:p>
    <w:p w14:paraId="45903FAE" w14:textId="28473CD1" w:rsidR="00CE465C" w:rsidRPr="002536E2" w:rsidRDefault="00CE465C" w:rsidP="00CE46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Konštrukciu/vrstvy a špecifikácie vegetačn</w:t>
      </w:r>
      <w:r w:rsidR="00D86874" w:rsidRPr="002536E2">
        <w:rPr>
          <w:rFonts w:ascii="Arial Narrow" w:hAnsi="Arial Narrow"/>
          <w:sz w:val="21"/>
          <w:szCs w:val="21"/>
        </w:rPr>
        <w:t>ýc</w:t>
      </w:r>
      <w:r w:rsidRPr="002536E2">
        <w:rPr>
          <w:rFonts w:ascii="Arial Narrow" w:hAnsi="Arial Narrow"/>
          <w:sz w:val="21"/>
          <w:szCs w:val="21"/>
        </w:rPr>
        <w:t xml:space="preserve">h </w:t>
      </w:r>
      <w:r w:rsidR="00D86874" w:rsidRPr="002536E2">
        <w:rPr>
          <w:rFonts w:ascii="Arial Narrow" w:hAnsi="Arial Narrow"/>
          <w:sz w:val="21"/>
          <w:szCs w:val="21"/>
        </w:rPr>
        <w:t>plôch navrhnúť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Požiadaviek na vegetačné plochy.</w:t>
      </w:r>
    </w:p>
    <w:p w14:paraId="1959D0DA" w14:textId="66C63C39" w:rsidR="002F14AB" w:rsidRPr="002536E2" w:rsidRDefault="00EE210E" w:rsidP="002F14A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2,8</w:t>
      </w:r>
      <w:r w:rsidR="00107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7148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napriameným priechodom pre chodcov a cyklistov a prejazdom vytvoriť vegetačný ostrovček namiesto </w:t>
      </w:r>
      <w:r w:rsidR="00D403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spevnenej plochy. </w:t>
      </w:r>
      <w:r w:rsidR="002F14AB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CB11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B11A4" w:rsidRPr="002536E2">
        <w:rPr>
          <w:rFonts w:ascii="Arial Narrow" w:hAnsi="Arial Narrow"/>
          <w:sz w:val="21"/>
          <w:szCs w:val="21"/>
        </w:rPr>
        <w:t xml:space="preserve">, </w:t>
      </w:r>
      <w:r w:rsidR="002F14AB" w:rsidRPr="002536E2">
        <w:rPr>
          <w:rFonts w:ascii="Arial Narrow" w:hAnsi="Arial Narrow"/>
          <w:sz w:val="21"/>
          <w:szCs w:val="21"/>
        </w:rPr>
        <w:t xml:space="preserve">bod 2_73. </w:t>
      </w:r>
      <w:r w:rsidR="00946F6D" w:rsidRPr="002536E2">
        <w:rPr>
          <w:rFonts w:ascii="Arial Narrow" w:hAnsi="Arial Narrow"/>
          <w:sz w:val="21"/>
          <w:szCs w:val="21"/>
        </w:rPr>
        <w:t xml:space="preserve">Napriamenie priechodu súvisí s pripomienkami v </w:t>
      </w:r>
      <w:r w:rsidR="00946F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46F6D" w:rsidRPr="002536E2">
        <w:rPr>
          <w:rFonts w:ascii="Arial Narrow" w:hAnsi="Arial Narrow"/>
          <w:sz w:val="21"/>
          <w:szCs w:val="21"/>
        </w:rPr>
        <w:t>, body 2_</w:t>
      </w:r>
      <w:r w:rsidR="00DB214B" w:rsidRPr="002536E2">
        <w:rPr>
          <w:rFonts w:ascii="Arial Narrow" w:hAnsi="Arial Narrow"/>
          <w:sz w:val="21"/>
          <w:szCs w:val="21"/>
        </w:rPr>
        <w:t>69 a 2_76. Riešenie je o</w:t>
      </w:r>
      <w:r w:rsidR="002F14AB" w:rsidRPr="002536E2">
        <w:rPr>
          <w:rFonts w:ascii="Arial Narrow" w:hAnsi="Arial Narrow"/>
          <w:sz w:val="21"/>
          <w:szCs w:val="21"/>
        </w:rPr>
        <w:t xml:space="preserve">rientačne </w:t>
      </w:r>
      <w:r w:rsidR="00DB214B" w:rsidRPr="002536E2">
        <w:rPr>
          <w:rFonts w:ascii="Arial Narrow" w:hAnsi="Arial Narrow"/>
          <w:sz w:val="21"/>
          <w:szCs w:val="21"/>
        </w:rPr>
        <w:t xml:space="preserve">znázornené </w:t>
      </w:r>
      <w:r w:rsidR="002F14AB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F14AB" w:rsidRPr="002536E2">
        <w:rPr>
          <w:rFonts w:ascii="Arial Narrow" w:hAnsi="Arial Narrow"/>
          <w:sz w:val="21"/>
          <w:szCs w:val="21"/>
        </w:rPr>
        <w:t xml:space="preserve">, detaily podľa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D</w:t>
      </w:r>
      <w:r w:rsidR="002F14A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F14AB" w:rsidRPr="002536E2">
        <w:rPr>
          <w:rFonts w:ascii="Arial Narrow" w:hAnsi="Arial Narrow"/>
          <w:sz w:val="21"/>
          <w:szCs w:val="21"/>
        </w:rPr>
        <w:t>.</w:t>
      </w:r>
    </w:p>
    <w:p w14:paraId="413DB25A" w14:textId="51064021" w:rsidR="00725341" w:rsidRPr="002536E2" w:rsidRDefault="00725341" w:rsidP="00585D32">
      <w:pPr>
        <w:pStyle w:val="Nadpis3"/>
      </w:pPr>
      <w:bookmarkStart w:id="44" w:name="_Toc173315337"/>
      <w:bookmarkStart w:id="45" w:name="_Toc187685213"/>
      <w:r w:rsidRPr="002536E2">
        <w:t xml:space="preserve">SO </w:t>
      </w:r>
      <w:r w:rsidR="00FF3099" w:rsidRPr="002536E2">
        <w:t>033</w:t>
      </w:r>
      <w:r w:rsidRPr="002536E2">
        <w:t xml:space="preserve"> </w:t>
      </w:r>
      <w:r w:rsidR="008C400C" w:rsidRPr="002536E2">
        <w:t>Vegetačné úpravy Ružinov</w:t>
      </w:r>
      <w:bookmarkEnd w:id="44"/>
      <w:bookmarkEnd w:id="45"/>
    </w:p>
    <w:p w14:paraId="25CDE03B" w14:textId="4B760AD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6EFFF08" w14:textId="161A5FF5" w:rsidR="00725341" w:rsidRPr="002536E2" w:rsidRDefault="00850740" w:rsidP="007253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C22BC9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C22BC9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 xml:space="preserve">sa nachádzajú </w:t>
      </w:r>
      <w:r w:rsidR="008C400C" w:rsidRPr="002536E2">
        <w:rPr>
          <w:rFonts w:ascii="Arial Narrow" w:hAnsi="Arial Narrow"/>
          <w:sz w:val="21"/>
          <w:szCs w:val="21"/>
        </w:rPr>
        <w:t>v</w:t>
      </w:r>
      <w:r w:rsidR="00C22BC9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22BC9" w:rsidRPr="002536E2">
        <w:rPr>
          <w:rFonts w:ascii="Arial Narrow" w:hAnsi="Arial Narrow"/>
          <w:sz w:val="21"/>
          <w:szCs w:val="21"/>
        </w:rPr>
        <w:t>.</w:t>
      </w:r>
    </w:p>
    <w:p w14:paraId="020DAE81" w14:textId="18266AB1" w:rsidR="00413080" w:rsidRPr="002536E2" w:rsidRDefault="00413080" w:rsidP="007F3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>druhy drevín/krov na jednotlivé miesta, druhy záhonov, jej umiestnenie</w:t>
      </w:r>
      <w:r w:rsidR="003646CB" w:rsidRPr="002536E2">
        <w:rPr>
          <w:rFonts w:ascii="Arial Narrow" w:hAnsi="Arial Narrow"/>
          <w:sz w:val="21"/>
          <w:szCs w:val="21"/>
        </w:rPr>
        <w:t>, založenie (aby nezasahovali do priechodného prierezu električiek), rezy a pod.</w:t>
      </w:r>
    </w:p>
    <w:p w14:paraId="655B8E06" w14:textId="639D919D" w:rsidR="001B1D20" w:rsidRPr="002536E2" w:rsidRDefault="001B1D20" w:rsidP="001B1D2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5003CE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5003CE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5003CE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 </w:t>
      </w:r>
      <w:r w:rsidRPr="002536E2">
        <w:rPr>
          <w:rFonts w:ascii="Arial Narrow" w:hAnsi="Arial Narrow"/>
          <w:sz w:val="21"/>
          <w:szCs w:val="21"/>
        </w:rPr>
        <w:t xml:space="preserve">a túto údržbu vegetácie bude mať na starosti Zhotoviteľ. </w:t>
      </w:r>
    </w:p>
    <w:p w14:paraId="24840E3D" w14:textId="77777777" w:rsidR="00941517" w:rsidRPr="002536E2" w:rsidRDefault="00941517" w:rsidP="0094151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10C082AD" w14:textId="2656E8F0" w:rsidR="00C33FAE" w:rsidRPr="002536E2" w:rsidRDefault="00776E42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ulici Miletičova medzi km </w:t>
      </w:r>
      <w:r w:rsidR="00941A07" w:rsidRPr="002536E2">
        <w:rPr>
          <w:rFonts w:ascii="Arial Narrow" w:hAnsi="Arial Narrow"/>
          <w:sz w:val="21"/>
          <w:szCs w:val="21"/>
        </w:rPr>
        <w:t>1,5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a 1,8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5E476B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>. Pripraviť nové stromové jamy</w:t>
      </w:r>
      <w:r w:rsidR="00045613" w:rsidRPr="002536E2">
        <w:rPr>
          <w:rFonts w:ascii="Arial Narrow" w:hAnsi="Arial Narrow"/>
          <w:sz w:val="21"/>
          <w:szCs w:val="21"/>
        </w:rPr>
        <w:t xml:space="preserve"> (</w:t>
      </w:r>
      <w:r w:rsidR="00753AB2" w:rsidRPr="002536E2">
        <w:rPr>
          <w:rFonts w:ascii="Arial Narrow" w:hAnsi="Arial Narrow"/>
          <w:sz w:val="21"/>
          <w:szCs w:val="21"/>
        </w:rPr>
        <w:t>vybúranie existujúceho chodníka a osadenie lemovania stromových jám)</w:t>
      </w:r>
      <w:r w:rsidR="00C33FAE" w:rsidRPr="002536E2">
        <w:rPr>
          <w:rFonts w:ascii="Arial Narrow" w:hAnsi="Arial Narrow"/>
          <w:sz w:val="21"/>
          <w:szCs w:val="21"/>
        </w:rPr>
        <w:t>, overiť kolíziu s existujúcimi IS, navrhované IS posunúť</w:t>
      </w:r>
      <w:r w:rsidR="00205F86" w:rsidRPr="002536E2">
        <w:rPr>
          <w:rFonts w:ascii="Arial Narrow" w:hAnsi="Arial Narrow"/>
          <w:sz w:val="21"/>
          <w:szCs w:val="21"/>
        </w:rPr>
        <w:t xml:space="preserve"> (SO 626, príp. iné IS)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B046F1" w:rsidRPr="002536E2">
        <w:rPr>
          <w:rFonts w:ascii="Arial Narrow" w:hAnsi="Arial Narrow"/>
          <w:sz w:val="21"/>
          <w:szCs w:val="21"/>
        </w:rPr>
        <w:t xml:space="preserve">v </w:t>
      </w:r>
      <w:r w:rsidR="00B046F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46F1"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1_91. </w:t>
      </w:r>
      <w:r w:rsidR="00383C45" w:rsidRPr="002536E2">
        <w:rPr>
          <w:rFonts w:ascii="Arial Narrow" w:hAnsi="Arial Narrow"/>
          <w:sz w:val="21"/>
          <w:szCs w:val="21"/>
        </w:rPr>
        <w:t>A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riešenie </w:t>
      </w:r>
      <w:r w:rsidR="00383C45" w:rsidRPr="002536E2">
        <w:rPr>
          <w:rFonts w:ascii="Arial Narrow" w:hAnsi="Arial Narrow"/>
          <w:sz w:val="21"/>
          <w:szCs w:val="21"/>
        </w:rPr>
        <w:t xml:space="preserve">znázornené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383C45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4461DAEC" w14:textId="5AB65EC4" w:rsidR="00C33FAE" w:rsidRPr="002536E2" w:rsidRDefault="00A10BEC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3E76E2" w:rsidRPr="002536E2">
        <w:rPr>
          <w:rFonts w:ascii="Arial Narrow" w:hAnsi="Arial Narrow"/>
          <w:sz w:val="21"/>
          <w:szCs w:val="21"/>
        </w:rPr>
        <w:t xml:space="preserve">električkovej </w:t>
      </w:r>
      <w:r w:rsidRPr="002536E2">
        <w:rPr>
          <w:rFonts w:ascii="Arial Narrow" w:hAnsi="Arial Narrow"/>
          <w:sz w:val="21"/>
          <w:szCs w:val="21"/>
        </w:rPr>
        <w:t>zastávke Saleziáni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E2690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1_95. </w:t>
      </w:r>
      <w:r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7BBCB033" w14:textId="44C02753" w:rsidR="00C33FAE" w:rsidRPr="002536E2" w:rsidRDefault="003E76E2" w:rsidP="002538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autobusovej zastávke Saleziáni </w:t>
      </w:r>
      <w:r w:rsidR="00A27AA2" w:rsidRPr="002536E2">
        <w:rPr>
          <w:rFonts w:ascii="Arial Narrow" w:hAnsi="Arial Narrow"/>
          <w:sz w:val="21"/>
          <w:szCs w:val="21"/>
        </w:rPr>
        <w:t>u</w:t>
      </w:r>
      <w:r w:rsidR="00C33FAE" w:rsidRPr="002536E2">
        <w:rPr>
          <w:rFonts w:ascii="Arial Narrow" w:hAnsi="Arial Narrow"/>
          <w:sz w:val="21"/>
          <w:szCs w:val="21"/>
        </w:rPr>
        <w:t xml:space="preserve">praviť </w:t>
      </w:r>
      <w:r w:rsidR="000D027E" w:rsidRPr="002536E2">
        <w:rPr>
          <w:rFonts w:ascii="Arial Narrow" w:hAnsi="Arial Narrow"/>
          <w:sz w:val="21"/>
          <w:szCs w:val="21"/>
        </w:rPr>
        <w:t xml:space="preserve">3 </w:t>
      </w:r>
      <w:r w:rsidR="00C33FAE" w:rsidRPr="002536E2">
        <w:rPr>
          <w:rFonts w:ascii="Arial Narrow" w:hAnsi="Arial Narrow"/>
          <w:sz w:val="21"/>
          <w:szCs w:val="21"/>
        </w:rPr>
        <w:t xml:space="preserve">stromové jamy na rovnaký rozmer a </w:t>
      </w:r>
      <w:r w:rsidR="00A10CC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 bod 1_97. </w:t>
      </w:r>
      <w:r w:rsidR="005151AB"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="005151AB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151A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47680D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47680D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164B90B7" w14:textId="67AAE10C" w:rsidR="00D06036" w:rsidRPr="002536E2" w:rsidRDefault="00B1500D" w:rsidP="00D060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 križovatkou Záhradnícka – Ružová dolina medzi km </w:t>
      </w:r>
      <w:r w:rsidR="001E0627" w:rsidRPr="002536E2">
        <w:rPr>
          <w:rFonts w:ascii="Arial Narrow" w:hAnsi="Arial Narrow"/>
          <w:sz w:val="21"/>
          <w:szCs w:val="21"/>
        </w:rPr>
        <w:t>2,</w:t>
      </w:r>
      <w:r w:rsidRPr="002536E2">
        <w:rPr>
          <w:rFonts w:ascii="Arial Narrow" w:hAnsi="Arial Narrow"/>
          <w:sz w:val="21"/>
          <w:szCs w:val="21"/>
        </w:rPr>
        <w:t>1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1E0627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>,2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06036" w:rsidRPr="002536E2">
        <w:rPr>
          <w:rFonts w:ascii="Arial Narrow" w:hAnsi="Arial Narrow"/>
          <w:sz w:val="21"/>
          <w:szCs w:val="21"/>
        </w:rPr>
        <w:t xml:space="preserve">praviť stromové jamy na rovnaký rozmer a použiť rovnaké systémové riešenie. Medzi jamy použiť drenážny pás z kocky. Riešenie je vyznačené </w:t>
      </w:r>
      <w:r w:rsidR="001E0627" w:rsidRPr="002536E2">
        <w:rPr>
          <w:rFonts w:ascii="Arial Narrow" w:hAnsi="Arial Narrow"/>
          <w:sz w:val="21"/>
          <w:szCs w:val="21"/>
        </w:rPr>
        <w:t xml:space="preserve">v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E0627" w:rsidRPr="002536E2">
        <w:rPr>
          <w:rFonts w:ascii="Arial Narrow" w:hAnsi="Arial Narrow"/>
          <w:sz w:val="21"/>
          <w:szCs w:val="21"/>
        </w:rPr>
        <w:t xml:space="preserve">, </w:t>
      </w:r>
      <w:r w:rsidR="00D06036" w:rsidRPr="002536E2">
        <w:rPr>
          <w:rFonts w:ascii="Arial Narrow" w:hAnsi="Arial Narrow"/>
          <w:sz w:val="21"/>
          <w:szCs w:val="21"/>
        </w:rPr>
        <w:t xml:space="preserve">bod 2_31. </w:t>
      </w:r>
      <w:r w:rsidR="001E0627" w:rsidRPr="002536E2">
        <w:rPr>
          <w:rFonts w:ascii="Arial Narrow" w:hAnsi="Arial Narrow"/>
          <w:sz w:val="21"/>
          <w:szCs w:val="21"/>
        </w:rPr>
        <w:t>R</w:t>
      </w:r>
      <w:r w:rsidR="00D06036" w:rsidRPr="002536E2">
        <w:rPr>
          <w:rFonts w:ascii="Arial Narrow" w:hAnsi="Arial Narrow"/>
          <w:sz w:val="21"/>
          <w:szCs w:val="21"/>
        </w:rPr>
        <w:t xml:space="preserve">iešenie je </w:t>
      </w:r>
      <w:r w:rsidR="001E0627" w:rsidRPr="002536E2">
        <w:rPr>
          <w:rFonts w:ascii="Arial Narrow" w:hAnsi="Arial Narrow"/>
          <w:sz w:val="21"/>
          <w:szCs w:val="21"/>
        </w:rPr>
        <w:t xml:space="preserve">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D06036" w:rsidRPr="002536E2">
        <w:rPr>
          <w:rFonts w:ascii="Arial Narrow" w:hAnsi="Arial Narrow"/>
          <w:sz w:val="21"/>
          <w:szCs w:val="21"/>
        </w:rPr>
        <w:t xml:space="preserve">, detaily </w:t>
      </w:r>
      <w:r w:rsidR="001E0627" w:rsidRPr="002536E2">
        <w:rPr>
          <w:rFonts w:ascii="Arial Narrow" w:hAnsi="Arial Narrow"/>
          <w:sz w:val="21"/>
          <w:szCs w:val="21"/>
        </w:rPr>
        <w:t>riešiť</w:t>
      </w:r>
      <w:r w:rsidR="00D06036" w:rsidRPr="002536E2">
        <w:rPr>
          <w:rFonts w:ascii="Arial Narrow" w:hAnsi="Arial Narrow"/>
          <w:sz w:val="21"/>
          <w:szCs w:val="21"/>
        </w:rPr>
        <w:t xml:space="preserve"> podľa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D</w:t>
      </w:r>
      <w:r w:rsidR="00D06036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06036" w:rsidRPr="002536E2">
        <w:rPr>
          <w:rFonts w:ascii="Arial Narrow" w:hAnsi="Arial Narrow"/>
          <w:sz w:val="21"/>
          <w:szCs w:val="21"/>
        </w:rPr>
        <w:t>.</w:t>
      </w:r>
    </w:p>
    <w:p w14:paraId="4AE70CFF" w14:textId="6B73458D" w:rsidR="002E2E38" w:rsidRPr="002536E2" w:rsidRDefault="002E2E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ochranu stromčekov medzi ulicami Jégeho a Líščie nivy.</w:t>
      </w:r>
    </w:p>
    <w:p w14:paraId="7BE7C600" w14:textId="66141644" w:rsidR="00D06036" w:rsidRPr="002536E2" w:rsidRDefault="0041748F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Medzi ulicami </w:t>
      </w:r>
      <w:r w:rsidR="00011E53" w:rsidRPr="002536E2">
        <w:rPr>
          <w:rFonts w:ascii="Arial Narrow" w:hAnsi="Arial Narrow"/>
          <w:sz w:val="21"/>
          <w:szCs w:val="21"/>
        </w:rPr>
        <w:t>Zelinárska a Mraziarensk</w:t>
      </w:r>
      <w:r w:rsidR="00696665" w:rsidRPr="002536E2">
        <w:rPr>
          <w:rFonts w:ascii="Arial Narrow" w:hAnsi="Arial Narrow"/>
          <w:sz w:val="21"/>
          <w:szCs w:val="21"/>
        </w:rPr>
        <w:t>á</w:t>
      </w:r>
      <w:r w:rsidR="00011E53" w:rsidRPr="002536E2">
        <w:rPr>
          <w:rFonts w:ascii="Arial Narrow" w:hAnsi="Arial Narrow"/>
          <w:sz w:val="21"/>
          <w:szCs w:val="21"/>
        </w:rPr>
        <w:t xml:space="preserve"> km 2,30 a 2,40 </w:t>
      </w:r>
      <w:r w:rsidR="00E74AB4" w:rsidRPr="002536E2">
        <w:rPr>
          <w:rFonts w:ascii="Arial Narrow" w:hAnsi="Arial Narrow"/>
          <w:sz w:val="21"/>
          <w:szCs w:val="21"/>
        </w:rPr>
        <w:t>u</w:t>
      </w:r>
      <w:r w:rsidR="000A4527" w:rsidRPr="002536E2">
        <w:rPr>
          <w:rFonts w:ascii="Arial Narrow" w:hAnsi="Arial Narrow"/>
          <w:sz w:val="21"/>
          <w:szCs w:val="21"/>
        </w:rPr>
        <w:t>praviť stromové jamy a parkovacie miesta do pôvodného stavu pred rekonštrukciou.</w:t>
      </w:r>
      <w:r w:rsidR="00E408EC" w:rsidRPr="002536E2">
        <w:rPr>
          <w:rFonts w:ascii="Arial Narrow" w:hAnsi="Arial Narrow"/>
          <w:sz w:val="21"/>
          <w:szCs w:val="21"/>
        </w:rPr>
        <w:t xml:space="preserve"> Riešenie je vyznačené </w:t>
      </w:r>
      <w:r w:rsidR="005C7CF7" w:rsidRPr="002536E2">
        <w:rPr>
          <w:rFonts w:ascii="Arial Narrow" w:hAnsi="Arial Narrow"/>
          <w:sz w:val="21"/>
          <w:szCs w:val="21"/>
        </w:rPr>
        <w:t xml:space="preserve">v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C7CF7" w:rsidRPr="002536E2">
        <w:rPr>
          <w:rFonts w:ascii="Arial Narrow" w:hAnsi="Arial Narrow"/>
          <w:sz w:val="21"/>
          <w:szCs w:val="21"/>
        </w:rPr>
        <w:t xml:space="preserve">, </w:t>
      </w:r>
      <w:r w:rsidR="00E408EC" w:rsidRPr="002536E2">
        <w:rPr>
          <w:rFonts w:ascii="Arial Narrow" w:hAnsi="Arial Narrow"/>
          <w:sz w:val="21"/>
          <w:szCs w:val="21"/>
        </w:rPr>
        <w:t xml:space="preserve"> bod 2_</w:t>
      </w:r>
      <w:r w:rsidR="00AA5094" w:rsidRPr="002536E2">
        <w:rPr>
          <w:rFonts w:ascii="Arial Narrow" w:hAnsi="Arial Narrow"/>
          <w:sz w:val="21"/>
          <w:szCs w:val="21"/>
        </w:rPr>
        <w:t>42</w:t>
      </w:r>
      <w:r w:rsidR="005C7CF7" w:rsidRPr="002536E2">
        <w:rPr>
          <w:rFonts w:ascii="Arial Narrow" w:hAnsi="Arial Narrow"/>
          <w:sz w:val="21"/>
          <w:szCs w:val="21"/>
        </w:rPr>
        <w:t>,</w:t>
      </w:r>
      <w:r w:rsidR="00E408EC" w:rsidRPr="002536E2">
        <w:rPr>
          <w:rFonts w:ascii="Arial Narrow" w:hAnsi="Arial Narrow"/>
          <w:sz w:val="21"/>
          <w:szCs w:val="21"/>
        </w:rPr>
        <w:t xml:space="preserve"> </w:t>
      </w:r>
      <w:r w:rsidR="005C7CF7" w:rsidRPr="002536E2">
        <w:rPr>
          <w:rFonts w:ascii="Arial Narrow" w:hAnsi="Arial Narrow"/>
          <w:sz w:val="21"/>
          <w:szCs w:val="21"/>
        </w:rPr>
        <w:t>o</w:t>
      </w:r>
      <w:r w:rsidR="00E408EC" w:rsidRPr="002536E2">
        <w:rPr>
          <w:rFonts w:ascii="Arial Narrow" w:hAnsi="Arial Narrow"/>
          <w:sz w:val="21"/>
          <w:szCs w:val="21"/>
        </w:rPr>
        <w:t xml:space="preserve">rientačne </w:t>
      </w:r>
      <w:r w:rsidR="005C7CF7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408EC" w:rsidRPr="002536E2">
        <w:rPr>
          <w:rFonts w:ascii="Arial Narrow" w:hAnsi="Arial Narrow"/>
          <w:sz w:val="21"/>
          <w:szCs w:val="21"/>
        </w:rPr>
        <w:t>.</w:t>
      </w:r>
    </w:p>
    <w:p w14:paraId="2CBAE341" w14:textId="61750F5A" w:rsidR="004F1DBE" w:rsidRPr="002536E2" w:rsidRDefault="004F1DBE" w:rsidP="004F1DB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posúdiť trasovanie SO 626 pri km 3,16 a km 4,93 v Projekte ochrany drevín pri stavebnej činnosti a navrhnúť konkrétne riešenie spôsobu vedenia trasy SO 626 pre jednotlivé dreviny.</w:t>
      </w:r>
    </w:p>
    <w:p w14:paraId="6298F53B" w14:textId="413A37B5" w:rsidR="00C50A30" w:rsidRPr="002536E2" w:rsidRDefault="0069304B" w:rsidP="00C50A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 v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egetačn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pás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3,40 a 3,50 </w:t>
      </w:r>
      <w:r w:rsidR="00033B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 podľa zmenen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 ploch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nárožia (riešené v objekte SO 124). </w:t>
      </w:r>
      <w:r w:rsidR="00350B41" w:rsidRPr="002536E2">
        <w:rPr>
          <w:rFonts w:ascii="Arial Narrow" w:hAnsi="Arial Narrow"/>
          <w:sz w:val="21"/>
          <w:szCs w:val="21"/>
        </w:rPr>
        <w:t>Riešenie</w:t>
      </w:r>
      <w:r w:rsidR="00C50A30" w:rsidRPr="002536E2">
        <w:rPr>
          <w:rFonts w:ascii="Arial Narrow" w:hAnsi="Arial Narrow"/>
          <w:sz w:val="21"/>
          <w:szCs w:val="21"/>
        </w:rPr>
        <w:t xml:space="preserve"> je vyznačen</w:t>
      </w:r>
      <w:r w:rsidR="00350B41" w:rsidRPr="002536E2">
        <w:rPr>
          <w:rFonts w:ascii="Arial Narrow" w:hAnsi="Arial Narrow"/>
          <w:sz w:val="21"/>
          <w:szCs w:val="21"/>
        </w:rPr>
        <w:t>é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 xml:space="preserve">v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50B41" w:rsidRPr="002536E2">
        <w:rPr>
          <w:rFonts w:ascii="Arial Narrow" w:hAnsi="Arial Narrow"/>
          <w:sz w:val="21"/>
          <w:szCs w:val="21"/>
        </w:rPr>
        <w:t xml:space="preserve">, </w:t>
      </w:r>
      <w:r w:rsidR="00C50A30" w:rsidRPr="002536E2">
        <w:rPr>
          <w:rFonts w:ascii="Arial Narrow" w:hAnsi="Arial Narrow"/>
          <w:sz w:val="21"/>
          <w:szCs w:val="21"/>
        </w:rPr>
        <w:t>bod 2_82</w:t>
      </w:r>
      <w:r w:rsidR="00350B41" w:rsidRPr="002536E2">
        <w:rPr>
          <w:rFonts w:ascii="Arial Narrow" w:hAnsi="Arial Narrow"/>
          <w:sz w:val="21"/>
          <w:szCs w:val="21"/>
        </w:rPr>
        <w:t>,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>o</w:t>
      </w:r>
      <w:r w:rsidR="00C50A30" w:rsidRPr="002536E2">
        <w:rPr>
          <w:rFonts w:ascii="Arial Narrow" w:hAnsi="Arial Narrow"/>
          <w:sz w:val="21"/>
          <w:szCs w:val="21"/>
        </w:rPr>
        <w:t xml:space="preserve">rientačne </w:t>
      </w:r>
      <w:r w:rsidR="00350B41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50A30" w:rsidRPr="002536E2">
        <w:rPr>
          <w:rFonts w:ascii="Arial Narrow" w:hAnsi="Arial Narrow"/>
          <w:sz w:val="21"/>
          <w:szCs w:val="21"/>
        </w:rPr>
        <w:t>, detaily</w:t>
      </w:r>
      <w:r w:rsidR="00350B41" w:rsidRPr="002536E2">
        <w:rPr>
          <w:rFonts w:ascii="Arial Narrow" w:hAnsi="Arial Narrow"/>
          <w:sz w:val="21"/>
          <w:szCs w:val="21"/>
        </w:rPr>
        <w:t xml:space="preserve"> riešiť</w:t>
      </w:r>
      <w:r w:rsidR="00C50A30" w:rsidRPr="002536E2">
        <w:rPr>
          <w:rFonts w:ascii="Arial Narrow" w:hAnsi="Arial Narrow"/>
          <w:sz w:val="21"/>
          <w:szCs w:val="21"/>
        </w:rPr>
        <w:t xml:space="preserve"> podľa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D</w:t>
      </w:r>
      <w:r w:rsidR="00C50A3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0A30" w:rsidRPr="002536E2">
        <w:rPr>
          <w:rFonts w:ascii="Arial Narrow" w:hAnsi="Arial Narrow"/>
          <w:sz w:val="21"/>
          <w:szCs w:val="21"/>
        </w:rPr>
        <w:t>.</w:t>
      </w:r>
    </w:p>
    <w:p w14:paraId="14C3CA29" w14:textId="7B5449F8" w:rsidR="004B567C" w:rsidRPr="002536E2" w:rsidRDefault="00292AF4" w:rsidP="004B567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 križovatke Ružinovská-Tomášikova </w:t>
      </w:r>
      <w:r w:rsidR="007800B1" w:rsidRPr="002536E2">
        <w:rPr>
          <w:rFonts w:ascii="Arial Narrow" w:hAnsi="Arial Narrow"/>
          <w:sz w:val="21"/>
          <w:szCs w:val="21"/>
        </w:rPr>
        <w:t xml:space="preserve">na strane zastávky Tomášikova smer centrum </w:t>
      </w:r>
      <w:r w:rsidR="00EB6402" w:rsidRPr="002536E2">
        <w:rPr>
          <w:rFonts w:ascii="Arial Narrow" w:hAnsi="Arial Narrow"/>
          <w:sz w:val="21"/>
          <w:szCs w:val="21"/>
        </w:rPr>
        <w:t xml:space="preserve">v km 3,95 upraviť vegetačný pás </w:t>
      </w:r>
      <w:r w:rsidR="004B567C" w:rsidRPr="002536E2">
        <w:rPr>
          <w:rFonts w:ascii="Arial Narrow" w:hAnsi="Arial Narrow"/>
          <w:sz w:val="21"/>
          <w:szCs w:val="21"/>
        </w:rPr>
        <w:t>ako na opačnej strane ulice</w:t>
      </w:r>
      <w:r w:rsidR="00171D14" w:rsidRPr="002536E2">
        <w:rPr>
          <w:rFonts w:ascii="Arial Narrow" w:hAnsi="Arial Narrow"/>
          <w:sz w:val="21"/>
          <w:szCs w:val="21"/>
        </w:rPr>
        <w:t xml:space="preserve"> (zmena spevnených plôch je riešená v objekte SO 124)</w:t>
      </w:r>
      <w:r w:rsidR="004B567C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7943F8" w:rsidRPr="002536E2">
        <w:rPr>
          <w:rFonts w:ascii="Arial Narrow" w:hAnsi="Arial Narrow"/>
          <w:sz w:val="21"/>
          <w:szCs w:val="21"/>
        </w:rPr>
        <w:t xml:space="preserve">v </w:t>
      </w:r>
      <w:r w:rsidR="007943F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943F8" w:rsidRPr="002536E2">
        <w:rPr>
          <w:rFonts w:ascii="Arial Narrow" w:hAnsi="Arial Narrow"/>
          <w:sz w:val="21"/>
          <w:szCs w:val="21"/>
        </w:rPr>
        <w:t xml:space="preserve">, </w:t>
      </w:r>
      <w:r w:rsidR="004B567C" w:rsidRPr="002536E2">
        <w:rPr>
          <w:rFonts w:ascii="Arial Narrow" w:hAnsi="Arial Narrow"/>
          <w:sz w:val="21"/>
          <w:szCs w:val="21"/>
        </w:rPr>
        <w:t>bod 2_</w:t>
      </w:r>
      <w:r w:rsidR="00F050A5" w:rsidRPr="002536E2">
        <w:rPr>
          <w:rFonts w:ascii="Arial Narrow" w:hAnsi="Arial Narrow"/>
          <w:sz w:val="21"/>
          <w:szCs w:val="21"/>
        </w:rPr>
        <w:t>91</w:t>
      </w:r>
      <w:r w:rsidR="007943F8" w:rsidRPr="002536E2">
        <w:rPr>
          <w:rFonts w:ascii="Arial Narrow" w:hAnsi="Arial Narrow"/>
          <w:sz w:val="21"/>
          <w:szCs w:val="21"/>
        </w:rPr>
        <w:t>,</w:t>
      </w:r>
      <w:r w:rsidR="00DC4BC7" w:rsidRPr="002536E2">
        <w:rPr>
          <w:rFonts w:ascii="Arial Narrow" w:hAnsi="Arial Narrow"/>
          <w:sz w:val="21"/>
          <w:szCs w:val="21"/>
        </w:rPr>
        <w:t xml:space="preserve"> a</w:t>
      </w:r>
      <w:r w:rsidR="00543D2D" w:rsidRPr="002536E2">
        <w:rPr>
          <w:rFonts w:ascii="Arial Narrow" w:hAnsi="Arial Narrow"/>
          <w:sz w:val="21"/>
          <w:szCs w:val="21"/>
        </w:rPr>
        <w:t> </w:t>
      </w:r>
      <w:r w:rsidR="00DC4BC7" w:rsidRPr="002536E2">
        <w:rPr>
          <w:rFonts w:ascii="Arial Narrow" w:hAnsi="Arial Narrow"/>
          <w:sz w:val="21"/>
          <w:szCs w:val="21"/>
        </w:rPr>
        <w:t>o</w:t>
      </w:r>
      <w:r w:rsidR="004B567C" w:rsidRPr="002536E2">
        <w:rPr>
          <w:rFonts w:ascii="Arial Narrow" w:hAnsi="Arial Narrow"/>
          <w:sz w:val="21"/>
          <w:szCs w:val="21"/>
        </w:rPr>
        <w:t>rientačne</w:t>
      </w:r>
      <w:r w:rsidR="00543D2D" w:rsidRPr="002536E2">
        <w:rPr>
          <w:rFonts w:ascii="Arial Narrow" w:hAnsi="Arial Narrow"/>
          <w:sz w:val="21"/>
          <w:szCs w:val="21"/>
        </w:rPr>
        <w:t xml:space="preserve"> znázornené</w:t>
      </w:r>
      <w:r w:rsidR="004B567C" w:rsidRPr="002536E2">
        <w:rPr>
          <w:rFonts w:ascii="Arial Narrow" w:hAnsi="Arial Narrow"/>
          <w:sz w:val="21"/>
          <w:szCs w:val="21"/>
        </w:rPr>
        <w:t xml:space="preserve"> </w:t>
      </w:r>
      <w:r w:rsidR="00543D2D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43D2D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B567C" w:rsidRPr="002536E2">
        <w:rPr>
          <w:rFonts w:ascii="Arial Narrow" w:hAnsi="Arial Narrow"/>
          <w:sz w:val="21"/>
          <w:szCs w:val="21"/>
        </w:rPr>
        <w:t>.</w:t>
      </w:r>
    </w:p>
    <w:p w14:paraId="1C4998F8" w14:textId="5E03AB38" w:rsidR="00372C49" w:rsidRPr="002536E2" w:rsidRDefault="007C3DDE" w:rsidP="00372C49">
      <w:pPr>
        <w:pStyle w:val="odrka"/>
        <w:rPr>
          <w:rFonts w:ascii="Arial Narrow" w:eastAsia="Calibri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egetačné úpravy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v podobe </w:t>
      </w:r>
      <w:r w:rsidR="00C878FC" w:rsidRPr="002536E2">
        <w:rPr>
          <w:rFonts w:ascii="Arial Narrow" w:eastAsia="Calibri" w:hAnsi="Arial Narrow"/>
          <w:sz w:val="21"/>
          <w:szCs w:val="21"/>
        </w:rPr>
        <w:t>ochran</w:t>
      </w:r>
      <w:r w:rsidR="00873B95" w:rsidRPr="002536E2">
        <w:rPr>
          <w:rFonts w:ascii="Arial Narrow" w:eastAsia="Calibri" w:hAnsi="Arial Narrow"/>
          <w:sz w:val="21"/>
          <w:szCs w:val="21"/>
        </w:rPr>
        <w:t>y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okolitých drevín a 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stromov 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upraviť podľa nárokov vyplývajúcich </w:t>
      </w:r>
      <w:r w:rsidR="0016679B" w:rsidRPr="002536E2">
        <w:rPr>
          <w:rFonts w:ascii="Arial Narrow" w:eastAsia="Calibri" w:hAnsi="Arial Narrow"/>
          <w:sz w:val="21"/>
          <w:szCs w:val="21"/>
        </w:rPr>
        <w:t>zo zmenenej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 polohy meniarne Astronomická</w:t>
      </w:r>
      <w:r w:rsidR="002651AF"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="002651AF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51AF" w:rsidRPr="002536E2">
        <w:rPr>
          <w:rFonts w:ascii="Arial Narrow" w:hAnsi="Arial Narrow"/>
          <w:sz w:val="21"/>
          <w:szCs w:val="21"/>
        </w:rPr>
        <w:t>.</w:t>
      </w:r>
    </w:p>
    <w:p w14:paraId="09D28464" w14:textId="77777777" w:rsidR="001F4A1D" w:rsidRPr="002536E2" w:rsidRDefault="001F4A1D" w:rsidP="00585D32">
      <w:pPr>
        <w:pStyle w:val="Nadpis3"/>
      </w:pPr>
      <w:bookmarkStart w:id="46" w:name="_Toc173315338"/>
      <w:bookmarkStart w:id="47" w:name="_Toc187685214"/>
      <w:r w:rsidRPr="002536E2">
        <w:t>SO 060 Náhradná výsadba</w:t>
      </w:r>
      <w:bookmarkEnd w:id="46"/>
      <w:bookmarkEnd w:id="47"/>
    </w:p>
    <w:p w14:paraId="1D0185D0" w14:textId="4B9479C2" w:rsidR="007F73A4" w:rsidRPr="002536E2" w:rsidRDefault="00965616" w:rsidP="007F73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F73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1233E95" w14:textId="0D55FC73" w:rsidR="00AC3D06" w:rsidRPr="002536E2" w:rsidRDefault="00AC3D06" w:rsidP="00AC3D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náhradnej výsadby podrobne spracovať druhy drevín/krov na jednotlivé miesta, druhy záhonov - trvalkové a kríkové (drevinové)</w:t>
      </w:r>
      <w:r w:rsidR="007F05E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jej umiestnenie a pod. </w:t>
      </w:r>
    </w:p>
    <w:p w14:paraId="7AF39002" w14:textId="24CA9D5B" w:rsidR="003D5485" w:rsidRPr="002536E2" w:rsidRDefault="003D5485" w:rsidP="003D54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5A7C31" w:rsidRPr="002536E2">
        <w:rPr>
          <w:rFonts w:ascii="Arial Narrow" w:hAnsi="Arial Narrow"/>
          <w:sz w:val="21"/>
          <w:szCs w:val="21"/>
        </w:rPr>
        <w:t xml:space="preserve">nové rozhodnutie o výrube </w:t>
      </w:r>
      <w:r w:rsidR="00106A64" w:rsidRPr="002536E2">
        <w:rPr>
          <w:rFonts w:ascii="Arial Narrow" w:hAnsi="Arial Narrow"/>
          <w:sz w:val="21"/>
          <w:szCs w:val="21"/>
        </w:rPr>
        <w:t>v obratisku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</w:t>
      </w:r>
      <w:r w:rsidR="008C6861" w:rsidRPr="002536E2">
        <w:rPr>
          <w:rFonts w:ascii="Arial Narrow" w:hAnsi="Arial Narrow"/>
          <w:sz w:val="21"/>
          <w:szCs w:val="21"/>
        </w:rPr>
        <w:t xml:space="preserve"> a</w:t>
      </w:r>
      <w:r w:rsidR="00C337F6" w:rsidRPr="002536E2">
        <w:rPr>
          <w:rFonts w:ascii="Arial Narrow" w:hAnsi="Arial Narrow"/>
          <w:sz w:val="21"/>
          <w:szCs w:val="21"/>
        </w:rPr>
        <w:t xml:space="preserve"> upraviť </w:t>
      </w:r>
      <w:r w:rsidR="008C6861" w:rsidRPr="002536E2">
        <w:rPr>
          <w:rFonts w:ascii="Arial Narrow" w:hAnsi="Arial Narrow"/>
          <w:sz w:val="21"/>
          <w:szCs w:val="21"/>
        </w:rPr>
        <w:t>inventariz</w:t>
      </w:r>
      <w:r w:rsidR="00C337F6" w:rsidRPr="002536E2">
        <w:rPr>
          <w:rFonts w:ascii="Arial Narrow" w:hAnsi="Arial Narrow"/>
          <w:sz w:val="21"/>
          <w:szCs w:val="21"/>
        </w:rPr>
        <w:t>áciu</w:t>
      </w:r>
      <w:r w:rsidR="008C6861" w:rsidRPr="002536E2">
        <w:rPr>
          <w:rFonts w:ascii="Arial Narrow" w:hAnsi="Arial Narrow"/>
          <w:sz w:val="21"/>
          <w:szCs w:val="21"/>
        </w:rPr>
        <w:t xml:space="preserve"> drev</w:t>
      </w:r>
      <w:r w:rsidR="00C337F6" w:rsidRPr="002536E2">
        <w:rPr>
          <w:rFonts w:ascii="Arial Narrow" w:hAnsi="Arial Narrow"/>
          <w:sz w:val="21"/>
          <w:szCs w:val="21"/>
        </w:rPr>
        <w:t>ín</w:t>
      </w:r>
      <w:r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B908AC" w:rsidRPr="002536E2">
        <w:rPr>
          <w:rFonts w:ascii="Arial Narrow" w:hAnsi="Arial Narrow"/>
          <w:sz w:val="21"/>
          <w:szCs w:val="21"/>
        </w:rPr>
        <w:t>Náhradnú výsadbu drevín vykonať v zmysle upravenej inventarizácie drevín.</w:t>
      </w:r>
    </w:p>
    <w:p w14:paraId="35E9F6B6" w14:textId="23AC93F0" w:rsidR="00F051CD" w:rsidRPr="002536E2" w:rsidRDefault="00F051CD" w:rsidP="00585D32">
      <w:pPr>
        <w:pStyle w:val="Nadpis3"/>
      </w:pPr>
      <w:bookmarkStart w:id="48" w:name="_Toc187685215"/>
      <w:bookmarkStart w:id="49" w:name="_Toc173315339"/>
      <w:r w:rsidRPr="002536E2">
        <w:t>SO 101 Električkový spodok a zvršok</w:t>
      </w:r>
      <w:bookmarkEnd w:id="48"/>
    </w:p>
    <w:bookmarkEnd w:id="49"/>
    <w:p w14:paraId="35FA10A0" w14:textId="55B9A690" w:rsidR="00C33752" w:rsidRPr="002536E2" w:rsidRDefault="00965616" w:rsidP="00C3375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C3375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64E5BEB" w14:textId="53509CE6" w:rsidR="00834039" w:rsidRPr="002536E2" w:rsidRDefault="00391CE2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834039" w:rsidRPr="002536E2">
        <w:rPr>
          <w:rFonts w:ascii="Arial Narrow" w:hAnsi="Arial Narrow"/>
          <w:sz w:val="21"/>
          <w:szCs w:val="21"/>
        </w:rPr>
        <w:t xml:space="preserve">ýkaz výmer </w:t>
      </w:r>
      <w:r w:rsidR="00C9319D" w:rsidRPr="002536E2">
        <w:rPr>
          <w:rFonts w:ascii="Arial Narrow" w:hAnsi="Arial Narrow"/>
          <w:sz w:val="21"/>
          <w:szCs w:val="21"/>
        </w:rPr>
        <w:t xml:space="preserve">objektu </w:t>
      </w:r>
      <w:r w:rsidR="00834039" w:rsidRPr="002536E2">
        <w:rPr>
          <w:rFonts w:ascii="Arial Narrow" w:hAnsi="Arial Narrow"/>
          <w:sz w:val="21"/>
          <w:szCs w:val="21"/>
        </w:rPr>
        <w:t xml:space="preserve">rozdeliť </w:t>
      </w:r>
      <w:r w:rsidR="00C9319D" w:rsidRPr="002536E2">
        <w:rPr>
          <w:rFonts w:ascii="Arial Narrow" w:hAnsi="Arial Narrow"/>
          <w:sz w:val="21"/>
          <w:szCs w:val="21"/>
        </w:rPr>
        <w:t xml:space="preserve">na podobjekty </w:t>
      </w:r>
      <w:r w:rsidRPr="002536E2">
        <w:rPr>
          <w:rFonts w:ascii="Arial Narrow" w:hAnsi="Arial Narrow"/>
          <w:sz w:val="21"/>
          <w:szCs w:val="21"/>
        </w:rPr>
        <w:t>podľa etáp POV.</w:t>
      </w:r>
    </w:p>
    <w:p w14:paraId="150BE48F" w14:textId="148E6892" w:rsidR="00424708" w:rsidRPr="002536E2" w:rsidRDefault="00424708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navrhnúť odvodnenie priestoru medzi koľajnicami a odvodnenie drenážneho betónu pevnej jazdnej dráhy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2EFE59C1" w14:textId="27CCB584" w:rsidR="005F5708" w:rsidRPr="002536E2" w:rsidRDefault="005F5708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</w:t>
      </w:r>
      <w:r w:rsidR="00816247" w:rsidRPr="002536E2">
        <w:rPr>
          <w:rFonts w:ascii="Arial Narrow" w:hAnsi="Arial Narrow"/>
          <w:sz w:val="21"/>
          <w:szCs w:val="21"/>
        </w:rPr>
        <w:t xml:space="preserve">. </w:t>
      </w:r>
      <w:r w:rsidR="004C0518" w:rsidRPr="002536E2">
        <w:rPr>
          <w:rFonts w:ascii="Arial Narrow" w:hAnsi="Arial Narrow"/>
          <w:sz w:val="21"/>
          <w:szCs w:val="21"/>
        </w:rPr>
        <w:t>N</w:t>
      </w:r>
      <w:r w:rsidR="00816247" w:rsidRPr="002536E2">
        <w:rPr>
          <w:rFonts w:ascii="Arial Narrow" w:hAnsi="Arial Narrow"/>
          <w:sz w:val="21"/>
          <w:szCs w:val="21"/>
        </w:rPr>
        <w:t>avrhnúť technické riešenie</w:t>
      </w:r>
      <w:r w:rsidR="00F6053C" w:rsidRPr="002536E2">
        <w:rPr>
          <w:rFonts w:ascii="Arial Narrow" w:hAnsi="Arial Narrow"/>
          <w:sz w:val="21"/>
          <w:szCs w:val="21"/>
        </w:rPr>
        <w:t xml:space="preserve"> (prídavný prvok)</w:t>
      </w:r>
      <w:r w:rsidR="00816247" w:rsidRPr="002536E2">
        <w:rPr>
          <w:rFonts w:ascii="Arial Narrow" w:hAnsi="Arial Narrow"/>
          <w:sz w:val="21"/>
          <w:szCs w:val="21"/>
        </w:rPr>
        <w:t xml:space="preserve"> na zmenšenie vzdialenosti medzi nástupnou hranou a vozidlom v zastávke v šírke 50 mm</w:t>
      </w:r>
      <w:r w:rsidR="00DE75B8" w:rsidRPr="002536E2">
        <w:rPr>
          <w:rFonts w:ascii="Arial Narrow" w:hAnsi="Arial Narrow"/>
          <w:sz w:val="21"/>
          <w:szCs w:val="21"/>
        </w:rPr>
        <w:t xml:space="preserve"> v spolupráci s</w:t>
      </w:r>
      <w:r w:rsidR="004C0518" w:rsidRPr="002536E2">
        <w:rPr>
          <w:rFonts w:ascii="Arial Narrow" w:hAnsi="Arial Narrow"/>
          <w:sz w:val="21"/>
          <w:szCs w:val="21"/>
        </w:rPr>
        <w:t>o zástupcom Objednávateľa</w:t>
      </w:r>
      <w:r w:rsidR="00DE75B8" w:rsidRPr="002536E2">
        <w:rPr>
          <w:rFonts w:ascii="Arial Narrow" w:hAnsi="Arial Narrow"/>
          <w:sz w:val="21"/>
          <w:szCs w:val="21"/>
        </w:rPr>
        <w:t xml:space="preserve"> </w:t>
      </w:r>
      <w:r w:rsidR="004C0518" w:rsidRPr="002536E2">
        <w:rPr>
          <w:rFonts w:ascii="Arial Narrow" w:hAnsi="Arial Narrow"/>
          <w:sz w:val="21"/>
          <w:szCs w:val="21"/>
        </w:rPr>
        <w:t>(</w:t>
      </w:r>
      <w:r w:rsidR="00DE75B8" w:rsidRPr="002536E2">
        <w:rPr>
          <w:rFonts w:ascii="Arial Narrow" w:hAnsi="Arial Narrow"/>
          <w:sz w:val="21"/>
          <w:szCs w:val="21"/>
        </w:rPr>
        <w:t>DPB</w:t>
      </w:r>
      <w:r w:rsidR="004C0518" w:rsidRPr="002536E2">
        <w:rPr>
          <w:rFonts w:ascii="Arial Narrow" w:hAnsi="Arial Narrow"/>
          <w:sz w:val="21"/>
          <w:szCs w:val="21"/>
        </w:rPr>
        <w:t>)</w:t>
      </w:r>
      <w:r w:rsidR="00816247" w:rsidRPr="002536E2">
        <w:rPr>
          <w:rFonts w:ascii="Arial Narrow" w:hAnsi="Arial Narrow"/>
          <w:sz w:val="21"/>
          <w:szCs w:val="21"/>
        </w:rPr>
        <w:t>.</w:t>
      </w:r>
    </w:p>
    <w:p w14:paraId="6541C7F7" w14:textId="308797FA" w:rsidR="001E7FDF" w:rsidRPr="002536E2" w:rsidRDefault="00321314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Možnosť v</w:t>
      </w:r>
      <w:r w:rsidR="001F6CB0" w:rsidRPr="002536E2">
        <w:rPr>
          <w:rFonts w:ascii="Arial Narrow" w:hAnsi="Arial Narrow"/>
          <w:sz w:val="21"/>
          <w:szCs w:val="21"/>
        </w:rPr>
        <w:t>ypracovať alternatívne riešenie pevnej jazdnej dráhy na základe roštového systému.</w:t>
      </w:r>
    </w:p>
    <w:p w14:paraId="54711158" w14:textId="06327135" w:rsidR="002C2735" w:rsidRPr="002536E2" w:rsidRDefault="002C2735" w:rsidP="002C273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úseku Špitálskej ulice </w:t>
      </w:r>
      <w:r w:rsidR="00364897" w:rsidRPr="002536E2">
        <w:rPr>
          <w:rFonts w:ascii="Arial Narrow" w:hAnsi="Arial Narrow"/>
          <w:sz w:val="21"/>
          <w:szCs w:val="21"/>
        </w:rPr>
        <w:t>od</w:t>
      </w:r>
      <w:r w:rsidR="00C1266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0,00 </w:t>
      </w:r>
      <w:r w:rsidR="00364897" w:rsidRPr="002536E2">
        <w:rPr>
          <w:rFonts w:ascii="Arial Narrow" w:hAnsi="Arial Narrow"/>
          <w:sz w:val="21"/>
          <w:szCs w:val="21"/>
        </w:rPr>
        <w:t>po rozhranie krytu asfalt-dlažba</w:t>
      </w:r>
      <w:r w:rsidRPr="002536E2">
        <w:rPr>
          <w:rFonts w:ascii="Arial Narrow" w:hAnsi="Arial Narrow"/>
          <w:sz w:val="21"/>
          <w:szCs w:val="21"/>
        </w:rPr>
        <w:t xml:space="preserve"> odstrániť betónový obrubník</w:t>
      </w:r>
      <w:r w:rsidR="008871AD" w:rsidRPr="002536E2">
        <w:rPr>
          <w:rFonts w:ascii="Arial Narrow" w:hAnsi="Arial Narrow"/>
          <w:sz w:val="21"/>
          <w:szCs w:val="21"/>
        </w:rPr>
        <w:t xml:space="preserve"> medzi </w:t>
      </w:r>
      <w:r w:rsidR="001C0585" w:rsidRPr="002536E2">
        <w:rPr>
          <w:rFonts w:ascii="Arial Narrow" w:hAnsi="Arial Narrow"/>
          <w:sz w:val="21"/>
          <w:szCs w:val="21"/>
        </w:rPr>
        <w:t>cestnou komunikáciou a električkovou traťou</w:t>
      </w:r>
      <w:r w:rsidRPr="002536E2">
        <w:rPr>
          <w:rFonts w:ascii="Arial Narrow" w:hAnsi="Arial Narrow"/>
          <w:sz w:val="21"/>
          <w:szCs w:val="21"/>
        </w:rPr>
        <w:t xml:space="preserve"> a ponechať lem zo žulových kociek, ako je súčasný stav.</w:t>
      </w:r>
      <w:r w:rsidR="001920AF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1920A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920AF" w:rsidRPr="002536E2">
        <w:rPr>
          <w:rFonts w:ascii="Arial Narrow" w:hAnsi="Arial Narrow"/>
          <w:sz w:val="21"/>
          <w:szCs w:val="21"/>
        </w:rPr>
        <w:t>.</w:t>
      </w:r>
    </w:p>
    <w:p w14:paraId="12F9383A" w14:textId="244349AC" w:rsidR="00F243E4" w:rsidRPr="002536E2" w:rsidRDefault="00F243E4" w:rsidP="00F243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nároží Amerického námestia a Mickiewiczovej vytvoriť priamu líniu chodníka</w:t>
      </w:r>
      <w:r w:rsidR="003B1593" w:rsidRPr="002536E2">
        <w:rPr>
          <w:rFonts w:ascii="Arial Narrow" w:hAnsi="Arial Narrow"/>
          <w:sz w:val="21"/>
          <w:szCs w:val="21"/>
        </w:rPr>
        <w:t xml:space="preserve"> od zastávky zo smeru Rača po </w:t>
      </w:r>
      <w:r w:rsidR="008976BF" w:rsidRPr="002536E2">
        <w:rPr>
          <w:rFonts w:ascii="Arial Narrow" w:hAnsi="Arial Narrow"/>
          <w:sz w:val="21"/>
          <w:szCs w:val="21"/>
        </w:rPr>
        <w:t>koniec priechodu</w:t>
      </w:r>
      <w:r w:rsidR="00BE5C85" w:rsidRPr="002536E2">
        <w:rPr>
          <w:rFonts w:ascii="Arial Narrow" w:hAnsi="Arial Narrow"/>
          <w:sz w:val="21"/>
          <w:szCs w:val="21"/>
        </w:rPr>
        <w:t xml:space="preserve"> podľa riešenia </w:t>
      </w:r>
      <w:r w:rsidR="00BE7EDC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E7ED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V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ýnimky z normy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E 2/2024</w:t>
      </w:r>
      <w:r w:rsidR="00520AEA" w:rsidRPr="002536E2">
        <w:rPr>
          <w:rFonts w:ascii="Arial Narrow" w:hAnsi="Arial Narrow"/>
          <w:sz w:val="21"/>
          <w:szCs w:val="21"/>
        </w:rPr>
        <w:t xml:space="preserve"> </w:t>
      </w:r>
      <w:r w:rsidR="008976B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nevyhovujúc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šírk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rampy a chodníka (stiesnené podmienky). </w:t>
      </w:r>
      <w:r w:rsidR="00C82DAE" w:rsidRPr="002536E2">
        <w:rPr>
          <w:rFonts w:ascii="Arial Narrow" w:hAnsi="Arial Narrow"/>
          <w:sz w:val="21"/>
          <w:szCs w:val="21"/>
        </w:rPr>
        <w:t>Od nástupnej hrany po začiatok priechodu navrhnúť vzdialenosť osi od priľahlej koľaje 1,35 m</w:t>
      </w:r>
      <w:r w:rsidR="00644B07" w:rsidRPr="002536E2">
        <w:rPr>
          <w:rFonts w:ascii="Arial Narrow" w:hAnsi="Arial Narrow"/>
          <w:sz w:val="21"/>
          <w:szCs w:val="21"/>
        </w:rPr>
        <w:t xml:space="preserve">, ktorá plynule prejde v rámci priechodu do vzdialenosti 1,75 m na konci priechodu. </w:t>
      </w:r>
      <w:r w:rsidR="009C5B1C" w:rsidRPr="002536E2">
        <w:rPr>
          <w:rFonts w:ascii="Arial Narrow" w:hAnsi="Arial Narrow"/>
          <w:sz w:val="21"/>
          <w:szCs w:val="21"/>
        </w:rPr>
        <w:t xml:space="preserve">Za priechodom obrubník kopíruje návrh podľa PD. </w:t>
      </w:r>
      <w:r w:rsidR="008622E1" w:rsidRPr="002536E2">
        <w:rPr>
          <w:rFonts w:ascii="Arial Narrow" w:hAnsi="Arial Narrow"/>
          <w:sz w:val="21"/>
          <w:szCs w:val="21"/>
        </w:rPr>
        <w:t>Zmenu materiálu, grafické riešenie priestoru riešiť invertnutím farebnosti dlažby a hmatateľných prvkov oproti okolitým plochám</w:t>
      </w:r>
      <w:r w:rsidR="009C5B1C" w:rsidRPr="002536E2">
        <w:rPr>
          <w:rFonts w:ascii="Arial Narrow" w:hAnsi="Arial Narrow"/>
          <w:sz w:val="21"/>
          <w:szCs w:val="21"/>
        </w:rPr>
        <w:t xml:space="preserve"> </w:t>
      </w:r>
      <w:r w:rsidR="007E3EE0" w:rsidRPr="002536E2">
        <w:rPr>
          <w:rFonts w:ascii="Arial Narrow" w:hAnsi="Arial Narrow"/>
          <w:sz w:val="21"/>
          <w:szCs w:val="21"/>
        </w:rPr>
        <w:t xml:space="preserve">podľa </w:t>
      </w:r>
      <w:r w:rsidR="007E3EE0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7E3EE0" w:rsidRPr="002536E2">
        <w:rPr>
          <w:rFonts w:ascii="Arial Narrow" w:hAnsi="Arial Narrow"/>
          <w:i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Riešený úsek je v</w:t>
      </w:r>
      <w:r w:rsidR="001962EC" w:rsidRPr="002536E2">
        <w:rPr>
          <w:rFonts w:ascii="Arial Narrow" w:hAnsi="Arial Narrow"/>
          <w:sz w:val="21"/>
          <w:szCs w:val="21"/>
        </w:rPr>
        <w:t xml:space="preserve"> km</w:t>
      </w:r>
      <w:r w:rsidRPr="002536E2">
        <w:rPr>
          <w:rFonts w:ascii="Arial Narrow" w:hAnsi="Arial Narrow"/>
          <w:sz w:val="21"/>
          <w:szCs w:val="21"/>
        </w:rPr>
        <w:t> 0,1</w:t>
      </w:r>
      <w:r w:rsidR="001962EC" w:rsidRPr="002536E2">
        <w:rPr>
          <w:rFonts w:ascii="Arial Narrow" w:hAnsi="Arial Narrow"/>
          <w:sz w:val="21"/>
          <w:szCs w:val="21"/>
        </w:rPr>
        <w:t>2-0,16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1962EC" w:rsidRPr="002536E2">
        <w:rPr>
          <w:rFonts w:ascii="Arial Narrow" w:hAnsi="Arial Narrow"/>
          <w:sz w:val="21"/>
          <w:szCs w:val="21"/>
        </w:rPr>
        <w:t>električková vetva smer Rača,</w:t>
      </w:r>
      <w:r w:rsidRPr="002536E2">
        <w:rPr>
          <w:rFonts w:ascii="Arial Narrow" w:hAnsi="Arial Narrow"/>
          <w:sz w:val="21"/>
          <w:szCs w:val="21"/>
        </w:rPr>
        <w:t xml:space="preserve">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1_25</w:t>
      </w:r>
      <w:r w:rsidR="00EB47AB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2032CC0F" w14:textId="1BCF8E26" w:rsidR="00C25C0E" w:rsidRPr="002536E2" w:rsidRDefault="00363D46" w:rsidP="00C25C0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C25C0E" w:rsidRPr="002536E2">
        <w:rPr>
          <w:rFonts w:ascii="Arial Narrow" w:hAnsi="Arial Narrow"/>
          <w:sz w:val="21"/>
          <w:szCs w:val="21"/>
        </w:rPr>
        <w:t xml:space="preserve">árožie </w:t>
      </w:r>
      <w:r w:rsidR="005A369E" w:rsidRPr="002536E2">
        <w:rPr>
          <w:rFonts w:ascii="Arial Narrow" w:hAnsi="Arial Narrow"/>
          <w:sz w:val="21"/>
          <w:szCs w:val="21"/>
        </w:rPr>
        <w:t>pri</w:t>
      </w:r>
      <w:r w:rsidR="00C25C0E" w:rsidRPr="002536E2">
        <w:rPr>
          <w:rFonts w:ascii="Arial Narrow" w:hAnsi="Arial Narrow"/>
          <w:sz w:val="21"/>
          <w:szCs w:val="21"/>
        </w:rPr>
        <w:t xml:space="preserve"> zastávke Americké námestie</w:t>
      </w:r>
      <w:r w:rsidR="005A369E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C25C0E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585D58" w:rsidRPr="002536E2">
        <w:rPr>
          <w:rFonts w:ascii="Arial Narrow" w:hAnsi="Arial Narrow"/>
          <w:sz w:val="21"/>
          <w:szCs w:val="21"/>
        </w:rPr>
        <w:t xml:space="preserve"> (spolu s plochami riešenými v objektoch SO 120 a SO 403)</w:t>
      </w:r>
      <w:r w:rsidR="00C25C0E" w:rsidRPr="002536E2">
        <w:rPr>
          <w:rFonts w:ascii="Arial Narrow" w:hAnsi="Arial Narrow"/>
          <w:sz w:val="21"/>
          <w:szCs w:val="21"/>
        </w:rPr>
        <w:t>. Riešený úsek je v</w:t>
      </w:r>
      <w:r w:rsidR="00E534BD" w:rsidRPr="002536E2">
        <w:rPr>
          <w:rFonts w:ascii="Arial Narrow" w:hAnsi="Arial Narrow"/>
          <w:sz w:val="21"/>
          <w:szCs w:val="21"/>
        </w:rPr>
        <w:t xml:space="preserve"> km </w:t>
      </w:r>
      <w:r w:rsidR="00C25C0E" w:rsidRPr="002536E2">
        <w:rPr>
          <w:rFonts w:ascii="Arial Narrow" w:hAnsi="Arial Narrow"/>
          <w:sz w:val="21"/>
          <w:szCs w:val="21"/>
        </w:rPr>
        <w:t>0,15, znázornený v </w:t>
      </w:r>
      <w:r w:rsidR="00E534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534BD" w:rsidRPr="002536E2">
        <w:rPr>
          <w:rFonts w:ascii="Arial Narrow" w:hAnsi="Arial Narrow"/>
          <w:sz w:val="21"/>
          <w:szCs w:val="21"/>
        </w:rPr>
        <w:t>,</w:t>
      </w:r>
      <w:r w:rsidR="00C25C0E" w:rsidRPr="002536E2">
        <w:rPr>
          <w:rFonts w:ascii="Arial Narrow" w:hAnsi="Arial Narrow"/>
          <w:sz w:val="21"/>
          <w:szCs w:val="21"/>
        </w:rPr>
        <w:t xml:space="preserve"> bod 1_21. Riešenie nárožia koordinovať s</w:t>
      </w:r>
      <w:r w:rsidR="00765EB4" w:rsidRPr="002536E2">
        <w:rPr>
          <w:rFonts w:ascii="Arial Narrow" w:hAnsi="Arial Narrow"/>
          <w:sz w:val="21"/>
          <w:szCs w:val="21"/>
        </w:rPr>
        <w:t>o zástupcom Objednávateľa</w:t>
      </w:r>
      <w:r w:rsidR="00C25C0E" w:rsidRPr="002536E2">
        <w:rPr>
          <w:rFonts w:ascii="Arial Narrow" w:hAnsi="Arial Narrow"/>
          <w:sz w:val="21"/>
          <w:szCs w:val="21"/>
        </w:rPr>
        <w:t xml:space="preserve"> </w:t>
      </w:r>
      <w:r w:rsidR="00765EB4" w:rsidRPr="002536E2">
        <w:rPr>
          <w:rFonts w:ascii="Arial Narrow" w:hAnsi="Arial Narrow"/>
          <w:sz w:val="21"/>
          <w:szCs w:val="21"/>
        </w:rPr>
        <w:t>(</w:t>
      </w:r>
      <w:r w:rsidR="00C25C0E" w:rsidRPr="002536E2">
        <w:rPr>
          <w:rFonts w:ascii="Arial Narrow" w:hAnsi="Arial Narrow"/>
          <w:sz w:val="21"/>
          <w:szCs w:val="21"/>
        </w:rPr>
        <w:t>MIB</w:t>
      </w:r>
      <w:r w:rsidR="00765EB4" w:rsidRPr="002536E2">
        <w:rPr>
          <w:rFonts w:ascii="Arial Narrow" w:hAnsi="Arial Narrow"/>
          <w:sz w:val="21"/>
          <w:szCs w:val="21"/>
        </w:rPr>
        <w:t>)</w:t>
      </w:r>
      <w:r w:rsidR="00C25C0E" w:rsidRPr="002536E2">
        <w:rPr>
          <w:rFonts w:ascii="Arial Narrow" w:hAnsi="Arial Narrow"/>
          <w:sz w:val="21"/>
          <w:szCs w:val="21"/>
        </w:rPr>
        <w:t>.</w:t>
      </w:r>
    </w:p>
    <w:p w14:paraId="50733E49" w14:textId="5EC88D27" w:rsidR="005C087A" w:rsidRPr="002536E2" w:rsidRDefault="005C087A" w:rsidP="005C087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Formáty dlažby električkového pásu v úseku od </w:t>
      </w:r>
      <w:r w:rsidR="008A4DD3" w:rsidRPr="002536E2">
        <w:rPr>
          <w:rFonts w:ascii="Arial Narrow" w:hAnsi="Arial Narrow"/>
          <w:sz w:val="21"/>
          <w:szCs w:val="21"/>
        </w:rPr>
        <w:t>Amerického námestia</w:t>
      </w:r>
      <w:r w:rsidRPr="002536E2">
        <w:rPr>
          <w:rFonts w:ascii="Arial Narrow" w:hAnsi="Arial Narrow"/>
          <w:sz w:val="21"/>
          <w:szCs w:val="21"/>
        </w:rPr>
        <w:t xml:space="preserve"> po križovatku Legionárska-Krížna </w:t>
      </w:r>
      <w:r w:rsidR="003D1211" w:rsidRPr="002536E2">
        <w:rPr>
          <w:rFonts w:ascii="Arial Narrow" w:hAnsi="Arial Narrow"/>
          <w:sz w:val="21"/>
          <w:szCs w:val="21"/>
        </w:rPr>
        <w:t>navrh</w:t>
      </w:r>
      <w:r w:rsidR="0005267C" w:rsidRPr="002536E2">
        <w:rPr>
          <w:rFonts w:ascii="Arial Narrow" w:hAnsi="Arial Narrow"/>
          <w:sz w:val="21"/>
          <w:szCs w:val="21"/>
        </w:rPr>
        <w:t>núť podľa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. Orientačne riešenie je </w:t>
      </w:r>
      <w:r w:rsidR="004C5DCA" w:rsidRPr="002536E2">
        <w:rPr>
          <w:rFonts w:ascii="Arial Narrow" w:hAnsi="Arial Narrow"/>
          <w:sz w:val="21"/>
          <w:szCs w:val="21"/>
        </w:rPr>
        <w:t xml:space="preserve">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5DC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v úseku </w:t>
      </w:r>
      <w:r w:rsidR="00024AF4" w:rsidRPr="002536E2">
        <w:rPr>
          <w:rFonts w:ascii="Arial Narrow" w:hAnsi="Arial Narrow"/>
          <w:sz w:val="21"/>
          <w:szCs w:val="21"/>
        </w:rPr>
        <w:t xml:space="preserve">km </w:t>
      </w:r>
      <w:r w:rsidRPr="002536E2">
        <w:rPr>
          <w:rFonts w:ascii="Arial Narrow" w:hAnsi="Arial Narrow"/>
          <w:sz w:val="21"/>
          <w:szCs w:val="21"/>
        </w:rPr>
        <w:t>0,00-0,90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5218A39C" w14:textId="74D32F9A" w:rsidR="00565EFC" w:rsidRPr="002536E2" w:rsidRDefault="00026CC6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Odborárskom námestí medzi km 0,24 a 0,32 odsadiť obrubník </w:t>
      </w:r>
      <w:r w:rsidR="00FC739E" w:rsidRPr="002536E2">
        <w:rPr>
          <w:rFonts w:ascii="Arial Narrow" w:hAnsi="Arial Narrow"/>
          <w:sz w:val="21"/>
          <w:szCs w:val="21"/>
        </w:rPr>
        <w:t xml:space="preserve">chodníka a </w:t>
      </w:r>
      <w:r w:rsidRPr="002536E2">
        <w:rPr>
          <w:rFonts w:ascii="Arial Narrow" w:hAnsi="Arial Narrow"/>
          <w:sz w:val="21"/>
          <w:szCs w:val="21"/>
        </w:rPr>
        <w:t xml:space="preserve">zeleného pásu od osi priľahlej </w:t>
      </w:r>
      <w:r w:rsidR="00EB4FEE" w:rsidRPr="002536E2">
        <w:rPr>
          <w:rFonts w:ascii="Arial Narrow" w:hAnsi="Arial Narrow"/>
          <w:sz w:val="21"/>
          <w:szCs w:val="21"/>
        </w:rPr>
        <w:t>koľaje 1,75 m namiesto 2,25 m.</w:t>
      </w:r>
      <w:r w:rsidR="007F299C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F299C" w:rsidRPr="002536E2">
        <w:rPr>
          <w:rFonts w:ascii="Arial Narrow" w:hAnsi="Arial Narrow"/>
          <w:sz w:val="21"/>
          <w:szCs w:val="21"/>
        </w:rPr>
        <w:t>, bod 1_26</w:t>
      </w:r>
      <w:r w:rsidR="008035ED" w:rsidRPr="002536E2">
        <w:rPr>
          <w:rFonts w:ascii="Arial Narrow" w:hAnsi="Arial Narrow"/>
          <w:sz w:val="21"/>
          <w:szCs w:val="21"/>
        </w:rPr>
        <w:t>a</w:t>
      </w:r>
      <w:r w:rsidR="007F299C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E33AC" w:rsidRPr="002536E2">
        <w:rPr>
          <w:rFonts w:ascii="Arial Narrow" w:hAnsi="Arial Narrow"/>
          <w:i/>
          <w:iCs/>
          <w:sz w:val="21"/>
          <w:szCs w:val="21"/>
        </w:rPr>
        <w:t>.</w:t>
      </w:r>
      <w:r w:rsidR="007F299C" w:rsidRPr="002536E2">
        <w:rPr>
          <w:rFonts w:ascii="Arial Narrow" w:hAnsi="Arial Narrow"/>
          <w:sz w:val="21"/>
          <w:szCs w:val="21"/>
        </w:rPr>
        <w:t xml:space="preserve"> </w:t>
      </w:r>
    </w:p>
    <w:p w14:paraId="5A49FFDD" w14:textId="13C45FBD" w:rsidR="000F031E" w:rsidRPr="002536E2" w:rsidRDefault="00AA02B8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</w:t>
      </w:r>
      <w:r w:rsidR="00D60FB5" w:rsidRPr="002536E2">
        <w:rPr>
          <w:rFonts w:ascii="Arial Narrow" w:hAnsi="Arial Narrow"/>
          <w:sz w:val="21"/>
          <w:szCs w:val="21"/>
        </w:rPr>
        <w:t xml:space="preserve"> </w:t>
      </w:r>
      <w:r w:rsidR="0034241F" w:rsidRPr="002536E2">
        <w:rPr>
          <w:rFonts w:ascii="Arial Narrow" w:hAnsi="Arial Narrow"/>
          <w:sz w:val="21"/>
          <w:szCs w:val="21"/>
        </w:rPr>
        <w:t xml:space="preserve">V mieste vjazdu navrhnúť </w:t>
      </w:r>
      <w:r w:rsidR="0000187E" w:rsidRPr="002536E2">
        <w:rPr>
          <w:rFonts w:ascii="Arial Narrow" w:hAnsi="Arial Narrow"/>
          <w:sz w:val="21"/>
          <w:szCs w:val="21"/>
        </w:rPr>
        <w:t>zapustený</w:t>
      </w:r>
      <w:r w:rsidR="0034241F" w:rsidRPr="002536E2">
        <w:rPr>
          <w:rFonts w:ascii="Arial Narrow" w:hAnsi="Arial Narrow"/>
          <w:sz w:val="21"/>
          <w:szCs w:val="21"/>
        </w:rPr>
        <w:t xml:space="preserve"> obrubník. Výjazd </w:t>
      </w:r>
      <w:r w:rsidR="008716CE" w:rsidRPr="002536E2">
        <w:rPr>
          <w:rFonts w:ascii="Arial Narrow" w:hAnsi="Arial Narrow"/>
          <w:sz w:val="21"/>
          <w:szCs w:val="21"/>
        </w:rPr>
        <w:t>sa navrhne na druhom konci</w:t>
      </w:r>
      <w:r w:rsidR="00A96672" w:rsidRPr="002536E2">
        <w:rPr>
          <w:rFonts w:ascii="Arial Narrow" w:hAnsi="Arial Narrow"/>
          <w:sz w:val="21"/>
          <w:szCs w:val="21"/>
        </w:rPr>
        <w:t xml:space="preserve"> pri nároží Blumentálskej a</w:t>
      </w:r>
      <w:r w:rsidR="00D206C5" w:rsidRPr="002536E2">
        <w:rPr>
          <w:rFonts w:ascii="Arial Narrow" w:hAnsi="Arial Narrow"/>
          <w:sz w:val="21"/>
          <w:szCs w:val="21"/>
        </w:rPr>
        <w:t> </w:t>
      </w:r>
      <w:r w:rsidR="00A96672" w:rsidRPr="002536E2">
        <w:rPr>
          <w:rFonts w:ascii="Arial Narrow" w:hAnsi="Arial Narrow"/>
          <w:sz w:val="21"/>
          <w:szCs w:val="21"/>
        </w:rPr>
        <w:t>Vazovovej</w:t>
      </w:r>
      <w:r w:rsidR="00D206C5" w:rsidRPr="002536E2">
        <w:rPr>
          <w:rFonts w:ascii="Arial Narrow" w:hAnsi="Arial Narrow"/>
          <w:sz w:val="21"/>
          <w:szCs w:val="21"/>
        </w:rPr>
        <w:t xml:space="preserve"> v šírke 3 m</w:t>
      </w:r>
      <w:r w:rsidR="00A96672" w:rsidRPr="002536E2">
        <w:rPr>
          <w:rFonts w:ascii="Arial Narrow" w:hAnsi="Arial Narrow"/>
          <w:sz w:val="21"/>
          <w:szCs w:val="21"/>
        </w:rPr>
        <w:t xml:space="preserve">, </w:t>
      </w:r>
      <w:r w:rsidR="00D206C5" w:rsidRPr="002536E2">
        <w:rPr>
          <w:rFonts w:ascii="Arial Narrow" w:hAnsi="Arial Narrow"/>
          <w:sz w:val="21"/>
          <w:szCs w:val="21"/>
        </w:rPr>
        <w:t>na</w:t>
      </w:r>
      <w:r w:rsidR="0000187E" w:rsidRPr="002536E2">
        <w:rPr>
          <w:rFonts w:ascii="Arial Narrow" w:hAnsi="Arial Narrow"/>
          <w:sz w:val="21"/>
          <w:szCs w:val="21"/>
        </w:rPr>
        <w:t> tomto mieste navrhnúť tiež zapustený obrubník.</w:t>
      </w:r>
    </w:p>
    <w:p w14:paraId="26F07F61" w14:textId="1AE91438" w:rsidR="00893C28" w:rsidRPr="002536E2" w:rsidRDefault="00893C28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8B4622" w:rsidRPr="002536E2">
        <w:rPr>
          <w:rFonts w:ascii="Arial Narrow" w:hAnsi="Arial Narrow"/>
          <w:sz w:val="21"/>
          <w:szCs w:val="21"/>
        </w:rPr>
        <w:t xml:space="preserve">upraviť rozmery a polohy vyčkávacích plôch na oboch koncoch zastávky. </w:t>
      </w:r>
      <w:r w:rsidRPr="002536E2">
        <w:rPr>
          <w:rFonts w:ascii="Arial Narrow" w:hAnsi="Arial Narrow"/>
          <w:sz w:val="21"/>
          <w:szCs w:val="21"/>
        </w:rPr>
        <w:t>Fixná hrana je rozhranie ostrovčeka a vyčkávacej plochy v km cca 0,73. P</w:t>
      </w:r>
      <w:r w:rsidR="007C1859" w:rsidRPr="002536E2">
        <w:rPr>
          <w:rFonts w:ascii="Arial Narrow" w:hAnsi="Arial Narrow"/>
          <w:sz w:val="21"/>
          <w:szCs w:val="21"/>
        </w:rPr>
        <w:t>rvý p</w:t>
      </w:r>
      <w:r w:rsidRPr="002536E2">
        <w:rPr>
          <w:rFonts w:ascii="Arial Narrow" w:hAnsi="Arial Narrow"/>
          <w:sz w:val="21"/>
          <w:szCs w:val="21"/>
        </w:rPr>
        <w:t>riechod s vyčkávacím ostrovčekom sa zúži na 5,4 m, priechod s vyčkávacím ostrovčekom na konci zastávky</w:t>
      </w:r>
      <w:r w:rsidR="007C1859" w:rsidRPr="002536E2">
        <w:rPr>
          <w:rFonts w:ascii="Arial Narrow" w:hAnsi="Arial Narrow"/>
          <w:sz w:val="21"/>
          <w:szCs w:val="21"/>
        </w:rPr>
        <w:t xml:space="preserve"> sa predĺži na 4 m</w:t>
      </w:r>
      <w:r w:rsidRPr="002536E2">
        <w:rPr>
          <w:rFonts w:ascii="Arial Narrow" w:hAnsi="Arial Narrow"/>
          <w:sz w:val="21"/>
          <w:szCs w:val="21"/>
        </w:rPr>
        <w:t>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Pripomienka sa rieši spolu s SO 122</w:t>
      </w:r>
      <w:r w:rsidR="00F25039" w:rsidRPr="002536E2">
        <w:rPr>
          <w:rFonts w:ascii="Arial Narrow" w:hAnsi="Arial Narrow"/>
          <w:sz w:val="21"/>
          <w:szCs w:val="21"/>
        </w:rPr>
        <w:t xml:space="preserve"> a SO 403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6874246" w14:textId="385597E1" w:rsidR="00C67A85" w:rsidRPr="002536E2" w:rsidRDefault="00C67A85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Riešenie krytu električkovej trate v križovatke Krížna-Karadžičova-Legionárska v km 0,85 až 0,95 upresňuje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Riešenie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91E85" w:rsidRPr="002536E2">
        <w:rPr>
          <w:rFonts w:ascii="Arial Narrow" w:hAnsi="Arial Narrow"/>
          <w:sz w:val="21"/>
          <w:szCs w:val="21"/>
        </w:rPr>
        <w:t xml:space="preserve"> (v križovatke povrch trate riešiť z metličkového betónu, rozhrania sú vykreslené v</w:t>
      </w:r>
      <w:r w:rsidR="00F43465" w:rsidRPr="002536E2">
        <w:rPr>
          <w:rFonts w:ascii="Arial Narrow" w:hAnsi="Arial Narrow"/>
          <w:sz w:val="21"/>
          <w:szCs w:val="21"/>
        </w:rPr>
        <w:t> 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4346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43465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D496D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1_46. Detaily riešiť podľa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AC8742" w14:textId="3E5E8BB1" w:rsidR="002F0D45" w:rsidRPr="002536E2" w:rsidRDefault="002F0D45" w:rsidP="002F0D4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Z pôvodného </w:t>
      </w:r>
      <w:r w:rsidR="00F50698" w:rsidRPr="002536E2">
        <w:rPr>
          <w:rFonts w:ascii="Arial Narrow" w:hAnsi="Arial Narrow"/>
          <w:sz w:val="21"/>
          <w:szCs w:val="21"/>
        </w:rPr>
        <w:t xml:space="preserve">vydláždeného </w:t>
      </w:r>
      <w:r w:rsidRPr="002536E2">
        <w:rPr>
          <w:rFonts w:ascii="Arial Narrow" w:hAnsi="Arial Narrow"/>
          <w:sz w:val="21"/>
          <w:szCs w:val="21"/>
        </w:rPr>
        <w:t xml:space="preserve">ostrovčeka za vyčkávacím priestorom medzi cestnou komunikáciou a električkovou traťou v km 0,91 vytvoriť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Do spätných úprav zahrnúť celú plochu ostrovčeka označenej v koordinačnej situácii C01-002 (v objektovom výkrese je len časť). Riešenie je 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118C2FD" w14:textId="5C61DFDA" w:rsidR="00656A00" w:rsidRPr="002536E2" w:rsidRDefault="00760325" w:rsidP="00656A0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656A00" w:rsidRPr="002536E2">
        <w:rPr>
          <w:rFonts w:ascii="Arial Narrow" w:hAnsi="Arial Narrow"/>
          <w:sz w:val="21"/>
          <w:szCs w:val="21"/>
        </w:rPr>
        <w:t>očasn</w:t>
      </w:r>
      <w:r w:rsidRPr="002536E2">
        <w:rPr>
          <w:rFonts w:ascii="Arial Narrow" w:hAnsi="Arial Narrow"/>
          <w:sz w:val="21"/>
          <w:szCs w:val="21"/>
        </w:rPr>
        <w:t>ú</w:t>
      </w:r>
      <w:r w:rsidR="00656A00" w:rsidRPr="002536E2">
        <w:rPr>
          <w:rFonts w:ascii="Arial Narrow" w:hAnsi="Arial Narrow"/>
          <w:sz w:val="21"/>
          <w:szCs w:val="21"/>
        </w:rPr>
        <w:t xml:space="preserve"> výhybk</w:t>
      </w:r>
      <w:r w:rsidRPr="002536E2">
        <w:rPr>
          <w:rFonts w:ascii="Arial Narrow" w:hAnsi="Arial Narrow"/>
          <w:sz w:val="21"/>
          <w:szCs w:val="21"/>
        </w:rPr>
        <w:t>u</w:t>
      </w:r>
      <w:r w:rsidR="00656A00" w:rsidRPr="002536E2">
        <w:rPr>
          <w:rFonts w:ascii="Arial Narrow" w:hAnsi="Arial Narrow"/>
          <w:sz w:val="21"/>
          <w:szCs w:val="21"/>
        </w:rPr>
        <w:t xml:space="preserve"> v km 1,00 </w:t>
      </w:r>
      <w:r w:rsidR="00B20A11" w:rsidRPr="002536E2">
        <w:rPr>
          <w:rFonts w:ascii="Arial Narrow" w:hAnsi="Arial Narrow"/>
          <w:sz w:val="21"/>
          <w:szCs w:val="21"/>
        </w:rPr>
        <w:t>navrhnúť</w:t>
      </w:r>
      <w:r w:rsidR="005218B6" w:rsidRPr="002536E2">
        <w:rPr>
          <w:rFonts w:ascii="Arial Narrow" w:hAnsi="Arial Narrow"/>
          <w:sz w:val="21"/>
          <w:szCs w:val="21"/>
        </w:rPr>
        <w:t xml:space="preserve"> ako typ „Californien“.</w:t>
      </w:r>
      <w:r w:rsidR="00B20A11" w:rsidRPr="002536E2">
        <w:rPr>
          <w:rFonts w:ascii="Arial Narrow" w:hAnsi="Arial Narrow"/>
          <w:sz w:val="21"/>
          <w:szCs w:val="21"/>
        </w:rPr>
        <w:t xml:space="preserve"> </w:t>
      </w:r>
      <w:r w:rsidR="005218B6" w:rsidRPr="002536E2">
        <w:rPr>
          <w:rFonts w:ascii="Arial Narrow" w:hAnsi="Arial Narrow"/>
          <w:sz w:val="21"/>
          <w:szCs w:val="21"/>
        </w:rPr>
        <w:t>Detaily riešiť s</w:t>
      </w:r>
      <w:r w:rsidR="00740DDD" w:rsidRPr="002536E2">
        <w:rPr>
          <w:rFonts w:ascii="Arial Narrow" w:hAnsi="Arial Narrow"/>
          <w:sz w:val="21"/>
          <w:szCs w:val="21"/>
        </w:rPr>
        <w:t>o zástupcom Objednávateľa (DPB)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64C8DF0E" w14:textId="634B4BF8" w:rsidR="00031CC5" w:rsidRPr="002536E2" w:rsidRDefault="00031CC5" w:rsidP="00031C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Vydláždenie nástupištia </w:t>
      </w:r>
      <w:r w:rsidR="00CA7395" w:rsidRPr="002536E2">
        <w:rPr>
          <w:rFonts w:ascii="Arial Narrow" w:hAnsi="Arial Narrow"/>
          <w:sz w:val="21"/>
          <w:szCs w:val="21"/>
        </w:rPr>
        <w:t xml:space="preserve">zastávky Trnavské mýto </w:t>
      </w:r>
      <w:r w:rsidRPr="002536E2">
        <w:rPr>
          <w:rFonts w:ascii="Arial Narrow" w:hAnsi="Arial Narrow"/>
          <w:sz w:val="21"/>
          <w:szCs w:val="21"/>
        </w:rPr>
        <w:t>a priľahlých spevnených plôch</w:t>
      </w:r>
      <w:r w:rsidR="00CA7395" w:rsidRPr="002536E2">
        <w:rPr>
          <w:rFonts w:ascii="Arial Narrow" w:hAnsi="Arial Narrow"/>
          <w:sz w:val="21"/>
          <w:szCs w:val="21"/>
        </w:rPr>
        <w:t xml:space="preserve">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Bratislavskou dlažbou. Pripomienka je vyznačená v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5C1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1_71. </w:t>
      </w:r>
      <w:r w:rsidR="00E95C13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2F3FA08" w14:textId="70407569" w:rsidR="006B485F" w:rsidRPr="002536E2" w:rsidRDefault="00AA7A1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Koľajové kríženie a výhybku z Ružinova smer centrum </w:t>
      </w:r>
      <w:r w:rsidR="005B4DD5" w:rsidRPr="002536E2">
        <w:rPr>
          <w:rFonts w:ascii="Arial Narrow" w:hAnsi="Arial Narrow"/>
          <w:sz w:val="21"/>
          <w:szCs w:val="21"/>
        </w:rPr>
        <w:t xml:space="preserve">na Trnavskom mýte </w:t>
      </w:r>
      <w:r w:rsidRPr="002536E2">
        <w:rPr>
          <w:rFonts w:ascii="Arial Narrow" w:hAnsi="Arial Narrow"/>
          <w:sz w:val="21"/>
          <w:szCs w:val="21"/>
        </w:rPr>
        <w:t>riešiť v nadväzujúcom oblúku.</w:t>
      </w:r>
    </w:p>
    <w:p w14:paraId="5E17BD1D" w14:textId="7F07A1CF" w:rsidR="008E574D" w:rsidRPr="002536E2" w:rsidRDefault="0032382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</w:t>
      </w:r>
      <w:r w:rsidR="003157EF" w:rsidRPr="002536E2">
        <w:rPr>
          <w:rFonts w:ascii="Arial Narrow" w:hAnsi="Arial Narrow"/>
          <w:sz w:val="21"/>
          <w:szCs w:val="21"/>
        </w:rPr>
        <w:t>s prihliadnutím na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157EF" w:rsidRPr="002536E2">
        <w:rPr>
          <w:rFonts w:ascii="Arial Narrow" w:hAnsi="Arial Narrow"/>
          <w:sz w:val="21"/>
          <w:szCs w:val="21"/>
        </w:rPr>
        <w:t xml:space="preserve">presun existujúceho zostávajúceho združeného stožiara </w:t>
      </w:r>
      <w:r w:rsidR="007D3431" w:rsidRPr="002536E2">
        <w:rPr>
          <w:rFonts w:ascii="Arial Narrow" w:hAnsi="Arial Narrow"/>
          <w:sz w:val="21"/>
          <w:szCs w:val="21"/>
        </w:rPr>
        <w:t xml:space="preserve">kvôli vybudovaniu vjazdu </w:t>
      </w:r>
      <w:r w:rsidR="003D73DB" w:rsidRPr="002536E2">
        <w:rPr>
          <w:rFonts w:ascii="Arial Narrow" w:hAnsi="Arial Narrow"/>
          <w:sz w:val="21"/>
          <w:szCs w:val="21"/>
        </w:rPr>
        <w:t>do pripravovaného Garážového domu na parcele 15293/14.</w:t>
      </w:r>
      <w:r w:rsidR="003157EF" w:rsidRPr="002536E2">
        <w:rPr>
          <w:rFonts w:ascii="Arial Narrow" w:hAnsi="Arial Narrow"/>
          <w:sz w:val="21"/>
          <w:szCs w:val="21"/>
        </w:rPr>
        <w:t xml:space="preserve"> </w:t>
      </w:r>
    </w:p>
    <w:p w14:paraId="1259C6A9" w14:textId="38A636B3" w:rsidR="00656A00" w:rsidRPr="002536E2" w:rsidRDefault="00202D6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napriamiť a posunúť priechod pre chodcov a cyklistov. </w:t>
      </w:r>
      <w:r w:rsidR="00ED57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</w:t>
      </w:r>
      <w:r w:rsidR="00ED5759" w:rsidRPr="002536E2">
        <w:rPr>
          <w:rFonts w:ascii="Arial Narrow" w:hAnsi="Arial Narrow"/>
          <w:sz w:val="21"/>
          <w:szCs w:val="21"/>
        </w:rPr>
        <w:t xml:space="preserve">v </w:t>
      </w:r>
      <w:r w:rsidR="00ED575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5759" w:rsidRPr="002536E2">
        <w:rPr>
          <w:rFonts w:ascii="Arial Narrow" w:hAnsi="Arial Narrow"/>
          <w:sz w:val="21"/>
          <w:szCs w:val="21"/>
        </w:rPr>
        <w:t>, bod 2_73</w:t>
      </w:r>
      <w:r w:rsidR="006E4437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E4437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D756B1"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</w:t>
      </w:r>
      <w:r w:rsidR="00BF7A77" w:rsidRPr="002536E2">
        <w:rPr>
          <w:rFonts w:ascii="Arial Narrow" w:hAnsi="Arial Narrow"/>
          <w:sz w:val="21"/>
          <w:szCs w:val="21"/>
        </w:rPr>
        <w:t>521</w:t>
      </w:r>
      <w:r w:rsidR="000A0ABC" w:rsidRPr="002536E2">
        <w:rPr>
          <w:rFonts w:ascii="Arial Narrow" w:hAnsi="Arial Narrow"/>
          <w:sz w:val="21"/>
          <w:szCs w:val="21"/>
        </w:rPr>
        <w:t xml:space="preserve">) a 2_76 (pre SO </w:t>
      </w:r>
      <w:r w:rsidR="0004786B" w:rsidRPr="002536E2">
        <w:rPr>
          <w:rFonts w:ascii="Arial Narrow" w:hAnsi="Arial Narrow"/>
          <w:sz w:val="21"/>
          <w:szCs w:val="21"/>
        </w:rPr>
        <w:t>790).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6BAA8200" w14:textId="503DE439" w:rsidR="00F051CD" w:rsidRPr="002536E2" w:rsidRDefault="006A601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</w:t>
      </w:r>
      <w:r w:rsidR="00715BA0" w:rsidRPr="002536E2">
        <w:rPr>
          <w:rFonts w:ascii="Arial Narrow" w:hAnsi="Arial Narrow"/>
          <w:sz w:val="21"/>
          <w:szCs w:val="21"/>
        </w:rPr>
        <w:t xml:space="preserve">nepojazdných </w:t>
      </w:r>
      <w:r w:rsidR="00B655EA" w:rsidRPr="002536E2">
        <w:rPr>
          <w:rFonts w:ascii="Arial Narrow" w:hAnsi="Arial Narrow"/>
          <w:sz w:val="21"/>
          <w:szCs w:val="21"/>
        </w:rPr>
        <w:t xml:space="preserve">zastávkach </w:t>
      </w:r>
      <w:r w:rsidR="0075728F" w:rsidRPr="002536E2">
        <w:rPr>
          <w:rFonts w:ascii="Arial Narrow" w:hAnsi="Arial Narrow"/>
          <w:sz w:val="21"/>
          <w:szCs w:val="21"/>
        </w:rPr>
        <w:t>Tomášikova smer centrum, Súmračná a Chlumeckého n</w:t>
      </w:r>
      <w:r w:rsidR="007421B9" w:rsidRPr="002536E2">
        <w:rPr>
          <w:rFonts w:ascii="Arial Narrow" w:hAnsi="Arial Narrow"/>
          <w:sz w:val="21"/>
          <w:szCs w:val="21"/>
        </w:rPr>
        <w:t>avrhnúť</w:t>
      </w:r>
      <w:r w:rsidR="00F051CD" w:rsidRPr="002536E2">
        <w:rPr>
          <w:rFonts w:ascii="Arial Narrow" w:hAnsi="Arial Narrow"/>
          <w:sz w:val="21"/>
          <w:szCs w:val="21"/>
        </w:rPr>
        <w:t xml:space="preserve"> spevnen</w:t>
      </w:r>
      <w:r w:rsidR="007421B9" w:rsidRPr="002536E2">
        <w:rPr>
          <w:rFonts w:ascii="Arial Narrow" w:hAnsi="Arial Narrow"/>
          <w:sz w:val="21"/>
          <w:szCs w:val="21"/>
        </w:rPr>
        <w:t>ú</w:t>
      </w:r>
      <w:r w:rsidR="00F051CD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sz w:val="21"/>
          <w:szCs w:val="21"/>
        </w:rPr>
        <w:t xml:space="preserve">plochu </w:t>
      </w:r>
      <w:r w:rsidR="00F051CD" w:rsidRPr="002536E2">
        <w:rPr>
          <w:rFonts w:ascii="Arial Narrow" w:hAnsi="Arial Narrow"/>
          <w:sz w:val="21"/>
          <w:szCs w:val="21"/>
        </w:rPr>
        <w:t xml:space="preserve">medzi nástupištnou hranou a priľahlou koľajnicou namiesto plochy </w:t>
      </w:r>
      <w:r w:rsidR="00F21FFE" w:rsidRPr="002536E2">
        <w:rPr>
          <w:rFonts w:ascii="Arial Narrow" w:hAnsi="Arial Narrow"/>
          <w:sz w:val="21"/>
          <w:szCs w:val="21"/>
        </w:rPr>
        <w:t>s vegetačným krytom</w:t>
      </w:r>
      <w:r w:rsidR="00F051CD" w:rsidRPr="002536E2">
        <w:rPr>
          <w:rFonts w:ascii="Arial Narrow" w:hAnsi="Arial Narrow"/>
          <w:sz w:val="21"/>
          <w:szCs w:val="21"/>
        </w:rPr>
        <w:t xml:space="preserve"> z dôvodu možnosti lepšej údržby </w:t>
      </w:r>
      <w:r w:rsidR="00581692" w:rsidRPr="002536E2">
        <w:rPr>
          <w:rFonts w:ascii="Arial Narrow" w:hAnsi="Arial Narrow"/>
          <w:sz w:val="21"/>
          <w:szCs w:val="21"/>
        </w:rPr>
        <w:t>podľa</w:t>
      </w:r>
      <w:r w:rsidR="008C2110" w:rsidRPr="002536E2">
        <w:rPr>
          <w:rFonts w:ascii="Arial Narrow" w:hAnsi="Arial Narrow"/>
          <w:sz w:val="21"/>
          <w:szCs w:val="21"/>
        </w:rPr>
        <w:t xml:space="preserve">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C211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C2110" w:rsidRPr="002536E2">
        <w:rPr>
          <w:rFonts w:ascii="Arial Narrow" w:hAnsi="Arial Narrow"/>
          <w:sz w:val="21"/>
          <w:szCs w:val="21"/>
        </w:rPr>
        <w:t xml:space="preserve"> a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B712D" w:rsidRPr="002536E2">
        <w:rPr>
          <w:rFonts w:ascii="Arial Narrow" w:hAnsi="Arial Narrow"/>
          <w:sz w:val="21"/>
          <w:szCs w:val="21"/>
        </w:rPr>
        <w:t>.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</w:p>
    <w:p w14:paraId="5D876BB7" w14:textId="18F018BC" w:rsidR="001B476A" w:rsidRPr="002536E2" w:rsidRDefault="001B476A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Navrhnúť detailne konštrukciu/vrstvy a špecifikácie vegetačného krytu </w:t>
      </w:r>
      <w:r w:rsidR="00577370" w:rsidRPr="002536E2">
        <w:rPr>
          <w:rFonts w:ascii="Arial Narrow" w:hAnsi="Arial Narrow"/>
          <w:sz w:val="21"/>
          <w:szCs w:val="21"/>
        </w:rPr>
        <w:t xml:space="preserve">podľa 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Požiadav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ie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k na vegetačné plochy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D71FC30" w14:textId="3B3E0299" w:rsidR="0068210B" w:rsidRPr="002536E2" w:rsidRDefault="00E4145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</w:t>
      </w:r>
      <w:r w:rsidR="00CD3915" w:rsidRPr="002536E2">
        <w:rPr>
          <w:rFonts w:ascii="Arial Narrow" w:hAnsi="Arial Narrow"/>
          <w:sz w:val="21"/>
          <w:szCs w:val="21"/>
        </w:rPr>
        <w:t>úseku</w:t>
      </w:r>
      <w:r w:rsidRPr="002536E2">
        <w:rPr>
          <w:rFonts w:ascii="Arial Narrow" w:hAnsi="Arial Narrow"/>
          <w:sz w:val="21"/>
          <w:szCs w:val="21"/>
        </w:rPr>
        <w:t xml:space="preserve"> električkovej trate </w:t>
      </w:r>
      <w:r w:rsidR="00B503F0" w:rsidRPr="002536E2">
        <w:rPr>
          <w:rFonts w:ascii="Arial Narrow" w:hAnsi="Arial Narrow"/>
          <w:sz w:val="21"/>
          <w:szCs w:val="21"/>
        </w:rPr>
        <w:t xml:space="preserve">s vegetačným krytom </w:t>
      </w:r>
      <w:r w:rsidRPr="002536E2">
        <w:rPr>
          <w:rFonts w:ascii="Arial Narrow" w:hAnsi="Arial Narrow"/>
          <w:sz w:val="21"/>
          <w:szCs w:val="21"/>
        </w:rPr>
        <w:t xml:space="preserve">navrhnúť predprípravu závlahy </w:t>
      </w:r>
      <w:r w:rsidR="00301FA3" w:rsidRPr="002536E2">
        <w:rPr>
          <w:rFonts w:ascii="Arial Narrow" w:hAnsi="Arial Narrow"/>
          <w:sz w:val="21"/>
          <w:szCs w:val="21"/>
        </w:rPr>
        <w:t>pre vegetačný kryt</w:t>
      </w:r>
      <w:r w:rsidR="00B503F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– </w:t>
      </w:r>
      <w:r w:rsidR="00CD3915" w:rsidRPr="002536E2">
        <w:rPr>
          <w:rFonts w:ascii="Arial Narrow" w:hAnsi="Arial Narrow"/>
          <w:sz w:val="21"/>
          <w:szCs w:val="21"/>
        </w:rPr>
        <w:t xml:space="preserve">do stredu trate </w:t>
      </w:r>
      <w:r w:rsidRPr="002536E2">
        <w:rPr>
          <w:rFonts w:ascii="Arial Narrow" w:hAnsi="Arial Narrow"/>
          <w:sz w:val="21"/>
          <w:szCs w:val="21"/>
        </w:rPr>
        <w:t>umiestniť</w:t>
      </w:r>
      <w:r w:rsidR="00855AE0" w:rsidRPr="002536E2">
        <w:rPr>
          <w:rFonts w:ascii="Arial Narrow" w:hAnsi="Arial Narrow"/>
          <w:sz w:val="21"/>
          <w:szCs w:val="21"/>
        </w:rPr>
        <w:t xml:space="preserve"> zaslepenú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760A6" w:rsidRPr="002536E2">
        <w:rPr>
          <w:rFonts w:ascii="Arial Narrow" w:hAnsi="Arial Narrow"/>
          <w:sz w:val="21"/>
          <w:szCs w:val="21"/>
        </w:rPr>
        <w:t xml:space="preserve">závlahovú rúru </w:t>
      </w:r>
      <w:r w:rsidR="00603CE9" w:rsidRPr="002536E2">
        <w:rPr>
          <w:rFonts w:ascii="Arial Narrow" w:hAnsi="Arial Narrow"/>
          <w:sz w:val="21"/>
          <w:szCs w:val="21"/>
        </w:rPr>
        <w:t>PP DN 32.</w:t>
      </w:r>
      <w:r w:rsidR="00D668B4" w:rsidRPr="002536E2">
        <w:rPr>
          <w:rFonts w:ascii="Arial Narrow" w:hAnsi="Arial Narrow"/>
          <w:sz w:val="21"/>
          <w:szCs w:val="21"/>
        </w:rPr>
        <w:t xml:space="preserve"> Objednávateľ v</w:t>
      </w:r>
      <w:r w:rsidR="00855AE0" w:rsidRPr="002536E2">
        <w:rPr>
          <w:rFonts w:ascii="Arial Narrow" w:hAnsi="Arial Narrow"/>
          <w:sz w:val="21"/>
          <w:szCs w:val="21"/>
        </w:rPr>
        <w:t> </w:t>
      </w:r>
      <w:r w:rsidR="00D668B4" w:rsidRPr="002536E2">
        <w:rPr>
          <w:rFonts w:ascii="Arial Narrow" w:hAnsi="Arial Narrow"/>
          <w:sz w:val="21"/>
          <w:szCs w:val="21"/>
        </w:rPr>
        <w:t>čase</w:t>
      </w:r>
      <w:r w:rsidR="00855AE0" w:rsidRPr="002536E2">
        <w:rPr>
          <w:rFonts w:ascii="Arial Narrow" w:hAnsi="Arial Narrow"/>
          <w:sz w:val="21"/>
          <w:szCs w:val="21"/>
        </w:rPr>
        <w:t xml:space="preserve"> realizácie zadefinuje prestupy.</w:t>
      </w:r>
    </w:p>
    <w:p w14:paraId="31B17BDB" w14:textId="43ED9AE9" w:rsidR="00521D0F" w:rsidRPr="002536E2" w:rsidRDefault="00521D0F" w:rsidP="00585D32">
      <w:pPr>
        <w:pStyle w:val="Nadpis3"/>
      </w:pPr>
      <w:bookmarkStart w:id="50" w:name="_Toc173315340"/>
      <w:bookmarkStart w:id="51" w:name="_Toc187685216"/>
      <w:r w:rsidRPr="002536E2">
        <w:t>SO 120 Rekonštrukcia Amerického námestia</w:t>
      </w:r>
      <w:bookmarkEnd w:id="50"/>
      <w:bookmarkEnd w:id="51"/>
    </w:p>
    <w:p w14:paraId="729E6F66" w14:textId="729365F0" w:rsidR="00DE75B8" w:rsidRPr="002536E2" w:rsidRDefault="00592944" w:rsidP="00DE75B8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E75B8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0091FE3" w14:textId="75CB698C" w:rsidR="002E5FE0" w:rsidRPr="002536E2" w:rsidRDefault="00812916" w:rsidP="00C971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C94B23" w:rsidRPr="002536E2">
        <w:rPr>
          <w:rFonts w:ascii="Arial Narrow" w:hAnsi="Arial Narrow"/>
          <w:sz w:val="21"/>
          <w:szCs w:val="21"/>
        </w:rPr>
        <w:t>podľa</w:t>
      </w:r>
      <w:r w:rsidR="00F327A8" w:rsidRPr="002536E2">
        <w:rPr>
          <w:rFonts w:ascii="Arial Narrow" w:hAnsi="Arial Narrow"/>
          <w:sz w:val="21"/>
          <w:szCs w:val="21"/>
        </w:rPr>
        <w:t xml:space="preserve"> riešených</w:t>
      </w:r>
      <w:r w:rsidR="00C94B23" w:rsidRPr="002536E2">
        <w:rPr>
          <w:rFonts w:ascii="Arial Narrow" w:hAnsi="Arial Narrow"/>
          <w:sz w:val="21"/>
          <w:szCs w:val="21"/>
        </w:rPr>
        <w:t xml:space="preserve"> ulíc</w:t>
      </w:r>
      <w:r w:rsidR="006C3706" w:rsidRPr="002536E2">
        <w:rPr>
          <w:rFonts w:ascii="Arial Narrow" w:hAnsi="Arial Narrow"/>
          <w:sz w:val="21"/>
          <w:szCs w:val="21"/>
        </w:rPr>
        <w:t>.</w:t>
      </w:r>
      <w:r w:rsidR="00814CA9" w:rsidRPr="002536E2">
        <w:rPr>
          <w:rFonts w:ascii="Arial Narrow" w:hAnsi="Arial Narrow"/>
          <w:sz w:val="21"/>
          <w:szCs w:val="21"/>
        </w:rPr>
        <w:t xml:space="preserve"> </w:t>
      </w:r>
      <w:r w:rsidR="00EF68F2" w:rsidRPr="002536E2">
        <w:rPr>
          <w:rFonts w:ascii="Arial Narrow" w:hAnsi="Arial Narrow"/>
          <w:sz w:val="21"/>
          <w:szCs w:val="21"/>
        </w:rPr>
        <w:t xml:space="preserve">V rámci každej ulice špecifikovať </w:t>
      </w:r>
      <w:r w:rsidR="00C321C2" w:rsidRPr="002536E2">
        <w:rPr>
          <w:rFonts w:ascii="Arial Narrow" w:hAnsi="Arial Narrow"/>
          <w:sz w:val="21"/>
          <w:szCs w:val="21"/>
        </w:rPr>
        <w:t xml:space="preserve">všetky </w:t>
      </w:r>
      <w:r w:rsidR="00EF68F2" w:rsidRPr="002536E2">
        <w:rPr>
          <w:rFonts w:ascii="Arial Narrow" w:hAnsi="Arial Narrow"/>
          <w:sz w:val="21"/>
          <w:szCs w:val="21"/>
        </w:rPr>
        <w:t>prvky</w:t>
      </w:r>
      <w:r w:rsidR="00C321C2" w:rsidRPr="002536E2">
        <w:rPr>
          <w:rFonts w:ascii="Arial Narrow" w:hAnsi="Arial Narrow"/>
          <w:sz w:val="21"/>
          <w:szCs w:val="21"/>
        </w:rPr>
        <w:t xml:space="preserve"> samostatne</w:t>
      </w:r>
      <w:r w:rsidR="00EF68F2" w:rsidRPr="002536E2">
        <w:rPr>
          <w:rFonts w:ascii="Arial Narrow" w:hAnsi="Arial Narrow"/>
          <w:sz w:val="21"/>
          <w:szCs w:val="21"/>
        </w:rPr>
        <w:t>: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vozovka,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parkovací pruh,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cyklochodník,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nástupisko autobusovej zastávky,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AD0BCB" w:rsidRPr="002536E2">
        <w:rPr>
          <w:rFonts w:ascii="Arial Narrow" w:hAnsi="Arial Narrow"/>
          <w:sz w:val="21"/>
          <w:szCs w:val="21"/>
        </w:rPr>
        <w:t xml:space="preserve">dažďová </w:t>
      </w:r>
      <w:r w:rsidR="00C6405B" w:rsidRPr="002536E2">
        <w:rPr>
          <w:rFonts w:ascii="Arial Narrow" w:hAnsi="Arial Narrow"/>
          <w:sz w:val="21"/>
          <w:szCs w:val="21"/>
        </w:rPr>
        <w:t>kanalizácia, vpusty</w:t>
      </w:r>
      <w:r w:rsidR="00F83236" w:rsidRPr="002536E2">
        <w:rPr>
          <w:rFonts w:ascii="Arial Narrow" w:hAnsi="Arial Narrow"/>
          <w:sz w:val="21"/>
          <w:szCs w:val="21"/>
        </w:rPr>
        <w:t>, mobiliár, cestná zeleň a pod.</w:t>
      </w:r>
    </w:p>
    <w:p w14:paraId="562AA744" w14:textId="1707132E" w:rsidR="00C33094" w:rsidRPr="002536E2" w:rsidRDefault="00C33094" w:rsidP="00C330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="007309A3" w:rsidRPr="002536E2">
        <w:rPr>
          <w:rFonts w:ascii="Arial Narrow" w:hAnsi="Arial Narrow"/>
          <w:sz w:val="21"/>
          <w:szCs w:val="21"/>
        </w:rPr>
        <w:t>aj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0_23. </w:t>
      </w:r>
    </w:p>
    <w:p w14:paraId="25093B11" w14:textId="3EF763C3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3D1E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B531F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43C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46156D60" w14:textId="77777777" w:rsidR="002E4326" w:rsidRPr="002536E2" w:rsidRDefault="002E4326" w:rsidP="002E432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Vjazdy do dvorov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 xml:space="preserve"> a výškovo prispôsobiť bezproblémovému vjazdu.</w:t>
      </w:r>
    </w:p>
    <w:p w14:paraId="390F585A" w14:textId="15C563BD" w:rsidR="00F0435C" w:rsidRPr="002536E2" w:rsidRDefault="00F0435C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EB3A73" w:rsidRPr="002536E2">
        <w:rPr>
          <w:rFonts w:ascii="Arial Narrow" w:hAnsi="Arial Narrow"/>
          <w:sz w:val="21"/>
          <w:szCs w:val="21"/>
        </w:rPr>
        <w:t xml:space="preserve">Špitálskej a Mickiewiczovej </w:t>
      </w:r>
      <w:r w:rsidRPr="002536E2">
        <w:rPr>
          <w:rFonts w:ascii="Arial Narrow" w:hAnsi="Arial Narrow"/>
          <w:sz w:val="21"/>
          <w:szCs w:val="21"/>
        </w:rPr>
        <w:t>v</w:t>
      </w:r>
      <w:r w:rsidR="00C1266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0,10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EB3A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3A7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1_16.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  <w:r w:rsidR="006027C5" w:rsidRPr="002536E2">
        <w:rPr>
          <w:rFonts w:ascii="Arial Narrow" w:hAnsi="Arial Narrow"/>
          <w:sz w:val="21"/>
          <w:szCs w:val="21"/>
        </w:rPr>
        <w:t xml:space="preserve"> Presná poloha </w:t>
      </w:r>
      <w:r w:rsidR="006713B2" w:rsidRPr="002536E2">
        <w:rPr>
          <w:rFonts w:ascii="Arial Narrow" w:hAnsi="Arial Narrow"/>
          <w:sz w:val="21"/>
          <w:szCs w:val="21"/>
        </w:rPr>
        <w:t>a počet stĺpikov sa určí v DRS.</w:t>
      </w:r>
    </w:p>
    <w:p w14:paraId="71E7A79B" w14:textId="7124D0D1" w:rsidR="009F7E52" w:rsidRPr="002536E2" w:rsidRDefault="009F7E52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Rozšíriť priechod pre chodcov cez Špitálsku na 6 m </w:t>
      </w:r>
      <w:r w:rsidR="00F65483" w:rsidRPr="002536E2">
        <w:rPr>
          <w:rFonts w:ascii="Arial Narrow" w:hAnsi="Arial Narrow"/>
          <w:sz w:val="21"/>
          <w:szCs w:val="21"/>
        </w:rPr>
        <w:t>a prispôsobiť debarierizáciu a hmatateľné povrchy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684CF3" w:rsidRPr="002536E2">
        <w:rPr>
          <w:rFonts w:ascii="Arial Narrow" w:hAnsi="Arial Narrow"/>
          <w:sz w:val="21"/>
          <w:szCs w:val="21"/>
        </w:rPr>
        <w:t>.</w:t>
      </w:r>
    </w:p>
    <w:p w14:paraId="56A151A8" w14:textId="3EBEB5B6" w:rsidR="00EB5CA4" w:rsidRPr="002536E2" w:rsidRDefault="00EB5CA4" w:rsidP="00EB5CA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Osadiť zábradlie v nároží Špitálskej a Amerického námestia v</w:t>
      </w:r>
      <w:r w:rsidR="00024AF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0,10 </w:t>
      </w:r>
      <w:r w:rsidR="008C2752" w:rsidRPr="002536E2">
        <w:rPr>
          <w:rFonts w:ascii="Arial Narrow" w:hAnsi="Arial Narrow"/>
          <w:sz w:val="21"/>
          <w:szCs w:val="21"/>
        </w:rPr>
        <w:t>až 0,125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1_19.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AC828AF" w14:textId="5AEF3921" w:rsidR="008622E1" w:rsidRPr="002536E2" w:rsidRDefault="008622E1" w:rsidP="008622E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Amerického námestia a Mickiewiczovej vytvoriť priamu líniu chodníka od zastávky zo smeru Rača po koniec priechodu podľa riešenia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Pr="002536E2">
        <w:rPr>
          <w:rFonts w:ascii="Arial Narrow" w:hAnsi="Arial Narrow"/>
          <w:i/>
          <w:iCs/>
          <w:sz w:val="21"/>
          <w:szCs w:val="21"/>
        </w:rPr>
        <w:t>Výnimky z normy E 2/2024</w:t>
      </w:r>
      <w:r w:rsidRPr="002536E2">
        <w:rPr>
          <w:rFonts w:ascii="Arial Narrow" w:hAnsi="Arial Narrow"/>
          <w:sz w:val="21"/>
          <w:szCs w:val="21"/>
        </w:rPr>
        <w:t xml:space="preserve"> riešiť nevyhovujúcu šírku rampy a chodníka (stiesnené podmienky). Od nástupnej hrany po začiatok priechodu navrhnúť vzdialenosť osi od priľahlej koľaje 1,35 m, ktorá plynule prejde v rámci priechodu do vzdialenosti 1,75 m na konci priechodu. Za priechodom obrubník kopíruje návrh podľa PD. Zmenu materiálu, grafické riešenie priestoru riešiť invertnutím farebnosti dlažby a hmatateľných prvkov oproti okolitým plochám podľa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Dizajn manuálu. </w:t>
      </w:r>
      <w:r w:rsidRPr="002536E2">
        <w:rPr>
          <w:rFonts w:ascii="Arial Narrow" w:hAnsi="Arial Narrow"/>
          <w:sz w:val="21"/>
          <w:szCs w:val="21"/>
        </w:rPr>
        <w:t>Riešený úsek je v km 0,12-0,16, električková vetva smer Rača,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1_25a. </w:t>
      </w:r>
    </w:p>
    <w:p w14:paraId="4C9592E0" w14:textId="504831A5" w:rsidR="004E5688" w:rsidRPr="002536E2" w:rsidRDefault="004E5688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</w:t>
      </w:r>
      <w:r w:rsidR="00967B2F" w:rsidRPr="002536E2">
        <w:rPr>
          <w:rFonts w:ascii="Arial Narrow" w:hAnsi="Arial Narrow"/>
          <w:sz w:val="21"/>
          <w:szCs w:val="21"/>
        </w:rPr>
        <w:t xml:space="preserve">Amerického námestia a Mickiewiczovej </w:t>
      </w:r>
      <w:r w:rsidR="003B1F81" w:rsidRPr="002536E2">
        <w:rPr>
          <w:rFonts w:ascii="Arial Narrow" w:hAnsi="Arial Narrow"/>
          <w:sz w:val="21"/>
          <w:szCs w:val="21"/>
        </w:rPr>
        <w:t xml:space="preserve">pri budove nemocnice </w:t>
      </w:r>
      <w:r w:rsidR="00AE6F42" w:rsidRPr="002536E2">
        <w:rPr>
          <w:rFonts w:ascii="Arial Narrow" w:hAnsi="Arial Narrow"/>
          <w:sz w:val="21"/>
          <w:szCs w:val="21"/>
        </w:rPr>
        <w:t xml:space="preserve">zahrnúť do úpravy chodníka aj </w:t>
      </w:r>
      <w:r w:rsidR="003B1F81" w:rsidRPr="002536E2">
        <w:rPr>
          <w:rFonts w:ascii="Arial Narrow" w:hAnsi="Arial Narrow"/>
          <w:sz w:val="21"/>
          <w:szCs w:val="21"/>
        </w:rPr>
        <w:t>úsek medzi priechodom pre chodcov a zastávkou Americké námestie smer z Rače.</w:t>
      </w:r>
      <w:r w:rsidR="00924E50" w:rsidRPr="002536E2">
        <w:rPr>
          <w:rFonts w:ascii="Arial Narrow" w:hAnsi="Arial Narrow"/>
          <w:sz w:val="21"/>
          <w:szCs w:val="21"/>
        </w:rPr>
        <w:t xml:space="preserve"> Riešený úsek je znázornený</w:t>
      </w:r>
      <w:r w:rsidR="00642FCE" w:rsidRPr="002536E2">
        <w:rPr>
          <w:rFonts w:ascii="Arial Narrow" w:hAnsi="Arial Narrow"/>
          <w:sz w:val="21"/>
          <w:szCs w:val="21"/>
        </w:rPr>
        <w:t xml:space="preserve"> v </w:t>
      </w:r>
      <w:r w:rsidR="00642FC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47AB" w:rsidRPr="002536E2">
        <w:rPr>
          <w:rFonts w:ascii="Arial Narrow" w:hAnsi="Arial Narrow"/>
          <w:sz w:val="21"/>
          <w:szCs w:val="21"/>
        </w:rPr>
        <w:t>, bod 1_25b,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B01B54" w:rsidRPr="002536E2">
        <w:rPr>
          <w:rFonts w:ascii="Arial Narrow" w:hAnsi="Arial Narrow"/>
          <w:sz w:val="21"/>
          <w:szCs w:val="21"/>
        </w:rPr>
        <w:t xml:space="preserve">a aj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01B54" w:rsidRPr="002536E2">
        <w:rPr>
          <w:rFonts w:ascii="Arial Narrow" w:hAnsi="Arial Narrow"/>
          <w:sz w:val="21"/>
          <w:szCs w:val="21"/>
        </w:rPr>
        <w:t>.</w:t>
      </w:r>
    </w:p>
    <w:p w14:paraId="656C6FBE" w14:textId="2D70A58F" w:rsidR="00E54471" w:rsidRPr="002536E2" w:rsidRDefault="00567B53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E54471" w:rsidRPr="002536E2">
        <w:rPr>
          <w:rFonts w:ascii="Arial Narrow" w:hAnsi="Arial Narrow"/>
          <w:sz w:val="21"/>
          <w:szCs w:val="21"/>
        </w:rPr>
        <w:t xml:space="preserve"> oddeľovac</w:t>
      </w:r>
      <w:r w:rsidRPr="002536E2">
        <w:rPr>
          <w:rFonts w:ascii="Arial Narrow" w:hAnsi="Arial Narrow"/>
          <w:sz w:val="21"/>
          <w:szCs w:val="21"/>
        </w:rPr>
        <w:t>í</w:t>
      </w:r>
      <w:r w:rsidR="00E54471" w:rsidRPr="002536E2">
        <w:rPr>
          <w:rFonts w:ascii="Arial Narrow" w:hAnsi="Arial Narrow"/>
          <w:sz w:val="21"/>
          <w:szCs w:val="21"/>
        </w:rPr>
        <w:t xml:space="preserve"> prv</w:t>
      </w:r>
      <w:r w:rsidRPr="002536E2">
        <w:rPr>
          <w:rFonts w:ascii="Arial Narrow" w:hAnsi="Arial Narrow"/>
          <w:sz w:val="21"/>
          <w:szCs w:val="21"/>
        </w:rPr>
        <w:t>o</w:t>
      </w:r>
      <w:r w:rsidR="00E54471" w:rsidRPr="002536E2">
        <w:rPr>
          <w:rFonts w:ascii="Arial Narrow" w:hAnsi="Arial Narrow"/>
          <w:sz w:val="21"/>
          <w:szCs w:val="21"/>
        </w:rPr>
        <w:t xml:space="preserve">k </w:t>
      </w:r>
      <w:r w:rsidR="00CB07A8" w:rsidRPr="002536E2">
        <w:rPr>
          <w:rFonts w:ascii="Arial Narrow" w:hAnsi="Arial Narrow"/>
          <w:sz w:val="21"/>
          <w:szCs w:val="21"/>
        </w:rPr>
        <w:t xml:space="preserve">medzi jazdným pruhom pre IAD a BUS-pruhom (zastávkou smer centrum) k zamedzeniu predbiehaniu </w:t>
      </w:r>
      <w:r w:rsidR="00FE0CC8" w:rsidRPr="002536E2">
        <w:rPr>
          <w:rFonts w:ascii="Arial Narrow" w:hAnsi="Arial Narrow"/>
          <w:sz w:val="21"/>
          <w:szCs w:val="21"/>
        </w:rPr>
        <w:t xml:space="preserve">MHD v zastávke. Pripomienka je označená v </w:t>
      </w:r>
      <w:r w:rsidR="00FE0C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E0CC8" w:rsidRPr="002536E2">
        <w:rPr>
          <w:rFonts w:ascii="Arial Narrow" w:hAnsi="Arial Narrow"/>
          <w:sz w:val="21"/>
          <w:szCs w:val="21"/>
        </w:rPr>
        <w:t>, bod 1_25c.</w:t>
      </w:r>
    </w:p>
    <w:p w14:paraId="7ED525A2" w14:textId="30F1EA2C" w:rsidR="00EB601D" w:rsidRPr="002536E2" w:rsidRDefault="00EB601D" w:rsidP="00EB601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Vozovku</w:t>
      </w:r>
      <w:r w:rsidR="007A2D86" w:rsidRPr="002536E2">
        <w:rPr>
          <w:rFonts w:ascii="Arial Narrow" w:hAnsi="Arial Narrow"/>
          <w:sz w:val="21"/>
          <w:szCs w:val="21"/>
        </w:rPr>
        <w:t xml:space="preserve"> na vyznačených úsekoch Amerického a Odborárskeho námestia</w:t>
      </w:r>
      <w:r w:rsidRPr="002536E2">
        <w:rPr>
          <w:rFonts w:ascii="Arial Narrow" w:hAnsi="Arial Narrow"/>
          <w:sz w:val="21"/>
          <w:szCs w:val="21"/>
        </w:rPr>
        <w:t xml:space="preserve">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46E615" w14:textId="3A909A43" w:rsidR="00CB40CF" w:rsidRPr="002536E2" w:rsidRDefault="00A0313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zmysle odsadeného obrubníka n</w:t>
      </w:r>
      <w:r w:rsidR="00FF54C3" w:rsidRPr="002536E2">
        <w:rPr>
          <w:rFonts w:ascii="Arial Narrow" w:hAnsi="Arial Narrow"/>
          <w:sz w:val="21"/>
          <w:szCs w:val="21"/>
        </w:rPr>
        <w:t xml:space="preserve">a Odborárskom námestí medzi km 0,24 a 0,32 </w:t>
      </w:r>
      <w:r w:rsidRPr="002536E2">
        <w:rPr>
          <w:rFonts w:ascii="Arial Narrow" w:hAnsi="Arial Narrow"/>
          <w:sz w:val="21"/>
          <w:szCs w:val="21"/>
        </w:rPr>
        <w:t>zarovnať líniu</w:t>
      </w:r>
      <w:r w:rsidR="00FF54C3" w:rsidRPr="002536E2">
        <w:rPr>
          <w:rFonts w:ascii="Arial Narrow" w:hAnsi="Arial Narrow"/>
          <w:sz w:val="21"/>
          <w:szCs w:val="21"/>
        </w:rPr>
        <w:t xml:space="preserve"> obrubník</w:t>
      </w:r>
      <w:r w:rsidR="00FC739E" w:rsidRPr="002536E2">
        <w:rPr>
          <w:rFonts w:ascii="Arial Narrow" w:hAnsi="Arial Narrow"/>
          <w:sz w:val="21"/>
          <w:szCs w:val="21"/>
        </w:rPr>
        <w:t>a</w:t>
      </w:r>
      <w:r w:rsidR="00FF54C3" w:rsidRPr="002536E2">
        <w:rPr>
          <w:rFonts w:ascii="Arial Narrow" w:hAnsi="Arial Narrow"/>
          <w:sz w:val="21"/>
          <w:szCs w:val="21"/>
        </w:rPr>
        <w:t xml:space="preserve"> </w:t>
      </w:r>
      <w:r w:rsidR="0008301E" w:rsidRPr="002536E2">
        <w:rPr>
          <w:rFonts w:ascii="Arial Narrow" w:hAnsi="Arial Narrow"/>
          <w:sz w:val="21"/>
          <w:szCs w:val="21"/>
        </w:rPr>
        <w:t>chodníka</w:t>
      </w:r>
      <w:r w:rsidR="00344B6C" w:rsidRPr="002536E2">
        <w:rPr>
          <w:rFonts w:ascii="Arial Narrow" w:hAnsi="Arial Narrow"/>
          <w:sz w:val="21"/>
          <w:szCs w:val="21"/>
        </w:rPr>
        <w:t xml:space="preserve">, spevnené plochy na nárožiach križovania električkovej trate a vyústenia ulice </w:t>
      </w:r>
      <w:r w:rsidR="00250B90" w:rsidRPr="002536E2">
        <w:rPr>
          <w:rFonts w:ascii="Arial Narrow" w:hAnsi="Arial Narrow"/>
          <w:sz w:val="21"/>
          <w:szCs w:val="21"/>
        </w:rPr>
        <w:t>nahradiť vegetačnými plochami a upraviť geometriu cyklochodníka</w:t>
      </w:r>
      <w:r w:rsidR="00FF54C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F54C3" w:rsidRPr="002536E2">
        <w:rPr>
          <w:rFonts w:ascii="Arial Narrow" w:hAnsi="Arial Narrow"/>
          <w:sz w:val="21"/>
          <w:szCs w:val="21"/>
        </w:rPr>
        <w:t>, bod 1_26</w:t>
      </w:r>
      <w:r w:rsidR="00250B90" w:rsidRPr="002536E2">
        <w:rPr>
          <w:rFonts w:ascii="Arial Narrow" w:hAnsi="Arial Narrow"/>
          <w:sz w:val="21"/>
          <w:szCs w:val="21"/>
        </w:rPr>
        <w:t>a, 1_26b a 1_26c</w:t>
      </w:r>
      <w:r w:rsidR="00FF54C3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B40CF" w:rsidRPr="002536E2">
        <w:rPr>
          <w:rFonts w:ascii="Arial Narrow" w:hAnsi="Arial Narrow"/>
          <w:sz w:val="21"/>
          <w:szCs w:val="21"/>
        </w:rPr>
        <w:t xml:space="preserve"> </w:t>
      </w:r>
    </w:p>
    <w:p w14:paraId="393F90D0" w14:textId="4024D5BB" w:rsidR="00BF23CA" w:rsidRPr="002536E2" w:rsidRDefault="00BF23CA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Pri bytovom súbore Avion v km 0,25 až 0,30 </w:t>
      </w:r>
      <w:r w:rsidRPr="002536E2">
        <w:rPr>
          <w:rFonts w:ascii="Arial Narrow" w:hAnsi="Arial Narrow"/>
          <w:sz w:val="21"/>
          <w:szCs w:val="21"/>
        </w:rPr>
        <w:t>upraviť stromové jamy na rovnaký rozmer a</w:t>
      </w:r>
      <w:r w:rsidR="00047E7A" w:rsidRPr="002536E2">
        <w:rPr>
          <w:rFonts w:ascii="Arial Narrow" w:hAnsi="Arial Narrow"/>
          <w:sz w:val="21"/>
          <w:szCs w:val="21"/>
        </w:rPr>
        <w:t> rovnaký spôsob dláždenia</w:t>
      </w:r>
      <w:r w:rsidRPr="002536E2">
        <w:rPr>
          <w:rFonts w:ascii="Arial Narrow" w:hAnsi="Arial Narrow"/>
          <w:sz w:val="21"/>
          <w:szCs w:val="21"/>
        </w:rPr>
        <w:t xml:space="preserve">. Medzi jamy použiť drenážny pás zo žulovej kocky. Styk chodníka a cyklotrasy riešiť </w:t>
      </w:r>
      <w:r w:rsidR="00C02DB2" w:rsidRPr="002536E2">
        <w:rPr>
          <w:rFonts w:ascii="Arial Narrow" w:hAnsi="Arial Narrow"/>
          <w:sz w:val="21"/>
          <w:szCs w:val="21"/>
        </w:rPr>
        <w:t>žulovým nábehovým ob</w:t>
      </w:r>
      <w:r w:rsidR="00047E7A" w:rsidRPr="002536E2">
        <w:rPr>
          <w:rFonts w:ascii="Arial Narrow" w:hAnsi="Arial Narrow"/>
          <w:sz w:val="21"/>
          <w:szCs w:val="21"/>
        </w:rPr>
        <w:t>ru</w:t>
      </w:r>
      <w:r w:rsidR="00A01148" w:rsidRPr="002536E2">
        <w:rPr>
          <w:rFonts w:ascii="Arial Narrow" w:hAnsi="Arial Narrow"/>
          <w:sz w:val="21"/>
          <w:szCs w:val="21"/>
        </w:rPr>
        <w:t>b</w:t>
      </w:r>
      <w:r w:rsidR="00C02DB2" w:rsidRPr="002536E2">
        <w:rPr>
          <w:rFonts w:ascii="Arial Narrow" w:hAnsi="Arial Narrow"/>
          <w:sz w:val="21"/>
          <w:szCs w:val="21"/>
        </w:rPr>
        <w:t>níkom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1_27.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FB12478" w14:textId="57232957" w:rsidR="00CD6716" w:rsidRPr="002536E2" w:rsidRDefault="00CD6716" w:rsidP="00CD6716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a navrhnúť umiestnenie cyklistických komunikácií na Odborárskom námestí 6 cm pod úroveň chodníka. Detaily sú uvedené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296FE3" w14:textId="3DCE91DC" w:rsidR="007C2C27" w:rsidRPr="002536E2" w:rsidRDefault="007C2C27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Pri bytovom súbore Avion </w:t>
      </w:r>
      <w:r w:rsidR="007658C0" w:rsidRPr="002536E2">
        <w:rPr>
          <w:rFonts w:ascii="Arial Narrow" w:eastAsia="Calibri" w:hAnsi="Arial Narrow"/>
          <w:color w:val="000000" w:themeColor="text1"/>
          <w:sz w:val="21"/>
          <w:szCs w:val="21"/>
        </w:rPr>
        <w:t>pri km 0,30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chodník riešiť mimo parcely</w:t>
      </w:r>
      <w:r w:rsidR="00C20E12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C-KN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603DF0" w:rsidRPr="002536E2">
        <w:rPr>
          <w:rFonts w:ascii="Arial Narrow" w:eastAsia="Calibri" w:hAnsi="Arial Narrow"/>
          <w:color w:val="000000" w:themeColor="text1"/>
          <w:sz w:val="21"/>
          <w:szCs w:val="21"/>
        </w:rPr>
        <w:t>č. 10329</w:t>
      </w:r>
      <w:r w:rsidR="003407A6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v k. ú. Staré Mesto.</w:t>
      </w:r>
    </w:p>
    <w:p w14:paraId="6E2BC581" w14:textId="78021C3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="00EF0B6B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A63AE" w:rsidRPr="002536E2">
        <w:rPr>
          <w:rFonts w:ascii="Arial Narrow" w:hAnsi="Arial Narrow"/>
          <w:sz w:val="21"/>
          <w:szCs w:val="21"/>
        </w:rPr>
        <w:t xml:space="preserve"> (viď materiálové riešenie križovatky Krížna-</w:t>
      </w:r>
      <w:r w:rsidR="00975F20" w:rsidRPr="002536E2">
        <w:rPr>
          <w:rFonts w:ascii="Arial Narrow" w:hAnsi="Arial Narrow"/>
          <w:sz w:val="21"/>
          <w:szCs w:val="21"/>
        </w:rPr>
        <w:t>Májková</w:t>
      </w:r>
      <w:r w:rsidR="00B1763F" w:rsidRPr="002536E2">
        <w:rPr>
          <w:rFonts w:ascii="Arial Narrow" w:hAnsi="Arial Narrow"/>
          <w:sz w:val="21"/>
          <w:szCs w:val="21"/>
        </w:rPr>
        <w:t xml:space="preserve"> v </w:t>
      </w:r>
      <w:r w:rsidR="00B1763F"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="002D7596" w:rsidRPr="002536E2">
        <w:rPr>
          <w:rFonts w:ascii="Arial Narrow" w:hAnsi="Arial Narrow"/>
          <w:i/>
          <w:iCs/>
          <w:sz w:val="21"/>
          <w:szCs w:val="21"/>
        </w:rPr>
        <w:t>i</w:t>
      </w:r>
      <w:r w:rsidR="00BA63A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F39587C" w14:textId="5ACD74AF" w:rsidR="00F11622" w:rsidRPr="002536E2" w:rsidRDefault="006B07EE" w:rsidP="00F116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Priestor odbočenia</w:t>
      </w:r>
      <w:r w:rsidR="00F11622" w:rsidRPr="002536E2">
        <w:rPr>
          <w:rFonts w:ascii="Arial Narrow" w:hAnsi="Arial Narrow"/>
          <w:sz w:val="21"/>
          <w:szCs w:val="21"/>
        </w:rPr>
        <w:t xml:space="preserve"> z Krížnej na Májkovu </w:t>
      </w:r>
      <w:r w:rsidR="003B22D0" w:rsidRPr="002536E2">
        <w:rPr>
          <w:rFonts w:ascii="Arial Narrow" w:hAnsi="Arial Narrow"/>
          <w:sz w:val="21"/>
          <w:szCs w:val="21"/>
        </w:rPr>
        <w:t xml:space="preserve">a prepojenie Amerického námestia </w:t>
      </w:r>
      <w:r w:rsidR="00A91B76" w:rsidRPr="002536E2">
        <w:rPr>
          <w:rFonts w:ascii="Arial Narrow" w:hAnsi="Arial Narrow"/>
          <w:sz w:val="21"/>
          <w:szCs w:val="21"/>
        </w:rPr>
        <w:t>s </w:t>
      </w:r>
      <w:r w:rsidR="003B22D0" w:rsidRPr="002536E2">
        <w:rPr>
          <w:rFonts w:ascii="Arial Narrow" w:hAnsi="Arial Narrow"/>
          <w:sz w:val="21"/>
          <w:szCs w:val="21"/>
        </w:rPr>
        <w:t xml:space="preserve">Odborárskym námestím </w:t>
      </w:r>
      <w:r w:rsidR="008078F8" w:rsidRPr="002536E2">
        <w:rPr>
          <w:rFonts w:ascii="Arial Narrow" w:hAnsi="Arial Narrow"/>
          <w:sz w:val="21"/>
          <w:szCs w:val="21"/>
        </w:rPr>
        <w:t xml:space="preserve">upraviť podľa návrhu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078F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74142" w:rsidRPr="002536E2">
        <w:rPr>
          <w:rFonts w:ascii="Arial Narrow" w:hAnsi="Arial Narrow"/>
          <w:sz w:val="21"/>
          <w:szCs w:val="21"/>
        </w:rPr>
        <w:t xml:space="preserve"> (zmena oblúkov pri Májkovej, posun rampy </w:t>
      </w:r>
      <w:r w:rsidR="00FD024A" w:rsidRPr="002536E2">
        <w:rPr>
          <w:rFonts w:ascii="Arial Narrow" w:hAnsi="Arial Narrow"/>
          <w:sz w:val="21"/>
          <w:szCs w:val="21"/>
        </w:rPr>
        <w:t>medzi Americkým a Odborárskym námestím, zmena povrchov, doplnenie obrubníkov)</w:t>
      </w:r>
      <w:r w:rsidR="008078F8" w:rsidRPr="002536E2">
        <w:rPr>
          <w:rFonts w:ascii="Arial Narrow" w:hAnsi="Arial Narrow"/>
          <w:sz w:val="21"/>
          <w:szCs w:val="21"/>
        </w:rPr>
        <w:t>.</w:t>
      </w:r>
      <w:r w:rsidR="008F34E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sz w:val="21"/>
          <w:szCs w:val="21"/>
        </w:rPr>
        <w:t>Hmatateľné prvky navrhnúť podľa aktuálnych TP, hranice materiálov konzultovať s</w:t>
      </w:r>
      <w:r w:rsidR="00B26686" w:rsidRPr="002536E2">
        <w:rPr>
          <w:rFonts w:ascii="Arial Narrow" w:hAnsi="Arial Narrow"/>
          <w:sz w:val="21"/>
          <w:szCs w:val="21"/>
        </w:rPr>
        <w:t>o zástupcom Objednávateľa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B26686" w:rsidRPr="002536E2">
        <w:rPr>
          <w:rFonts w:ascii="Arial Narrow" w:hAnsi="Arial Narrow"/>
          <w:sz w:val="21"/>
          <w:szCs w:val="21"/>
        </w:rPr>
        <w:t>(</w:t>
      </w:r>
      <w:r w:rsidR="00CF2A2D" w:rsidRPr="002536E2">
        <w:rPr>
          <w:rFonts w:ascii="Arial Narrow" w:hAnsi="Arial Narrow"/>
          <w:sz w:val="21"/>
          <w:szCs w:val="21"/>
        </w:rPr>
        <w:t>MIB</w:t>
      </w:r>
      <w:r w:rsidR="00B26686" w:rsidRPr="002536E2">
        <w:rPr>
          <w:rFonts w:ascii="Arial Narrow" w:hAnsi="Arial Narrow"/>
          <w:sz w:val="21"/>
          <w:szCs w:val="21"/>
        </w:rPr>
        <w:t>)</w:t>
      </w:r>
      <w:r w:rsidR="00CF2A2D" w:rsidRPr="002536E2">
        <w:rPr>
          <w:rFonts w:ascii="Arial Narrow" w:hAnsi="Arial Narrow"/>
          <w:sz w:val="21"/>
          <w:szCs w:val="21"/>
        </w:rPr>
        <w:t xml:space="preserve">. </w:t>
      </w:r>
      <w:r w:rsidR="00A91B76" w:rsidRPr="002536E2">
        <w:rPr>
          <w:rFonts w:ascii="Arial Narrow" w:hAnsi="Arial Narrow"/>
          <w:sz w:val="21"/>
          <w:szCs w:val="21"/>
        </w:rPr>
        <w:t>Riešenie je orientačne znázornené v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F2A2D" w:rsidRPr="002536E2">
        <w:rPr>
          <w:rFonts w:ascii="Arial Narrow" w:hAnsi="Arial Narrow"/>
          <w:sz w:val="21"/>
          <w:szCs w:val="21"/>
        </w:rPr>
        <w:t>, bod 1_32</w:t>
      </w:r>
      <w:r w:rsidR="00F11622" w:rsidRPr="002536E2">
        <w:rPr>
          <w:rFonts w:ascii="Arial Narrow" w:hAnsi="Arial Narrow"/>
          <w:sz w:val="21"/>
          <w:szCs w:val="21"/>
        </w:rPr>
        <w:t>.</w:t>
      </w:r>
    </w:p>
    <w:p w14:paraId="2044C6E6" w14:textId="7A127370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B10AFA" w:rsidRPr="002536E2">
        <w:rPr>
          <w:rFonts w:ascii="Arial Narrow" w:hAnsi="Arial Narrow"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ch presná poloha je vyznačená v 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10AF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</w:t>
      </w:r>
      <w:r w:rsidR="00F90F63" w:rsidRPr="002536E2">
        <w:rPr>
          <w:rFonts w:ascii="Arial Narrow" w:hAnsi="Arial Narrow"/>
          <w:sz w:val="21"/>
          <w:szCs w:val="21"/>
        </w:rPr>
        <w:t xml:space="preserve"> (nárožie Májkovej a</w:t>
      </w:r>
      <w:r w:rsidR="00C33094" w:rsidRPr="002536E2">
        <w:rPr>
          <w:rFonts w:ascii="Arial Narrow" w:hAnsi="Arial Narrow"/>
          <w:sz w:val="21"/>
          <w:szCs w:val="21"/>
        </w:rPr>
        <w:t> </w:t>
      </w:r>
      <w:r w:rsidR="00A62382" w:rsidRPr="002536E2">
        <w:rPr>
          <w:rFonts w:ascii="Arial Narrow" w:hAnsi="Arial Narrow"/>
          <w:sz w:val="21"/>
          <w:szCs w:val="21"/>
        </w:rPr>
        <w:t>Krížnej</w:t>
      </w:r>
      <w:r w:rsidR="00C33094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499BC9AA" w14:textId="68D2D966" w:rsidR="000C4A6E" w:rsidRPr="002536E2" w:rsidRDefault="000C4A6E" w:rsidP="000C4A6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DD78D4" w:rsidRPr="002536E2">
        <w:rPr>
          <w:rFonts w:ascii="Arial Narrow" w:hAnsi="Arial Narrow"/>
          <w:sz w:val="21"/>
          <w:szCs w:val="21"/>
        </w:rPr>
        <w:t>Amerického námestia a</w:t>
      </w:r>
      <w:r w:rsidR="00FE303C" w:rsidRPr="002536E2">
        <w:rPr>
          <w:rFonts w:ascii="Arial Narrow" w:hAnsi="Arial Narrow"/>
          <w:sz w:val="21"/>
          <w:szCs w:val="21"/>
        </w:rPr>
        <w:t> </w:t>
      </w:r>
      <w:r w:rsidR="00DD78D4" w:rsidRPr="002536E2">
        <w:rPr>
          <w:rFonts w:ascii="Arial Narrow" w:hAnsi="Arial Narrow"/>
          <w:sz w:val="21"/>
          <w:szCs w:val="21"/>
        </w:rPr>
        <w:t>Sasinkovej</w:t>
      </w:r>
      <w:r w:rsidR="00FE303C" w:rsidRPr="002536E2">
        <w:rPr>
          <w:rFonts w:ascii="Arial Narrow" w:hAnsi="Arial Narrow"/>
          <w:sz w:val="21"/>
          <w:szCs w:val="21"/>
        </w:rPr>
        <w:t xml:space="preserve"> na Záhradníckej ulici</w:t>
      </w:r>
      <w:r w:rsidR="00DD78D4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v</w:t>
      </w:r>
      <w:r w:rsidR="00DD78D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0,30 km vyznačené v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16B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1_30. </w:t>
      </w:r>
      <w:r w:rsidR="00ED16B2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ED16B2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D16B2" w:rsidRPr="002536E2" w:rsidDel="00ED16B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C644422" w14:textId="14740B94" w:rsidR="00DF0855" w:rsidRPr="002536E2" w:rsidRDefault="0023613E" w:rsidP="00DF0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n</w:t>
      </w:r>
      <w:r w:rsidR="00086FC9" w:rsidRPr="002536E2">
        <w:rPr>
          <w:rFonts w:ascii="Arial Narrow" w:hAnsi="Arial Narrow"/>
          <w:sz w:val="21"/>
          <w:szCs w:val="21"/>
        </w:rPr>
        <w:t>árož</w:t>
      </w:r>
      <w:r w:rsidRPr="002536E2">
        <w:rPr>
          <w:rFonts w:ascii="Arial Narrow" w:hAnsi="Arial Narrow"/>
          <w:sz w:val="21"/>
          <w:szCs w:val="21"/>
        </w:rPr>
        <w:t>í</w:t>
      </w:r>
      <w:r w:rsidR="00086FC9" w:rsidRPr="002536E2">
        <w:rPr>
          <w:rFonts w:ascii="Arial Narrow" w:hAnsi="Arial Narrow"/>
          <w:sz w:val="21"/>
          <w:szCs w:val="21"/>
        </w:rPr>
        <w:t xml:space="preserve"> </w:t>
      </w:r>
      <w:r w:rsidR="002B4C75" w:rsidRPr="002536E2">
        <w:rPr>
          <w:rFonts w:ascii="Arial Narrow" w:hAnsi="Arial Narrow"/>
          <w:sz w:val="21"/>
          <w:szCs w:val="21"/>
        </w:rPr>
        <w:t xml:space="preserve">na ulíc Sasinkova a Záhradnícka </w:t>
      </w:r>
      <w:r w:rsidR="00401A1A" w:rsidRPr="002536E2">
        <w:rPr>
          <w:rFonts w:ascii="Arial Narrow" w:hAnsi="Arial Narrow"/>
          <w:sz w:val="21"/>
          <w:szCs w:val="21"/>
        </w:rPr>
        <w:t>v km 0,</w:t>
      </w:r>
      <w:r w:rsidR="00F37909" w:rsidRPr="002536E2">
        <w:rPr>
          <w:rFonts w:ascii="Arial Narrow" w:hAnsi="Arial Narrow"/>
          <w:sz w:val="21"/>
          <w:szCs w:val="21"/>
        </w:rPr>
        <w:t>312</w:t>
      </w:r>
      <w:r w:rsidR="00D32B56" w:rsidRPr="002536E2">
        <w:rPr>
          <w:rFonts w:ascii="Arial Narrow" w:hAnsi="Arial Narrow"/>
          <w:sz w:val="21"/>
          <w:szCs w:val="21"/>
        </w:rPr>
        <w:t>, kde sa nachádza stožiar TV 1-029,</w:t>
      </w:r>
      <w:r w:rsidR="00F37909" w:rsidRPr="002536E2">
        <w:rPr>
          <w:rFonts w:ascii="Arial Narrow" w:hAnsi="Arial Narrow"/>
          <w:sz w:val="21"/>
          <w:szCs w:val="21"/>
        </w:rPr>
        <w:t xml:space="preserve"> </w:t>
      </w:r>
      <w:r w:rsidR="0048726C" w:rsidRPr="002536E2">
        <w:rPr>
          <w:rFonts w:ascii="Arial Narrow" w:hAnsi="Arial Narrow"/>
          <w:sz w:val="21"/>
          <w:szCs w:val="21"/>
        </w:rPr>
        <w:t xml:space="preserve">opätovne </w:t>
      </w:r>
      <w:r w:rsidR="00CA384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povrch</w:t>
      </w:r>
      <w:r w:rsidR="0048726C" w:rsidRPr="002536E2">
        <w:rPr>
          <w:rFonts w:ascii="Arial Narrow" w:hAnsi="Arial Narrow"/>
          <w:sz w:val="21"/>
          <w:szCs w:val="21"/>
        </w:rPr>
        <w:t>.</w:t>
      </w:r>
      <w:r w:rsidR="00833F77" w:rsidRPr="002536E2">
        <w:rPr>
          <w:rFonts w:ascii="Arial Narrow" w:hAnsi="Arial Narrow"/>
          <w:sz w:val="21"/>
          <w:szCs w:val="21"/>
        </w:rPr>
        <w:t xml:space="preserve"> Pripomienka je uvedená</w:t>
      </w:r>
      <w:r w:rsidR="00DF0855" w:rsidRPr="002536E2">
        <w:rPr>
          <w:rFonts w:ascii="Arial Narrow" w:hAnsi="Arial Narrow"/>
          <w:sz w:val="21"/>
          <w:szCs w:val="21"/>
        </w:rPr>
        <w:t xml:space="preserve"> v </w:t>
      </w:r>
      <w:r w:rsidR="00DB421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B4214" w:rsidRPr="002536E2">
        <w:rPr>
          <w:rFonts w:ascii="Arial Narrow" w:hAnsi="Arial Narrow"/>
          <w:sz w:val="21"/>
          <w:szCs w:val="21"/>
        </w:rPr>
        <w:t>,</w:t>
      </w:r>
      <w:r w:rsidR="00DF0855" w:rsidRPr="002536E2">
        <w:rPr>
          <w:rFonts w:ascii="Arial Narrow" w:hAnsi="Arial Narrow"/>
          <w:sz w:val="21"/>
          <w:szCs w:val="21"/>
        </w:rPr>
        <w:t xml:space="preserve"> bod 0_35.</w:t>
      </w:r>
    </w:p>
    <w:p w14:paraId="0FC48C9A" w14:textId="084035B9" w:rsidR="00C92F5F" w:rsidRPr="002536E2" w:rsidRDefault="007505FD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C92F5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C92F5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C92F5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Pr="002536E2">
        <w:rPr>
          <w:rFonts w:ascii="Arial Narrow" w:hAnsi="Arial Narrow"/>
          <w:sz w:val="21"/>
          <w:szCs w:val="21"/>
        </w:rPr>
        <w:t xml:space="preserve">v km 0,32 </w:t>
      </w:r>
      <w:r w:rsidR="00C92F5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C92F5F" w:rsidRPr="002536E2">
        <w:rPr>
          <w:rFonts w:ascii="Arial Narrow" w:hAnsi="Arial Narrow"/>
          <w:sz w:val="21"/>
          <w:szCs w:val="21"/>
        </w:rPr>
        <w:t xml:space="preserve">vydláždiť. </w:t>
      </w:r>
      <w:r w:rsidR="00F64D55" w:rsidRPr="002536E2">
        <w:rPr>
          <w:rFonts w:ascii="Arial Narrow" w:hAnsi="Arial Narrow"/>
          <w:sz w:val="21"/>
          <w:szCs w:val="21"/>
        </w:rPr>
        <w:t>Návrh riešiť s</w:t>
      </w:r>
      <w:r w:rsidR="00C02881" w:rsidRPr="002536E2">
        <w:rPr>
          <w:rFonts w:ascii="Arial Narrow" w:hAnsi="Arial Narrow"/>
          <w:sz w:val="21"/>
          <w:szCs w:val="21"/>
        </w:rPr>
        <w:t>o zástupcom Objednávateľa</w:t>
      </w:r>
      <w:r w:rsidR="00F64D55" w:rsidRPr="002536E2">
        <w:rPr>
          <w:rFonts w:ascii="Arial Narrow" w:hAnsi="Arial Narrow"/>
          <w:sz w:val="21"/>
          <w:szCs w:val="21"/>
        </w:rPr>
        <w:t> </w:t>
      </w:r>
      <w:r w:rsidR="00C02881" w:rsidRPr="002536E2">
        <w:rPr>
          <w:rFonts w:ascii="Arial Narrow" w:hAnsi="Arial Narrow"/>
          <w:sz w:val="21"/>
          <w:szCs w:val="21"/>
        </w:rPr>
        <w:t>(</w:t>
      </w:r>
      <w:r w:rsidR="00F64D55" w:rsidRPr="002536E2">
        <w:rPr>
          <w:rFonts w:ascii="Arial Narrow" w:hAnsi="Arial Narrow"/>
          <w:sz w:val="21"/>
          <w:szCs w:val="21"/>
        </w:rPr>
        <w:t>MIB</w:t>
      </w:r>
      <w:r w:rsidR="00C02881" w:rsidRPr="002536E2">
        <w:rPr>
          <w:rFonts w:ascii="Arial Narrow" w:hAnsi="Arial Narrow"/>
          <w:sz w:val="21"/>
          <w:szCs w:val="21"/>
        </w:rPr>
        <w:t>)</w:t>
      </w:r>
      <w:r w:rsidR="00F64D55" w:rsidRPr="002536E2">
        <w:rPr>
          <w:rFonts w:ascii="Arial Narrow" w:hAnsi="Arial Narrow"/>
          <w:sz w:val="21"/>
          <w:szCs w:val="21"/>
        </w:rPr>
        <w:t xml:space="preserve"> pri realizácii. Pripomienka je </w:t>
      </w:r>
      <w:r w:rsidR="00C92F5F" w:rsidRPr="002536E2">
        <w:rPr>
          <w:rFonts w:ascii="Arial Narrow" w:hAnsi="Arial Narrow"/>
          <w:sz w:val="21"/>
          <w:szCs w:val="21"/>
        </w:rPr>
        <w:t>vyznačen</w:t>
      </w:r>
      <w:r w:rsidR="00F64D55" w:rsidRPr="002536E2">
        <w:rPr>
          <w:rFonts w:ascii="Arial Narrow" w:hAnsi="Arial Narrow"/>
          <w:sz w:val="21"/>
          <w:szCs w:val="21"/>
        </w:rPr>
        <w:t>á</w:t>
      </w:r>
      <w:r w:rsidR="00C92F5F" w:rsidRPr="002536E2">
        <w:rPr>
          <w:rFonts w:ascii="Arial Narrow" w:hAnsi="Arial Narrow"/>
          <w:sz w:val="21"/>
          <w:szCs w:val="21"/>
        </w:rPr>
        <w:t xml:space="preserve"> v </w:t>
      </w:r>
      <w:r w:rsidR="00F64D5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bod 1_33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orientačn</w:t>
      </w:r>
      <w:r w:rsidR="00F64D55" w:rsidRPr="002536E2">
        <w:rPr>
          <w:rFonts w:ascii="Arial Narrow" w:hAnsi="Arial Narrow"/>
          <w:sz w:val="21"/>
          <w:szCs w:val="21"/>
        </w:rPr>
        <w:t>é</w:t>
      </w:r>
      <w:r w:rsidR="00C92F5F" w:rsidRPr="002536E2">
        <w:rPr>
          <w:rFonts w:ascii="Arial Narrow" w:hAnsi="Arial Narrow"/>
          <w:sz w:val="21"/>
          <w:szCs w:val="21"/>
        </w:rPr>
        <w:t xml:space="preserve"> riešenie je </w:t>
      </w:r>
      <w:r w:rsidR="007E7729" w:rsidRPr="002536E2">
        <w:rPr>
          <w:rFonts w:ascii="Arial Narrow" w:hAnsi="Arial Narrow"/>
          <w:sz w:val="21"/>
          <w:szCs w:val="21"/>
        </w:rPr>
        <w:t xml:space="preserve">vykreslené </w:t>
      </w:r>
      <w:r w:rsidR="00C92F5F"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92F5F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D</w:t>
      </w:r>
      <w:r w:rsidR="00C92F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i</w:t>
      </w:r>
      <w:r w:rsidR="00C92F5F" w:rsidRPr="002536E2">
        <w:rPr>
          <w:rFonts w:ascii="Arial Narrow" w:hAnsi="Arial Narrow"/>
          <w:sz w:val="21"/>
          <w:szCs w:val="21"/>
        </w:rPr>
        <w:t xml:space="preserve">. </w:t>
      </w:r>
    </w:p>
    <w:p w14:paraId="51EC9C6B" w14:textId="32A89A6F" w:rsidR="00C92F5F" w:rsidRPr="002536E2" w:rsidRDefault="009A29D0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začiatku Krížnej ulice </w:t>
      </w:r>
      <w:r w:rsidR="003D42AA" w:rsidRPr="002536E2">
        <w:rPr>
          <w:rFonts w:ascii="Arial Narrow" w:hAnsi="Arial Narrow"/>
          <w:sz w:val="21"/>
          <w:szCs w:val="21"/>
        </w:rPr>
        <w:t xml:space="preserve">v km 0,325 </w:t>
      </w:r>
      <w:r w:rsidRPr="002536E2">
        <w:rPr>
          <w:rFonts w:ascii="Arial Narrow" w:hAnsi="Arial Narrow"/>
          <w:sz w:val="21"/>
          <w:szCs w:val="21"/>
        </w:rPr>
        <w:t>r</w:t>
      </w:r>
      <w:r w:rsidR="003C0765" w:rsidRPr="002536E2">
        <w:rPr>
          <w:rFonts w:ascii="Arial Narrow" w:hAnsi="Arial Narrow"/>
          <w:sz w:val="21"/>
          <w:szCs w:val="21"/>
        </w:rPr>
        <w:t xml:space="preserve">ozšíriť priechod pre chodcov, posunúť rampy </w:t>
      </w:r>
      <w:r w:rsidR="00051FCB" w:rsidRPr="002536E2">
        <w:rPr>
          <w:rFonts w:ascii="Arial Narrow" w:hAnsi="Arial Narrow"/>
          <w:sz w:val="21"/>
          <w:szCs w:val="21"/>
        </w:rPr>
        <w:t xml:space="preserve">v </w:t>
      </w:r>
      <w:r w:rsidR="003C0765" w:rsidRPr="002536E2">
        <w:rPr>
          <w:rFonts w:ascii="Arial Narrow" w:hAnsi="Arial Narrow"/>
          <w:sz w:val="21"/>
          <w:szCs w:val="21"/>
        </w:rPr>
        <w:t>smer</w:t>
      </w:r>
      <w:r w:rsidR="00051FCB" w:rsidRPr="002536E2">
        <w:rPr>
          <w:rFonts w:ascii="Arial Narrow" w:hAnsi="Arial Narrow"/>
          <w:sz w:val="21"/>
          <w:szCs w:val="21"/>
        </w:rPr>
        <w:t>e</w:t>
      </w:r>
      <w:r w:rsidR="003C0765" w:rsidRPr="002536E2">
        <w:rPr>
          <w:rFonts w:ascii="Arial Narrow" w:hAnsi="Arial Narrow"/>
          <w:sz w:val="21"/>
          <w:szCs w:val="21"/>
        </w:rPr>
        <w:t xml:space="preserve"> Trnavské mýto, rozšíriť a v</w:t>
      </w:r>
      <w:r w:rsidR="00B77B5D" w:rsidRPr="002536E2">
        <w:rPr>
          <w:rFonts w:ascii="Arial Narrow" w:hAnsi="Arial Narrow"/>
          <w:sz w:val="21"/>
          <w:szCs w:val="21"/>
        </w:rPr>
        <w:t xml:space="preserve">ydláždiť vyčkávací priestor </w:t>
      </w:r>
      <w:r w:rsidR="00640DB8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B77B5D" w:rsidRPr="002536E2">
        <w:rPr>
          <w:rFonts w:ascii="Arial Narrow" w:hAnsi="Arial Narrow"/>
          <w:sz w:val="21"/>
          <w:szCs w:val="21"/>
        </w:rPr>
        <w:t>na úkor zelene</w:t>
      </w:r>
      <w:r w:rsidR="00646C5B" w:rsidRPr="002536E2">
        <w:rPr>
          <w:rFonts w:ascii="Arial Narrow" w:hAnsi="Arial Narrow"/>
          <w:sz w:val="21"/>
          <w:szCs w:val="21"/>
        </w:rPr>
        <w:t>.</w:t>
      </w:r>
      <w:r w:rsidR="00D80F01" w:rsidRPr="002536E2">
        <w:rPr>
          <w:rFonts w:ascii="Arial Narrow" w:hAnsi="Arial Narrow"/>
          <w:sz w:val="21"/>
          <w:szCs w:val="21"/>
        </w:rPr>
        <w:t xml:space="preserve"> </w:t>
      </w:r>
      <w:r w:rsidR="00646C5B" w:rsidRPr="002536E2">
        <w:rPr>
          <w:rFonts w:ascii="Arial Narrow" w:hAnsi="Arial Narrow"/>
          <w:sz w:val="21"/>
          <w:szCs w:val="21"/>
        </w:rPr>
        <w:t>Vozovka</w:t>
      </w:r>
      <w:r w:rsidR="00704247" w:rsidRPr="002536E2">
        <w:rPr>
          <w:rFonts w:ascii="Arial Narrow" w:hAnsi="Arial Narrow"/>
          <w:sz w:val="21"/>
          <w:szCs w:val="21"/>
        </w:rPr>
        <w:t xml:space="preserve"> prechádzajúca cez tento priechod</w:t>
      </w:r>
      <w:r w:rsidR="00646C5B" w:rsidRPr="002536E2">
        <w:rPr>
          <w:rFonts w:ascii="Arial Narrow" w:hAnsi="Arial Narrow"/>
          <w:sz w:val="21"/>
          <w:szCs w:val="21"/>
        </w:rPr>
        <w:t xml:space="preserve"> medzi </w:t>
      </w:r>
      <w:r w:rsidR="00704247" w:rsidRPr="002536E2">
        <w:rPr>
          <w:rFonts w:ascii="Arial Narrow" w:hAnsi="Arial Narrow"/>
          <w:sz w:val="21"/>
          <w:szCs w:val="21"/>
        </w:rPr>
        <w:t xml:space="preserve">nájazdovou a zjazdovou </w:t>
      </w:r>
      <w:r w:rsidR="00646C5B" w:rsidRPr="002536E2">
        <w:rPr>
          <w:rFonts w:ascii="Arial Narrow" w:hAnsi="Arial Narrow"/>
          <w:sz w:val="21"/>
          <w:szCs w:val="21"/>
        </w:rPr>
        <w:t>ramp</w:t>
      </w:r>
      <w:r w:rsidR="00D4787D" w:rsidRPr="002536E2">
        <w:rPr>
          <w:rFonts w:ascii="Arial Narrow" w:hAnsi="Arial Narrow"/>
          <w:sz w:val="21"/>
          <w:szCs w:val="21"/>
        </w:rPr>
        <w:t xml:space="preserve">ou v oboch smeroch </w:t>
      </w:r>
      <w:r w:rsidR="00646C5B" w:rsidRPr="002536E2">
        <w:rPr>
          <w:rFonts w:ascii="Arial Narrow" w:hAnsi="Arial Narrow"/>
          <w:sz w:val="21"/>
          <w:szCs w:val="21"/>
        </w:rPr>
        <w:t>rieš</w:t>
      </w:r>
      <w:r w:rsidR="00D4787D" w:rsidRPr="002536E2">
        <w:rPr>
          <w:rFonts w:ascii="Arial Narrow" w:hAnsi="Arial Narrow"/>
          <w:sz w:val="21"/>
          <w:szCs w:val="21"/>
        </w:rPr>
        <w:t>iť</w:t>
      </w:r>
      <w:r w:rsidR="00B77B5D" w:rsidRPr="002536E2">
        <w:rPr>
          <w:rFonts w:ascii="Arial Narrow" w:hAnsi="Arial Narrow"/>
          <w:sz w:val="21"/>
          <w:szCs w:val="21"/>
        </w:rPr>
        <w:t xml:space="preserve"> v</w:t>
      </w:r>
      <w:r w:rsidR="00646C5B" w:rsidRPr="002536E2">
        <w:rPr>
          <w:rFonts w:ascii="Arial Narrow" w:hAnsi="Arial Narrow"/>
          <w:sz w:val="21"/>
          <w:szCs w:val="21"/>
        </w:rPr>
        <w:t xml:space="preserve"> šedom asfalte.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4C27A9" w:rsidRPr="002536E2">
        <w:rPr>
          <w:rFonts w:ascii="Arial Narrow" w:hAnsi="Arial Narrow"/>
          <w:sz w:val="21"/>
          <w:szCs w:val="21"/>
        </w:rPr>
        <w:t xml:space="preserve">Pripomienka </w:t>
      </w:r>
      <w:r w:rsidR="00EE2D71" w:rsidRPr="002536E2">
        <w:rPr>
          <w:rFonts w:ascii="Arial Narrow" w:hAnsi="Arial Narrow"/>
          <w:sz w:val="21"/>
          <w:szCs w:val="21"/>
        </w:rPr>
        <w:t>j</w:t>
      </w:r>
      <w:r w:rsidR="004C27A9" w:rsidRPr="002536E2">
        <w:rPr>
          <w:rFonts w:ascii="Arial Narrow" w:hAnsi="Arial Narrow"/>
          <w:sz w:val="21"/>
          <w:szCs w:val="21"/>
        </w:rPr>
        <w:t xml:space="preserve">e </w:t>
      </w:r>
      <w:r w:rsidR="00B77B5D" w:rsidRPr="002536E2">
        <w:rPr>
          <w:rFonts w:ascii="Arial Narrow" w:hAnsi="Arial Narrow"/>
          <w:sz w:val="21"/>
          <w:szCs w:val="21"/>
        </w:rPr>
        <w:t>vyznačen</w:t>
      </w:r>
      <w:r w:rsidR="004C27A9" w:rsidRPr="002536E2">
        <w:rPr>
          <w:rFonts w:ascii="Arial Narrow" w:hAnsi="Arial Narrow"/>
          <w:sz w:val="21"/>
          <w:szCs w:val="21"/>
        </w:rPr>
        <w:t>á</w:t>
      </w:r>
      <w:r w:rsidR="00B77B5D" w:rsidRPr="002536E2">
        <w:rPr>
          <w:rFonts w:ascii="Arial Narrow" w:hAnsi="Arial Narrow"/>
          <w:sz w:val="21"/>
          <w:szCs w:val="21"/>
        </w:rPr>
        <w:t xml:space="preserve"> v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D42AA" w:rsidRPr="002536E2">
        <w:rPr>
          <w:rFonts w:ascii="Arial Narrow" w:hAnsi="Arial Narrow"/>
          <w:sz w:val="21"/>
          <w:szCs w:val="21"/>
        </w:rPr>
        <w:t>,</w:t>
      </w:r>
      <w:r w:rsidR="00B77B5D" w:rsidRPr="002536E2">
        <w:rPr>
          <w:rFonts w:ascii="Arial Narrow" w:hAnsi="Arial Narrow"/>
          <w:sz w:val="21"/>
          <w:szCs w:val="21"/>
        </w:rPr>
        <w:t xml:space="preserve"> bod 1_34</w:t>
      </w:r>
      <w:r w:rsidR="003D42AA" w:rsidRPr="002536E2">
        <w:rPr>
          <w:rFonts w:ascii="Arial Narrow" w:hAnsi="Arial Narrow"/>
          <w:sz w:val="21"/>
          <w:szCs w:val="21"/>
        </w:rPr>
        <w:t xml:space="preserve"> a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3D42AA" w:rsidRPr="002536E2">
        <w:rPr>
          <w:rFonts w:ascii="Arial Narrow" w:hAnsi="Arial Narrow"/>
          <w:sz w:val="21"/>
          <w:szCs w:val="21"/>
        </w:rPr>
        <w:t>o</w:t>
      </w:r>
      <w:r w:rsidR="00B77B5D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77B5D" w:rsidRPr="002536E2">
        <w:rPr>
          <w:rFonts w:ascii="Arial Narrow" w:hAnsi="Arial Narrow"/>
          <w:sz w:val="21"/>
          <w:szCs w:val="21"/>
        </w:rPr>
        <w:t>.</w:t>
      </w:r>
    </w:p>
    <w:p w14:paraId="10BB9260" w14:textId="7E4CA5A7" w:rsidR="00EE2D71" w:rsidRPr="002536E2" w:rsidRDefault="003B37B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Cyklotrasy v nárožiach a ostrovčekoch s</w:t>
      </w:r>
      <w:r w:rsidR="00FC6D59" w:rsidRPr="002536E2">
        <w:rPr>
          <w:rFonts w:ascii="Arial Narrow" w:hAnsi="Arial Narrow"/>
          <w:sz w:val="21"/>
          <w:szCs w:val="21"/>
        </w:rPr>
        <w:t> kamennou</w:t>
      </w:r>
      <w:r w:rsidRPr="002536E2">
        <w:rPr>
          <w:rFonts w:ascii="Arial Narrow" w:hAnsi="Arial Narrow"/>
          <w:sz w:val="21"/>
          <w:szCs w:val="21"/>
        </w:rPr>
        <w:t xml:space="preserve"> dlažbou riešiť podľa </w:t>
      </w:r>
      <w:r w:rsidR="00CC670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8631C" w:rsidRPr="002536E2">
        <w:rPr>
          <w:rFonts w:ascii="Arial Narrow" w:hAnsi="Arial Narrow"/>
          <w:sz w:val="21"/>
          <w:szCs w:val="21"/>
        </w:rPr>
        <w:t>nie v</w:t>
      </w:r>
      <w:r w:rsidRPr="002536E2">
        <w:rPr>
          <w:rFonts w:ascii="Arial Narrow" w:hAnsi="Arial Narrow"/>
          <w:sz w:val="21"/>
          <w:szCs w:val="21"/>
        </w:rPr>
        <w:t xml:space="preserve"> červen</w:t>
      </w:r>
      <w:r w:rsidR="00C8631C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>m asfalt</w:t>
      </w:r>
      <w:r w:rsidR="00C8631C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. V nároží Sasinkova</w:t>
      </w:r>
      <w:r w:rsidR="00C8631C" w:rsidRPr="002536E2">
        <w:rPr>
          <w:rFonts w:ascii="Arial Narrow" w:hAnsi="Arial Narrow"/>
          <w:sz w:val="21"/>
          <w:szCs w:val="21"/>
        </w:rPr>
        <w:t xml:space="preserve"> </w:t>
      </w:r>
      <w:r w:rsidR="0080538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>Odborárske nám</w:t>
      </w:r>
      <w:r w:rsidR="00C8631C" w:rsidRPr="002536E2">
        <w:rPr>
          <w:rFonts w:ascii="Arial Narrow" w:hAnsi="Arial Narrow"/>
          <w:sz w:val="21"/>
          <w:szCs w:val="21"/>
        </w:rPr>
        <w:t xml:space="preserve">estie </w:t>
      </w:r>
      <w:r w:rsidR="0080538E" w:rsidRPr="002536E2">
        <w:rPr>
          <w:rFonts w:ascii="Arial Narrow" w:hAnsi="Arial Narrow"/>
          <w:sz w:val="21"/>
          <w:szCs w:val="21"/>
        </w:rPr>
        <w:t>v km cca 0,317</w:t>
      </w:r>
      <w:r w:rsidRPr="002536E2">
        <w:rPr>
          <w:rFonts w:ascii="Arial Narrow" w:hAnsi="Arial Narrow"/>
          <w:sz w:val="21"/>
          <w:szCs w:val="21"/>
        </w:rPr>
        <w:t xml:space="preserve"> napriamiť geometriu cyklotrasy.</w:t>
      </w:r>
      <w:r w:rsidR="0080420D" w:rsidRPr="002536E2">
        <w:rPr>
          <w:rFonts w:ascii="Arial Narrow" w:hAnsi="Arial Narrow"/>
          <w:sz w:val="21"/>
          <w:szCs w:val="21"/>
        </w:rPr>
        <w:t xml:space="preserve"> </w:t>
      </w:r>
      <w:r w:rsidR="00EE2D71" w:rsidRPr="002536E2">
        <w:rPr>
          <w:rFonts w:ascii="Arial Narrow" w:hAnsi="Arial Narrow"/>
          <w:sz w:val="21"/>
          <w:szCs w:val="21"/>
        </w:rPr>
        <w:t xml:space="preserve">Pripomienka je v 0,30 km vyznačená v </w:t>
      </w:r>
      <w:r w:rsidR="00D76B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76B30" w:rsidRPr="002536E2">
        <w:rPr>
          <w:rFonts w:ascii="Arial Narrow" w:hAnsi="Arial Narrow"/>
          <w:sz w:val="21"/>
          <w:szCs w:val="21"/>
        </w:rPr>
        <w:t>,</w:t>
      </w:r>
      <w:r w:rsidR="00EE2D71" w:rsidRPr="002536E2">
        <w:rPr>
          <w:rFonts w:ascii="Arial Narrow" w:hAnsi="Arial Narrow"/>
          <w:sz w:val="21"/>
          <w:szCs w:val="21"/>
        </w:rPr>
        <w:t xml:space="preserve"> bod 1_3</w:t>
      </w:r>
      <w:r w:rsidR="009C4A9F" w:rsidRPr="002536E2">
        <w:rPr>
          <w:rFonts w:ascii="Arial Narrow" w:hAnsi="Arial Narrow"/>
          <w:sz w:val="21"/>
          <w:szCs w:val="21"/>
        </w:rPr>
        <w:t>6</w:t>
      </w:r>
      <w:r w:rsidR="00EE2D71" w:rsidRPr="002536E2">
        <w:rPr>
          <w:rFonts w:ascii="Arial Narrow" w:hAnsi="Arial Narrow"/>
          <w:sz w:val="21"/>
          <w:szCs w:val="21"/>
        </w:rPr>
        <w:t xml:space="preserve">. </w:t>
      </w:r>
      <w:r w:rsidR="00F16B0F" w:rsidRPr="002536E2">
        <w:rPr>
          <w:rFonts w:ascii="Arial Narrow" w:hAnsi="Arial Narrow"/>
          <w:sz w:val="21"/>
          <w:szCs w:val="21"/>
        </w:rPr>
        <w:t>Riešenie je o</w:t>
      </w:r>
      <w:r w:rsidR="00EE2D71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0A5D80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16B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E2D71" w:rsidRPr="002536E2">
        <w:rPr>
          <w:rFonts w:ascii="Arial Narrow" w:hAnsi="Arial Narrow"/>
          <w:sz w:val="21"/>
          <w:szCs w:val="21"/>
        </w:rPr>
        <w:t>.</w:t>
      </w:r>
    </w:p>
    <w:p w14:paraId="3C7B6922" w14:textId="6475C76B" w:rsidR="009D6A52" w:rsidRPr="002536E2" w:rsidRDefault="008D3D37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kladačský plán dlažby pre úsek Odborárskeho námestia</w:t>
      </w:r>
      <w:r w:rsidR="00891A88" w:rsidRPr="002536E2">
        <w:rPr>
          <w:rFonts w:ascii="Arial Narrow" w:hAnsi="Arial Narrow"/>
          <w:sz w:val="21"/>
          <w:szCs w:val="21"/>
          <w:lang w:eastAsia="cs-CZ"/>
        </w:rPr>
        <w:t xml:space="preserve"> </w:t>
      </w:r>
      <w:r w:rsidR="00891A88" w:rsidRPr="002536E2">
        <w:rPr>
          <w:rFonts w:ascii="Arial Narrow" w:hAnsi="Arial Narrow"/>
          <w:sz w:val="21"/>
          <w:szCs w:val="21"/>
        </w:rPr>
        <w:t>(vrátane nároží Krížna - Sasinkova, Odborárske námestie - Májkova, Odborárske námestie - Americké námestie)</w:t>
      </w:r>
      <w:r w:rsidR="00821A5E" w:rsidRPr="002536E2">
        <w:rPr>
          <w:rFonts w:ascii="Arial Narrow" w:hAnsi="Arial Narrow"/>
          <w:sz w:val="21"/>
          <w:szCs w:val="21"/>
        </w:rPr>
        <w:t>, návrh riešiť v spolupráci s</w:t>
      </w:r>
      <w:r w:rsidR="00970592" w:rsidRPr="002536E2">
        <w:rPr>
          <w:rFonts w:ascii="Arial Narrow" w:hAnsi="Arial Narrow"/>
          <w:sz w:val="21"/>
          <w:szCs w:val="21"/>
        </w:rPr>
        <w:t>o zástupcom Objednávateľa</w:t>
      </w:r>
      <w:r w:rsidR="00821A5E" w:rsidRPr="002536E2">
        <w:rPr>
          <w:rFonts w:ascii="Arial Narrow" w:hAnsi="Arial Narrow"/>
          <w:sz w:val="21"/>
          <w:szCs w:val="21"/>
        </w:rPr>
        <w:t> </w:t>
      </w:r>
      <w:r w:rsidR="00970592" w:rsidRPr="002536E2">
        <w:rPr>
          <w:rFonts w:ascii="Arial Narrow" w:hAnsi="Arial Narrow"/>
          <w:sz w:val="21"/>
          <w:szCs w:val="21"/>
        </w:rPr>
        <w:t>(</w:t>
      </w:r>
      <w:r w:rsidR="00821A5E" w:rsidRPr="002536E2">
        <w:rPr>
          <w:rFonts w:ascii="Arial Narrow" w:hAnsi="Arial Narrow"/>
          <w:sz w:val="21"/>
          <w:szCs w:val="21"/>
        </w:rPr>
        <w:t>MIB</w:t>
      </w:r>
      <w:r w:rsidR="00970592" w:rsidRPr="002536E2">
        <w:rPr>
          <w:rFonts w:ascii="Arial Narrow" w:hAnsi="Arial Narrow"/>
          <w:sz w:val="21"/>
          <w:szCs w:val="21"/>
        </w:rPr>
        <w:t>)</w:t>
      </w:r>
      <w:r w:rsidR="00821A5E" w:rsidRPr="002536E2">
        <w:rPr>
          <w:rFonts w:ascii="Arial Narrow" w:hAnsi="Arial Narrow"/>
          <w:sz w:val="21"/>
          <w:szCs w:val="21"/>
        </w:rPr>
        <w:t>.</w:t>
      </w:r>
    </w:p>
    <w:p w14:paraId="0C82058B" w14:textId="0802E35F" w:rsidR="00A5797F" w:rsidRPr="002536E2" w:rsidRDefault="00A5797F" w:rsidP="00A5797F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118, kapitola 6.2.1 pre rýchlosť 30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 118, kapitola 6.2.2 pre rýchlosť 30</w:t>
      </w:r>
      <w:r w:rsidR="0011558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6066DE0D" w14:textId="02BACC1B" w:rsidR="003B37B6" w:rsidRPr="002536E2" w:rsidRDefault="00746E3F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strom</w:t>
      </w:r>
      <w:r w:rsidR="00CF39F7" w:rsidRPr="002536E2">
        <w:rPr>
          <w:rFonts w:ascii="Arial Narrow" w:hAnsi="Arial Narrow"/>
          <w:sz w:val="21"/>
          <w:szCs w:val="21"/>
        </w:rPr>
        <w:t>ovú jamu so stromom</w:t>
      </w:r>
      <w:r w:rsidRPr="002536E2">
        <w:rPr>
          <w:rFonts w:ascii="Arial Narrow" w:hAnsi="Arial Narrow"/>
          <w:sz w:val="21"/>
          <w:szCs w:val="21"/>
        </w:rPr>
        <w:t xml:space="preserve"> na nároží ulíc Sasinkova a Americké námestie v km 0,30.</w:t>
      </w:r>
    </w:p>
    <w:p w14:paraId="15C5447E" w14:textId="16663387" w:rsidR="006C1E60" w:rsidRPr="002536E2" w:rsidRDefault="006C1E60" w:rsidP="00585D32">
      <w:pPr>
        <w:pStyle w:val="Nadpis3"/>
      </w:pPr>
      <w:bookmarkStart w:id="52" w:name="_Toc173315341"/>
      <w:bookmarkStart w:id="53" w:name="_Toc187685217"/>
      <w:r w:rsidRPr="002536E2">
        <w:t>SO 121 Rekonštrukcia Krížnej ulice, Americké námestie - Vazovova</w:t>
      </w:r>
      <w:bookmarkEnd w:id="52"/>
      <w:bookmarkEnd w:id="53"/>
    </w:p>
    <w:p w14:paraId="721E2DB2" w14:textId="707E231A" w:rsidR="00E02C2E" w:rsidRPr="002536E2" w:rsidRDefault="00405031" w:rsidP="00E02C2E">
      <w:pPr>
        <w:rPr>
          <w:rFonts w:ascii="Arial Narrow" w:hAnsi="Arial Narrow"/>
          <w:sz w:val="21"/>
          <w:szCs w:val="21"/>
        </w:rPr>
      </w:pPr>
      <w:bookmarkStart w:id="54" w:name="_Hlk98316773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02C2E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DA5453B" w14:textId="7F79D349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55C01FD" w14:textId="2CCA9CD6" w:rsidR="006C1E60" w:rsidRPr="002536E2" w:rsidRDefault="006C1E60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V triangli Krížna - Vazovova miest</w:t>
      </w:r>
      <w:r w:rsidR="004536D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na prechádzanie / </w:t>
      </w:r>
      <w:r w:rsidR="004536DF" w:rsidRPr="002536E2">
        <w:rPr>
          <w:rFonts w:ascii="Arial Narrow" w:hAnsi="Arial Narrow"/>
          <w:sz w:val="21"/>
          <w:szCs w:val="21"/>
        </w:rPr>
        <w:t xml:space="preserve">priechody </w:t>
      </w:r>
      <w:r w:rsidRPr="002536E2">
        <w:rPr>
          <w:rFonts w:ascii="Arial Narrow" w:hAnsi="Arial Narrow"/>
          <w:sz w:val="21"/>
          <w:szCs w:val="21"/>
        </w:rPr>
        <w:t xml:space="preserve">pre chodcov </w:t>
      </w:r>
      <w:r w:rsidR="001662FC" w:rsidRPr="002536E2">
        <w:rPr>
          <w:rFonts w:ascii="Arial Narrow" w:hAnsi="Arial Narrow"/>
          <w:sz w:val="21"/>
          <w:szCs w:val="21"/>
        </w:rPr>
        <w:t xml:space="preserve">vyskladať </w:t>
      </w:r>
      <w:r w:rsidRPr="002536E2">
        <w:rPr>
          <w:rFonts w:ascii="Arial Narrow" w:hAnsi="Arial Narrow"/>
          <w:sz w:val="21"/>
          <w:szCs w:val="21"/>
        </w:rPr>
        <w:t xml:space="preserve">pomocou rôznych odtieňov dlažby, namiesto </w:t>
      </w:r>
      <w:r w:rsidR="001662FC" w:rsidRPr="002536E2">
        <w:rPr>
          <w:rFonts w:ascii="Arial Narrow" w:hAnsi="Arial Narrow"/>
          <w:sz w:val="21"/>
          <w:szCs w:val="21"/>
        </w:rPr>
        <w:t xml:space="preserve">vyznačenia </w:t>
      </w:r>
      <w:r w:rsidR="005E479F" w:rsidRPr="002536E2">
        <w:rPr>
          <w:rFonts w:ascii="Arial Narrow" w:hAnsi="Arial Narrow"/>
          <w:sz w:val="21"/>
          <w:szCs w:val="21"/>
        </w:rPr>
        <w:t>vodorovného dopravného značenia (</w:t>
      </w:r>
      <w:r w:rsidRPr="002536E2">
        <w:rPr>
          <w:rFonts w:ascii="Arial Narrow" w:hAnsi="Arial Narrow"/>
          <w:sz w:val="21"/>
          <w:szCs w:val="21"/>
        </w:rPr>
        <w:t>VDZ</w:t>
      </w:r>
      <w:r w:rsidR="005E479F" w:rsidRPr="002536E2">
        <w:rPr>
          <w:rFonts w:ascii="Arial Narrow" w:hAnsi="Arial Narrow"/>
          <w:sz w:val="21"/>
          <w:szCs w:val="21"/>
        </w:rPr>
        <w:t>)</w:t>
      </w:r>
      <w:r w:rsidR="006A2894" w:rsidRPr="002536E2">
        <w:rPr>
          <w:rFonts w:ascii="Arial Narrow" w:hAnsi="Arial Narrow"/>
          <w:sz w:val="21"/>
          <w:szCs w:val="21"/>
        </w:rPr>
        <w:t>.</w:t>
      </w:r>
    </w:p>
    <w:p w14:paraId="22D18624" w14:textId="469ECA40" w:rsidR="00EE6934" w:rsidRPr="002536E2" w:rsidRDefault="00EE6934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9524A9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250C91" w:rsidRPr="002536E2">
        <w:rPr>
          <w:rFonts w:ascii="Arial Narrow" w:hAnsi="Arial Narrow"/>
          <w:sz w:val="21"/>
          <w:szCs w:val="21"/>
        </w:rPr>
        <w:t>.</w:t>
      </w:r>
      <w:r w:rsidR="00164E90" w:rsidRPr="002536E2">
        <w:rPr>
          <w:rFonts w:ascii="Arial Narrow" w:hAnsi="Arial Narrow"/>
          <w:sz w:val="21"/>
          <w:szCs w:val="21"/>
        </w:rPr>
        <w:t xml:space="preserve"> Detaily sú uvedené v </w:t>
      </w:r>
      <w:r w:rsidR="00164E9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164E90" w:rsidRPr="002536E2">
        <w:rPr>
          <w:rFonts w:ascii="Arial Narrow" w:hAnsi="Arial Narrow"/>
          <w:sz w:val="21"/>
          <w:szCs w:val="21"/>
        </w:rPr>
        <w:t>.</w:t>
      </w:r>
    </w:p>
    <w:p w14:paraId="4BFA6418" w14:textId="7E89C277" w:rsidR="00F968C6" w:rsidRPr="002536E2" w:rsidRDefault="00F968C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Namiesto spomaľovacieho vankúša navrhnúť vertikálny spomaľovač v zmysle </w:t>
      </w:r>
      <w:r w:rsidR="002458C6" w:rsidRPr="002536E2">
        <w:rPr>
          <w:rFonts w:ascii="Arial Narrow" w:hAnsi="Arial Narrow"/>
          <w:sz w:val="21"/>
          <w:szCs w:val="21"/>
        </w:rPr>
        <w:t>TP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6.2.1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 Nájazdy do vyvýšených prevádzkových priestorov riešiť podľa TP</w:t>
      </w:r>
      <w:r w:rsidR="00843FEC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6.2.2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</w:t>
      </w:r>
      <w:r w:rsidR="00FB445F" w:rsidRPr="002536E2">
        <w:rPr>
          <w:rFonts w:ascii="Arial Narrow" w:hAnsi="Arial Narrow"/>
          <w:sz w:val="21"/>
          <w:szCs w:val="21"/>
        </w:rPr>
        <w:t xml:space="preserve"> Umiestnenie vertiká</w:t>
      </w:r>
      <w:r w:rsidR="004E6306" w:rsidRPr="002536E2">
        <w:rPr>
          <w:rFonts w:ascii="Arial Narrow" w:hAnsi="Arial Narrow"/>
          <w:sz w:val="21"/>
          <w:szCs w:val="21"/>
        </w:rPr>
        <w:t>l</w:t>
      </w:r>
      <w:r w:rsidR="00FB445F" w:rsidRPr="002536E2">
        <w:rPr>
          <w:rFonts w:ascii="Arial Narrow" w:hAnsi="Arial Narrow"/>
          <w:sz w:val="21"/>
          <w:szCs w:val="21"/>
        </w:rPr>
        <w:t>nych spoma</w:t>
      </w:r>
      <w:r w:rsidR="00CD37B5" w:rsidRPr="002536E2">
        <w:rPr>
          <w:rFonts w:ascii="Arial Narrow" w:hAnsi="Arial Narrow"/>
          <w:sz w:val="21"/>
          <w:szCs w:val="21"/>
        </w:rPr>
        <w:t>ľ</w:t>
      </w:r>
      <w:r w:rsidR="00FB445F" w:rsidRPr="002536E2">
        <w:rPr>
          <w:rFonts w:ascii="Arial Narrow" w:hAnsi="Arial Narrow"/>
          <w:sz w:val="21"/>
          <w:szCs w:val="21"/>
        </w:rPr>
        <w:t xml:space="preserve">ovačov je upresnené v </w:t>
      </w:r>
      <w:r w:rsidR="00527ED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27ED2" w:rsidRPr="002536E2">
        <w:rPr>
          <w:rFonts w:ascii="Arial Narrow" w:hAnsi="Arial Narrow"/>
          <w:sz w:val="21"/>
          <w:szCs w:val="21"/>
        </w:rPr>
        <w:t>,</w:t>
      </w:r>
      <w:r w:rsidR="00FB445F" w:rsidRPr="002536E2">
        <w:rPr>
          <w:rFonts w:ascii="Arial Narrow" w:hAnsi="Arial Narrow"/>
          <w:sz w:val="21"/>
          <w:szCs w:val="21"/>
        </w:rPr>
        <w:t xml:space="preserve"> bod 0_41, 0,00 – 0,80 km.</w:t>
      </w:r>
    </w:p>
    <w:p w14:paraId="73DF6922" w14:textId="449370FA" w:rsidR="003759EF" w:rsidRPr="002536E2" w:rsidRDefault="003759EF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</w:t>
      </w:r>
      <w:r w:rsidR="00843FEC" w:rsidRPr="002536E2">
        <w:rPr>
          <w:rFonts w:ascii="Arial Narrow" w:hAnsi="Arial Narrow"/>
          <w:sz w:val="21"/>
          <w:szCs w:val="21"/>
        </w:rPr>
        <w:t>:</w:t>
      </w:r>
      <w:r w:rsidRPr="002536E2">
        <w:rPr>
          <w:rFonts w:ascii="Arial Narrow" w:hAnsi="Arial Narrow"/>
          <w:sz w:val="21"/>
          <w:szCs w:val="21"/>
        </w:rPr>
        <w:t xml:space="preserve"> nevyznačovať </w:t>
      </w:r>
      <w:r w:rsidR="00843FEC" w:rsidRPr="002536E2">
        <w:rPr>
          <w:rFonts w:ascii="Arial Narrow" w:hAnsi="Arial Narrow"/>
          <w:sz w:val="21"/>
          <w:szCs w:val="21"/>
        </w:rPr>
        <w:t xml:space="preserve">VDZ </w:t>
      </w:r>
      <w:r w:rsidRPr="002536E2">
        <w:rPr>
          <w:rFonts w:ascii="Arial Narrow" w:hAnsi="Arial Narrow"/>
          <w:sz w:val="21"/>
          <w:szCs w:val="21"/>
        </w:rPr>
        <w:t xml:space="preserve">v zmysle </w:t>
      </w:r>
      <w:r w:rsidR="00843FEC" w:rsidRPr="002536E2">
        <w:rPr>
          <w:rFonts w:ascii="Arial Narrow" w:hAnsi="Arial Narrow"/>
          <w:sz w:val="21"/>
          <w:szCs w:val="21"/>
        </w:rPr>
        <w:t>TP 118, kapitola 6.1.3</w:t>
      </w:r>
      <w:r w:rsidR="00250C91" w:rsidRPr="002536E2">
        <w:rPr>
          <w:rFonts w:ascii="Arial Narrow" w:hAnsi="Arial Narrow"/>
          <w:sz w:val="21"/>
          <w:szCs w:val="21"/>
        </w:rPr>
        <w:t>.</w:t>
      </w:r>
    </w:p>
    <w:p w14:paraId="2D0A2B40" w14:textId="558A771F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BB198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292CBB" w:rsidRPr="002536E2">
        <w:rPr>
          <w:rFonts w:ascii="Arial Narrow" w:hAnsi="Arial Narrow"/>
          <w:sz w:val="21"/>
          <w:szCs w:val="21"/>
        </w:rPr>
        <w:t xml:space="preserve">znázornené </w:t>
      </w:r>
      <w:r w:rsidRPr="002536E2">
        <w:rPr>
          <w:rFonts w:ascii="Arial Narrow" w:hAnsi="Arial Narrow"/>
          <w:sz w:val="21"/>
          <w:szCs w:val="21"/>
        </w:rPr>
        <w:t xml:space="preserve">sú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7A56D68B" w14:textId="6D0625DC" w:rsidR="0078316A" w:rsidRPr="002536E2" w:rsidRDefault="0078316A" w:rsidP="0078316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začiatku Krížnej ulice v km 0,325 rozšíriť priechod pre chodcov, posunúť rampy v smere Trnavské mýto, rozšíriť a vydláždiť vyčkávací priestor na Odborárskom námestí na úkor zelene. Vozovka prechádzajúca cez tento priechod medzi nájazdovou a zjazdovou rampou v oboch smeroch riešiť v šedom asfalte.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1_34 a orientačne vykreslené 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C4EBF77" w14:textId="3B582C52" w:rsidR="009011F4" w:rsidRPr="002536E2" w:rsidRDefault="00DD0219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začiatku Krížnej ulice upraviť rampy na menší sklon</w:t>
      </w:r>
      <w:r w:rsidR="00A1525A" w:rsidRPr="002536E2">
        <w:rPr>
          <w:rFonts w:ascii="Arial Narrow" w:hAnsi="Arial Narrow"/>
          <w:sz w:val="21"/>
          <w:szCs w:val="21"/>
        </w:rPr>
        <w:t xml:space="preserve"> z dôvodu svetelne riadenej križovatky. </w:t>
      </w:r>
      <w:r w:rsidR="009011F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9011F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011F4" w:rsidRPr="002536E2">
        <w:rPr>
          <w:rFonts w:ascii="Arial Narrow" w:hAnsi="Arial Narrow"/>
          <w:sz w:val="21"/>
          <w:szCs w:val="21"/>
        </w:rPr>
        <w:t>, bod 1_104</w:t>
      </w:r>
      <w:r w:rsidR="00A1525A" w:rsidRPr="002536E2">
        <w:rPr>
          <w:rFonts w:ascii="Arial Narrow" w:hAnsi="Arial Narrow"/>
          <w:sz w:val="21"/>
          <w:szCs w:val="21"/>
        </w:rPr>
        <w:t>.</w:t>
      </w:r>
    </w:p>
    <w:p w14:paraId="7A29FB68" w14:textId="5A349BFD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="00D817A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0933BD" w:rsidRPr="002536E2">
        <w:rPr>
          <w:rFonts w:ascii="Arial Narrow" w:hAnsi="Arial Narrow"/>
          <w:sz w:val="21"/>
          <w:szCs w:val="21"/>
        </w:rPr>
        <w:t>,</w:t>
      </w:r>
      <w:r w:rsidR="00710B5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znázornené </w:t>
      </w:r>
      <w:r w:rsidR="000933BD" w:rsidRPr="002536E2">
        <w:rPr>
          <w:rFonts w:ascii="Arial Narrow" w:hAnsi="Arial Narrow"/>
          <w:sz w:val="21"/>
          <w:szCs w:val="21"/>
        </w:rPr>
        <w:t xml:space="preserve">sú zároveň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9EB7B9" w14:textId="015FB192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D817A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23E2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423E2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3E2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5EFB0042" w14:textId="5855C072" w:rsidR="00C44F0D" w:rsidRPr="002536E2" w:rsidRDefault="0022169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1DB9FA82" w14:textId="59B47339" w:rsidR="000C4E12" w:rsidRPr="002536E2" w:rsidRDefault="00837497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Povrch t</w:t>
      </w:r>
      <w:r w:rsidR="000C4E12" w:rsidRPr="002536E2">
        <w:rPr>
          <w:rFonts w:ascii="Arial Narrow" w:hAnsi="Arial Narrow"/>
          <w:sz w:val="21"/>
          <w:szCs w:val="21"/>
        </w:rPr>
        <w:t>riangl</w:t>
      </w:r>
      <w:r w:rsidRPr="002536E2">
        <w:rPr>
          <w:rFonts w:ascii="Arial Narrow" w:hAnsi="Arial Narrow"/>
          <w:sz w:val="21"/>
          <w:szCs w:val="21"/>
        </w:rPr>
        <w:t>a</w:t>
      </w:r>
      <w:r w:rsidR="000C4E12" w:rsidRPr="002536E2">
        <w:rPr>
          <w:rFonts w:ascii="Arial Narrow" w:hAnsi="Arial Narrow"/>
          <w:sz w:val="21"/>
          <w:szCs w:val="21"/>
        </w:rPr>
        <w:t xml:space="preserve"> Krížna – Vazovova riešiť podľa </w:t>
      </w:r>
      <w:r w:rsidR="00E3522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sz w:val="21"/>
          <w:szCs w:val="21"/>
        </w:rPr>
        <w:t>.</w:t>
      </w:r>
    </w:p>
    <w:p w14:paraId="4599A4CA" w14:textId="7C41D3A8" w:rsidR="00E83736" w:rsidRPr="002536E2" w:rsidRDefault="00E8373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triangla Krížna – Vazovova vypracovať kladačský plán dlažby, návrh riešiť v spolupráci s</w:t>
      </w:r>
      <w:r w:rsidR="00751169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751169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MIB</w:t>
      </w:r>
      <w:r w:rsidR="00751169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124A4" w14:textId="77777777" w:rsidR="00C87C6B" w:rsidRPr="002536E2" w:rsidRDefault="00C87C6B" w:rsidP="00C87C6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 V mieste vjazdu navrhnúť zapustený obrubník. Výjazd sa navrhne na druhom konci pri nároží Blumentálskej a Vazovovej v šírke 3 m, na tomto mieste navrhnúť tiež zapustený obrubník.</w:t>
      </w:r>
    </w:p>
    <w:p w14:paraId="1992F956" w14:textId="39D0DE18" w:rsidR="00787E5B" w:rsidRPr="002536E2" w:rsidRDefault="00787E5B" w:rsidP="00787E5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Vjazdy do dvorov</w:t>
      </w:r>
      <w:r w:rsidR="00422972" w:rsidRPr="002536E2">
        <w:rPr>
          <w:rFonts w:ascii="Arial Narrow" w:hAnsi="Arial Narrow"/>
          <w:sz w:val="21"/>
          <w:szCs w:val="21"/>
        </w:rPr>
        <w:t>, garáží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F10A37" w:rsidRPr="002536E2">
        <w:rPr>
          <w:rFonts w:ascii="Arial Narrow" w:hAnsi="Arial Narrow"/>
          <w:sz w:val="21"/>
          <w:szCs w:val="21"/>
        </w:rPr>
        <w:t xml:space="preserve">a vstupy do budov </w:t>
      </w:r>
      <w:r w:rsidRPr="002536E2">
        <w:rPr>
          <w:rFonts w:ascii="Arial Narrow" w:hAnsi="Arial Narrow"/>
          <w:sz w:val="21"/>
          <w:szCs w:val="21"/>
        </w:rPr>
        <w:t>výškovo riešiť</w:t>
      </w:r>
      <w:r w:rsidR="00F10A37" w:rsidRPr="002536E2">
        <w:rPr>
          <w:rFonts w:ascii="Arial Narrow" w:hAnsi="Arial Narrow"/>
          <w:sz w:val="21"/>
          <w:szCs w:val="21"/>
        </w:rPr>
        <w:t xml:space="preserve"> podľa </w:t>
      </w:r>
      <w:r w:rsidR="00F10A3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5D573B3" w14:textId="78A65F7D" w:rsidR="00D91A22" w:rsidRPr="002536E2" w:rsidRDefault="00D91A22" w:rsidP="00D91A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</w:t>
      </w:r>
      <w:r w:rsidR="007F1FC2" w:rsidRPr="002536E2">
        <w:rPr>
          <w:rFonts w:ascii="Arial Narrow" w:hAnsi="Arial Narrow"/>
          <w:sz w:val="21"/>
          <w:szCs w:val="21"/>
        </w:rPr>
        <w:t xml:space="preserve"> – </w:t>
      </w:r>
      <w:r w:rsidRPr="002536E2">
        <w:rPr>
          <w:rFonts w:ascii="Arial Narrow" w:hAnsi="Arial Narrow"/>
          <w:sz w:val="21"/>
          <w:szCs w:val="21"/>
        </w:rPr>
        <w:t xml:space="preserve">Vazovova v súvislosti s úpravou </w:t>
      </w:r>
      <w:r w:rsidR="00F22632" w:rsidRPr="002536E2">
        <w:rPr>
          <w:rFonts w:ascii="Arial Narrow" w:hAnsi="Arial Narrow"/>
          <w:sz w:val="21"/>
          <w:szCs w:val="21"/>
        </w:rPr>
        <w:t xml:space="preserve">plochy </w:t>
      </w:r>
      <w:r w:rsidRPr="002536E2">
        <w:rPr>
          <w:rFonts w:ascii="Arial Narrow" w:hAnsi="Arial Narrow"/>
          <w:sz w:val="21"/>
          <w:szCs w:val="21"/>
        </w:rPr>
        <w:t xml:space="preserve">vybraných vegetačných plôch v zmysle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prispôsobiť </w:t>
      </w:r>
      <w:r w:rsidR="001E71EA" w:rsidRPr="002536E2">
        <w:rPr>
          <w:rFonts w:ascii="Arial Narrow" w:hAnsi="Arial Narrow"/>
          <w:sz w:val="21"/>
          <w:szCs w:val="21"/>
        </w:rPr>
        <w:t>úpravu spevnených plôch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 bod 1_103.</w:t>
      </w:r>
    </w:p>
    <w:p w14:paraId="54AA7121" w14:textId="1D80B77C" w:rsidR="00642E49" w:rsidRPr="002536E2" w:rsidRDefault="00642E49" w:rsidP="00642E4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</w:t>
      </w:r>
      <w:r w:rsidR="00875481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>v km 0,3</w:t>
      </w:r>
      <w:r w:rsidR="00875481" w:rsidRPr="002536E2">
        <w:rPr>
          <w:rFonts w:ascii="Arial Narrow" w:hAnsi="Arial Narrow"/>
          <w:sz w:val="21"/>
          <w:szCs w:val="21"/>
        </w:rPr>
        <w:t>3 až 0,40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2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1_37 a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84A60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sa zachovávajú. Špecifikácia </w:t>
      </w:r>
      <w:r w:rsidR="00384A60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určená v 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BA7A01" w14:textId="2B96C156" w:rsidR="009378EF" w:rsidRPr="002536E2" w:rsidRDefault="009378EF" w:rsidP="00585D32">
      <w:pPr>
        <w:pStyle w:val="Nadpis3"/>
      </w:pPr>
      <w:bookmarkStart w:id="55" w:name="_Toc173315342"/>
      <w:bookmarkStart w:id="56" w:name="_Toc187685218"/>
      <w:bookmarkEnd w:id="54"/>
      <w:r w:rsidRPr="002536E2">
        <w:t>SO 122 Rekonštrukcia Krížnej ulice, Vazovova - Legionárska</w:t>
      </w:r>
      <w:bookmarkEnd w:id="55"/>
      <w:bookmarkEnd w:id="56"/>
    </w:p>
    <w:p w14:paraId="4DBFEFA7" w14:textId="1DCFB345" w:rsidR="00705C42" w:rsidRPr="002536E2" w:rsidRDefault="00405031" w:rsidP="00705C4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05C4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0898B6" w14:textId="4544AC4C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52BF55ED" w14:textId="604CE50A" w:rsidR="006D75F7" w:rsidRPr="002536E2" w:rsidRDefault="00190E0C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F87297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C27EAD" w:rsidRPr="002536E2">
        <w:rPr>
          <w:rFonts w:ascii="Arial Narrow" w:hAnsi="Arial Narrow"/>
          <w:sz w:val="21"/>
          <w:szCs w:val="21"/>
        </w:rPr>
        <w:t>.</w:t>
      </w:r>
      <w:r w:rsidR="0040394B" w:rsidRPr="002536E2">
        <w:rPr>
          <w:rFonts w:ascii="Arial Narrow" w:hAnsi="Arial Narrow"/>
          <w:sz w:val="21"/>
          <w:szCs w:val="21"/>
        </w:rPr>
        <w:t xml:space="preserve"> </w:t>
      </w:r>
      <w:r w:rsidR="00C27EAD" w:rsidRPr="002536E2">
        <w:rPr>
          <w:rFonts w:ascii="Arial Narrow" w:hAnsi="Arial Narrow"/>
          <w:sz w:val="21"/>
          <w:szCs w:val="21"/>
        </w:rPr>
        <w:t>C</w:t>
      </w:r>
      <w:r w:rsidR="0040394B" w:rsidRPr="002536E2">
        <w:rPr>
          <w:rFonts w:ascii="Arial Narrow" w:hAnsi="Arial Narrow"/>
          <w:sz w:val="21"/>
          <w:szCs w:val="21"/>
        </w:rPr>
        <w:t>estn</w:t>
      </w:r>
      <w:r w:rsidR="00C27EAD" w:rsidRPr="002536E2">
        <w:rPr>
          <w:rFonts w:ascii="Arial Narrow" w:hAnsi="Arial Narrow"/>
          <w:sz w:val="21"/>
          <w:szCs w:val="21"/>
        </w:rPr>
        <w:t>ú</w:t>
      </w:r>
      <w:r w:rsidR="0040394B" w:rsidRPr="002536E2">
        <w:rPr>
          <w:rFonts w:ascii="Arial Narrow" w:hAnsi="Arial Narrow"/>
          <w:sz w:val="21"/>
          <w:szCs w:val="21"/>
        </w:rPr>
        <w:t xml:space="preserve"> komunikáci</w:t>
      </w:r>
      <w:r w:rsidR="00C27EAD" w:rsidRPr="002536E2">
        <w:rPr>
          <w:rFonts w:ascii="Arial Narrow" w:hAnsi="Arial Narrow"/>
          <w:sz w:val="21"/>
          <w:szCs w:val="21"/>
        </w:rPr>
        <w:t xml:space="preserve">u navrhnúť </w:t>
      </w:r>
      <w:r w:rsidR="0040394B" w:rsidRPr="002536E2">
        <w:rPr>
          <w:rFonts w:ascii="Arial Narrow" w:hAnsi="Arial Narrow"/>
          <w:sz w:val="21"/>
          <w:szCs w:val="21"/>
        </w:rPr>
        <w:t>oproti pripájajúcej sa cyk</w:t>
      </w:r>
      <w:r w:rsidR="00C27EAD" w:rsidRPr="002536E2">
        <w:rPr>
          <w:rFonts w:ascii="Arial Narrow" w:hAnsi="Arial Narrow"/>
          <w:sz w:val="21"/>
          <w:szCs w:val="21"/>
        </w:rPr>
        <w:t>listickej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komunikácii tiež o 6 cm nižšie</w:t>
      </w:r>
      <w:r w:rsidR="00C27EAD" w:rsidRPr="002536E2">
        <w:rPr>
          <w:rFonts w:ascii="Arial Narrow" w:hAnsi="Arial Narrow"/>
          <w:sz w:val="21"/>
          <w:szCs w:val="21"/>
        </w:rPr>
        <w:t xml:space="preserve"> a</w:t>
      </w:r>
      <w:r w:rsidR="0040394B" w:rsidRPr="002536E2">
        <w:rPr>
          <w:rFonts w:ascii="Arial Narrow" w:hAnsi="Arial Narrow"/>
          <w:sz w:val="21"/>
          <w:szCs w:val="21"/>
        </w:rPr>
        <w:t xml:space="preserve"> pripojenie cykl</w:t>
      </w:r>
      <w:r w:rsidR="00C27EAD" w:rsidRPr="002536E2">
        <w:rPr>
          <w:rFonts w:ascii="Arial Narrow" w:hAnsi="Arial Narrow"/>
          <w:sz w:val="21"/>
          <w:szCs w:val="21"/>
        </w:rPr>
        <w:t>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komunikácie na cestnú</w:t>
      </w:r>
      <w:r w:rsidR="00C27EAD" w:rsidRPr="002536E2">
        <w:rPr>
          <w:rFonts w:ascii="Arial Narrow" w:hAnsi="Arial Narrow"/>
          <w:sz w:val="21"/>
          <w:szCs w:val="21"/>
        </w:rPr>
        <w:t xml:space="preserve"> komunikáciu riešiť </w:t>
      </w:r>
      <w:r w:rsidR="0040394B" w:rsidRPr="002536E2">
        <w:rPr>
          <w:rFonts w:ascii="Arial Narrow" w:hAnsi="Arial Narrow"/>
          <w:sz w:val="21"/>
          <w:szCs w:val="21"/>
        </w:rPr>
        <w:t>formou rampy</w:t>
      </w:r>
      <w:r w:rsidR="00C27EAD" w:rsidRPr="002536E2">
        <w:rPr>
          <w:rFonts w:ascii="Arial Narrow" w:hAnsi="Arial Narrow"/>
          <w:sz w:val="21"/>
          <w:szCs w:val="21"/>
        </w:rPr>
        <w:t>. Detaily sú uvedené v </w:t>
      </w:r>
      <w:r w:rsidR="00C27EAD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C27EAD" w:rsidRPr="002536E2">
        <w:rPr>
          <w:rFonts w:ascii="Arial Narrow" w:hAnsi="Arial Narrow"/>
          <w:sz w:val="21"/>
          <w:szCs w:val="21"/>
        </w:rPr>
        <w:t>.</w:t>
      </w:r>
    </w:p>
    <w:p w14:paraId="272E63BD" w14:textId="471629D5" w:rsidR="00452595" w:rsidRPr="002536E2" w:rsidRDefault="00452595" w:rsidP="004525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pásy: nevyznačovať VDZ v zmysle TP 118, kapitola 6.1.3</w:t>
      </w:r>
      <w:r w:rsidR="0095381C" w:rsidRPr="002536E2">
        <w:rPr>
          <w:rFonts w:ascii="Arial Narrow" w:hAnsi="Arial Narrow"/>
          <w:sz w:val="21"/>
          <w:szCs w:val="21"/>
        </w:rPr>
        <w:t>.</w:t>
      </w:r>
    </w:p>
    <w:p w14:paraId="1AFEAF5F" w14:textId="173BC1E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znázornené </w:t>
      </w:r>
      <w:r w:rsidR="00452595" w:rsidRPr="002536E2">
        <w:rPr>
          <w:rFonts w:ascii="Arial Narrow" w:hAnsi="Arial Narrow"/>
          <w:sz w:val="21"/>
          <w:szCs w:val="21"/>
        </w:rPr>
        <w:t xml:space="preserve">sú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379A7E1E" w14:textId="5C43E42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E51DFD" w14:textId="7766E78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1C72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1C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3CBC4BA0" w14:textId="33F4D77A" w:rsidR="00C44F0D" w:rsidRPr="002536E2" w:rsidRDefault="00C31C72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27A1EE42" w14:textId="25DD0B0A" w:rsidR="008C3350" w:rsidRPr="002536E2" w:rsidRDefault="008C3350" w:rsidP="008C335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 118, kapitola 6.2.1 pre rýchlosť 30</w:t>
      </w:r>
      <w:r w:rsidR="004F05B9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TP118, kapitola 6.2.2 pre rýchlosť 30</w:t>
      </w:r>
      <w:r w:rsidR="004F308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204A5B56" w14:textId="65B56FEC" w:rsidR="00A541EE" w:rsidRPr="002536E2" w:rsidRDefault="00A541EE" w:rsidP="00A541E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Vozovku v úseku Krížnej ulice od Vazovovej po zastávku Krížna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D8EDF" w14:textId="79F1291C" w:rsidR="007868FE" w:rsidRPr="002536E2" w:rsidRDefault="007868FE" w:rsidP="007868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A26768" w:rsidRPr="002536E2">
        <w:rPr>
          <w:rFonts w:ascii="Arial Narrow" w:hAnsi="Arial Narrow"/>
          <w:sz w:val="21"/>
          <w:szCs w:val="21"/>
        </w:rPr>
        <w:t xml:space="preserve">prispôsobiť </w:t>
      </w:r>
      <w:r w:rsidR="009873CC" w:rsidRPr="002536E2">
        <w:rPr>
          <w:rFonts w:ascii="Arial Narrow" w:hAnsi="Arial Narrow"/>
          <w:sz w:val="21"/>
          <w:szCs w:val="21"/>
        </w:rPr>
        <w:t>debari</w:t>
      </w:r>
      <w:r w:rsidR="00CE65E8" w:rsidRPr="002536E2">
        <w:rPr>
          <w:rFonts w:ascii="Arial Narrow" w:hAnsi="Arial Narrow"/>
          <w:sz w:val="21"/>
          <w:szCs w:val="21"/>
        </w:rPr>
        <w:t>erizáciu chodn</w:t>
      </w:r>
      <w:r w:rsidR="00F5717E" w:rsidRPr="002536E2">
        <w:rPr>
          <w:rFonts w:ascii="Arial Narrow" w:hAnsi="Arial Narrow"/>
          <w:sz w:val="21"/>
          <w:szCs w:val="21"/>
        </w:rPr>
        <w:t>íkov na vyčkávacie ostrovčeky pred a za zastávkou, taktiež rampy vozovky</w:t>
      </w:r>
      <w:r w:rsidR="00F92907" w:rsidRPr="002536E2">
        <w:rPr>
          <w:rFonts w:ascii="Arial Narrow" w:hAnsi="Arial Narrow"/>
          <w:sz w:val="21"/>
          <w:szCs w:val="21"/>
        </w:rPr>
        <w:t xml:space="preserve">. Zároveň preveriť a podľa možnosti predĺžiť rampu na konci zastávky z 3,5 m na 4,0 m. </w:t>
      </w:r>
      <w:r w:rsidR="00A26768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Pripomienka sa rieši spolu s SO </w:t>
      </w:r>
      <w:r w:rsidR="00743590" w:rsidRPr="002536E2">
        <w:rPr>
          <w:rFonts w:ascii="Arial Narrow" w:hAnsi="Arial Narrow"/>
          <w:sz w:val="21"/>
          <w:szCs w:val="21"/>
        </w:rPr>
        <w:t>101</w:t>
      </w:r>
      <w:r w:rsidRPr="002536E2">
        <w:rPr>
          <w:rFonts w:ascii="Arial Narrow" w:hAnsi="Arial Narrow"/>
          <w:sz w:val="21"/>
          <w:szCs w:val="21"/>
        </w:rPr>
        <w:t xml:space="preserve"> a SO 403.</w:t>
      </w:r>
    </w:p>
    <w:p w14:paraId="39A95BB6" w14:textId="7E13EFB2" w:rsidR="00A118D8" w:rsidRPr="002536E2" w:rsidRDefault="00A118D8" w:rsidP="00A118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Upresnenie polôh a rozhraní jednotlivých druhov dlažieb na konci Krížnej ulice cca v km 0,85 je uvedené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1_54.</w:t>
      </w:r>
    </w:p>
    <w:p w14:paraId="31DCC11E" w14:textId="00B3A97C" w:rsidR="009A5465" w:rsidRPr="002536E2" w:rsidRDefault="009A5465" w:rsidP="009A54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Kvôli zníženiu rizika nelegálneho zastavenia a státia na cyklopruhoch na rozhraní jazdného pruhu a cyklopruhu na konci Krížnej ulice umiestniť nízky oddeľovací obrubník (umožňujúci odvodnenie jazdného pruhu - ako je napr. na Páričkovej ul.) </w:t>
      </w:r>
      <w:r w:rsidR="004F595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Pripájací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Americké námestie: od ostrovčeka do cca. polovice cyklopruhu;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Odpájací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Trnavské mýto: od cca. 1/4 cyklopruhu po ostrovček.</w:t>
      </w:r>
      <w:r w:rsidR="00345B91" w:rsidRPr="002536E2">
        <w:rPr>
          <w:rFonts w:ascii="Arial Narrow" w:hAnsi="Arial Narrow"/>
          <w:sz w:val="21"/>
          <w:szCs w:val="21"/>
        </w:rPr>
        <w:t xml:space="preserve"> Pripájací cyklopruh </w:t>
      </w:r>
      <w:r w:rsidR="006D4365" w:rsidRPr="002536E2">
        <w:rPr>
          <w:rFonts w:ascii="Arial Narrow" w:hAnsi="Arial Narrow"/>
          <w:sz w:val="21"/>
          <w:szCs w:val="21"/>
        </w:rPr>
        <w:t>umiestniť o 6 cm nižšie ako chodník</w:t>
      </w:r>
      <w:r w:rsidR="007652F3" w:rsidRPr="002536E2">
        <w:rPr>
          <w:rFonts w:ascii="Arial Narrow" w:hAnsi="Arial Narrow"/>
          <w:sz w:val="21"/>
          <w:szCs w:val="21"/>
        </w:rPr>
        <w:t>,</w:t>
      </w:r>
      <w:r w:rsidR="00EE4565" w:rsidRPr="002536E2">
        <w:rPr>
          <w:rFonts w:ascii="Arial Narrow" w:hAnsi="Arial Narrow"/>
          <w:sz w:val="21"/>
          <w:szCs w:val="21"/>
        </w:rPr>
        <w:t xml:space="preserve"> na konci cyklotrasy navrhnúť rampu. Susediaci jazdný pruh zúžiť na 3,5 m.</w:t>
      </w:r>
      <w:r w:rsidR="007652F3" w:rsidRPr="002536E2">
        <w:rPr>
          <w:rFonts w:ascii="Arial Narrow" w:hAnsi="Arial Narrow"/>
          <w:sz w:val="21"/>
          <w:szCs w:val="21"/>
        </w:rPr>
        <w:t xml:space="preserve"> </w:t>
      </w:r>
    </w:p>
    <w:p w14:paraId="42ACD651" w14:textId="4C1FD192" w:rsidR="002E2C93" w:rsidRPr="002536E2" w:rsidRDefault="002E2C93" w:rsidP="002E2C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nárožia Krížna – Legionárska</w:t>
      </w:r>
      <w:r w:rsidR="00C0678A" w:rsidRPr="002536E2">
        <w:rPr>
          <w:rFonts w:ascii="Arial Narrow" w:hAnsi="Arial Narrow"/>
          <w:sz w:val="21"/>
          <w:szCs w:val="21"/>
        </w:rPr>
        <w:t xml:space="preserve"> – Blumentálska</w:t>
      </w:r>
      <w:r w:rsidRPr="002536E2">
        <w:rPr>
          <w:rFonts w:ascii="Arial Narrow" w:hAnsi="Arial Narrow"/>
          <w:sz w:val="21"/>
          <w:szCs w:val="21"/>
        </w:rPr>
        <w:t xml:space="preserve"> vypracovať kladačský plán dlažby, návrh riešiť v spolupráci s</w:t>
      </w:r>
      <w:r w:rsidR="004F595E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4F595E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MIB</w:t>
      </w:r>
      <w:r w:rsidR="004F595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34ACA6" w14:textId="59FA3723" w:rsidR="00AD074B" w:rsidRPr="002536E2" w:rsidRDefault="009E2A69" w:rsidP="00AD074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>prav</w:t>
      </w:r>
      <w:r w:rsidRPr="002536E2">
        <w:rPr>
          <w:rFonts w:ascii="Arial Narrow" w:hAnsi="Arial Narrow"/>
          <w:sz w:val="21"/>
          <w:szCs w:val="21"/>
        </w:rPr>
        <w:t>iť</w:t>
      </w:r>
      <w:r w:rsidR="00AD074B" w:rsidRPr="002536E2">
        <w:rPr>
          <w:rFonts w:ascii="Arial Narrow" w:hAnsi="Arial Narrow"/>
          <w:sz w:val="21"/>
          <w:szCs w:val="21"/>
        </w:rPr>
        <w:t xml:space="preserve"> cyklotras</w:t>
      </w: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 xml:space="preserve"> v nároží križovatky Krížna-Legionárska</w:t>
      </w:r>
      <w:r w:rsidR="00764F36" w:rsidRPr="002536E2">
        <w:rPr>
          <w:rFonts w:ascii="Arial Narrow" w:hAnsi="Arial Narrow"/>
          <w:sz w:val="21"/>
          <w:szCs w:val="21"/>
        </w:rPr>
        <w:t xml:space="preserve"> v km 0,86 pri stožiari TV 1-083</w:t>
      </w:r>
      <w:r w:rsidR="00AD074B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C4E9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D074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D074B" w:rsidRPr="002536E2">
        <w:rPr>
          <w:rFonts w:ascii="Arial Narrow" w:hAnsi="Arial Narrow"/>
          <w:sz w:val="21"/>
          <w:szCs w:val="21"/>
        </w:rPr>
        <w:t xml:space="preserve">, bod 1_45. Detaily riešiť podľa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D074B" w:rsidRPr="002536E2">
        <w:rPr>
          <w:rFonts w:ascii="Arial Narrow" w:hAnsi="Arial Narrow"/>
          <w:sz w:val="21"/>
          <w:szCs w:val="21"/>
        </w:rPr>
        <w:t>.</w:t>
      </w:r>
    </w:p>
    <w:p w14:paraId="23C180EF" w14:textId="2B494CA5" w:rsidR="00010BCA" w:rsidRPr="002536E2" w:rsidRDefault="00010BCA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 </w:t>
      </w:r>
      <w:r w:rsidR="00BF4FD3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Karadžičova</w:t>
      </w:r>
      <w:r w:rsidR="00BF4FD3" w:rsidRPr="002536E2">
        <w:rPr>
          <w:rFonts w:ascii="Arial Narrow" w:hAnsi="Arial Narrow"/>
          <w:sz w:val="21"/>
          <w:szCs w:val="21"/>
        </w:rPr>
        <w:t xml:space="preserve"> </w:t>
      </w:r>
      <w:r w:rsidR="00232493" w:rsidRPr="002536E2">
        <w:rPr>
          <w:rFonts w:ascii="Arial Narrow" w:hAnsi="Arial Narrow"/>
          <w:sz w:val="21"/>
          <w:szCs w:val="21"/>
        </w:rPr>
        <w:t xml:space="preserve">v km 0,86 </w:t>
      </w:r>
      <w:r w:rsidR="00CA7A42" w:rsidRPr="002536E2">
        <w:rPr>
          <w:rFonts w:ascii="Arial Narrow" w:hAnsi="Arial Narrow"/>
          <w:sz w:val="21"/>
          <w:szCs w:val="21"/>
        </w:rPr>
        <w:t>z južnej strany</w:t>
      </w:r>
      <w:r w:rsidR="00BF4FD3" w:rsidRPr="002536E2">
        <w:rPr>
          <w:rFonts w:ascii="Arial Narrow" w:hAnsi="Arial Narrow"/>
          <w:sz w:val="21"/>
          <w:szCs w:val="21"/>
        </w:rPr>
        <w:t xml:space="preserve"> navrhnúť obojsmernú cyklotrasu šírky 3 m</w:t>
      </w:r>
      <w:r w:rsidR="00CD23EE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7E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D23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32493" w:rsidRPr="002536E2">
        <w:rPr>
          <w:rFonts w:ascii="Arial Narrow" w:hAnsi="Arial Narrow"/>
          <w:sz w:val="21"/>
          <w:szCs w:val="21"/>
        </w:rPr>
        <w:t>,</w:t>
      </w:r>
      <w:r w:rsidR="00CD23EE" w:rsidRPr="002536E2">
        <w:rPr>
          <w:rFonts w:ascii="Arial Narrow" w:hAnsi="Arial Narrow"/>
          <w:sz w:val="21"/>
          <w:szCs w:val="21"/>
        </w:rPr>
        <w:t xml:space="preserve"> bod 1_4</w:t>
      </w:r>
      <w:r w:rsidR="005536E9" w:rsidRPr="002536E2">
        <w:rPr>
          <w:rFonts w:ascii="Arial Narrow" w:hAnsi="Arial Narrow"/>
          <w:sz w:val="21"/>
          <w:szCs w:val="21"/>
        </w:rPr>
        <w:t>7</w:t>
      </w:r>
      <w:r w:rsidR="00CD23EE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D</w:t>
      </w:r>
      <w:r w:rsidR="00CD23EE" w:rsidRPr="002536E2">
        <w:rPr>
          <w:rFonts w:ascii="Arial Narrow" w:hAnsi="Arial Narrow"/>
          <w:i/>
          <w:iCs/>
          <w:sz w:val="21"/>
          <w:szCs w:val="21"/>
        </w:rPr>
        <w:t>izajn manuá</w:t>
      </w:r>
      <w:r w:rsidR="005536E9" w:rsidRPr="002536E2">
        <w:rPr>
          <w:rFonts w:ascii="Arial Narrow" w:hAnsi="Arial Narrow"/>
          <w:i/>
          <w:iCs/>
          <w:sz w:val="21"/>
          <w:szCs w:val="21"/>
        </w:rPr>
        <w:t>lu</w:t>
      </w:r>
      <w:r w:rsidR="00CD23EE" w:rsidRPr="002536E2">
        <w:rPr>
          <w:rFonts w:ascii="Arial Narrow" w:hAnsi="Arial Narrow"/>
          <w:sz w:val="21"/>
          <w:szCs w:val="21"/>
        </w:rPr>
        <w:t xml:space="preserve">. </w:t>
      </w:r>
    </w:p>
    <w:p w14:paraId="3A2158D8" w14:textId="173A649C" w:rsidR="008A165F" w:rsidRPr="002536E2" w:rsidRDefault="008A165F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Krížna-Legionárska pri vyústení ulice Blumentálska, km 0,86, zrušiť poslednú prázdnu stromovú jamu a vydláždiť priestor. Priestor dláždenia taktiež prispôsobiť existujúcemu pásu zelene, ku ktorému je pripojená stromová jama.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1_56a a orientačne uvedené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D1A9BA2" w14:textId="7975E00D" w:rsidR="007D74C3" w:rsidRPr="002536E2" w:rsidRDefault="007D74C3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Miesto na prechádzanie pre cyklistov cez Legionársku riešiť obojsmerne</w:t>
      </w:r>
      <w:r w:rsidR="004A385B" w:rsidRPr="002536E2">
        <w:rPr>
          <w:rFonts w:ascii="Arial Narrow" w:hAnsi="Arial Narrow"/>
          <w:sz w:val="21"/>
          <w:szCs w:val="21"/>
        </w:rPr>
        <w:t xml:space="preserve"> úpravou VDZ</w:t>
      </w:r>
      <w:r w:rsidR="00DB0372" w:rsidRPr="002536E2">
        <w:rPr>
          <w:rFonts w:ascii="Arial Narrow" w:hAnsi="Arial Narrow"/>
          <w:sz w:val="21"/>
          <w:szCs w:val="21"/>
        </w:rPr>
        <w:t>.</w:t>
      </w:r>
    </w:p>
    <w:p w14:paraId="0BD974CE" w14:textId="4D96624A" w:rsidR="00C52C23" w:rsidRPr="002536E2" w:rsidRDefault="00C52C23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Znížiť obrubník pri budove Konskej železnice na dĺžke min. 7</w:t>
      </w:r>
      <w:r w:rsidR="009655A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 od stĺpa VO/trakčného</w:t>
      </w:r>
      <w:r w:rsidR="002F39FE" w:rsidRPr="002536E2">
        <w:rPr>
          <w:rFonts w:ascii="Arial Narrow" w:hAnsi="Arial Narrow"/>
          <w:sz w:val="21"/>
          <w:szCs w:val="21"/>
        </w:rPr>
        <w:t xml:space="preserve"> 2-001</w:t>
      </w:r>
      <w:r w:rsidRPr="002536E2">
        <w:rPr>
          <w:rFonts w:ascii="Arial Narrow" w:hAnsi="Arial Narrow"/>
          <w:sz w:val="21"/>
          <w:szCs w:val="21"/>
        </w:rPr>
        <w:t xml:space="preserve"> na pripojenie cyklistov idúcich od Trnavského mýta na spoločnú cestič</w:t>
      </w:r>
      <w:r w:rsidR="00A336E7" w:rsidRPr="002536E2">
        <w:rPr>
          <w:rFonts w:ascii="Arial Narrow" w:hAnsi="Arial Narrow"/>
          <w:sz w:val="21"/>
          <w:szCs w:val="21"/>
        </w:rPr>
        <w:t>k</w:t>
      </w:r>
      <w:r w:rsidRPr="002536E2">
        <w:rPr>
          <w:rFonts w:ascii="Arial Narrow" w:hAnsi="Arial Narrow"/>
          <w:sz w:val="21"/>
          <w:szCs w:val="21"/>
        </w:rPr>
        <w:t>u pre chodcov a</w:t>
      </w:r>
      <w:r w:rsidR="00D12984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cyklistov</w:t>
      </w:r>
      <w:r w:rsidR="00D12984" w:rsidRPr="002536E2">
        <w:rPr>
          <w:rFonts w:ascii="Arial Narrow" w:hAnsi="Arial Narrow"/>
          <w:sz w:val="21"/>
          <w:szCs w:val="21"/>
        </w:rPr>
        <w:t xml:space="preserve">. Z dôvodu stiesnených podmienok realizovať vyhradený pruh pre cyklistov vo vozovke </w:t>
      </w:r>
      <w:r w:rsidR="00F118AF" w:rsidRPr="002536E2">
        <w:rPr>
          <w:rFonts w:ascii="Arial Narrow" w:hAnsi="Arial Narrow"/>
          <w:sz w:val="21"/>
          <w:szCs w:val="21"/>
        </w:rPr>
        <w:t>a</w:t>
      </w:r>
      <w:r w:rsidR="00D12984" w:rsidRPr="002536E2">
        <w:rPr>
          <w:rFonts w:ascii="Arial Narrow" w:hAnsi="Arial Narrow"/>
          <w:sz w:val="21"/>
          <w:szCs w:val="21"/>
        </w:rPr>
        <w:t xml:space="preserve"> bikebox</w:t>
      </w:r>
      <w:r w:rsidR="00A353E3" w:rsidRPr="002536E2">
        <w:rPr>
          <w:rFonts w:ascii="Arial Narrow" w:hAnsi="Arial Narrow"/>
          <w:sz w:val="21"/>
          <w:szCs w:val="21"/>
        </w:rPr>
        <w:t>, povrch okrem dopravného značenia riešiť aj v červenom asfalte</w:t>
      </w:r>
      <w:r w:rsidR="00225E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6F353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F3538" w:rsidRPr="002536E2">
        <w:rPr>
          <w:rFonts w:ascii="Arial Narrow" w:hAnsi="Arial Narrow"/>
          <w:sz w:val="21"/>
          <w:szCs w:val="21"/>
        </w:rPr>
        <w:t>,</w:t>
      </w:r>
      <w:r w:rsidR="00225EEE" w:rsidRPr="002536E2">
        <w:rPr>
          <w:rFonts w:ascii="Arial Narrow" w:hAnsi="Arial Narrow"/>
          <w:sz w:val="21"/>
          <w:szCs w:val="21"/>
        </w:rPr>
        <w:t xml:space="preserve"> bod 1_4</w:t>
      </w:r>
      <w:r w:rsidR="00823036" w:rsidRPr="002536E2">
        <w:rPr>
          <w:rFonts w:ascii="Arial Narrow" w:hAnsi="Arial Narrow"/>
          <w:sz w:val="21"/>
          <w:szCs w:val="21"/>
        </w:rPr>
        <w:t>8</w:t>
      </w:r>
      <w:r w:rsidR="00225EEE" w:rsidRPr="002536E2">
        <w:rPr>
          <w:rFonts w:ascii="Arial Narrow" w:hAnsi="Arial Narrow"/>
          <w:sz w:val="21"/>
          <w:szCs w:val="21"/>
        </w:rPr>
        <w:t>.</w:t>
      </w:r>
    </w:p>
    <w:p w14:paraId="3AEF65A1" w14:textId="3555E6B3" w:rsidR="00BB6F9B" w:rsidRPr="002536E2" w:rsidRDefault="001A2087" w:rsidP="00BB6F9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Zriadiť</w:t>
      </w:r>
      <w:r w:rsidR="004F05B9" w:rsidRPr="002536E2">
        <w:rPr>
          <w:rFonts w:ascii="Arial Narrow" w:hAnsi="Arial Narrow"/>
          <w:sz w:val="21"/>
          <w:szCs w:val="21"/>
        </w:rPr>
        <w:t xml:space="preserve"> bezbariérový zjazd </w:t>
      </w:r>
      <w:r w:rsidRPr="002536E2">
        <w:rPr>
          <w:rFonts w:ascii="Arial Narrow" w:hAnsi="Arial Narrow"/>
          <w:sz w:val="21"/>
          <w:szCs w:val="21"/>
        </w:rPr>
        <w:t xml:space="preserve">cyklistov </w:t>
      </w:r>
      <w:r w:rsidR="004F05B9" w:rsidRPr="002536E2">
        <w:rPr>
          <w:rFonts w:ascii="Arial Narrow" w:hAnsi="Arial Narrow"/>
          <w:sz w:val="21"/>
          <w:szCs w:val="21"/>
        </w:rPr>
        <w:t xml:space="preserve">z chodníka na vozovku. Riešenie je vyznačené v </w:t>
      </w:r>
      <w:r w:rsidR="004F05B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05B9" w:rsidRPr="002536E2">
        <w:rPr>
          <w:rFonts w:ascii="Arial Narrow" w:hAnsi="Arial Narrow"/>
          <w:sz w:val="21"/>
          <w:szCs w:val="21"/>
        </w:rPr>
        <w:t>, bod 1_50</w:t>
      </w:r>
      <w:r w:rsidR="00956858" w:rsidRPr="002536E2">
        <w:rPr>
          <w:rFonts w:ascii="Arial Narrow" w:hAnsi="Arial Narrow"/>
          <w:sz w:val="21"/>
          <w:szCs w:val="21"/>
        </w:rPr>
        <w:t>b</w:t>
      </w:r>
      <w:r w:rsidR="004F05B9" w:rsidRPr="002536E2">
        <w:rPr>
          <w:rFonts w:ascii="Arial Narrow" w:hAnsi="Arial Narrow"/>
          <w:sz w:val="21"/>
          <w:szCs w:val="21"/>
        </w:rPr>
        <w:t xml:space="preserve"> v km 0,90.</w:t>
      </w:r>
    </w:p>
    <w:p w14:paraId="33A1817C" w14:textId="03628616" w:rsidR="00550C38" w:rsidRPr="002536E2" w:rsidRDefault="00550C38" w:rsidP="00585D32">
      <w:pPr>
        <w:pStyle w:val="Nadpis3"/>
      </w:pPr>
      <w:bookmarkStart w:id="57" w:name="_Toc173315343"/>
      <w:bookmarkStart w:id="58" w:name="_Toc187685219"/>
      <w:r w:rsidRPr="002536E2">
        <w:t>SO 123 Úprava komunikácie na Trnavskom mýte</w:t>
      </w:r>
      <w:bookmarkEnd w:id="57"/>
      <w:bookmarkEnd w:id="58"/>
    </w:p>
    <w:p w14:paraId="5F64534C" w14:textId="1B51F839" w:rsidR="00850B4D" w:rsidRPr="002536E2" w:rsidRDefault="00405031" w:rsidP="00850B4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50B4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B6CF5FB" w14:textId="56C0735B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0A9974C6" w14:textId="0C930B55" w:rsidR="00C44F0D" w:rsidRPr="002536E2" w:rsidRDefault="00F861C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3E1C28BF" w14:textId="77777777" w:rsidR="00FC76AA" w:rsidRPr="002536E2" w:rsidRDefault="00FC76AA" w:rsidP="00FC76A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251B66CE" w14:textId="0D2D322F" w:rsidR="00C11FA5" w:rsidRPr="002536E2" w:rsidRDefault="00F02F34" w:rsidP="00C11F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Na autobusovej zastávke Trnavské mýto pri tržnici u</w:t>
      </w:r>
      <w:r w:rsidR="00C11FA5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C11FA5" w:rsidRPr="002536E2">
        <w:rPr>
          <w:rFonts w:ascii="Arial Narrow" w:hAnsi="Arial Narrow"/>
          <w:sz w:val="21"/>
          <w:szCs w:val="21"/>
        </w:rPr>
        <w:t xml:space="preserve"> ks na rovnaký rozmer</w:t>
      </w:r>
      <w:r w:rsidR="000670E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172643" w:rsidRPr="002536E2">
        <w:rPr>
          <w:rFonts w:ascii="Arial Narrow" w:hAnsi="Arial Narrow"/>
          <w:sz w:val="21"/>
          <w:szCs w:val="21"/>
        </w:rPr>
        <w:t>rovnaký spôsob dláždenia</w:t>
      </w:r>
      <w:r w:rsidR="000670E3" w:rsidRPr="002536E2">
        <w:rPr>
          <w:rFonts w:ascii="Arial Narrow" w:hAnsi="Arial Narrow"/>
          <w:sz w:val="21"/>
          <w:szCs w:val="21"/>
        </w:rPr>
        <w:t xml:space="preserve"> a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0670E3" w:rsidRPr="002536E2">
        <w:rPr>
          <w:rFonts w:ascii="Arial Narrow" w:hAnsi="Arial Narrow"/>
          <w:sz w:val="21"/>
          <w:szCs w:val="21"/>
        </w:rPr>
        <w:t>o</w:t>
      </w:r>
      <w:r w:rsidR="00C11FA5" w:rsidRPr="002536E2">
        <w:rPr>
          <w:rFonts w:ascii="Arial Narrow" w:hAnsi="Arial Narrow"/>
          <w:sz w:val="21"/>
          <w:szCs w:val="21"/>
        </w:rPr>
        <w:t xml:space="preserve">sadiť ochranné mreže. Riešenie je vyznačené v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0A5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bod 1_66. Orientačne riešenie je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11FA5" w:rsidRPr="002536E2">
        <w:rPr>
          <w:rFonts w:ascii="Arial Narrow" w:hAnsi="Arial Narrow"/>
          <w:sz w:val="21"/>
          <w:szCs w:val="21"/>
        </w:rPr>
        <w:t>, detaily</w:t>
      </w:r>
      <w:r w:rsidR="005A0A53" w:rsidRPr="002536E2">
        <w:rPr>
          <w:rFonts w:ascii="Arial Narrow" w:hAnsi="Arial Narrow"/>
          <w:sz w:val="21"/>
          <w:szCs w:val="21"/>
        </w:rPr>
        <w:t xml:space="preserve"> riešiť</w:t>
      </w:r>
      <w:r w:rsidR="00C11FA5" w:rsidRPr="002536E2">
        <w:rPr>
          <w:rFonts w:ascii="Arial Narrow" w:hAnsi="Arial Narrow"/>
          <w:sz w:val="21"/>
          <w:szCs w:val="21"/>
        </w:rPr>
        <w:t xml:space="preserve"> podľa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D</w:t>
      </w:r>
      <w:r w:rsidR="00C11FA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11FA5" w:rsidRPr="002536E2">
        <w:rPr>
          <w:rFonts w:ascii="Arial Narrow" w:hAnsi="Arial Narrow"/>
          <w:sz w:val="21"/>
          <w:szCs w:val="21"/>
        </w:rPr>
        <w:t>.</w:t>
      </w:r>
    </w:p>
    <w:p w14:paraId="25A42490" w14:textId="05A6C30D" w:rsidR="00C11FA5" w:rsidRPr="002536E2" w:rsidRDefault="00EE4DB5" w:rsidP="004A7A2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Hranic</w:t>
      </w:r>
      <w:r w:rsidR="00FD2DA7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0ED2" w:rsidRPr="002536E2">
        <w:rPr>
          <w:rFonts w:ascii="Arial Narrow" w:hAnsi="Arial Narrow"/>
          <w:sz w:val="21"/>
          <w:szCs w:val="21"/>
        </w:rPr>
        <w:t xml:space="preserve">vydláždenej a vyasfaltovanej </w:t>
      </w:r>
      <w:r w:rsidRPr="002536E2">
        <w:rPr>
          <w:rFonts w:ascii="Arial Narrow" w:hAnsi="Arial Narrow"/>
          <w:sz w:val="21"/>
          <w:szCs w:val="21"/>
        </w:rPr>
        <w:t>plochy</w:t>
      </w:r>
      <w:r w:rsidR="00FD2DA7" w:rsidRPr="002536E2">
        <w:rPr>
          <w:rFonts w:ascii="Arial Narrow" w:hAnsi="Arial Narrow"/>
          <w:sz w:val="21"/>
          <w:szCs w:val="21"/>
        </w:rPr>
        <w:t xml:space="preserve"> autobus</w:t>
      </w:r>
      <w:r w:rsidR="00B732F6" w:rsidRPr="002536E2">
        <w:rPr>
          <w:rFonts w:ascii="Arial Narrow" w:hAnsi="Arial Narrow"/>
          <w:sz w:val="21"/>
          <w:szCs w:val="21"/>
        </w:rPr>
        <w:t>o</w:t>
      </w:r>
      <w:r w:rsidR="00FD2DA7" w:rsidRPr="002536E2">
        <w:rPr>
          <w:rFonts w:ascii="Arial Narrow" w:hAnsi="Arial Narrow"/>
          <w:sz w:val="21"/>
          <w:szCs w:val="21"/>
        </w:rPr>
        <w:t>vej</w:t>
      </w:r>
      <w:r w:rsidRPr="002536E2">
        <w:rPr>
          <w:rFonts w:ascii="Arial Narrow" w:hAnsi="Arial Narrow"/>
          <w:sz w:val="21"/>
          <w:szCs w:val="21"/>
        </w:rPr>
        <w:t xml:space="preserve"> zastávky </w:t>
      </w:r>
      <w:r w:rsidR="00FD2DA7" w:rsidRPr="002536E2">
        <w:rPr>
          <w:rFonts w:ascii="Arial Narrow" w:hAnsi="Arial Narrow"/>
          <w:sz w:val="21"/>
          <w:szCs w:val="21"/>
        </w:rPr>
        <w:t xml:space="preserve">Trnavské mýto pri tržnici </w:t>
      </w:r>
      <w:r w:rsidR="004F2912" w:rsidRPr="002536E2">
        <w:rPr>
          <w:rFonts w:ascii="Arial Narrow" w:hAnsi="Arial Narrow"/>
          <w:sz w:val="21"/>
          <w:szCs w:val="21"/>
        </w:rPr>
        <w:t xml:space="preserve"> je vykreslená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F291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  <w:r w:rsidR="00AD1272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847EE" w:rsidRPr="002536E2">
        <w:rPr>
          <w:rFonts w:ascii="Arial Narrow" w:hAnsi="Arial Narrow"/>
          <w:sz w:val="21"/>
          <w:szCs w:val="21"/>
        </w:rPr>
        <w:t>,</w:t>
      </w:r>
      <w:r w:rsidR="00AD1272" w:rsidRPr="002536E2">
        <w:rPr>
          <w:rFonts w:ascii="Arial Narrow" w:hAnsi="Arial Narrow"/>
          <w:sz w:val="21"/>
          <w:szCs w:val="21"/>
        </w:rPr>
        <w:t xml:space="preserve"> bod 1_</w:t>
      </w:r>
      <w:r w:rsidR="00E32152" w:rsidRPr="002536E2">
        <w:rPr>
          <w:rFonts w:ascii="Arial Narrow" w:hAnsi="Arial Narrow"/>
          <w:sz w:val="21"/>
          <w:szCs w:val="21"/>
        </w:rPr>
        <w:t>70</w:t>
      </w:r>
      <w:r w:rsidR="00B83DCB" w:rsidRPr="002536E2">
        <w:rPr>
          <w:rFonts w:ascii="Arial Narrow" w:hAnsi="Arial Narrow"/>
          <w:sz w:val="21"/>
          <w:szCs w:val="21"/>
        </w:rPr>
        <w:t xml:space="preserve">, detaily </w:t>
      </w:r>
      <w:r w:rsidR="000847EE" w:rsidRPr="002536E2">
        <w:rPr>
          <w:rFonts w:ascii="Arial Narrow" w:hAnsi="Arial Narrow"/>
          <w:sz w:val="21"/>
          <w:szCs w:val="21"/>
        </w:rPr>
        <w:t>riešiť</w:t>
      </w:r>
      <w:r w:rsidR="00B83DCB" w:rsidRPr="002536E2">
        <w:rPr>
          <w:rFonts w:ascii="Arial Narrow" w:hAnsi="Arial Narrow"/>
          <w:sz w:val="21"/>
          <w:szCs w:val="21"/>
        </w:rPr>
        <w:t xml:space="preserve"> podľa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D</w:t>
      </w:r>
      <w:r w:rsidR="00B83DC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D1272" w:rsidRPr="002536E2">
        <w:rPr>
          <w:rFonts w:ascii="Arial Narrow" w:hAnsi="Arial Narrow"/>
          <w:sz w:val="21"/>
          <w:szCs w:val="21"/>
        </w:rPr>
        <w:t>.</w:t>
      </w:r>
    </w:p>
    <w:p w14:paraId="79AA8C0B" w14:textId="38D2BCE0" w:rsidR="00F336C2" w:rsidRPr="002536E2" w:rsidRDefault="00F336C2" w:rsidP="00585D32">
      <w:pPr>
        <w:pStyle w:val="Nadpis3"/>
      </w:pPr>
      <w:bookmarkStart w:id="59" w:name="_Toc173315344"/>
      <w:bookmarkStart w:id="60" w:name="_Toc187685220"/>
      <w:r w:rsidRPr="002536E2">
        <w:t>SO 124 Rekonštrukcia ulice Záhradnícka a Ružinovská</w:t>
      </w:r>
      <w:bookmarkEnd w:id="59"/>
      <w:bookmarkEnd w:id="60"/>
    </w:p>
    <w:p w14:paraId="3B79B81B" w14:textId="10345813" w:rsidR="00250662" w:rsidRPr="002536E2" w:rsidRDefault="00405031" w:rsidP="0025066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066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48BDD51" w14:textId="5F38F717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3BE8852" w14:textId="2F1BC3FE" w:rsidR="001215A2" w:rsidRPr="002536E2" w:rsidRDefault="001215A2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</w:t>
      </w:r>
      <w:r w:rsidR="000729A2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VDZ </w:t>
      </w:r>
      <w:r w:rsidR="007B14EB" w:rsidRPr="002536E2">
        <w:rPr>
          <w:rFonts w:ascii="Arial Narrow" w:hAnsi="Arial Narrow"/>
          <w:sz w:val="21"/>
          <w:szCs w:val="21"/>
        </w:rPr>
        <w:t xml:space="preserve">a hmatateľné povrchy </w:t>
      </w:r>
      <w:r w:rsidR="000729A2" w:rsidRPr="002536E2">
        <w:rPr>
          <w:rFonts w:ascii="Arial Narrow" w:hAnsi="Arial Narrow"/>
          <w:sz w:val="21"/>
          <w:szCs w:val="21"/>
        </w:rPr>
        <w:t xml:space="preserve">PPP </w:t>
      </w:r>
      <w:r w:rsidRPr="002536E2">
        <w:rPr>
          <w:rFonts w:ascii="Arial Narrow" w:hAnsi="Arial Narrow"/>
          <w:sz w:val="21"/>
          <w:szCs w:val="21"/>
        </w:rPr>
        <w:t xml:space="preserve">po rozkopávkach </w:t>
      </w:r>
      <w:r w:rsidR="002E3359" w:rsidRPr="002536E2">
        <w:rPr>
          <w:rFonts w:ascii="Arial Narrow" w:hAnsi="Arial Narrow"/>
          <w:sz w:val="21"/>
          <w:szCs w:val="21"/>
        </w:rPr>
        <w:t>pri všetkých priechodoch</w:t>
      </w:r>
      <w:r w:rsidR="001A60FB" w:rsidRPr="002536E2">
        <w:rPr>
          <w:rFonts w:ascii="Arial Narrow" w:hAnsi="Arial Narrow"/>
          <w:sz w:val="21"/>
          <w:szCs w:val="21"/>
        </w:rPr>
        <w:t>.</w:t>
      </w:r>
    </w:p>
    <w:p w14:paraId="6FF2FC45" w14:textId="654C9EFC" w:rsidR="00EE6934" w:rsidRPr="002536E2" w:rsidRDefault="00EE6934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BD257D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95095D" w:rsidRPr="002536E2">
        <w:rPr>
          <w:rFonts w:ascii="Arial Narrow" w:hAnsi="Arial Narrow"/>
          <w:sz w:val="21"/>
          <w:szCs w:val="21"/>
        </w:rPr>
        <w:t>.</w:t>
      </w:r>
      <w:r w:rsidR="0011712C" w:rsidRPr="002536E2">
        <w:rPr>
          <w:rFonts w:ascii="Arial Narrow" w:hAnsi="Arial Narrow"/>
          <w:sz w:val="21"/>
          <w:szCs w:val="21"/>
        </w:rPr>
        <w:t xml:space="preserve"> </w:t>
      </w:r>
      <w:r w:rsidR="003E18C9" w:rsidRPr="002536E2">
        <w:rPr>
          <w:rFonts w:ascii="Arial Narrow" w:hAnsi="Arial Narrow"/>
          <w:sz w:val="21"/>
          <w:szCs w:val="21"/>
        </w:rPr>
        <w:t>Cestnú komunikáciu navrhnúť oproti pripájajúcej sa cyklistickej komunikácii tiež o 6 cm nižšie a pripojenie cyklistickej komunikácie na cestnú komunikáciu riešiť formou rampy. Detaily sú uvedené v </w:t>
      </w:r>
      <w:r w:rsidR="003E18C9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E18C9" w:rsidRPr="002536E2">
        <w:rPr>
          <w:rFonts w:ascii="Arial Narrow" w:hAnsi="Arial Narrow"/>
          <w:sz w:val="21"/>
          <w:szCs w:val="21"/>
        </w:rPr>
        <w:t>.</w:t>
      </w:r>
    </w:p>
    <w:p w14:paraId="7967F539" w14:textId="33AC2F52" w:rsidR="009954CB" w:rsidRPr="002536E2" w:rsidRDefault="009954CB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6FB9A5A9" w14:textId="57127038" w:rsidR="0095095D" w:rsidRPr="002536E2" w:rsidRDefault="0095095D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betónové niky autobusových zastávok Líščie nivy obojsmerne opraviť – pôvodný betónový kryt nahradiť novým. V smere do a z centra mesta frézovaný úsek napojiť až po zastávku Líščie nivy tak, aby bol povrch vozovky súvisle opravený a tvoril jeden celok.</w:t>
      </w:r>
    </w:p>
    <w:p w14:paraId="1CAD59FE" w14:textId="64456AA7" w:rsidR="005F2B21" w:rsidRPr="002536E2" w:rsidRDefault="005F2B21" w:rsidP="005F2B2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s prihliadnutím na presun existujúceho zostávajúceho združeného stožiara kvôli vybudovaniu vjazdu do pripravovaného Garážového domu na parcele 15293/14. </w:t>
      </w:r>
    </w:p>
    <w:p w14:paraId="11880B34" w14:textId="6D433DE2" w:rsidR="00040DB7" w:rsidRPr="002536E2" w:rsidRDefault="00FD043B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povrchovú úpravu </w:t>
      </w:r>
      <w:r w:rsidR="00040DB7" w:rsidRPr="002536E2">
        <w:rPr>
          <w:rFonts w:ascii="Arial Narrow" w:hAnsi="Arial Narrow"/>
          <w:sz w:val="21"/>
          <w:szCs w:val="21"/>
        </w:rPr>
        <w:t xml:space="preserve">chodníka </w:t>
      </w:r>
      <w:r w:rsidR="00411FF3" w:rsidRPr="002536E2">
        <w:rPr>
          <w:rFonts w:ascii="Arial Narrow" w:hAnsi="Arial Narrow"/>
          <w:sz w:val="21"/>
          <w:szCs w:val="21"/>
        </w:rPr>
        <w:t>za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812340" w:rsidRPr="002536E2">
        <w:rPr>
          <w:rFonts w:ascii="Arial Narrow" w:hAnsi="Arial Narrow"/>
          <w:sz w:val="21"/>
          <w:szCs w:val="21"/>
        </w:rPr>
        <w:t>autobusov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812340" w:rsidRPr="002536E2">
        <w:rPr>
          <w:rFonts w:ascii="Arial Narrow" w:hAnsi="Arial Narrow"/>
          <w:sz w:val="21"/>
          <w:szCs w:val="21"/>
        </w:rPr>
        <w:t xml:space="preserve"> </w:t>
      </w:r>
      <w:r w:rsidR="007B19CD" w:rsidRPr="002536E2">
        <w:rPr>
          <w:rFonts w:ascii="Arial Narrow" w:hAnsi="Arial Narrow"/>
          <w:sz w:val="21"/>
          <w:szCs w:val="21"/>
        </w:rPr>
        <w:t>zastávk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7B19CD" w:rsidRPr="002536E2">
        <w:rPr>
          <w:rFonts w:ascii="Arial Narrow" w:hAnsi="Arial Narrow"/>
          <w:sz w:val="21"/>
          <w:szCs w:val="21"/>
        </w:rPr>
        <w:t xml:space="preserve"> Súmračná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411FF3" w:rsidRPr="002536E2">
        <w:rPr>
          <w:rFonts w:ascii="Arial Narrow" w:hAnsi="Arial Narrow"/>
          <w:sz w:val="21"/>
          <w:szCs w:val="21"/>
        </w:rPr>
        <w:t xml:space="preserve">smer z centra </w:t>
      </w:r>
      <w:r w:rsidR="00040DB7" w:rsidRPr="002536E2">
        <w:rPr>
          <w:rFonts w:ascii="Arial Narrow" w:hAnsi="Arial Narrow"/>
          <w:sz w:val="21"/>
          <w:szCs w:val="21"/>
        </w:rPr>
        <w:t xml:space="preserve">po </w:t>
      </w:r>
      <w:r w:rsidR="007B19CD" w:rsidRPr="002536E2">
        <w:rPr>
          <w:rFonts w:ascii="Arial Narrow" w:hAnsi="Arial Narrow"/>
          <w:sz w:val="21"/>
          <w:szCs w:val="21"/>
        </w:rPr>
        <w:t>miesto na prechádzanie</w:t>
      </w:r>
      <w:r w:rsidR="00812340" w:rsidRPr="002536E2">
        <w:rPr>
          <w:rFonts w:ascii="Arial Narrow" w:hAnsi="Arial Narrow"/>
          <w:sz w:val="21"/>
          <w:szCs w:val="21"/>
        </w:rPr>
        <w:t xml:space="preserve"> medzi km </w:t>
      </w:r>
      <w:r w:rsidR="002354F9" w:rsidRPr="002536E2">
        <w:rPr>
          <w:rFonts w:ascii="Arial Narrow" w:hAnsi="Arial Narrow"/>
          <w:sz w:val="21"/>
          <w:szCs w:val="21"/>
        </w:rPr>
        <w:t>4,45 a 4,50</w:t>
      </w:r>
      <w:r w:rsidR="00411FF3" w:rsidRPr="002536E2">
        <w:rPr>
          <w:rFonts w:ascii="Arial Narrow" w:hAnsi="Arial Narrow"/>
          <w:sz w:val="21"/>
          <w:szCs w:val="21"/>
        </w:rPr>
        <w:t xml:space="preserve">. </w:t>
      </w:r>
      <w:r w:rsidR="009448EC" w:rsidRPr="002536E2">
        <w:rPr>
          <w:rFonts w:ascii="Arial Narrow" w:hAnsi="Arial Narrow"/>
          <w:sz w:val="21"/>
          <w:szCs w:val="21"/>
        </w:rPr>
        <w:t xml:space="preserve">Povrch riešiť podľa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448E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9448EC" w:rsidRPr="002536E2">
        <w:rPr>
          <w:rFonts w:ascii="Arial Narrow" w:hAnsi="Arial Narrow"/>
          <w:sz w:val="21"/>
          <w:szCs w:val="21"/>
        </w:rPr>
        <w:t>.</w:t>
      </w:r>
    </w:p>
    <w:p w14:paraId="30F32DD3" w14:textId="3AFC93D7" w:rsidR="009A4225" w:rsidRPr="002536E2" w:rsidRDefault="00720374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napriamiť a posunúť priechod pre chodcov a cyklistov.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2_73, riešenie je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2_76 (pre SO 790). </w:t>
      </w:r>
    </w:p>
    <w:p w14:paraId="20CD2F42" w14:textId="4549EB3A" w:rsidR="00E00A67" w:rsidRPr="002536E2" w:rsidRDefault="002F7DAE" w:rsidP="00E00A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cca 3,42 pri výjazde z Ružinovskej v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ydláždiť a zalícovať nárožie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riešenia uvedeného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02007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802007" w:rsidRPr="002536E2">
        <w:rPr>
          <w:rFonts w:ascii="Arial Narrow" w:hAnsi="Arial Narrow"/>
          <w:sz w:val="21"/>
          <w:szCs w:val="21"/>
        </w:rPr>
        <w:t>(prispôsobiť plochu vegetačného pásu riešeného v SO 033)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00A67" w:rsidRPr="002536E2">
        <w:rPr>
          <w:rFonts w:ascii="Arial Narrow" w:hAnsi="Arial Narrow"/>
          <w:sz w:val="21"/>
          <w:szCs w:val="21"/>
        </w:rPr>
        <w:t xml:space="preserve">Pripomienka je vyznačená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E00A67" w:rsidRPr="002536E2">
        <w:rPr>
          <w:rFonts w:ascii="Arial Narrow" w:hAnsi="Arial Narrow"/>
          <w:sz w:val="21"/>
          <w:szCs w:val="21"/>
        </w:rPr>
        <w:t xml:space="preserve"> bod 2_82. </w:t>
      </w:r>
      <w:r w:rsidRPr="002536E2">
        <w:rPr>
          <w:rFonts w:ascii="Arial Narrow" w:hAnsi="Arial Narrow"/>
          <w:sz w:val="21"/>
          <w:szCs w:val="21"/>
        </w:rPr>
        <w:t>D</w:t>
      </w:r>
      <w:r w:rsidR="00E00A67" w:rsidRPr="002536E2">
        <w:rPr>
          <w:rFonts w:ascii="Arial Narrow" w:hAnsi="Arial Narrow"/>
          <w:sz w:val="21"/>
          <w:szCs w:val="21"/>
        </w:rPr>
        <w:t>etaily</w:t>
      </w:r>
      <w:r w:rsidR="00B46BE9" w:rsidRPr="002536E2">
        <w:rPr>
          <w:rFonts w:ascii="Arial Narrow" w:hAnsi="Arial Narrow"/>
          <w:sz w:val="21"/>
          <w:szCs w:val="21"/>
        </w:rPr>
        <w:t xml:space="preserve"> riešiť</w:t>
      </w:r>
      <w:r w:rsidR="00E00A67" w:rsidRPr="002536E2">
        <w:rPr>
          <w:rFonts w:ascii="Arial Narrow" w:hAnsi="Arial Narrow"/>
          <w:sz w:val="21"/>
          <w:szCs w:val="21"/>
        </w:rPr>
        <w:t xml:space="preserve"> podľa </w:t>
      </w:r>
      <w:r w:rsidR="00B46BE9" w:rsidRPr="002536E2">
        <w:rPr>
          <w:rFonts w:ascii="Arial Narrow" w:hAnsi="Arial Narrow"/>
          <w:i/>
          <w:iCs/>
          <w:sz w:val="21"/>
          <w:szCs w:val="21"/>
        </w:rPr>
        <w:t>D</w:t>
      </w:r>
      <w:r w:rsidR="00E00A67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00A67" w:rsidRPr="002536E2">
        <w:rPr>
          <w:rFonts w:ascii="Arial Narrow" w:hAnsi="Arial Narrow"/>
          <w:sz w:val="21"/>
          <w:szCs w:val="21"/>
        </w:rPr>
        <w:t>.</w:t>
      </w:r>
    </w:p>
    <w:p w14:paraId="18A41D76" w14:textId="43E4828F" w:rsidR="004C7F22" w:rsidRPr="002536E2" w:rsidRDefault="009140C1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dočasnej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autobusovej 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zastávky Herlianska v oboch smeroch riešiť 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zatrávňovacou dlažbou, ktorej typ a detaily sú uvedené v </w:t>
      </w:r>
      <w:r w:rsidR="002110A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D4E2C" w:rsidRPr="002536E2">
        <w:rPr>
          <w:rFonts w:ascii="Arial Narrow" w:hAnsi="Arial Narrow"/>
          <w:sz w:val="21"/>
          <w:szCs w:val="21"/>
        </w:rPr>
        <w:t xml:space="preserve">Plochu zatrávňovacej dlažby v smere do centra rozšíriť po chodník oproti PD. </w:t>
      </w:r>
      <w:r w:rsidR="002110A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110A3" w:rsidRPr="002536E2">
        <w:rPr>
          <w:rFonts w:ascii="Arial Narrow" w:hAnsi="Arial Narrow"/>
          <w:sz w:val="21"/>
          <w:szCs w:val="21"/>
        </w:rPr>
        <w:t xml:space="preserve">, bod 2_123 a riešenie je 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110A3" w:rsidRPr="002536E2">
        <w:rPr>
          <w:rFonts w:ascii="Arial Narrow" w:hAnsi="Arial Narrow"/>
          <w:sz w:val="21"/>
          <w:szCs w:val="21"/>
        </w:rPr>
        <w:t>.</w:t>
      </w:r>
      <w:r w:rsidR="009A0E8F" w:rsidRPr="002536E2">
        <w:rPr>
          <w:rFonts w:ascii="Arial Narrow" w:hAnsi="Arial Narrow"/>
          <w:sz w:val="21"/>
          <w:szCs w:val="21"/>
        </w:rPr>
        <w:t xml:space="preserve"> </w:t>
      </w:r>
    </w:p>
    <w:p w14:paraId="6D237A9A" w14:textId="235955F2" w:rsidR="00E00A67" w:rsidRPr="002536E2" w:rsidRDefault="00A171D7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Ako povrchovú úpravu p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rístupov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PPP cez Herliansku </w:t>
      </w:r>
      <w:r w:rsidR="00367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km 3,525 a 3,575</w:t>
      </w:r>
      <w:r w:rsidR="00AC2A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použiť asfalt. </w:t>
      </w:r>
      <w:r w:rsidR="00AC2AE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AC2AEC" w:rsidRPr="002536E2">
        <w:rPr>
          <w:rFonts w:ascii="Arial Narrow" w:hAnsi="Arial Narrow"/>
          <w:sz w:val="21"/>
          <w:szCs w:val="21"/>
        </w:rPr>
        <w:t xml:space="preserve"> bod 2_85. </w:t>
      </w:r>
      <w:r w:rsidR="003673C3" w:rsidRPr="002536E2">
        <w:rPr>
          <w:rFonts w:ascii="Arial Narrow" w:hAnsi="Arial Narrow"/>
          <w:sz w:val="21"/>
          <w:szCs w:val="21"/>
        </w:rPr>
        <w:t>Riešenie je znázornené</w:t>
      </w:r>
      <w:r w:rsidR="00AC2AEC" w:rsidRPr="002536E2">
        <w:rPr>
          <w:rFonts w:ascii="Arial Narrow" w:hAnsi="Arial Narrow"/>
          <w:sz w:val="21"/>
          <w:szCs w:val="21"/>
        </w:rPr>
        <w:t xml:space="preserve">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AC2AEC" w:rsidRPr="002536E2">
        <w:rPr>
          <w:rFonts w:ascii="Arial Narrow" w:hAnsi="Arial Narrow"/>
          <w:sz w:val="21"/>
          <w:szCs w:val="21"/>
        </w:rPr>
        <w:t xml:space="preserve">, detaily </w:t>
      </w:r>
      <w:r w:rsidR="003673C3" w:rsidRPr="002536E2">
        <w:rPr>
          <w:rFonts w:ascii="Arial Narrow" w:hAnsi="Arial Narrow"/>
          <w:sz w:val="21"/>
          <w:szCs w:val="21"/>
        </w:rPr>
        <w:t xml:space="preserve">riešiť </w:t>
      </w:r>
      <w:r w:rsidR="00AC2AEC" w:rsidRPr="002536E2">
        <w:rPr>
          <w:rFonts w:ascii="Arial Narrow" w:hAnsi="Arial Narrow"/>
          <w:sz w:val="21"/>
          <w:szCs w:val="21"/>
        </w:rPr>
        <w:t xml:space="preserve">podľa 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>D</w:t>
      </w:r>
      <w:r w:rsidR="00AC2AE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C2AEC" w:rsidRPr="002536E2">
        <w:rPr>
          <w:rFonts w:ascii="Arial Narrow" w:hAnsi="Arial Narrow"/>
          <w:sz w:val="21"/>
          <w:szCs w:val="21"/>
        </w:rPr>
        <w:t>.</w:t>
      </w:r>
    </w:p>
    <w:p w14:paraId="25305143" w14:textId="78F6DEA8" w:rsidR="00F35B24" w:rsidRPr="002536E2" w:rsidRDefault="000D5EA2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 autobusovej zastávke Tomášikova smer centrum </w:t>
      </w:r>
      <w:r w:rsidR="001F2A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3,82 a 3,92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sadiť zábradlie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F35B2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F35B2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F35B24" w:rsidRPr="002536E2">
        <w:rPr>
          <w:rFonts w:ascii="Arial Narrow" w:hAnsi="Arial Narrow"/>
          <w:sz w:val="21"/>
          <w:szCs w:val="21"/>
        </w:rPr>
        <w:t xml:space="preserve"> bod 2_89 . </w:t>
      </w:r>
      <w:r w:rsidR="00882BBA" w:rsidRPr="002536E2">
        <w:rPr>
          <w:rFonts w:ascii="Arial Narrow" w:hAnsi="Arial Narrow"/>
          <w:sz w:val="21"/>
          <w:szCs w:val="21"/>
        </w:rPr>
        <w:t>R</w:t>
      </w:r>
      <w:r w:rsidR="001F2A68" w:rsidRPr="002536E2">
        <w:rPr>
          <w:rFonts w:ascii="Arial Narrow" w:hAnsi="Arial Narrow"/>
          <w:sz w:val="21"/>
          <w:szCs w:val="21"/>
        </w:rPr>
        <w:t xml:space="preserve">iešenie je </w:t>
      </w:r>
      <w:r w:rsidR="00882BBA" w:rsidRPr="002536E2">
        <w:rPr>
          <w:rFonts w:ascii="Arial Narrow" w:hAnsi="Arial Narrow"/>
          <w:sz w:val="21"/>
          <w:szCs w:val="21"/>
        </w:rPr>
        <w:t>znázornené</w:t>
      </w:r>
      <w:r w:rsidR="00F35B24" w:rsidRPr="002536E2">
        <w:rPr>
          <w:rFonts w:ascii="Arial Narrow" w:hAnsi="Arial Narrow"/>
          <w:sz w:val="21"/>
          <w:szCs w:val="21"/>
        </w:rPr>
        <w:t xml:space="preserve">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35B24" w:rsidRPr="002536E2">
        <w:rPr>
          <w:rFonts w:ascii="Arial Narrow" w:hAnsi="Arial Narrow"/>
          <w:sz w:val="21"/>
          <w:szCs w:val="21"/>
        </w:rPr>
        <w:t xml:space="preserve">, detaily </w:t>
      </w:r>
      <w:r w:rsidR="00882BBA" w:rsidRPr="002536E2">
        <w:rPr>
          <w:rFonts w:ascii="Arial Narrow" w:hAnsi="Arial Narrow"/>
          <w:sz w:val="21"/>
          <w:szCs w:val="21"/>
        </w:rPr>
        <w:t xml:space="preserve">riešiť </w:t>
      </w:r>
      <w:r w:rsidR="00F35B24" w:rsidRPr="002536E2">
        <w:rPr>
          <w:rFonts w:ascii="Arial Narrow" w:hAnsi="Arial Narrow"/>
          <w:sz w:val="21"/>
          <w:szCs w:val="21"/>
        </w:rPr>
        <w:t xml:space="preserve">podľa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D</w:t>
      </w:r>
      <w:r w:rsidR="00F35B2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35B24" w:rsidRPr="002536E2">
        <w:rPr>
          <w:rFonts w:ascii="Arial Narrow" w:hAnsi="Arial Narrow"/>
          <w:sz w:val="21"/>
          <w:szCs w:val="21"/>
        </w:rPr>
        <w:t>.</w:t>
      </w:r>
    </w:p>
    <w:p w14:paraId="08991C51" w14:textId="7DE7DA7E" w:rsidR="00E62C9E" w:rsidRPr="002536E2" w:rsidRDefault="00B65ADB" w:rsidP="00E62C9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Ružinovská-Tomášikova na strane zastávky Tomášikova smer centrum v km 3,95 upraviť </w:t>
      </w:r>
      <w:r w:rsidR="002135D2" w:rsidRPr="002536E2">
        <w:rPr>
          <w:rFonts w:ascii="Arial Narrow" w:hAnsi="Arial Narrow"/>
          <w:sz w:val="21"/>
          <w:szCs w:val="21"/>
        </w:rPr>
        <w:t>výjazd pre cyklistov na komunikáciu</w:t>
      </w:r>
      <w:r w:rsidR="00E65EF7" w:rsidRPr="002536E2">
        <w:rPr>
          <w:rFonts w:ascii="Arial Narrow" w:hAnsi="Arial Narrow"/>
          <w:sz w:val="21"/>
          <w:szCs w:val="21"/>
        </w:rPr>
        <w:t xml:space="preserve">, ako je to riešené na opačnej strane križovatky. Zmena </w:t>
      </w:r>
      <w:r w:rsidRPr="002536E2">
        <w:rPr>
          <w:rFonts w:ascii="Arial Narrow" w:hAnsi="Arial Narrow"/>
          <w:sz w:val="21"/>
          <w:szCs w:val="21"/>
        </w:rPr>
        <w:t>vegetačn</w:t>
      </w:r>
      <w:r w:rsidR="00E65EF7" w:rsidRPr="002536E2">
        <w:rPr>
          <w:rFonts w:ascii="Arial Narrow" w:hAnsi="Arial Narrow"/>
          <w:sz w:val="21"/>
          <w:szCs w:val="21"/>
        </w:rPr>
        <w:t>ého</w:t>
      </w:r>
      <w:r w:rsidRPr="002536E2">
        <w:rPr>
          <w:rFonts w:ascii="Arial Narrow" w:hAnsi="Arial Narrow"/>
          <w:sz w:val="21"/>
          <w:szCs w:val="21"/>
        </w:rPr>
        <w:t xml:space="preserve"> pás</w:t>
      </w:r>
      <w:r w:rsidR="00E65EF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je riešená v objekte SO </w:t>
      </w:r>
      <w:r w:rsidR="00E65EF7" w:rsidRPr="002536E2">
        <w:rPr>
          <w:rFonts w:ascii="Arial Narrow" w:hAnsi="Arial Narrow"/>
          <w:sz w:val="21"/>
          <w:szCs w:val="21"/>
        </w:rPr>
        <w:t>033</w:t>
      </w:r>
      <w:r w:rsidRPr="002536E2">
        <w:rPr>
          <w:rFonts w:ascii="Arial Narrow" w:hAnsi="Arial Narrow"/>
          <w:sz w:val="21"/>
          <w:szCs w:val="21"/>
        </w:rPr>
        <w:t xml:space="preserve">).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2_91, a 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2135D2" w:rsidRPr="002536E2">
        <w:rPr>
          <w:rFonts w:ascii="Arial Narrow" w:hAnsi="Arial Narrow"/>
          <w:sz w:val="21"/>
          <w:szCs w:val="21"/>
        </w:rPr>
        <w:t xml:space="preserve"> </w:t>
      </w:r>
    </w:p>
    <w:p w14:paraId="6BFC9E0B" w14:textId="13731862" w:rsidR="00ED3042" w:rsidRPr="002536E2" w:rsidRDefault="006A3971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Povrchovú úpravu chodníka nadväzujúceho na PPP v km 4,23 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v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asfalt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ED3042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96528" w:rsidRPr="002536E2">
        <w:rPr>
          <w:rFonts w:ascii="Arial Narrow" w:hAnsi="Arial Narrow"/>
          <w:sz w:val="21"/>
          <w:szCs w:val="21"/>
        </w:rPr>
        <w:t>,</w:t>
      </w:r>
      <w:r w:rsidR="00ED3042" w:rsidRPr="002536E2">
        <w:rPr>
          <w:rFonts w:ascii="Arial Narrow" w:hAnsi="Arial Narrow"/>
          <w:sz w:val="21"/>
          <w:szCs w:val="21"/>
        </w:rPr>
        <w:t xml:space="preserve"> bod 2_102</w:t>
      </w:r>
      <w:r w:rsidR="00596528" w:rsidRPr="002536E2">
        <w:rPr>
          <w:rFonts w:ascii="Arial Narrow" w:hAnsi="Arial Narrow"/>
          <w:sz w:val="21"/>
          <w:szCs w:val="21"/>
        </w:rPr>
        <w:t xml:space="preserve">, hranice jednotlivých typov povrchov je znázornená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96528" w:rsidRPr="002536E2">
        <w:rPr>
          <w:rFonts w:ascii="Arial Narrow" w:hAnsi="Arial Narrow"/>
          <w:sz w:val="21"/>
          <w:szCs w:val="21"/>
        </w:rPr>
        <w:t>.</w:t>
      </w:r>
      <w:r w:rsidR="00ED3042" w:rsidRPr="002536E2">
        <w:rPr>
          <w:rFonts w:ascii="Arial Narrow" w:hAnsi="Arial Narrow"/>
          <w:sz w:val="21"/>
          <w:szCs w:val="21"/>
        </w:rPr>
        <w:t xml:space="preserve"> </w:t>
      </w:r>
      <w:r w:rsidR="00596528" w:rsidRPr="002536E2">
        <w:rPr>
          <w:rFonts w:ascii="Arial Narrow" w:hAnsi="Arial Narrow"/>
          <w:sz w:val="21"/>
          <w:szCs w:val="21"/>
        </w:rPr>
        <w:t>Detaily riešiť</w:t>
      </w:r>
      <w:r w:rsidR="00ED3042" w:rsidRPr="002536E2">
        <w:rPr>
          <w:rFonts w:ascii="Arial Narrow" w:hAnsi="Arial Narrow"/>
          <w:sz w:val="21"/>
          <w:szCs w:val="21"/>
        </w:rPr>
        <w:t xml:space="preserve"> podľa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D</w:t>
      </w:r>
      <w:r w:rsidR="00ED304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D3042" w:rsidRPr="002536E2">
        <w:rPr>
          <w:rFonts w:ascii="Arial Narrow" w:hAnsi="Arial Narrow"/>
          <w:sz w:val="21"/>
          <w:szCs w:val="21"/>
        </w:rPr>
        <w:t>.</w:t>
      </w:r>
    </w:p>
    <w:p w14:paraId="5729AB3D" w14:textId="6973411A" w:rsidR="00E81386" w:rsidRPr="002536E2" w:rsidRDefault="00925E4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Zachovať pravý odbočovací pruh v km 4,8 do LIDL. Autobusovú zastávku rieši</w:t>
      </w:r>
      <w:r w:rsidR="008770C8" w:rsidRPr="002536E2">
        <w:rPr>
          <w:rFonts w:ascii="Arial Narrow" w:hAnsi="Arial Narrow"/>
          <w:sz w:val="21"/>
          <w:szCs w:val="21"/>
        </w:rPr>
        <w:t>ť v pôvodnej polohe</w:t>
      </w:r>
      <w:r w:rsidR="00243B61" w:rsidRPr="002536E2">
        <w:rPr>
          <w:rFonts w:ascii="Arial Narrow" w:hAnsi="Arial Narrow"/>
          <w:sz w:val="21"/>
          <w:szCs w:val="21"/>
        </w:rPr>
        <w:t>, zastávku vybaviť hmatateľnými povrchmi.</w:t>
      </w:r>
    </w:p>
    <w:p w14:paraId="2CCDF7E2" w14:textId="35C8E02F" w:rsidR="004E0F4B" w:rsidRPr="002536E2" w:rsidRDefault="00D23D9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Chodník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cyklochodník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úseku medzi 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priechodom na zastávku Chlumeckého v km 4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,86 a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vjazdom na parkovisko v km</w:t>
      </w:r>
      <w:r w:rsidR="00A806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4,91 nerealizovať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E0C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Riešenie je orientačne znázornené </w:t>
      </w:r>
      <w:r w:rsidR="005E0C68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E0C68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5E0C68" w:rsidRPr="002536E2">
        <w:rPr>
          <w:rFonts w:ascii="Arial Narrow" w:hAnsi="Arial Narrow"/>
          <w:sz w:val="21"/>
          <w:szCs w:val="21"/>
        </w:rPr>
        <w:t>.</w:t>
      </w:r>
    </w:p>
    <w:p w14:paraId="758948B5" w14:textId="374445B1" w:rsidR="009645B4" w:rsidRPr="002536E2" w:rsidRDefault="006D6FC5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V</w:t>
      </w:r>
      <w:r w:rsidR="00982776" w:rsidRPr="002536E2">
        <w:rPr>
          <w:rFonts w:ascii="Arial Narrow" w:hAnsi="Arial Narrow"/>
          <w:sz w:val="21"/>
          <w:szCs w:val="21"/>
        </w:rPr>
        <w:t xml:space="preserve"> úseku medzi </w:t>
      </w:r>
      <w:r w:rsidR="009827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vjazdom na parkovisko v km 4,91 a Čmelíkovou realizovať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len chodník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3 m šírke,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bez vybudovania cyklochodníka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 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ponecha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ní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existujúc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cestných obrubníkov</w:t>
      </w:r>
      <w:r w:rsidR="00FF32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na parcele C 1236/25, k. ú. Ružinov</w:t>
      </w:r>
      <w:r w:rsidR="005325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8477B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Riešenie je orientačne znázornené </w:t>
      </w:r>
      <w:r w:rsidR="008477BC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77B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477BC" w:rsidRPr="002536E2">
        <w:rPr>
          <w:rFonts w:ascii="Arial Narrow" w:hAnsi="Arial Narrow"/>
          <w:sz w:val="21"/>
          <w:szCs w:val="21"/>
        </w:rPr>
        <w:t>.</w:t>
      </w:r>
    </w:p>
    <w:p w14:paraId="3A17FFD8" w14:textId="77777777" w:rsidR="00533270" w:rsidRPr="002536E2" w:rsidRDefault="00533270" w:rsidP="00585D32">
      <w:pPr>
        <w:pStyle w:val="Nadpis3"/>
      </w:pPr>
      <w:bookmarkStart w:id="61" w:name="_Toc173315345"/>
      <w:bookmarkStart w:id="62" w:name="_Toc187685221"/>
      <w:r w:rsidRPr="002536E2">
        <w:t>SO 125 Meniareň Astronomická, prístupová komunikácia</w:t>
      </w:r>
      <w:bookmarkEnd w:id="61"/>
      <w:bookmarkEnd w:id="62"/>
    </w:p>
    <w:p w14:paraId="4F5D7A82" w14:textId="768CC765" w:rsidR="00FF2CAF" w:rsidRPr="002536E2" w:rsidRDefault="00405031" w:rsidP="00FF2CA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F2CA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6CE7993" w14:textId="1E49FB25" w:rsidR="00533270" w:rsidRPr="002536E2" w:rsidRDefault="0033308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prístupovú komunikáciu </w:t>
      </w:r>
      <w:r w:rsidR="001415FD" w:rsidRPr="002536E2">
        <w:rPr>
          <w:rFonts w:ascii="Arial Narrow" w:hAnsi="Arial Narrow"/>
          <w:sz w:val="21"/>
          <w:szCs w:val="21"/>
        </w:rPr>
        <w:t xml:space="preserve">k meniarni </w:t>
      </w:r>
      <w:r w:rsidR="009F2BF3" w:rsidRPr="002536E2">
        <w:rPr>
          <w:rFonts w:ascii="Arial Narrow" w:hAnsi="Arial Narrow"/>
          <w:sz w:val="21"/>
          <w:szCs w:val="21"/>
        </w:rPr>
        <w:t>a chodník k</w:t>
      </w:r>
      <w:r w:rsidR="004761C2" w:rsidRPr="002536E2">
        <w:rPr>
          <w:rFonts w:ascii="Arial Narrow" w:hAnsi="Arial Narrow"/>
          <w:sz w:val="21"/>
          <w:szCs w:val="21"/>
        </w:rPr>
        <w:t> </w:t>
      </w:r>
      <w:r w:rsidR="00DE052E" w:rsidRPr="002536E2">
        <w:rPr>
          <w:rFonts w:ascii="Arial Narrow" w:hAnsi="Arial Narrow"/>
          <w:sz w:val="21"/>
          <w:szCs w:val="21"/>
        </w:rPr>
        <w:t>jestvujúce</w:t>
      </w:r>
      <w:r w:rsidR="004761C2" w:rsidRPr="002536E2">
        <w:rPr>
          <w:rFonts w:ascii="Arial Narrow" w:hAnsi="Arial Narrow"/>
          <w:sz w:val="21"/>
          <w:szCs w:val="21"/>
        </w:rPr>
        <w:t xml:space="preserve">mu technickému objektu z dôvodu </w:t>
      </w:r>
      <w:r w:rsidR="000263DE" w:rsidRPr="002536E2">
        <w:rPr>
          <w:rFonts w:ascii="Arial Narrow" w:hAnsi="Arial Narrow"/>
          <w:sz w:val="21"/>
          <w:szCs w:val="21"/>
        </w:rPr>
        <w:t xml:space="preserve">zmeny polohy Meniarne Astronomická (z dôvodu kolízie </w:t>
      </w:r>
      <w:r w:rsidR="00F67087" w:rsidRPr="002536E2">
        <w:rPr>
          <w:rFonts w:ascii="Arial Narrow" w:hAnsi="Arial Narrow"/>
          <w:sz w:val="21"/>
          <w:szCs w:val="21"/>
        </w:rPr>
        <w:t>navrhnutej polohy s návrhom predĺženia Ružinovskej radiály).</w:t>
      </w:r>
      <w:r w:rsidR="00E63634" w:rsidRPr="002536E2">
        <w:rPr>
          <w:rFonts w:ascii="Arial Narrow" w:hAnsi="Arial Narrow"/>
          <w:sz w:val="21"/>
          <w:szCs w:val="21"/>
        </w:rPr>
        <w:t xml:space="preserve"> Úpravy sú znázornené v </w:t>
      </w:r>
      <w:r w:rsidR="00E6363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E63634" w:rsidRPr="002536E2">
        <w:rPr>
          <w:rFonts w:ascii="Arial Narrow" w:hAnsi="Arial Narrow"/>
          <w:sz w:val="21"/>
          <w:szCs w:val="21"/>
        </w:rPr>
        <w:t xml:space="preserve">. </w:t>
      </w:r>
    </w:p>
    <w:p w14:paraId="32D96137" w14:textId="77777777" w:rsidR="00886633" w:rsidRPr="002536E2" w:rsidRDefault="00886633" w:rsidP="00585D32">
      <w:pPr>
        <w:pStyle w:val="Nadpis3"/>
      </w:pPr>
      <w:bookmarkStart w:id="63" w:name="_Toc173315346"/>
      <w:bookmarkStart w:id="64" w:name="_Toc187685222"/>
      <w:r w:rsidRPr="002536E2">
        <w:t>SO 320 Protidotykové zábrany na moste Bajkalská</w:t>
      </w:r>
      <w:bookmarkEnd w:id="63"/>
      <w:bookmarkEnd w:id="64"/>
    </w:p>
    <w:p w14:paraId="346F0272" w14:textId="1AD8DF1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17686D1F" w14:textId="5D833B00" w:rsidR="006718A5" w:rsidRPr="002536E2" w:rsidRDefault="006718A5" w:rsidP="00585D32">
      <w:pPr>
        <w:pStyle w:val="Nadpis3"/>
      </w:pPr>
      <w:bookmarkStart w:id="65" w:name="_Toc173315347"/>
      <w:bookmarkStart w:id="66" w:name="_Toc187685223"/>
      <w:r w:rsidRPr="002536E2">
        <w:t>SO 390 Káblovody</w:t>
      </w:r>
      <w:bookmarkEnd w:id="65"/>
      <w:bookmarkEnd w:id="66"/>
    </w:p>
    <w:p w14:paraId="5DC0E098" w14:textId="3856A57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12DEC3A" w14:textId="3A6C2729" w:rsidR="00695275" w:rsidRPr="002536E2" w:rsidRDefault="007F1842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695275" w:rsidRPr="002536E2">
        <w:rPr>
          <w:rFonts w:ascii="Arial Narrow" w:hAnsi="Arial Narrow"/>
          <w:sz w:val="21"/>
          <w:szCs w:val="21"/>
        </w:rPr>
        <w:t>rozdeliť na podobjekty podľa meniarní (Legionárska a Ružová dolina).</w:t>
      </w:r>
    </w:p>
    <w:p w14:paraId="4D2546BD" w14:textId="3E41E654" w:rsidR="006139A4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Bajkalskej ulici v úseku medzi Ružinovskou</w:t>
      </w:r>
      <w:r w:rsidR="00BD552E" w:rsidRPr="002536E2">
        <w:rPr>
          <w:rFonts w:ascii="Arial Narrow" w:hAnsi="Arial Narrow"/>
          <w:sz w:val="21"/>
          <w:szCs w:val="21"/>
        </w:rPr>
        <w:t xml:space="preserve"> ulicou</w:t>
      </w:r>
      <w:r w:rsidRPr="002536E2">
        <w:rPr>
          <w:rFonts w:ascii="Arial Narrow" w:hAnsi="Arial Narrow"/>
          <w:sz w:val="21"/>
          <w:szCs w:val="21"/>
        </w:rPr>
        <w:t xml:space="preserve"> a čerpacou stanicou Slovnaft prispôsobiť projekt výsadbe stromov realizovanej na jeseň 2021.</w:t>
      </w:r>
    </w:p>
    <w:p w14:paraId="385E1C36" w14:textId="5518C4E0" w:rsidR="000F2BEF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Trasovanie na ul. Trenčianska prispôsobiť na trasovanie v chodníku ďalej od zelene.</w:t>
      </w:r>
    </w:p>
    <w:p w14:paraId="53245769" w14:textId="35A61F62" w:rsidR="00F813A4" w:rsidRPr="002536E2" w:rsidRDefault="000F2BEF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celom úseku u</w:t>
      </w:r>
      <w:r w:rsidR="006718A5" w:rsidRPr="002536E2">
        <w:rPr>
          <w:rFonts w:ascii="Arial Narrow" w:hAnsi="Arial Narrow"/>
          <w:sz w:val="21"/>
          <w:szCs w:val="21"/>
        </w:rPr>
        <w:t>praviť trasovanie vzhľadom k drevinám nachádzajúcich sa v</w:t>
      </w:r>
      <w:r w:rsidRPr="002536E2">
        <w:rPr>
          <w:rFonts w:ascii="Arial Narrow" w:hAnsi="Arial Narrow"/>
          <w:sz w:val="21"/>
          <w:szCs w:val="21"/>
        </w:rPr>
        <w:t> </w:t>
      </w:r>
      <w:r w:rsidR="006718A5" w:rsidRPr="002536E2">
        <w:rPr>
          <w:rFonts w:ascii="Arial Narrow" w:hAnsi="Arial Narrow"/>
          <w:sz w:val="21"/>
          <w:szCs w:val="21"/>
        </w:rPr>
        <w:t>blízkosti</w:t>
      </w:r>
      <w:r w:rsidRPr="002536E2">
        <w:rPr>
          <w:rFonts w:ascii="Arial Narrow" w:hAnsi="Arial Narrow"/>
          <w:sz w:val="21"/>
          <w:szCs w:val="21"/>
        </w:rPr>
        <w:t xml:space="preserve"> navrhovanej trasy.</w:t>
      </w:r>
    </w:p>
    <w:p w14:paraId="53B5D8EF" w14:textId="1979AA98" w:rsidR="008A5B33" w:rsidRPr="002536E2" w:rsidRDefault="008A5B33" w:rsidP="00585D32">
      <w:pPr>
        <w:pStyle w:val="Nadpis3"/>
      </w:pPr>
      <w:bookmarkStart w:id="67" w:name="_Toc173315348"/>
      <w:bookmarkStart w:id="68" w:name="_Toc187685224"/>
      <w:r w:rsidRPr="002536E2">
        <w:t>SO 391 Tvárnicová trať DPB</w:t>
      </w:r>
      <w:bookmarkEnd w:id="67"/>
      <w:bookmarkEnd w:id="68"/>
    </w:p>
    <w:p w14:paraId="0CAC5F6C" w14:textId="2161E16A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D05D78B" w14:textId="143009C3" w:rsidR="00DD4BF2" w:rsidRPr="002536E2" w:rsidRDefault="00DD4BF2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</w:t>
      </w:r>
      <w:r w:rsidR="007C077D" w:rsidRPr="002536E2">
        <w:rPr>
          <w:rFonts w:ascii="Arial Narrow" w:hAnsi="Arial Narrow"/>
          <w:sz w:val="21"/>
          <w:szCs w:val="21"/>
        </w:rPr>
        <w:t xml:space="preserve"> podľa etáp POV.</w:t>
      </w:r>
    </w:p>
    <w:p w14:paraId="21228B37" w14:textId="4F5790E4" w:rsidR="0081450F" w:rsidRPr="002536E2" w:rsidRDefault="0081450F" w:rsidP="008145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Poklopy na nástupištiach zastávok, </w:t>
      </w:r>
      <w:r w:rsidR="00D217AC" w:rsidRPr="002536E2">
        <w:rPr>
          <w:rFonts w:ascii="Arial Narrow" w:hAnsi="Arial Narrow"/>
          <w:sz w:val="21"/>
          <w:szCs w:val="21"/>
        </w:rPr>
        <w:t>rampách</w:t>
      </w:r>
      <w:r w:rsidRPr="002536E2">
        <w:rPr>
          <w:rFonts w:ascii="Arial Narrow" w:hAnsi="Arial Narrow"/>
          <w:sz w:val="21"/>
          <w:szCs w:val="21"/>
        </w:rPr>
        <w:t xml:space="preserve"> a aj na chodníkoch s dlažbou riešiť zadlážďovacími poklopmi, upresnenie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500F2DC" w14:textId="7B3BD9CB" w:rsidR="00982749" w:rsidRPr="002536E2" w:rsidRDefault="00982749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šachtu Š - 17A popod električkovú trať zo šachty Š </w:t>
      </w:r>
      <w:r w:rsidR="0099696F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17</w:t>
      </w:r>
      <w:r w:rsidR="00736ED0" w:rsidRPr="002536E2">
        <w:rPr>
          <w:rFonts w:ascii="Arial Narrow" w:hAnsi="Arial Narrow"/>
          <w:sz w:val="21"/>
          <w:szCs w:val="21"/>
        </w:rPr>
        <w:t>.</w:t>
      </w:r>
    </w:p>
    <w:p w14:paraId="00609047" w14:textId="3ECC6392" w:rsidR="00434B01" w:rsidRPr="002536E2" w:rsidRDefault="00434B01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</w:t>
      </w:r>
      <w:r w:rsidR="00A55843" w:rsidRPr="002536E2">
        <w:rPr>
          <w:rFonts w:ascii="Arial Narrow" w:hAnsi="Arial Narrow"/>
          <w:sz w:val="21"/>
          <w:szCs w:val="21"/>
        </w:rPr>
        <w:t>tvárnicovej trate pre napájacie a spätné vedenia</w:t>
      </w:r>
      <w:r w:rsidRPr="002536E2">
        <w:rPr>
          <w:rFonts w:ascii="Arial Narrow" w:hAnsi="Arial Narrow"/>
          <w:sz w:val="21"/>
          <w:szCs w:val="21"/>
        </w:rPr>
        <w:t xml:space="preserve"> medzi šachtou č. 1 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EC0BF1B" w14:textId="5B5E5EAC" w:rsidR="00CD56E0" w:rsidRPr="002536E2" w:rsidRDefault="00A5584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tvárnicovej trate pre slaboprúd, optiku a NN medzi šachtou č. </w:t>
      </w:r>
      <w:r w:rsidR="00B462EB" w:rsidRPr="002536E2">
        <w:rPr>
          <w:rFonts w:ascii="Arial Narrow" w:hAnsi="Arial Narrow"/>
          <w:sz w:val="21"/>
          <w:szCs w:val="21"/>
        </w:rPr>
        <w:t xml:space="preserve">73b </w:t>
      </w:r>
      <w:r w:rsidRPr="002536E2">
        <w:rPr>
          <w:rFonts w:ascii="Arial Narrow" w:hAnsi="Arial Narrow"/>
          <w:sz w:val="21"/>
          <w:szCs w:val="21"/>
        </w:rPr>
        <w:t xml:space="preserve">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9D197C" w:rsidRPr="002536E2">
        <w:rPr>
          <w:rFonts w:ascii="Arial Narrow" w:hAnsi="Arial Narrow"/>
          <w:sz w:val="21"/>
          <w:szCs w:val="21"/>
        </w:rPr>
        <w:t xml:space="preserve"> </w:t>
      </w:r>
      <w:r w:rsidR="00CD56E0" w:rsidRPr="002536E2">
        <w:rPr>
          <w:rFonts w:ascii="Arial Narrow" w:hAnsi="Arial Narrow"/>
          <w:sz w:val="21"/>
          <w:szCs w:val="21"/>
        </w:rPr>
        <w:t>Spätné úpravy povrchov realizovať v zmysle zmenenej polohy trasovania tvárnicových tratí.</w:t>
      </w:r>
    </w:p>
    <w:p w14:paraId="3D0F11BF" w14:textId="77777777" w:rsidR="00CC0D20" w:rsidRPr="002536E2" w:rsidRDefault="0093559C" w:rsidP="00585D32">
      <w:pPr>
        <w:pStyle w:val="Nadpis3"/>
      </w:pPr>
      <w:bookmarkStart w:id="69" w:name="_Toc173315349"/>
      <w:bookmarkStart w:id="70" w:name="_Toc187685225"/>
      <w:r w:rsidRPr="002536E2">
        <w:t>SO 392 Preložka káblovodu Slovak Telekom na Krížnej ulici</w:t>
      </w:r>
      <w:bookmarkEnd w:id="69"/>
      <w:bookmarkEnd w:id="70"/>
    </w:p>
    <w:p w14:paraId="71C44A46" w14:textId="0C304DA2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2FDB913" w14:textId="77777777" w:rsidR="00CC0D20" w:rsidRPr="002536E2" w:rsidRDefault="00CC0D20" w:rsidP="00585D32">
      <w:pPr>
        <w:pStyle w:val="Nadpis3"/>
      </w:pPr>
      <w:bookmarkStart w:id="71" w:name="_Toc173315350"/>
      <w:bookmarkStart w:id="72" w:name="_Toc187685226"/>
      <w:r w:rsidRPr="002536E2">
        <w:t>SO 393 Ochrana horúcovodov</w:t>
      </w:r>
      <w:bookmarkEnd w:id="71"/>
      <w:bookmarkEnd w:id="72"/>
    </w:p>
    <w:p w14:paraId="0B4BA0CF" w14:textId="5CCEDC9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3C9ABF" w14:textId="40E80AF2" w:rsidR="00641944" w:rsidRPr="002536E2" w:rsidRDefault="00842F54" w:rsidP="0064194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Pred spracovaním DRS sondami </w:t>
      </w:r>
      <w:r w:rsidR="00836D22" w:rsidRPr="002536E2">
        <w:rPr>
          <w:rFonts w:ascii="Arial Narrow" w:hAnsi="Arial Narrow"/>
          <w:sz w:val="21"/>
          <w:szCs w:val="21"/>
        </w:rPr>
        <w:t xml:space="preserve">určiť </w:t>
      </w:r>
      <w:r w:rsidRPr="002536E2">
        <w:rPr>
          <w:rFonts w:ascii="Arial Narrow" w:hAnsi="Arial Narrow"/>
          <w:sz w:val="21"/>
          <w:szCs w:val="21"/>
        </w:rPr>
        <w:t xml:space="preserve">vrchnú hranu </w:t>
      </w:r>
      <w:r w:rsidR="00B05C57" w:rsidRPr="002536E2">
        <w:rPr>
          <w:rFonts w:ascii="Arial Narrow" w:hAnsi="Arial Narrow"/>
          <w:sz w:val="21"/>
          <w:szCs w:val="21"/>
        </w:rPr>
        <w:t xml:space="preserve">existujúceho </w:t>
      </w:r>
      <w:r w:rsidRPr="002536E2">
        <w:rPr>
          <w:rFonts w:ascii="Arial Narrow" w:hAnsi="Arial Narrow"/>
          <w:sz w:val="21"/>
          <w:szCs w:val="21"/>
        </w:rPr>
        <w:t>kanála</w:t>
      </w:r>
      <w:r w:rsidR="00B05C57" w:rsidRPr="002536E2">
        <w:rPr>
          <w:rFonts w:ascii="Arial Narrow" w:hAnsi="Arial Narrow"/>
          <w:sz w:val="21"/>
          <w:szCs w:val="21"/>
        </w:rPr>
        <w:t xml:space="preserve"> horúcovodu</w:t>
      </w:r>
      <w:r w:rsidR="00062100" w:rsidRPr="002536E2">
        <w:rPr>
          <w:rFonts w:ascii="Arial Narrow" w:hAnsi="Arial Narrow"/>
          <w:sz w:val="21"/>
          <w:szCs w:val="21"/>
        </w:rPr>
        <w:t>.</w:t>
      </w:r>
    </w:p>
    <w:p w14:paraId="4AF67EAB" w14:textId="2FFFDC8B" w:rsidR="0093559C" w:rsidRPr="002536E2" w:rsidRDefault="0093559C" w:rsidP="00585D32">
      <w:pPr>
        <w:pStyle w:val="Nadpis3"/>
      </w:pPr>
      <w:bookmarkStart w:id="73" w:name="_Toc173315351"/>
      <w:bookmarkStart w:id="74" w:name="_Toc187685227"/>
      <w:r w:rsidRPr="002536E2">
        <w:t>SO 394 Úprava káblových komôr Slovak Telekom</w:t>
      </w:r>
      <w:bookmarkEnd w:id="73"/>
      <w:bookmarkEnd w:id="74"/>
    </w:p>
    <w:p w14:paraId="7DB0916B" w14:textId="1BE2F7D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354A955" w14:textId="250598A3" w:rsidR="00F051CD" w:rsidRPr="002536E2" w:rsidRDefault="00F051CD" w:rsidP="00585D32">
      <w:pPr>
        <w:pStyle w:val="Nadpis3"/>
      </w:pPr>
      <w:bookmarkStart w:id="75" w:name="_Toc173315352"/>
      <w:bookmarkStart w:id="76" w:name="_Toc187685228"/>
      <w:r w:rsidRPr="002536E2">
        <w:t>SO 401 Električkové zastávky, prístrešky a drobná architektúra</w:t>
      </w:r>
      <w:bookmarkEnd w:id="75"/>
      <w:bookmarkEnd w:id="76"/>
    </w:p>
    <w:p w14:paraId="2ADE6B15" w14:textId="2D721A74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7FFDAA7" w14:textId="69F17192" w:rsidR="00A94BAE" w:rsidRPr="002536E2" w:rsidRDefault="00A94BAE" w:rsidP="00A94B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9F08FE" w:rsidRPr="002536E2">
        <w:rPr>
          <w:rFonts w:ascii="Arial Narrow" w:hAnsi="Arial Narrow"/>
          <w:sz w:val="21"/>
          <w:szCs w:val="21"/>
        </w:rPr>
        <w:t>montovaných prvkov</w:t>
      </w:r>
      <w:r w:rsidRPr="002536E2">
        <w:rPr>
          <w:rFonts w:ascii="Arial Narrow" w:hAnsi="Arial Narrow"/>
          <w:sz w:val="21"/>
          <w:szCs w:val="21"/>
        </w:rPr>
        <w:t xml:space="preserve"> rozdeliť</w:t>
      </w:r>
      <w:r w:rsidR="009F08FE" w:rsidRPr="002536E2">
        <w:rPr>
          <w:rFonts w:ascii="Arial Narrow" w:hAnsi="Arial Narrow"/>
          <w:sz w:val="21"/>
          <w:szCs w:val="21"/>
        </w:rPr>
        <w:t xml:space="preserve"> na</w:t>
      </w:r>
      <w:r w:rsidR="00F75F45" w:rsidRPr="002536E2">
        <w:rPr>
          <w:rFonts w:ascii="Arial Narrow" w:hAnsi="Arial Narrow"/>
          <w:sz w:val="21"/>
          <w:szCs w:val="21"/>
        </w:rPr>
        <w:t xml:space="preserve"> jednotlivé zastávky a jednotlivé smery</w:t>
      </w:r>
      <w:r w:rsidR="003229C7" w:rsidRPr="002536E2">
        <w:rPr>
          <w:rFonts w:ascii="Arial Narrow" w:hAnsi="Arial Narrow"/>
          <w:sz w:val="21"/>
          <w:szCs w:val="21"/>
        </w:rPr>
        <w:t xml:space="preserve"> a jednotlivé prvky mobiliáru</w:t>
      </w:r>
      <w:r w:rsidR="00F75F45" w:rsidRPr="002536E2">
        <w:rPr>
          <w:rFonts w:ascii="Arial Narrow" w:hAnsi="Arial Narrow"/>
          <w:sz w:val="21"/>
          <w:szCs w:val="21"/>
        </w:rPr>
        <w:t>.</w:t>
      </w:r>
    </w:p>
    <w:p w14:paraId="3BD48B6A" w14:textId="17CF0C3A" w:rsidR="00C008F9" w:rsidRPr="002536E2" w:rsidRDefault="002747C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Pôvodné </w:t>
      </w:r>
      <w:r w:rsidR="00C008F9" w:rsidRPr="002536E2">
        <w:rPr>
          <w:rFonts w:ascii="Arial Narrow" w:hAnsi="Arial Narrow"/>
          <w:sz w:val="21"/>
          <w:szCs w:val="21"/>
        </w:rPr>
        <w:t xml:space="preserve">prístrešky a ostatné vybavenie zastávok (označníky, majáčiky, automaty na predaj cestovných lístkov, odpadkové koše a zábradlie) </w:t>
      </w:r>
      <w:r w:rsidR="00E561F7" w:rsidRPr="002536E2">
        <w:rPr>
          <w:rFonts w:ascii="Arial Narrow" w:hAnsi="Arial Narrow"/>
          <w:sz w:val="21"/>
          <w:szCs w:val="21"/>
        </w:rPr>
        <w:t xml:space="preserve">demontovať a vrátiť vlastníkovi J. C. Decaux Slovakia s.r.o. </w:t>
      </w:r>
      <w:r w:rsidR="00892C04" w:rsidRPr="002536E2">
        <w:rPr>
          <w:rFonts w:ascii="Arial Narrow" w:hAnsi="Arial Narrow"/>
          <w:sz w:val="21"/>
          <w:szCs w:val="21"/>
        </w:rPr>
        <w:t>a DPB.</w:t>
      </w:r>
    </w:p>
    <w:p w14:paraId="658FF13D" w14:textId="77777777" w:rsidR="00A478BF" w:rsidRPr="002536E2" w:rsidRDefault="00A478BF" w:rsidP="00A478B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Ukoľajnenie zastávkových prvkov nachádzajúceho sa v zóne trakčného vedenia riešiť tak, aby ukoľajnenie bolo čo najmenej viditeľné a nerušilo dizajn mobiliáru a prvkov nástupišťa (zábradlie, prístrešok, zastávkový stĺpik s označníkom, majáčik, zahradzovacie stĺpiky, atď.) Preferované riešenie ukoľajnenia je bez viditeľných svoriek a káblov. Podrobnosti sú uvedené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7DE9CE7" w14:textId="110D070F" w:rsidR="001F0955" w:rsidRPr="002536E2" w:rsidRDefault="0052669D" w:rsidP="00C008F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Pôdorysné usporiadanie zastávok s detailmi </w:t>
      </w:r>
      <w:r w:rsidR="00D350B5" w:rsidRPr="002536E2">
        <w:rPr>
          <w:rFonts w:ascii="Arial Narrow" w:hAnsi="Arial Narrow"/>
          <w:sz w:val="21"/>
          <w:szCs w:val="21"/>
        </w:rPr>
        <w:t xml:space="preserve">a povrchovými úpravami </w:t>
      </w:r>
      <w:r w:rsidR="001F0955" w:rsidRPr="002536E2">
        <w:rPr>
          <w:rFonts w:ascii="Arial Narrow" w:hAnsi="Arial Narrow"/>
          <w:sz w:val="21"/>
          <w:szCs w:val="21"/>
        </w:rPr>
        <w:t>je znázornené v </w:t>
      </w:r>
      <w:r w:rsidR="001F0955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1F0955" w:rsidRPr="002536E2">
        <w:rPr>
          <w:rFonts w:ascii="Arial Narrow" w:hAnsi="Arial Narrow"/>
          <w:sz w:val="21"/>
          <w:szCs w:val="21"/>
        </w:rPr>
        <w:t>.</w:t>
      </w:r>
    </w:p>
    <w:p w14:paraId="1E4EAD6A" w14:textId="64D93838" w:rsidR="00233212" w:rsidRPr="002536E2" w:rsidRDefault="00233212" w:rsidP="00400C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Povrchy </w:t>
      </w:r>
      <w:r w:rsidR="00A37E78" w:rsidRPr="002536E2">
        <w:rPr>
          <w:rFonts w:ascii="Arial Narrow" w:hAnsi="Arial Narrow"/>
          <w:sz w:val="21"/>
          <w:szCs w:val="21"/>
        </w:rPr>
        <w:t>zastávok</w:t>
      </w:r>
      <w:r w:rsidRPr="002536E2">
        <w:rPr>
          <w:rFonts w:ascii="Arial Narrow" w:hAnsi="Arial Narrow"/>
          <w:sz w:val="21"/>
          <w:szCs w:val="21"/>
        </w:rPr>
        <w:t xml:space="preserve">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81939D6" w14:textId="02F1C3BD" w:rsidR="00400CD8" w:rsidRPr="002536E2" w:rsidRDefault="00400CD8" w:rsidP="00400C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Detaily prístreškov (vrátane vybavenia: lavička, multifunkčný panel) </w:t>
      </w:r>
      <w:r w:rsidR="00CF3B68" w:rsidRPr="002536E2">
        <w:rPr>
          <w:rFonts w:ascii="Arial Narrow" w:hAnsi="Arial Narrow"/>
          <w:sz w:val="21"/>
          <w:szCs w:val="21"/>
        </w:rPr>
        <w:t>spracovať</w:t>
      </w:r>
      <w:r w:rsidRPr="002536E2">
        <w:rPr>
          <w:rFonts w:ascii="Arial Narrow" w:hAnsi="Arial Narrow"/>
          <w:sz w:val="21"/>
          <w:szCs w:val="21"/>
        </w:rPr>
        <w:t xml:space="preserve">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751708" w:rsidRPr="002536E2">
        <w:rPr>
          <w:rFonts w:ascii="Arial Narrow" w:hAnsi="Arial Narrow"/>
          <w:sz w:val="21"/>
          <w:szCs w:val="21"/>
        </w:rPr>
        <w:t xml:space="preserve"> </w:t>
      </w:r>
      <w:r w:rsidR="00B74EF9" w:rsidRPr="002536E2">
        <w:rPr>
          <w:rFonts w:ascii="Arial Narrow" w:hAnsi="Arial Narrow"/>
          <w:sz w:val="21"/>
          <w:szCs w:val="21"/>
        </w:rPr>
        <w:t xml:space="preserve">Šírku strechy prístreškov upraviť na </w:t>
      </w:r>
      <w:r w:rsidR="00FA11F0" w:rsidRPr="002536E2">
        <w:rPr>
          <w:rFonts w:ascii="Arial Narrow" w:hAnsi="Arial Narrow"/>
          <w:sz w:val="21"/>
          <w:szCs w:val="21"/>
        </w:rPr>
        <w:t xml:space="preserve">maximum </w:t>
      </w:r>
      <w:r w:rsidR="006F184F" w:rsidRPr="002536E2">
        <w:rPr>
          <w:rFonts w:ascii="Arial Narrow" w:hAnsi="Arial Narrow"/>
          <w:sz w:val="21"/>
          <w:szCs w:val="21"/>
        </w:rPr>
        <w:t xml:space="preserve">za predpokladu, že </w:t>
      </w:r>
      <w:r w:rsidR="00AD6BDA" w:rsidRPr="002536E2">
        <w:rPr>
          <w:rFonts w:ascii="Arial Narrow" w:hAnsi="Arial Narrow"/>
          <w:sz w:val="21"/>
          <w:szCs w:val="21"/>
        </w:rPr>
        <w:t xml:space="preserve">bude dodržaná vzdialenosť prestrešenia od osi koľaje 1,9 m </w:t>
      </w:r>
      <w:r w:rsidR="00953C57" w:rsidRPr="002536E2">
        <w:rPr>
          <w:rFonts w:ascii="Arial Narrow" w:hAnsi="Arial Narrow"/>
          <w:sz w:val="21"/>
          <w:szCs w:val="21"/>
        </w:rPr>
        <w:t>a príslušné normy.</w:t>
      </w:r>
    </w:p>
    <w:p w14:paraId="0AAA247B" w14:textId="63008F02" w:rsidR="00872359" w:rsidRPr="002536E2" w:rsidRDefault="00872359" w:rsidP="00400C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Dielensko-výrobnú dokumentáciu prístreškov spracovať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2E08ADA" w14:textId="3EEE2A9B" w:rsidR="00A96F05" w:rsidRPr="002536E2" w:rsidRDefault="006A3B60" w:rsidP="00400C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 v</w:t>
      </w:r>
      <w:r w:rsidR="003E79B2" w:rsidRPr="002536E2">
        <w:rPr>
          <w:rFonts w:ascii="Arial Narrow" w:hAnsi="Arial Narrow"/>
          <w:sz w:val="21"/>
          <w:szCs w:val="21"/>
        </w:rPr>
        <w:t>ybaveni</w:t>
      </w:r>
      <w:r w:rsidRPr="002536E2">
        <w:rPr>
          <w:rFonts w:ascii="Arial Narrow" w:hAnsi="Arial Narrow"/>
          <w:sz w:val="21"/>
          <w:szCs w:val="21"/>
        </w:rPr>
        <w:t>a</w:t>
      </w:r>
      <w:r w:rsidR="003E79B2" w:rsidRPr="002536E2">
        <w:rPr>
          <w:rFonts w:ascii="Arial Narrow" w:hAnsi="Arial Narrow"/>
          <w:sz w:val="21"/>
          <w:szCs w:val="21"/>
        </w:rPr>
        <w:t xml:space="preserve"> zastávok (zábradlie, EIT – elektronická informačná tabuľa, označník</w:t>
      </w:r>
      <w:r w:rsidRPr="002536E2">
        <w:rPr>
          <w:rFonts w:ascii="Arial Narrow" w:hAnsi="Arial Narrow"/>
          <w:sz w:val="21"/>
          <w:szCs w:val="21"/>
        </w:rPr>
        <w:t xml:space="preserve">, zastávkový stĺpik, majáčik)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FDEC9C1" w14:textId="77777777" w:rsidR="00AD35FF" w:rsidRPr="002536E2" w:rsidRDefault="00AD35FF" w:rsidP="00AD35F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Detaily automatu a multifunkčného panelu riešiť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 s dodržaním 350 mm priestoru na pravej strane z dôvodu otvárania dverí automatu.</w:t>
      </w:r>
    </w:p>
    <w:p w14:paraId="21F10456" w14:textId="3E6D0B2D" w:rsidR="00F051CD" w:rsidRPr="002536E2" w:rsidRDefault="00D66E53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súčasnosti </w:t>
      </w:r>
      <w:r w:rsidR="007A6BA2" w:rsidRPr="002536E2">
        <w:rPr>
          <w:rFonts w:ascii="Arial Narrow" w:hAnsi="Arial Narrow"/>
          <w:sz w:val="21"/>
          <w:szCs w:val="21"/>
        </w:rPr>
        <w:t xml:space="preserve">osadené </w:t>
      </w:r>
      <w:r w:rsidRPr="002536E2">
        <w:rPr>
          <w:rFonts w:ascii="Arial Narrow" w:hAnsi="Arial Narrow"/>
          <w:sz w:val="21"/>
          <w:szCs w:val="21"/>
        </w:rPr>
        <w:t xml:space="preserve">lavičky </w:t>
      </w:r>
      <w:r w:rsidR="007A6BA2" w:rsidRPr="002536E2">
        <w:rPr>
          <w:rFonts w:ascii="Arial Narrow" w:hAnsi="Arial Narrow"/>
          <w:sz w:val="21"/>
          <w:szCs w:val="21"/>
        </w:rPr>
        <w:t xml:space="preserve">na zastávke Americké námestie smer centrum mimo prístreškov </w:t>
      </w:r>
      <w:r w:rsidRPr="002536E2">
        <w:rPr>
          <w:rFonts w:ascii="Arial Narrow" w:hAnsi="Arial Narrow"/>
          <w:sz w:val="21"/>
          <w:szCs w:val="21"/>
        </w:rPr>
        <w:t>osadiť naspäť</w:t>
      </w:r>
      <w:r w:rsidR="00313F37" w:rsidRPr="002536E2">
        <w:rPr>
          <w:rFonts w:ascii="Arial Narrow" w:hAnsi="Arial Narrow"/>
          <w:sz w:val="21"/>
          <w:szCs w:val="21"/>
        </w:rPr>
        <w:t xml:space="preserve"> </w:t>
      </w:r>
      <w:r w:rsidR="00EB4FB9" w:rsidRPr="002536E2">
        <w:rPr>
          <w:rFonts w:ascii="Arial Narrow" w:hAnsi="Arial Narrow"/>
          <w:sz w:val="21"/>
          <w:szCs w:val="21"/>
        </w:rPr>
        <w:t xml:space="preserve">podľa návrhu </w:t>
      </w:r>
      <w:r w:rsidR="003229C7" w:rsidRPr="002536E2">
        <w:rPr>
          <w:rFonts w:ascii="Arial Narrow" w:hAnsi="Arial Narrow"/>
          <w:sz w:val="21"/>
          <w:szCs w:val="21"/>
        </w:rPr>
        <w:t>v </w:t>
      </w:r>
      <w:r w:rsidR="003229C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A24FD" w:rsidRPr="002536E2">
        <w:rPr>
          <w:rFonts w:ascii="Arial Narrow" w:hAnsi="Arial Narrow"/>
          <w:sz w:val="21"/>
          <w:szCs w:val="21"/>
        </w:rPr>
        <w:t>.</w:t>
      </w:r>
      <w:r w:rsidR="00224DAA" w:rsidRPr="002536E2">
        <w:rPr>
          <w:rFonts w:ascii="Arial Narrow" w:hAnsi="Arial Narrow"/>
          <w:sz w:val="21"/>
          <w:szCs w:val="21"/>
        </w:rPr>
        <w:t xml:space="preserve"> </w:t>
      </w:r>
    </w:p>
    <w:p w14:paraId="08552A3F" w14:textId="3F96CFDA" w:rsidR="00B31B5A" w:rsidRPr="002536E2" w:rsidRDefault="00B31B5A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911F43" w:rsidRPr="002536E2">
        <w:rPr>
          <w:rFonts w:ascii="Arial Narrow" w:hAnsi="Arial Narrow"/>
          <w:sz w:val="21"/>
          <w:szCs w:val="21"/>
        </w:rPr>
        <w:t xml:space="preserve">združenej </w:t>
      </w:r>
      <w:r w:rsidRPr="002536E2">
        <w:rPr>
          <w:rFonts w:ascii="Arial Narrow" w:hAnsi="Arial Narrow"/>
          <w:sz w:val="21"/>
          <w:szCs w:val="21"/>
        </w:rPr>
        <w:t xml:space="preserve">zastávke Americké námestie </w:t>
      </w:r>
      <w:r w:rsidR="00911F43" w:rsidRPr="002536E2">
        <w:rPr>
          <w:rFonts w:ascii="Arial Narrow" w:hAnsi="Arial Narrow"/>
          <w:sz w:val="21"/>
          <w:szCs w:val="21"/>
        </w:rPr>
        <w:t>nenavrhnúť zábradlie na nástupišti</w:t>
      </w:r>
      <w:r w:rsidR="00883301" w:rsidRPr="002536E2">
        <w:rPr>
          <w:rFonts w:ascii="Arial Narrow" w:hAnsi="Arial Narrow"/>
          <w:sz w:val="21"/>
          <w:szCs w:val="21"/>
        </w:rPr>
        <w:t xml:space="preserve"> a rampách</w:t>
      </w:r>
      <w:r w:rsidR="00911F43" w:rsidRPr="002536E2">
        <w:rPr>
          <w:rFonts w:ascii="Arial Narrow" w:hAnsi="Arial Narrow"/>
          <w:sz w:val="21"/>
          <w:szCs w:val="21"/>
        </w:rPr>
        <w:t>. Pripomienka je vyznačená v </w:t>
      </w:r>
      <w:r w:rsidR="00911F4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11F43" w:rsidRPr="002536E2">
        <w:rPr>
          <w:rFonts w:ascii="Arial Narrow" w:hAnsi="Arial Narrow"/>
          <w:sz w:val="21"/>
          <w:szCs w:val="21"/>
        </w:rPr>
        <w:t>, bod 1_23</w:t>
      </w:r>
      <w:r w:rsidR="00883301" w:rsidRPr="002536E2">
        <w:rPr>
          <w:rFonts w:ascii="Arial Narrow" w:hAnsi="Arial Narrow"/>
          <w:sz w:val="21"/>
          <w:szCs w:val="21"/>
        </w:rPr>
        <w:t>.</w:t>
      </w:r>
    </w:p>
    <w:p w14:paraId="4508F8FD" w14:textId="7C7784D8" w:rsidR="0041467B" w:rsidRPr="002536E2" w:rsidRDefault="005E2C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zastávke Saleziáni nekotviť z</w:t>
      </w:r>
      <w:r w:rsidR="0041467B" w:rsidRPr="002536E2">
        <w:rPr>
          <w:rFonts w:ascii="Arial Narrow" w:hAnsi="Arial Narrow"/>
          <w:sz w:val="21"/>
          <w:szCs w:val="21"/>
        </w:rPr>
        <w:t>ábradlie v stromových jamách</w:t>
      </w:r>
      <w:r w:rsidR="001F0E2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1F0E2B" w:rsidRPr="002536E2">
        <w:rPr>
          <w:rFonts w:ascii="Arial Narrow" w:hAnsi="Arial Narrow"/>
          <w:sz w:val="21"/>
          <w:szCs w:val="21"/>
        </w:rPr>
        <w:t xml:space="preserve"> 1_</w:t>
      </w:r>
      <w:r w:rsidRPr="002536E2">
        <w:rPr>
          <w:rFonts w:ascii="Arial Narrow" w:hAnsi="Arial Narrow"/>
          <w:sz w:val="21"/>
          <w:szCs w:val="21"/>
        </w:rPr>
        <w:t>96</w:t>
      </w:r>
      <w:r w:rsidR="001F0E2B" w:rsidRPr="002536E2">
        <w:rPr>
          <w:rFonts w:ascii="Arial Narrow" w:hAnsi="Arial Narrow"/>
          <w:sz w:val="21"/>
          <w:szCs w:val="21"/>
        </w:rPr>
        <w:t>. Zastávka je vykreslená v </w:t>
      </w:r>
      <w:r w:rsidR="000A7F17" w:rsidRPr="002536E2">
        <w:rPr>
          <w:rFonts w:ascii="Arial Narrow" w:hAnsi="Arial Narrow"/>
          <w:i/>
          <w:iCs/>
          <w:sz w:val="21"/>
          <w:szCs w:val="21"/>
        </w:rPr>
        <w:t>D</w:t>
      </w:r>
      <w:r w:rsidR="001F0E2B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>
        <w:rPr>
          <w:rFonts w:ascii="Arial Narrow" w:hAnsi="Arial Narrow"/>
          <w:i/>
          <w:iCs/>
          <w:sz w:val="21"/>
          <w:szCs w:val="21"/>
        </w:rPr>
        <w:t>i</w:t>
      </w:r>
      <w:r w:rsidR="0041467B" w:rsidRPr="002536E2">
        <w:rPr>
          <w:rFonts w:ascii="Arial Narrow" w:hAnsi="Arial Narrow"/>
          <w:sz w:val="21"/>
          <w:szCs w:val="21"/>
        </w:rPr>
        <w:t>.</w:t>
      </w:r>
    </w:p>
    <w:p w14:paraId="40A8923C" w14:textId="05C02D30" w:rsidR="00AD35FF" w:rsidRPr="002536E2" w:rsidRDefault="00AD35F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>EIT na autobusovej nástupnej hrane obojsmernej zastávky Saleziáni neumiestniť do prístrešku, ale na integrovaný stĺpik s označníkom.</w:t>
      </w:r>
    </w:p>
    <w:p w14:paraId="1B2BEDB6" w14:textId="06BC8DF0" w:rsidR="00B04CAC" w:rsidRPr="002536E2" w:rsidRDefault="00B04CAC" w:rsidP="00585D32">
      <w:pPr>
        <w:pStyle w:val="Nadpis3"/>
      </w:pPr>
      <w:bookmarkStart w:id="77" w:name="_Toc173315353"/>
      <w:bookmarkStart w:id="78" w:name="_Toc187685229"/>
      <w:r w:rsidRPr="002536E2">
        <w:t>SO 402 Autobusové zastávky, prístrešky a drobná architektúra</w:t>
      </w:r>
      <w:bookmarkEnd w:id="77"/>
      <w:bookmarkEnd w:id="78"/>
    </w:p>
    <w:p w14:paraId="36A71F82" w14:textId="5C6397AF" w:rsidR="00304EF4" w:rsidRPr="002536E2" w:rsidRDefault="00405031" w:rsidP="00304EF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04EF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6ED49FC" w14:textId="77777777" w:rsidR="008F0CCC" w:rsidRPr="002536E2" w:rsidRDefault="008F0CCC" w:rsidP="008F0CC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45CFF89F" w14:textId="04EB9547" w:rsidR="00892C04" w:rsidRPr="002536E2" w:rsidRDefault="00892C04" w:rsidP="00892C0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prístrešky a ostatné vybavenie zastávok (označníky, automaty na predaj cestovných lístkov, odpadkové koše</w:t>
      </w:r>
      <w:r w:rsidR="009F2D76" w:rsidRPr="002536E2">
        <w:rPr>
          <w:rFonts w:ascii="Arial Narrow" w:hAnsi="Arial Narrow"/>
          <w:sz w:val="21"/>
          <w:szCs w:val="21"/>
        </w:rPr>
        <w:t>, príp.</w:t>
      </w:r>
      <w:r w:rsidRPr="002536E2">
        <w:rPr>
          <w:rFonts w:ascii="Arial Narrow" w:hAnsi="Arial Narrow"/>
          <w:sz w:val="21"/>
          <w:szCs w:val="21"/>
        </w:rPr>
        <w:t xml:space="preserve"> zábradlie) demontovať a vrátiť vlastníkovi J. C. Decaux Slovakia s.r.o. a DPB.</w:t>
      </w:r>
    </w:p>
    <w:p w14:paraId="3C385286" w14:textId="77777777" w:rsidR="00A37E78" w:rsidRPr="002536E2" w:rsidRDefault="00A37E78" w:rsidP="00A37E7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Povrchy zastávok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F4B106B" w14:textId="6D4F2924" w:rsidR="00B04CAC" w:rsidRPr="002536E2" w:rsidRDefault="00B04CAC" w:rsidP="00B04CA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Detaily</w:t>
      </w:r>
      <w:r w:rsidR="007021C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prístreškov </w:t>
      </w:r>
      <w:r w:rsidR="004A60F1" w:rsidRPr="002536E2">
        <w:rPr>
          <w:rFonts w:ascii="Arial Narrow" w:hAnsi="Arial Narrow"/>
          <w:sz w:val="21"/>
          <w:szCs w:val="21"/>
        </w:rPr>
        <w:t xml:space="preserve">a ďalšieho vybavenia zastávok navrhnúť v zmysle </w:t>
      </w:r>
      <w:r w:rsidR="004A60F1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A60F1" w:rsidRPr="002536E2">
        <w:rPr>
          <w:rFonts w:ascii="Arial Narrow" w:hAnsi="Arial Narrow"/>
          <w:sz w:val="21"/>
          <w:szCs w:val="21"/>
        </w:rPr>
        <w:t>.</w:t>
      </w:r>
      <w:r w:rsidR="00EB7229" w:rsidRPr="002536E2">
        <w:rPr>
          <w:rFonts w:ascii="Arial Narrow" w:hAnsi="Arial Narrow"/>
          <w:sz w:val="21"/>
          <w:szCs w:val="21"/>
        </w:rPr>
        <w:t xml:space="preserve"> </w:t>
      </w:r>
      <w:r w:rsidR="003053C2" w:rsidRPr="002536E2">
        <w:rPr>
          <w:rFonts w:ascii="Arial Narrow" w:hAnsi="Arial Narrow"/>
          <w:sz w:val="21"/>
          <w:szCs w:val="21"/>
        </w:rPr>
        <w:t xml:space="preserve">Pripomienka je vyznačená </w:t>
      </w:r>
      <w:r w:rsidR="007F260E" w:rsidRPr="002536E2">
        <w:rPr>
          <w:rFonts w:ascii="Arial Narrow" w:hAnsi="Arial Narrow"/>
          <w:sz w:val="21"/>
          <w:szCs w:val="21"/>
        </w:rPr>
        <w:t xml:space="preserve">v </w:t>
      </w:r>
      <w:r w:rsidR="007F260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F260E" w:rsidRPr="002536E2">
        <w:rPr>
          <w:rFonts w:ascii="Arial Narrow" w:hAnsi="Arial Narrow"/>
          <w:sz w:val="21"/>
          <w:szCs w:val="21"/>
        </w:rPr>
        <w:t>, bod 1_76.</w:t>
      </w:r>
    </w:p>
    <w:p w14:paraId="4CB7A0BB" w14:textId="77777777" w:rsidR="00BD7DB6" w:rsidRPr="002536E2" w:rsidRDefault="00BD7DB6" w:rsidP="00BD7D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Dielensko-výrobnú dokumentáciu prístreškov spracovať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0C81F77" w14:textId="7F89E55E" w:rsidR="009662E5" w:rsidRPr="002536E2" w:rsidRDefault="002F701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zastávke Americké námestie </w:t>
      </w:r>
      <w:r w:rsidR="00803172" w:rsidRPr="002536E2">
        <w:rPr>
          <w:rFonts w:ascii="Arial Narrow" w:hAnsi="Arial Narrow"/>
          <w:sz w:val="21"/>
          <w:szCs w:val="21"/>
        </w:rPr>
        <w:t xml:space="preserve">preveriť a v prípade možnosti </w:t>
      </w:r>
      <w:r w:rsidR="009662E5" w:rsidRPr="002536E2">
        <w:rPr>
          <w:rFonts w:ascii="Arial Narrow" w:hAnsi="Arial Narrow"/>
          <w:sz w:val="21"/>
          <w:szCs w:val="21"/>
        </w:rPr>
        <w:t xml:space="preserve">navrhnúť </w:t>
      </w:r>
      <w:r w:rsidR="00016BB6" w:rsidRPr="002536E2">
        <w:rPr>
          <w:rFonts w:ascii="Arial Narrow" w:hAnsi="Arial Narrow"/>
          <w:sz w:val="21"/>
          <w:szCs w:val="21"/>
        </w:rPr>
        <w:t>i</w:t>
      </w:r>
      <w:r w:rsidR="009662E5" w:rsidRPr="002536E2">
        <w:rPr>
          <w:rFonts w:ascii="Arial Narrow" w:hAnsi="Arial Narrow"/>
          <w:sz w:val="21"/>
          <w:szCs w:val="21"/>
        </w:rPr>
        <w:t>ntegr</w:t>
      </w:r>
      <w:r w:rsidR="00016BB6" w:rsidRPr="002536E2">
        <w:rPr>
          <w:rFonts w:ascii="Arial Narrow" w:hAnsi="Arial Narrow"/>
          <w:sz w:val="21"/>
          <w:szCs w:val="21"/>
        </w:rPr>
        <w:t>áciu</w:t>
      </w:r>
      <w:r w:rsidR="009662E5" w:rsidRPr="002536E2">
        <w:rPr>
          <w:rFonts w:ascii="Arial Narrow" w:hAnsi="Arial Narrow"/>
          <w:sz w:val="21"/>
          <w:szCs w:val="21"/>
        </w:rPr>
        <w:t xml:space="preserve"> zastávkov</w:t>
      </w:r>
      <w:r w:rsidR="00016BB6" w:rsidRPr="002536E2">
        <w:rPr>
          <w:rFonts w:ascii="Arial Narrow" w:hAnsi="Arial Narrow"/>
          <w:sz w:val="21"/>
          <w:szCs w:val="21"/>
        </w:rPr>
        <w:t>ého</w:t>
      </w:r>
      <w:r w:rsidR="009662E5" w:rsidRPr="002536E2">
        <w:rPr>
          <w:rFonts w:ascii="Arial Narrow" w:hAnsi="Arial Narrow"/>
          <w:sz w:val="21"/>
          <w:szCs w:val="21"/>
        </w:rPr>
        <w:t xml:space="preserve"> označník</w:t>
      </w:r>
      <w:r w:rsidR="00016BB6" w:rsidRPr="002536E2">
        <w:rPr>
          <w:rFonts w:ascii="Arial Narrow" w:hAnsi="Arial Narrow"/>
          <w:sz w:val="21"/>
          <w:szCs w:val="21"/>
        </w:rPr>
        <w:t>a</w:t>
      </w:r>
      <w:r w:rsidR="009662E5" w:rsidRPr="002536E2">
        <w:rPr>
          <w:rFonts w:ascii="Arial Narrow" w:hAnsi="Arial Narrow"/>
          <w:sz w:val="21"/>
          <w:szCs w:val="21"/>
        </w:rPr>
        <w:t xml:space="preserve"> so stožiarom VO/TV. </w:t>
      </w:r>
      <w:r w:rsidR="00E248EA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9662E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016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6BB6" w:rsidRPr="002536E2">
        <w:rPr>
          <w:rFonts w:ascii="Arial Narrow" w:hAnsi="Arial Narrow"/>
          <w:sz w:val="21"/>
          <w:szCs w:val="21"/>
        </w:rPr>
        <w:t>,</w:t>
      </w:r>
      <w:r w:rsidR="009662E5" w:rsidRPr="002536E2">
        <w:rPr>
          <w:rFonts w:ascii="Arial Narrow" w:hAnsi="Arial Narrow"/>
          <w:sz w:val="21"/>
          <w:szCs w:val="21"/>
        </w:rPr>
        <w:t xml:space="preserve"> bod 1_15.</w:t>
      </w:r>
    </w:p>
    <w:p w14:paraId="11573838" w14:textId="280D33DF" w:rsidR="005943B7" w:rsidRPr="002536E2" w:rsidRDefault="005943B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elektroinštaláciu na osadenie elektronických informačných tabúľ (EIT, SO 791) na riešen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autobusov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3542E6" w:rsidRPr="002536E2">
        <w:rPr>
          <w:rFonts w:ascii="Arial Narrow" w:hAnsi="Arial Narrow"/>
          <w:sz w:val="21"/>
          <w:szCs w:val="21"/>
        </w:rPr>
        <w:t>ach</w:t>
      </w:r>
      <w:r w:rsidRPr="002536E2">
        <w:rPr>
          <w:rFonts w:ascii="Arial Narrow" w:hAnsi="Arial Narrow"/>
          <w:sz w:val="21"/>
          <w:szCs w:val="21"/>
        </w:rPr>
        <w:t xml:space="preserve"> Americké námestie smer Záhradnícka, Trnavské mýto v oboch smeroch, Tomášikova smer centrum</w:t>
      </w:r>
      <w:r w:rsidR="003542E6" w:rsidRPr="002536E2">
        <w:rPr>
          <w:rFonts w:ascii="Arial Narrow" w:hAnsi="Arial Narrow"/>
          <w:sz w:val="21"/>
          <w:szCs w:val="21"/>
        </w:rPr>
        <w:t>.</w:t>
      </w:r>
    </w:p>
    <w:p w14:paraId="059F3973" w14:textId="3227F0BB" w:rsidR="00AB0237" w:rsidRPr="002536E2" w:rsidRDefault="00AB023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5D72BA77" w14:textId="4D7F3EFC" w:rsidR="00FB29A6" w:rsidRPr="002536E2" w:rsidRDefault="00FB29A6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informačnú vitrínu </w:t>
      </w:r>
      <w:r w:rsidR="00784974" w:rsidRPr="002536E2">
        <w:rPr>
          <w:rFonts w:ascii="Arial Narrow" w:hAnsi="Arial Narrow"/>
          <w:sz w:val="21"/>
          <w:szCs w:val="21"/>
        </w:rPr>
        <w:t>mimo prístrešk</w:t>
      </w:r>
      <w:r w:rsidR="00DF72AA" w:rsidRPr="002536E2">
        <w:rPr>
          <w:rFonts w:ascii="Arial Narrow" w:hAnsi="Arial Narrow"/>
          <w:sz w:val="21"/>
          <w:szCs w:val="21"/>
        </w:rPr>
        <w:t>u na zastávkach, ktoré nie sú vybavené prístreškom.</w:t>
      </w:r>
      <w:r w:rsidR="00F000A8" w:rsidRPr="002536E2">
        <w:rPr>
          <w:rFonts w:ascii="Arial Narrow" w:hAnsi="Arial Narrow"/>
          <w:sz w:val="21"/>
          <w:szCs w:val="21"/>
        </w:rPr>
        <w:t xml:space="preserve"> Detaily riešenia sú uvedené v </w:t>
      </w:r>
      <w:r w:rsidR="00F000A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F000A8" w:rsidRPr="002536E2">
        <w:rPr>
          <w:rFonts w:ascii="Arial Narrow" w:hAnsi="Arial Narrow"/>
          <w:sz w:val="21"/>
          <w:szCs w:val="21"/>
        </w:rPr>
        <w:t>.</w:t>
      </w:r>
    </w:p>
    <w:p w14:paraId="55CA99C5" w14:textId="77777777" w:rsidR="00F051CD" w:rsidRPr="002536E2" w:rsidRDefault="00F051CD" w:rsidP="00585D32">
      <w:pPr>
        <w:pStyle w:val="Nadpis3"/>
      </w:pPr>
      <w:bookmarkStart w:id="79" w:name="_Toc173315354"/>
      <w:bookmarkStart w:id="80" w:name="_Toc187685230"/>
      <w:r w:rsidRPr="002536E2">
        <w:t>SO 403 Električkové zastávky, spevnené plochy</w:t>
      </w:r>
      <w:bookmarkEnd w:id="79"/>
      <w:bookmarkEnd w:id="80"/>
    </w:p>
    <w:p w14:paraId="7BC37128" w14:textId="5AD88BE0" w:rsidR="00F86806" w:rsidRPr="002536E2" w:rsidRDefault="00405031" w:rsidP="00F86806">
      <w:pPr>
        <w:rPr>
          <w:rFonts w:ascii="Arial Narrow" w:hAnsi="Arial Narrow"/>
          <w:sz w:val="21"/>
          <w:szCs w:val="21"/>
        </w:rPr>
      </w:pPr>
      <w:bookmarkStart w:id="81" w:name="_Hlk178005239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8680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81"/>
    <w:p w14:paraId="1939AB06" w14:textId="77777777" w:rsidR="00F37855" w:rsidRPr="002536E2" w:rsidRDefault="00F37855" w:rsidP="00F37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26F2A61F" w14:textId="031892AB" w:rsidR="00F86806" w:rsidRPr="002536E2" w:rsidRDefault="00F86806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mm. Je potrebné navrhnúť technické riešenie (prídavný prvok) na zmenšenie vzdialenosti medzi nástupnou hranou a vozidlom v zastávke v šírke 50 mm v spolupráci s</w:t>
      </w:r>
      <w:r w:rsidR="00D364D0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D364D0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DPB</w:t>
      </w:r>
      <w:r w:rsidR="00D364D0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A061118" w14:textId="59DEEDC7" w:rsidR="002064EC" w:rsidRPr="002536E2" w:rsidRDefault="008969CF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Tvar</w:t>
      </w:r>
      <w:r w:rsidR="002064EC" w:rsidRPr="002536E2">
        <w:rPr>
          <w:rFonts w:ascii="Arial Narrow" w:hAnsi="Arial Narrow"/>
          <w:sz w:val="21"/>
          <w:szCs w:val="21"/>
        </w:rPr>
        <w:t> kasselsk</w:t>
      </w:r>
      <w:r w:rsidRPr="002536E2">
        <w:rPr>
          <w:rFonts w:ascii="Arial Narrow" w:hAnsi="Arial Narrow"/>
          <w:sz w:val="21"/>
          <w:szCs w:val="21"/>
        </w:rPr>
        <w:t>ého</w:t>
      </w:r>
      <w:r w:rsidR="002064EC" w:rsidRPr="002536E2">
        <w:rPr>
          <w:rFonts w:ascii="Arial Narrow" w:hAnsi="Arial Narrow"/>
          <w:sz w:val="21"/>
          <w:szCs w:val="21"/>
        </w:rPr>
        <w:t xml:space="preserve"> obrubník</w:t>
      </w:r>
      <w:r w:rsidRPr="002536E2">
        <w:rPr>
          <w:rFonts w:ascii="Arial Narrow" w:hAnsi="Arial Narrow"/>
          <w:sz w:val="21"/>
          <w:szCs w:val="21"/>
        </w:rPr>
        <w:t>a</w:t>
      </w:r>
      <w:r w:rsidR="002064EC" w:rsidRPr="002536E2">
        <w:rPr>
          <w:rFonts w:ascii="Arial Narrow" w:hAnsi="Arial Narrow"/>
          <w:sz w:val="21"/>
          <w:szCs w:val="21"/>
        </w:rPr>
        <w:t xml:space="preserve"> výšky 25 cm</w:t>
      </w:r>
      <w:r w:rsidRPr="002536E2">
        <w:rPr>
          <w:rFonts w:ascii="Arial Narrow" w:hAnsi="Arial Narrow"/>
          <w:sz w:val="21"/>
          <w:szCs w:val="21"/>
        </w:rPr>
        <w:t xml:space="preserve"> na združených zastávkach (</w:t>
      </w:r>
      <w:r w:rsidR="009156A1" w:rsidRPr="002536E2">
        <w:rPr>
          <w:rFonts w:ascii="Arial Narrow" w:hAnsi="Arial Narrow"/>
          <w:sz w:val="21"/>
          <w:szCs w:val="21"/>
        </w:rPr>
        <w:t xml:space="preserve">zastávka </w:t>
      </w:r>
      <w:r w:rsidR="005E664C" w:rsidRPr="002536E2">
        <w:rPr>
          <w:rFonts w:ascii="Arial Narrow" w:hAnsi="Arial Narrow"/>
          <w:sz w:val="21"/>
          <w:szCs w:val="21"/>
        </w:rPr>
        <w:t xml:space="preserve">Krížna obojsmerne, </w:t>
      </w:r>
      <w:r w:rsidR="009156A1" w:rsidRPr="002536E2">
        <w:rPr>
          <w:rFonts w:ascii="Arial Narrow" w:hAnsi="Arial Narrow"/>
          <w:sz w:val="21"/>
          <w:szCs w:val="21"/>
        </w:rPr>
        <w:t xml:space="preserve">autobusové nástupište obojstrannej zastávky </w:t>
      </w:r>
      <w:r w:rsidR="0061383C" w:rsidRPr="002536E2">
        <w:rPr>
          <w:rFonts w:ascii="Arial Narrow" w:hAnsi="Arial Narrow"/>
          <w:sz w:val="21"/>
          <w:szCs w:val="21"/>
        </w:rPr>
        <w:t>Saleziáni</w:t>
      </w:r>
      <w:r w:rsidR="009156A1" w:rsidRPr="002536E2">
        <w:rPr>
          <w:rFonts w:ascii="Arial Narrow" w:hAnsi="Arial Narrow"/>
          <w:sz w:val="21"/>
          <w:szCs w:val="21"/>
        </w:rPr>
        <w:t xml:space="preserve">, </w:t>
      </w:r>
      <w:r w:rsidR="00940136" w:rsidRPr="002536E2">
        <w:rPr>
          <w:rFonts w:ascii="Arial Narrow" w:hAnsi="Arial Narrow"/>
          <w:sz w:val="21"/>
          <w:szCs w:val="21"/>
        </w:rPr>
        <w:t>združené zastávky Nemocnica Ružinov obojsmerne, Herlianska oboj</w:t>
      </w:r>
      <w:r w:rsidR="00940136" w:rsidRPr="002536E2">
        <w:rPr>
          <w:rFonts w:ascii="Arial Narrow" w:hAnsi="Arial Narrow"/>
          <w:sz w:val="21"/>
          <w:szCs w:val="21"/>
        </w:rPr>
        <w:lastRenderedPageBreak/>
        <w:t xml:space="preserve">smerne, Tomášikova smer centrum) </w:t>
      </w:r>
      <w:r w:rsidR="00227156" w:rsidRPr="002536E2">
        <w:rPr>
          <w:rFonts w:ascii="Arial Narrow" w:hAnsi="Arial Narrow"/>
          <w:sz w:val="21"/>
          <w:szCs w:val="21"/>
        </w:rPr>
        <w:t>konzultovať so zástupcom Objednávateľa (DPB)</w:t>
      </w:r>
      <w:r w:rsidR="00F7068E" w:rsidRPr="002536E2">
        <w:rPr>
          <w:rFonts w:ascii="Arial Narrow" w:hAnsi="Arial Narrow"/>
          <w:sz w:val="21"/>
          <w:szCs w:val="21"/>
        </w:rPr>
        <w:t xml:space="preserve">, aby </w:t>
      </w:r>
      <w:r w:rsidR="00B525E5" w:rsidRPr="002536E2">
        <w:rPr>
          <w:rFonts w:ascii="Arial Narrow" w:hAnsi="Arial Narrow"/>
          <w:sz w:val="21"/>
          <w:szCs w:val="21"/>
        </w:rPr>
        <w:t xml:space="preserve">pri jeho používaní nedošlo k poškodzovaniu dverí </w:t>
      </w:r>
      <w:r w:rsidR="00D03E5D" w:rsidRPr="002536E2">
        <w:rPr>
          <w:rFonts w:ascii="Arial Narrow" w:hAnsi="Arial Narrow"/>
          <w:sz w:val="21"/>
          <w:szCs w:val="21"/>
        </w:rPr>
        <w:t xml:space="preserve">autobusov/trolejbusov, </w:t>
      </w:r>
      <w:r w:rsidR="00410734" w:rsidRPr="002536E2">
        <w:rPr>
          <w:rFonts w:ascii="Arial Narrow" w:hAnsi="Arial Narrow"/>
          <w:sz w:val="21"/>
          <w:szCs w:val="21"/>
        </w:rPr>
        <w:t xml:space="preserve">v spolupráci so zástupcom Objednávateľa (DPB) zrealizovať </w:t>
      </w:r>
      <w:r w:rsidR="00D663B8" w:rsidRPr="002536E2">
        <w:rPr>
          <w:rFonts w:ascii="Arial Narrow" w:hAnsi="Arial Narrow"/>
          <w:sz w:val="21"/>
          <w:szCs w:val="21"/>
        </w:rPr>
        <w:t>IN Situ</w:t>
      </w:r>
      <w:r w:rsidR="00410734" w:rsidRPr="002536E2">
        <w:rPr>
          <w:rFonts w:ascii="Arial Narrow" w:hAnsi="Arial Narrow"/>
          <w:sz w:val="21"/>
          <w:szCs w:val="21"/>
        </w:rPr>
        <w:t xml:space="preserve"> skúšku navrhovaného riešenia.</w:t>
      </w:r>
    </w:p>
    <w:p w14:paraId="70F2816D" w14:textId="62CFD850" w:rsidR="00117175" w:rsidRPr="002536E2" w:rsidRDefault="007D67DB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Americké námestie</w:t>
      </w:r>
      <w:r w:rsidR="00117175" w:rsidRPr="002536E2">
        <w:rPr>
          <w:rFonts w:ascii="Arial Narrow" w:hAnsi="Arial Narrow"/>
          <w:sz w:val="21"/>
          <w:szCs w:val="21"/>
        </w:rPr>
        <w:t>:</w:t>
      </w:r>
    </w:p>
    <w:p w14:paraId="431A5A45" w14:textId="44E94CF1" w:rsidR="00184D42" w:rsidRPr="002536E2" w:rsidRDefault="00184D42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</w:t>
      </w:r>
      <w:r w:rsidR="00FA7B4A" w:rsidRPr="002536E2">
        <w:rPr>
          <w:rFonts w:ascii="Arial Narrow" w:hAnsi="Arial Narrow"/>
          <w:sz w:val="21"/>
          <w:szCs w:val="21"/>
        </w:rPr>
        <w:t>u navrhnúť v stavebnej dĺžke</w:t>
      </w:r>
      <w:r w:rsidRPr="002536E2">
        <w:rPr>
          <w:rFonts w:ascii="Arial Narrow" w:hAnsi="Arial Narrow"/>
          <w:sz w:val="21"/>
          <w:szCs w:val="21"/>
        </w:rPr>
        <w:t xml:space="preserve"> 64 m </w:t>
      </w:r>
      <w:r w:rsidR="00FA7B4A" w:rsidRPr="002536E2">
        <w:rPr>
          <w:rFonts w:ascii="Arial Narrow" w:hAnsi="Arial Narrow"/>
          <w:sz w:val="21"/>
          <w:szCs w:val="21"/>
        </w:rPr>
        <w:t xml:space="preserve">(nesprávny </w:t>
      </w:r>
      <w:r w:rsidR="00C000D8" w:rsidRPr="002536E2">
        <w:rPr>
          <w:rFonts w:ascii="Arial Narrow" w:hAnsi="Arial Narrow"/>
          <w:sz w:val="21"/>
          <w:szCs w:val="21"/>
        </w:rPr>
        <w:t>rozmer</w:t>
      </w:r>
      <w:r w:rsidR="00FA7B4A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64,5 m </w:t>
      </w:r>
      <w:r w:rsidR="00FA7B4A" w:rsidRPr="002536E2">
        <w:rPr>
          <w:rFonts w:ascii="Arial Narrow" w:hAnsi="Arial Narrow"/>
          <w:sz w:val="21"/>
          <w:szCs w:val="21"/>
        </w:rPr>
        <w:t>vo</w:t>
      </w:r>
      <w:r w:rsidRPr="002536E2">
        <w:rPr>
          <w:rFonts w:ascii="Arial Narrow" w:hAnsi="Arial Narrow"/>
          <w:sz w:val="21"/>
          <w:szCs w:val="21"/>
        </w:rPr>
        <w:t xml:space="preserve"> výkres</w:t>
      </w:r>
      <w:r w:rsidR="00FA7B4A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012</w:t>
      </w:r>
      <w:r w:rsidR="00C000D8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77694" w:rsidRPr="002536E2">
        <w:rPr>
          <w:rFonts w:ascii="Arial Narrow" w:hAnsi="Arial Narrow"/>
          <w:sz w:val="21"/>
          <w:szCs w:val="21"/>
        </w:rPr>
        <w:t>Stavebná dĺžka 64 m je potrebná z dôvodu kladačského plánu a</w:t>
      </w:r>
      <w:r w:rsidR="007353B8" w:rsidRPr="002536E2">
        <w:rPr>
          <w:rFonts w:ascii="Arial Narrow" w:hAnsi="Arial Narrow"/>
          <w:sz w:val="21"/>
          <w:szCs w:val="21"/>
        </w:rPr>
        <w:t xml:space="preserve"> kladania </w:t>
      </w:r>
      <w:r w:rsidR="00677694" w:rsidRPr="002536E2">
        <w:rPr>
          <w:rFonts w:ascii="Arial Narrow" w:hAnsi="Arial Narrow"/>
          <w:sz w:val="21"/>
          <w:szCs w:val="21"/>
        </w:rPr>
        <w:t xml:space="preserve">všetkých prvkov </w:t>
      </w:r>
      <w:r w:rsidR="007353B8" w:rsidRPr="002536E2">
        <w:rPr>
          <w:rFonts w:ascii="Arial Narrow" w:hAnsi="Arial Narrow"/>
          <w:sz w:val="21"/>
          <w:szCs w:val="21"/>
        </w:rPr>
        <w:t>zastávky</w:t>
      </w:r>
      <w:r w:rsidR="006E13E3" w:rsidRPr="002536E2">
        <w:rPr>
          <w:rFonts w:ascii="Arial Narrow" w:hAnsi="Arial Narrow"/>
          <w:sz w:val="21"/>
          <w:szCs w:val="21"/>
        </w:rPr>
        <w:t xml:space="preserve"> (dlažba, obrubníky, atď.)</w:t>
      </w:r>
      <w:r w:rsidR="007353B8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Skrátiť nástupište na strane centra</w:t>
      </w:r>
      <w:r w:rsidR="00B858A1" w:rsidRPr="002536E2">
        <w:rPr>
          <w:rFonts w:ascii="Arial Narrow" w:hAnsi="Arial Narrow"/>
          <w:sz w:val="21"/>
          <w:szCs w:val="21"/>
        </w:rPr>
        <w:t xml:space="preserve">, fixná hrana je </w:t>
      </w:r>
      <w:r w:rsidR="00DA2F94" w:rsidRPr="002536E2">
        <w:rPr>
          <w:rFonts w:ascii="Arial Narrow" w:hAnsi="Arial Narrow"/>
          <w:sz w:val="21"/>
          <w:szCs w:val="21"/>
        </w:rPr>
        <w:t>koniec zastávky pri čerpacej stanici</w:t>
      </w:r>
      <w:r w:rsidRPr="002536E2">
        <w:rPr>
          <w:rFonts w:ascii="Arial Narrow" w:hAnsi="Arial Narrow"/>
          <w:sz w:val="21"/>
          <w:szCs w:val="21"/>
        </w:rPr>
        <w:t xml:space="preserve">. Napriamiť hranu </w:t>
      </w:r>
      <w:r w:rsidR="00140F7F" w:rsidRPr="002536E2">
        <w:rPr>
          <w:rFonts w:ascii="Arial Narrow" w:hAnsi="Arial Narrow"/>
          <w:sz w:val="21"/>
          <w:szCs w:val="21"/>
        </w:rPr>
        <w:t>rampy a</w:t>
      </w:r>
      <w:r w:rsidR="0092643E" w:rsidRPr="002536E2">
        <w:rPr>
          <w:rFonts w:ascii="Arial Narrow" w:hAnsi="Arial Narrow"/>
          <w:sz w:val="21"/>
          <w:szCs w:val="21"/>
        </w:rPr>
        <w:t> vyčkávacieho ostrovčeka na nároží</w:t>
      </w:r>
      <w:r w:rsidR="00E07C62" w:rsidRPr="002536E2">
        <w:rPr>
          <w:rFonts w:ascii="Arial Narrow" w:hAnsi="Arial Narrow"/>
          <w:sz w:val="21"/>
          <w:szCs w:val="21"/>
        </w:rPr>
        <w:t xml:space="preserve"> </w:t>
      </w:r>
      <w:r w:rsidR="008F6F67" w:rsidRPr="002536E2">
        <w:rPr>
          <w:rFonts w:ascii="Arial Narrow" w:hAnsi="Arial Narrow"/>
          <w:sz w:val="21"/>
          <w:szCs w:val="21"/>
        </w:rPr>
        <w:t xml:space="preserve">do centra </w:t>
      </w:r>
      <w:r w:rsidR="00E07C62" w:rsidRPr="002536E2">
        <w:rPr>
          <w:rFonts w:ascii="Arial Narrow" w:hAnsi="Arial Narrow"/>
          <w:sz w:val="21"/>
          <w:szCs w:val="21"/>
        </w:rPr>
        <w:t>(nezaobliť ku koľajovému oblúku)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07C6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1_20</w:t>
      </w:r>
      <w:r w:rsidR="00E07C62" w:rsidRPr="002536E2">
        <w:rPr>
          <w:rFonts w:ascii="Arial Narrow" w:hAnsi="Arial Narrow"/>
          <w:sz w:val="21"/>
          <w:szCs w:val="21"/>
        </w:rPr>
        <w:t xml:space="preserve"> a 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07C62" w:rsidRPr="002536E2">
        <w:rPr>
          <w:rFonts w:ascii="Arial Narrow" w:hAnsi="Arial Narrow"/>
          <w:sz w:val="21"/>
          <w:szCs w:val="21"/>
        </w:rPr>
        <w:t>.</w:t>
      </w:r>
    </w:p>
    <w:p w14:paraId="5879ED83" w14:textId="4D9E8C13" w:rsidR="00F051CD" w:rsidRPr="002536E2" w:rsidRDefault="00F051CD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štrbinový žľab na odvodnenie nástupišťa električkovej trate v mieste zastávky</w:t>
      </w:r>
      <w:r w:rsidR="005F309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smer centrum</w:t>
      </w:r>
      <w:r w:rsidR="00D50A8E" w:rsidRPr="002536E2">
        <w:rPr>
          <w:rFonts w:ascii="Arial Narrow" w:hAnsi="Arial Narrow"/>
          <w:sz w:val="21"/>
          <w:szCs w:val="21"/>
        </w:rPr>
        <w:t>.</w:t>
      </w:r>
    </w:p>
    <w:p w14:paraId="79355057" w14:textId="167CEBCD" w:rsidR="001827F9" w:rsidRPr="002536E2" w:rsidRDefault="00284D3E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</w:t>
      </w:r>
      <w:r w:rsidR="009C10EB" w:rsidRPr="002536E2">
        <w:rPr>
          <w:rFonts w:ascii="Arial Narrow" w:hAnsi="Arial Narrow"/>
          <w:sz w:val="21"/>
          <w:szCs w:val="21"/>
        </w:rPr>
        <w:t xml:space="preserve"> vzorový</w:t>
      </w:r>
      <w:r w:rsidRPr="002536E2">
        <w:rPr>
          <w:rFonts w:ascii="Arial Narrow" w:hAnsi="Arial Narrow"/>
          <w:sz w:val="21"/>
          <w:szCs w:val="21"/>
        </w:rPr>
        <w:t xml:space="preserve"> priečny rez </w:t>
      </w:r>
      <w:r w:rsidR="009C10EB" w:rsidRPr="002536E2">
        <w:rPr>
          <w:rFonts w:ascii="Arial Narrow" w:hAnsi="Arial Narrow"/>
          <w:sz w:val="21"/>
          <w:szCs w:val="21"/>
        </w:rPr>
        <w:t xml:space="preserve">cez trolejbusovú zastávku združenej zastávky. </w:t>
      </w:r>
    </w:p>
    <w:p w14:paraId="3519C9FE" w14:textId="55910B6A" w:rsidR="0084728F" w:rsidRPr="002536E2" w:rsidRDefault="007E3E3F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84728F" w:rsidRPr="002536E2">
        <w:rPr>
          <w:rFonts w:ascii="Arial Narrow" w:hAnsi="Arial Narrow"/>
          <w:sz w:val="21"/>
          <w:szCs w:val="21"/>
        </w:rPr>
        <w:t xml:space="preserve">árožie na zastávke Americké námestie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84728F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4F07F1" w:rsidRPr="002536E2">
        <w:rPr>
          <w:rFonts w:ascii="Arial Narrow" w:hAnsi="Arial Narrow"/>
          <w:sz w:val="21"/>
          <w:szCs w:val="21"/>
        </w:rPr>
        <w:t xml:space="preserve"> na oboch koncoch zastávky</w:t>
      </w:r>
      <w:r w:rsidR="0084728F" w:rsidRPr="002536E2">
        <w:rPr>
          <w:rFonts w:ascii="Arial Narrow" w:hAnsi="Arial Narrow"/>
          <w:sz w:val="21"/>
          <w:szCs w:val="21"/>
        </w:rPr>
        <w:t xml:space="preserve">. </w:t>
      </w:r>
      <w:r w:rsidR="00B84FC5" w:rsidRPr="002536E2">
        <w:rPr>
          <w:rFonts w:ascii="Arial Narrow" w:hAnsi="Arial Narrow"/>
          <w:sz w:val="21"/>
          <w:szCs w:val="21"/>
        </w:rPr>
        <w:t>Plocha sa rieši spolu s plochami v SO 101 (vyčkávací ostrovček) a SO 120</w:t>
      </w:r>
      <w:r w:rsidR="0034125C" w:rsidRPr="002536E2">
        <w:rPr>
          <w:rFonts w:ascii="Arial Narrow" w:hAnsi="Arial Narrow"/>
          <w:sz w:val="21"/>
          <w:szCs w:val="21"/>
        </w:rPr>
        <w:t xml:space="preserve"> (plocha </w:t>
      </w:r>
      <w:r w:rsidR="001C637A" w:rsidRPr="002536E2">
        <w:rPr>
          <w:rFonts w:ascii="Arial Narrow" w:hAnsi="Arial Narrow"/>
          <w:sz w:val="21"/>
          <w:szCs w:val="21"/>
        </w:rPr>
        <w:t xml:space="preserve">pri čerpacej stanici). Do riešenej plochy zahrnúť aj </w:t>
      </w:r>
      <w:r w:rsidR="00A16E93" w:rsidRPr="002536E2">
        <w:rPr>
          <w:rFonts w:ascii="Arial Narrow" w:hAnsi="Arial Narrow"/>
          <w:sz w:val="21"/>
          <w:szCs w:val="21"/>
        </w:rPr>
        <w:t xml:space="preserve">neoznačenú plochu medzi rampou a signálnym pásom. </w:t>
      </w:r>
      <w:r w:rsidR="004862A5" w:rsidRPr="002536E2">
        <w:rPr>
          <w:rFonts w:ascii="Arial Narrow" w:hAnsi="Arial Narrow"/>
          <w:sz w:val="21"/>
          <w:szCs w:val="21"/>
        </w:rPr>
        <w:t xml:space="preserve">Do nároží doplniť aj hmatateľné povrchy. </w:t>
      </w:r>
      <w:r w:rsidR="0084728F" w:rsidRPr="002536E2">
        <w:rPr>
          <w:rFonts w:ascii="Arial Narrow" w:hAnsi="Arial Narrow"/>
          <w:sz w:val="21"/>
          <w:szCs w:val="21"/>
        </w:rPr>
        <w:t>Riešený úsek je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84728F" w:rsidRPr="002536E2">
        <w:rPr>
          <w:rFonts w:ascii="Arial Narrow" w:hAnsi="Arial Narrow"/>
          <w:sz w:val="21"/>
          <w:szCs w:val="21"/>
        </w:rPr>
        <w:t xml:space="preserve"> bod 1_21. Zastávka je vykreslená v 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D</w:t>
      </w:r>
      <w:r w:rsidR="0084728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i</w:t>
      </w:r>
      <w:r w:rsidR="0084728F" w:rsidRPr="002536E2">
        <w:rPr>
          <w:rFonts w:ascii="Arial Narrow" w:hAnsi="Arial Narrow"/>
          <w:sz w:val="21"/>
          <w:szCs w:val="21"/>
        </w:rPr>
        <w:t>. Riešenie nárožia koordinovať s</w:t>
      </w:r>
      <w:r w:rsidR="00A26C21" w:rsidRPr="002536E2">
        <w:rPr>
          <w:rFonts w:ascii="Arial Narrow" w:hAnsi="Arial Narrow"/>
          <w:sz w:val="21"/>
          <w:szCs w:val="21"/>
        </w:rPr>
        <w:t>o zástupcom Objednávateľa</w:t>
      </w:r>
      <w:r w:rsidR="0084728F" w:rsidRPr="002536E2">
        <w:rPr>
          <w:rFonts w:ascii="Arial Narrow" w:hAnsi="Arial Narrow"/>
          <w:sz w:val="21"/>
          <w:szCs w:val="21"/>
        </w:rPr>
        <w:t xml:space="preserve"> </w:t>
      </w:r>
      <w:r w:rsidR="00A26C21" w:rsidRPr="002536E2">
        <w:rPr>
          <w:rFonts w:ascii="Arial Narrow" w:hAnsi="Arial Narrow"/>
          <w:sz w:val="21"/>
          <w:szCs w:val="21"/>
        </w:rPr>
        <w:t>(</w:t>
      </w:r>
      <w:r w:rsidR="0084728F" w:rsidRPr="002536E2">
        <w:rPr>
          <w:rFonts w:ascii="Arial Narrow" w:hAnsi="Arial Narrow"/>
          <w:sz w:val="21"/>
          <w:szCs w:val="21"/>
        </w:rPr>
        <w:t>MIB</w:t>
      </w:r>
      <w:r w:rsidR="00A26C21" w:rsidRPr="002536E2">
        <w:rPr>
          <w:rFonts w:ascii="Arial Narrow" w:hAnsi="Arial Narrow"/>
          <w:sz w:val="21"/>
          <w:szCs w:val="21"/>
        </w:rPr>
        <w:t>)</w:t>
      </w:r>
      <w:r w:rsidR="0084728F" w:rsidRPr="002536E2">
        <w:rPr>
          <w:rFonts w:ascii="Arial Narrow" w:hAnsi="Arial Narrow"/>
          <w:sz w:val="21"/>
          <w:szCs w:val="21"/>
        </w:rPr>
        <w:t>.</w:t>
      </w:r>
    </w:p>
    <w:p w14:paraId="191E5FB5" w14:textId="386FBD5F" w:rsidR="00456AB7" w:rsidRPr="002536E2" w:rsidRDefault="00F27DC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Nástupištnú hranu </w:t>
      </w:r>
      <w:r w:rsidR="009655CB" w:rsidRPr="002536E2">
        <w:rPr>
          <w:rFonts w:ascii="Arial Narrow" w:hAnsi="Arial Narrow"/>
          <w:sz w:val="21"/>
          <w:szCs w:val="21"/>
        </w:rPr>
        <w:t>trolejbusovej zastávky riešiť v celej dĺžke kasselským obrubníkom, riešenie je znázornené v </w:t>
      </w:r>
      <w:r w:rsidR="009655C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655CB" w:rsidRPr="002536E2">
        <w:rPr>
          <w:rFonts w:ascii="Arial Narrow" w:hAnsi="Arial Narrow"/>
          <w:sz w:val="21"/>
          <w:szCs w:val="21"/>
        </w:rPr>
        <w:t xml:space="preserve">. </w:t>
      </w:r>
    </w:p>
    <w:p w14:paraId="07FA5796" w14:textId="0D7BD306" w:rsidR="00EE600E" w:rsidRPr="002536E2" w:rsidRDefault="00EE600E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Riešiť napojenie zastávky na park (rampa)</w:t>
      </w:r>
      <w:r w:rsidR="006256ED" w:rsidRPr="002536E2">
        <w:rPr>
          <w:rFonts w:ascii="Arial Narrow" w:hAnsi="Arial Narrow"/>
          <w:sz w:val="21"/>
          <w:szCs w:val="21"/>
        </w:rPr>
        <w:t xml:space="preserve"> na oboch stranách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B647B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1_22. Riešenie napojenia zastávky na park je </w:t>
      </w:r>
      <w:r w:rsidR="003E39CB" w:rsidRPr="002536E2">
        <w:rPr>
          <w:rFonts w:ascii="Arial Narrow" w:hAnsi="Arial Narrow"/>
          <w:sz w:val="21"/>
          <w:szCs w:val="21"/>
        </w:rPr>
        <w:t>potreb</w:t>
      </w:r>
      <w:r w:rsidRPr="002536E2">
        <w:rPr>
          <w:rFonts w:ascii="Arial Narrow" w:hAnsi="Arial Narrow"/>
          <w:sz w:val="21"/>
          <w:szCs w:val="21"/>
        </w:rPr>
        <w:t xml:space="preserve">né komunikovať </w:t>
      </w:r>
      <w:r w:rsidR="00901404" w:rsidRPr="002536E2">
        <w:rPr>
          <w:rFonts w:ascii="Arial Narrow" w:hAnsi="Arial Narrow"/>
          <w:sz w:val="21"/>
          <w:szCs w:val="21"/>
        </w:rPr>
        <w:t>so zástupcom Objednávateľa (MIB).</w:t>
      </w:r>
    </w:p>
    <w:p w14:paraId="55BCF3CC" w14:textId="70FE1DCE" w:rsidR="000255FF" w:rsidRPr="002536E2" w:rsidRDefault="006610C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Krížna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67B45CFB" w14:textId="567DC8E3" w:rsidR="006610C8" w:rsidRPr="002536E2" w:rsidRDefault="00D3708F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625349" w:rsidRPr="002536E2">
        <w:rPr>
          <w:rFonts w:ascii="Arial Narrow" w:hAnsi="Arial Narrow"/>
          <w:sz w:val="21"/>
          <w:szCs w:val="21"/>
        </w:rPr>
        <w:t xml:space="preserve"> správne výškové úrovne rampy a chodníka pozdĺž zastávky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460C4D" w14:textId="642C3A7D" w:rsidR="00FB0252" w:rsidRPr="002536E2" w:rsidRDefault="00BC7090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</w:t>
      </w:r>
      <w:r w:rsidR="00AA32A0" w:rsidRPr="002536E2">
        <w:rPr>
          <w:rFonts w:ascii="Arial Narrow" w:hAnsi="Arial Narrow"/>
          <w:sz w:val="21"/>
          <w:szCs w:val="21"/>
        </w:rPr>
        <w:t>a v prípade možnosti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A32A0" w:rsidRPr="002536E2">
        <w:rPr>
          <w:rFonts w:ascii="Arial Narrow" w:hAnsi="Arial Narrow"/>
          <w:sz w:val="21"/>
          <w:szCs w:val="21"/>
        </w:rPr>
        <w:t>upraviť</w:t>
      </w:r>
      <w:r w:rsidR="00383323" w:rsidRPr="002536E2">
        <w:rPr>
          <w:rFonts w:ascii="Arial Narrow" w:hAnsi="Arial Narrow"/>
          <w:sz w:val="21"/>
          <w:szCs w:val="21"/>
        </w:rPr>
        <w:t xml:space="preserve"> osadeni</w:t>
      </w:r>
      <w:r w:rsidR="00AA32A0" w:rsidRPr="002536E2">
        <w:rPr>
          <w:rFonts w:ascii="Arial Narrow" w:hAnsi="Arial Narrow"/>
          <w:sz w:val="21"/>
          <w:szCs w:val="21"/>
        </w:rPr>
        <w:t>e</w:t>
      </w:r>
      <w:r w:rsidR="00383323" w:rsidRPr="002536E2">
        <w:rPr>
          <w:rFonts w:ascii="Arial Narrow" w:hAnsi="Arial Narrow"/>
          <w:sz w:val="21"/>
          <w:szCs w:val="21"/>
        </w:rPr>
        <w:t>/rozmer</w:t>
      </w:r>
      <w:r w:rsidR="00AA32A0" w:rsidRPr="002536E2">
        <w:rPr>
          <w:rFonts w:ascii="Arial Narrow" w:hAnsi="Arial Narrow"/>
          <w:sz w:val="21"/>
          <w:szCs w:val="21"/>
        </w:rPr>
        <w:t>y</w:t>
      </w:r>
      <w:r w:rsidR="00383323" w:rsidRPr="002536E2">
        <w:rPr>
          <w:rFonts w:ascii="Arial Narrow" w:hAnsi="Arial Narrow"/>
          <w:sz w:val="21"/>
          <w:szCs w:val="21"/>
        </w:rPr>
        <w:t xml:space="preserve"> zastávky podľa pripomienky v 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83323" w:rsidRPr="002536E2">
        <w:rPr>
          <w:rFonts w:ascii="Arial Narrow" w:hAnsi="Arial Narrow"/>
          <w:sz w:val="21"/>
          <w:szCs w:val="21"/>
        </w:rPr>
        <w:t xml:space="preserve">, bod 1_43. </w:t>
      </w:r>
      <w:r w:rsidR="009D0B4F" w:rsidRPr="002536E2">
        <w:rPr>
          <w:rFonts w:ascii="Arial Narrow" w:hAnsi="Arial Narrow"/>
          <w:sz w:val="21"/>
          <w:szCs w:val="21"/>
        </w:rPr>
        <w:t xml:space="preserve">Fixná hrana je rozhranie ostrovčeka a vyčkávacej plochy v km </w:t>
      </w:r>
      <w:r w:rsidR="003C78A9" w:rsidRPr="002536E2">
        <w:rPr>
          <w:rFonts w:ascii="Arial Narrow" w:hAnsi="Arial Narrow"/>
          <w:sz w:val="21"/>
          <w:szCs w:val="21"/>
        </w:rPr>
        <w:t xml:space="preserve">cca </w:t>
      </w:r>
      <w:r w:rsidR="00523DD4" w:rsidRPr="002536E2">
        <w:rPr>
          <w:rFonts w:ascii="Arial Narrow" w:hAnsi="Arial Narrow"/>
          <w:sz w:val="21"/>
          <w:szCs w:val="21"/>
        </w:rPr>
        <w:t>0,</w:t>
      </w:r>
      <w:r w:rsidR="003C78A9" w:rsidRPr="002536E2">
        <w:rPr>
          <w:rFonts w:ascii="Arial Narrow" w:hAnsi="Arial Narrow"/>
          <w:sz w:val="21"/>
          <w:szCs w:val="21"/>
        </w:rPr>
        <w:t xml:space="preserve">73. </w:t>
      </w:r>
      <w:r w:rsidR="003D3210" w:rsidRPr="002536E2">
        <w:rPr>
          <w:rFonts w:ascii="Arial Narrow" w:hAnsi="Arial Narrow"/>
          <w:sz w:val="21"/>
          <w:szCs w:val="21"/>
        </w:rPr>
        <w:t xml:space="preserve">Priechod s vyčkávacím ostrovčekom sa zúži na 5,4 m, </w:t>
      </w:r>
      <w:r w:rsidR="0014729E" w:rsidRPr="002536E2">
        <w:rPr>
          <w:rFonts w:ascii="Arial Narrow" w:hAnsi="Arial Narrow"/>
          <w:sz w:val="21"/>
          <w:szCs w:val="21"/>
        </w:rPr>
        <w:t xml:space="preserve">rampa v dĺžke 4 m a zastávka v dĺžke 66 m sa posunie, rampa na druhom konci sa predĺži na 4 m, taktiež aj priechod s vyčkávacím ostrovčekom na konci zastávky. </w:t>
      </w:r>
      <w:r w:rsidR="00FB0252" w:rsidRPr="002536E2">
        <w:rPr>
          <w:rFonts w:ascii="Arial Narrow" w:hAnsi="Arial Narrow"/>
          <w:sz w:val="21"/>
          <w:szCs w:val="21"/>
        </w:rPr>
        <w:t>Rozšíriť priechod pre chodcov až po rampu – podľa hmatateľných prvkov. Zastávka je vykreslená v 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D</w:t>
      </w:r>
      <w:r w:rsidR="00FB025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i</w:t>
      </w:r>
      <w:r w:rsidR="00FB0252" w:rsidRPr="002536E2">
        <w:rPr>
          <w:rFonts w:ascii="Arial Narrow" w:hAnsi="Arial Narrow"/>
          <w:sz w:val="21"/>
          <w:szCs w:val="21"/>
        </w:rPr>
        <w:t>.</w:t>
      </w:r>
      <w:r w:rsidR="0019692E" w:rsidRPr="002536E2">
        <w:rPr>
          <w:rFonts w:ascii="Arial Narrow" w:hAnsi="Arial Narrow"/>
          <w:sz w:val="21"/>
          <w:szCs w:val="21"/>
        </w:rPr>
        <w:t xml:space="preserve"> </w:t>
      </w:r>
      <w:r w:rsidR="00453269" w:rsidRPr="002536E2">
        <w:rPr>
          <w:rFonts w:ascii="Arial Narrow" w:hAnsi="Arial Narrow"/>
          <w:sz w:val="21"/>
          <w:szCs w:val="21"/>
        </w:rPr>
        <w:t>Pripomienka sa rieši spolu s SO 101 a</w:t>
      </w:r>
      <w:r w:rsidR="0006726F" w:rsidRPr="002536E2">
        <w:rPr>
          <w:rFonts w:ascii="Arial Narrow" w:hAnsi="Arial Narrow"/>
          <w:sz w:val="21"/>
          <w:szCs w:val="21"/>
        </w:rPr>
        <w:t xml:space="preserve"> SO </w:t>
      </w:r>
      <w:r w:rsidR="00453269" w:rsidRPr="002536E2">
        <w:rPr>
          <w:rFonts w:ascii="Arial Narrow" w:hAnsi="Arial Narrow"/>
          <w:sz w:val="21"/>
          <w:szCs w:val="21"/>
        </w:rPr>
        <w:t>122.</w:t>
      </w:r>
      <w:r w:rsidR="002E165B" w:rsidRPr="002536E2">
        <w:rPr>
          <w:rFonts w:ascii="Arial Narrow" w:hAnsi="Arial Narrow"/>
          <w:sz w:val="21"/>
          <w:szCs w:val="21"/>
        </w:rPr>
        <w:t xml:space="preserve"> </w:t>
      </w:r>
    </w:p>
    <w:p w14:paraId="787277B5" w14:textId="31C0B383" w:rsidR="000255FF" w:rsidRPr="002536E2" w:rsidRDefault="003F0E8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>távka Saleziáni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57424CE7" w14:textId="2A20E1D1" w:rsidR="0096220D" w:rsidRPr="002536E2" w:rsidRDefault="0096220D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FC21AB" w:rsidRPr="002536E2">
        <w:rPr>
          <w:rFonts w:ascii="Arial Narrow" w:hAnsi="Arial Narrow"/>
          <w:sz w:val="21"/>
          <w:szCs w:val="21"/>
        </w:rPr>
        <w:t xml:space="preserve">odvodnenie </w:t>
      </w:r>
      <w:r w:rsidRPr="002536E2">
        <w:rPr>
          <w:rFonts w:ascii="Arial Narrow" w:hAnsi="Arial Narrow"/>
          <w:sz w:val="21"/>
          <w:szCs w:val="21"/>
        </w:rPr>
        <w:t>zastávk</w:t>
      </w:r>
      <w:r w:rsidR="00FC21AB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smer centrum navrhnúť </w:t>
      </w:r>
      <w:r w:rsidR="00FC21AB" w:rsidRPr="002536E2">
        <w:rPr>
          <w:rFonts w:ascii="Arial Narrow" w:hAnsi="Arial Narrow"/>
          <w:sz w:val="21"/>
          <w:szCs w:val="21"/>
        </w:rPr>
        <w:t>štrbinový žľab.</w:t>
      </w:r>
      <w:r w:rsidR="000B7A84" w:rsidRPr="002536E2">
        <w:rPr>
          <w:rFonts w:ascii="Arial Narrow" w:hAnsi="Arial Narrow"/>
          <w:sz w:val="21"/>
          <w:szCs w:val="21"/>
        </w:rPr>
        <w:t xml:space="preserve"> </w:t>
      </w:r>
      <w:r w:rsidR="000D1388" w:rsidRPr="002536E2">
        <w:rPr>
          <w:rFonts w:ascii="Arial Narrow" w:hAnsi="Arial Narrow"/>
          <w:sz w:val="21"/>
          <w:szCs w:val="21"/>
        </w:rPr>
        <w:t>P</w:t>
      </w:r>
      <w:r w:rsidR="000B7A84" w:rsidRPr="002536E2">
        <w:rPr>
          <w:rFonts w:ascii="Arial Narrow" w:hAnsi="Arial Narrow"/>
          <w:sz w:val="21"/>
          <w:szCs w:val="21"/>
        </w:rPr>
        <w:t xml:space="preserve">oloha žľabu je </w:t>
      </w:r>
      <w:r w:rsidR="000D1388" w:rsidRPr="002536E2">
        <w:rPr>
          <w:rFonts w:ascii="Arial Narrow" w:hAnsi="Arial Narrow"/>
          <w:sz w:val="21"/>
          <w:szCs w:val="21"/>
        </w:rPr>
        <w:t>zmenená, približná poloha je znázornená</w:t>
      </w:r>
      <w:r w:rsidR="00576C6D" w:rsidRPr="002536E2">
        <w:rPr>
          <w:rFonts w:ascii="Arial Narrow" w:hAnsi="Arial Narrow"/>
          <w:sz w:val="21"/>
          <w:szCs w:val="21"/>
        </w:rPr>
        <w:t xml:space="preserve"> vo výkrese zastávky</w:t>
      </w:r>
      <w:r w:rsidR="000D1388" w:rsidRPr="002536E2">
        <w:rPr>
          <w:rFonts w:ascii="Arial Narrow" w:hAnsi="Arial Narrow"/>
          <w:sz w:val="21"/>
          <w:szCs w:val="21"/>
        </w:rPr>
        <w:t xml:space="preserve"> v </w:t>
      </w:r>
      <w:r w:rsidR="000D138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0D1388" w:rsidRPr="002536E2">
        <w:rPr>
          <w:rFonts w:ascii="Arial Narrow" w:hAnsi="Arial Narrow"/>
          <w:sz w:val="21"/>
          <w:szCs w:val="21"/>
        </w:rPr>
        <w:t>.</w:t>
      </w:r>
      <w:r w:rsidR="00C36106" w:rsidRPr="002536E2">
        <w:rPr>
          <w:rFonts w:ascii="Arial Narrow" w:hAnsi="Arial Narrow"/>
          <w:sz w:val="21"/>
          <w:szCs w:val="21"/>
        </w:rPr>
        <w:t xml:space="preserve"> Pripomienka ja vyznačená v </w:t>
      </w:r>
      <w:r w:rsidR="00C361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6106" w:rsidRPr="002536E2">
        <w:rPr>
          <w:rFonts w:ascii="Arial Narrow" w:hAnsi="Arial Narrow"/>
          <w:sz w:val="21"/>
          <w:szCs w:val="21"/>
        </w:rPr>
        <w:t>, bod 1_95.</w:t>
      </w:r>
    </w:p>
    <w:p w14:paraId="4A1A1769" w14:textId="0F8F0082" w:rsidR="00B5636E" w:rsidRPr="002536E2" w:rsidRDefault="00CC402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559A4" w:rsidRPr="002536E2">
        <w:rPr>
          <w:rFonts w:ascii="Arial Narrow" w:hAnsi="Arial Narrow"/>
          <w:sz w:val="21"/>
          <w:szCs w:val="21"/>
        </w:rPr>
        <w:t xml:space="preserve">tromové jamy </w:t>
      </w:r>
      <w:r w:rsidR="00E877A0" w:rsidRPr="002536E2">
        <w:rPr>
          <w:rFonts w:ascii="Arial Narrow" w:hAnsi="Arial Narrow"/>
          <w:sz w:val="21"/>
          <w:szCs w:val="21"/>
        </w:rPr>
        <w:t xml:space="preserve">na oboch nástupištiach </w:t>
      </w:r>
      <w:r w:rsidRPr="002536E2">
        <w:rPr>
          <w:rFonts w:ascii="Arial Narrow" w:hAnsi="Arial Narrow"/>
          <w:sz w:val="21"/>
          <w:szCs w:val="21"/>
        </w:rPr>
        <w:t xml:space="preserve">upraviť </w:t>
      </w:r>
      <w:r w:rsidR="004559A4" w:rsidRPr="002536E2">
        <w:rPr>
          <w:rFonts w:ascii="Arial Narrow" w:hAnsi="Arial Narrow"/>
          <w:sz w:val="21"/>
          <w:szCs w:val="21"/>
        </w:rPr>
        <w:t>na rovnaký rozmer a použiť rovnaké systémové riešenie v rámci stromov</w:t>
      </w:r>
      <w:r w:rsidR="006C05F2" w:rsidRPr="002536E2">
        <w:rPr>
          <w:rFonts w:ascii="Arial Narrow" w:hAnsi="Arial Narrow"/>
          <w:sz w:val="21"/>
          <w:szCs w:val="21"/>
        </w:rPr>
        <w:t>,</w:t>
      </w:r>
      <w:r w:rsidR="004559A4" w:rsidRPr="002536E2">
        <w:rPr>
          <w:rFonts w:ascii="Arial Narrow" w:hAnsi="Arial Narrow"/>
          <w:sz w:val="21"/>
          <w:szCs w:val="21"/>
        </w:rPr>
        <w:t xml:space="preserve"> osadiť ochranné mreže rozmeru 1,8</w:t>
      </w:r>
      <w:r w:rsidR="00E877A0" w:rsidRPr="002536E2">
        <w:rPr>
          <w:rFonts w:ascii="Arial Narrow" w:hAnsi="Arial Narrow"/>
          <w:sz w:val="21"/>
          <w:szCs w:val="21"/>
        </w:rPr>
        <w:t xml:space="preserve"> m </w:t>
      </w:r>
      <w:r w:rsidR="004559A4" w:rsidRPr="002536E2">
        <w:rPr>
          <w:rFonts w:ascii="Arial Narrow" w:hAnsi="Arial Narrow"/>
          <w:sz w:val="21"/>
          <w:szCs w:val="21"/>
        </w:rPr>
        <w:t>x</w:t>
      </w:r>
      <w:r w:rsidR="00E877A0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>1,8 m</w:t>
      </w:r>
      <w:r w:rsidR="002F2962" w:rsidRPr="002536E2">
        <w:rPr>
          <w:rFonts w:ascii="Arial Narrow" w:hAnsi="Arial Narrow"/>
          <w:sz w:val="21"/>
          <w:szCs w:val="21"/>
        </w:rPr>
        <w:t xml:space="preserve"> na ostrovnom nástupišti smer Astronomická</w:t>
      </w:r>
      <w:r w:rsidR="00C53931" w:rsidRPr="002536E2">
        <w:rPr>
          <w:rFonts w:ascii="Arial Narrow" w:hAnsi="Arial Narrow"/>
          <w:sz w:val="21"/>
          <w:szCs w:val="21"/>
        </w:rPr>
        <w:t>, v smere do centra osadiť ochranné mreže rozmeru 1,6 m x 1,6 m</w:t>
      </w:r>
      <w:r w:rsidR="004559A4" w:rsidRPr="002536E2">
        <w:rPr>
          <w:rFonts w:ascii="Arial Narrow" w:hAnsi="Arial Narrow"/>
          <w:sz w:val="21"/>
          <w:szCs w:val="21"/>
        </w:rPr>
        <w:t xml:space="preserve">. </w:t>
      </w:r>
      <w:r w:rsidR="00772C39" w:rsidRPr="002536E2">
        <w:rPr>
          <w:rFonts w:ascii="Arial Narrow" w:hAnsi="Arial Narrow"/>
          <w:sz w:val="21"/>
          <w:szCs w:val="21"/>
        </w:rPr>
        <w:t>Výškové pomery p</w:t>
      </w:r>
      <w:r w:rsidR="0020741E" w:rsidRPr="002536E2">
        <w:rPr>
          <w:rFonts w:ascii="Arial Narrow" w:hAnsi="Arial Narrow"/>
          <w:sz w:val="21"/>
          <w:szCs w:val="21"/>
        </w:rPr>
        <w:t>osledn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stromov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jam</w:t>
      </w:r>
      <w:r w:rsidR="00772C39" w:rsidRPr="002536E2">
        <w:rPr>
          <w:rFonts w:ascii="Arial Narrow" w:hAnsi="Arial Narrow"/>
          <w:sz w:val="21"/>
          <w:szCs w:val="21"/>
        </w:rPr>
        <w:t>y a rampy</w:t>
      </w:r>
      <w:r w:rsidR="00AD2695" w:rsidRPr="002536E2">
        <w:rPr>
          <w:rFonts w:ascii="Arial Narrow" w:hAnsi="Arial Narrow"/>
          <w:sz w:val="21"/>
          <w:szCs w:val="21"/>
        </w:rPr>
        <w:t xml:space="preserve"> riešiť vzhľadom na </w:t>
      </w:r>
      <w:r w:rsidR="0020741E" w:rsidRPr="002536E2">
        <w:rPr>
          <w:rFonts w:ascii="Arial Narrow" w:hAnsi="Arial Narrow"/>
          <w:sz w:val="21"/>
          <w:szCs w:val="21"/>
        </w:rPr>
        <w:t>okolitý priestor</w:t>
      </w:r>
      <w:r w:rsidR="00AD2695" w:rsidRPr="002536E2">
        <w:rPr>
          <w:rFonts w:ascii="Arial Narrow" w:hAnsi="Arial Narrow"/>
          <w:sz w:val="21"/>
          <w:szCs w:val="21"/>
        </w:rPr>
        <w:t>.</w:t>
      </w:r>
      <w:r w:rsidR="0020741E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59A4" w:rsidRPr="002536E2">
        <w:rPr>
          <w:rFonts w:ascii="Arial Narrow" w:hAnsi="Arial Narrow"/>
          <w:sz w:val="21"/>
          <w:szCs w:val="21"/>
        </w:rPr>
        <w:t xml:space="preserve">, bod 1_95. Orientačne riešenie je 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4559A4" w:rsidRPr="002536E2">
        <w:rPr>
          <w:rFonts w:ascii="Arial Narrow" w:hAnsi="Arial Narrow"/>
          <w:sz w:val="21"/>
          <w:szCs w:val="21"/>
        </w:rPr>
        <w:t xml:space="preserve">, detaily </w:t>
      </w:r>
      <w:r w:rsidR="00E877A0" w:rsidRPr="002536E2">
        <w:rPr>
          <w:rFonts w:ascii="Arial Narrow" w:hAnsi="Arial Narrow"/>
          <w:sz w:val="21"/>
          <w:szCs w:val="21"/>
        </w:rPr>
        <w:t>riešiť</w:t>
      </w:r>
      <w:r w:rsidR="004559A4" w:rsidRPr="002536E2">
        <w:rPr>
          <w:rFonts w:ascii="Arial Narrow" w:hAnsi="Arial Narrow"/>
          <w:sz w:val="21"/>
          <w:szCs w:val="21"/>
        </w:rPr>
        <w:t xml:space="preserve"> podľa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D</w:t>
      </w:r>
      <w:r w:rsidR="004559A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59A4" w:rsidRPr="002536E2">
        <w:rPr>
          <w:rFonts w:ascii="Arial Narrow" w:hAnsi="Arial Narrow"/>
          <w:sz w:val="21"/>
          <w:szCs w:val="21"/>
        </w:rPr>
        <w:t>.</w:t>
      </w:r>
    </w:p>
    <w:p w14:paraId="439C7644" w14:textId="0A68D93C" w:rsidR="00D15DED" w:rsidRPr="002536E2" w:rsidRDefault="00CD6468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Združené </w:t>
      </w:r>
      <w:r w:rsidR="00D15DED" w:rsidRPr="002536E2">
        <w:rPr>
          <w:rFonts w:ascii="Arial Narrow" w:hAnsi="Arial Narrow"/>
          <w:sz w:val="21"/>
          <w:szCs w:val="21"/>
        </w:rPr>
        <w:t>(ostrovné) nástupište pre autobusy predĺžiť smerom do križovatky tak, aby dĺžka nástupnej hrany bola 40 m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F80EC58" w14:textId="12FB8009" w:rsidR="00976D62" w:rsidRPr="002536E2" w:rsidRDefault="00C86241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vedúcu do križovatky Záhradnícka-Miletičova skrátiť na 4 m.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na strane areálu saleziánov prispôsobiť okolitému terénu a existujúcemu stromu v stromovej jame.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76D6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76D62" w:rsidRPr="002536E2">
        <w:rPr>
          <w:rFonts w:ascii="Arial Narrow" w:hAnsi="Arial Narrow"/>
          <w:sz w:val="21"/>
          <w:szCs w:val="21"/>
        </w:rPr>
        <w:t xml:space="preserve">, bod 2_16. 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Detail riešenia je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uvedený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976D6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FF153D" w14:textId="0A57CD3D" w:rsidR="004C2BD8" w:rsidRPr="002536E2" w:rsidRDefault="00D034D8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združen</w:t>
      </w:r>
      <w:r w:rsidR="00877470" w:rsidRPr="002536E2">
        <w:rPr>
          <w:rFonts w:ascii="Arial Narrow" w:hAnsi="Arial Narrow"/>
          <w:sz w:val="21"/>
          <w:szCs w:val="21"/>
        </w:rPr>
        <w:t>ej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877470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(spoločná nástupná plocha pre električky a trolejbusy/autobusy) navrhnúť plynulý prechod kasselského obrubníka do </w:t>
      </w:r>
      <w:r w:rsidR="0080488E" w:rsidRPr="002536E2">
        <w:rPr>
          <w:rFonts w:ascii="Arial Narrow" w:hAnsi="Arial Narrow"/>
          <w:sz w:val="21"/>
          <w:szCs w:val="21"/>
        </w:rPr>
        <w:t>cestného</w:t>
      </w:r>
      <w:r w:rsidRPr="002536E2">
        <w:rPr>
          <w:rFonts w:ascii="Arial Narrow" w:hAnsi="Arial Narrow"/>
          <w:sz w:val="21"/>
          <w:szCs w:val="21"/>
        </w:rPr>
        <w:t xml:space="preserve"> obrubníka</w:t>
      </w:r>
      <w:r w:rsidR="00B74EEC" w:rsidRPr="002536E2">
        <w:rPr>
          <w:rFonts w:ascii="Arial Narrow" w:hAnsi="Arial Narrow"/>
          <w:sz w:val="21"/>
          <w:szCs w:val="21"/>
        </w:rPr>
        <w:t xml:space="preserve"> v zmysle </w:t>
      </w:r>
      <w:r w:rsidR="00B74E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877470" w:rsidRPr="002536E2">
        <w:rPr>
          <w:rFonts w:ascii="Arial Narrow" w:hAnsi="Arial Narrow"/>
          <w:sz w:val="21"/>
          <w:szCs w:val="21"/>
        </w:rPr>
        <w:t>.</w:t>
      </w:r>
      <w:r w:rsidR="00340482" w:rsidRPr="002536E2">
        <w:rPr>
          <w:rFonts w:ascii="Arial Narrow" w:hAnsi="Arial Narrow"/>
          <w:sz w:val="21"/>
          <w:szCs w:val="21"/>
        </w:rPr>
        <w:t xml:space="preserve"> </w:t>
      </w:r>
      <w:r w:rsidR="00C631A7" w:rsidRPr="002536E2">
        <w:rPr>
          <w:rFonts w:ascii="Arial Narrow" w:hAnsi="Arial Narrow"/>
          <w:sz w:val="21"/>
          <w:szCs w:val="21"/>
        </w:rPr>
        <w:t>Doplniť</w:t>
      </w:r>
      <w:r w:rsidR="004C2BD8" w:rsidRPr="002536E2">
        <w:rPr>
          <w:rFonts w:ascii="Arial Narrow" w:hAnsi="Arial Narrow"/>
          <w:sz w:val="21"/>
          <w:szCs w:val="21"/>
        </w:rPr>
        <w:t xml:space="preserve"> vzorový priečny rez cez trolejbusovú zastávku združenej zastávky.</w:t>
      </w:r>
    </w:p>
    <w:p w14:paraId="1FC2E632" w14:textId="7721391B" w:rsidR="00877470" w:rsidRPr="002536E2" w:rsidRDefault="00A53588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(riešené v SO 401) v stromových jamách nekotviť.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1_96.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820DA8E" w14:textId="4792B8A8" w:rsidR="000F628B" w:rsidRPr="002536E2" w:rsidRDefault="000F628B" w:rsidP="000F628B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</w:t>
      </w:r>
      <w:r w:rsidR="00F36BBE" w:rsidRPr="002536E2">
        <w:rPr>
          <w:rFonts w:ascii="Arial Narrow" w:hAnsi="Arial Narrow"/>
          <w:sz w:val="21"/>
          <w:szCs w:val="21"/>
        </w:rPr>
        <w:t xml:space="preserve"> Líščie nivy:</w:t>
      </w:r>
    </w:p>
    <w:p w14:paraId="6903E1A6" w14:textId="6995FE7A" w:rsidR="00F36BBE" w:rsidRPr="002536E2" w:rsidRDefault="003D49B1" w:rsidP="003D49B1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Zastávku smer centrum </w:t>
      </w:r>
      <w:r w:rsidR="00872539" w:rsidRPr="002536E2">
        <w:rPr>
          <w:rFonts w:ascii="Arial Narrow" w:hAnsi="Arial Narrow"/>
          <w:sz w:val="21"/>
          <w:szCs w:val="21"/>
        </w:rPr>
        <w:t xml:space="preserve">posunúť </w:t>
      </w:r>
      <w:r w:rsidR="000B6AB9" w:rsidRPr="002536E2">
        <w:rPr>
          <w:rFonts w:ascii="Arial Narrow" w:hAnsi="Arial Narrow"/>
          <w:sz w:val="21"/>
          <w:szCs w:val="21"/>
        </w:rPr>
        <w:t xml:space="preserve">cca </w:t>
      </w:r>
      <w:r w:rsidR="00847860" w:rsidRPr="002536E2">
        <w:rPr>
          <w:rFonts w:ascii="Arial Narrow" w:hAnsi="Arial Narrow"/>
          <w:sz w:val="21"/>
          <w:szCs w:val="21"/>
        </w:rPr>
        <w:t>o 5 m v smere do centra</w:t>
      </w:r>
      <w:r w:rsidR="00F76EB9" w:rsidRPr="002536E2">
        <w:rPr>
          <w:rFonts w:ascii="Arial Narrow" w:hAnsi="Arial Narrow"/>
          <w:sz w:val="21"/>
          <w:szCs w:val="21"/>
        </w:rPr>
        <w:t xml:space="preserve"> </w:t>
      </w:r>
      <w:r w:rsidR="000B6AB9" w:rsidRPr="002536E2">
        <w:rPr>
          <w:rFonts w:ascii="Arial Narrow" w:hAnsi="Arial Narrow"/>
          <w:sz w:val="21"/>
          <w:szCs w:val="21"/>
        </w:rPr>
        <w:t>s prihliadnutím na polohu šachty v</w:t>
      </w:r>
      <w:r w:rsidR="00CD2B32" w:rsidRPr="002536E2">
        <w:rPr>
          <w:rFonts w:ascii="Arial Narrow" w:hAnsi="Arial Narrow"/>
          <w:sz w:val="21"/>
          <w:szCs w:val="21"/>
        </w:rPr>
        <w:t> </w:t>
      </w:r>
      <w:r w:rsidR="000B6AB9" w:rsidRPr="002536E2">
        <w:rPr>
          <w:rFonts w:ascii="Arial Narrow" w:hAnsi="Arial Narrow"/>
          <w:sz w:val="21"/>
          <w:szCs w:val="21"/>
        </w:rPr>
        <w:t>zastávke</w:t>
      </w:r>
      <w:r w:rsidR="00CD2B32" w:rsidRPr="002536E2">
        <w:rPr>
          <w:rFonts w:ascii="Arial Narrow" w:hAnsi="Arial Narrow"/>
          <w:sz w:val="21"/>
          <w:szCs w:val="21"/>
        </w:rPr>
        <w:t xml:space="preserve"> (posun </w:t>
      </w:r>
      <w:r w:rsidR="0036424E" w:rsidRPr="002536E2">
        <w:rPr>
          <w:rFonts w:ascii="Arial Narrow" w:hAnsi="Arial Narrow"/>
          <w:sz w:val="21"/>
          <w:szCs w:val="21"/>
        </w:rPr>
        <w:t>hrany rampy a vyčkávacieho ostrovčeka</w:t>
      </w:r>
      <w:r w:rsidR="00F84517" w:rsidRPr="002536E2">
        <w:rPr>
          <w:rFonts w:ascii="Arial Narrow" w:hAnsi="Arial Narrow"/>
          <w:sz w:val="21"/>
          <w:szCs w:val="21"/>
        </w:rPr>
        <w:t>, rozšírenie vyčkávacieho ostrovčeka)</w:t>
      </w:r>
      <w:r w:rsidR="008A025A" w:rsidRPr="002536E2">
        <w:rPr>
          <w:rFonts w:ascii="Arial Narrow" w:hAnsi="Arial Narrow"/>
          <w:sz w:val="21"/>
          <w:szCs w:val="21"/>
        </w:rPr>
        <w:t>.</w:t>
      </w:r>
      <w:r w:rsidR="00A70240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70240" w:rsidRPr="002536E2">
        <w:rPr>
          <w:rFonts w:ascii="Arial Narrow" w:hAnsi="Arial Narrow"/>
          <w:sz w:val="21"/>
          <w:szCs w:val="21"/>
        </w:rPr>
        <w:t>, bod 2_43b. Zastávka je vykreslená v 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A70240" w:rsidRPr="002536E2">
        <w:rPr>
          <w:rFonts w:ascii="Arial Narrow" w:hAnsi="Arial Narrow"/>
          <w:sz w:val="21"/>
          <w:szCs w:val="21"/>
        </w:rPr>
        <w:t>.</w:t>
      </w:r>
    </w:p>
    <w:p w14:paraId="2B7A8A2A" w14:textId="78093EB0" w:rsidR="00405D3F" w:rsidRPr="002536E2" w:rsidRDefault="007A011D" w:rsidP="00B413B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Realizovať </w:t>
      </w:r>
      <w:r w:rsidR="00405D3F" w:rsidRPr="002536E2">
        <w:rPr>
          <w:rFonts w:ascii="Arial Narrow" w:hAnsi="Arial Narrow"/>
          <w:sz w:val="21"/>
          <w:szCs w:val="21"/>
        </w:rPr>
        <w:t xml:space="preserve">prístup na </w:t>
      </w:r>
      <w:r w:rsidRPr="002536E2">
        <w:rPr>
          <w:rFonts w:ascii="Arial Narrow" w:hAnsi="Arial Narrow"/>
          <w:sz w:val="21"/>
          <w:szCs w:val="21"/>
        </w:rPr>
        <w:t>priechod pre chodcov na začiatku zastávky smer Astronomická v km 2,5 s prihliadnutím na presun existujúceho zostávajúceho združeného stožiara kvôli vybudovaniu vjazdu do pripravovaného Garážového domu na parcele 15293/14.</w:t>
      </w:r>
    </w:p>
    <w:p w14:paraId="3206172B" w14:textId="77777777" w:rsidR="005F58F7" w:rsidRPr="002536E2" w:rsidRDefault="005F58F7" w:rsidP="00585D32">
      <w:pPr>
        <w:pStyle w:val="Nadpis3"/>
      </w:pPr>
      <w:bookmarkStart w:id="82" w:name="_Toc173315355"/>
      <w:bookmarkStart w:id="83" w:name="_Toc187685231"/>
      <w:r w:rsidRPr="002536E2">
        <w:t>SO 404 Parkoviská pre bicykle</w:t>
      </w:r>
      <w:bookmarkEnd w:id="82"/>
      <w:bookmarkEnd w:id="83"/>
    </w:p>
    <w:p w14:paraId="71BC32D0" w14:textId="4F967D1D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177C4D" w14:textId="2317095E" w:rsidR="00D83634" w:rsidRPr="002536E2" w:rsidRDefault="00DC4849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Cyklostojany na Americkom námestí</w:t>
      </w:r>
      <w:r w:rsidR="00F47140" w:rsidRPr="002536E2">
        <w:rPr>
          <w:rFonts w:ascii="Arial Narrow" w:hAnsi="Arial Narrow"/>
          <w:sz w:val="21"/>
          <w:szCs w:val="21"/>
        </w:rPr>
        <w:t xml:space="preserve">: </w:t>
      </w:r>
      <w:r w:rsidR="00B31246" w:rsidRPr="002536E2">
        <w:rPr>
          <w:rFonts w:ascii="Arial Narrow" w:hAnsi="Arial Narrow"/>
          <w:sz w:val="21"/>
          <w:szCs w:val="21"/>
        </w:rPr>
        <w:t>najbližší</w:t>
      </w:r>
      <w:r w:rsidR="00F47140" w:rsidRPr="002536E2">
        <w:rPr>
          <w:rFonts w:ascii="Arial Narrow" w:hAnsi="Arial Narrow"/>
          <w:sz w:val="21"/>
          <w:szCs w:val="21"/>
        </w:rPr>
        <w:t xml:space="preserve"> stojan pri stožiari kamerového dohľadu presunúť na </w:t>
      </w:r>
      <w:r w:rsidR="001C3587" w:rsidRPr="002536E2">
        <w:rPr>
          <w:rFonts w:ascii="Arial Narrow" w:hAnsi="Arial Narrow"/>
          <w:sz w:val="21"/>
          <w:szCs w:val="21"/>
        </w:rPr>
        <w:t>druhú stranu radu stojanov</w:t>
      </w:r>
      <w:r w:rsidR="00D445D0" w:rsidRPr="002536E2">
        <w:rPr>
          <w:rFonts w:ascii="Arial Narrow" w:hAnsi="Arial Narrow"/>
          <w:sz w:val="21"/>
          <w:szCs w:val="21"/>
        </w:rPr>
        <w:t xml:space="preserve"> pre väčší odstup </w:t>
      </w:r>
      <w:r w:rsidR="00BC6EB4" w:rsidRPr="002536E2">
        <w:rPr>
          <w:rFonts w:ascii="Arial Narrow" w:hAnsi="Arial Narrow"/>
          <w:sz w:val="21"/>
          <w:szCs w:val="21"/>
        </w:rPr>
        <w:t xml:space="preserve">stojanov </w:t>
      </w:r>
      <w:r w:rsidR="00D445D0" w:rsidRPr="002536E2">
        <w:rPr>
          <w:rFonts w:ascii="Arial Narrow" w:hAnsi="Arial Narrow"/>
          <w:sz w:val="21"/>
          <w:szCs w:val="21"/>
        </w:rPr>
        <w:t>od stožiaru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28FA4F31" w14:textId="61670509" w:rsidR="002009D3" w:rsidRPr="002536E2" w:rsidRDefault="0021457B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Cyklostojany </w:t>
      </w:r>
      <w:r w:rsidR="002009D3" w:rsidRPr="002536E2">
        <w:rPr>
          <w:rFonts w:ascii="Arial Narrow" w:hAnsi="Arial Narrow"/>
          <w:sz w:val="21"/>
          <w:szCs w:val="21"/>
        </w:rPr>
        <w:t xml:space="preserve">pri bytovom komplexe Avion </w:t>
      </w:r>
      <w:r w:rsidR="00BC6EB4" w:rsidRPr="002536E2">
        <w:rPr>
          <w:rFonts w:ascii="Arial Narrow" w:hAnsi="Arial Narrow"/>
          <w:sz w:val="21"/>
          <w:szCs w:val="21"/>
        </w:rPr>
        <w:t xml:space="preserve">osadiť </w:t>
      </w:r>
      <w:r w:rsidR="0054655A" w:rsidRPr="002536E2">
        <w:rPr>
          <w:rFonts w:ascii="Arial Narrow" w:hAnsi="Arial Narrow"/>
          <w:sz w:val="21"/>
          <w:szCs w:val="21"/>
        </w:rPr>
        <w:t>vzhľadom na zmenu osadenia cyklostojanov Slovnaftbajk</w:t>
      </w:r>
      <w:r w:rsidR="001768E8" w:rsidRPr="002536E2">
        <w:rPr>
          <w:rFonts w:ascii="Arial Narrow" w:hAnsi="Arial Narrow"/>
          <w:sz w:val="21"/>
          <w:szCs w:val="21"/>
        </w:rPr>
        <w:t xml:space="preserve"> (SO 001)</w:t>
      </w:r>
      <w:r w:rsidR="002009D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po konzultácií s</w:t>
      </w:r>
      <w:r w:rsidR="0054655A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MIB</w:t>
      </w:r>
      <w:r w:rsidR="005465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2009D3" w:rsidRPr="002536E2">
        <w:rPr>
          <w:rFonts w:ascii="Arial Narrow" w:hAnsi="Arial Narrow"/>
          <w:sz w:val="21"/>
          <w:szCs w:val="21"/>
        </w:rPr>
        <w:t xml:space="preserve">v km 0,25-0,30, vyznačené v </w:t>
      </w:r>
      <w:r w:rsidR="002009D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009D3" w:rsidRPr="002536E2">
        <w:rPr>
          <w:rFonts w:ascii="Arial Narrow" w:hAnsi="Arial Narrow"/>
          <w:sz w:val="21"/>
          <w:szCs w:val="21"/>
        </w:rPr>
        <w:t>, bod 1_14</w:t>
      </w:r>
      <w:r w:rsidR="0054655A" w:rsidRPr="002536E2">
        <w:rPr>
          <w:rFonts w:ascii="Arial Narrow" w:hAnsi="Arial Narrow"/>
          <w:sz w:val="21"/>
          <w:szCs w:val="21"/>
        </w:rPr>
        <w:t>.</w:t>
      </w:r>
    </w:p>
    <w:p w14:paraId="79CB6EF9" w14:textId="118FA536" w:rsidR="00F051CD" w:rsidRPr="002536E2" w:rsidRDefault="00F051CD" w:rsidP="00585D32">
      <w:pPr>
        <w:pStyle w:val="Nadpis3"/>
      </w:pPr>
      <w:bookmarkStart w:id="84" w:name="_Toc173315356"/>
      <w:bookmarkStart w:id="85" w:name="_Toc187685232"/>
      <w:r w:rsidRPr="002536E2">
        <w:t>SO 407 Meniareň Legionárska, stavebné úpravy objektu</w:t>
      </w:r>
      <w:bookmarkEnd w:id="84"/>
      <w:bookmarkEnd w:id="85"/>
    </w:p>
    <w:p w14:paraId="335AB7E7" w14:textId="44DACCF2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3AC3EB4" w14:textId="695E40AC" w:rsidR="00B829D4" w:rsidRPr="002536E2" w:rsidRDefault="000E3905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B829D4" w:rsidRPr="002536E2">
        <w:rPr>
          <w:rFonts w:ascii="Arial Narrow" w:hAnsi="Arial Narrow"/>
          <w:sz w:val="21"/>
          <w:szCs w:val="21"/>
        </w:rPr>
        <w:t>objekt</w:t>
      </w:r>
      <w:r w:rsidRPr="002536E2">
        <w:rPr>
          <w:rFonts w:ascii="Arial Narrow" w:hAnsi="Arial Narrow"/>
          <w:sz w:val="21"/>
          <w:szCs w:val="21"/>
        </w:rPr>
        <w:t>u rozdeliť</w:t>
      </w:r>
      <w:r w:rsidR="00B829D4" w:rsidRPr="002536E2">
        <w:rPr>
          <w:rFonts w:ascii="Arial Narrow" w:hAnsi="Arial Narrow"/>
          <w:sz w:val="21"/>
          <w:szCs w:val="21"/>
        </w:rPr>
        <w:t xml:space="preserve"> na podobjekty „stavebné úpravy“ a „technológia“</w:t>
      </w:r>
      <w:r w:rsidR="00915994"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7CD961F3" w14:textId="75F924C1" w:rsidR="00F04EA0" w:rsidRPr="002536E2" w:rsidRDefault="00F04EA0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Dočasné kontajnerové meniarne </w:t>
      </w:r>
      <w:r w:rsidR="002805F4" w:rsidRPr="002536E2">
        <w:rPr>
          <w:rFonts w:ascii="Arial Narrow" w:hAnsi="Arial Narrow"/>
          <w:sz w:val="21"/>
          <w:szCs w:val="21"/>
        </w:rPr>
        <w:t>umiestniť presne v DSP stanovených polohách</w:t>
      </w:r>
      <w:r w:rsidR="00106A32" w:rsidRPr="002536E2">
        <w:rPr>
          <w:rFonts w:ascii="Arial Narrow" w:hAnsi="Arial Narrow"/>
          <w:sz w:val="21"/>
          <w:szCs w:val="21"/>
        </w:rPr>
        <w:t>, na určených parcelách.</w:t>
      </w:r>
    </w:p>
    <w:p w14:paraId="04E63811" w14:textId="77777777" w:rsidR="00F051CD" w:rsidRPr="002536E2" w:rsidRDefault="00F051CD" w:rsidP="00585D32">
      <w:pPr>
        <w:pStyle w:val="Nadpis3"/>
      </w:pPr>
      <w:bookmarkStart w:id="86" w:name="_Toc187685233"/>
      <w:r w:rsidRPr="002536E2">
        <w:t>SO 408 Meniareň Ružová dolina, stavebné úpravy objektu</w:t>
      </w:r>
      <w:bookmarkEnd w:id="86"/>
    </w:p>
    <w:p w14:paraId="44F32B34" w14:textId="58459DCB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F523916" w14:textId="453B5526" w:rsidR="00B829D4" w:rsidRPr="002536E2" w:rsidRDefault="00915994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B829D4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64E3C716" w14:textId="77777777" w:rsidR="00F051CD" w:rsidRPr="002536E2" w:rsidRDefault="00F051CD" w:rsidP="00585D32">
      <w:pPr>
        <w:pStyle w:val="Nadpis3"/>
      </w:pPr>
      <w:bookmarkStart w:id="87" w:name="_Toc173315357"/>
      <w:bookmarkStart w:id="88" w:name="_Toc187685234"/>
      <w:r w:rsidRPr="002536E2">
        <w:t>SO 409 Meniareň Astronomická</w:t>
      </w:r>
      <w:bookmarkEnd w:id="87"/>
      <w:bookmarkEnd w:id="88"/>
    </w:p>
    <w:p w14:paraId="41D0211B" w14:textId="59769A8F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5EEEDE2" w14:textId="3F1A9B37" w:rsidR="00C05793" w:rsidRPr="002536E2" w:rsidRDefault="00915994" w:rsidP="00C057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C05793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C05793" w:rsidRPr="002536E2">
        <w:rPr>
          <w:rFonts w:ascii="Arial Narrow" w:hAnsi="Arial Narrow"/>
          <w:sz w:val="21"/>
          <w:szCs w:val="21"/>
        </w:rPr>
        <w:t>.</w:t>
      </w:r>
    </w:p>
    <w:p w14:paraId="7DA4F3CD" w14:textId="7E6D0B30" w:rsidR="006228E7" w:rsidRPr="002536E2" w:rsidRDefault="006228E7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Poloha meniarne je v kolízii s projektom predĺženia Ružinovskej radiály k TIOP Ružinov. </w:t>
      </w:r>
      <w:r w:rsidR="00A149D6" w:rsidRPr="002536E2">
        <w:rPr>
          <w:rFonts w:ascii="Arial Narrow" w:hAnsi="Arial Narrow"/>
          <w:sz w:val="21"/>
          <w:szCs w:val="21"/>
        </w:rPr>
        <w:t>Zmeniť polohu zrkadlovo oproti navrhovanej polohe</w:t>
      </w:r>
      <w:r w:rsidR="009F61A2" w:rsidRPr="002536E2">
        <w:rPr>
          <w:rFonts w:ascii="Arial Narrow" w:hAnsi="Arial Narrow"/>
          <w:sz w:val="21"/>
          <w:szCs w:val="21"/>
        </w:rPr>
        <w:t xml:space="preserve"> a 3,0 m posunúť v smere staničenia</w:t>
      </w:r>
      <w:r w:rsidR="00A149D6" w:rsidRPr="002536E2">
        <w:rPr>
          <w:rFonts w:ascii="Arial Narrow" w:hAnsi="Arial Narrow"/>
          <w:sz w:val="21"/>
          <w:szCs w:val="21"/>
        </w:rPr>
        <w:t xml:space="preserve">. </w:t>
      </w:r>
      <w:r w:rsidR="00265710" w:rsidRPr="002536E2">
        <w:rPr>
          <w:rFonts w:ascii="Arial Narrow" w:hAnsi="Arial Narrow"/>
          <w:sz w:val="21"/>
          <w:szCs w:val="21"/>
        </w:rPr>
        <w:t>Nová</w:t>
      </w:r>
      <w:r w:rsidR="00A149D6" w:rsidRPr="002536E2">
        <w:rPr>
          <w:rFonts w:ascii="Arial Narrow" w:hAnsi="Arial Narrow"/>
          <w:sz w:val="21"/>
          <w:szCs w:val="21"/>
        </w:rPr>
        <w:t xml:space="preserve"> poloha je znázornená v </w:t>
      </w:r>
      <w:r w:rsidR="00755AC3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755AC3" w:rsidRPr="002536E2">
        <w:rPr>
          <w:rFonts w:ascii="Arial Narrow" w:hAnsi="Arial Narrow"/>
          <w:sz w:val="21"/>
          <w:szCs w:val="21"/>
        </w:rPr>
        <w:t>.</w:t>
      </w:r>
    </w:p>
    <w:p w14:paraId="28F523BB" w14:textId="4C08C6CE" w:rsidR="00CA0C67" w:rsidRPr="002536E2" w:rsidDel="00407A57" w:rsidRDefault="009202FE" w:rsidP="007C2D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 novou polohou riešiť </w:t>
      </w:r>
      <w:r w:rsidR="00386341" w:rsidRPr="002536E2">
        <w:rPr>
          <w:rFonts w:ascii="Arial Narrow" w:hAnsi="Arial Narrow"/>
          <w:sz w:val="21"/>
          <w:szCs w:val="21"/>
        </w:rPr>
        <w:t>nové</w:t>
      </w:r>
      <w:r w:rsidRPr="002536E2">
        <w:rPr>
          <w:rFonts w:ascii="Arial Narrow" w:hAnsi="Arial Narrow"/>
          <w:sz w:val="21"/>
          <w:szCs w:val="21"/>
        </w:rPr>
        <w:t xml:space="preserve"> výrubové konani</w:t>
      </w:r>
      <w:r w:rsidR="00386341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(riešené v SO 001)</w:t>
      </w:r>
      <w:r w:rsidR="000A050E" w:rsidRPr="002536E2">
        <w:rPr>
          <w:rFonts w:ascii="Arial Narrow" w:hAnsi="Arial Narrow"/>
          <w:sz w:val="21"/>
          <w:szCs w:val="21"/>
        </w:rPr>
        <w:t xml:space="preserve"> a okolité úpravy terénu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5DFEA15" w14:textId="7F3B3E18" w:rsidR="00E0336F" w:rsidRPr="002536E2" w:rsidRDefault="00E0336F" w:rsidP="00585D32">
      <w:pPr>
        <w:pStyle w:val="Nadpis3"/>
      </w:pPr>
      <w:bookmarkStart w:id="89" w:name="_Toc173315358"/>
      <w:bookmarkStart w:id="90" w:name="_Toc187685235"/>
      <w:r w:rsidRPr="002536E2">
        <w:t>SO 501 Odvodnenie električkovej trate</w:t>
      </w:r>
      <w:bookmarkEnd w:id="89"/>
      <w:bookmarkEnd w:id="90"/>
    </w:p>
    <w:p w14:paraId="1BA67AF9" w14:textId="18D63162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861ACB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510C87DB" w14:textId="77E4B6AA" w:rsidR="00D2637B" w:rsidRPr="002536E2" w:rsidRDefault="00D2637B" w:rsidP="00585D32">
      <w:pPr>
        <w:pStyle w:val="Nadpis3"/>
      </w:pPr>
      <w:bookmarkStart w:id="91" w:name="_Toc173315359"/>
      <w:bookmarkStart w:id="92" w:name="_Toc187685236"/>
      <w:r w:rsidRPr="002536E2">
        <w:t>SO 510 Rekonštrukcia verejnej kanalizácie v Špitálskej ulici, km 0,000 - 0,120 el. trate</w:t>
      </w:r>
      <w:bookmarkEnd w:id="91"/>
      <w:bookmarkEnd w:id="92"/>
    </w:p>
    <w:p w14:paraId="6E67CB04" w14:textId="3AA02C4D" w:rsidR="00F172B9" w:rsidRPr="002536E2" w:rsidRDefault="004057D6" w:rsidP="0062310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92886BA" w14:textId="77777777" w:rsidR="00AE746E" w:rsidRPr="002536E2" w:rsidRDefault="00AE746E" w:rsidP="00585D32">
      <w:pPr>
        <w:pStyle w:val="Nadpis3"/>
      </w:pPr>
      <w:bookmarkStart w:id="93" w:name="_Toc173315360"/>
      <w:bookmarkStart w:id="94" w:name="_Toc187685237"/>
      <w:r w:rsidRPr="002536E2">
        <w:t>SO 511 Rekonštrukcia verejnej kanalizácie Americké nám. - Krížna ul., km 0,120 - 0,570 el. trate</w:t>
      </w:r>
      <w:bookmarkEnd w:id="93"/>
      <w:bookmarkEnd w:id="94"/>
    </w:p>
    <w:p w14:paraId="4D74B0BA" w14:textId="778066F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02817973" w14:textId="77777777" w:rsidR="003F71B3" w:rsidRPr="002536E2" w:rsidRDefault="003F71B3" w:rsidP="00585D32">
      <w:pPr>
        <w:pStyle w:val="Nadpis3"/>
      </w:pPr>
      <w:bookmarkStart w:id="95" w:name="_Toc173315361"/>
      <w:bookmarkStart w:id="96" w:name="_Toc187685238"/>
      <w:r w:rsidRPr="002536E2">
        <w:t>SO 512 Rekonštrukcia verejnej kanalizácie v Krížnej ulici, km  0,570 - 0,920 el. trate</w:t>
      </w:r>
      <w:bookmarkEnd w:id="95"/>
      <w:bookmarkEnd w:id="96"/>
    </w:p>
    <w:p w14:paraId="4C52FF11" w14:textId="40CCABE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1171C9F9" w14:textId="77777777" w:rsidR="005517CC" w:rsidRPr="002536E2" w:rsidRDefault="005517CC" w:rsidP="00585D32">
      <w:pPr>
        <w:pStyle w:val="Nadpis3"/>
      </w:pPr>
      <w:bookmarkStart w:id="97" w:name="_Toc173315362"/>
      <w:bookmarkStart w:id="98" w:name="_Toc187685239"/>
      <w:r w:rsidRPr="002536E2">
        <w:t>SO 513 Ochrana verejnej kanalizácie v Ružinovskej ul.</w:t>
      </w:r>
      <w:bookmarkEnd w:id="97"/>
      <w:bookmarkEnd w:id="98"/>
    </w:p>
    <w:p w14:paraId="3ACC6570" w14:textId="382044C4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D1453F" w:rsidRPr="002536E2">
        <w:rPr>
          <w:rFonts w:ascii="Arial Narrow" w:hAnsi="Arial Narrow"/>
          <w:sz w:val="21"/>
          <w:szCs w:val="21"/>
        </w:rPr>
        <w:t xml:space="preserve">. </w:t>
      </w:r>
    </w:p>
    <w:p w14:paraId="7010297D" w14:textId="059E253D" w:rsidR="00194461" w:rsidRPr="002536E2" w:rsidRDefault="00194461" w:rsidP="00585D32">
      <w:pPr>
        <w:pStyle w:val="Nadpis3"/>
      </w:pPr>
      <w:bookmarkStart w:id="99" w:name="_Toc173315363"/>
      <w:bookmarkStart w:id="100" w:name="_Toc187685240"/>
      <w:r w:rsidRPr="002536E2">
        <w:t>SO 514 Meniareň Astronomická, kanalizačná prípojka</w:t>
      </w:r>
      <w:bookmarkEnd w:id="99"/>
      <w:bookmarkEnd w:id="100"/>
    </w:p>
    <w:p w14:paraId="25C85A80" w14:textId="5463643F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3D37E80" w14:textId="444A993A" w:rsidR="00194461" w:rsidRPr="002536E2" w:rsidRDefault="007B62FF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Upraviť polohu</w:t>
      </w:r>
      <w:r w:rsidR="008A598B" w:rsidRPr="002536E2">
        <w:rPr>
          <w:rFonts w:ascii="Arial Narrow" w:hAnsi="Arial Narrow"/>
          <w:sz w:val="21"/>
          <w:szCs w:val="21"/>
        </w:rPr>
        <w:t xml:space="preserve"> a technické parametre</w:t>
      </w:r>
      <w:r w:rsidRPr="002536E2">
        <w:rPr>
          <w:rFonts w:ascii="Arial Narrow" w:hAnsi="Arial Narrow"/>
          <w:sz w:val="21"/>
          <w:szCs w:val="21"/>
        </w:rPr>
        <w:t xml:space="preserve"> kanalizačnej prípojky z dôvodu zmeny polohy Meniarne Astronomická (</w:t>
      </w:r>
      <w:r w:rsidR="00EC65B8" w:rsidRPr="002536E2">
        <w:rPr>
          <w:rFonts w:ascii="Arial Narrow" w:hAnsi="Arial Narrow"/>
          <w:sz w:val="21"/>
          <w:szCs w:val="21"/>
        </w:rPr>
        <w:t>ktorej</w:t>
      </w:r>
      <w:r w:rsidRPr="002536E2">
        <w:rPr>
          <w:rFonts w:ascii="Arial Narrow" w:hAnsi="Arial Narrow"/>
          <w:sz w:val="21"/>
          <w:szCs w:val="21"/>
        </w:rPr>
        <w:t xml:space="preserve"> navrhnut</w:t>
      </w:r>
      <w:r w:rsidR="00EC65B8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poloh</w:t>
      </w:r>
      <w:r w:rsidR="00EC65B8" w:rsidRPr="002536E2">
        <w:rPr>
          <w:rFonts w:ascii="Arial Narrow" w:hAnsi="Arial Narrow"/>
          <w:sz w:val="21"/>
          <w:szCs w:val="21"/>
        </w:rPr>
        <w:t>a je v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EC65B8" w:rsidRPr="002536E2">
        <w:rPr>
          <w:rFonts w:ascii="Arial Narrow" w:hAnsi="Arial Narrow"/>
          <w:sz w:val="21"/>
          <w:szCs w:val="21"/>
        </w:rPr>
        <w:t xml:space="preserve">kolízii </w:t>
      </w:r>
      <w:r w:rsidRPr="002536E2">
        <w:rPr>
          <w:rFonts w:ascii="Arial Narrow" w:hAnsi="Arial Narrow"/>
          <w:sz w:val="21"/>
          <w:szCs w:val="21"/>
        </w:rPr>
        <w:t>s návrhom predĺženia Ružinovskej radiály). Úprav</w:t>
      </w:r>
      <w:r w:rsidR="00B63B7E" w:rsidRPr="002536E2">
        <w:rPr>
          <w:rFonts w:ascii="Arial Narrow" w:hAnsi="Arial Narrow"/>
          <w:sz w:val="21"/>
          <w:szCs w:val="21"/>
        </w:rPr>
        <w:t>a</w:t>
      </w:r>
      <w:r w:rsidR="00E40D80" w:rsidRPr="002536E2">
        <w:rPr>
          <w:rFonts w:ascii="Arial Narrow" w:hAnsi="Arial Narrow"/>
          <w:sz w:val="21"/>
          <w:szCs w:val="21"/>
        </w:rPr>
        <w:t xml:space="preserve"> polohy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22F77" w:rsidRPr="002536E2">
        <w:rPr>
          <w:rFonts w:ascii="Arial Narrow" w:hAnsi="Arial Narrow"/>
          <w:sz w:val="21"/>
          <w:szCs w:val="21"/>
        </w:rPr>
        <w:t xml:space="preserve">meniarne </w:t>
      </w:r>
      <w:r w:rsidR="00B63B7E" w:rsidRPr="002536E2">
        <w:rPr>
          <w:rFonts w:ascii="Arial Narrow" w:hAnsi="Arial Narrow"/>
          <w:sz w:val="21"/>
          <w:szCs w:val="21"/>
        </w:rPr>
        <w:t>je</w:t>
      </w:r>
      <w:r w:rsidRPr="002536E2">
        <w:rPr>
          <w:rFonts w:ascii="Arial Narrow" w:hAnsi="Arial Narrow"/>
          <w:sz w:val="21"/>
          <w:szCs w:val="21"/>
        </w:rPr>
        <w:t xml:space="preserve"> znázornen</w:t>
      </w:r>
      <w:r w:rsidR="00B63B7E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4FC286F" w14:textId="56EBD94E" w:rsidR="008B57C0" w:rsidRPr="002536E2" w:rsidRDefault="008B57C0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potrebu demontáže exis</w:t>
      </w:r>
      <w:r w:rsidR="0046040A" w:rsidRPr="002536E2">
        <w:rPr>
          <w:rFonts w:ascii="Arial Narrow" w:hAnsi="Arial Narrow"/>
          <w:sz w:val="21"/>
          <w:szCs w:val="21"/>
        </w:rPr>
        <w:t>tujúcej dažďovej kanalizácie DN200.</w:t>
      </w:r>
    </w:p>
    <w:p w14:paraId="2481CE5E" w14:textId="23402AFB" w:rsidR="000A050E" w:rsidRPr="002536E2" w:rsidRDefault="000A050E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 zmysle zmenenej polohy </w:t>
      </w:r>
      <w:r w:rsidR="00FE041B" w:rsidRPr="002536E2">
        <w:rPr>
          <w:rFonts w:ascii="Arial Narrow" w:hAnsi="Arial Narrow"/>
          <w:sz w:val="21"/>
          <w:szCs w:val="21"/>
        </w:rPr>
        <w:t>kanalizácie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6B877F" w14:textId="77777777" w:rsidR="00361029" w:rsidRPr="002536E2" w:rsidRDefault="00361029" w:rsidP="00585D32">
      <w:pPr>
        <w:pStyle w:val="Nadpis3"/>
      </w:pPr>
      <w:bookmarkStart w:id="101" w:name="_Toc173315364"/>
      <w:bookmarkStart w:id="102" w:name="_Toc187685241"/>
      <w:r w:rsidRPr="002536E2">
        <w:t>SO 515 Preložka kanalizácie DN300 v Krížnej ul.</w:t>
      </w:r>
      <w:bookmarkEnd w:id="101"/>
      <w:bookmarkEnd w:id="102"/>
    </w:p>
    <w:p w14:paraId="72937979" w14:textId="0425E8B0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bookmarkStart w:id="103" w:name="_Hlk187778806"/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15757F5" w14:textId="1F0746D7" w:rsidR="00E240FF" w:rsidRPr="002536E2" w:rsidRDefault="00E240FF" w:rsidP="00585D32">
      <w:pPr>
        <w:pStyle w:val="Nadpis3"/>
      </w:pPr>
      <w:bookmarkStart w:id="104" w:name="_Toc173315365"/>
      <w:bookmarkStart w:id="105" w:name="_Toc187685242"/>
      <w:bookmarkEnd w:id="103"/>
      <w:r w:rsidRPr="002536E2">
        <w:t>SO 516 Meniareň Astronomická, vodovodná prípojka</w:t>
      </w:r>
      <w:bookmarkEnd w:id="104"/>
      <w:bookmarkEnd w:id="105"/>
    </w:p>
    <w:p w14:paraId="68E466C2" w14:textId="417A9763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bookmarkStart w:id="106" w:name="_Hlk187778832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106"/>
    <w:p w14:paraId="3171A2D6" w14:textId="77777777" w:rsidR="00B70732" w:rsidRPr="002536E2" w:rsidRDefault="00B63B7E" w:rsidP="00BF458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</w:t>
      </w:r>
      <w:r w:rsidR="00FE041B" w:rsidRPr="002536E2">
        <w:rPr>
          <w:rFonts w:ascii="Arial Narrow" w:hAnsi="Arial Narrow"/>
          <w:sz w:val="21"/>
          <w:szCs w:val="21"/>
        </w:rPr>
        <w:t xml:space="preserve">a technické parametre </w:t>
      </w:r>
      <w:r w:rsidRPr="002536E2">
        <w:rPr>
          <w:rFonts w:ascii="Arial Narrow" w:hAnsi="Arial Narrow"/>
          <w:sz w:val="21"/>
          <w:szCs w:val="21"/>
        </w:rPr>
        <w:t>vodovodnej prípojky z dôvodu zmeny polohy Meniarne Astronomická (ktorej navrhnutá poloha je v kolízii s návrhom predĺženia Ružinovskej radiály). Úprava</w:t>
      </w:r>
      <w:r w:rsidR="00422F77" w:rsidRPr="002536E2">
        <w:rPr>
          <w:rFonts w:ascii="Arial Narrow" w:hAnsi="Arial Narrow"/>
          <w:sz w:val="21"/>
          <w:szCs w:val="21"/>
        </w:rPr>
        <w:t xml:space="preserve"> polohy meniarne</w:t>
      </w:r>
      <w:r w:rsidRPr="002536E2">
        <w:rPr>
          <w:rFonts w:ascii="Arial Narrow" w:hAnsi="Arial Narrow"/>
          <w:sz w:val="21"/>
          <w:szCs w:val="21"/>
        </w:rPr>
        <w:t xml:space="preserve">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8498B7E" w14:textId="7E716789" w:rsidR="00B13C63" w:rsidRPr="002536E2" w:rsidRDefault="00B70732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</w:t>
      </w:r>
      <w:r w:rsidR="005A6660" w:rsidRPr="002536E2">
        <w:rPr>
          <w:rFonts w:ascii="Arial Narrow" w:hAnsi="Arial Narrow"/>
          <w:sz w:val="21"/>
          <w:szCs w:val="21"/>
        </w:rPr>
        <w:t xml:space="preserve">zmenu polohy vodovodu prehodnotiť potrebu </w:t>
      </w:r>
      <w:r w:rsidR="00875655" w:rsidRPr="002536E2">
        <w:rPr>
          <w:rFonts w:ascii="Arial Narrow" w:hAnsi="Arial Narrow"/>
          <w:sz w:val="21"/>
          <w:szCs w:val="21"/>
        </w:rPr>
        <w:t xml:space="preserve">a polohy </w:t>
      </w:r>
      <w:r w:rsidR="005A6660" w:rsidRPr="002536E2">
        <w:rPr>
          <w:rFonts w:ascii="Arial Narrow" w:hAnsi="Arial Narrow"/>
          <w:sz w:val="21"/>
          <w:szCs w:val="21"/>
        </w:rPr>
        <w:t>realizovania štartovacích jám pre pretláčanie vodovodu medzi vzrastlými stromami.</w:t>
      </w:r>
      <w:r w:rsidR="00B63B7E" w:rsidRPr="002536E2">
        <w:rPr>
          <w:rFonts w:ascii="Arial Narrow" w:hAnsi="Arial Narrow"/>
          <w:sz w:val="21"/>
          <w:szCs w:val="21"/>
        </w:rPr>
        <w:t xml:space="preserve"> </w:t>
      </w:r>
    </w:p>
    <w:p w14:paraId="13BDA9D2" w14:textId="4A2E643D" w:rsidR="00E240FF" w:rsidRPr="002536E2" w:rsidRDefault="0067272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="00C8672A" w:rsidRPr="002536E2">
        <w:rPr>
          <w:rFonts w:ascii="Arial Narrow" w:hAnsi="Arial Narrow"/>
          <w:sz w:val="21"/>
          <w:szCs w:val="21"/>
        </w:rPr>
        <w:t>vodovodu</w:t>
      </w:r>
      <w:r w:rsidR="00B13C63" w:rsidRPr="002536E2">
        <w:rPr>
          <w:rFonts w:ascii="Arial Narrow" w:hAnsi="Arial Narrow"/>
          <w:sz w:val="21"/>
          <w:szCs w:val="21"/>
        </w:rPr>
        <w:t>.</w:t>
      </w:r>
      <w:r w:rsidRPr="002536E2" w:rsidDel="00085975">
        <w:rPr>
          <w:rFonts w:ascii="Arial Narrow" w:hAnsi="Arial Narrow"/>
          <w:sz w:val="21"/>
          <w:szCs w:val="21"/>
        </w:rPr>
        <w:t xml:space="preserve"> </w:t>
      </w:r>
    </w:p>
    <w:p w14:paraId="49D0FC8C" w14:textId="77777777" w:rsidR="00AD4F98" w:rsidRPr="002536E2" w:rsidRDefault="00AD4F98" w:rsidP="00585D32">
      <w:pPr>
        <w:pStyle w:val="Nadpis3"/>
      </w:pPr>
      <w:bookmarkStart w:id="107" w:name="_Toc173315366"/>
      <w:bookmarkStart w:id="108" w:name="_Toc187685243"/>
      <w:r w:rsidRPr="002536E2">
        <w:t>SO 517 Ochrana vodovodnej prípojky v Krížnej ulici, v km 0,665 el. trate</w:t>
      </w:r>
      <w:bookmarkEnd w:id="107"/>
      <w:bookmarkEnd w:id="108"/>
    </w:p>
    <w:p w14:paraId="350376E4" w14:textId="0B04E02F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20C62E75" w14:textId="77777777" w:rsidR="00EA76D5" w:rsidRPr="002536E2" w:rsidRDefault="00EA76D5" w:rsidP="00585D32">
      <w:pPr>
        <w:pStyle w:val="Nadpis3"/>
      </w:pPr>
      <w:bookmarkStart w:id="109" w:name="_Toc173315367"/>
      <w:bookmarkStart w:id="110" w:name="_Toc187685244"/>
      <w:r w:rsidRPr="002536E2">
        <w:t>SO 518 Ochrana vodovodnej prípojky v Krížnej ulici, v km 0,685 el. trate.</w:t>
      </w:r>
      <w:bookmarkEnd w:id="109"/>
      <w:bookmarkEnd w:id="110"/>
    </w:p>
    <w:p w14:paraId="1EF31FEB" w14:textId="3DF56D12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48BC38AA" w14:textId="77777777" w:rsidR="004C140B" w:rsidRPr="002536E2" w:rsidRDefault="004C140B" w:rsidP="00585D32">
      <w:pPr>
        <w:pStyle w:val="Nadpis3"/>
      </w:pPr>
      <w:bookmarkStart w:id="111" w:name="_Toc173315368"/>
      <w:bookmarkStart w:id="112" w:name="_Toc187685245"/>
      <w:r w:rsidRPr="002536E2">
        <w:t>SO 519 Ochrana vodovodu v ulici Americké nám. - Krížna ul., km 0,120 - 0,570 el. trate</w:t>
      </w:r>
      <w:bookmarkEnd w:id="111"/>
      <w:bookmarkEnd w:id="112"/>
    </w:p>
    <w:p w14:paraId="7AE0BA80" w14:textId="673F1CB8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680687E0" w14:textId="77777777" w:rsidR="001C5281" w:rsidRPr="002536E2" w:rsidRDefault="001C5281" w:rsidP="00585D32">
      <w:pPr>
        <w:pStyle w:val="Nadpis3"/>
      </w:pPr>
      <w:bookmarkStart w:id="113" w:name="_Toc173315369"/>
      <w:bookmarkStart w:id="114" w:name="_Toc187685246"/>
      <w:r w:rsidRPr="002536E2">
        <w:t>SO 520 Ochrana vodovodu v Krížnej ulici v km  0,570 - 0,920 el. trate</w:t>
      </w:r>
      <w:bookmarkEnd w:id="113"/>
      <w:bookmarkEnd w:id="114"/>
    </w:p>
    <w:p w14:paraId="26E3A8C4" w14:textId="0A920423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3FD3BFA5" w14:textId="2FFB74CE" w:rsidR="009B0B03" w:rsidRPr="002536E2" w:rsidRDefault="009B0B03" w:rsidP="00585D32">
      <w:pPr>
        <w:pStyle w:val="Nadpis3"/>
      </w:pPr>
      <w:bookmarkStart w:id="115" w:name="_Toc173315370"/>
      <w:bookmarkStart w:id="116" w:name="_Toc187685247"/>
      <w:r w:rsidRPr="002536E2">
        <w:t>SO 521 Ochrana vodovodu v Ružinovskej ul.</w:t>
      </w:r>
      <w:bookmarkEnd w:id="115"/>
      <w:bookmarkEnd w:id="116"/>
    </w:p>
    <w:p w14:paraId="24899DF5" w14:textId="5A93BE6B" w:rsidR="00EA39AB" w:rsidRPr="002536E2" w:rsidRDefault="0007302B" w:rsidP="00EA39A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A39A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9FD5138" w14:textId="3779E726" w:rsidR="00EB6D49" w:rsidRPr="002536E2" w:rsidRDefault="00EB6D49" w:rsidP="009B0B0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26DFC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D21501" w:rsidRPr="002536E2">
        <w:rPr>
          <w:rFonts w:ascii="Arial Narrow" w:hAnsi="Arial Narrow"/>
          <w:sz w:val="21"/>
          <w:szCs w:val="21"/>
        </w:rPr>
        <w:t xml:space="preserve">pri </w:t>
      </w:r>
      <w:r w:rsidR="00087780" w:rsidRPr="002536E2">
        <w:rPr>
          <w:rFonts w:ascii="Arial Narrow" w:hAnsi="Arial Narrow"/>
          <w:sz w:val="21"/>
          <w:szCs w:val="21"/>
        </w:rPr>
        <w:t xml:space="preserve">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57881" w:rsidRPr="002536E2">
        <w:rPr>
          <w:rFonts w:ascii="Arial Narrow" w:hAnsi="Arial Narrow"/>
          <w:sz w:val="21"/>
          <w:szCs w:val="21"/>
        </w:rPr>
        <w:t>.</w:t>
      </w:r>
    </w:p>
    <w:p w14:paraId="568E294C" w14:textId="5D5BADB4" w:rsidR="00C52C6A" w:rsidRPr="002536E2" w:rsidRDefault="00C52C6A" w:rsidP="00AA467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 dôvodu napriamenia priechodu pre chodcov a cyklistov v km 2,80</w:t>
      </w:r>
      <w:r w:rsidR="00824601" w:rsidRPr="002536E2">
        <w:rPr>
          <w:rFonts w:ascii="Arial Narrow" w:hAnsi="Arial Narrow"/>
          <w:sz w:val="21"/>
          <w:szCs w:val="21"/>
        </w:rPr>
        <w:t xml:space="preserve"> (riešené v</w:t>
      </w:r>
      <w:r w:rsidR="005C0B56" w:rsidRPr="002536E2">
        <w:rPr>
          <w:rFonts w:ascii="Arial Narrow" w:hAnsi="Arial Narrow"/>
          <w:sz w:val="21"/>
          <w:szCs w:val="21"/>
        </w:rPr>
        <w:t xml:space="preserve"> pripomienke 2_73 pre </w:t>
      </w:r>
      <w:r w:rsidR="00824601" w:rsidRPr="002536E2">
        <w:rPr>
          <w:rFonts w:ascii="Arial Narrow" w:hAnsi="Arial Narrow"/>
          <w:sz w:val="21"/>
          <w:szCs w:val="21"/>
        </w:rPr>
        <w:t xml:space="preserve">SO </w:t>
      </w:r>
      <w:r w:rsidR="005C0B56" w:rsidRPr="002536E2">
        <w:rPr>
          <w:rFonts w:ascii="Arial Narrow" w:hAnsi="Arial Narrow"/>
          <w:sz w:val="21"/>
          <w:szCs w:val="21"/>
        </w:rPr>
        <w:t>031</w:t>
      </w:r>
      <w:r w:rsidR="00732699" w:rsidRPr="002536E2">
        <w:rPr>
          <w:rFonts w:ascii="Arial Narrow" w:hAnsi="Arial Narrow"/>
          <w:sz w:val="21"/>
          <w:szCs w:val="21"/>
        </w:rPr>
        <w:t>,</w:t>
      </w:r>
      <w:r w:rsidR="005C0B56" w:rsidRPr="002536E2">
        <w:rPr>
          <w:rFonts w:ascii="Arial Narrow" w:hAnsi="Arial Narrow"/>
          <w:sz w:val="21"/>
          <w:szCs w:val="21"/>
        </w:rPr>
        <w:t xml:space="preserve"> </w:t>
      </w:r>
      <w:r w:rsidR="00824601" w:rsidRPr="002536E2">
        <w:rPr>
          <w:rFonts w:ascii="Arial Narrow" w:hAnsi="Arial Narrow"/>
          <w:sz w:val="21"/>
          <w:szCs w:val="21"/>
        </w:rPr>
        <w:t>SO 101</w:t>
      </w:r>
      <w:r w:rsidR="00732699" w:rsidRPr="002536E2">
        <w:rPr>
          <w:rFonts w:ascii="Arial Narrow" w:hAnsi="Arial Narrow"/>
          <w:sz w:val="21"/>
          <w:szCs w:val="21"/>
        </w:rPr>
        <w:t xml:space="preserve"> a SO 124</w:t>
      </w:r>
      <w:r w:rsidR="006A7B57" w:rsidRPr="002536E2">
        <w:rPr>
          <w:rFonts w:ascii="Arial Narrow" w:hAnsi="Arial Narrow"/>
          <w:sz w:val="21"/>
          <w:szCs w:val="21"/>
        </w:rPr>
        <w:t xml:space="preserve"> a v pripomienke 2_76 pre SO 790</w:t>
      </w:r>
      <w:r w:rsidR="00773BFF" w:rsidRPr="002536E2">
        <w:rPr>
          <w:rFonts w:ascii="Arial Narrow" w:hAnsi="Arial Narrow"/>
          <w:sz w:val="21"/>
          <w:szCs w:val="21"/>
        </w:rPr>
        <w:t>)</w:t>
      </w:r>
      <w:r w:rsidR="001932E1" w:rsidRPr="002536E2">
        <w:rPr>
          <w:rFonts w:ascii="Arial Narrow" w:hAnsi="Arial Narrow"/>
          <w:sz w:val="21"/>
          <w:szCs w:val="21"/>
        </w:rPr>
        <w:t xml:space="preserve"> posunúť stromovú jamu </w:t>
      </w:r>
      <w:r w:rsidR="00540CC7" w:rsidRPr="002536E2">
        <w:rPr>
          <w:rFonts w:ascii="Arial Narrow" w:hAnsi="Arial Narrow"/>
          <w:sz w:val="21"/>
          <w:szCs w:val="21"/>
        </w:rPr>
        <w:t xml:space="preserve">so stromom </w:t>
      </w:r>
      <w:r w:rsidR="005F1E3C" w:rsidRPr="002536E2">
        <w:rPr>
          <w:rFonts w:ascii="Arial Narrow" w:hAnsi="Arial Narrow"/>
          <w:sz w:val="21"/>
          <w:szCs w:val="21"/>
        </w:rPr>
        <w:t>o 3 m späť v smere staničenia</w:t>
      </w:r>
      <w:r w:rsidR="0015176A" w:rsidRPr="002536E2">
        <w:rPr>
          <w:rFonts w:ascii="Arial Narrow" w:hAnsi="Arial Narrow"/>
          <w:sz w:val="21"/>
          <w:szCs w:val="21"/>
        </w:rPr>
        <w:t>.</w:t>
      </w:r>
      <w:r w:rsidR="006F21F3" w:rsidRPr="002536E2">
        <w:rPr>
          <w:rFonts w:ascii="Arial Narrow" w:hAnsi="Arial Narrow"/>
          <w:sz w:val="21"/>
          <w:szCs w:val="21"/>
        </w:rPr>
        <w:t> </w:t>
      </w:r>
      <w:r w:rsidR="0015176A" w:rsidRPr="002536E2">
        <w:rPr>
          <w:rFonts w:ascii="Arial Narrow" w:hAnsi="Arial Narrow"/>
          <w:sz w:val="21"/>
          <w:szCs w:val="21"/>
        </w:rPr>
        <w:t>N</w:t>
      </w:r>
      <w:r w:rsidR="006F21F3" w:rsidRPr="002536E2">
        <w:rPr>
          <w:rFonts w:ascii="Arial Narrow" w:hAnsi="Arial Narrow"/>
          <w:sz w:val="21"/>
          <w:szCs w:val="21"/>
        </w:rPr>
        <w:t xml:space="preserve">ovej polohe stromovej jamy </w:t>
      </w:r>
      <w:r w:rsidR="0015176A" w:rsidRPr="002536E2">
        <w:rPr>
          <w:rFonts w:ascii="Arial Narrow" w:hAnsi="Arial Narrow"/>
          <w:sz w:val="21"/>
          <w:szCs w:val="21"/>
        </w:rPr>
        <w:t xml:space="preserve">prispôsobiť </w:t>
      </w:r>
      <w:r w:rsidR="006F21F3" w:rsidRPr="002536E2">
        <w:rPr>
          <w:rFonts w:ascii="Arial Narrow" w:hAnsi="Arial Narrow"/>
          <w:sz w:val="21"/>
          <w:szCs w:val="21"/>
        </w:rPr>
        <w:t>povrchovú úpravu chodníka</w:t>
      </w:r>
      <w:r w:rsidR="00691F97" w:rsidRPr="002536E2">
        <w:rPr>
          <w:rFonts w:ascii="Arial Narrow" w:hAnsi="Arial Narrow"/>
          <w:sz w:val="21"/>
          <w:szCs w:val="21"/>
        </w:rPr>
        <w:t xml:space="preserve"> a</w:t>
      </w:r>
      <w:r w:rsidR="0015176A" w:rsidRPr="002536E2">
        <w:rPr>
          <w:rFonts w:ascii="Arial Narrow" w:hAnsi="Arial Narrow"/>
          <w:sz w:val="21"/>
          <w:szCs w:val="21"/>
        </w:rPr>
        <w:t xml:space="preserve"> spojiť s povrchovou úpravou chodníka </w:t>
      </w:r>
      <w:r w:rsidR="003D5B6A" w:rsidRPr="002536E2">
        <w:rPr>
          <w:rFonts w:ascii="Arial Narrow" w:hAnsi="Arial Narrow"/>
          <w:sz w:val="21"/>
          <w:szCs w:val="21"/>
        </w:rPr>
        <w:t>riešenou v SO 124.</w:t>
      </w:r>
      <w:r w:rsidR="006F21F3" w:rsidRPr="002536E2">
        <w:rPr>
          <w:rFonts w:ascii="Arial Narrow" w:hAnsi="Arial Narrow"/>
          <w:sz w:val="21"/>
          <w:szCs w:val="21"/>
        </w:rPr>
        <w:t xml:space="preserve"> </w:t>
      </w:r>
      <w:r w:rsidR="0043791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379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37913" w:rsidRPr="002536E2">
        <w:rPr>
          <w:rFonts w:ascii="Arial Narrow" w:hAnsi="Arial Narrow"/>
          <w:sz w:val="21"/>
          <w:szCs w:val="21"/>
        </w:rPr>
        <w:t>, bod 2_69</w:t>
      </w:r>
      <w:r w:rsidR="00786CB7" w:rsidRPr="002536E2">
        <w:rPr>
          <w:rFonts w:ascii="Arial Narrow" w:hAnsi="Arial Narrow"/>
          <w:sz w:val="21"/>
          <w:szCs w:val="21"/>
        </w:rPr>
        <w:t xml:space="preserve">, riešenie je orientačne znázornené v </w:t>
      </w:r>
      <w:r w:rsidR="000B3F4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6CB7" w:rsidRPr="002536E2">
        <w:rPr>
          <w:rFonts w:ascii="Arial Narrow" w:hAnsi="Arial Narrow"/>
          <w:sz w:val="21"/>
          <w:szCs w:val="21"/>
        </w:rPr>
        <w:t xml:space="preserve">. Detaily stromovej jamy riešiť v zmysle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86CB7" w:rsidRPr="002536E2">
        <w:rPr>
          <w:rFonts w:ascii="Arial Narrow" w:hAnsi="Arial Narrow"/>
          <w:sz w:val="21"/>
          <w:szCs w:val="21"/>
        </w:rPr>
        <w:t>.</w:t>
      </w:r>
    </w:p>
    <w:p w14:paraId="448E842C" w14:textId="21F469A7" w:rsidR="00EE478F" w:rsidRPr="002536E2" w:rsidRDefault="00EE478F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km 2,975 prekládku vodovodu riešiť spôsobom bez poškodenia bežeckej dráhy okolo jazera Štrkovec</w:t>
      </w:r>
      <w:r w:rsidR="008860EC" w:rsidRPr="002536E2">
        <w:rPr>
          <w:rFonts w:ascii="Arial Narrow" w:hAnsi="Arial Narrow"/>
          <w:sz w:val="21"/>
          <w:szCs w:val="21"/>
        </w:rPr>
        <w:t>.</w:t>
      </w:r>
    </w:p>
    <w:p w14:paraId="66A3786E" w14:textId="51095733" w:rsidR="00330888" w:rsidRPr="002536E2" w:rsidRDefault="005E78DB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Ner</w:t>
      </w:r>
      <w:r w:rsidR="00E6352B" w:rsidRPr="002536E2">
        <w:rPr>
          <w:rFonts w:ascii="Arial Narrow" w:hAnsi="Arial Narrow"/>
          <w:sz w:val="21"/>
          <w:szCs w:val="21"/>
        </w:rPr>
        <w:t>ealizova</w:t>
      </w:r>
      <w:r w:rsidRPr="002536E2">
        <w:rPr>
          <w:rFonts w:ascii="Arial Narrow" w:hAnsi="Arial Narrow"/>
          <w:sz w:val="21"/>
          <w:szCs w:val="21"/>
        </w:rPr>
        <w:t xml:space="preserve">ť </w:t>
      </w:r>
      <w:r w:rsidR="00E6352B" w:rsidRPr="002536E2">
        <w:rPr>
          <w:rFonts w:ascii="Arial Narrow" w:hAnsi="Arial Narrow"/>
          <w:sz w:val="21"/>
          <w:szCs w:val="21"/>
        </w:rPr>
        <w:t>vetvu V6 v</w:t>
      </w:r>
      <w:r w:rsidR="00330888" w:rsidRPr="002536E2">
        <w:rPr>
          <w:rFonts w:ascii="Arial Narrow" w:hAnsi="Arial Narrow"/>
          <w:sz w:val="21"/>
          <w:szCs w:val="21"/>
        </w:rPr>
        <w:t xml:space="preserve"> km </w:t>
      </w:r>
      <w:r w:rsidR="00253977" w:rsidRPr="002536E2">
        <w:rPr>
          <w:rFonts w:ascii="Arial Narrow" w:hAnsi="Arial Narrow"/>
          <w:sz w:val="21"/>
          <w:szCs w:val="21"/>
        </w:rPr>
        <w:t>4,</w:t>
      </w:r>
      <w:r w:rsidR="00DD767C" w:rsidRPr="002536E2">
        <w:rPr>
          <w:rFonts w:ascii="Arial Narrow" w:hAnsi="Arial Narrow"/>
          <w:sz w:val="21"/>
          <w:szCs w:val="21"/>
        </w:rPr>
        <w:t>28</w:t>
      </w:r>
      <w:r w:rsidR="00703B57" w:rsidRPr="002536E2">
        <w:rPr>
          <w:rFonts w:ascii="Arial Narrow" w:hAnsi="Arial Narrow"/>
          <w:sz w:val="21"/>
          <w:szCs w:val="21"/>
        </w:rPr>
        <w:t>5</w:t>
      </w:r>
      <w:r w:rsidR="00550D2B" w:rsidRPr="002536E2">
        <w:rPr>
          <w:rFonts w:ascii="Arial Narrow" w:hAnsi="Arial Narrow"/>
          <w:sz w:val="21"/>
          <w:szCs w:val="21"/>
        </w:rPr>
        <w:t>.</w:t>
      </w:r>
    </w:p>
    <w:p w14:paraId="5F94917B" w14:textId="08FDA1DA" w:rsidR="000729A2" w:rsidRPr="002536E2" w:rsidRDefault="000729A2" w:rsidP="00585D32">
      <w:pPr>
        <w:pStyle w:val="Nadpis3"/>
      </w:pPr>
      <w:bookmarkStart w:id="117" w:name="_Toc173315371"/>
      <w:bookmarkStart w:id="118" w:name="_Toc187685248"/>
      <w:r w:rsidRPr="002536E2">
        <w:t xml:space="preserve">SO 523 </w:t>
      </w:r>
      <w:r w:rsidR="00342F27" w:rsidRPr="002536E2">
        <w:t>Preložka kanalizácie v električkovom telese v Ružinovskej ulici</w:t>
      </w:r>
      <w:bookmarkEnd w:id="117"/>
      <w:bookmarkEnd w:id="118"/>
    </w:p>
    <w:p w14:paraId="088737A2" w14:textId="7D49DD1F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6B5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19E0F72" w14:textId="455FACAC" w:rsidR="000729A2" w:rsidRPr="002536E2" w:rsidRDefault="00342F27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realizáciu bezbariérových úprav po rozkopávkach pri PPP na južných vetvách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>Bajkalská</w:t>
      </w:r>
      <w:r w:rsidR="00BF2383" w:rsidRPr="002536E2">
        <w:rPr>
          <w:rFonts w:ascii="Arial Narrow" w:hAnsi="Arial Narrow"/>
          <w:sz w:val="21"/>
          <w:szCs w:val="21"/>
        </w:rPr>
        <w:t>.</w:t>
      </w:r>
    </w:p>
    <w:p w14:paraId="53D8ED5B" w14:textId="027015E2" w:rsidR="004E08A8" w:rsidRPr="002536E2" w:rsidRDefault="004E08A8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736172" w:rsidRPr="002536E2">
        <w:rPr>
          <w:rFonts w:ascii="Arial Narrow" w:hAnsi="Arial Narrow"/>
          <w:sz w:val="21"/>
          <w:szCs w:val="21"/>
        </w:rPr>
        <w:t xml:space="preserve">pri 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36172" w:rsidRPr="002536E2">
        <w:rPr>
          <w:rFonts w:ascii="Arial Narrow" w:hAnsi="Arial Narrow"/>
          <w:sz w:val="21"/>
          <w:szCs w:val="21"/>
        </w:rPr>
        <w:t>.</w:t>
      </w:r>
    </w:p>
    <w:p w14:paraId="7274B7E1" w14:textId="77777777" w:rsidR="00B31AB8" w:rsidRPr="002536E2" w:rsidRDefault="00B31AB8" w:rsidP="00585D32">
      <w:pPr>
        <w:pStyle w:val="Nadpis3"/>
      </w:pPr>
      <w:bookmarkStart w:id="119" w:name="_Toc54772123"/>
      <w:bookmarkStart w:id="120" w:name="_Toc173315372"/>
      <w:bookmarkStart w:id="121" w:name="_Toc187685249"/>
      <w:r w:rsidRPr="002536E2">
        <w:t xml:space="preserve">SO 590 </w:t>
      </w:r>
      <w:bookmarkEnd w:id="119"/>
      <w:r w:rsidRPr="002536E2">
        <w:t>Čerpacia stanica pod mostom Bajkalská</w:t>
      </w:r>
      <w:bookmarkEnd w:id="120"/>
      <w:bookmarkEnd w:id="121"/>
    </w:p>
    <w:p w14:paraId="6F30A1E4" w14:textId="5702560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. </w:t>
      </w:r>
    </w:p>
    <w:p w14:paraId="37C35E80" w14:textId="77777777" w:rsidR="00A924C3" w:rsidRPr="002536E2" w:rsidRDefault="00A924C3" w:rsidP="00585D32">
      <w:pPr>
        <w:pStyle w:val="Nadpis3"/>
      </w:pPr>
      <w:bookmarkStart w:id="122" w:name="_Toc173315373"/>
      <w:bookmarkStart w:id="123" w:name="_Toc187685250"/>
      <w:r w:rsidRPr="002536E2">
        <w:lastRenderedPageBreak/>
        <w:t>SO 601 Modernizácia trolejového vedenia</w:t>
      </w:r>
      <w:bookmarkEnd w:id="122"/>
      <w:bookmarkEnd w:id="123"/>
      <w:r w:rsidRPr="002536E2">
        <w:t xml:space="preserve"> </w:t>
      </w:r>
    </w:p>
    <w:p w14:paraId="71A787B1" w14:textId="1D1C389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 s nasledovnými zmenami: </w:t>
      </w:r>
    </w:p>
    <w:p w14:paraId="4A0438CE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2C57AB6" w14:textId="5316A36C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D3279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99809D1" w14:textId="64CC571C" w:rsidR="00666A13" w:rsidRPr="002536E2" w:rsidRDefault="00666A13" w:rsidP="00666A1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Napínacie závažie </w:t>
      </w:r>
      <w:r w:rsidR="002C5665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vždy vo vnútri trakčného stožiaru, upresnenie podľa </w:t>
      </w:r>
      <w:r w:rsidR="002C56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C13EBB" w14:textId="0FACFB2A" w:rsidR="0069535B" w:rsidRPr="002536E2" w:rsidRDefault="007270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</w:t>
      </w:r>
      <w:r w:rsidR="00D23C4A" w:rsidRPr="002536E2">
        <w:rPr>
          <w:rFonts w:ascii="Arial Narrow" w:hAnsi="Arial Narrow"/>
          <w:sz w:val="21"/>
          <w:szCs w:val="21"/>
        </w:rPr>
        <w:t xml:space="preserve">trolejového vedenia </w:t>
      </w:r>
      <w:r w:rsidRPr="002536E2">
        <w:rPr>
          <w:rFonts w:ascii="Arial Narrow" w:hAnsi="Arial Narrow"/>
          <w:sz w:val="21"/>
          <w:szCs w:val="21"/>
        </w:rPr>
        <w:t>s</w:t>
      </w:r>
      <w:r w:rsidR="00D23C4A" w:rsidRPr="002536E2">
        <w:rPr>
          <w:rFonts w:ascii="Arial Narrow" w:hAnsi="Arial Narrow"/>
          <w:sz w:val="21"/>
          <w:szCs w:val="21"/>
        </w:rPr>
        <w:t> inými</w:t>
      </w:r>
      <w:r w:rsidRPr="002536E2">
        <w:rPr>
          <w:rFonts w:ascii="Arial Narrow" w:hAnsi="Arial Narrow"/>
          <w:sz w:val="21"/>
          <w:szCs w:val="21"/>
        </w:rPr>
        <w:t xml:space="preserve"> funkciami (</w:t>
      </w:r>
      <w:r w:rsidR="00D23C4A" w:rsidRPr="002536E2">
        <w:rPr>
          <w:rFonts w:ascii="Arial Narrow" w:hAnsi="Arial Narrow"/>
          <w:sz w:val="21"/>
          <w:szCs w:val="21"/>
        </w:rPr>
        <w:t xml:space="preserve">VO – SO 626, </w:t>
      </w:r>
      <w:r w:rsidR="00195B01" w:rsidRPr="002536E2">
        <w:rPr>
          <w:rFonts w:ascii="Arial Narrow" w:hAnsi="Arial Narrow"/>
          <w:sz w:val="21"/>
          <w:szCs w:val="21"/>
        </w:rPr>
        <w:t>kamerový dohľad –</w:t>
      </w:r>
      <w:r w:rsidR="00952838" w:rsidRPr="002536E2">
        <w:rPr>
          <w:rFonts w:ascii="Arial Narrow" w:hAnsi="Arial Narrow"/>
          <w:sz w:val="21"/>
          <w:szCs w:val="21"/>
        </w:rPr>
        <w:t xml:space="preserve"> </w:t>
      </w:r>
      <w:r w:rsidR="00195B01" w:rsidRPr="002536E2">
        <w:rPr>
          <w:rFonts w:ascii="Arial Narrow" w:hAnsi="Arial Narrow"/>
          <w:sz w:val="21"/>
          <w:szCs w:val="21"/>
        </w:rPr>
        <w:t>SO 661, CDS a kamerový dohľad – SO 790</w:t>
      </w:r>
      <w:r w:rsidRPr="002536E2">
        <w:rPr>
          <w:rFonts w:ascii="Arial Narrow" w:hAnsi="Arial Narrow"/>
          <w:sz w:val="21"/>
          <w:szCs w:val="21"/>
        </w:rPr>
        <w:t xml:space="preserve">). Riešenie technických a dizajnových detailov či špecifikácií (hrúbka, kotvenie prvkov, </w:t>
      </w:r>
      <w:r w:rsidR="003266D2" w:rsidRPr="002536E2">
        <w:rPr>
          <w:rFonts w:ascii="Arial Narrow" w:hAnsi="Arial Narrow"/>
          <w:sz w:val="21"/>
          <w:szCs w:val="21"/>
        </w:rPr>
        <w:t xml:space="preserve">farebnosť </w:t>
      </w:r>
      <w:r w:rsidRPr="002536E2">
        <w:rPr>
          <w:rFonts w:ascii="Arial Narrow" w:hAnsi="Arial Narrow"/>
          <w:sz w:val="21"/>
          <w:szCs w:val="21"/>
        </w:rPr>
        <w:t>a pod.) je</w:t>
      </w:r>
      <w:r w:rsidR="00743FBB" w:rsidRPr="002536E2">
        <w:rPr>
          <w:rFonts w:ascii="Arial Narrow" w:hAnsi="Arial Narrow"/>
          <w:sz w:val="21"/>
          <w:szCs w:val="21"/>
        </w:rPr>
        <w:t xml:space="preserve"> uvedené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C6773" w:rsidRPr="002536E2">
        <w:rPr>
          <w:rFonts w:ascii="Arial Narrow" w:hAnsi="Arial Narrow"/>
          <w:sz w:val="21"/>
          <w:szCs w:val="21"/>
        </w:rPr>
        <w:t xml:space="preserve">Preveriť </w:t>
      </w:r>
      <w:r w:rsidR="0083071C" w:rsidRPr="002536E2">
        <w:rPr>
          <w:rFonts w:ascii="Arial Narrow" w:hAnsi="Arial Narrow"/>
          <w:sz w:val="21"/>
          <w:szCs w:val="21"/>
        </w:rPr>
        <w:t xml:space="preserve">a podľa možnosti </w:t>
      </w:r>
      <w:r w:rsidR="00CF345F" w:rsidRPr="002536E2">
        <w:rPr>
          <w:rFonts w:ascii="Arial Narrow" w:hAnsi="Arial Narrow"/>
          <w:sz w:val="21"/>
          <w:szCs w:val="21"/>
        </w:rPr>
        <w:t>navrhnúť</w:t>
      </w:r>
      <w:r w:rsidR="0083071C" w:rsidRPr="002536E2">
        <w:rPr>
          <w:rFonts w:ascii="Arial Narrow" w:hAnsi="Arial Narrow"/>
          <w:sz w:val="21"/>
          <w:szCs w:val="21"/>
        </w:rPr>
        <w:t xml:space="preserve"> </w:t>
      </w:r>
      <w:r w:rsidR="00EC6773" w:rsidRPr="002536E2">
        <w:rPr>
          <w:rFonts w:ascii="Arial Narrow" w:hAnsi="Arial Narrow"/>
          <w:sz w:val="21"/>
          <w:szCs w:val="21"/>
        </w:rPr>
        <w:t xml:space="preserve">nasledovné </w:t>
      </w:r>
      <w:r w:rsidR="0083071C" w:rsidRPr="002536E2">
        <w:rPr>
          <w:rFonts w:ascii="Arial Narrow" w:hAnsi="Arial Narrow"/>
          <w:sz w:val="21"/>
          <w:szCs w:val="21"/>
        </w:rPr>
        <w:t>integrácie</w:t>
      </w:r>
      <w:r w:rsidR="000E77A8" w:rsidRPr="002536E2">
        <w:rPr>
          <w:rFonts w:ascii="Arial Narrow" w:hAnsi="Arial Narrow"/>
          <w:sz w:val="21"/>
          <w:szCs w:val="21"/>
        </w:rPr>
        <w:t xml:space="preserve"> (s úpravou súvisiacich technických parametrov a napojen</w:t>
      </w:r>
      <w:r w:rsidR="002358CB" w:rsidRPr="002536E2">
        <w:rPr>
          <w:rFonts w:ascii="Arial Narrow" w:hAnsi="Arial Narrow"/>
          <w:sz w:val="21"/>
          <w:szCs w:val="21"/>
        </w:rPr>
        <w:t>ia</w:t>
      </w:r>
      <w:r w:rsidR="000E77A8" w:rsidRPr="002536E2">
        <w:rPr>
          <w:rFonts w:ascii="Arial Narrow" w:hAnsi="Arial Narrow"/>
          <w:sz w:val="21"/>
          <w:szCs w:val="21"/>
        </w:rPr>
        <w:t xml:space="preserve"> káblami a pod.)</w:t>
      </w:r>
      <w:r w:rsidR="00EC6773" w:rsidRPr="002536E2">
        <w:rPr>
          <w:rFonts w:ascii="Arial Narrow" w:hAnsi="Arial Narrow"/>
          <w:sz w:val="21"/>
          <w:szCs w:val="21"/>
        </w:rPr>
        <w:t>:</w:t>
      </w:r>
    </w:p>
    <w:p w14:paraId="365C9314" w14:textId="6B175283" w:rsidR="00106825" w:rsidRPr="002536E2" w:rsidRDefault="00106825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1-007 a stĺp CDS (SO 790) v km 0,10 na nároží ulíc Špitálska a</w:t>
      </w:r>
      <w:r w:rsidR="00413DC8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199C24B5" w14:textId="42501965" w:rsidR="00106825" w:rsidRPr="002536E2" w:rsidRDefault="00106825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1-009 a zastávkový označník (SO 402) v km 0,10 na autobusovej zastávke Americké námestie. </w:t>
      </w:r>
      <w:r w:rsidR="00A51567" w:rsidRPr="002536E2">
        <w:rPr>
          <w:rFonts w:ascii="Arial Narrow" w:hAnsi="Arial Narrow"/>
          <w:sz w:val="21"/>
          <w:szCs w:val="21"/>
        </w:rPr>
        <w:t xml:space="preserve">V prípade možnosti integrácie stožiar </w:t>
      </w:r>
      <w:r w:rsidR="00A66702" w:rsidRPr="002536E2">
        <w:rPr>
          <w:rFonts w:ascii="Arial Narrow" w:hAnsi="Arial Narrow"/>
          <w:sz w:val="21"/>
          <w:szCs w:val="21"/>
        </w:rPr>
        <w:t xml:space="preserve">osadiť 80 cm od obrubníka.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1_15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26A76340" w14:textId="62F34E47" w:rsidR="00BE7A2E" w:rsidRPr="002536E2" w:rsidRDefault="00FC316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</w:t>
      </w:r>
      <w:r w:rsidR="00EC6773" w:rsidRPr="002536E2">
        <w:rPr>
          <w:rFonts w:ascii="Arial Narrow" w:hAnsi="Arial Narrow"/>
          <w:sz w:val="21"/>
          <w:szCs w:val="21"/>
        </w:rPr>
        <w:t>TV</w:t>
      </w:r>
      <w:r w:rsidR="0084675A" w:rsidRPr="002536E2">
        <w:rPr>
          <w:rFonts w:ascii="Arial Narrow" w:hAnsi="Arial Narrow"/>
          <w:sz w:val="21"/>
          <w:szCs w:val="21"/>
        </w:rPr>
        <w:t xml:space="preserve"> 1-013</w:t>
      </w:r>
      <w:r w:rsidR="00EC6773" w:rsidRPr="002536E2">
        <w:rPr>
          <w:rFonts w:ascii="Arial Narrow" w:hAnsi="Arial Narrow"/>
          <w:sz w:val="21"/>
          <w:szCs w:val="21"/>
        </w:rPr>
        <w:t xml:space="preserve"> a stožiar </w:t>
      </w:r>
      <w:r w:rsidRPr="002536E2">
        <w:rPr>
          <w:rFonts w:ascii="Arial Narrow" w:hAnsi="Arial Narrow"/>
          <w:sz w:val="21"/>
          <w:szCs w:val="21"/>
        </w:rPr>
        <w:t>kamerového dohľadu</w:t>
      </w:r>
      <w:r w:rsidR="006C14C6" w:rsidRPr="002536E2">
        <w:rPr>
          <w:rFonts w:ascii="Arial Narrow" w:hAnsi="Arial Narrow"/>
          <w:sz w:val="21"/>
          <w:szCs w:val="21"/>
        </w:rPr>
        <w:t xml:space="preserve"> (SO 790)</w:t>
      </w:r>
      <w:r w:rsidR="007C44DC" w:rsidRPr="002536E2">
        <w:rPr>
          <w:rFonts w:ascii="Arial Narrow" w:hAnsi="Arial Narrow"/>
          <w:sz w:val="21"/>
          <w:szCs w:val="21"/>
        </w:rPr>
        <w:t xml:space="preserve"> na nároží Amerického námestia pri budove nemocnice v km </w:t>
      </w:r>
      <w:r w:rsidR="00B05F6A" w:rsidRPr="002536E2">
        <w:rPr>
          <w:rFonts w:ascii="Arial Narrow" w:hAnsi="Arial Narrow"/>
          <w:sz w:val="21"/>
          <w:szCs w:val="21"/>
        </w:rPr>
        <w:t>0,12</w:t>
      </w:r>
      <w:r w:rsidRPr="002536E2">
        <w:rPr>
          <w:rFonts w:ascii="Arial Narrow" w:hAnsi="Arial Narrow"/>
          <w:sz w:val="21"/>
          <w:szCs w:val="21"/>
        </w:rPr>
        <w:t xml:space="preserve">. Kameru osadiť na stožiar TV. Pripomienka je vyznačená v </w:t>
      </w:r>
      <w:r w:rsidR="0091187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1187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1_13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B32AA8F" w14:textId="0F0394C6" w:rsidR="00415872" w:rsidRPr="002536E2" w:rsidRDefault="00415872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</w:t>
      </w:r>
      <w:r w:rsidR="00A71D3D" w:rsidRPr="002536E2">
        <w:rPr>
          <w:rFonts w:ascii="Arial Narrow" w:hAnsi="Arial Narrow"/>
          <w:sz w:val="21"/>
          <w:szCs w:val="21"/>
        </w:rPr>
        <w:t xml:space="preserve"> 1-050 a stožiar kamerového dohľadu </w:t>
      </w:r>
      <w:r w:rsidR="00D711C8" w:rsidRPr="002536E2">
        <w:rPr>
          <w:rFonts w:ascii="Arial Narrow" w:hAnsi="Arial Narrow"/>
          <w:sz w:val="21"/>
          <w:szCs w:val="21"/>
        </w:rPr>
        <w:t xml:space="preserve">(SO 661) v ostrovčeku na Vazovovej v km </w:t>
      </w:r>
      <w:r w:rsidR="00693B93" w:rsidRPr="002536E2">
        <w:rPr>
          <w:rFonts w:ascii="Arial Narrow" w:hAnsi="Arial Narrow"/>
          <w:sz w:val="21"/>
          <w:szCs w:val="21"/>
        </w:rPr>
        <w:t xml:space="preserve">0,57. Pripomienka je vyznačená v </w:t>
      </w:r>
      <w:r w:rsidR="00693B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93B93" w:rsidRPr="002536E2">
        <w:rPr>
          <w:rFonts w:ascii="Arial Narrow" w:hAnsi="Arial Narrow"/>
          <w:sz w:val="21"/>
          <w:szCs w:val="21"/>
        </w:rPr>
        <w:t>, bod 1_40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5FA5BD1B" w14:textId="4183C815" w:rsidR="00693B93" w:rsidRPr="002536E2" w:rsidRDefault="00EE497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E619C" w:rsidRPr="002536E2">
        <w:rPr>
          <w:rFonts w:ascii="Arial Narrow" w:hAnsi="Arial Narrow"/>
          <w:sz w:val="21"/>
          <w:szCs w:val="21"/>
        </w:rPr>
        <w:t xml:space="preserve">TV/VO </w:t>
      </w:r>
      <w:r w:rsidR="003624AB" w:rsidRPr="002536E2">
        <w:rPr>
          <w:rFonts w:ascii="Arial Narrow" w:hAnsi="Arial Narrow"/>
          <w:sz w:val="21"/>
          <w:szCs w:val="21"/>
        </w:rPr>
        <w:t>1-083</w:t>
      </w:r>
      <w:r w:rsidR="00C32D53" w:rsidRPr="002536E2">
        <w:rPr>
          <w:rFonts w:ascii="Arial Narrow" w:hAnsi="Arial Narrow"/>
          <w:sz w:val="21"/>
          <w:szCs w:val="21"/>
        </w:rPr>
        <w:t xml:space="preserve">, resp. 1-084, 1-089, 1-091 </w:t>
      </w:r>
      <w:r w:rsidR="000734C4" w:rsidRPr="002536E2">
        <w:rPr>
          <w:rFonts w:ascii="Arial Narrow" w:hAnsi="Arial Narrow"/>
          <w:sz w:val="21"/>
          <w:szCs w:val="21"/>
        </w:rPr>
        <w:t xml:space="preserve">v nárožiach križovatky </w:t>
      </w:r>
      <w:r w:rsidR="00CE619C" w:rsidRPr="002536E2">
        <w:rPr>
          <w:rFonts w:ascii="Arial Narrow" w:hAnsi="Arial Narrow"/>
          <w:sz w:val="21"/>
          <w:szCs w:val="21"/>
        </w:rPr>
        <w:t>a stožiar kamerového dohľadu (SO 661) v</w:t>
      </w:r>
      <w:r w:rsidR="004A3B50" w:rsidRPr="002536E2">
        <w:rPr>
          <w:rFonts w:ascii="Arial Narrow" w:hAnsi="Arial Narrow"/>
          <w:sz w:val="21"/>
          <w:szCs w:val="21"/>
        </w:rPr>
        <w:t xml:space="preserve"> dopravnom </w:t>
      </w:r>
      <w:r w:rsidR="00CE619C" w:rsidRPr="002536E2">
        <w:rPr>
          <w:rFonts w:ascii="Arial Narrow" w:hAnsi="Arial Narrow"/>
          <w:sz w:val="21"/>
          <w:szCs w:val="21"/>
        </w:rPr>
        <w:t>ostrovčeku</w:t>
      </w:r>
      <w:r w:rsidR="004A3B50" w:rsidRPr="002536E2">
        <w:rPr>
          <w:rFonts w:ascii="Arial Narrow" w:hAnsi="Arial Narrow"/>
          <w:sz w:val="21"/>
          <w:szCs w:val="21"/>
        </w:rPr>
        <w:t xml:space="preserve"> na Karadžičovej v km </w:t>
      </w:r>
      <w:r w:rsidR="00B32D83" w:rsidRPr="002536E2">
        <w:rPr>
          <w:rFonts w:ascii="Arial Narrow" w:hAnsi="Arial Narrow"/>
          <w:sz w:val="21"/>
          <w:szCs w:val="21"/>
        </w:rPr>
        <w:t>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Karadžičova,</w:t>
      </w:r>
      <w:r w:rsidR="004176B9" w:rsidRPr="002536E2">
        <w:rPr>
          <w:rFonts w:ascii="Arial Narrow" w:hAnsi="Arial Narrow"/>
          <w:sz w:val="21"/>
          <w:szCs w:val="21"/>
        </w:rPr>
        <w:t xml:space="preserve"> podľa rozhľadových možností</w:t>
      </w:r>
      <w:r w:rsidR="00B32D8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B32D8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32D83" w:rsidRPr="002536E2">
        <w:rPr>
          <w:rFonts w:ascii="Arial Narrow" w:hAnsi="Arial Narrow"/>
          <w:sz w:val="21"/>
          <w:szCs w:val="21"/>
        </w:rPr>
        <w:t>, bod 1_52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7866370" w14:textId="7E5568AC" w:rsidR="007B2046" w:rsidRPr="002536E2" w:rsidRDefault="001E0B9F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existujúci </w:t>
      </w:r>
      <w:r w:rsidR="00EB5FFE" w:rsidRPr="002536E2">
        <w:rPr>
          <w:rFonts w:ascii="Arial Narrow" w:hAnsi="Arial Narrow"/>
          <w:sz w:val="21"/>
          <w:szCs w:val="21"/>
        </w:rPr>
        <w:t xml:space="preserve">zostávajúci </w:t>
      </w:r>
      <w:r w:rsidR="001C1AAF" w:rsidRPr="002536E2">
        <w:rPr>
          <w:rFonts w:ascii="Arial Narrow" w:hAnsi="Arial Narrow"/>
          <w:sz w:val="21"/>
          <w:szCs w:val="21"/>
        </w:rPr>
        <w:t xml:space="preserve">združený </w:t>
      </w:r>
      <w:r w:rsidR="00313467" w:rsidRPr="002536E2">
        <w:rPr>
          <w:rFonts w:ascii="Arial Narrow" w:hAnsi="Arial Narrow"/>
          <w:sz w:val="21"/>
          <w:szCs w:val="21"/>
        </w:rPr>
        <w:t>stožiar TV</w:t>
      </w:r>
      <w:r w:rsidR="001C1AAF" w:rsidRPr="002536E2">
        <w:rPr>
          <w:rFonts w:ascii="Arial Narrow" w:hAnsi="Arial Narrow"/>
          <w:sz w:val="21"/>
          <w:szCs w:val="21"/>
        </w:rPr>
        <w:t>/VO 501/43</w:t>
      </w:r>
      <w:r w:rsidR="00313467" w:rsidRPr="002536E2">
        <w:rPr>
          <w:rFonts w:ascii="Arial Narrow" w:hAnsi="Arial Narrow"/>
          <w:sz w:val="21"/>
          <w:szCs w:val="21"/>
        </w:rPr>
        <w:t xml:space="preserve"> </w:t>
      </w:r>
      <w:r w:rsidR="00EB5FFE" w:rsidRPr="002536E2">
        <w:rPr>
          <w:rFonts w:ascii="Arial Narrow" w:hAnsi="Arial Narrow"/>
          <w:sz w:val="21"/>
          <w:szCs w:val="21"/>
        </w:rPr>
        <w:t>a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EB5FFE" w:rsidRPr="002536E2">
        <w:rPr>
          <w:rFonts w:ascii="Arial Narrow" w:hAnsi="Arial Narrow"/>
          <w:sz w:val="21"/>
          <w:szCs w:val="21"/>
        </w:rPr>
        <w:t>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="00EB5FFE" w:rsidRPr="002536E2">
        <w:rPr>
          <w:rFonts w:ascii="Arial Narrow" w:hAnsi="Arial Narrow"/>
          <w:sz w:val="21"/>
          <w:szCs w:val="21"/>
        </w:rPr>
        <w:t xml:space="preserve"> na rohu Záhradníckej</w:t>
      </w:r>
      <w:r w:rsidR="00C20149" w:rsidRPr="002536E2">
        <w:rPr>
          <w:rFonts w:ascii="Arial Narrow" w:hAnsi="Arial Narrow"/>
          <w:sz w:val="21"/>
          <w:szCs w:val="21"/>
        </w:rPr>
        <w:t xml:space="preserve"> pri areáli Saleziánov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C20149" w:rsidRPr="002536E2">
        <w:rPr>
          <w:rFonts w:ascii="Arial Narrow" w:hAnsi="Arial Narrow"/>
          <w:sz w:val="21"/>
          <w:szCs w:val="21"/>
        </w:rPr>
        <w:t xml:space="preserve">km </w:t>
      </w:r>
      <w:r w:rsidR="00551214" w:rsidRPr="002536E2">
        <w:rPr>
          <w:rFonts w:ascii="Arial Narrow" w:hAnsi="Arial Narrow"/>
          <w:sz w:val="21"/>
          <w:szCs w:val="21"/>
        </w:rPr>
        <w:t>1,87</w:t>
      </w:r>
      <w:r w:rsidR="000216B3" w:rsidRPr="002536E2">
        <w:rPr>
          <w:rFonts w:ascii="Arial Narrow" w:hAnsi="Arial Narrow"/>
          <w:sz w:val="21"/>
          <w:szCs w:val="21"/>
        </w:rPr>
        <w:t xml:space="preserve">. </w:t>
      </w:r>
      <w:r w:rsidR="007B2046" w:rsidRPr="002536E2">
        <w:rPr>
          <w:rFonts w:ascii="Arial Narrow" w:hAnsi="Arial Narrow"/>
          <w:sz w:val="21"/>
          <w:szCs w:val="21"/>
        </w:rPr>
        <w:t>Pripomienka je vyznačená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7B204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B2046" w:rsidRPr="002536E2">
        <w:rPr>
          <w:rFonts w:ascii="Arial Narrow" w:hAnsi="Arial Narrow"/>
          <w:sz w:val="21"/>
          <w:szCs w:val="21"/>
        </w:rPr>
        <w:t>, bod 2_10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D920974" w14:textId="7AFF560F" w:rsidR="00FA0492" w:rsidRPr="002536E2" w:rsidRDefault="006F21EA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</w:t>
      </w:r>
      <w:r w:rsidR="001C1AAF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vajúci združený stožiar TV/VO </w:t>
      </w:r>
      <w:r w:rsidR="002C1B9B" w:rsidRPr="002536E2">
        <w:rPr>
          <w:rFonts w:ascii="Arial Narrow" w:hAnsi="Arial Narrow"/>
          <w:sz w:val="21"/>
          <w:szCs w:val="21"/>
        </w:rPr>
        <w:t xml:space="preserve">501/55 </w:t>
      </w:r>
      <w:r w:rsidRPr="002536E2">
        <w:rPr>
          <w:rFonts w:ascii="Arial Narrow" w:hAnsi="Arial Narrow"/>
          <w:sz w:val="21"/>
          <w:szCs w:val="21"/>
        </w:rPr>
        <w:t>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Jég</w:t>
      </w:r>
      <w:r w:rsidR="002C1B9B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>ho</w:t>
      </w:r>
      <w:r w:rsidR="002C1B9B" w:rsidRPr="002536E2">
        <w:rPr>
          <w:rFonts w:ascii="Arial Narrow" w:hAnsi="Arial Narrow"/>
          <w:sz w:val="21"/>
          <w:szCs w:val="21"/>
        </w:rPr>
        <w:t xml:space="preserve"> v km </w:t>
      </w:r>
      <w:r w:rsidR="00ED19E7" w:rsidRPr="002536E2">
        <w:rPr>
          <w:rFonts w:ascii="Arial Narrow" w:hAnsi="Arial Narrow"/>
          <w:sz w:val="21"/>
          <w:szCs w:val="21"/>
        </w:rPr>
        <w:t>2,03</w:t>
      </w:r>
      <w:r w:rsidR="00FA0492" w:rsidRPr="002536E2">
        <w:rPr>
          <w:rFonts w:ascii="Arial Narrow" w:hAnsi="Arial Narrow"/>
          <w:sz w:val="21"/>
          <w:szCs w:val="21"/>
        </w:rPr>
        <w:t>. Pripomienka je vyznačená v </w:t>
      </w:r>
      <w:r w:rsidR="00FA049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A0492" w:rsidRPr="002536E2">
        <w:rPr>
          <w:rFonts w:ascii="Arial Narrow" w:hAnsi="Arial Narrow"/>
          <w:sz w:val="21"/>
          <w:szCs w:val="21"/>
        </w:rPr>
        <w:t>, bod 2_20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FF35ACD" w14:textId="50410D88" w:rsidR="00313467" w:rsidRPr="002536E2" w:rsidRDefault="00EA72BF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502/07 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Líščie nivy v km </w:t>
      </w:r>
      <w:r w:rsidR="00AA0544" w:rsidRPr="002536E2">
        <w:rPr>
          <w:rFonts w:ascii="Arial Narrow" w:hAnsi="Arial Narrow"/>
          <w:sz w:val="21"/>
          <w:szCs w:val="21"/>
        </w:rPr>
        <w:t>2,42. Pripomienka je vyznačená v </w:t>
      </w:r>
      <w:r w:rsidR="00AA054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0544" w:rsidRPr="002536E2">
        <w:rPr>
          <w:rFonts w:ascii="Arial Narrow" w:hAnsi="Arial Narrow"/>
          <w:sz w:val="21"/>
          <w:szCs w:val="21"/>
        </w:rPr>
        <w:t>, bod 2_49</w:t>
      </w:r>
      <w:r w:rsidR="001A18CB" w:rsidRPr="002536E2">
        <w:rPr>
          <w:rFonts w:ascii="Arial Narrow" w:hAnsi="Arial Narrow"/>
          <w:sz w:val="21"/>
          <w:szCs w:val="21"/>
        </w:rPr>
        <w:t>,</w:t>
      </w:r>
    </w:p>
    <w:p w14:paraId="740DD592" w14:textId="6AE47720" w:rsidR="001D0F84" w:rsidRPr="002536E2" w:rsidRDefault="001A18CB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</w:t>
      </w:r>
      <w:r w:rsidR="00482DAA" w:rsidRPr="002536E2">
        <w:rPr>
          <w:rFonts w:ascii="Arial Narrow" w:hAnsi="Arial Narrow"/>
          <w:sz w:val="21"/>
          <w:szCs w:val="21"/>
        </w:rPr>
        <w:t xml:space="preserve">8 </w:t>
      </w:r>
      <w:r w:rsidR="00854A09" w:rsidRPr="002536E2">
        <w:rPr>
          <w:rFonts w:ascii="Arial Narrow" w:hAnsi="Arial Narrow"/>
          <w:sz w:val="21"/>
          <w:szCs w:val="21"/>
        </w:rPr>
        <w:t xml:space="preserve">s projektovaným </w:t>
      </w:r>
      <w:r w:rsidR="008259AB" w:rsidRPr="002536E2">
        <w:rPr>
          <w:rFonts w:ascii="Arial Narrow" w:hAnsi="Arial Narrow"/>
          <w:sz w:val="21"/>
          <w:szCs w:val="21"/>
        </w:rPr>
        <w:t>kamerovým dohľadom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a stĺp CDS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na rohu </w:t>
      </w:r>
      <w:r w:rsidR="00D3095B" w:rsidRPr="002536E2">
        <w:rPr>
          <w:rFonts w:ascii="Arial Narrow" w:hAnsi="Arial Narrow"/>
          <w:sz w:val="21"/>
          <w:szCs w:val="21"/>
        </w:rPr>
        <w:t>Mraziarenska. Pripomienka je vyznačená v </w:t>
      </w:r>
      <w:r w:rsidR="00D3095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3095B" w:rsidRPr="002536E2">
        <w:rPr>
          <w:rFonts w:ascii="Arial Narrow" w:hAnsi="Arial Narrow"/>
          <w:sz w:val="21"/>
          <w:szCs w:val="21"/>
        </w:rPr>
        <w:t>, bod 2_54,</w:t>
      </w:r>
    </w:p>
    <w:p w14:paraId="00C55BEF" w14:textId="76B3750F" w:rsidR="009C3DC4" w:rsidRPr="002536E2" w:rsidRDefault="00CA66E6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3-019 a stožiar kamerového dohľadu (SO </w:t>
      </w:r>
      <w:r w:rsidR="006B4953" w:rsidRPr="002536E2">
        <w:rPr>
          <w:rFonts w:ascii="Arial Narrow" w:hAnsi="Arial Narrow"/>
          <w:sz w:val="21"/>
          <w:szCs w:val="21"/>
        </w:rPr>
        <w:t>790</w:t>
      </w:r>
      <w:r w:rsidRPr="002536E2">
        <w:rPr>
          <w:rFonts w:ascii="Arial Narrow" w:hAnsi="Arial Narrow"/>
          <w:sz w:val="21"/>
          <w:szCs w:val="21"/>
        </w:rPr>
        <w:t>)</w:t>
      </w:r>
      <w:r w:rsidR="006B4953" w:rsidRPr="002536E2">
        <w:rPr>
          <w:rFonts w:ascii="Arial Narrow" w:hAnsi="Arial Narrow"/>
          <w:sz w:val="21"/>
          <w:szCs w:val="21"/>
        </w:rPr>
        <w:t xml:space="preserve"> </w:t>
      </w:r>
      <w:r w:rsidR="00732C3A" w:rsidRPr="002536E2">
        <w:rPr>
          <w:rFonts w:ascii="Arial Narrow" w:hAnsi="Arial Narrow"/>
          <w:sz w:val="21"/>
          <w:szCs w:val="21"/>
        </w:rPr>
        <w:t xml:space="preserve">v km </w:t>
      </w:r>
      <w:r w:rsidR="00377530" w:rsidRPr="002536E2">
        <w:rPr>
          <w:rFonts w:ascii="Arial Narrow" w:hAnsi="Arial Narrow"/>
          <w:sz w:val="21"/>
          <w:szCs w:val="21"/>
        </w:rPr>
        <w:t>2,81. Pripomienka je vyznačená v </w:t>
      </w:r>
      <w:r w:rsidR="003775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77530" w:rsidRPr="002536E2">
        <w:rPr>
          <w:rFonts w:ascii="Arial Narrow" w:hAnsi="Arial Narrow"/>
          <w:sz w:val="21"/>
          <w:szCs w:val="21"/>
        </w:rPr>
        <w:t>, bod 2_</w:t>
      </w:r>
      <w:r w:rsidR="003307FE" w:rsidRPr="002536E2">
        <w:rPr>
          <w:rFonts w:ascii="Arial Narrow" w:hAnsi="Arial Narrow"/>
          <w:sz w:val="21"/>
          <w:szCs w:val="21"/>
        </w:rPr>
        <w:t>71</w:t>
      </w:r>
      <w:r w:rsidR="00377530" w:rsidRPr="002536E2">
        <w:rPr>
          <w:rFonts w:ascii="Arial Narrow" w:hAnsi="Arial Narrow"/>
          <w:sz w:val="21"/>
          <w:szCs w:val="21"/>
        </w:rPr>
        <w:t>,</w:t>
      </w:r>
    </w:p>
    <w:p w14:paraId="0BFB0F1F" w14:textId="2EE9C0B0" w:rsidR="00436070" w:rsidRPr="002536E2" w:rsidRDefault="00436070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</w:t>
      </w:r>
      <w:r w:rsidR="00D6594F" w:rsidRPr="002536E2">
        <w:rPr>
          <w:rFonts w:ascii="Arial Narrow" w:hAnsi="Arial Narrow"/>
          <w:sz w:val="21"/>
          <w:szCs w:val="21"/>
        </w:rPr>
        <w:t>3-103, resp. 3-104, 3-105 a 3-106 v nárožiach križovatky</w:t>
      </w:r>
      <w:r w:rsidRPr="002536E2">
        <w:rPr>
          <w:rFonts w:ascii="Arial Narrow" w:hAnsi="Arial Narrow"/>
          <w:sz w:val="21"/>
          <w:szCs w:val="21"/>
        </w:rPr>
        <w:t xml:space="preserve"> a stožiar kamerového dohľadu (SO 790) </w:t>
      </w:r>
      <w:r w:rsidR="001D6E39" w:rsidRPr="002536E2">
        <w:rPr>
          <w:rFonts w:ascii="Arial Narrow" w:hAnsi="Arial Narrow"/>
          <w:sz w:val="21"/>
          <w:szCs w:val="21"/>
        </w:rPr>
        <w:t xml:space="preserve">v dopravnom ostrovčeku v km 4,03, </w:t>
      </w:r>
      <w:r w:rsidRPr="002536E2">
        <w:rPr>
          <w:rFonts w:ascii="Arial Narrow" w:hAnsi="Arial Narrow"/>
          <w:sz w:val="21"/>
          <w:szCs w:val="21"/>
        </w:rPr>
        <w:t>v</w:t>
      </w:r>
      <w:r w:rsidR="00B82ADC" w:rsidRPr="002536E2">
        <w:rPr>
          <w:rFonts w:ascii="Arial Narrow" w:hAnsi="Arial Narrow"/>
          <w:sz w:val="21"/>
          <w:szCs w:val="21"/>
        </w:rPr>
        <w:t>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787EE0" w:rsidRPr="002536E2">
        <w:rPr>
          <w:rFonts w:ascii="Arial Narrow" w:hAnsi="Arial Narrow"/>
          <w:sz w:val="21"/>
          <w:szCs w:val="21"/>
        </w:rPr>
        <w:t>. Pripomienka je vyznačená v </w:t>
      </w:r>
      <w:r w:rsidR="00787EE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87EE0" w:rsidRPr="002536E2">
        <w:rPr>
          <w:rFonts w:ascii="Arial Narrow" w:hAnsi="Arial Narrow"/>
          <w:sz w:val="21"/>
          <w:szCs w:val="21"/>
        </w:rPr>
        <w:t>, bod 2_97,</w:t>
      </w:r>
    </w:p>
    <w:p w14:paraId="1A6A90A3" w14:textId="6FB65BED" w:rsidR="00853282" w:rsidRPr="002536E2" w:rsidRDefault="0079737E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Projektovaný kombinovaný stožiar TV/VO 1-017 v parčíku Americké námestie je v kolízii s</w:t>
      </w:r>
      <w:r w:rsidR="00297F71" w:rsidRPr="002536E2">
        <w:rPr>
          <w:rFonts w:ascii="Arial Narrow" w:hAnsi="Arial Narrow"/>
          <w:sz w:val="21"/>
          <w:szCs w:val="21"/>
        </w:rPr>
        <w:t> káblovým rozvodom verejného osvetlenia parčíka.</w:t>
      </w:r>
      <w:r w:rsidR="005E7250" w:rsidRPr="002536E2">
        <w:rPr>
          <w:rFonts w:ascii="Arial Narrow" w:hAnsi="Arial Narrow"/>
          <w:sz w:val="21"/>
          <w:szCs w:val="21"/>
        </w:rPr>
        <w:t xml:space="preserve"> Navrhnúť a vyriešiť prekládku káblového rozvodu pre zabezpečenie prevádzky nadväzného zariadenia VO parčíku.</w:t>
      </w:r>
    </w:p>
    <w:p w14:paraId="566BA28D" w14:textId="531983C2" w:rsidR="009E3284" w:rsidRPr="002536E2" w:rsidRDefault="001B468F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</w:t>
      </w:r>
      <w:r w:rsidR="00861AB4" w:rsidRPr="002536E2">
        <w:rPr>
          <w:rFonts w:ascii="Arial Narrow" w:hAnsi="Arial Narrow"/>
          <w:sz w:val="21"/>
          <w:szCs w:val="21"/>
        </w:rPr>
        <w:t xml:space="preserve">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109A1" w:rsidRPr="002536E2">
        <w:rPr>
          <w:rFonts w:ascii="Arial Narrow" w:hAnsi="Arial Narrow"/>
          <w:sz w:val="21"/>
          <w:szCs w:val="21"/>
        </w:rPr>
        <w:t xml:space="preserve">269/04 </w:t>
      </w:r>
      <w:r w:rsidR="008902FC" w:rsidRPr="002536E2">
        <w:rPr>
          <w:rFonts w:ascii="Arial Narrow" w:hAnsi="Arial Narrow"/>
          <w:sz w:val="21"/>
          <w:szCs w:val="21"/>
        </w:rPr>
        <w:t xml:space="preserve">na Mickiewiczovej </w:t>
      </w:r>
      <w:r w:rsidRPr="002536E2">
        <w:rPr>
          <w:rFonts w:ascii="Arial Narrow" w:hAnsi="Arial Narrow"/>
          <w:sz w:val="21"/>
          <w:szCs w:val="21"/>
        </w:rPr>
        <w:t xml:space="preserve">k </w:t>
      </w:r>
      <w:r w:rsidR="00861AB4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61AB4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1_12.</w:t>
      </w:r>
    </w:p>
    <w:p w14:paraId="52B37C2E" w14:textId="15D4EA8A" w:rsidR="001B468F" w:rsidRPr="002536E2" w:rsidRDefault="00ED2F1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Typ stožiarov je definovaný v </w:t>
      </w:r>
      <w:r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0E5991" w14:textId="43371A1B" w:rsidR="00D96B73" w:rsidRPr="002536E2" w:rsidRDefault="00B362C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povrch e</w:t>
      </w:r>
      <w:r w:rsidR="00B93551" w:rsidRPr="002536E2">
        <w:rPr>
          <w:rFonts w:ascii="Arial Narrow" w:hAnsi="Arial Narrow"/>
          <w:sz w:val="21"/>
          <w:szCs w:val="21"/>
        </w:rPr>
        <w:t>xistujúc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zostávajúc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ov k</w:t>
      </w:r>
      <w:r w:rsidR="00423BB1" w:rsidRPr="002536E2">
        <w:rPr>
          <w:rFonts w:ascii="Arial Narrow" w:hAnsi="Arial Narrow"/>
          <w:sz w:val="21"/>
          <w:szCs w:val="21"/>
        </w:rPr>
        <w:t xml:space="preserve"> novému </w:t>
      </w:r>
      <w:r w:rsidRPr="002536E2">
        <w:rPr>
          <w:rFonts w:ascii="Arial Narrow" w:hAnsi="Arial Narrow"/>
          <w:sz w:val="21"/>
          <w:szCs w:val="21"/>
        </w:rPr>
        <w:t>náteru</w:t>
      </w:r>
      <w:r w:rsidR="00CE0E44" w:rsidRPr="002536E2">
        <w:rPr>
          <w:rFonts w:ascii="Arial Narrow" w:hAnsi="Arial Narrow"/>
          <w:sz w:val="21"/>
          <w:szCs w:val="21"/>
        </w:rPr>
        <w:t>:</w:t>
      </w:r>
      <w:r w:rsidR="00B36D94" w:rsidRPr="002536E2">
        <w:rPr>
          <w:rFonts w:ascii="Arial Narrow" w:hAnsi="Arial Narrow"/>
          <w:sz w:val="21"/>
          <w:szCs w:val="21"/>
        </w:rPr>
        <w:t xml:space="preserve"> antikorózna farba a 2x ochranný náter, farebnosť RAL</w:t>
      </w:r>
      <w:r w:rsidR="00A94E82" w:rsidRPr="002536E2">
        <w:rPr>
          <w:rFonts w:ascii="Arial Narrow" w:hAnsi="Arial Narrow"/>
          <w:sz w:val="21"/>
          <w:szCs w:val="21"/>
        </w:rPr>
        <w:t xml:space="preserve"> </w:t>
      </w:r>
      <w:r w:rsidR="00B36D94" w:rsidRPr="002536E2">
        <w:rPr>
          <w:rFonts w:ascii="Arial Narrow" w:hAnsi="Arial Narrow"/>
          <w:sz w:val="21"/>
          <w:szCs w:val="21"/>
        </w:rPr>
        <w:t>7016.</w:t>
      </w:r>
    </w:p>
    <w:p w14:paraId="47709AA8" w14:textId="1A42507E" w:rsidR="006A5795" w:rsidRPr="002536E2" w:rsidRDefault="006A5795" w:rsidP="006A57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nových stožiaroch navrhnúť vývody pre vianočnú výzdobu.</w:t>
      </w:r>
      <w:r w:rsidR="00DC5D35" w:rsidRPr="002536E2">
        <w:rPr>
          <w:rFonts w:ascii="Arial Narrow" w:hAnsi="Arial Narrow"/>
          <w:sz w:val="21"/>
          <w:szCs w:val="21"/>
        </w:rPr>
        <w:t xml:space="preserve"> </w:t>
      </w:r>
    </w:p>
    <w:p w14:paraId="477398CE" w14:textId="7B7DE4C3" w:rsidR="0054610B" w:rsidRPr="002536E2" w:rsidRDefault="0054610B" w:rsidP="00585D32">
      <w:pPr>
        <w:pStyle w:val="Nadpis3"/>
      </w:pPr>
      <w:bookmarkStart w:id="124" w:name="_Toc173315374"/>
      <w:bookmarkStart w:id="125" w:name="_Toc187685251"/>
      <w:r w:rsidRPr="002536E2">
        <w:t>SO 602 Napájacie a spätné vedenie</w:t>
      </w:r>
      <w:bookmarkEnd w:id="124"/>
      <w:bookmarkEnd w:id="125"/>
    </w:p>
    <w:p w14:paraId="2D6E3CB0" w14:textId="4A39A9DE" w:rsidR="004E733F" w:rsidRPr="002536E2" w:rsidRDefault="0007302B" w:rsidP="004E73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4E73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00F79E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6CF41EF" w14:textId="26D4A75A" w:rsidR="00C6645D" w:rsidRPr="002536E2" w:rsidRDefault="00C6645D" w:rsidP="00C6645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>V rámci rozkopávok doplniť bezbariérové úpravy a súvisiace hmatateľné povrchy, taktiež aj VDZ PPP. Pripomienka sa týka</w:t>
      </w:r>
      <w:r w:rsidR="00CB176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nasledovných miest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Vazovova – Blumentálska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Blumentálskej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garáží a vnútrobloku Steinu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Blumentálska – Legionárska, </w:t>
      </w:r>
      <w:r w:rsidR="00FE5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Levická – Trnavské mýto, </w:t>
      </w:r>
      <w:r w:rsidR="003B51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Jelačičova</w:t>
      </w:r>
      <w:r w:rsidR="007B76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Záhradnícka – Miletičova, </w:t>
      </w:r>
      <w:r w:rsidR="00E42E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 Záhradníckej</w:t>
      </w:r>
      <w:r w:rsidR="00AE59F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Trenčiansk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všetk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ostatné 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dotknut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nároži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42B13BD" w14:textId="1D1CDE87" w:rsidR="009C6B93" w:rsidRPr="002536E2" w:rsidRDefault="009C6B93" w:rsidP="009C6B9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Osadiť zadlážďovací poklop v prípade šach</w:t>
      </w:r>
      <w:r w:rsidR="00E10B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 v chodníku. Ide o šachty v km </w:t>
      </w:r>
      <w:r w:rsidR="002A29B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1,00, 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3. 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ulici Metodova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(prvé 2 v smere staničenia klasické liatinové)</w:t>
      </w:r>
      <w:r w:rsidR="003B1F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</w:t>
      </w:r>
      <w:r w:rsidR="0094560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šachta pri stožiari TV 2-031 pred km 2,00, </w:t>
      </w:r>
      <w:r w:rsidR="00BA61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šachty v km 2,55</w:t>
      </w:r>
      <w:r w:rsidR="00691D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2_18.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Detail poklopu riešiť podľa </w:t>
      </w:r>
      <w:r w:rsidR="004B1E8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B10B9AE" w14:textId="77777777" w:rsidR="005B4356" w:rsidRPr="002536E2" w:rsidRDefault="005B4356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ulici Blumentálska-Vazovova viesť celú trasu v chráničke, z dôvodu existujúcej stromovej aleje a prípadnej potrebnej následnej revitalizácie aleje, za dodržania ochranných pásiem drevín.</w:t>
      </w:r>
    </w:p>
    <w:p w14:paraId="7F6B6883" w14:textId="2CA402EB" w:rsidR="00E41A3A" w:rsidRPr="002536E2" w:rsidRDefault="00E41A3A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navrhnúť vedenie trasy na rohu Steinu</w:t>
      </w:r>
      <w:r w:rsidR="004638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0,86-0,87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len v spevnenej ploche.</w:t>
      </w:r>
    </w:p>
    <w:p w14:paraId="359FDF51" w14:textId="77919DA8" w:rsidR="00A04FA1" w:rsidRPr="002536E2" w:rsidRDefault="0054610B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Spresniť vedenie trasy v úseku navrhovaného vedenia napájacieho a spätného vedenia od meniarne Legionárska po koniec trasy pri ulici Šancová </w:t>
      </w:r>
      <w:r w:rsidR="007926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0,95 až </w:t>
      </w:r>
      <w:r w:rsidR="004D30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1,20 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doplnení zamerania polohopisu a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výškopisu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zahrnúť do ochrany</w:t>
      </w:r>
      <w:r w:rsidR="00AA43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BD2BA1" w14:textId="1C578216" w:rsidR="00413C25" w:rsidRPr="002536E2" w:rsidRDefault="00413C25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Krížnej ulici </w:t>
      </w:r>
      <w:r w:rsidR="007D2E1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od križovatky Legionárska – Karadžičova 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trasovanie </w:t>
      </w:r>
      <w:r w:rsidR="000B5C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vedenia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vzhľadom na polohu stromov</w:t>
      </w:r>
      <w:r w:rsidR="00CE712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 prípade potreby</w:t>
      </w:r>
      <w:r w:rsidR="003141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</w:t>
      </w:r>
      <w:r w:rsidR="00A825B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1A97CEE" w14:textId="7701B663" w:rsidR="00C44989" w:rsidRPr="002536E2" w:rsidRDefault="00F5283D" w:rsidP="00C44989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Krížnej ulici od križovatky Legionárska – Karadžičova 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praviť stromové jamy na rovnaký rozmer a</w:t>
      </w:r>
      <w:r w:rsidR="004166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rovnaký spôsob dláždenia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Medzi jamy použiť drenážny pás z koc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iek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Riešenie je vyznačené v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463C3" w:rsidRPr="002536E2">
        <w:rPr>
          <w:rFonts w:ascii="Arial Narrow" w:hAnsi="Arial Narrow"/>
          <w:sz w:val="21"/>
          <w:szCs w:val="21"/>
        </w:rPr>
        <w:t xml:space="preserve">, 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1_63</w:t>
      </w:r>
      <w:r w:rsidR="00FA233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C463C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</w:p>
    <w:p w14:paraId="2736572B" w14:textId="0CB47A23" w:rsidR="00632E7D" w:rsidRPr="002536E2" w:rsidRDefault="005D043C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Pri stožiari TV 2-008 na Krížnej ulici vpravo zahrnúť do spätných úprav povrchov </w:t>
      </w:r>
      <w:r w:rsidR="006565C0" w:rsidRPr="002536E2">
        <w:rPr>
          <w:rFonts w:ascii="Arial Narrow" w:hAnsi="Arial Narrow"/>
          <w:color w:val="000000" w:themeColor="text1"/>
          <w:sz w:val="21"/>
          <w:szCs w:val="21"/>
        </w:rPr>
        <w:t xml:space="preserve">kruhový </w:t>
      </w:r>
      <w:r w:rsidR="006E6DB0" w:rsidRPr="002536E2">
        <w:rPr>
          <w:rFonts w:ascii="Arial Narrow" w:hAnsi="Arial Narrow"/>
          <w:color w:val="000000" w:themeColor="text1"/>
          <w:sz w:val="21"/>
          <w:szCs w:val="21"/>
        </w:rPr>
        <w:t>odsek pred vstupom do budovy.</w:t>
      </w:r>
    </w:p>
    <w:p w14:paraId="7F35D64B" w14:textId="77777777" w:rsidR="005148DA" w:rsidRPr="002536E2" w:rsidRDefault="005148DA" w:rsidP="005148D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6B228FD1" w14:textId="500F48AF" w:rsidR="00487A98" w:rsidRPr="002536E2" w:rsidRDefault="00487A98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>uložiť do chráničiek,</w:t>
      </w:r>
      <w:r w:rsidRPr="002536E2">
        <w:rPr>
          <w:rFonts w:ascii="Arial Narrow" w:hAnsi="Arial Narrow"/>
          <w:sz w:val="21"/>
          <w:szCs w:val="21"/>
        </w:rPr>
        <w:t xml:space="preserve"> aby sa</w:t>
      </w:r>
      <w:r w:rsidR="007D58A0" w:rsidRPr="002536E2">
        <w:rPr>
          <w:rFonts w:ascii="Arial Narrow" w:hAnsi="Arial Narrow"/>
          <w:sz w:val="21"/>
          <w:szCs w:val="21"/>
        </w:rPr>
        <w:t xml:space="preserve"> mohol</w:t>
      </w:r>
      <w:r w:rsidRPr="002536E2">
        <w:rPr>
          <w:rFonts w:ascii="Arial Narrow" w:hAnsi="Arial Narrow"/>
          <w:sz w:val="21"/>
          <w:szCs w:val="21"/>
        </w:rPr>
        <w:t xml:space="preserve">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5F6F4442" w14:textId="7BAFFE97" w:rsidR="00356953" w:rsidRPr="002536E2" w:rsidRDefault="00356953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zábradlie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nároží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Záhradnícka – Miletičova pri areáli saleziánov pri električkovej trati. Pripomienka je vyznačená v </w:t>
      </w:r>
      <w:r w:rsidR="00E12F7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12F79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2_59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51E14" w:rsidRPr="002536E2">
        <w:rPr>
          <w:rFonts w:ascii="Arial Narrow" w:hAnsi="Arial Narrow"/>
          <w:i/>
          <w:iCs/>
          <w:sz w:val="21"/>
          <w:szCs w:val="21"/>
        </w:rPr>
        <w:t xml:space="preserve"> povrchov.</w:t>
      </w:r>
      <w:r w:rsidR="00151E14" w:rsidRPr="002536E2" w:rsidDel="00151E1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151E1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FB2CAD9" w14:textId="4FC06A66" w:rsidR="00151E14" w:rsidRPr="002536E2" w:rsidRDefault="00151E14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do spätných úprav povrchov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neoznačenú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plochu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križovatky Záhradnícka – Miletičova pri areáli saleziánov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povrchovou spätnou úpravou </w:t>
      </w:r>
      <w:r w:rsidR="006F7C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rampou električkovej zastávky Saleziáni smer centrum</w:t>
      </w:r>
      <w:r w:rsidR="00C34E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cca 1,84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1542CD" w14:textId="7FD76B48" w:rsidR="00E3085F" w:rsidRPr="002536E2" w:rsidRDefault="00E3085F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preriešiť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navrhovanú trasu vedenia po aktualizácii zamerania a doplnenia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stromov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2,130 vpravo medzi stožiarom TV 2-X09 a zaústením ulice Ružová dolina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</w:t>
      </w:r>
      <w:r w:rsidR="001A06A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zahrnúť do ochrany.</w:t>
      </w:r>
    </w:p>
    <w:p w14:paraId="2588E737" w14:textId="2CA8BB84" w:rsidR="009813A2" w:rsidRPr="002536E2" w:rsidRDefault="000F7EA5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Preveriť a preriešiť navrhovanú trasu </w:t>
      </w:r>
      <w:r w:rsidR="006A2C9B" w:rsidRPr="002536E2">
        <w:rPr>
          <w:rFonts w:ascii="Arial Narrow" w:hAnsi="Arial Narrow"/>
          <w:color w:val="000000" w:themeColor="text1"/>
          <w:sz w:val="21"/>
          <w:szCs w:val="21"/>
        </w:rPr>
        <w:t xml:space="preserve">vedenia </w:t>
      </w:r>
      <w:r w:rsidR="00ED16C3" w:rsidRPr="002536E2">
        <w:rPr>
          <w:rFonts w:ascii="Arial Narrow" w:hAnsi="Arial Narrow"/>
          <w:color w:val="000000" w:themeColor="text1"/>
          <w:sz w:val="21"/>
          <w:szCs w:val="21"/>
        </w:rPr>
        <w:t>medzi Ružovou dolinou a</w:t>
      </w:r>
      <w:r w:rsidR="008B638D" w:rsidRPr="002536E2">
        <w:rPr>
          <w:rFonts w:ascii="Arial Narrow" w:hAnsi="Arial Narrow"/>
          <w:color w:val="000000" w:themeColor="text1"/>
          <w:sz w:val="21"/>
          <w:szCs w:val="21"/>
        </w:rPr>
        <w:t> Zelinárskou, vzhľadom na pásy verejnej zelene.</w:t>
      </w:r>
    </w:p>
    <w:p w14:paraId="35A59510" w14:textId="7C488225" w:rsidR="003F5E33" w:rsidRPr="002536E2" w:rsidRDefault="00AB6CFA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Ružovou dolinou a Zelinárskou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jamy </w:t>
      </w:r>
      <w:r w:rsidR="00D049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chodníku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rovnaký rozmer a použiť rovnaké systémové riešenie. Medzi jamy použiť drenážny pás z kocky.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2_31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C5445D4" w14:textId="34B08796" w:rsidR="003F5E33" w:rsidRPr="002536E2" w:rsidRDefault="00825038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Zelinárskou a Mraziarenskou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</w:t>
      </w:r>
      <w:r w:rsidR="00CA2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pásy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parkovacie miesta do pôvodného stavu pred rekonštrukciou. Riešenie je vyznačené v </w:t>
      </w:r>
      <w:r w:rsidR="00CA2A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A2A31" w:rsidRPr="002536E2">
        <w:rPr>
          <w:rFonts w:ascii="Arial Narrow" w:hAnsi="Arial Narrow"/>
          <w:sz w:val="21"/>
          <w:szCs w:val="21"/>
        </w:rPr>
        <w:t>,</w:t>
      </w:r>
      <w:r w:rsidR="00CA2A3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2_42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D59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D17DE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E80B74E" w14:textId="734E60C1" w:rsidR="009867FE" w:rsidRPr="002536E2" w:rsidRDefault="009867FE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Aktualizovať rozsah spätných úprav po aktualizácii zamerania chodníka, stromových jám a zelených plôch vpravo v úseku medzi ulicami Zelinárska a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Mraziarenská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2E3AA389" w14:textId="287CA8B5" w:rsidR="00623623" w:rsidRPr="002536E2" w:rsidRDefault="00A23E24" w:rsidP="00D327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6 ks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stĺpikov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východnom nároží križovatky Záhradnícka - Mraziarenská v 2,40 km vyznačené v </w:t>
      </w:r>
      <w:r w:rsidR="0001040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0404" w:rsidRPr="002536E2">
        <w:rPr>
          <w:rFonts w:ascii="Arial Narrow" w:hAnsi="Arial Narrow"/>
          <w:sz w:val="21"/>
          <w:szCs w:val="21"/>
        </w:rPr>
        <w:t>,</w:t>
      </w:r>
      <w:r w:rsidR="00010404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2_44.</w:t>
      </w:r>
    </w:p>
    <w:p w14:paraId="55AD0F04" w14:textId="77777777" w:rsidR="002A24FE" w:rsidRPr="002536E2" w:rsidRDefault="002A24FE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Prístrešok, automat a zastávkový stĺpik s označníkom na zastávke Líščie nivy smer Astronomická demontovať pred povrchovými úpravami chodníka a po ich ukončení osadiť naspäť. Demontáž riešiť s vlastníkmi zariadení J. C. Decaux Slovakia s.r.o. (prístrešok) a DPB (automat a zastávkový stĺpik s označníkom). V rámci povrchovej úpravy riešiť aj hmatateľné povrchy v rámci plochy zastávky.</w:t>
      </w:r>
    </w:p>
    <w:p w14:paraId="7B67E401" w14:textId="7668E70C" w:rsidR="0041289A" w:rsidRPr="002536E2" w:rsidRDefault="00AE442C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Koordinovať rozkopávku s majiteľom 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billboardu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Akzent Big</w:t>
      </w:r>
      <w:r w:rsidR="00491F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Board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osaden</w:t>
      </w:r>
      <w:r w:rsidR="00B51D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 v km 2,55 km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v </w:t>
      </w:r>
      <w:r w:rsidR="00B51D7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1D78" w:rsidRPr="002536E2">
        <w:rPr>
          <w:rFonts w:ascii="Arial Narrow" w:hAnsi="Arial Narrow"/>
          <w:sz w:val="21"/>
          <w:szCs w:val="21"/>
        </w:rPr>
        <w:t>,</w:t>
      </w:r>
      <w:r w:rsidR="00B51D78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2_124.</w:t>
      </w:r>
    </w:p>
    <w:p w14:paraId="52AE5BC8" w14:textId="0E5D7FAB" w:rsidR="69ECA493" w:rsidRPr="002536E2" w:rsidRDefault="007C2DA8" w:rsidP="002A24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</w:t>
      </w:r>
      <w:r w:rsidR="00310EDF" w:rsidRPr="002536E2">
        <w:rPr>
          <w:rFonts w:ascii="Arial Narrow" w:hAnsi="Arial Narrow"/>
          <w:sz w:val="21"/>
          <w:szCs w:val="21"/>
        </w:rPr>
        <w:t xml:space="preserve">SO 391 </w:t>
      </w:r>
      <w:r w:rsidR="00D1543B" w:rsidRPr="002536E2">
        <w:rPr>
          <w:rFonts w:ascii="Arial Narrow" w:hAnsi="Arial Narrow"/>
          <w:sz w:val="21"/>
          <w:szCs w:val="21"/>
        </w:rPr>
        <w:t>z dôvodu zmeny polohy Meniarne Astronomická (ktorej navrhnutá poloha je v kolízii s návrhom predĺženia Ružinovskej radiály) u</w:t>
      </w:r>
      <w:r w:rsidR="000836D4" w:rsidRPr="002536E2">
        <w:rPr>
          <w:rFonts w:ascii="Arial Narrow" w:hAnsi="Arial Narrow"/>
          <w:sz w:val="21"/>
          <w:szCs w:val="21"/>
        </w:rPr>
        <w:t xml:space="preserve">praviť </w:t>
      </w:r>
      <w:r w:rsidR="00D1543B" w:rsidRPr="002536E2">
        <w:rPr>
          <w:rFonts w:ascii="Arial Narrow" w:hAnsi="Arial Narrow"/>
          <w:sz w:val="21"/>
          <w:szCs w:val="21"/>
        </w:rPr>
        <w:t xml:space="preserve">technické parametre </w:t>
      </w:r>
      <w:r w:rsidR="00161895" w:rsidRPr="002536E2">
        <w:rPr>
          <w:rFonts w:ascii="Arial Narrow" w:hAnsi="Arial Narrow"/>
          <w:sz w:val="21"/>
          <w:szCs w:val="21"/>
        </w:rPr>
        <w:t>napájacích a spätných vedení</w:t>
      </w:r>
      <w:r w:rsidR="000836D4" w:rsidRPr="002536E2">
        <w:rPr>
          <w:rFonts w:ascii="Arial Narrow" w:hAnsi="Arial Narrow"/>
          <w:sz w:val="21"/>
          <w:szCs w:val="21"/>
        </w:rPr>
        <w:t xml:space="preserve">. Úprava je znázornená v </w:t>
      </w:r>
      <w:r w:rsidR="000836D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0836D4" w:rsidRPr="002536E2">
        <w:rPr>
          <w:rFonts w:ascii="Arial Narrow" w:hAnsi="Arial Narrow"/>
          <w:sz w:val="21"/>
          <w:szCs w:val="21"/>
        </w:rPr>
        <w:t xml:space="preserve">. </w:t>
      </w:r>
    </w:p>
    <w:p w14:paraId="7C3830D1" w14:textId="57424B1E" w:rsidR="007D40C0" w:rsidRPr="002536E2" w:rsidRDefault="00292AFB" w:rsidP="00585D32">
      <w:pPr>
        <w:pStyle w:val="Nadpis3"/>
      </w:pPr>
      <w:bookmarkStart w:id="126" w:name="_Toc173315375"/>
      <w:bookmarkStart w:id="127" w:name="_Toc187685252"/>
      <w:r w:rsidRPr="002536E2">
        <w:lastRenderedPageBreak/>
        <w:t xml:space="preserve">SO </w:t>
      </w:r>
      <w:r w:rsidR="007D40C0" w:rsidRPr="002536E2">
        <w:t>603 Koľaj ako spätný vodič</w:t>
      </w:r>
      <w:bookmarkEnd w:id="126"/>
      <w:bookmarkEnd w:id="127"/>
    </w:p>
    <w:p w14:paraId="34818B92" w14:textId="746F109F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73B8F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54DBE45" w14:textId="77777777" w:rsidR="000242CA" w:rsidRPr="002536E2" w:rsidRDefault="000242CA" w:rsidP="00585D32">
      <w:pPr>
        <w:pStyle w:val="Nadpis3"/>
      </w:pPr>
      <w:bookmarkStart w:id="128" w:name="_Toc173315376"/>
      <w:bookmarkStart w:id="129" w:name="_Toc187685253"/>
      <w:r w:rsidRPr="002536E2">
        <w:t>SO 604 Ochranné opatrenia zariadení nachádzajúcich sa v zóne TV a trol. zberača</w:t>
      </w:r>
      <w:bookmarkEnd w:id="128"/>
      <w:bookmarkEnd w:id="129"/>
    </w:p>
    <w:p w14:paraId="09CC57A4" w14:textId="606BE375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7760D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308E459D" w14:textId="77777777" w:rsidR="000F3CD0" w:rsidRPr="002536E2" w:rsidRDefault="000F3CD0" w:rsidP="00585D32">
      <w:pPr>
        <w:pStyle w:val="Nadpis3"/>
      </w:pPr>
      <w:bookmarkStart w:id="130" w:name="_Toc173315377"/>
      <w:bookmarkStart w:id="131" w:name="_Toc187685254"/>
      <w:r w:rsidRPr="002536E2">
        <w:t>SO 610 Elektrické ovládanie výhybiek</w:t>
      </w:r>
      <w:bookmarkEnd w:id="130"/>
      <w:bookmarkEnd w:id="131"/>
    </w:p>
    <w:p w14:paraId="323AFC97" w14:textId="2BDD2893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A37FCD" w14:textId="181B6D2E" w:rsidR="000B49C0" w:rsidRPr="002536E2" w:rsidRDefault="000B49C0" w:rsidP="000B49C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na podobjekty podľa </w:t>
      </w:r>
      <w:r w:rsidR="006236C3" w:rsidRPr="002536E2">
        <w:rPr>
          <w:rFonts w:ascii="Arial Narrow" w:hAnsi="Arial Narrow"/>
          <w:sz w:val="21"/>
          <w:szCs w:val="21"/>
        </w:rPr>
        <w:t>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4262369" w14:textId="77777777" w:rsidR="005E5078" w:rsidRPr="002536E2" w:rsidRDefault="005E5078" w:rsidP="00585D32">
      <w:pPr>
        <w:pStyle w:val="Nadpis3"/>
      </w:pPr>
      <w:bookmarkStart w:id="132" w:name="_Toc173315378"/>
      <w:bookmarkStart w:id="133" w:name="_Toc187685255"/>
      <w:r w:rsidRPr="002536E2">
        <w:t>SO 611 Elektrické vyhrievanie výhybiek</w:t>
      </w:r>
      <w:bookmarkEnd w:id="132"/>
      <w:bookmarkEnd w:id="133"/>
    </w:p>
    <w:p w14:paraId="3E340269" w14:textId="198B7377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2F8BED3" w14:textId="598492F4" w:rsidR="006236C3" w:rsidRPr="002536E2" w:rsidRDefault="006236C3" w:rsidP="006236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1D67C18" w14:textId="77777777" w:rsidR="003B68D8" w:rsidRPr="002536E2" w:rsidRDefault="003B68D8" w:rsidP="00585D32">
      <w:pPr>
        <w:pStyle w:val="Nadpis3"/>
      </w:pPr>
      <w:bookmarkStart w:id="134" w:name="_Toc173315379"/>
      <w:bookmarkStart w:id="135" w:name="_Toc187685256"/>
      <w:r w:rsidRPr="002536E2">
        <w:t>SO 612 Mazacie zariadenia koľají</w:t>
      </w:r>
      <w:bookmarkEnd w:id="134"/>
      <w:bookmarkEnd w:id="135"/>
    </w:p>
    <w:p w14:paraId="346F0EAC" w14:textId="11104091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760B77A" w14:textId="62A470EA" w:rsidR="005847E6" w:rsidRPr="002536E2" w:rsidRDefault="005847E6" w:rsidP="005847E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 (Špitálska, Vazovova, Trnavské mýto</w:t>
      </w:r>
      <w:r w:rsidR="00EE0F5E" w:rsidRPr="002536E2">
        <w:rPr>
          <w:rFonts w:ascii="Arial Narrow" w:hAnsi="Arial Narrow"/>
          <w:sz w:val="21"/>
          <w:szCs w:val="21"/>
        </w:rPr>
        <w:t>, oblúk v km 1,300-1,500, Saleziáni</w:t>
      </w:r>
      <w:r w:rsidRPr="002536E2">
        <w:rPr>
          <w:rFonts w:ascii="Arial Narrow" w:hAnsi="Arial Narrow"/>
          <w:sz w:val="21"/>
          <w:szCs w:val="21"/>
        </w:rPr>
        <w:t>).</w:t>
      </w:r>
    </w:p>
    <w:p w14:paraId="01425759" w14:textId="0DEB0CB5" w:rsidR="003B68D8" w:rsidRPr="002536E2" w:rsidRDefault="00275891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vhodnosť osadenia mazacieho zariadenia 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namiesto montovania na trakčné stožiare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 zeme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 dôvodu lepšej obsluhy pri výkone údržby.</w:t>
      </w:r>
    </w:p>
    <w:p w14:paraId="018EFC9D" w14:textId="77777777" w:rsidR="000B439B" w:rsidRPr="002536E2" w:rsidRDefault="000B439B" w:rsidP="00585D32">
      <w:pPr>
        <w:pStyle w:val="Nadpis3"/>
      </w:pPr>
      <w:bookmarkStart w:id="136" w:name="_Toc173315380"/>
      <w:bookmarkStart w:id="137" w:name="_Toc187685257"/>
      <w:r w:rsidRPr="002536E2">
        <w:t>SO 620 Prípojky NN pre električkové zastávky</w:t>
      </w:r>
      <w:bookmarkEnd w:id="136"/>
      <w:bookmarkEnd w:id="137"/>
    </w:p>
    <w:p w14:paraId="4963789A" w14:textId="3A63629A" w:rsidR="00833867" w:rsidRPr="002536E2" w:rsidRDefault="004D677D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4B2028B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08B4C156" w14:textId="53E5A7BA" w:rsidR="004674F3" w:rsidRPr="002536E2" w:rsidRDefault="004674F3" w:rsidP="004674F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zameraní parčíku Krížna-Karadžičova preveriť a aktualizovať návrh spätných úprav</w:t>
      </w:r>
      <w:r w:rsidR="002D61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6D7802C" w14:textId="04307B84" w:rsidR="006255F5" w:rsidRPr="002536E2" w:rsidRDefault="00E3307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</w:t>
      </w:r>
      <w:r w:rsidR="00F879E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križovatky Líščie nivy – Záhradnícka </w:t>
      </w:r>
      <w:r w:rsidR="00D913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ydláždiť úsek chodníka </w:t>
      </w:r>
      <w:r w:rsidR="0055527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 spätnej úprave povrchu.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="008446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4641" w:rsidRPr="002536E2">
        <w:rPr>
          <w:rFonts w:ascii="Arial Narrow" w:hAnsi="Arial Narrow"/>
          <w:sz w:val="21"/>
          <w:szCs w:val="21"/>
        </w:rPr>
        <w:t>,</w:t>
      </w:r>
      <w:r w:rsidR="0084464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bod 2_47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 o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04CC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604CC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461332F6" w14:textId="77777777" w:rsidR="004827FD" w:rsidRPr="002536E2" w:rsidRDefault="004827FD" w:rsidP="00585D32">
      <w:pPr>
        <w:pStyle w:val="Nadpis3"/>
      </w:pPr>
      <w:bookmarkStart w:id="138" w:name="_Toc173315381"/>
      <w:bookmarkStart w:id="139" w:name="_Toc187685258"/>
      <w:r w:rsidRPr="00B11DE0">
        <w:t>SO 621 Prípojky NN k radičom CDS</w:t>
      </w:r>
      <w:bookmarkEnd w:id="138"/>
      <w:bookmarkEnd w:id="139"/>
      <w:r w:rsidRPr="002536E2">
        <w:t xml:space="preserve"> </w:t>
      </w:r>
    </w:p>
    <w:p w14:paraId="33DB83EE" w14:textId="7863122C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25DE5F7" w14:textId="7AA20C19" w:rsidR="00CC3333" w:rsidRPr="002536E2" w:rsidRDefault="00697533" w:rsidP="00CC33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Výškovo vyr</w:t>
      </w:r>
      <w:r w:rsidR="00CC3333" w:rsidRPr="002536E2">
        <w:rPr>
          <w:rFonts w:ascii="Arial Narrow" w:hAnsi="Arial Narrow"/>
          <w:sz w:val="21"/>
          <w:szCs w:val="21"/>
        </w:rPr>
        <w:t>iešiť napojenie nástupišťa zastávky Americké námestie na park ramp</w:t>
      </w:r>
      <w:r w:rsidR="00E213AE" w:rsidRPr="002536E2">
        <w:rPr>
          <w:rFonts w:ascii="Arial Narrow" w:hAnsi="Arial Narrow"/>
          <w:sz w:val="21"/>
          <w:szCs w:val="21"/>
        </w:rPr>
        <w:t>ou</w:t>
      </w:r>
      <w:r w:rsidR="00CC3333" w:rsidRPr="002536E2">
        <w:rPr>
          <w:rFonts w:ascii="Arial Narrow" w:hAnsi="Arial Narrow"/>
          <w:sz w:val="21"/>
          <w:szCs w:val="21"/>
        </w:rPr>
        <w:t>. Riešený úsek je znázornený v </w:t>
      </w:r>
      <w:r w:rsidR="00BA61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61BD" w:rsidRPr="002536E2">
        <w:rPr>
          <w:rFonts w:ascii="Arial Narrow" w:hAnsi="Arial Narrow"/>
          <w:sz w:val="21"/>
          <w:szCs w:val="21"/>
        </w:rPr>
        <w:t>,</w:t>
      </w:r>
      <w:r w:rsidR="00BA61BD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C3333" w:rsidRPr="002536E2">
        <w:rPr>
          <w:rFonts w:ascii="Arial Narrow" w:hAnsi="Arial Narrow"/>
          <w:sz w:val="21"/>
          <w:szCs w:val="21"/>
        </w:rPr>
        <w:t>bod 1_22. Riešenie napojenia zastávky na park je nutné komunikovať s MIB.</w:t>
      </w:r>
    </w:p>
    <w:p w14:paraId="7AAB6E2E" w14:textId="493C4739" w:rsidR="00E72FAD" w:rsidRPr="002536E2" w:rsidRDefault="00E72FAD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Zamerať živý plot popri Miletičovej </w:t>
      </w:r>
      <w:r w:rsidR="004441B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stožiarmi TV 2-023 a 2-026,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iť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preriešiť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trasovanie </w:t>
      </w:r>
      <w:r w:rsidR="001C130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vzhľadom na dreviny. V prípade nemožnosti pretrasovania prípojok 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inventarizovať dreviny, v prípade potrebného výrubu riešiť proces výrubu</w:t>
      </w:r>
      <w:r w:rsidR="00F076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zabezpečiť rozhodnutie o výrube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B6DFDDC" w14:textId="697BE7BB" w:rsidR="001914DA" w:rsidRPr="002536E2" w:rsidRDefault="001914DA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Zamerať stromy na rohu ulíc Ružinovská</w:t>
      </w:r>
      <w:r w:rsidR="009220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– Súmračná pre prípad ochrany</w:t>
      </w:r>
      <w:r w:rsidR="009624C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49454" w14:textId="0DFC03D1" w:rsidR="003C513C" w:rsidRDefault="003C513C" w:rsidP="002A24FE">
      <w:pPr>
        <w:pStyle w:val="odrka"/>
        <w:rPr>
          <w:ins w:id="140" w:author="Balkó Gabriella, Ing., PhD." w:date="2025-04-09T14:25:00Z" w16du:dateUtc="2025-04-09T12:25:00Z"/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nových radičov CDS z dôvodu riešenia riadenia priechodov pre chodcov na električkové zastávky na Ružinovskej ulici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790)</w:t>
      </w:r>
      <w:r w:rsidR="00534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doriešiť prípojky NN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9C75810" w14:textId="4214945A" w:rsidR="00460A38" w:rsidRPr="002536E2" w:rsidRDefault="00460A38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ins w:id="141" w:author="Balkó Gabriella, Ing., PhD." w:date="2025-04-09T14:26:00Z" w16du:dateUtc="2025-04-09T12:26:00Z">
        <w:r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V rámci tohto objektu realizovať</w:t>
        </w:r>
      </w:ins>
      <w:ins w:id="142" w:author="Balkó Gabriella, Ing., PhD." w:date="2025-04-09T14:35:00Z" w16du:dateUtc="2025-04-09T12:35:00Z">
        <w:r w:rsidR="00DE20B0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 xml:space="preserve"> prípojku NN ako náhradu za </w:t>
        </w:r>
      </w:ins>
      <w:ins w:id="143" w:author="Balkó Gabriella, Ing., PhD." w:date="2025-04-09T14:26:00Z" w16du:dateUtc="2025-04-09T12:26:00Z">
        <w:r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SO 625</w:t>
        </w:r>
      </w:ins>
      <w:ins w:id="144" w:author="Balkó Gabriella, Ing., PhD." w:date="2025-04-09T14:26:00Z">
        <w:r w:rsidR="0017402A" w:rsidRPr="0017402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, na základe zmluvy o pripojení odberného zariadenia žiadateľa</w:t>
        </w:r>
      </w:ins>
      <w:ins w:id="145" w:author="Balkó Gabriella, Ing., PhD." w:date="2025-04-09T14:36:00Z" w16du:dateUtc="2025-04-09T12:36:00Z">
        <w:r w:rsidR="00A6596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 xml:space="preserve"> (verejného obstarávateľa)</w:t>
        </w:r>
      </w:ins>
      <w:ins w:id="146" w:author="Balkó Gabriella, Ing., PhD." w:date="2025-04-09T14:26:00Z">
        <w:r w:rsidR="0017402A" w:rsidRPr="0017402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 xml:space="preserve"> do distribučnej sústavy Západoslovenská distribučná, a.s č.: 122339085 s EIC: 24</w:t>
        </w:r>
      </w:ins>
      <w:ins w:id="147" w:author="Balkó Gabriella, Ing., PhD." w:date="2025-04-09T14:36:00Z" w16du:dateUtc="2025-04-09T12:36:00Z">
        <w:r w:rsidR="00A6596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Z</w:t>
        </w:r>
      </w:ins>
      <w:ins w:id="148" w:author="Balkó Gabriella, Ing., PhD." w:date="2025-04-09T14:26:00Z">
        <w:r w:rsidR="0017402A" w:rsidRPr="0017402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ZS4000237140H</w:t>
        </w:r>
      </w:ins>
      <w:ins w:id="149" w:author="Balkó Gabriella, Ing., PhD." w:date="2025-04-09T14:36:00Z" w16du:dateUtc="2025-04-09T12:36:00Z">
        <w:r w:rsidR="00A6596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.</w:t>
        </w:r>
      </w:ins>
    </w:p>
    <w:p w14:paraId="5060F837" w14:textId="77777777" w:rsidR="00370844" w:rsidRPr="002536E2" w:rsidRDefault="00370844" w:rsidP="00585D32">
      <w:pPr>
        <w:pStyle w:val="Nadpis3"/>
      </w:pPr>
      <w:bookmarkStart w:id="150" w:name="_Toc173315382"/>
      <w:bookmarkStart w:id="151" w:name="_Toc187685259"/>
      <w:r w:rsidRPr="002536E2">
        <w:t>SO 622 Meniareň Astronomická, prípojka NN</w:t>
      </w:r>
      <w:bookmarkEnd w:id="150"/>
      <w:bookmarkEnd w:id="151"/>
    </w:p>
    <w:p w14:paraId="2AF147A4" w14:textId="666428CE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C42CF93" w14:textId="385DEF16" w:rsidR="00370844" w:rsidRPr="002536E2" w:rsidRDefault="007C25CF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</w:t>
      </w:r>
      <w:r w:rsidR="0051128D" w:rsidRPr="002536E2">
        <w:rPr>
          <w:rFonts w:ascii="Arial Narrow" w:hAnsi="Arial Narrow"/>
          <w:sz w:val="21"/>
          <w:szCs w:val="21"/>
        </w:rPr>
        <w:t>prípojky NN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51128D" w:rsidRPr="002536E2">
        <w:rPr>
          <w:rFonts w:ascii="Arial Narrow" w:hAnsi="Arial Narrow"/>
          <w:sz w:val="21"/>
          <w:szCs w:val="21"/>
        </w:rPr>
        <w:t xml:space="preserve"> </w:t>
      </w:r>
    </w:p>
    <w:p w14:paraId="6759C5DA" w14:textId="4DFA487E" w:rsidR="004827A8" w:rsidRPr="002536E2" w:rsidRDefault="004827A8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Spätné úpravy povrchov realizovať v zmysle zmenenej polohy </w:t>
      </w:r>
      <w:r w:rsidR="00D44C1A" w:rsidRPr="002536E2">
        <w:rPr>
          <w:rFonts w:ascii="Arial Narrow" w:hAnsi="Arial Narrow"/>
          <w:sz w:val="21"/>
          <w:szCs w:val="21"/>
        </w:rPr>
        <w:t>prípojky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A7E7B27" w14:textId="77777777" w:rsidR="000D5606" w:rsidRPr="002536E2" w:rsidRDefault="000D5606" w:rsidP="00585D32">
      <w:pPr>
        <w:pStyle w:val="Nadpis3"/>
      </w:pPr>
      <w:bookmarkStart w:id="152" w:name="_Toc173315383"/>
      <w:bookmarkStart w:id="153" w:name="_Toc187685260"/>
      <w:r w:rsidRPr="002536E2">
        <w:t>SO 623 Prípojka NN k čerpacej stanici pod mostom Bajkalská</w:t>
      </w:r>
      <w:bookmarkEnd w:id="152"/>
      <w:bookmarkEnd w:id="153"/>
    </w:p>
    <w:p w14:paraId="7A3528B5" w14:textId="26AEF112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 xml:space="preserve">. </w:t>
      </w:r>
    </w:p>
    <w:p w14:paraId="2D2D20B0" w14:textId="04F449E9" w:rsidR="000718CF" w:rsidRPr="002536E2" w:rsidRDefault="000718CF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b/>
          <w:bCs/>
          <w:color w:val="FF0000"/>
        </w:rPr>
        <w:t>Objekt realizovať v čase letných školských prázdnin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908B9E6" w14:textId="77777777" w:rsidR="00E640D3" w:rsidRPr="002536E2" w:rsidRDefault="00E640D3" w:rsidP="00585D32">
      <w:pPr>
        <w:pStyle w:val="Nadpis3"/>
      </w:pPr>
      <w:bookmarkStart w:id="154" w:name="_Toc173315384"/>
      <w:bookmarkStart w:id="155" w:name="_Toc187685261"/>
      <w:r w:rsidRPr="002536E2">
        <w:t>SO 624 Preložka NN káblov, Americké námestie – Trnavské mýto</w:t>
      </w:r>
      <w:bookmarkEnd w:id="154"/>
      <w:bookmarkEnd w:id="155"/>
    </w:p>
    <w:p w14:paraId="78245F7C" w14:textId="3C663003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>.</w:t>
      </w:r>
    </w:p>
    <w:p w14:paraId="0C1101AB" w14:textId="77777777" w:rsidR="00B754C0" w:rsidRPr="002536E2" w:rsidRDefault="00B754C0" w:rsidP="00585D32">
      <w:pPr>
        <w:pStyle w:val="Nadpis3"/>
      </w:pPr>
      <w:bookmarkStart w:id="156" w:name="_Toc173315385"/>
      <w:bookmarkStart w:id="157" w:name="_Toc187685262"/>
      <w:r w:rsidRPr="00B11DE0">
        <w:t>SO 625 Preložka NN káblov v križovatke Tomášikova</w:t>
      </w:r>
      <w:bookmarkEnd w:id="156"/>
      <w:bookmarkEnd w:id="157"/>
    </w:p>
    <w:p w14:paraId="2E915465" w14:textId="3734F2B2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del w:id="158" w:author="Balkó Gabriella, Ing., PhD." w:date="2025-04-09T14:25:00Z" w16du:dateUtc="2025-04-09T12:25:00Z">
        <w:r w:rsidRPr="002536E2" w:rsidDel="00B11DE0">
          <w:rPr>
            <w:rFonts w:ascii="Arial Narrow" w:hAnsi="Arial Narrow"/>
            <w:sz w:val="21"/>
            <w:szCs w:val="21"/>
          </w:rPr>
          <w:delText>PD dopracovať a následne SO zrealizovať v zmysle DSP</w:delText>
        </w:r>
        <w:r w:rsidR="00334C39" w:rsidRPr="002536E2" w:rsidDel="00B11DE0">
          <w:rPr>
            <w:rFonts w:ascii="Arial Narrow" w:hAnsi="Arial Narrow"/>
            <w:sz w:val="21"/>
            <w:szCs w:val="21"/>
          </w:rPr>
          <w:delText>, NN káble bude spravovať Objednávateľ.</w:delText>
        </w:r>
        <w:r w:rsidR="00280A17" w:rsidRPr="002536E2" w:rsidDel="00B11DE0">
          <w:rPr>
            <w:rFonts w:ascii="Arial Narrow" w:hAnsi="Arial Narrow"/>
            <w:sz w:val="21"/>
            <w:szCs w:val="21"/>
          </w:rPr>
          <w:delText xml:space="preserve"> </w:delText>
        </w:r>
      </w:del>
      <w:ins w:id="159" w:author="Balkó Gabriella, Ing., PhD." w:date="2025-04-09T14:25:00Z" w16du:dateUtc="2025-04-09T12:25:00Z">
        <w:r w:rsidR="00B11DE0">
          <w:rPr>
            <w:rFonts w:ascii="Arial Narrow" w:hAnsi="Arial Narrow"/>
            <w:sz w:val="21"/>
            <w:szCs w:val="21"/>
          </w:rPr>
          <w:t>Tento objekt sa nebude realizovať.</w:t>
        </w:r>
      </w:ins>
      <w:ins w:id="160" w:author="Balkó Gabriella, Ing., PhD." w:date="2025-04-09T14:33:00Z" w16du:dateUtc="2025-04-09T12:33:00Z">
        <w:r w:rsidR="00AB7AE1">
          <w:rPr>
            <w:rFonts w:ascii="Arial Narrow" w:hAnsi="Arial Narrow"/>
            <w:sz w:val="21"/>
            <w:szCs w:val="21"/>
          </w:rPr>
          <w:t xml:space="preserve"> Preložku nahradiť </w:t>
        </w:r>
        <w:r w:rsidR="006B2E86">
          <w:rPr>
            <w:rFonts w:ascii="Arial Narrow" w:hAnsi="Arial Narrow"/>
            <w:sz w:val="21"/>
            <w:szCs w:val="21"/>
          </w:rPr>
          <w:t>samostatnou NN prí</w:t>
        </w:r>
      </w:ins>
      <w:ins w:id="161" w:author="Balkó Gabriella, Ing., PhD." w:date="2025-04-09T14:34:00Z" w16du:dateUtc="2025-04-09T12:34:00Z">
        <w:r w:rsidR="006B2E86">
          <w:rPr>
            <w:rFonts w:ascii="Arial Narrow" w:hAnsi="Arial Narrow"/>
            <w:sz w:val="21"/>
            <w:szCs w:val="21"/>
          </w:rPr>
          <w:t xml:space="preserve">pojkou na základe zmluvy o pripojení odberného zariadenia </w:t>
        </w:r>
        <w:r w:rsidR="0043621A">
          <w:rPr>
            <w:rFonts w:ascii="Arial Narrow" w:hAnsi="Arial Narrow"/>
            <w:sz w:val="21"/>
            <w:szCs w:val="21"/>
          </w:rPr>
          <w:t xml:space="preserve">žiadateľa </w:t>
        </w:r>
      </w:ins>
      <w:ins w:id="162" w:author="Balkó Gabriella, Ing., PhD." w:date="2025-04-09T14:36:00Z" w16du:dateUtc="2025-04-09T12:36:00Z">
        <w:r w:rsidR="00A6596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(verejného obstarávateľa)</w:t>
        </w:r>
        <w:r w:rsidR="00A6596A" w:rsidRPr="0017402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 xml:space="preserve"> </w:t>
        </w:r>
      </w:ins>
      <w:ins w:id="163" w:author="Balkó Gabriella, Ing., PhD." w:date="2025-04-09T14:34:00Z" w16du:dateUtc="2025-04-09T12:34:00Z">
        <w:r w:rsidR="0043621A">
          <w:rPr>
            <w:rFonts w:ascii="Arial Narrow" w:hAnsi="Arial Narrow"/>
            <w:sz w:val="21"/>
            <w:szCs w:val="21"/>
          </w:rPr>
          <w:t xml:space="preserve">do distribučnej sústavy Západoslovenská distribučná, a.s. č.: 122339085 s EIC: </w:t>
        </w:r>
        <w:r w:rsidR="00190856">
          <w:rPr>
            <w:rFonts w:ascii="Arial Narrow" w:hAnsi="Arial Narrow"/>
            <w:sz w:val="21"/>
            <w:szCs w:val="21"/>
          </w:rPr>
          <w:t>24ZZS4000</w:t>
        </w:r>
      </w:ins>
      <w:ins w:id="164" w:author="Balkó Gabriella, Ing., PhD." w:date="2025-04-09T14:35:00Z" w16du:dateUtc="2025-04-09T12:35:00Z">
        <w:r w:rsidR="00190856">
          <w:rPr>
            <w:rFonts w:ascii="Arial Narrow" w:hAnsi="Arial Narrow"/>
            <w:sz w:val="21"/>
            <w:szCs w:val="21"/>
          </w:rPr>
          <w:t>237140H.</w:t>
        </w:r>
      </w:ins>
    </w:p>
    <w:p w14:paraId="4E7B08D8" w14:textId="1F7E48F6" w:rsidR="00413C25" w:rsidRPr="002536E2" w:rsidRDefault="00413C25" w:rsidP="00585D32">
      <w:pPr>
        <w:pStyle w:val="Nadpis3"/>
      </w:pPr>
      <w:bookmarkStart w:id="165" w:name="_Toc173315386"/>
      <w:bookmarkStart w:id="166" w:name="_Toc187685263"/>
      <w:r w:rsidRPr="002536E2">
        <w:t>SO 626 Rekonštrukcia verejného osvetlenia</w:t>
      </w:r>
      <w:bookmarkEnd w:id="165"/>
      <w:bookmarkEnd w:id="166"/>
    </w:p>
    <w:p w14:paraId="1C86714F" w14:textId="27D76ED0" w:rsidR="00334C39" w:rsidRPr="002536E2" w:rsidRDefault="004D677D" w:rsidP="00334C3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34C39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2660342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681E332A" w14:textId="4655B31E" w:rsidR="00E346A6" w:rsidRPr="002536E2" w:rsidRDefault="00E346A6" w:rsidP="00E346A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rámci rozkopávok doplniť bezbariérové úpravy a súvisiace hmatateľné povrchy, taktiež aj VDZ PPP. Pripomienka sa týka 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všetkých dotknutých nárož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priechodo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701C17" w14:textId="6DC8F868" w:rsidR="0051283C" w:rsidRPr="002536E2" w:rsidRDefault="0051283C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nedostatočnej vzdialenosti vedenia VO od stromu a nemožnosti pretrasovania posúdi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 a v prípade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potreb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podv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ŕ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inštaláciu 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vedenia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hĺbke min. 1,2 m pre ochranu drevín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F96FC2A" w14:textId="3A22EB6D" w:rsidR="007500D9" w:rsidRPr="002536E2" w:rsidRDefault="007500D9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jednotlivých povrchov po spätnej úprave po rozkopávkach je znázornené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A66B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4EDAE1" w14:textId="5F3489F6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</w:t>
      </w:r>
      <w:r w:rsidR="006D3C3D" w:rsidRPr="002536E2">
        <w:rPr>
          <w:rFonts w:ascii="Arial Narrow" w:hAnsi="Arial Narrow"/>
          <w:sz w:val="21"/>
          <w:szCs w:val="21"/>
        </w:rPr>
        <w:t>nej komunikácii</w:t>
      </w:r>
      <w:r w:rsidRPr="002536E2">
        <w:rPr>
          <w:rFonts w:ascii="Arial Narrow" w:hAnsi="Arial Narrow"/>
          <w:sz w:val="21"/>
          <w:szCs w:val="21"/>
        </w:rPr>
        <w:t xml:space="preserve"> je nutné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8F43CE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EED529" w14:textId="530FD6B3" w:rsidR="000E0141" w:rsidRPr="002536E2" w:rsidRDefault="003B681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výložníkov a nadstavcov na pôvodný stožiar</w:t>
      </w:r>
      <w:r w:rsidR="00712BB8" w:rsidRPr="002536E2">
        <w:rPr>
          <w:rFonts w:ascii="Arial Narrow" w:hAnsi="Arial Narrow"/>
          <w:sz w:val="21"/>
          <w:szCs w:val="21"/>
        </w:rPr>
        <w:t xml:space="preserve"> je potrebné:</w:t>
      </w:r>
    </w:p>
    <w:p w14:paraId="7033254F" w14:textId="42D5D190" w:rsidR="00712BB8" w:rsidRPr="002536E2" w:rsidRDefault="00FD79D8" w:rsidP="00C50EB9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vykonať obhliadku pôvodného stožiara s identifikáciou stavu stožiara v mieste osadenia výložníka na stožiari, zmera</w:t>
      </w:r>
      <w:r w:rsidR="00397D1D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priemer vrchného stupňa pôvodného stožiara pre stanovenie dimenzie dizajnového výložníka/n</w:t>
      </w:r>
      <w:r w:rsidR="00397D1D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>dstavca pre osadenie na vrchol stožiara</w:t>
      </w:r>
      <w:r w:rsidR="00397D1D" w:rsidRPr="002536E2">
        <w:rPr>
          <w:rFonts w:ascii="Arial Narrow" w:hAnsi="Arial Narrow"/>
          <w:sz w:val="21"/>
          <w:szCs w:val="21"/>
        </w:rPr>
        <w:t>,</w:t>
      </w:r>
    </w:p>
    <w:p w14:paraId="2AFCF9D4" w14:textId="2382158F" w:rsidR="00397D1D" w:rsidRPr="002536E2" w:rsidRDefault="00397D1D" w:rsidP="00C50EB9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zadať do výroby výložník/nadstavec podľa zistených rozmerov (vrchný priemer stožiara po demontáži/zrezaní výložníka, výška výložníka pre dosiahnutie požadovanej výšky osadenia svietidiel na 10</w:t>
      </w:r>
      <w:r w:rsidR="000212E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m)</w:t>
      </w:r>
      <w:r w:rsidR="000212E2" w:rsidRPr="002536E2">
        <w:rPr>
          <w:rFonts w:ascii="Arial Narrow" w:hAnsi="Arial Narrow"/>
          <w:sz w:val="21"/>
          <w:szCs w:val="21"/>
        </w:rPr>
        <w:t>,</w:t>
      </w:r>
    </w:p>
    <w:p w14:paraId="2FC15DAA" w14:textId="251D2FA8" w:rsidR="000212E2" w:rsidRPr="002536E2" w:rsidRDefault="000212E2" w:rsidP="008327FE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demontovať pôvodné svietidlo a výložník, v prípade </w:t>
      </w:r>
      <w:r w:rsidR="008327FE" w:rsidRPr="002536E2">
        <w:rPr>
          <w:rFonts w:ascii="Arial Narrow" w:hAnsi="Arial Narrow"/>
          <w:sz w:val="21"/>
          <w:szCs w:val="21"/>
        </w:rPr>
        <w:t>navareného/neoddeliteľného výložníka zrezať výložník spolu s nevyhnutnou časťou vrchného stupňa stožiara, ošetriť úpravu miesta zrezania pre osadenie nového výložníka/nadstavca,</w:t>
      </w:r>
    </w:p>
    <w:p w14:paraId="15DFF20F" w14:textId="169CD097" w:rsidR="006C6C71" w:rsidRPr="002536E2" w:rsidRDefault="0077462A" w:rsidP="00CD5DED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namontovať výložník, stožiarový nadstavec, redukciu a nové svietidlo so správnym nastavením sklonu vo všetkých rovinách.</w:t>
      </w:r>
    </w:p>
    <w:p w14:paraId="573E6DD8" w14:textId="7DD29BD1" w:rsidR="001044FD" w:rsidRPr="002536E2" w:rsidRDefault="00034DCE" w:rsidP="00782D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maximálne možné integrovanie stožiarov verejného osvetlenia s inými funkciami (TV – SO 601, kamerový dohľad – SO 661, CDS a kamerový dohľad – SO 790).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podľa možnosti navrhnúť nasledovné integrácie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 úpravou súvisiacich technických parametrov a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napojen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ia 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káblami a pod.)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</w:p>
    <w:p w14:paraId="04282ED8" w14:textId="074FB19E" w:rsidR="00F97AF5" w:rsidRPr="002536E2" w:rsidRDefault="00DC2790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>stožiar TV</w:t>
      </w:r>
      <w:r w:rsidR="00C930A9" w:rsidRPr="002536E2">
        <w:rPr>
          <w:rFonts w:ascii="Arial Narrow" w:hAnsi="Arial Narrow"/>
          <w:sz w:val="21"/>
          <w:szCs w:val="21"/>
        </w:rPr>
        <w:t>/VO 1-009</w:t>
      </w:r>
      <w:r w:rsidR="000E20E9" w:rsidRPr="002536E2">
        <w:rPr>
          <w:rFonts w:ascii="Arial Narrow" w:hAnsi="Arial Narrow"/>
          <w:sz w:val="21"/>
          <w:szCs w:val="21"/>
        </w:rPr>
        <w:t xml:space="preserve"> a zastávkový označník (SO 402)</w:t>
      </w:r>
      <w:r w:rsidR="00F97AF5" w:rsidRPr="002536E2">
        <w:rPr>
          <w:rFonts w:ascii="Arial Narrow" w:hAnsi="Arial Narrow"/>
          <w:sz w:val="21"/>
          <w:szCs w:val="21"/>
        </w:rPr>
        <w:t xml:space="preserve">. </w:t>
      </w:r>
      <w:r w:rsidR="00A66702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84FD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84FDE" w:rsidRPr="002536E2">
        <w:rPr>
          <w:rFonts w:ascii="Arial Narrow" w:hAnsi="Arial Narrow"/>
          <w:sz w:val="21"/>
          <w:szCs w:val="21"/>
        </w:rPr>
        <w:t>,</w:t>
      </w:r>
      <w:r w:rsidR="00F84FDE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1_15</w:t>
      </w:r>
      <w:r w:rsidR="00B80584" w:rsidRPr="002536E2">
        <w:rPr>
          <w:rFonts w:ascii="Arial Narrow" w:hAnsi="Arial Narrow"/>
          <w:sz w:val="21"/>
          <w:szCs w:val="21"/>
        </w:rPr>
        <w:t>,</w:t>
      </w:r>
    </w:p>
    <w:p w14:paraId="1499C686" w14:textId="3C69E3ED" w:rsidR="00F97AF5" w:rsidRPr="002536E2" w:rsidRDefault="000E20E9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 xml:space="preserve">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13F5F" w:rsidRPr="002536E2">
        <w:rPr>
          <w:rFonts w:ascii="Arial Narrow" w:hAnsi="Arial Narrow"/>
          <w:sz w:val="21"/>
          <w:szCs w:val="21"/>
        </w:rPr>
        <w:t xml:space="preserve">1-007 </w:t>
      </w:r>
      <w:r w:rsidRPr="002536E2">
        <w:rPr>
          <w:rFonts w:ascii="Arial Narrow" w:hAnsi="Arial Narrow"/>
          <w:sz w:val="21"/>
          <w:szCs w:val="21"/>
        </w:rPr>
        <w:t>a stĺp CDS (SO 790) v km 0,10 na nároží ulíc Špitálska a</w:t>
      </w:r>
      <w:r w:rsidR="008448A7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634A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634A6" w:rsidRPr="002536E2">
        <w:rPr>
          <w:rFonts w:ascii="Arial Narrow" w:hAnsi="Arial Narrow"/>
          <w:sz w:val="21"/>
          <w:szCs w:val="21"/>
        </w:rPr>
        <w:t>,</w:t>
      </w:r>
      <w:r w:rsidR="00F97AF5" w:rsidRPr="002536E2">
        <w:rPr>
          <w:rFonts w:ascii="Arial Narrow" w:hAnsi="Arial Narrow"/>
          <w:sz w:val="21"/>
          <w:szCs w:val="21"/>
        </w:rPr>
        <w:t xml:space="preserve"> bod 1_17,</w:t>
      </w:r>
    </w:p>
    <w:p w14:paraId="48320A7C" w14:textId="30F2AA70" w:rsidR="00F97AF5" w:rsidRPr="002536E2" w:rsidRDefault="00E770D1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</w:t>
      </w:r>
      <w:r w:rsidR="00F97AF5" w:rsidRPr="002536E2">
        <w:rPr>
          <w:rFonts w:ascii="Arial Narrow" w:hAnsi="Arial Narrow"/>
          <w:sz w:val="21"/>
          <w:szCs w:val="21"/>
        </w:rPr>
        <w:t xml:space="preserve">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44CDA" w:rsidRPr="002536E2">
        <w:rPr>
          <w:rFonts w:ascii="Arial Narrow" w:hAnsi="Arial Narrow"/>
          <w:sz w:val="21"/>
          <w:szCs w:val="21"/>
        </w:rPr>
        <w:t>1-050 a stožiar kamerového dohľadu (SO 661) v ostrovčeku na Vazovovej v km 0,57</w:t>
      </w:r>
      <w:r w:rsidR="00F97AF5" w:rsidRPr="002536E2">
        <w:rPr>
          <w:rFonts w:ascii="Arial Narrow" w:hAnsi="Arial Narrow"/>
          <w:sz w:val="21"/>
          <w:szCs w:val="21"/>
        </w:rPr>
        <w:t xml:space="preserve">. Osadiť </w:t>
      </w:r>
      <w:r w:rsidR="009B1A15" w:rsidRPr="002536E2">
        <w:rPr>
          <w:rFonts w:ascii="Arial Narrow" w:hAnsi="Arial Narrow"/>
          <w:sz w:val="21"/>
          <w:szCs w:val="21"/>
        </w:rPr>
        <w:t>kamerový dohľad</w:t>
      </w:r>
      <w:r w:rsidR="00F97AF5" w:rsidRPr="002536E2">
        <w:rPr>
          <w:rFonts w:ascii="Arial Narrow" w:hAnsi="Arial Narrow"/>
          <w:sz w:val="21"/>
          <w:szCs w:val="21"/>
        </w:rPr>
        <w:t xml:space="preserve"> na stožiar VO/TV. Pripomienka je vyznačená v </w:t>
      </w:r>
      <w:r w:rsidR="009B1A15" w:rsidRPr="002536E2">
        <w:rPr>
          <w:rFonts w:ascii="Arial Narrow" w:hAnsi="Arial Narrow"/>
          <w:i/>
          <w:iCs/>
          <w:sz w:val="21"/>
          <w:szCs w:val="21"/>
        </w:rPr>
        <w:t>U-A koordinácii,</w:t>
      </w:r>
      <w:r w:rsidR="009B1A15" w:rsidRPr="002536E2" w:rsidDel="009B1A15">
        <w:rPr>
          <w:rFonts w:ascii="Arial Narrow" w:hAnsi="Arial Narrow"/>
          <w:sz w:val="21"/>
          <w:szCs w:val="21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1_40,</w:t>
      </w:r>
    </w:p>
    <w:p w14:paraId="42C915D5" w14:textId="71BDA434" w:rsidR="00F97AF5" w:rsidRPr="002536E2" w:rsidRDefault="005A4B30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Pr="002536E2">
        <w:rPr>
          <w:rFonts w:ascii="Arial Narrow" w:hAnsi="Arial Narrow"/>
          <w:sz w:val="21"/>
          <w:szCs w:val="21"/>
        </w:rPr>
        <w:t xml:space="preserve">VO </w:t>
      </w:r>
      <w:r w:rsidR="00BB5F89" w:rsidRPr="002536E2">
        <w:rPr>
          <w:rFonts w:ascii="Arial Narrow" w:hAnsi="Arial Narrow"/>
          <w:sz w:val="21"/>
          <w:szCs w:val="21"/>
        </w:rPr>
        <w:t xml:space="preserve">1-083, resp. 1-084, 1-089, 1-091 v nárožiach križovatky </w:t>
      </w:r>
      <w:r w:rsidRPr="002536E2">
        <w:rPr>
          <w:rFonts w:ascii="Arial Narrow" w:hAnsi="Arial Narrow"/>
          <w:sz w:val="21"/>
          <w:szCs w:val="21"/>
        </w:rPr>
        <w:t>a stožiar</w:t>
      </w:r>
      <w:r w:rsidR="00F97AF5" w:rsidRPr="002536E2">
        <w:rPr>
          <w:rFonts w:ascii="Arial Narrow" w:hAnsi="Arial Narrow"/>
          <w:sz w:val="21"/>
          <w:szCs w:val="21"/>
        </w:rPr>
        <w:t xml:space="preserve"> KD </w:t>
      </w:r>
      <w:r w:rsidRPr="002536E2">
        <w:rPr>
          <w:rFonts w:ascii="Arial Narrow" w:hAnsi="Arial Narrow"/>
          <w:sz w:val="21"/>
          <w:szCs w:val="21"/>
        </w:rPr>
        <w:t>(SO 661)</w:t>
      </w:r>
      <w:r w:rsidR="0028163D" w:rsidRPr="002536E2">
        <w:rPr>
          <w:rFonts w:ascii="Arial Narrow" w:hAnsi="Arial Narrow"/>
          <w:sz w:val="21"/>
          <w:szCs w:val="21"/>
        </w:rPr>
        <w:t xml:space="preserve"> v dopravnom ostrovčeku na Karadžičovej v km 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8163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8163D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1_52</w:t>
      </w:r>
      <w:r w:rsidR="0028163D" w:rsidRPr="002536E2">
        <w:rPr>
          <w:rFonts w:ascii="Arial Narrow" w:hAnsi="Arial Narrow"/>
          <w:sz w:val="21"/>
          <w:szCs w:val="21"/>
        </w:rPr>
        <w:t>,</w:t>
      </w:r>
    </w:p>
    <w:p w14:paraId="6BE4D18D" w14:textId="44394A9E" w:rsidR="00F97AF5" w:rsidRPr="002536E2" w:rsidRDefault="00C0027B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VO</w:t>
      </w:r>
      <w:r w:rsidR="00EB4FE2" w:rsidRPr="002536E2">
        <w:rPr>
          <w:rFonts w:ascii="Arial Narrow" w:hAnsi="Arial Narrow"/>
          <w:sz w:val="21"/>
          <w:szCs w:val="21"/>
        </w:rPr>
        <w:t xml:space="preserve"> 287/77</w:t>
      </w:r>
      <w:r w:rsidRPr="002536E2">
        <w:rPr>
          <w:rFonts w:ascii="Arial Narrow" w:hAnsi="Arial Narrow"/>
          <w:sz w:val="21"/>
          <w:szCs w:val="21"/>
        </w:rPr>
        <w:t xml:space="preserve"> a stožiar</w:t>
      </w:r>
      <w:r w:rsidR="00F97AF5" w:rsidRPr="002536E2">
        <w:rPr>
          <w:rFonts w:ascii="Arial Narrow" w:hAnsi="Arial Narrow"/>
          <w:sz w:val="21"/>
          <w:szCs w:val="21"/>
        </w:rPr>
        <w:t xml:space="preserve"> CDS</w:t>
      </w:r>
      <w:r w:rsidRPr="002536E2">
        <w:rPr>
          <w:rFonts w:ascii="Arial Narrow" w:hAnsi="Arial Narrow"/>
          <w:sz w:val="21"/>
          <w:szCs w:val="21"/>
        </w:rPr>
        <w:t xml:space="preserve"> na nároží </w:t>
      </w:r>
      <w:r w:rsidR="00C07973" w:rsidRPr="002536E2">
        <w:rPr>
          <w:rFonts w:ascii="Arial Narrow" w:hAnsi="Arial Narrow"/>
          <w:sz w:val="21"/>
          <w:szCs w:val="21"/>
        </w:rPr>
        <w:t>Záhradnícka – Miletičova pri autobusovej zastávke Saleziáni smer Prievozská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C079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07973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2_06</w:t>
      </w:r>
      <w:r w:rsidR="00C07973" w:rsidRPr="002536E2">
        <w:rPr>
          <w:rFonts w:ascii="Arial Narrow" w:hAnsi="Arial Narrow"/>
          <w:sz w:val="21"/>
          <w:szCs w:val="21"/>
        </w:rPr>
        <w:t>,</w:t>
      </w:r>
    </w:p>
    <w:p w14:paraId="0B947EE0" w14:textId="78AAD8B7" w:rsidR="00E2135C" w:rsidRPr="002536E2" w:rsidRDefault="00E2135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existujúci združený stožiar TV/VO 501/55 a stĺp CDS (SO 790)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2_20,</w:t>
      </w:r>
    </w:p>
    <w:p w14:paraId="7901E3DA" w14:textId="3ACDA35C" w:rsidR="00E2135C" w:rsidRPr="002536E2" w:rsidRDefault="00E2135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502/07 a stĺp CDS (SO 790) na rohu Líščie nivy v km 2,42.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2_49,</w:t>
      </w:r>
    </w:p>
    <w:p w14:paraId="6BEF75F9" w14:textId="37CD4C72" w:rsidR="00A06239" w:rsidRPr="002536E2" w:rsidRDefault="00A06239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502/08 s projektovaným kamerovým dohľadom (SO 790) a stĺp CDS (SO 790) 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</w:p>
    <w:p w14:paraId="727ACA84" w14:textId="77777777" w:rsidR="001B6C73" w:rsidRPr="002536E2" w:rsidRDefault="001B6C73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3-019 a stožiar kamerového dohľadu (SO 790)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2_71,</w:t>
      </w:r>
    </w:p>
    <w:p w14:paraId="788F5910" w14:textId="6DED76D5" w:rsidR="00F97AF5" w:rsidRPr="002536E2" w:rsidRDefault="00CF009D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VO (osvetlenie priechodu pre chodcov) a stožiar </w:t>
      </w:r>
      <w:r w:rsidR="00F97AF5" w:rsidRPr="002536E2">
        <w:rPr>
          <w:rFonts w:ascii="Arial Narrow" w:hAnsi="Arial Narrow"/>
          <w:sz w:val="21"/>
          <w:szCs w:val="21"/>
        </w:rPr>
        <w:t>CDS</w:t>
      </w:r>
      <w:r w:rsidRPr="002536E2">
        <w:rPr>
          <w:rFonts w:ascii="Arial Narrow" w:hAnsi="Arial Narrow"/>
          <w:sz w:val="21"/>
          <w:szCs w:val="21"/>
        </w:rPr>
        <w:t xml:space="preserve"> (SO 790)</w:t>
      </w:r>
      <w:r w:rsidR="00CF3EC2" w:rsidRPr="002536E2">
        <w:rPr>
          <w:rFonts w:ascii="Arial Narrow" w:hAnsi="Arial Narrow"/>
          <w:sz w:val="21"/>
          <w:szCs w:val="21"/>
        </w:rPr>
        <w:t xml:space="preserve"> v km 2,825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2_72</w:t>
      </w:r>
      <w:r w:rsidR="00CF3EC2" w:rsidRPr="002536E2">
        <w:rPr>
          <w:rFonts w:ascii="Arial Narrow" w:hAnsi="Arial Narrow"/>
          <w:sz w:val="21"/>
          <w:szCs w:val="21"/>
        </w:rPr>
        <w:t>,</w:t>
      </w:r>
    </w:p>
    <w:p w14:paraId="3C515617" w14:textId="3A9D6BF4" w:rsidR="00CF3EC2" w:rsidRPr="002536E2" w:rsidRDefault="00CF3EC2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</w:t>
      </w:r>
      <w:r w:rsidR="003E2C88" w:rsidRPr="002536E2">
        <w:rPr>
          <w:rFonts w:ascii="Arial Narrow" w:hAnsi="Arial Narrow"/>
          <w:sz w:val="21"/>
          <w:szCs w:val="21"/>
        </w:rPr>
        <w:t xml:space="preserve">3-103, resp. 3-104, 3-105 a 3-106 v nárožiach križovatky </w:t>
      </w:r>
      <w:r w:rsidRPr="002536E2">
        <w:rPr>
          <w:rFonts w:ascii="Arial Narrow" w:hAnsi="Arial Narrow"/>
          <w:sz w:val="21"/>
          <w:szCs w:val="21"/>
        </w:rPr>
        <w:t xml:space="preserve">a stožiar kamerového dohľadu (SO 790) </w:t>
      </w:r>
      <w:r w:rsidR="003E2C88" w:rsidRPr="002536E2">
        <w:rPr>
          <w:rFonts w:ascii="Arial Narrow" w:hAnsi="Arial Narrow"/>
          <w:sz w:val="21"/>
          <w:szCs w:val="21"/>
        </w:rPr>
        <w:t xml:space="preserve">v km 4,03 v dopravnom ostrovčeku, </w:t>
      </w:r>
      <w:r w:rsidRPr="002536E2">
        <w:rPr>
          <w:rFonts w:ascii="Arial Narrow" w:hAnsi="Arial Narrow"/>
          <w:sz w:val="21"/>
          <w:szCs w:val="21"/>
        </w:rPr>
        <w:t>v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  <w:r w:rsidR="009F710D" w:rsidRPr="002536E2">
        <w:rPr>
          <w:rFonts w:ascii="Arial Narrow" w:hAnsi="Arial Narrow"/>
          <w:sz w:val="21"/>
          <w:szCs w:val="21"/>
        </w:rPr>
        <w:t>.</w:t>
      </w:r>
    </w:p>
    <w:p w14:paraId="71106EA9" w14:textId="24260F2C" w:rsidR="0096110F" w:rsidRPr="002536E2" w:rsidRDefault="005E7086" w:rsidP="00D166F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 269/04 na Mickiewiczovej</w:t>
      </w:r>
      <w:r w:rsidRPr="002536E2">
        <w:rPr>
          <w:rFonts w:ascii="Arial Narrow" w:hAnsi="Arial Narrow"/>
          <w:sz w:val="21"/>
          <w:szCs w:val="21"/>
        </w:rPr>
        <w:t xml:space="preserve"> k </w:t>
      </w:r>
      <w:r w:rsidR="008902FC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5616A1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902FC" w:rsidRPr="002536E2">
        <w:rPr>
          <w:rFonts w:ascii="Arial Narrow" w:hAnsi="Arial Narrow"/>
          <w:sz w:val="21"/>
          <w:szCs w:val="21"/>
        </w:rPr>
        <w:t xml:space="preserve">, </w:t>
      </w:r>
      <w:r w:rsidR="005616A1" w:rsidRPr="002536E2">
        <w:rPr>
          <w:rFonts w:ascii="Arial Narrow" w:hAnsi="Arial Narrow"/>
          <w:sz w:val="21"/>
          <w:szCs w:val="21"/>
        </w:rPr>
        <w:t xml:space="preserve">bod 1_12. </w:t>
      </w:r>
      <w:r w:rsidR="0096110F" w:rsidRPr="002536E2">
        <w:rPr>
          <w:rFonts w:ascii="Arial Narrow" w:hAnsi="Arial Narrow"/>
          <w:sz w:val="21"/>
          <w:szCs w:val="21"/>
        </w:rPr>
        <w:t xml:space="preserve"> </w:t>
      </w:r>
    </w:p>
    <w:p w14:paraId="2973DC34" w14:textId="120BB82C" w:rsidR="00DE52EB" w:rsidRPr="002536E2" w:rsidRDefault="0064153F" w:rsidP="00DE52E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združený stožiar TV/VO 1-023 a 1-025 pri obytnom súbore Avion </w:t>
      </w:r>
      <w:r w:rsidR="006E05B1" w:rsidRPr="002536E2">
        <w:rPr>
          <w:rFonts w:ascii="Arial Narrow" w:hAnsi="Arial Narrow"/>
          <w:sz w:val="21"/>
          <w:szCs w:val="21"/>
        </w:rPr>
        <w:t xml:space="preserve">osadiť výložník so svietidlom nasmerované aj na cyklotrasu pre </w:t>
      </w:r>
      <w:r w:rsidR="0045343F" w:rsidRPr="002536E2">
        <w:rPr>
          <w:rFonts w:ascii="Arial Narrow" w:hAnsi="Arial Narrow"/>
          <w:sz w:val="21"/>
          <w:szCs w:val="21"/>
        </w:rPr>
        <w:t xml:space="preserve">jej </w:t>
      </w:r>
      <w:r w:rsidR="006E05B1" w:rsidRPr="002536E2">
        <w:rPr>
          <w:rFonts w:ascii="Arial Narrow" w:hAnsi="Arial Narrow"/>
          <w:sz w:val="21"/>
          <w:szCs w:val="21"/>
        </w:rPr>
        <w:t>lepšie osvet</w:t>
      </w:r>
      <w:r w:rsidR="0045343F" w:rsidRPr="002536E2">
        <w:rPr>
          <w:rFonts w:ascii="Arial Narrow" w:hAnsi="Arial Narrow"/>
          <w:sz w:val="21"/>
          <w:szCs w:val="21"/>
        </w:rPr>
        <w:t xml:space="preserve">lenie, detaily riešiť </w:t>
      </w:r>
      <w:r w:rsidR="00DE52EB" w:rsidRPr="002536E2">
        <w:rPr>
          <w:rFonts w:ascii="Arial Narrow" w:hAnsi="Arial Narrow"/>
          <w:sz w:val="21"/>
          <w:szCs w:val="21"/>
        </w:rPr>
        <w:t xml:space="preserve">podľa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D</w:t>
      </w:r>
      <w:r w:rsidR="00DE52E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E52E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126C8" w:rsidRPr="002536E2">
        <w:rPr>
          <w:rFonts w:ascii="Arial Narrow" w:hAnsi="Arial Narrow"/>
          <w:sz w:val="21"/>
          <w:szCs w:val="21"/>
        </w:rPr>
        <w:t xml:space="preserve">, </w:t>
      </w:r>
      <w:r w:rsidR="00DE52EB" w:rsidRPr="002536E2">
        <w:rPr>
          <w:rFonts w:ascii="Arial Narrow" w:hAnsi="Arial Narrow"/>
          <w:sz w:val="21"/>
          <w:szCs w:val="21"/>
        </w:rPr>
        <w:t>bod 1_28 v</w:t>
      </w:r>
      <w:r w:rsidR="000405BD" w:rsidRPr="002536E2">
        <w:rPr>
          <w:rFonts w:ascii="Arial Narrow" w:hAnsi="Arial Narrow"/>
          <w:sz w:val="21"/>
          <w:szCs w:val="21"/>
        </w:rPr>
        <w:t xml:space="preserve"> km 0,275 a </w:t>
      </w:r>
      <w:r w:rsidR="00DE52EB" w:rsidRPr="002536E2">
        <w:rPr>
          <w:rFonts w:ascii="Arial Narrow" w:hAnsi="Arial Narrow"/>
          <w:sz w:val="21"/>
          <w:szCs w:val="21"/>
        </w:rPr>
        <w:t xml:space="preserve">0,30.  </w:t>
      </w:r>
    </w:p>
    <w:p w14:paraId="098E7F52" w14:textId="73CC42A7" w:rsidR="0041289A" w:rsidRPr="002536E2" w:rsidRDefault="0041289A" w:rsidP="0041289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stromové jamy na rovnaký rozmer a </w:t>
      </w:r>
      <w:r w:rsidR="005C1D8F" w:rsidRPr="002536E2">
        <w:rPr>
          <w:rFonts w:ascii="Arial Narrow" w:hAnsi="Arial Narrow"/>
          <w:sz w:val="21"/>
          <w:szCs w:val="21"/>
        </w:rPr>
        <w:t>rovnaký spôsob dláždenia</w:t>
      </w:r>
      <w:r w:rsidR="003C65E1" w:rsidRPr="002536E2">
        <w:rPr>
          <w:rFonts w:ascii="Arial Narrow" w:hAnsi="Arial Narrow"/>
          <w:sz w:val="21"/>
          <w:szCs w:val="21"/>
        </w:rPr>
        <w:t xml:space="preserve"> na Krížnej ulici</w:t>
      </w:r>
      <w:r w:rsidRPr="002536E2">
        <w:rPr>
          <w:rFonts w:ascii="Arial Narrow" w:hAnsi="Arial Narrow"/>
          <w:sz w:val="21"/>
          <w:szCs w:val="21"/>
        </w:rPr>
        <w:t>. Medzi jamy použiť drenážny pás z koc</w:t>
      </w:r>
      <w:r w:rsidR="00D079FD" w:rsidRPr="002536E2">
        <w:rPr>
          <w:rFonts w:ascii="Arial Narrow" w:hAnsi="Arial Narrow"/>
          <w:sz w:val="21"/>
          <w:szCs w:val="21"/>
        </w:rPr>
        <w:t>ie</w:t>
      </w:r>
      <w:r w:rsidRPr="002536E2">
        <w:rPr>
          <w:rFonts w:ascii="Arial Narrow" w:hAnsi="Arial Narrow"/>
          <w:sz w:val="21"/>
          <w:szCs w:val="21"/>
        </w:rPr>
        <w:t xml:space="preserve">k.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1_63. Orientačne riešenie je v </w:t>
      </w:r>
      <w:r w:rsidR="00421381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7E14E" w14:textId="2EE8EFDF" w:rsidR="00863926" w:rsidRPr="002536E2" w:rsidRDefault="00863926" w:rsidP="0086392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 xml:space="preserve">uložiť do chráničiek, </w:t>
      </w:r>
      <w:r w:rsidRPr="002536E2">
        <w:rPr>
          <w:rFonts w:ascii="Arial Narrow" w:hAnsi="Arial Narrow"/>
          <w:sz w:val="21"/>
          <w:szCs w:val="21"/>
        </w:rPr>
        <w:t xml:space="preserve">aby sa mohol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6BAB36CA" w14:textId="43B5F565" w:rsidR="001F6B16" w:rsidRPr="002536E2" w:rsidRDefault="001F6B16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Trnavskom mýte </w:t>
      </w:r>
      <w:r w:rsidR="00363006" w:rsidRPr="002536E2">
        <w:rPr>
          <w:rFonts w:ascii="Arial Narrow" w:hAnsi="Arial Narrow"/>
          <w:sz w:val="21"/>
          <w:szCs w:val="21"/>
        </w:rPr>
        <w:t xml:space="preserve">na stožiaroch pri podchode </w:t>
      </w:r>
      <w:r w:rsidR="001D5C8A" w:rsidRPr="002536E2">
        <w:rPr>
          <w:rFonts w:ascii="Arial Narrow" w:hAnsi="Arial Narrow"/>
          <w:sz w:val="21"/>
          <w:szCs w:val="21"/>
        </w:rPr>
        <w:t>na oboch stranách</w:t>
      </w:r>
      <w:r w:rsidR="00F40444" w:rsidRPr="002536E2">
        <w:rPr>
          <w:rFonts w:ascii="Arial Narrow" w:hAnsi="Arial Narrow"/>
          <w:sz w:val="21"/>
          <w:szCs w:val="21"/>
        </w:rPr>
        <w:t xml:space="preserve"> </w:t>
      </w:r>
      <w:r w:rsidR="00D6079F" w:rsidRPr="002536E2">
        <w:rPr>
          <w:rFonts w:ascii="Arial Narrow" w:hAnsi="Arial Narrow"/>
          <w:sz w:val="21"/>
          <w:szCs w:val="21"/>
        </w:rPr>
        <w:t xml:space="preserve">ulice </w:t>
      </w:r>
      <w:r w:rsidR="00A91B1C" w:rsidRPr="002536E2">
        <w:rPr>
          <w:rFonts w:ascii="Arial Narrow" w:hAnsi="Arial Narrow"/>
          <w:sz w:val="21"/>
          <w:szCs w:val="21"/>
        </w:rPr>
        <w:t>(pri Tržnici a pri OC Central)</w:t>
      </w:r>
      <w:r w:rsidR="00C1291D" w:rsidRPr="002536E2">
        <w:rPr>
          <w:rFonts w:ascii="Arial Narrow" w:hAnsi="Arial Narrow"/>
          <w:sz w:val="21"/>
          <w:szCs w:val="21"/>
        </w:rPr>
        <w:t xml:space="preserve"> </w:t>
      </w:r>
      <w:r w:rsidR="008D2DDA" w:rsidRPr="002536E2">
        <w:rPr>
          <w:rFonts w:ascii="Arial Narrow" w:hAnsi="Arial Narrow"/>
          <w:sz w:val="21"/>
          <w:szCs w:val="21"/>
        </w:rPr>
        <w:t>ponechať aktuálne svietidlá.</w:t>
      </w:r>
      <w:r w:rsidR="00B533EA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B533E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33EA" w:rsidRPr="002536E2">
        <w:rPr>
          <w:rFonts w:ascii="Arial Narrow" w:hAnsi="Arial Narrow"/>
          <w:sz w:val="21"/>
          <w:szCs w:val="21"/>
        </w:rPr>
        <w:t>, bod 1_106.</w:t>
      </w:r>
    </w:p>
    <w:p w14:paraId="04E60ABD" w14:textId="3C44DD69" w:rsidR="008E0419" w:rsidRPr="002536E2" w:rsidRDefault="008E0419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zábradlie v nároží v 1,50 km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1_84. </w:t>
      </w:r>
      <w:r w:rsidR="005C5311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5C5311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D10D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2D96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</w:t>
      </w:r>
      <w:r w:rsidR="00CE687C" w:rsidRPr="002536E2">
        <w:rPr>
          <w:rFonts w:ascii="Arial Narrow" w:hAnsi="Arial Narrow"/>
          <w:sz w:val="21"/>
          <w:szCs w:val="21"/>
        </w:rPr>
        <w:t>iť podľa</w:t>
      </w:r>
      <w:r w:rsidRPr="002536E2">
        <w:rPr>
          <w:rFonts w:ascii="Arial Narrow" w:hAnsi="Arial Narrow"/>
          <w:sz w:val="21"/>
          <w:szCs w:val="21"/>
        </w:rPr>
        <w:t> 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D26209" w14:textId="44C87BCC" w:rsidR="001B6B65" w:rsidRPr="002536E2" w:rsidRDefault="00D1241E" w:rsidP="001B6B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Miletičova medzi Žellovou a zastávkou Saleziáni upraviť trasovanie kábla tak, aby sa mohli pripraviť nové stromové jamy v existujúcom páse a jamy upraviť na rovnaký rozmer a rovnaký spôsob dláždenia (</w:t>
      </w:r>
      <w:r w:rsidR="00466066" w:rsidRPr="002536E2">
        <w:rPr>
          <w:rFonts w:ascii="Arial Narrow" w:hAnsi="Arial Narrow"/>
          <w:sz w:val="21"/>
          <w:szCs w:val="21"/>
        </w:rPr>
        <w:t>v súvislosti s SO 033)</w:t>
      </w:r>
      <w:r w:rsidR="001B6B65" w:rsidRPr="002536E2">
        <w:rPr>
          <w:rFonts w:ascii="Arial Narrow" w:hAnsi="Arial Narrow"/>
          <w:sz w:val="21"/>
          <w:szCs w:val="21"/>
        </w:rPr>
        <w:t xml:space="preserve">. </w:t>
      </w:r>
      <w:r w:rsidR="00FC1F4B" w:rsidRPr="002536E2">
        <w:rPr>
          <w:rFonts w:ascii="Arial Narrow" w:hAnsi="Arial Narrow"/>
          <w:sz w:val="21"/>
          <w:szCs w:val="21"/>
        </w:rPr>
        <w:t>Príprava nových stromových jám zahŕňa vybúranie existujúceho chodníka a osadenie lemovania stromových jám</w:t>
      </w:r>
      <w:r w:rsidR="001B6B65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="001B6B65" w:rsidRPr="002536E2">
        <w:rPr>
          <w:rFonts w:ascii="Arial Narrow" w:hAnsi="Arial Narrow"/>
          <w:sz w:val="21"/>
          <w:szCs w:val="21"/>
        </w:rPr>
        <w:t xml:space="preserve">bod 1_91. </w:t>
      </w:r>
      <w:r w:rsidR="00730D23" w:rsidRPr="002536E2">
        <w:rPr>
          <w:rFonts w:ascii="Arial Narrow" w:hAnsi="Arial Narrow"/>
          <w:sz w:val="21"/>
          <w:szCs w:val="21"/>
        </w:rPr>
        <w:t>Riešenie je o</w:t>
      </w:r>
      <w:r w:rsidR="001B6B65" w:rsidRPr="002536E2">
        <w:rPr>
          <w:rFonts w:ascii="Arial Narrow" w:hAnsi="Arial Narrow"/>
          <w:sz w:val="21"/>
          <w:szCs w:val="21"/>
        </w:rPr>
        <w:t xml:space="preserve">rientačne </w:t>
      </w:r>
      <w:r w:rsidR="00730D23" w:rsidRPr="002536E2">
        <w:rPr>
          <w:rFonts w:ascii="Arial Narrow" w:hAnsi="Arial Narrow"/>
          <w:sz w:val="21"/>
          <w:szCs w:val="21"/>
        </w:rPr>
        <w:t xml:space="preserve">znázornené </w:t>
      </w:r>
      <w:r w:rsidR="001B6B65" w:rsidRPr="002536E2">
        <w:rPr>
          <w:rFonts w:ascii="Arial Narrow" w:hAnsi="Arial Narrow"/>
          <w:sz w:val="21"/>
          <w:szCs w:val="21"/>
        </w:rPr>
        <w:t xml:space="preserve">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B6B65"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="001B6B65"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="001B6B6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1B6B65" w:rsidRPr="002536E2">
        <w:rPr>
          <w:rFonts w:ascii="Arial Narrow" w:hAnsi="Arial Narrow"/>
          <w:sz w:val="21"/>
          <w:szCs w:val="21"/>
        </w:rPr>
        <w:t>.</w:t>
      </w:r>
    </w:p>
    <w:p w14:paraId="2013375D" w14:textId="11B4EF72" w:rsidR="006C1D22" w:rsidRPr="002536E2" w:rsidRDefault="006C1D22" w:rsidP="006C1D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stromové jamy na rovnaký rozmer a použiť rovnaké systémové riešenie</w:t>
      </w:r>
      <w:r w:rsidR="00B27BBA" w:rsidRPr="002536E2">
        <w:rPr>
          <w:rFonts w:ascii="Arial Narrow" w:hAnsi="Arial Narrow"/>
          <w:sz w:val="21"/>
          <w:szCs w:val="21"/>
        </w:rPr>
        <w:t xml:space="preserve"> pred autobusovou zastávkou Saleziáni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1_97. Orientačne riešenie je 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ED51404" w14:textId="0EFACFAA" w:rsidR="00E14533" w:rsidRPr="002536E2" w:rsidRDefault="00A67FB3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rámci povrchovej úpravy chodníka v priestore zastávky Saleziáni smer Prievozská riešiť aj hmatateľné povrchy v rámci plochy zastávky.</w:t>
      </w:r>
    </w:p>
    <w:p w14:paraId="7743BCCF" w14:textId="086D5338" w:rsidR="00BB1C02" w:rsidRPr="002536E2" w:rsidRDefault="00115F45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stožiaroch </w:t>
      </w:r>
      <w:r w:rsidR="005B254D" w:rsidRPr="002536E2">
        <w:rPr>
          <w:rFonts w:ascii="Arial Narrow" w:hAnsi="Arial Narrow"/>
          <w:sz w:val="21"/>
          <w:szCs w:val="21"/>
        </w:rPr>
        <w:t xml:space="preserve">č. </w:t>
      </w:r>
      <w:r w:rsidR="005E137F" w:rsidRPr="002536E2">
        <w:rPr>
          <w:rFonts w:ascii="Arial Narrow" w:hAnsi="Arial Narrow"/>
          <w:sz w:val="21"/>
          <w:szCs w:val="21"/>
        </w:rPr>
        <w:t xml:space="preserve">287/75, 254/82 a 254/81 na nároží </w:t>
      </w:r>
      <w:r w:rsidR="008568E8" w:rsidRPr="002536E2">
        <w:rPr>
          <w:rFonts w:ascii="Arial Narrow" w:hAnsi="Arial Narrow"/>
          <w:sz w:val="21"/>
          <w:szCs w:val="21"/>
        </w:rPr>
        <w:t xml:space="preserve">ulíc Miletičova a Záhradnícka ponechať aktuálne svietidlá. </w:t>
      </w:r>
      <w:r w:rsidR="004F7706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F77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7706" w:rsidRPr="002536E2">
        <w:rPr>
          <w:rFonts w:ascii="Arial Narrow" w:hAnsi="Arial Narrow"/>
          <w:sz w:val="21"/>
          <w:szCs w:val="21"/>
        </w:rPr>
        <w:t>, bod</w:t>
      </w:r>
      <w:r w:rsidR="00B83EF0" w:rsidRPr="002536E2">
        <w:rPr>
          <w:rFonts w:ascii="Arial Narrow" w:hAnsi="Arial Narrow"/>
          <w:sz w:val="21"/>
          <w:szCs w:val="21"/>
        </w:rPr>
        <w:t xml:space="preserve"> 2_127.</w:t>
      </w:r>
    </w:p>
    <w:p w14:paraId="565D367A" w14:textId="39A6E0C4" w:rsidR="00415AA2" w:rsidRPr="002536E2" w:rsidRDefault="00464B7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Detailne posúdiť trasovanie </w:t>
      </w:r>
      <w:r w:rsidR="004F1DBE" w:rsidRPr="002536E2">
        <w:rPr>
          <w:rFonts w:ascii="Arial Narrow" w:hAnsi="Arial Narrow"/>
          <w:sz w:val="21"/>
          <w:szCs w:val="21"/>
        </w:rPr>
        <w:t>káblov</w:t>
      </w:r>
      <w:r w:rsidRPr="002536E2">
        <w:rPr>
          <w:rFonts w:ascii="Arial Narrow" w:hAnsi="Arial Narrow"/>
          <w:sz w:val="21"/>
          <w:szCs w:val="21"/>
        </w:rPr>
        <w:t xml:space="preserve"> pri km 3,16 a km 4,93 </w:t>
      </w:r>
      <w:r w:rsidR="004F1DBE" w:rsidRPr="002536E2">
        <w:rPr>
          <w:rFonts w:ascii="Arial Narrow" w:hAnsi="Arial Narrow"/>
          <w:sz w:val="21"/>
          <w:szCs w:val="21"/>
        </w:rPr>
        <w:t>vzhľadom na existujúce stromy (SO 033)</w:t>
      </w:r>
      <w:r w:rsidRPr="002536E2">
        <w:rPr>
          <w:rFonts w:ascii="Arial Narrow" w:hAnsi="Arial Narrow"/>
          <w:sz w:val="21"/>
          <w:szCs w:val="21"/>
        </w:rPr>
        <w:t xml:space="preserve"> a navrhnúť konkrétne riešenie spôsobu vedenia trasy pre jednotlivé dreviny.</w:t>
      </w:r>
    </w:p>
    <w:p w14:paraId="334235AE" w14:textId="77777777" w:rsidR="003E52E7" w:rsidRPr="002536E2" w:rsidRDefault="00A823FC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Dimenziu prípojkových káblov </w:t>
      </w:r>
      <w:r w:rsidR="00CC598D" w:rsidRPr="002536E2">
        <w:rPr>
          <w:rFonts w:ascii="Arial Narrow" w:hAnsi="Arial Narrow"/>
          <w:sz w:val="21"/>
          <w:szCs w:val="21"/>
        </w:rPr>
        <w:t xml:space="preserve">pre nové RVO </w:t>
      </w:r>
      <w:r w:rsidR="005F14C8" w:rsidRPr="002536E2">
        <w:rPr>
          <w:rFonts w:ascii="Arial Narrow" w:hAnsi="Arial Narrow"/>
          <w:sz w:val="21"/>
          <w:szCs w:val="21"/>
        </w:rPr>
        <w:t xml:space="preserve">a nadväzné rozvody realizovať na min. </w:t>
      </w:r>
      <w:r w:rsidR="001F6318" w:rsidRPr="002536E2">
        <w:rPr>
          <w:rFonts w:ascii="Arial Narrow" w:hAnsi="Arial Narrow"/>
          <w:sz w:val="21"/>
          <w:szCs w:val="21"/>
        </w:rPr>
        <w:t>1-AYKY-J 3x120+70 mm</w:t>
      </w:r>
      <w:r w:rsidR="001F6318" w:rsidRPr="002536E2">
        <w:rPr>
          <w:rFonts w:ascii="Arial Narrow" w:hAnsi="Arial Narrow"/>
          <w:sz w:val="21"/>
          <w:szCs w:val="21"/>
          <w:vertAlign w:val="superscript"/>
        </w:rPr>
        <w:t>2</w:t>
      </w:r>
      <w:r w:rsidR="001F6318" w:rsidRPr="002536E2">
        <w:rPr>
          <w:rFonts w:ascii="Arial Narrow" w:hAnsi="Arial Narrow"/>
          <w:sz w:val="21"/>
          <w:szCs w:val="21"/>
        </w:rPr>
        <w:t xml:space="preserve">. </w:t>
      </w:r>
    </w:p>
    <w:p w14:paraId="7DCD28E6" w14:textId="4F879AF3" w:rsidR="00A81D74" w:rsidRPr="002536E2" w:rsidRDefault="00540973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Elektrovýzbroje bud</w:t>
      </w:r>
      <w:r w:rsidR="00E11FE8" w:rsidRPr="002536E2">
        <w:rPr>
          <w:rFonts w:ascii="Arial Narrow" w:hAnsi="Arial Narrow"/>
          <w:sz w:val="21"/>
          <w:szCs w:val="21"/>
        </w:rPr>
        <w:t>ú</w:t>
      </w:r>
      <w:r w:rsidRPr="002536E2">
        <w:rPr>
          <w:rFonts w:ascii="Arial Narrow" w:hAnsi="Arial Narrow"/>
          <w:sz w:val="21"/>
          <w:szCs w:val="21"/>
        </w:rPr>
        <w:t xml:space="preserve"> dodávať </w:t>
      </w:r>
      <w:r w:rsidR="0040536E" w:rsidRPr="002536E2">
        <w:rPr>
          <w:rFonts w:ascii="Arial Narrow" w:hAnsi="Arial Narrow"/>
          <w:sz w:val="21"/>
          <w:szCs w:val="21"/>
        </w:rPr>
        <w:t>Technické siete Bratislava, a.s.</w:t>
      </w:r>
      <w:r w:rsidR="00F3326D" w:rsidRPr="002536E2">
        <w:rPr>
          <w:rFonts w:ascii="Arial Narrow" w:hAnsi="Arial Narrow"/>
          <w:sz w:val="21"/>
          <w:szCs w:val="21"/>
        </w:rPr>
        <w:t>, montáž pre</w:t>
      </w:r>
      <w:r w:rsidR="007E35CE" w:rsidRPr="002536E2">
        <w:rPr>
          <w:rFonts w:ascii="Arial Narrow" w:hAnsi="Arial Narrow"/>
          <w:sz w:val="21"/>
          <w:szCs w:val="21"/>
        </w:rPr>
        <w:t>behne v réžii Zhotoviteľa.</w:t>
      </w:r>
    </w:p>
    <w:p w14:paraId="2613113F" w14:textId="2FDAB4C4" w:rsidR="006D12E0" w:rsidRPr="002536E2" w:rsidRDefault="006F071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Minimálne technické štandardy pre svietidlo VO sú uvedené v </w:t>
      </w:r>
      <w:r w:rsidRPr="002536E2">
        <w:rPr>
          <w:rFonts w:ascii="Arial Narrow" w:hAnsi="Arial Narrow"/>
          <w:i/>
          <w:iCs/>
          <w:sz w:val="21"/>
          <w:szCs w:val="21"/>
        </w:rPr>
        <w:t>Technických štandardoch pre svietidlo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5B1BF6" w14:textId="56A4D681" w:rsidR="00AC369A" w:rsidRPr="002536E2" w:rsidRDefault="003E52E7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Typ </w:t>
      </w:r>
      <w:r w:rsidR="00BE379E" w:rsidRPr="002536E2">
        <w:rPr>
          <w:rFonts w:ascii="Arial Narrow" w:hAnsi="Arial Narrow"/>
          <w:sz w:val="21"/>
          <w:szCs w:val="21"/>
        </w:rPr>
        <w:t>samostatných stožiarov VO a svietidiel je definovaný v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ED2F1D" w:rsidRPr="002536E2">
        <w:rPr>
          <w:rFonts w:ascii="Arial Narrow" w:hAnsi="Arial Narrow"/>
          <w:sz w:val="21"/>
          <w:szCs w:val="21"/>
        </w:rPr>
        <w:t>.</w:t>
      </w:r>
    </w:p>
    <w:p w14:paraId="53A98C9E" w14:textId="685BAD07" w:rsidR="006F03E5" w:rsidRPr="002536E2" w:rsidRDefault="00BE1AF5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Teplotu svetla</w:t>
      </w:r>
      <w:r w:rsidR="006F03E5" w:rsidRPr="002536E2">
        <w:rPr>
          <w:rFonts w:ascii="Arial Narrow" w:hAnsi="Arial Narrow"/>
          <w:sz w:val="21"/>
          <w:szCs w:val="21"/>
        </w:rPr>
        <w:t xml:space="preserve"> svietidiel navrhnúť </w:t>
      </w:r>
      <w:r w:rsidRPr="002536E2">
        <w:rPr>
          <w:rFonts w:ascii="Arial Narrow" w:hAnsi="Arial Narrow"/>
          <w:sz w:val="21"/>
          <w:szCs w:val="21"/>
        </w:rPr>
        <w:t xml:space="preserve">pre cestné komunikácie </w:t>
      </w:r>
      <w:r w:rsidR="006F03E5" w:rsidRPr="002536E2">
        <w:rPr>
          <w:rFonts w:ascii="Arial Narrow" w:hAnsi="Arial Narrow"/>
          <w:sz w:val="21"/>
          <w:szCs w:val="21"/>
        </w:rPr>
        <w:t xml:space="preserve">3000 K biela teplá, </w:t>
      </w:r>
      <w:r w:rsidRPr="002536E2">
        <w:rPr>
          <w:rFonts w:ascii="Arial Narrow" w:hAnsi="Arial Narrow"/>
          <w:sz w:val="21"/>
          <w:szCs w:val="21"/>
        </w:rPr>
        <w:t xml:space="preserve">pre priechody pre chodcov </w:t>
      </w:r>
      <w:r w:rsidR="006F03E5" w:rsidRPr="002536E2">
        <w:rPr>
          <w:rFonts w:ascii="Arial Narrow" w:hAnsi="Arial Narrow"/>
          <w:sz w:val="21"/>
          <w:szCs w:val="21"/>
        </w:rPr>
        <w:t>4000 K</w:t>
      </w:r>
      <w:r w:rsidR="00D079F2" w:rsidRPr="002536E2">
        <w:rPr>
          <w:rFonts w:ascii="Arial Narrow" w:hAnsi="Arial Narrow"/>
          <w:sz w:val="21"/>
          <w:szCs w:val="21"/>
        </w:rPr>
        <w:t> neutrálna biela/</w:t>
      </w:r>
      <w:r w:rsidR="006F03E5" w:rsidRPr="002536E2">
        <w:rPr>
          <w:rFonts w:ascii="Arial Narrow" w:hAnsi="Arial Narrow"/>
          <w:sz w:val="21"/>
          <w:szCs w:val="21"/>
        </w:rPr>
        <w:t>studená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7C83C51" w14:textId="77777777" w:rsidR="009F581B" w:rsidRPr="002536E2" w:rsidRDefault="009F581B" w:rsidP="00585D32">
      <w:pPr>
        <w:pStyle w:val="Nadpis3"/>
      </w:pPr>
      <w:bookmarkStart w:id="167" w:name="_Toc173315387"/>
      <w:bookmarkStart w:id="168" w:name="_Toc187685264"/>
      <w:r w:rsidRPr="002536E2">
        <w:t>SO 629 Meniareň Astronomická, prípojka VN</w:t>
      </w:r>
      <w:bookmarkEnd w:id="167"/>
      <w:bookmarkEnd w:id="168"/>
    </w:p>
    <w:p w14:paraId="1820AF20" w14:textId="317C5E0B" w:rsidR="003D6D12" w:rsidRPr="002536E2" w:rsidRDefault="00270C68" w:rsidP="003D6D1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D6D1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110AC0D" w14:textId="3C40D36D" w:rsidR="00D44C1A" w:rsidRPr="002536E2" w:rsidRDefault="00D44C1A" w:rsidP="00442A63">
      <w:pPr>
        <w:pStyle w:val="odrka"/>
        <w:numPr>
          <w:ilvl w:val="0"/>
          <w:numId w:val="30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Upraviť polohu a technické parametre prípojky VN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566F9F8E" w14:textId="24C1F080" w:rsidR="006D3BF6" w:rsidRPr="002536E2" w:rsidRDefault="00242F48" w:rsidP="00442A63">
      <w:pPr>
        <w:pStyle w:val="odrka"/>
        <w:numPr>
          <w:ilvl w:val="0"/>
          <w:numId w:val="30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vypracuje len DRS, ostatné náležitosti </w:t>
      </w:r>
      <w:r w:rsidR="0068748B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>i</w:t>
      </w:r>
      <w:r w:rsidR="0068748B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ši</w:t>
      </w:r>
      <w:r w:rsidR="0068748B" w:rsidRPr="002536E2">
        <w:rPr>
          <w:rFonts w:ascii="Arial Narrow" w:hAnsi="Arial Narrow"/>
          <w:sz w:val="21"/>
          <w:szCs w:val="21"/>
        </w:rPr>
        <w:t xml:space="preserve"> ZSDIS</w:t>
      </w:r>
      <w:r w:rsidR="00BB17C3" w:rsidRPr="002536E2">
        <w:rPr>
          <w:rFonts w:ascii="Arial Narrow" w:hAnsi="Arial Narrow"/>
          <w:sz w:val="21"/>
          <w:szCs w:val="21"/>
        </w:rPr>
        <w:t>.</w:t>
      </w:r>
    </w:p>
    <w:p w14:paraId="4BB91960" w14:textId="77777777" w:rsidR="00B71D61" w:rsidRPr="002536E2" w:rsidRDefault="00B71D61" w:rsidP="00585D32">
      <w:pPr>
        <w:pStyle w:val="Nadpis3"/>
      </w:pPr>
      <w:bookmarkStart w:id="169" w:name="_Toc173315388"/>
      <w:bookmarkStart w:id="170" w:name="_Toc187685265"/>
      <w:r w:rsidRPr="002536E2">
        <w:t>SO 630 Preložka VN káblov, križovatka Bajkalská</w:t>
      </w:r>
      <w:bookmarkEnd w:id="169"/>
      <w:bookmarkEnd w:id="170"/>
    </w:p>
    <w:p w14:paraId="368B38D7" w14:textId="609B0F6A" w:rsidR="002D5D30" w:rsidRPr="002536E2" w:rsidRDefault="00270C68" w:rsidP="002D5D3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D5D30" w:rsidRPr="002536E2">
        <w:rPr>
          <w:rFonts w:ascii="Arial Narrow" w:hAnsi="Arial Narrow"/>
          <w:sz w:val="21"/>
          <w:szCs w:val="21"/>
        </w:rPr>
        <w:t xml:space="preserve">. </w:t>
      </w:r>
    </w:p>
    <w:p w14:paraId="464FE33F" w14:textId="77777777" w:rsidR="008A731D" w:rsidRPr="002536E2" w:rsidRDefault="008A731D" w:rsidP="00585D32">
      <w:pPr>
        <w:pStyle w:val="Nadpis3"/>
      </w:pPr>
      <w:bookmarkStart w:id="171" w:name="_Toc173315389"/>
      <w:bookmarkStart w:id="172" w:name="_Toc187685266"/>
      <w:r w:rsidRPr="00697BB4">
        <w:t>SO 631 Preložka VN káblov u zastávky Herlianska</w:t>
      </w:r>
      <w:bookmarkEnd w:id="171"/>
      <w:bookmarkEnd w:id="172"/>
    </w:p>
    <w:p w14:paraId="45BA1AF6" w14:textId="22E47D5B" w:rsidR="00D949B5" w:rsidRPr="002536E2" w:rsidRDefault="00CE0074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Tento objekt </w:t>
      </w:r>
      <w:r w:rsidR="00D55145" w:rsidRPr="002536E2">
        <w:rPr>
          <w:rFonts w:ascii="Arial Narrow" w:hAnsi="Arial Narrow"/>
          <w:sz w:val="21"/>
          <w:szCs w:val="21"/>
        </w:rPr>
        <w:t>sa nebude realizovať.</w:t>
      </w:r>
    </w:p>
    <w:p w14:paraId="13B7618C" w14:textId="581BE6F3" w:rsidR="00F051CD" w:rsidRPr="002536E2" w:rsidRDefault="00F051CD" w:rsidP="00585D32">
      <w:pPr>
        <w:pStyle w:val="Nadpis3"/>
      </w:pPr>
      <w:bookmarkStart w:id="173" w:name="_Toc173315390"/>
      <w:bookmarkStart w:id="174" w:name="_Toc187685267"/>
      <w:r w:rsidRPr="002536E2">
        <w:t>SO 634 Rekonštrukcia protikoróznej ochrany</w:t>
      </w:r>
      <w:bookmarkEnd w:id="173"/>
      <w:bookmarkEnd w:id="174"/>
    </w:p>
    <w:p w14:paraId="4CB14F26" w14:textId="6F9E822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D260602" w14:textId="5DB74946" w:rsidR="00F051CD" w:rsidRPr="002536E2" w:rsidRDefault="00F051CD" w:rsidP="00442A63">
      <w:pPr>
        <w:pStyle w:val="odrka"/>
        <w:numPr>
          <w:ilvl w:val="0"/>
          <w:numId w:val="31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Zjednotiť veľkosť skríň pre protikoróznu ochranu vodovodu a</w:t>
      </w:r>
      <w:r w:rsidR="00614979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plynovodu</w:t>
      </w:r>
      <w:r w:rsidR="0061497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5D26F8AA" w14:textId="4BCC38CF" w:rsidR="00362331" w:rsidRPr="002536E2" w:rsidRDefault="00362331" w:rsidP="00442A63">
      <w:pPr>
        <w:pStyle w:val="odrka"/>
        <w:numPr>
          <w:ilvl w:val="0"/>
          <w:numId w:val="31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Skrine umiestniť na rozhranie chodníka a</w:t>
      </w:r>
      <w:r w:rsidR="00EC0782" w:rsidRPr="002536E2">
        <w:rPr>
          <w:rFonts w:ascii="Arial Narrow" w:hAnsi="Arial Narrow"/>
          <w:sz w:val="21"/>
          <w:szCs w:val="21"/>
        </w:rPr>
        <w:t> pásu zelene, na plochu chodníka.</w:t>
      </w:r>
    </w:p>
    <w:p w14:paraId="3DD1A70B" w14:textId="5B82E675" w:rsidR="006C229E" w:rsidRPr="002536E2" w:rsidRDefault="006C229E" w:rsidP="00585D32">
      <w:pPr>
        <w:pStyle w:val="Nadpis3"/>
      </w:pPr>
      <w:bookmarkStart w:id="175" w:name="_Toc173315391"/>
      <w:bookmarkStart w:id="176" w:name="_Toc187685268"/>
      <w:r w:rsidRPr="002536E2">
        <w:t>SO 640 Optický kábel ovládania meniarne Legionárska a</w:t>
      </w:r>
      <w:r w:rsidR="009175D1" w:rsidRPr="002536E2">
        <w:t> </w:t>
      </w:r>
      <w:r w:rsidRPr="002536E2">
        <w:t>výhybiek</w:t>
      </w:r>
      <w:bookmarkEnd w:id="175"/>
      <w:bookmarkEnd w:id="176"/>
    </w:p>
    <w:p w14:paraId="63541FB3" w14:textId="3E8F24B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4A2691E" w14:textId="0FD94A44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meniarne a výhybiek.</w:t>
      </w:r>
    </w:p>
    <w:p w14:paraId="37E82296" w14:textId="77777777" w:rsidR="007926A1" w:rsidRPr="002536E2" w:rsidRDefault="007926A1" w:rsidP="00585D32">
      <w:pPr>
        <w:pStyle w:val="Nadpis3"/>
      </w:pPr>
      <w:bookmarkStart w:id="177" w:name="_Toc173315392"/>
      <w:bookmarkStart w:id="178" w:name="_Toc187685269"/>
      <w:r w:rsidRPr="002536E2">
        <w:t>SO 641 Optický kábel ovládania meniarní Ružová dolina a Astronomická</w:t>
      </w:r>
      <w:bookmarkEnd w:id="177"/>
      <w:bookmarkEnd w:id="178"/>
    </w:p>
    <w:p w14:paraId="5D928416" w14:textId="0D682D88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E02BDA4" w14:textId="43D85251" w:rsidR="00204030" w:rsidRPr="002536E2" w:rsidRDefault="00204030" w:rsidP="00204030">
      <w:pPr>
        <w:pStyle w:val="odrka"/>
        <w:numPr>
          <w:ilvl w:val="0"/>
          <w:numId w:val="31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jednotlivých meniarní.</w:t>
      </w:r>
    </w:p>
    <w:p w14:paraId="6381C69D" w14:textId="5E6CDF7C" w:rsidR="0080444A" w:rsidRPr="002536E2" w:rsidRDefault="0041395D" w:rsidP="00442A63">
      <w:pPr>
        <w:pStyle w:val="odrka"/>
        <w:numPr>
          <w:ilvl w:val="0"/>
          <w:numId w:val="31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SO 391 pre optický kábel z dôvodu zmeny polohy Meniarne Astronomická (ktorej navrhnutá poloha je v kolízii s návrhom predĺženia Ružinovskej radiály) upraviť technické parametre </w:t>
      </w:r>
      <w:r w:rsidR="00326D85" w:rsidRPr="002536E2">
        <w:rPr>
          <w:rFonts w:ascii="Arial Narrow" w:hAnsi="Arial Narrow"/>
          <w:sz w:val="21"/>
          <w:szCs w:val="21"/>
        </w:rPr>
        <w:t>optického kábla ovládania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80444A" w:rsidRPr="002536E2">
        <w:rPr>
          <w:rFonts w:ascii="Arial Narrow" w:hAnsi="Arial Narrow"/>
          <w:sz w:val="21"/>
          <w:szCs w:val="21"/>
        </w:rPr>
        <w:t xml:space="preserve"> Úprava polohy meniarne je znázornená v </w:t>
      </w:r>
      <w:r w:rsidR="0080444A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80444A" w:rsidRPr="002536E2">
        <w:rPr>
          <w:rFonts w:ascii="Arial Narrow" w:hAnsi="Arial Narrow"/>
          <w:sz w:val="21"/>
          <w:szCs w:val="21"/>
        </w:rPr>
        <w:t xml:space="preserve">. </w:t>
      </w:r>
    </w:p>
    <w:p w14:paraId="5AF58FE3" w14:textId="6A96F500" w:rsidR="00905F57" w:rsidRPr="002536E2" w:rsidRDefault="00905F57" w:rsidP="00585D32">
      <w:pPr>
        <w:pStyle w:val="Nadpis3"/>
      </w:pPr>
      <w:bookmarkStart w:id="179" w:name="_Toc173315393"/>
      <w:bookmarkStart w:id="180" w:name="_Toc187685270"/>
      <w:r w:rsidRPr="002536E2">
        <w:t>SO 642 Kabelizácia pre informačný systém DPB</w:t>
      </w:r>
      <w:bookmarkEnd w:id="179"/>
      <w:bookmarkEnd w:id="180"/>
    </w:p>
    <w:p w14:paraId="359FFE17" w14:textId="0791C5C4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DAB3A2" w14:textId="77777777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491BBAE" w14:textId="3D209356" w:rsidR="003542E6" w:rsidRPr="002536E2" w:rsidRDefault="003542E6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Dobudovať kabelizáciu </w:t>
      </w:r>
      <w:r w:rsidR="0028743F" w:rsidRPr="002536E2">
        <w:rPr>
          <w:rFonts w:ascii="Arial Narrow" w:hAnsi="Arial Narrow"/>
          <w:sz w:val="21"/>
          <w:szCs w:val="21"/>
        </w:rPr>
        <w:t xml:space="preserve">do </w:t>
      </w:r>
      <w:r w:rsidR="00287CFE" w:rsidRPr="002536E2">
        <w:rPr>
          <w:rFonts w:ascii="Arial Narrow" w:hAnsi="Arial Narrow"/>
          <w:sz w:val="21"/>
          <w:szCs w:val="21"/>
        </w:rPr>
        <w:t xml:space="preserve">druhých </w:t>
      </w:r>
      <w:r w:rsidR="0028743F" w:rsidRPr="002536E2">
        <w:rPr>
          <w:rFonts w:ascii="Arial Narrow" w:hAnsi="Arial Narrow"/>
          <w:sz w:val="21"/>
          <w:szCs w:val="21"/>
        </w:rPr>
        <w:t xml:space="preserve">prístreškov na </w:t>
      </w:r>
      <w:r w:rsidR="00BA5FB5" w:rsidRPr="002536E2">
        <w:rPr>
          <w:rFonts w:ascii="Arial Narrow" w:hAnsi="Arial Narrow"/>
          <w:sz w:val="21"/>
          <w:szCs w:val="21"/>
        </w:rPr>
        <w:t xml:space="preserve">jednostranných </w:t>
      </w:r>
      <w:r w:rsidR="0028743F" w:rsidRPr="002536E2">
        <w:rPr>
          <w:rFonts w:ascii="Arial Narrow" w:hAnsi="Arial Narrow"/>
          <w:sz w:val="21"/>
          <w:szCs w:val="21"/>
        </w:rPr>
        <w:t xml:space="preserve">električkových zastávkach </w:t>
      </w:r>
      <w:r w:rsidR="004B6DB3" w:rsidRPr="002536E2">
        <w:rPr>
          <w:rFonts w:ascii="Arial Narrow" w:hAnsi="Arial Narrow"/>
          <w:sz w:val="21"/>
          <w:szCs w:val="21"/>
        </w:rPr>
        <w:t xml:space="preserve">do priestoru </w:t>
      </w:r>
      <w:r w:rsidR="005A3BB3" w:rsidRPr="002536E2">
        <w:rPr>
          <w:rFonts w:ascii="Arial Narrow" w:hAnsi="Arial Narrow"/>
          <w:sz w:val="21"/>
          <w:szCs w:val="21"/>
        </w:rPr>
        <w:t>potenciálneho miesta osadenia multifunkčného panelu</w:t>
      </w:r>
      <w:r w:rsidR="00F849AF" w:rsidRPr="002536E2">
        <w:rPr>
          <w:rFonts w:ascii="Arial Narrow" w:hAnsi="Arial Narrow"/>
          <w:sz w:val="21"/>
          <w:szCs w:val="21"/>
        </w:rPr>
        <w:t>.</w:t>
      </w:r>
    </w:p>
    <w:p w14:paraId="0C6B22CE" w14:textId="5730519D" w:rsidR="006B6757" w:rsidRPr="002536E2" w:rsidRDefault="006B6757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kabelizáciu do všetkých nosných stĺpov všetkých prístreškov zastávok na možné budúce umiestnenie EIT.</w:t>
      </w:r>
    </w:p>
    <w:p w14:paraId="4EB0CDBC" w14:textId="041C1657" w:rsidR="00D81159" w:rsidRPr="002536E2" w:rsidRDefault="00D81159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Vzhľadom na upravenú trasu tvárnicovej trate SO 391 pre optick</w:t>
      </w:r>
      <w:r w:rsidR="00FF2DF6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 xml:space="preserve"> kábl</w:t>
      </w:r>
      <w:r w:rsidR="00FF2DF6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 upraviť technické parametre </w:t>
      </w:r>
      <w:r w:rsidR="00FF2DF6" w:rsidRPr="002536E2">
        <w:rPr>
          <w:rFonts w:ascii="Arial Narrow" w:hAnsi="Arial Narrow"/>
          <w:sz w:val="21"/>
          <w:szCs w:val="21"/>
        </w:rPr>
        <w:t>kabelizácie pre informačný systém DPB</w:t>
      </w:r>
      <w:r w:rsidRPr="002536E2">
        <w:rPr>
          <w:rFonts w:ascii="Arial Narrow" w:hAnsi="Arial Narrow"/>
          <w:sz w:val="21"/>
          <w:szCs w:val="21"/>
        </w:rPr>
        <w:t xml:space="preserve">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B7EBFA1" w14:textId="3C41DF1C" w:rsidR="003F700C" w:rsidRPr="002536E2" w:rsidRDefault="003F700C" w:rsidP="00585D32">
      <w:pPr>
        <w:pStyle w:val="Nadpis3"/>
      </w:pPr>
      <w:bookmarkStart w:id="181" w:name="_Toc173315394"/>
      <w:bookmarkStart w:id="182" w:name="_Toc187685271"/>
      <w:r w:rsidRPr="002536E2">
        <w:t>SO 643 Ochrana vedení Slovak Telekom</w:t>
      </w:r>
      <w:bookmarkEnd w:id="181"/>
      <w:bookmarkEnd w:id="182"/>
    </w:p>
    <w:p w14:paraId="283FBD2B" w14:textId="46055918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5EB8CFE" w14:textId="21E86F5A" w:rsidR="005C10EA" w:rsidRPr="002536E2" w:rsidRDefault="00861AB1" w:rsidP="00CA0C67">
      <w:pPr>
        <w:pStyle w:val="Styl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SO 644 Ochrana vedení Orange Slovensko</w:t>
      </w:r>
    </w:p>
    <w:p w14:paraId="50C3762B" w14:textId="3579846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439B08" w14:textId="4B30AE73" w:rsidR="00EF10E0" w:rsidRPr="002536E2" w:rsidRDefault="00EF10E0" w:rsidP="00585D32">
      <w:pPr>
        <w:pStyle w:val="Nadpis3"/>
      </w:pPr>
      <w:bookmarkStart w:id="183" w:name="_Toc173315395"/>
      <w:bookmarkStart w:id="184" w:name="_Toc187685272"/>
      <w:r w:rsidRPr="002536E2">
        <w:t>SO 645 Ochrana telekomunikačných vedení ZSE</w:t>
      </w:r>
      <w:bookmarkEnd w:id="183"/>
      <w:bookmarkEnd w:id="184"/>
    </w:p>
    <w:p w14:paraId="2E88B3F5" w14:textId="6657E32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9E1B68" w14:textId="25A1555C" w:rsidR="00694273" w:rsidRPr="002536E2" w:rsidRDefault="00694273" w:rsidP="00585D32">
      <w:pPr>
        <w:pStyle w:val="Nadpis3"/>
      </w:pPr>
      <w:bookmarkStart w:id="185" w:name="_Toc173315396"/>
      <w:bookmarkStart w:id="186" w:name="_Toc187685273"/>
      <w:r w:rsidRPr="002536E2">
        <w:t>SO 646 Ochrana vedení SITEL</w:t>
      </w:r>
      <w:bookmarkEnd w:id="185"/>
      <w:bookmarkEnd w:id="186"/>
    </w:p>
    <w:p w14:paraId="5AFFB3B7" w14:textId="2AEB43E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65CBAA" w14:textId="39546D42" w:rsidR="00B5197C" w:rsidRPr="002536E2" w:rsidRDefault="00B5197C" w:rsidP="00585D32">
      <w:pPr>
        <w:pStyle w:val="Nadpis3"/>
      </w:pPr>
      <w:bookmarkStart w:id="187" w:name="_Toc173315397"/>
      <w:bookmarkStart w:id="188" w:name="_Toc187685274"/>
      <w:r w:rsidRPr="002536E2">
        <w:lastRenderedPageBreak/>
        <w:t>SO 647 Ochrana vedení ACS</w:t>
      </w:r>
      <w:bookmarkEnd w:id="187"/>
      <w:bookmarkEnd w:id="188"/>
    </w:p>
    <w:p w14:paraId="13E739EE" w14:textId="6489197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DB225C3" w14:textId="76F057B6" w:rsidR="00F631D6" w:rsidRPr="002536E2" w:rsidRDefault="00F631D6" w:rsidP="00585D32">
      <w:pPr>
        <w:pStyle w:val="Nadpis3"/>
      </w:pPr>
      <w:bookmarkStart w:id="189" w:name="_Toc173315398"/>
      <w:bookmarkStart w:id="190" w:name="_Toc187685275"/>
      <w:r w:rsidRPr="002536E2">
        <w:t>SO 648 Ochrana vedení UPC</w:t>
      </w:r>
      <w:bookmarkEnd w:id="189"/>
      <w:bookmarkEnd w:id="190"/>
    </w:p>
    <w:p w14:paraId="01E94748" w14:textId="3473045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3EB4578" w14:textId="7D61E00B" w:rsidR="0002040C" w:rsidRPr="002536E2" w:rsidRDefault="0002040C" w:rsidP="00585D32">
      <w:pPr>
        <w:pStyle w:val="Nadpis3"/>
      </w:pPr>
      <w:bookmarkStart w:id="191" w:name="_Toc173315399"/>
      <w:bookmarkStart w:id="192" w:name="_Toc187685276"/>
      <w:r w:rsidRPr="002536E2">
        <w:t>SO 649 Ochrana vedení SANET</w:t>
      </w:r>
      <w:bookmarkEnd w:id="191"/>
      <w:bookmarkEnd w:id="192"/>
    </w:p>
    <w:p w14:paraId="524C1DB7" w14:textId="41E056FD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469EA86" w14:textId="2EDCFAD0" w:rsidR="009F3759" w:rsidRPr="002536E2" w:rsidRDefault="009F3759" w:rsidP="00585D32">
      <w:pPr>
        <w:pStyle w:val="Nadpis3"/>
      </w:pPr>
      <w:bookmarkStart w:id="193" w:name="_Toc173315400"/>
      <w:bookmarkStart w:id="194" w:name="_Toc187685277"/>
      <w:r w:rsidRPr="002536E2">
        <w:t>SO 650 Preložka vedení SWAN</w:t>
      </w:r>
      <w:bookmarkEnd w:id="193"/>
      <w:bookmarkEnd w:id="194"/>
    </w:p>
    <w:p w14:paraId="0FC351ED" w14:textId="090E2A5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3911D083" w14:textId="6E8EB7EE" w:rsidR="000168C0" w:rsidRPr="002536E2" w:rsidRDefault="000168C0" w:rsidP="00585D32">
      <w:pPr>
        <w:pStyle w:val="Nadpis3"/>
      </w:pPr>
      <w:bookmarkStart w:id="195" w:name="_Toc173315401"/>
      <w:bookmarkStart w:id="196" w:name="_Toc187685278"/>
      <w:r w:rsidRPr="002536E2">
        <w:t>SO 652 Ochrana vedení Dial Telecom</w:t>
      </w:r>
      <w:bookmarkEnd w:id="195"/>
      <w:bookmarkEnd w:id="196"/>
    </w:p>
    <w:p w14:paraId="637A3F4E" w14:textId="2A59B42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F9B6BE0" w14:textId="74331267" w:rsidR="00F53EA4" w:rsidRPr="002536E2" w:rsidRDefault="00F53EA4" w:rsidP="00585D32">
      <w:pPr>
        <w:pStyle w:val="Nadpis3"/>
      </w:pPr>
      <w:bookmarkStart w:id="197" w:name="_Toc173315402"/>
      <w:bookmarkStart w:id="198" w:name="_Toc187685279"/>
      <w:r w:rsidRPr="002536E2">
        <w:t>SO 653 Ochrana vedení Transpetrol</w:t>
      </w:r>
      <w:bookmarkEnd w:id="197"/>
      <w:bookmarkEnd w:id="198"/>
    </w:p>
    <w:p w14:paraId="1010CEFC" w14:textId="1192B6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55046D" w14:textId="6655FDD0" w:rsidR="0013527E" w:rsidRPr="002536E2" w:rsidRDefault="0013527E" w:rsidP="00585D32">
      <w:pPr>
        <w:pStyle w:val="Nadpis3"/>
      </w:pPr>
      <w:bookmarkStart w:id="199" w:name="_Toc173315403"/>
      <w:bookmarkStart w:id="200" w:name="_Toc187685280"/>
      <w:r w:rsidRPr="002536E2">
        <w:t>SO 654 Ochrana vedení MV SR</w:t>
      </w:r>
      <w:bookmarkEnd w:id="199"/>
      <w:bookmarkEnd w:id="200"/>
    </w:p>
    <w:p w14:paraId="5844A0BB" w14:textId="6187E29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D89D2BE" w14:textId="0BF71345" w:rsidR="00652F06" w:rsidRPr="002536E2" w:rsidRDefault="00652F06" w:rsidP="00585D32">
      <w:pPr>
        <w:pStyle w:val="Nadpis3"/>
      </w:pPr>
      <w:bookmarkStart w:id="201" w:name="_Toc173315404"/>
      <w:bookmarkStart w:id="202" w:name="_Toc187685281"/>
      <w:r w:rsidRPr="002536E2">
        <w:t>SO 655 Preložka vedení v káblovode Slovak Telekom</w:t>
      </w:r>
      <w:bookmarkEnd w:id="201"/>
      <w:bookmarkEnd w:id="202"/>
    </w:p>
    <w:p w14:paraId="3B39E7BB" w14:textId="17CC025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4FEF85D" w14:textId="20AAF777" w:rsidR="002C2005" w:rsidRPr="002536E2" w:rsidRDefault="002C2005" w:rsidP="00585D32">
      <w:pPr>
        <w:pStyle w:val="Nadpis3"/>
      </w:pPr>
      <w:bookmarkStart w:id="203" w:name="_Toc173315405"/>
      <w:bookmarkStart w:id="204" w:name="_Toc187685282"/>
      <w:r w:rsidRPr="002536E2">
        <w:t>SO 656 Ochrana vedení VNET</w:t>
      </w:r>
      <w:bookmarkEnd w:id="203"/>
      <w:bookmarkEnd w:id="204"/>
    </w:p>
    <w:p w14:paraId="6B3B24EB" w14:textId="79AFF4B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236CCAA" w14:textId="59E448F3" w:rsidR="002542B1" w:rsidRPr="002536E2" w:rsidRDefault="002542B1" w:rsidP="00585D32">
      <w:pPr>
        <w:pStyle w:val="Nadpis3"/>
      </w:pPr>
      <w:bookmarkStart w:id="205" w:name="_Toc173315406"/>
      <w:bookmarkStart w:id="206" w:name="_Toc187685283"/>
      <w:bookmarkStart w:id="207" w:name="_Toc196475085"/>
      <w:bookmarkStart w:id="208" w:name="_Toc413739839"/>
      <w:bookmarkStart w:id="209" w:name="_Toc56002939"/>
      <w:bookmarkStart w:id="210" w:name="_Toc56003042"/>
      <w:bookmarkStart w:id="211" w:name="_Toc56003316"/>
      <w:r w:rsidRPr="002536E2">
        <w:t>SO 657 Preložka vedení MOS BA</w:t>
      </w:r>
      <w:bookmarkEnd w:id="205"/>
      <w:bookmarkEnd w:id="206"/>
    </w:p>
    <w:bookmarkEnd w:id="207"/>
    <w:bookmarkEnd w:id="208"/>
    <w:bookmarkEnd w:id="209"/>
    <w:bookmarkEnd w:id="210"/>
    <w:bookmarkEnd w:id="211"/>
    <w:p w14:paraId="603728CB" w14:textId="3A92F689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C08D24" w14:textId="2A4D711A" w:rsidR="00015608" w:rsidRPr="002536E2" w:rsidRDefault="00205A9C" w:rsidP="00F90A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Chráničkové odbočky </w:t>
      </w:r>
      <w:r w:rsidR="00390A66" w:rsidRPr="002536E2">
        <w:rPr>
          <w:rFonts w:ascii="Arial Narrow" w:hAnsi="Arial Narrow"/>
          <w:sz w:val="21"/>
          <w:szCs w:val="21"/>
        </w:rPr>
        <w:t>z hlavnej trasy podľa možnosti ukončiť v zeleni, v prípade ukončenia v chodníku ukončiť šachtou</w:t>
      </w:r>
      <w:r w:rsidR="00015608" w:rsidRPr="002536E2">
        <w:rPr>
          <w:rFonts w:ascii="Arial Narrow" w:hAnsi="Arial Narrow"/>
          <w:sz w:val="21"/>
          <w:szCs w:val="21"/>
        </w:rPr>
        <w:t xml:space="preserve"> 580x580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mm, hĺbka 400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</w:t>
      </w:r>
      <w:r w:rsidR="00CA3FE8" w:rsidRPr="002536E2">
        <w:rPr>
          <w:rFonts w:ascii="Arial Narrow" w:hAnsi="Arial Narrow"/>
          <w:sz w:val="21"/>
          <w:szCs w:val="21"/>
        </w:rPr>
        <w:t>. Šachty ukončiť pochôdznym poklopom</w:t>
      </w:r>
      <w:r w:rsidR="005B1F14" w:rsidRPr="002536E2">
        <w:rPr>
          <w:rFonts w:ascii="Arial Narrow" w:hAnsi="Arial Narrow"/>
          <w:sz w:val="21"/>
          <w:szCs w:val="21"/>
        </w:rPr>
        <w:t>, detail poklopu je uvedený v </w:t>
      </w:r>
      <w:r w:rsidR="005B1F14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5B1F14" w:rsidRPr="002536E2">
        <w:rPr>
          <w:rFonts w:ascii="Arial Narrow" w:hAnsi="Arial Narrow"/>
          <w:sz w:val="21"/>
          <w:szCs w:val="21"/>
        </w:rPr>
        <w:t>.</w:t>
      </w:r>
    </w:p>
    <w:p w14:paraId="2AB48E1E" w14:textId="087EE5F5" w:rsidR="00B93879" w:rsidRPr="002536E2" w:rsidRDefault="000328B0" w:rsidP="00B938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Oproti PD upraviť tieto odbočky</w:t>
      </w:r>
      <w:r w:rsidR="006655DA" w:rsidRPr="002536E2">
        <w:rPr>
          <w:rFonts w:ascii="Arial Narrow" w:hAnsi="Arial Narrow"/>
          <w:sz w:val="21"/>
          <w:szCs w:val="21"/>
        </w:rPr>
        <w:t xml:space="preserve"> a s tým súvisiace podrobnosti:</w:t>
      </w:r>
    </w:p>
    <w:p w14:paraId="4F451A7C" w14:textId="00EFE927" w:rsidR="006655DA" w:rsidRPr="002536E2" w:rsidRDefault="00EC2888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Š9 v km 0,544</w:t>
      </w:r>
      <w:r w:rsidR="00F41F4F" w:rsidRPr="002536E2">
        <w:rPr>
          <w:rFonts w:ascii="Arial Narrow" w:hAnsi="Arial Narrow"/>
          <w:sz w:val="21"/>
          <w:szCs w:val="21"/>
        </w:rPr>
        <w:t xml:space="preserve"> spodnú odbočku ukončiť v</w:t>
      </w:r>
      <w:r w:rsidR="001E078A" w:rsidRPr="002536E2">
        <w:rPr>
          <w:rFonts w:ascii="Arial Narrow" w:hAnsi="Arial Narrow"/>
          <w:sz w:val="21"/>
          <w:szCs w:val="21"/>
        </w:rPr>
        <w:t xml:space="preserve"> navrhovanej</w:t>
      </w:r>
      <w:r w:rsidR="00F41F4F" w:rsidRPr="002536E2">
        <w:rPr>
          <w:rFonts w:ascii="Arial Narrow" w:hAnsi="Arial Narrow"/>
          <w:sz w:val="21"/>
          <w:szCs w:val="21"/>
        </w:rPr>
        <w:t xml:space="preserve"> vegetačn</w:t>
      </w:r>
      <w:r w:rsidR="001E078A" w:rsidRPr="002536E2">
        <w:rPr>
          <w:rFonts w:ascii="Arial Narrow" w:hAnsi="Arial Narrow"/>
          <w:sz w:val="21"/>
          <w:szCs w:val="21"/>
        </w:rPr>
        <w:t>ej</w:t>
      </w:r>
      <w:r w:rsidR="00F41F4F" w:rsidRPr="002536E2">
        <w:rPr>
          <w:rFonts w:ascii="Arial Narrow" w:hAnsi="Arial Narrow"/>
          <w:sz w:val="21"/>
          <w:szCs w:val="21"/>
        </w:rPr>
        <w:t xml:space="preserve"> p</w:t>
      </w:r>
      <w:r w:rsidR="001E078A" w:rsidRPr="002536E2">
        <w:rPr>
          <w:rFonts w:ascii="Arial Narrow" w:hAnsi="Arial Narrow"/>
          <w:sz w:val="21"/>
          <w:szCs w:val="21"/>
        </w:rPr>
        <w:t>loch</w:t>
      </w:r>
      <w:r w:rsidR="00F41F4F" w:rsidRPr="002536E2">
        <w:rPr>
          <w:rFonts w:ascii="Arial Narrow" w:hAnsi="Arial Narrow"/>
          <w:sz w:val="21"/>
          <w:szCs w:val="21"/>
        </w:rPr>
        <w:t>e,</w:t>
      </w:r>
    </w:p>
    <w:p w14:paraId="77711870" w14:textId="737DDCBF" w:rsidR="00F41F4F" w:rsidRPr="002536E2" w:rsidRDefault="00535B48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Š26 v km 2,344</w:t>
      </w:r>
      <w:r w:rsidR="005B0EF3" w:rsidRPr="002536E2">
        <w:rPr>
          <w:rFonts w:ascii="Arial Narrow" w:hAnsi="Arial Narrow"/>
          <w:sz w:val="21"/>
          <w:szCs w:val="21"/>
        </w:rPr>
        <w:t xml:space="preserve"> ukončiť šachtou v</w:t>
      </w:r>
      <w:r w:rsidR="00F962D2" w:rsidRPr="002536E2">
        <w:rPr>
          <w:rFonts w:ascii="Arial Narrow" w:hAnsi="Arial Narrow"/>
          <w:sz w:val="21"/>
          <w:szCs w:val="21"/>
        </w:rPr>
        <w:t xml:space="preserve"> riešenom </w:t>
      </w:r>
      <w:r w:rsidR="005B0EF3" w:rsidRPr="002536E2">
        <w:rPr>
          <w:rFonts w:ascii="Arial Narrow" w:hAnsi="Arial Narrow"/>
          <w:sz w:val="21"/>
          <w:szCs w:val="21"/>
        </w:rPr>
        <w:t>chodníku,</w:t>
      </w:r>
    </w:p>
    <w:p w14:paraId="774CC6CB" w14:textId="7A60AE83" w:rsidR="005B0EF3" w:rsidRPr="002536E2" w:rsidRDefault="008A4F59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Š36 v km 2,981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139C6D8D" w14:textId="6A916012" w:rsidR="008A4F59" w:rsidRPr="002536E2" w:rsidRDefault="008A00D4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Š39 v km 3,142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20182272" w14:textId="3DE313D7" w:rsidR="008A00D4" w:rsidRPr="002536E2" w:rsidRDefault="00F962D2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Š41 v km 3,333 ukončiť šachtou v riešenom chodníku,</w:t>
      </w:r>
    </w:p>
    <w:p w14:paraId="19EE6320" w14:textId="2EB46CF4" w:rsidR="00F962D2" w:rsidRPr="002536E2" w:rsidRDefault="001E078A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Š42 v km 3,433 ukončiť šachtu v navrhovanej vegetačnej ploche,</w:t>
      </w:r>
    </w:p>
    <w:p w14:paraId="144AD498" w14:textId="3E6F302B" w:rsidR="000534C9" w:rsidRPr="002536E2" w:rsidRDefault="002C2320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Š52 v km 3,978 ukončiť obe</w:t>
      </w:r>
      <w:r w:rsidR="00B34BA1" w:rsidRPr="002536E2">
        <w:rPr>
          <w:rFonts w:ascii="Arial Narrow" w:hAnsi="Arial Narrow"/>
          <w:sz w:val="21"/>
          <w:szCs w:val="21"/>
        </w:rPr>
        <w:t xml:space="preserve"> odbočky v zelenom ostrovčeku na nároží,</w:t>
      </w:r>
    </w:p>
    <w:p w14:paraId="459AECE8" w14:textId="171EBC6F" w:rsidR="00B34BA1" w:rsidRPr="002536E2" w:rsidRDefault="00671DC7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zo šachty č. Š61 v km 4,473 ukončiť </w:t>
      </w:r>
      <w:r w:rsidR="00763CB3" w:rsidRPr="002536E2">
        <w:rPr>
          <w:rFonts w:ascii="Arial Narrow" w:hAnsi="Arial Narrow"/>
          <w:sz w:val="21"/>
          <w:szCs w:val="21"/>
        </w:rPr>
        <w:t>šachtou v riešenom chodníku,</w:t>
      </w:r>
    </w:p>
    <w:p w14:paraId="27A6BB26" w14:textId="44E9261B" w:rsidR="00763CB3" w:rsidRPr="002536E2" w:rsidRDefault="00763CB3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Š68 v km 4,998 ukončiť v zeleni za chodníkom.</w:t>
      </w:r>
    </w:p>
    <w:p w14:paraId="06F98AE4" w14:textId="77777777" w:rsidR="003440F3" w:rsidRPr="002536E2" w:rsidRDefault="003440F3" w:rsidP="00585D32">
      <w:pPr>
        <w:pStyle w:val="Nadpis3"/>
      </w:pPr>
      <w:bookmarkStart w:id="212" w:name="_Toc173315407"/>
      <w:bookmarkStart w:id="213" w:name="_Toc187685284"/>
      <w:r w:rsidRPr="002536E2">
        <w:t>SO 660 Kamerový dohľad pre DPB</w:t>
      </w:r>
      <w:bookmarkEnd w:id="212"/>
      <w:bookmarkEnd w:id="213"/>
    </w:p>
    <w:p w14:paraId="7F5C2B6E" w14:textId="6C78F856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AB7D2E" w14:textId="21FAEDA2" w:rsidR="00994A90" w:rsidRPr="002536E2" w:rsidRDefault="00994A90" w:rsidP="00994A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7A61F0" w:rsidRPr="002536E2">
        <w:rPr>
          <w:rFonts w:ascii="Arial Narrow" w:hAnsi="Arial Narrow"/>
          <w:sz w:val="21"/>
          <w:szCs w:val="21"/>
        </w:rPr>
        <w:t xml:space="preserve">montovaných prvkov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7A61F0" w:rsidRPr="002536E2">
        <w:rPr>
          <w:rFonts w:ascii="Arial Narrow" w:hAnsi="Arial Narrow"/>
          <w:sz w:val="21"/>
          <w:szCs w:val="21"/>
        </w:rPr>
        <w:t>podľa zariadení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BB8EEF" w14:textId="77777777" w:rsidR="0061787F" w:rsidRPr="002536E2" w:rsidRDefault="0061787F" w:rsidP="00585D32">
      <w:pPr>
        <w:pStyle w:val="Nadpis3"/>
      </w:pPr>
      <w:bookmarkStart w:id="214" w:name="_Toc173315408"/>
      <w:bookmarkStart w:id="215" w:name="_Toc187685285"/>
      <w:r w:rsidRPr="002536E2">
        <w:t>SO 661 Kamerový dohľad triangel Vazovova</w:t>
      </w:r>
      <w:bookmarkEnd w:id="214"/>
      <w:bookmarkEnd w:id="215"/>
    </w:p>
    <w:p w14:paraId="73597948" w14:textId="3C0DB4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FE95740" w14:textId="520157C3" w:rsidR="00755DFD" w:rsidRPr="002536E2" w:rsidRDefault="00755DFD" w:rsidP="00EA2540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>Preveriť a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podľa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integrovať stožiar kamerového dohľadu so </w:t>
      </w:r>
      <w:r w:rsidR="00F40B3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združeným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stožiarom TV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/VO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1-050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Kamerový dohľad osadiť na združený stožiar TV/VO.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prípade, ak integrácia nie je možná, kameru osadiť na oceľový stožiar. Špecifikácia stožiaru je uvedená v 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je vyznačená v </w:t>
      </w:r>
      <w:r w:rsidR="000D52F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U-A koordinácii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bod 1_40.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47E1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 prípade integrácie v 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zmysle zmeny polohy </w:t>
      </w:r>
      <w:r w:rsidR="005A239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technické parametre napájacieho kábla kamerového dohľadu. </w:t>
      </w:r>
    </w:p>
    <w:p w14:paraId="487E3E97" w14:textId="77777777" w:rsidR="00911394" w:rsidRPr="002536E2" w:rsidRDefault="00911394" w:rsidP="00585D32">
      <w:pPr>
        <w:pStyle w:val="Nadpis3"/>
      </w:pPr>
      <w:bookmarkStart w:id="216" w:name="_Toc173315409"/>
      <w:bookmarkStart w:id="217" w:name="_Toc187685286"/>
      <w:r w:rsidRPr="002536E2">
        <w:t>SO 662 Modernizácia diaľkového ovládania meniarne Legionárska</w:t>
      </w:r>
      <w:bookmarkEnd w:id="216"/>
      <w:bookmarkEnd w:id="217"/>
      <w:r w:rsidRPr="002536E2">
        <w:t xml:space="preserve"> </w:t>
      </w:r>
    </w:p>
    <w:p w14:paraId="0B58CA06" w14:textId="10E373E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B40C963" w14:textId="77777777" w:rsidR="007845C0" w:rsidRPr="002536E2" w:rsidRDefault="007845C0" w:rsidP="00585D32">
      <w:pPr>
        <w:pStyle w:val="Nadpis3"/>
      </w:pPr>
      <w:bookmarkStart w:id="218" w:name="_Toc173315410"/>
      <w:bookmarkStart w:id="219" w:name="_Toc187685287"/>
      <w:r w:rsidRPr="002536E2">
        <w:t>SO 663 Modernizácia diaľkového ovládania meniarne Ružová dolina</w:t>
      </w:r>
      <w:bookmarkEnd w:id="218"/>
      <w:bookmarkEnd w:id="219"/>
    </w:p>
    <w:p w14:paraId="08089848" w14:textId="0D392F4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17EC6D4" w14:textId="77777777" w:rsidR="00714147" w:rsidRPr="002536E2" w:rsidRDefault="00714147" w:rsidP="00585D32">
      <w:pPr>
        <w:pStyle w:val="Nadpis3"/>
      </w:pPr>
      <w:bookmarkStart w:id="220" w:name="_Toc173315411"/>
      <w:bookmarkStart w:id="221" w:name="_Toc187685288"/>
      <w:r w:rsidRPr="002536E2">
        <w:t>SO 664 Diaľkové ovládanie meniarne Astronomická</w:t>
      </w:r>
      <w:bookmarkEnd w:id="220"/>
      <w:bookmarkEnd w:id="221"/>
      <w:r w:rsidRPr="002536E2">
        <w:t xml:space="preserve"> </w:t>
      </w:r>
    </w:p>
    <w:p w14:paraId="3730BD00" w14:textId="2AB7B185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8E2F79A" w14:textId="77777777" w:rsidR="00140EFC" w:rsidRPr="002536E2" w:rsidRDefault="00140EFC" w:rsidP="00585D32">
      <w:pPr>
        <w:pStyle w:val="Nadpis3"/>
      </w:pPr>
      <w:bookmarkStart w:id="222" w:name="_Toc173315412"/>
      <w:bookmarkStart w:id="223" w:name="_Toc187685289"/>
      <w:r w:rsidRPr="002536E2">
        <w:t>SO 701 Preložka plynovodov na Krížnej ul.</w:t>
      </w:r>
      <w:bookmarkEnd w:id="222"/>
      <w:bookmarkEnd w:id="223"/>
    </w:p>
    <w:p w14:paraId="12DE7054" w14:textId="0975DE0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8A886A3" w14:textId="2CA0D593" w:rsidR="00EA2D1F" w:rsidRPr="002536E2" w:rsidRDefault="00EA2D1F" w:rsidP="00585D32">
      <w:pPr>
        <w:pStyle w:val="Nadpis3"/>
      </w:pPr>
      <w:bookmarkStart w:id="224" w:name="_Toc173315413"/>
      <w:bookmarkStart w:id="225" w:name="_Toc187685290"/>
      <w:r w:rsidRPr="002536E2">
        <w:t>SO 790 Cestná dopravná signalizácia</w:t>
      </w:r>
      <w:bookmarkEnd w:id="224"/>
      <w:bookmarkEnd w:id="225"/>
    </w:p>
    <w:p w14:paraId="568F8F3E" w14:textId="7F7762D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47B445E" w14:textId="68CE2D22" w:rsidR="00BE2FF5" w:rsidRPr="002536E2" w:rsidRDefault="00BE2FF5" w:rsidP="00BE2FF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je nutné dodržať odstup od komunikácie, hranu stožiaru </w:t>
      </w:r>
      <w:r w:rsidR="006F4762" w:rsidRPr="002536E2">
        <w:rPr>
          <w:rFonts w:ascii="Arial Narrow" w:hAnsi="Arial Narrow"/>
          <w:sz w:val="21"/>
          <w:szCs w:val="21"/>
        </w:rPr>
        <w:t xml:space="preserve">osadiť </w:t>
      </w:r>
      <w:r w:rsidRPr="002536E2">
        <w:rPr>
          <w:rFonts w:ascii="Arial Narrow" w:hAnsi="Arial Narrow"/>
          <w:sz w:val="21"/>
          <w:szCs w:val="21"/>
        </w:rPr>
        <w:t xml:space="preserve">0,5 m od hrany cestnej komunikácie. Upresnenie je v 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4AD33" w14:textId="02CC6641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pridať odpočet pre cyklistov.</w:t>
      </w:r>
    </w:p>
    <w:p w14:paraId="685533EC" w14:textId="4C685872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riešiť detekciu chodcov a cyklistov bezdotykovým spôsobom</w:t>
      </w:r>
      <w:r w:rsidR="00FD12B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formou kamery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17025DE" w14:textId="77777777" w:rsidR="008F7627" w:rsidRPr="002536E2" w:rsidRDefault="008F762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Prepočítať tabuľku medzičasov CDS v križovatkách K 632 Špitálska - 29. augusta, K 633 Americké nám., K 634 Odborárske nám.</w:t>
      </w:r>
    </w:p>
    <w:p w14:paraId="62536C6B" w14:textId="4EE5D432" w:rsidR="008B451E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611 (Krížna – Karadžičova) nastaviť podmienky riadenia</w:t>
      </w:r>
      <w:r w:rsidR="003C190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dovoľovali chodcom prejsť cez každé rameno križovatky na jedenkrát. Pre BUS</w:t>
      </w:r>
      <w:r w:rsidR="009A329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(náhradná doprava v smere od Krížnej na Trnavské mýto)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zapracovať do podmienok riadenia predlžovanie fázy, aby po obslúžení zastávky prešli plynule križovatkou v prípade, že budú mať v čase staničenia signál VOĽNO pre svoj smer.</w:t>
      </w:r>
    </w:p>
    <w:p w14:paraId="0916318A" w14:textId="389168D4" w:rsidR="00907F14" w:rsidRPr="002536E2" w:rsidRDefault="00907F14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č. 301 (Trnavské mýto) prehodnotiť 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možnosti navrhnúť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umiestnenie len 1 odpočtu pre každú signálnu skupinu (napr. len prízemný)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6FAF0" w14:textId="200A6D43" w:rsidR="00CB471A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242 (Záhradnícka – Miletičova)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1E5C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aby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každé rameno križovatky (okrem ramena v smere na Trnavsk</w:t>
      </w:r>
      <w:r w:rsidR="00C035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 mýto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 na jedenkrát. (</w:t>
      </w:r>
      <w:r w:rsidR="003B0CE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v ostrovčekoch </w:t>
      </w:r>
      <w:r w:rsidR="00BA3D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naskočenie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</w:t>
      </w:r>
      <w:r w:rsidR="00530D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ostrovčekov, keď im už nebude umožnené dokončenie prechodu na druhú stranu.)</w:t>
      </w:r>
    </w:p>
    <w:p w14:paraId="061093B1" w14:textId="3529E062" w:rsidR="00B6787F" w:rsidRPr="002536E2" w:rsidRDefault="00B6787F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 prípade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presun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úť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skrine 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2,02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oproti Jégého ulici na druhú stranu chodníka</w:t>
      </w:r>
      <w:r w:rsidR="003F48C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(RCDS 243)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9CC3A12" w14:textId="7CD62C8E" w:rsidR="00BC5D18" w:rsidRPr="002536E2" w:rsidRDefault="00BC5D18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trasovanie kábla vedeného v zeleni 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Jégeho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Líščie nivy</w:t>
      </w:r>
      <w:r w:rsidR="0066188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2,00 až 2,40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tak, aby nebol v kolízii s novými vysadenými stromami (napr. tesne popri obrubníku)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667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Doplniť zameranie stromov a</w:t>
      </w:r>
      <w:r w:rsidR="007F3E7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ich ochranu.</w:t>
      </w:r>
    </w:p>
    <w:p w14:paraId="2C72C303" w14:textId="26A221A0" w:rsidR="00CA5123" w:rsidRPr="002536E2" w:rsidRDefault="00421643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E905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278</w:t>
      </w:r>
      <w:r w:rsidR="00B328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(riadené otáčanie Štrkovec)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oba jazdné pásy a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električkovú trať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jedenkrát. (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oproti vstupu na prechod od chodníkov z oboch strán (návestidlá v ostrovčekoch) 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 naskočenie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pozývaný do ostrovčekov, keď im už nebude umožnené dokončenie prechodu na druhú stranu.)</w:t>
      </w:r>
    </w:p>
    <w:p w14:paraId="2C819761" w14:textId="526DF965" w:rsidR="00421643" w:rsidRPr="002536E2" w:rsidRDefault="004C46D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247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(Ružinovská – Tomášikova)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re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iť 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možnos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ti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riadenia tak, aby dovoľovali chodcom prejsť cez každé rameno križovatky na jedenkrát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(Pozn.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aby na návestidlách pre chodcov (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navrhnuté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nerozdelené SS 25 a SS 27) oproti vstupu na prechod od chodníkov z oboch strán (návestidlá v ostrovčekoch) červený signál naskakoval skôr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neboli chodci zbytočne pozývaný do ostrovčekov, keď im už nebude umožnené dokončenie prechodu na druhú stranu.</w:t>
      </w:r>
      <w:r w:rsidR="00CC0B5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</w:p>
    <w:p w14:paraId="59CC6B0C" w14:textId="4C9E4295" w:rsidR="00211AA8" w:rsidRPr="002536E2" w:rsidRDefault="00211A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CDS s inými funkciami (TV – SO 601, VO – SO 626).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Dizajn </w:t>
      </w:r>
      <w:r w:rsidRPr="002536E2">
        <w:rPr>
          <w:rFonts w:ascii="Arial Narrow" w:hAnsi="Arial Narrow"/>
          <w:i/>
          <w:iCs/>
          <w:sz w:val="21"/>
          <w:szCs w:val="21"/>
        </w:rPr>
        <w:lastRenderedPageBreak/>
        <w:t>manuáli</w:t>
      </w:r>
      <w:r w:rsidRPr="002536E2">
        <w:rPr>
          <w:rFonts w:ascii="Arial Narrow" w:hAnsi="Arial Narrow"/>
          <w:sz w:val="21"/>
          <w:szCs w:val="21"/>
        </w:rPr>
        <w:t>. Preveriť a podľa možnosti navrhnúť nasledovné integrácie</w:t>
      </w:r>
      <w:r w:rsidR="001F1B29" w:rsidRPr="002536E2">
        <w:rPr>
          <w:rFonts w:ascii="Arial Narrow" w:hAnsi="Arial Narrow"/>
          <w:sz w:val="21"/>
          <w:szCs w:val="21"/>
        </w:rPr>
        <w:t xml:space="preserve"> (s úpravou súvisiacich technických parametrov a napojení káblami a pod.)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CEE1F79" w14:textId="757D3AD1" w:rsidR="00757398" w:rsidRPr="002536E2" w:rsidRDefault="00541141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</w:t>
      </w:r>
      <w:r w:rsidR="00AB0243" w:rsidRPr="002536E2">
        <w:rPr>
          <w:rFonts w:ascii="Arial Narrow" w:hAnsi="Arial Narrow"/>
          <w:sz w:val="21"/>
          <w:szCs w:val="21"/>
        </w:rPr>
        <w:t xml:space="preserve">č. 6 a 6a </w:t>
      </w:r>
      <w:r w:rsidR="00757398" w:rsidRPr="002536E2">
        <w:rPr>
          <w:rFonts w:ascii="Arial Narrow" w:hAnsi="Arial Narrow"/>
          <w:sz w:val="21"/>
          <w:szCs w:val="21"/>
        </w:rPr>
        <w:t xml:space="preserve">na nároží Špitálskej a Ulice 29. augusta.  Pripomienka je vyznačená v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57398" w:rsidRPr="002536E2">
        <w:rPr>
          <w:rFonts w:ascii="Arial Narrow" w:hAnsi="Arial Narrow"/>
          <w:sz w:val="21"/>
          <w:szCs w:val="21"/>
        </w:rPr>
        <w:t>,</w:t>
      </w:r>
      <w:r w:rsidR="00757398" w:rsidRPr="002536E2" w:rsidDel="00CA2A31">
        <w:rPr>
          <w:rFonts w:ascii="Arial Narrow" w:hAnsi="Arial Narrow"/>
          <w:sz w:val="21"/>
          <w:szCs w:val="21"/>
        </w:rPr>
        <w:t xml:space="preserve"> </w:t>
      </w:r>
      <w:r w:rsidR="00757398" w:rsidRPr="002536E2">
        <w:rPr>
          <w:rFonts w:ascii="Arial Narrow" w:hAnsi="Arial Narrow"/>
          <w:sz w:val="21"/>
          <w:szCs w:val="21"/>
        </w:rPr>
        <w:t>bod 1_03</w:t>
      </w:r>
      <w:r w:rsidR="00AB0243" w:rsidRPr="002536E2">
        <w:rPr>
          <w:rFonts w:ascii="Arial Narrow" w:hAnsi="Arial Narrow"/>
          <w:sz w:val="21"/>
          <w:szCs w:val="21"/>
        </w:rPr>
        <w:t>a</w:t>
      </w:r>
      <w:r w:rsidR="00757398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57398" w:rsidRPr="002536E2">
        <w:rPr>
          <w:rFonts w:ascii="Arial Narrow" w:hAnsi="Arial Narrow"/>
          <w:sz w:val="21"/>
          <w:szCs w:val="21"/>
        </w:rPr>
        <w:t>,</w:t>
      </w:r>
    </w:p>
    <w:p w14:paraId="40D9C14F" w14:textId="1C692BBF" w:rsidR="00140C53" w:rsidRPr="002536E2" w:rsidRDefault="003A4760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a  </w:t>
      </w:r>
      <w:r w:rsidR="00140C53" w:rsidRPr="002536E2">
        <w:rPr>
          <w:rFonts w:ascii="Arial Narrow" w:hAnsi="Arial Narrow"/>
          <w:sz w:val="21"/>
          <w:szCs w:val="21"/>
        </w:rPr>
        <w:t xml:space="preserve">stožiar TV 1-013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140C53" w:rsidRPr="002536E2">
        <w:rPr>
          <w:rFonts w:ascii="Arial Narrow" w:hAnsi="Arial Narrow"/>
          <w:sz w:val="21"/>
          <w:szCs w:val="21"/>
        </w:rPr>
        <w:t xml:space="preserve">na nároží Amerického námestia pri budove nemocnice v km 0,12. Kameru osadiť na stožiar TV. </w:t>
      </w:r>
      <w:r w:rsidR="00CF2D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prípade, ak integrácia nie je možná, kameru osadiť na oceľový stožiar. </w:t>
      </w:r>
      <w:r w:rsidR="00140C5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140C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40C53" w:rsidRPr="002536E2">
        <w:rPr>
          <w:rFonts w:ascii="Arial Narrow" w:hAnsi="Arial Narrow"/>
          <w:sz w:val="21"/>
          <w:szCs w:val="21"/>
        </w:rPr>
        <w:t>, bod 1_13</w:t>
      </w:r>
      <w:r w:rsidR="00E115EC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115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40C53" w:rsidRPr="002536E2">
        <w:rPr>
          <w:rFonts w:ascii="Arial Narrow" w:hAnsi="Arial Narrow"/>
          <w:sz w:val="21"/>
          <w:szCs w:val="21"/>
        </w:rPr>
        <w:t>,</w:t>
      </w:r>
    </w:p>
    <w:p w14:paraId="1A0CF3DE" w14:textId="67FB6C3B" w:rsidR="009334C4" w:rsidRPr="002536E2" w:rsidRDefault="003A1D2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="009334C4" w:rsidRPr="002536E2">
        <w:rPr>
          <w:rFonts w:ascii="Arial Narrow" w:hAnsi="Arial Narrow"/>
          <w:sz w:val="21"/>
          <w:szCs w:val="21"/>
        </w:rPr>
        <w:t xml:space="preserve">združený stožiar TV/VO 1-007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9334C4" w:rsidRPr="002536E2">
        <w:rPr>
          <w:rFonts w:ascii="Arial Narrow" w:hAnsi="Arial Narrow"/>
          <w:sz w:val="21"/>
          <w:szCs w:val="21"/>
        </w:rPr>
        <w:t>v km 0,10 na nároží ulíc Špitálska a</w:t>
      </w:r>
      <w:r w:rsidR="006757FB" w:rsidRPr="002536E2">
        <w:rPr>
          <w:rFonts w:ascii="Arial Narrow" w:hAnsi="Arial Narrow"/>
          <w:sz w:val="21"/>
          <w:szCs w:val="21"/>
        </w:rPr>
        <w:t> </w:t>
      </w:r>
      <w:r w:rsidR="009334C4" w:rsidRPr="002536E2">
        <w:rPr>
          <w:rFonts w:ascii="Arial Narrow" w:hAnsi="Arial Narrow"/>
          <w:sz w:val="21"/>
          <w:szCs w:val="21"/>
        </w:rPr>
        <w:t>Miczkiewiczova</w:t>
      </w:r>
      <w:r w:rsidR="006757FB" w:rsidRPr="002536E2">
        <w:rPr>
          <w:rFonts w:ascii="Arial Narrow" w:hAnsi="Arial Narrow"/>
          <w:sz w:val="21"/>
          <w:szCs w:val="21"/>
        </w:rPr>
        <w:t xml:space="preserve"> a polohu </w:t>
      </w:r>
      <w:r w:rsidR="00B169E5" w:rsidRPr="002536E2">
        <w:rPr>
          <w:rFonts w:ascii="Arial Narrow" w:hAnsi="Arial Narrow"/>
          <w:sz w:val="21"/>
          <w:szCs w:val="21"/>
        </w:rPr>
        <w:t xml:space="preserve">stĺpa CDS </w:t>
      </w:r>
      <w:r w:rsidR="006757FB" w:rsidRPr="002536E2">
        <w:rPr>
          <w:rFonts w:ascii="Arial Narrow" w:hAnsi="Arial Narrow"/>
          <w:sz w:val="21"/>
          <w:szCs w:val="21"/>
        </w:rPr>
        <w:t>prispôs</w:t>
      </w:r>
      <w:r w:rsidR="00E51049" w:rsidRPr="002536E2">
        <w:rPr>
          <w:rFonts w:ascii="Arial Narrow" w:hAnsi="Arial Narrow"/>
          <w:sz w:val="21"/>
          <w:szCs w:val="21"/>
        </w:rPr>
        <w:t>o</w:t>
      </w:r>
      <w:r w:rsidR="006757FB" w:rsidRPr="002536E2">
        <w:rPr>
          <w:rFonts w:ascii="Arial Narrow" w:hAnsi="Arial Narrow"/>
          <w:sz w:val="21"/>
          <w:szCs w:val="21"/>
        </w:rPr>
        <w:t>biť zmenen</w:t>
      </w:r>
      <w:r w:rsidR="00E51049" w:rsidRPr="002536E2">
        <w:rPr>
          <w:rFonts w:ascii="Arial Narrow" w:hAnsi="Arial Narrow"/>
          <w:sz w:val="21"/>
          <w:szCs w:val="21"/>
        </w:rPr>
        <w:t>ej šírke priechodu (SO 120) aj v prípade nemožnosti integrácie</w:t>
      </w:r>
      <w:r w:rsidR="009334C4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334C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334C4" w:rsidRPr="002536E2">
        <w:rPr>
          <w:rFonts w:ascii="Arial Narrow" w:hAnsi="Arial Narrow"/>
          <w:sz w:val="21"/>
          <w:szCs w:val="21"/>
        </w:rPr>
        <w:t>, bod 1_17,</w:t>
      </w:r>
    </w:p>
    <w:p w14:paraId="3732E9DA" w14:textId="469525FC" w:rsidR="001D5017" w:rsidRPr="002536E2" w:rsidRDefault="005F3DAD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pre cyklistov a chodcov cez Záhradnícku </w:t>
      </w:r>
      <w:r w:rsidR="00AA4BB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1D63B6" w:rsidRPr="002536E2">
        <w:rPr>
          <w:rFonts w:ascii="Arial Narrow" w:hAnsi="Arial Narrow"/>
          <w:sz w:val="21"/>
          <w:szCs w:val="21"/>
        </w:rPr>
        <w:t xml:space="preserve">pri Sasinkovej </w:t>
      </w:r>
      <w:r w:rsidR="009D7A1F" w:rsidRPr="002536E2">
        <w:rPr>
          <w:rFonts w:ascii="Arial Narrow" w:hAnsi="Arial Narrow"/>
          <w:sz w:val="21"/>
          <w:szCs w:val="21"/>
        </w:rPr>
        <w:t>smer Májkova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4BB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1_35, </w:t>
      </w:r>
      <w:r w:rsidR="00AA4BB6" w:rsidRPr="002536E2">
        <w:rPr>
          <w:rFonts w:ascii="Arial Narrow" w:hAnsi="Arial Narrow"/>
          <w:sz w:val="21"/>
          <w:szCs w:val="21"/>
        </w:rPr>
        <w:t>detaily 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4BB6" w:rsidRPr="002536E2">
        <w:rPr>
          <w:rFonts w:ascii="Arial Narrow" w:hAnsi="Arial Narrow"/>
          <w:sz w:val="21"/>
          <w:szCs w:val="21"/>
        </w:rPr>
        <w:t>,</w:t>
      </w:r>
    </w:p>
    <w:p w14:paraId="48F27824" w14:textId="5C1B23D6" w:rsidR="005F3DAD" w:rsidRPr="002536E2" w:rsidRDefault="001A1038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pre chodcov a cyklistov na všetkých ramenách </w:t>
      </w:r>
      <w:r w:rsidR="00E91842" w:rsidRPr="002536E2">
        <w:rPr>
          <w:rFonts w:ascii="Arial Narrow" w:hAnsi="Arial Narrow"/>
          <w:sz w:val="21"/>
          <w:szCs w:val="21"/>
        </w:rPr>
        <w:t xml:space="preserve">križovatky Krížna – Karadžičova. Pripomienka je vyznačená v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1842" w:rsidRPr="002536E2">
        <w:rPr>
          <w:rFonts w:ascii="Arial Narrow" w:hAnsi="Arial Narrow"/>
          <w:sz w:val="21"/>
          <w:szCs w:val="21"/>
        </w:rPr>
        <w:t>, bod 1_</w:t>
      </w:r>
      <w:r w:rsidR="00B62584" w:rsidRPr="002536E2">
        <w:rPr>
          <w:rFonts w:ascii="Arial Narrow" w:hAnsi="Arial Narrow"/>
          <w:sz w:val="21"/>
          <w:szCs w:val="21"/>
        </w:rPr>
        <w:t>51</w:t>
      </w:r>
      <w:r w:rsidR="00E91842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62584" w:rsidRPr="002536E2">
        <w:rPr>
          <w:rFonts w:ascii="Arial Narrow" w:hAnsi="Arial Narrow"/>
          <w:sz w:val="21"/>
          <w:szCs w:val="21"/>
        </w:rPr>
        <w:t>,</w:t>
      </w:r>
    </w:p>
    <w:p w14:paraId="1F983BFB" w14:textId="752C7FB4" w:rsidR="00B62584" w:rsidRPr="002536E2" w:rsidRDefault="0034540A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stožiare CDS a kamerového dohľadu v</w:t>
      </w:r>
      <w:r w:rsidR="00127928" w:rsidRPr="002536E2">
        <w:rPr>
          <w:rFonts w:ascii="Arial Narrow" w:hAnsi="Arial Narrow"/>
          <w:sz w:val="21"/>
          <w:szCs w:val="21"/>
        </w:rPr>
        <w:t xml:space="preserve"> križovatke </w:t>
      </w:r>
      <w:r w:rsidR="001026AA" w:rsidRPr="002536E2">
        <w:rPr>
          <w:rFonts w:ascii="Arial Narrow" w:hAnsi="Arial Narrow"/>
          <w:sz w:val="21"/>
          <w:szCs w:val="21"/>
        </w:rPr>
        <w:t>Trnavské mýto v dopravnom ostrovčeku na Trnavskej ceste</w:t>
      </w:r>
      <w:r w:rsidR="00B8031A" w:rsidRPr="002536E2">
        <w:rPr>
          <w:rFonts w:ascii="Arial Narrow" w:hAnsi="Arial Narrow"/>
          <w:sz w:val="21"/>
          <w:szCs w:val="21"/>
        </w:rPr>
        <w:t xml:space="preserve"> v km 1,27. Pripomienka je vyznačená v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031A" w:rsidRPr="002536E2">
        <w:rPr>
          <w:rFonts w:ascii="Arial Narrow" w:hAnsi="Arial Narrow"/>
          <w:sz w:val="21"/>
          <w:szCs w:val="21"/>
        </w:rPr>
        <w:t xml:space="preserve">, bod 1_79, detaily riešiť podľa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8031A" w:rsidRPr="002536E2">
        <w:rPr>
          <w:rFonts w:ascii="Arial Narrow" w:hAnsi="Arial Narrow"/>
          <w:sz w:val="21"/>
          <w:szCs w:val="21"/>
        </w:rPr>
        <w:t>,</w:t>
      </w:r>
    </w:p>
    <w:p w14:paraId="1BEABC8A" w14:textId="40ED2923" w:rsidR="00161D10" w:rsidRPr="002536E2" w:rsidRDefault="00161D10" w:rsidP="00161D10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CDS a stožiar VO 287/77</w:t>
      </w:r>
      <w:r w:rsidR="00BA712C" w:rsidRPr="002536E2">
        <w:rPr>
          <w:rFonts w:ascii="Arial Narrow" w:hAnsi="Arial Narrow"/>
          <w:sz w:val="21"/>
          <w:szCs w:val="21"/>
        </w:rPr>
        <w:t xml:space="preserve"> (SO 626)</w:t>
      </w:r>
      <w:r w:rsidRPr="002536E2">
        <w:rPr>
          <w:rFonts w:ascii="Arial Narrow" w:hAnsi="Arial Narrow"/>
          <w:sz w:val="21"/>
          <w:szCs w:val="21"/>
        </w:rPr>
        <w:t xml:space="preserve"> na nároží Záhradnícka – Miletičova pri autobusovej zastávke Saleziáni smer Prievozská.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2_06,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12B035DB" w14:textId="77DFEF04" w:rsidR="00506EA2" w:rsidRPr="002536E2" w:rsidRDefault="00506EA2" w:rsidP="00506EA2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="00BA712C" w:rsidRPr="002536E2">
        <w:rPr>
          <w:rFonts w:ascii="Arial Narrow" w:hAnsi="Arial Narrow"/>
          <w:sz w:val="21"/>
          <w:szCs w:val="21"/>
        </w:rPr>
        <w:t xml:space="preserve">existujúci zostávajúci združený stožiar TV/VO 501/43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BA712C" w:rsidRPr="002536E2">
        <w:rPr>
          <w:rFonts w:ascii="Arial Narrow" w:hAnsi="Arial Narrow"/>
          <w:sz w:val="21"/>
          <w:szCs w:val="21"/>
        </w:rPr>
        <w:t>na rohu Záhradníckej pri areáli Saleziánov v km 1,87. Pripomienka je vyznačená v </w:t>
      </w:r>
      <w:r w:rsidR="00BA712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712C" w:rsidRPr="002536E2">
        <w:rPr>
          <w:rFonts w:ascii="Arial Narrow" w:hAnsi="Arial Narrow"/>
          <w:sz w:val="21"/>
          <w:szCs w:val="21"/>
        </w:rPr>
        <w:t>, bod 2_10,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6B6E33EB" w14:textId="17420073" w:rsidR="00E40984" w:rsidRPr="002536E2" w:rsidRDefault="00E40984" w:rsidP="00E40984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existujúci zostávajúci združený stožiar TV/VO 501/55 (SO 601)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2_20,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A284C64" w14:textId="235F9575" w:rsidR="001A0A32" w:rsidRPr="002536E2" w:rsidRDefault="001A0A32" w:rsidP="001A0A32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a  </w:t>
      </w:r>
      <w:r w:rsidR="00054A86" w:rsidRPr="002536E2">
        <w:rPr>
          <w:rFonts w:ascii="Arial Narrow" w:hAnsi="Arial Narrow"/>
          <w:sz w:val="21"/>
          <w:szCs w:val="21"/>
        </w:rPr>
        <w:t xml:space="preserve">existujúci združený stožiar TV/VO 502/07 (SO </w:t>
      </w:r>
      <w:r w:rsidRPr="002536E2">
        <w:rPr>
          <w:rFonts w:ascii="Arial Narrow" w:hAnsi="Arial Narrow"/>
          <w:sz w:val="21"/>
          <w:szCs w:val="21"/>
        </w:rPr>
        <w:t>6</w:t>
      </w:r>
      <w:r w:rsidR="00054A86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>1</w:t>
      </w:r>
      <w:r w:rsidR="00054A86" w:rsidRPr="002536E2">
        <w:rPr>
          <w:rFonts w:ascii="Arial Narrow" w:hAnsi="Arial Narrow"/>
          <w:sz w:val="21"/>
          <w:szCs w:val="21"/>
        </w:rPr>
        <w:t xml:space="preserve">) na rohu </w:t>
      </w:r>
      <w:r w:rsidRPr="002536E2">
        <w:rPr>
          <w:rFonts w:ascii="Arial Narrow" w:hAnsi="Arial Narrow"/>
          <w:sz w:val="21"/>
          <w:szCs w:val="21"/>
        </w:rPr>
        <w:t xml:space="preserve">ulice </w:t>
      </w:r>
      <w:r w:rsidR="00054A86" w:rsidRPr="002536E2">
        <w:rPr>
          <w:rFonts w:ascii="Arial Narrow" w:hAnsi="Arial Narrow"/>
          <w:sz w:val="21"/>
          <w:szCs w:val="21"/>
        </w:rPr>
        <w:t>Líščie nivy v km 2,4</w:t>
      </w:r>
      <w:r w:rsidR="000C1F3F" w:rsidRPr="002536E2">
        <w:rPr>
          <w:rFonts w:ascii="Arial Narrow" w:hAnsi="Arial Narrow"/>
          <w:sz w:val="21"/>
          <w:szCs w:val="21"/>
        </w:rPr>
        <w:t>2</w:t>
      </w:r>
      <w:r w:rsidR="00054A86" w:rsidRPr="002536E2">
        <w:rPr>
          <w:rFonts w:ascii="Arial Narrow" w:hAnsi="Arial Narrow"/>
          <w:sz w:val="21"/>
          <w:szCs w:val="21"/>
        </w:rPr>
        <w:t>. Pripomienka je vyznačená v </w:t>
      </w:r>
      <w:r w:rsidR="00054A8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54A86" w:rsidRPr="002536E2">
        <w:rPr>
          <w:rFonts w:ascii="Arial Narrow" w:hAnsi="Arial Narrow"/>
          <w:sz w:val="21"/>
          <w:szCs w:val="21"/>
        </w:rPr>
        <w:t>, bod 2_49,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F05B844" w14:textId="14DF7A0A" w:rsidR="00107D56" w:rsidRPr="002536E2" w:rsidRDefault="00107D56" w:rsidP="00107D56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s existujúcim zostávajúcim združeným stožiarom TV/VO 502/08 (SO 601) </w:t>
      </w:r>
      <w:r w:rsidR="0086148A" w:rsidRPr="002536E2">
        <w:rPr>
          <w:rFonts w:ascii="Arial Narrow" w:hAnsi="Arial Narrow"/>
          <w:sz w:val="21"/>
          <w:szCs w:val="21"/>
        </w:rPr>
        <w:t xml:space="preserve">a projektovaným kamerovým dohľadom </w:t>
      </w:r>
      <w:r w:rsidRPr="002536E2">
        <w:rPr>
          <w:rFonts w:ascii="Arial Narrow" w:hAnsi="Arial Narrow"/>
          <w:sz w:val="21"/>
          <w:szCs w:val="21"/>
        </w:rPr>
        <w:t>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  <w:r w:rsidR="00FB334A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3E88A9E6" w14:textId="74366734" w:rsidR="00161D10" w:rsidRPr="002536E2" w:rsidRDefault="00AD6CFD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vybrané 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priechode pri Bajkalskej (riadené otáčanie Štrkovec</w:t>
      </w:r>
      <w:r w:rsidR="00E11B6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2,82</w:t>
      </w:r>
      <w:r w:rsidR="00C94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="00DD2D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premiestniť stožiar </w:t>
      </w:r>
      <w:r w:rsidR="00DD2D56" w:rsidRPr="002536E2">
        <w:rPr>
          <w:rFonts w:ascii="Arial Narrow" w:hAnsi="Arial Narrow"/>
          <w:sz w:val="21"/>
          <w:szCs w:val="21"/>
        </w:rPr>
        <w:t>CDS pre cyklistov z vnútorného ostrovčeka z dôvodu nevyhovujúceho rozmeru na druhý vnútorný ostrovček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46F6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B334A" w:rsidRPr="002536E2">
        <w:rPr>
          <w:rFonts w:ascii="Arial Narrow" w:hAnsi="Arial Narrow"/>
          <w:sz w:val="21"/>
          <w:szCs w:val="21"/>
        </w:rPr>
        <w:t xml:space="preserve">, </w:t>
      </w:r>
      <w:r w:rsidR="00546F6C" w:rsidRPr="002536E2">
        <w:rPr>
          <w:rFonts w:ascii="Arial Narrow" w:hAnsi="Arial Narrow"/>
          <w:sz w:val="21"/>
          <w:szCs w:val="21"/>
        </w:rPr>
        <w:t>bod 2_70</w:t>
      </w:r>
      <w:r w:rsidR="00190DEF" w:rsidRPr="002536E2">
        <w:rPr>
          <w:rFonts w:ascii="Arial Narrow" w:hAnsi="Arial Narrow"/>
          <w:sz w:val="21"/>
          <w:szCs w:val="21"/>
        </w:rPr>
        <w:t>,</w:t>
      </w:r>
      <w:r w:rsidR="00153A22" w:rsidRPr="002536E2">
        <w:rPr>
          <w:rFonts w:ascii="Arial Narrow" w:hAnsi="Arial Narrow"/>
          <w:sz w:val="21"/>
          <w:szCs w:val="21"/>
        </w:rPr>
        <w:t> 2_74</w:t>
      </w:r>
      <w:r w:rsidR="00190DEF" w:rsidRPr="002536E2">
        <w:rPr>
          <w:rFonts w:ascii="Arial Narrow" w:hAnsi="Arial Narrow"/>
          <w:sz w:val="21"/>
          <w:szCs w:val="21"/>
        </w:rPr>
        <w:t xml:space="preserve"> a 2_75</w:t>
      </w:r>
      <w:r w:rsidR="009E682B" w:rsidRPr="002536E2">
        <w:rPr>
          <w:rFonts w:ascii="Arial Narrow" w:hAnsi="Arial Narrow"/>
          <w:sz w:val="21"/>
          <w:szCs w:val="21"/>
        </w:rPr>
        <w:t xml:space="preserve">. </w:t>
      </w:r>
      <w:r w:rsidR="00790195" w:rsidRPr="002536E2">
        <w:rPr>
          <w:rFonts w:ascii="Arial Narrow" w:hAnsi="Arial Narrow"/>
          <w:sz w:val="21"/>
          <w:szCs w:val="21"/>
        </w:rPr>
        <w:t>D</w:t>
      </w:r>
      <w:r w:rsidR="00FB334A" w:rsidRPr="002536E2">
        <w:rPr>
          <w:rFonts w:ascii="Arial Narrow" w:hAnsi="Arial Narrow"/>
          <w:sz w:val="21"/>
          <w:szCs w:val="21"/>
        </w:rPr>
        <w:t xml:space="preserve">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54D28278" w14:textId="5C32CAE0" w:rsidR="004D0188" w:rsidRPr="002536E2" w:rsidRDefault="004D0188" w:rsidP="004D01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kamerového dohľadu a združený stožiar TV/VO 3-019 (SO 601)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2_71,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0A161D4" w14:textId="3970D3BF" w:rsidR="007A4CA1" w:rsidRPr="002536E2" w:rsidRDefault="007A4CA1" w:rsidP="007A4CA1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CDS a stožiar VO (osvetlenie priechodu pre chodcov, SO 626) v km 2,825.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2_72,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3BE0090" w14:textId="7B811C43" w:rsidR="00FB334A" w:rsidRPr="002536E2" w:rsidRDefault="008D3AA2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 cyklistov v križovatke Ružinovská - Tomášikova. P</w:t>
      </w:r>
      <w:r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2_93</w:t>
      </w:r>
      <w:r w:rsidR="00C7491A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detaily </w:t>
      </w:r>
      <w:r w:rsidR="00C7491A" w:rsidRPr="002536E2">
        <w:rPr>
          <w:rFonts w:ascii="Arial Narrow" w:hAnsi="Arial Narrow"/>
          <w:sz w:val="21"/>
          <w:szCs w:val="21"/>
        </w:rPr>
        <w:t xml:space="preserve">riešiť </w:t>
      </w:r>
      <w:r w:rsidRPr="002536E2">
        <w:rPr>
          <w:rFonts w:ascii="Arial Narrow" w:hAnsi="Arial Narrow"/>
          <w:sz w:val="21"/>
          <w:szCs w:val="21"/>
        </w:rPr>
        <w:t xml:space="preserve">podľa </w:t>
      </w:r>
      <w:r w:rsidR="00C7491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7491A" w:rsidRPr="002536E2">
        <w:rPr>
          <w:rFonts w:ascii="Arial Narrow" w:hAnsi="Arial Narrow"/>
          <w:sz w:val="21"/>
          <w:szCs w:val="21"/>
        </w:rPr>
        <w:t>,</w:t>
      </w:r>
    </w:p>
    <w:p w14:paraId="0E8B303C" w14:textId="645C9D0F" w:rsidR="006B11CF" w:rsidRPr="002536E2" w:rsidRDefault="006B11CF" w:rsidP="006B11C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</w:t>
      </w:r>
      <w:r w:rsidR="00E54357" w:rsidRPr="002536E2">
        <w:rPr>
          <w:rFonts w:ascii="Arial Narrow" w:hAnsi="Arial Narrow"/>
          <w:sz w:val="21"/>
          <w:szCs w:val="21"/>
        </w:rPr>
        <w:t xml:space="preserve">v dopravnom ostrovčeku v km 4,03 </w:t>
      </w:r>
      <w:r w:rsidRPr="002536E2">
        <w:rPr>
          <w:rFonts w:ascii="Arial Narrow" w:hAnsi="Arial Narrow"/>
          <w:sz w:val="21"/>
          <w:szCs w:val="21"/>
        </w:rPr>
        <w:t xml:space="preserve">a združený stožiar TV/VO (SO 601) </w:t>
      </w:r>
      <w:r w:rsidR="00E54357" w:rsidRPr="002536E2">
        <w:rPr>
          <w:rFonts w:ascii="Arial Narrow" w:hAnsi="Arial Narrow"/>
          <w:sz w:val="21"/>
          <w:szCs w:val="21"/>
        </w:rPr>
        <w:t xml:space="preserve">3-103, resp. 3-104 alebo 3-105 alebo 3-106 v nárožiach </w:t>
      </w:r>
      <w:r w:rsidRPr="002536E2">
        <w:rPr>
          <w:rFonts w:ascii="Arial Narrow" w:hAnsi="Arial Narrow"/>
          <w:sz w:val="21"/>
          <w:szCs w:val="21"/>
        </w:rPr>
        <w:t>križovatk</w:t>
      </w:r>
      <w:r w:rsidR="00E54357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Ružinovská – Tomášikova </w:t>
      </w:r>
      <w:r w:rsidR="00E54357" w:rsidRPr="002536E2">
        <w:rPr>
          <w:rFonts w:ascii="Arial Narrow" w:hAnsi="Arial Narrow"/>
          <w:sz w:val="21"/>
          <w:szCs w:val="21"/>
        </w:rPr>
        <w:t>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</w:p>
    <w:p w14:paraId="78CA204F" w14:textId="0A4FE96D" w:rsidR="00C7491A" w:rsidRPr="002536E2" w:rsidRDefault="004B2130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97FE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riadenom otáčaní Jašíkova v km 4,15 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DB62D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2E26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</w:t>
      </w:r>
      <w:r w:rsidR="00FB7BA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27C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</w:t>
      </w:r>
      <w:r w:rsidR="003F2A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dopravné a pre električku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73270" w:rsidRPr="002536E2">
        <w:rPr>
          <w:rFonts w:ascii="Arial Narrow" w:hAnsi="Arial Narrow"/>
          <w:sz w:val="21"/>
          <w:szCs w:val="21"/>
        </w:rPr>
        <w:t>ripomienk</w:t>
      </w:r>
      <w:r w:rsidR="006C62D3" w:rsidRPr="002536E2">
        <w:rPr>
          <w:rFonts w:ascii="Arial Narrow" w:hAnsi="Arial Narrow"/>
          <w:sz w:val="21"/>
          <w:szCs w:val="21"/>
        </w:rPr>
        <w:t>y</w:t>
      </w:r>
      <w:r w:rsidR="00773270" w:rsidRPr="002536E2">
        <w:rPr>
          <w:rFonts w:ascii="Arial Narrow" w:hAnsi="Arial Narrow"/>
          <w:sz w:val="21"/>
          <w:szCs w:val="21"/>
        </w:rPr>
        <w:t xml:space="preserve"> </w:t>
      </w:r>
      <w:r w:rsidR="006C62D3" w:rsidRPr="002536E2">
        <w:rPr>
          <w:rFonts w:ascii="Arial Narrow" w:hAnsi="Arial Narrow"/>
          <w:sz w:val="21"/>
          <w:szCs w:val="21"/>
        </w:rPr>
        <w:t>sú</w:t>
      </w:r>
      <w:r w:rsidR="00773270" w:rsidRPr="002536E2">
        <w:rPr>
          <w:rFonts w:ascii="Arial Narrow" w:hAnsi="Arial Narrow"/>
          <w:sz w:val="21"/>
          <w:szCs w:val="21"/>
        </w:rPr>
        <w:t xml:space="preserve"> vyznačen</w:t>
      </w:r>
      <w:r w:rsidR="006C62D3" w:rsidRPr="002536E2">
        <w:rPr>
          <w:rFonts w:ascii="Arial Narrow" w:hAnsi="Arial Narrow"/>
          <w:sz w:val="21"/>
          <w:szCs w:val="21"/>
        </w:rPr>
        <w:t>é</w:t>
      </w:r>
      <w:r w:rsidR="00773270" w:rsidRPr="002536E2">
        <w:rPr>
          <w:rFonts w:ascii="Arial Narrow" w:hAnsi="Arial Narrow"/>
          <w:sz w:val="21"/>
          <w:szCs w:val="21"/>
        </w:rPr>
        <w:t xml:space="preserve"> v </w:t>
      </w:r>
      <w:r w:rsidR="000E58B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E58B0" w:rsidRPr="002536E2">
        <w:rPr>
          <w:rFonts w:ascii="Arial Narrow" w:hAnsi="Arial Narrow"/>
          <w:sz w:val="21"/>
          <w:szCs w:val="21"/>
        </w:rPr>
        <w:t xml:space="preserve">, </w:t>
      </w:r>
      <w:r w:rsidR="00773270" w:rsidRPr="002536E2">
        <w:rPr>
          <w:rFonts w:ascii="Arial Narrow" w:hAnsi="Arial Narrow"/>
          <w:sz w:val="21"/>
          <w:szCs w:val="21"/>
        </w:rPr>
        <w:t>bod 2_98</w:t>
      </w:r>
      <w:r w:rsidR="003F2AD4" w:rsidRPr="002536E2">
        <w:rPr>
          <w:rFonts w:ascii="Arial Narrow" w:hAnsi="Arial Narrow"/>
          <w:sz w:val="21"/>
          <w:szCs w:val="21"/>
        </w:rPr>
        <w:t xml:space="preserve"> a 2_99</w:t>
      </w:r>
      <w:r w:rsidR="00773270" w:rsidRPr="002536E2">
        <w:rPr>
          <w:rFonts w:ascii="Arial Narrow" w:hAnsi="Arial Narrow"/>
          <w:sz w:val="21"/>
          <w:szCs w:val="21"/>
        </w:rPr>
        <w:t xml:space="preserve">, </w:t>
      </w:r>
      <w:r w:rsidR="00562B53" w:rsidRPr="002536E2">
        <w:rPr>
          <w:rFonts w:ascii="Arial Narrow" w:hAnsi="Arial Narrow"/>
          <w:sz w:val="21"/>
          <w:szCs w:val="21"/>
        </w:rPr>
        <w:t>detaily riešiť</w:t>
      </w:r>
      <w:r w:rsidR="00773270" w:rsidRPr="002536E2">
        <w:rPr>
          <w:rFonts w:ascii="Arial Narrow" w:hAnsi="Arial Narrow"/>
          <w:sz w:val="21"/>
          <w:szCs w:val="21"/>
        </w:rPr>
        <w:t xml:space="preserve"> podľa </w:t>
      </w:r>
      <w:r w:rsidR="00562B53" w:rsidRPr="002536E2">
        <w:rPr>
          <w:rFonts w:ascii="Arial Narrow" w:hAnsi="Arial Narrow"/>
          <w:i/>
          <w:iCs/>
          <w:sz w:val="21"/>
          <w:szCs w:val="21"/>
        </w:rPr>
        <w:t>D</w:t>
      </w:r>
      <w:r w:rsidR="0077327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562B53" w:rsidRPr="002536E2">
        <w:rPr>
          <w:rFonts w:ascii="Arial Narrow" w:hAnsi="Arial Narrow"/>
          <w:sz w:val="21"/>
          <w:szCs w:val="21"/>
        </w:rPr>
        <w:t>,</w:t>
      </w:r>
    </w:p>
    <w:p w14:paraId="54480BFC" w14:textId="3843E2D1" w:rsidR="000F7101" w:rsidRPr="002536E2" w:rsidRDefault="004B2130" w:rsidP="000F7101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riadenom otáčaní Chlumeckého v km 4,56 </w:t>
      </w:r>
      <w:r w:rsidR="000F7101" w:rsidRPr="002536E2">
        <w:rPr>
          <w:rFonts w:ascii="Arial Narrow" w:hAnsi="Arial Narrow"/>
          <w:sz w:val="21"/>
          <w:szCs w:val="21"/>
        </w:rPr>
        <w:t xml:space="preserve">výstražný dopravný majáčik </w:t>
      </w:r>
      <w:r w:rsidR="00E33DC5" w:rsidRPr="002536E2">
        <w:rPr>
          <w:rFonts w:ascii="Arial Narrow" w:hAnsi="Arial Narrow"/>
          <w:sz w:val="21"/>
          <w:szCs w:val="21"/>
        </w:rPr>
        <w:t xml:space="preserve">so </w:t>
      </w:r>
      <w:r w:rsidR="000F7101" w:rsidRPr="002536E2">
        <w:rPr>
          <w:rFonts w:ascii="Arial Narrow" w:hAnsi="Arial Narrow"/>
          <w:sz w:val="21"/>
          <w:szCs w:val="21"/>
        </w:rPr>
        <w:t>združený</w:t>
      </w:r>
      <w:r w:rsidR="00E33DC5" w:rsidRPr="002536E2">
        <w:rPr>
          <w:rFonts w:ascii="Arial Narrow" w:hAnsi="Arial Narrow"/>
          <w:sz w:val="21"/>
          <w:szCs w:val="21"/>
        </w:rPr>
        <w:t>m</w:t>
      </w:r>
      <w:r w:rsidR="000F7101" w:rsidRPr="002536E2">
        <w:rPr>
          <w:rFonts w:ascii="Arial Narrow" w:hAnsi="Arial Narrow"/>
          <w:sz w:val="21"/>
          <w:szCs w:val="21"/>
        </w:rPr>
        <w:t xml:space="preserve"> stožiar</w:t>
      </w:r>
      <w:r w:rsidR="00E33DC5" w:rsidRPr="002536E2">
        <w:rPr>
          <w:rFonts w:ascii="Arial Narrow" w:hAnsi="Arial Narrow"/>
          <w:sz w:val="21"/>
          <w:szCs w:val="21"/>
        </w:rPr>
        <w:t>om</w:t>
      </w:r>
      <w:r w:rsidR="000F7101" w:rsidRPr="002536E2">
        <w:rPr>
          <w:rFonts w:ascii="Arial Narrow" w:hAnsi="Arial Narrow"/>
          <w:sz w:val="21"/>
          <w:szCs w:val="21"/>
        </w:rPr>
        <w:t xml:space="preserve"> TV/VO 3-143 (SO </w:t>
      </w:r>
      <w:r w:rsidR="00E33DC5" w:rsidRPr="002536E2">
        <w:rPr>
          <w:rFonts w:ascii="Arial Narrow" w:hAnsi="Arial Narrow"/>
          <w:sz w:val="21"/>
          <w:szCs w:val="21"/>
        </w:rPr>
        <w:t>6</w:t>
      </w:r>
      <w:r w:rsidR="000F7101" w:rsidRPr="002536E2">
        <w:rPr>
          <w:rFonts w:ascii="Arial Narrow" w:hAnsi="Arial Narrow"/>
          <w:sz w:val="21"/>
          <w:szCs w:val="21"/>
        </w:rPr>
        <w:t>0</w:t>
      </w:r>
      <w:r w:rsidR="00E33DC5" w:rsidRPr="002536E2">
        <w:rPr>
          <w:rFonts w:ascii="Arial Narrow" w:hAnsi="Arial Narrow"/>
          <w:sz w:val="21"/>
          <w:szCs w:val="21"/>
        </w:rPr>
        <w:t>1</w:t>
      </w:r>
      <w:r w:rsidR="000F7101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0F7101" w:rsidRPr="002536E2">
        <w:rPr>
          <w:rFonts w:ascii="Arial Narrow" w:hAnsi="Arial Narrow"/>
          <w:sz w:val="21"/>
          <w:szCs w:val="21"/>
        </w:rPr>
        <w:t>. Pripomienka je vyznačená v </w:t>
      </w:r>
      <w:r w:rsidR="000F710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F7101" w:rsidRPr="002536E2">
        <w:rPr>
          <w:rFonts w:ascii="Arial Narrow" w:hAnsi="Arial Narrow"/>
          <w:sz w:val="21"/>
          <w:szCs w:val="21"/>
        </w:rPr>
        <w:t>, bod 2_107</w:t>
      </w:r>
      <w:r w:rsidRPr="002536E2">
        <w:rPr>
          <w:rFonts w:ascii="Arial Narrow" w:hAnsi="Arial Narrow"/>
          <w:sz w:val="21"/>
          <w:szCs w:val="21"/>
        </w:rPr>
        <w:t xml:space="preserve"> a 2_108</w:t>
      </w:r>
      <w:r w:rsidR="001A5FE3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1A5FE3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04B55A" w14:textId="25D43BCE" w:rsidR="00427A69" w:rsidRPr="002536E2" w:rsidRDefault="00427A69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križovatke Špitálska – Ul. 29. augusta 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rozšírenia priechodu cez Ul. 29. augusta v prípade možnosti prispôsobiť polohu stožiarov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č. </w:t>
      </w:r>
      <w:r w:rsidR="009E67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 a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4.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</w:t>
      </w:r>
      <w:r w:rsidR="003B4FF5" w:rsidRPr="002536E2">
        <w:rPr>
          <w:rFonts w:ascii="Arial Narrow" w:hAnsi="Arial Narrow"/>
          <w:sz w:val="21"/>
          <w:szCs w:val="21"/>
        </w:rPr>
        <w:t xml:space="preserve">je vyznačená v </w:t>
      </w:r>
      <w:r w:rsidR="003B4FF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B4FF5" w:rsidRPr="002536E2">
        <w:rPr>
          <w:rFonts w:ascii="Arial Narrow" w:hAnsi="Arial Narrow"/>
          <w:sz w:val="21"/>
          <w:szCs w:val="21"/>
        </w:rPr>
        <w:t>, bod 1_05.</w:t>
      </w:r>
    </w:p>
    <w:p w14:paraId="6DCBED6A" w14:textId="72C38E6B" w:rsidR="004B6714" w:rsidRPr="002536E2" w:rsidRDefault="00894522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križovatke Špitálska – Ul. 29. augusta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 dôvodu napriamenia priechodu cez Ul. 29. augusta </w:t>
      </w:r>
      <w:r w:rsidR="00270C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 možnosti 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prispôsobiť polohu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stožiarov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CDS 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6 a 7. Pripomienka </w:t>
      </w:r>
      <w:r w:rsidR="00C866CF" w:rsidRPr="002536E2">
        <w:rPr>
          <w:rFonts w:ascii="Arial Narrow" w:hAnsi="Arial Narrow"/>
          <w:sz w:val="21"/>
          <w:szCs w:val="21"/>
        </w:rPr>
        <w:t xml:space="preserve">je vyznačená v </w:t>
      </w:r>
      <w:r w:rsidR="00C866CF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866CF" w:rsidRPr="002536E2">
        <w:rPr>
          <w:rFonts w:ascii="Arial Narrow" w:hAnsi="Arial Narrow"/>
          <w:sz w:val="21"/>
          <w:szCs w:val="21"/>
        </w:rPr>
        <w:t>, bod 1_09.</w:t>
      </w:r>
    </w:p>
    <w:p w14:paraId="5AFD9895" w14:textId="0993F9F9" w:rsidR="006348E8" w:rsidRPr="002536E2" w:rsidRDefault="00FF5573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>P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riechod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peších a cyklistov </w:t>
      </w:r>
      <w:r w:rsidR="005573E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cez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 jednosmerné pruhy </w:t>
      </w:r>
      <w:r w:rsidR="002B5BB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od Trnavského mýta po koniec úseku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vybaviť CDS v zmysle </w:t>
      </w:r>
      <w:r w:rsidR="006D05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platných TP a vyhlášok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so všetkými súvislosťami. Ak je potrebné zriadiť nový radič CDS, radič </w:t>
      </w:r>
      <w:r w:rsidR="0070744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káblové napojenie 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musí byť umiestnený 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pozemkoch</w:t>
      </w:r>
      <w:r w:rsidR="00283AE1" w:rsidRPr="002536E2">
        <w:rPr>
          <w:rFonts w:ascii="Arial Narrow" w:hAnsi="Arial Narrow"/>
          <w:sz w:val="21"/>
          <w:szCs w:val="21"/>
        </w:rPr>
        <w:t>, ktoré boli majetkovoprávne vysporiadané v rámci územného a stavebného konania.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0973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riadiť len </w:t>
      </w:r>
      <w:r w:rsidR="007E55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priechody cez cestnú komunikáciu,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prechod cez električkové koľaje zabezpečiť v prípade prejazdu električky zvukovou </w:t>
      </w:r>
      <w:r w:rsidR="005A4A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svetelnou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signalizáciou</w:t>
      </w:r>
      <w:r w:rsidR="00E0233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zabudovanou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zahradzovací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och</w:t>
      </w:r>
      <w:r w:rsidR="00907C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návestidlom </w:t>
      </w:r>
      <w:r w:rsidR="00AF55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signalizujúci prechod električky</w:t>
      </w:r>
      <w:r w:rsidR="0069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A5A4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5B6D3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priechodmi pre peších a cyklistov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križovatkami zabezpečiť 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plynulú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koordináciu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872A645" w14:textId="51418E51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 rámci rozkopávok doplniť bezbariérové úpravy a súvisiace hmatateľné povrchy, taktiež aj VDZ PPP. Pripomienka sa týka všetkých dotknutých nároží a priechodov.</w:t>
      </w:r>
    </w:p>
    <w:p w14:paraId="21617B77" w14:textId="00E21279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a typ jednotlivých povrchov po spätnej úprave po rozkopávkach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25FA1" w14:textId="77777777" w:rsidR="00450CDB" w:rsidRPr="002536E2" w:rsidRDefault="00450CDB" w:rsidP="00B50CFA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Prístrešok, automat, zastávkový stĺpik s označníkom a elektronická informačná tabuľa na stĺpe na zastávke Saleziáni smer Prievozská a Líščie nivy smer centrum demontovať pred povrchovými úpravami chodníka a po ich ukončení osadiť naspäť. Demontáž riešiť s vlastníkmi zariadení J. C. Decaux Slovakia s.r.o. (prístrešok) a DPB (automat, zastávkový stĺpik s označníkom, EIT na stĺpe). </w:t>
      </w:r>
    </w:p>
    <w:p w14:paraId="6D607CA9" w14:textId="7E32FE84" w:rsidR="00205B38" w:rsidRPr="002536E2" w:rsidRDefault="00205B38" w:rsidP="00D64123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Spätná úprava časti chodníka</w:t>
      </w:r>
      <w:r w:rsidR="00EE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križovatke Záhradnícka – Miletičova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7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1,86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pôvodnej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zámkov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dlažb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 1,85 km vyznačená v </w:t>
      </w:r>
      <w:r w:rsidR="00840B8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0B81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2_14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vykreslené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2D22CA2" w14:textId="460D5721" w:rsidR="009E45D9" w:rsidRPr="002536E2" w:rsidRDefault="007906D4" w:rsidP="00840B81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priestore autobusovej zastávky Líščie nivy smer centrum </w:t>
      </w:r>
      <w:r w:rsidR="00773B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použiť nový povrch</w:t>
      </w:r>
      <w:r w:rsidR="00C7147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mimo priestoru spätnú úpravu riešiť v pôvodnom povrchu. </w:t>
      </w:r>
      <w:r w:rsidR="000A3F6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rámci priestoru zastávky osadiť kasselský obrubník a riešiť aj nové hmatateľné povrchy.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Rozhranie asfaltového a dláždeného povrchu</w:t>
      </w:r>
      <w:r w:rsidR="00F9578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špecifikácia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je vyznačená v </w:t>
      </w:r>
      <w:r w:rsidR="00E35CE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35CEC" w:rsidRPr="002536E2">
        <w:rPr>
          <w:rFonts w:ascii="Arial Narrow" w:hAnsi="Arial Narrow"/>
          <w:sz w:val="21"/>
          <w:szCs w:val="21"/>
        </w:rPr>
        <w:t xml:space="preserve">,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2_38</w:t>
      </w:r>
      <w:r w:rsidR="00084C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2_47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znázornené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detaily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9BC46EB" w14:textId="06879ECB" w:rsidR="00840B81" w:rsidRPr="002536E2" w:rsidRDefault="009E45D9" w:rsidP="00840B81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Na zastávke Saleziáni smer Prievozská po spätnej úprave povrchu chodníka </w:t>
      </w:r>
      <w:r w:rsidR="00E31D57" w:rsidRPr="002536E2">
        <w:rPr>
          <w:rFonts w:ascii="Arial Narrow" w:hAnsi="Arial Narrow"/>
          <w:sz w:val="21"/>
          <w:szCs w:val="21"/>
        </w:rPr>
        <w:t>osadiť späť zastávkový označník,</w:t>
      </w:r>
      <w:r w:rsidRPr="002536E2">
        <w:rPr>
          <w:rFonts w:ascii="Arial Narrow" w:hAnsi="Arial Narrow"/>
          <w:sz w:val="21"/>
          <w:szCs w:val="21"/>
        </w:rPr>
        <w:t xml:space="preserve"> prístrešok, automat a EIT na stĺ</w:t>
      </w:r>
      <w:r w:rsidR="00EE455A" w:rsidRPr="002536E2">
        <w:rPr>
          <w:rFonts w:ascii="Arial Narrow" w:hAnsi="Arial Narrow"/>
          <w:sz w:val="21"/>
          <w:szCs w:val="21"/>
        </w:rPr>
        <w:t xml:space="preserve">pe. Prístrešok </w:t>
      </w:r>
      <w:r w:rsidR="00990F94" w:rsidRPr="002536E2">
        <w:rPr>
          <w:rFonts w:ascii="Arial Narrow" w:hAnsi="Arial Narrow"/>
          <w:sz w:val="21"/>
          <w:szCs w:val="21"/>
        </w:rPr>
        <w:t xml:space="preserve">mierne odsunúť od stožiara TV/VO.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2_05.</w:t>
      </w:r>
      <w:r w:rsidR="00C5371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rámci priestoru zastávky osadiť kasselský obrubník a riešiť aj nové hmatateľné povrchy.</w:t>
      </w:r>
    </w:p>
    <w:p w14:paraId="22F84798" w14:textId="780F9D59" w:rsidR="00AF0E8A" w:rsidRPr="002536E2" w:rsidRDefault="00187272" w:rsidP="00840B81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Povrchy pri ostatnej spätnej úprave sú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D7F6B5" w14:textId="663DFC37" w:rsidR="00C06972" w:rsidRPr="002536E2" w:rsidRDefault="0076245D" w:rsidP="00C0697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ulici Záhradnícka od </w:t>
      </w:r>
      <w:r w:rsidR="0050201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Líščích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nív po Bajkalskú na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ľavo v smere staničenia osadiť zábradlie podľa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C0697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priestore pred vstupom do budovy. </w:t>
      </w:r>
      <w:r w:rsidR="00C0697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D7631" w:rsidRPr="002536E2">
        <w:rPr>
          <w:rFonts w:ascii="Arial Narrow" w:hAnsi="Arial Narrow"/>
          <w:sz w:val="21"/>
          <w:szCs w:val="21"/>
        </w:rPr>
        <w:t xml:space="preserve">, </w:t>
      </w:r>
      <w:r w:rsidR="00C06972" w:rsidRPr="002536E2">
        <w:rPr>
          <w:rFonts w:ascii="Arial Narrow" w:hAnsi="Arial Narrow"/>
          <w:sz w:val="21"/>
          <w:szCs w:val="21"/>
        </w:rPr>
        <w:t xml:space="preserve">bod 2_48. Orientačne riešenie je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C06972" w:rsidRPr="002536E2">
        <w:rPr>
          <w:rFonts w:ascii="Arial Narrow" w:hAnsi="Arial Narrow"/>
          <w:sz w:val="21"/>
          <w:szCs w:val="21"/>
        </w:rPr>
        <w:t xml:space="preserve">, detaily </w:t>
      </w:r>
      <w:r w:rsidR="007D7631" w:rsidRPr="002536E2">
        <w:rPr>
          <w:rFonts w:ascii="Arial Narrow" w:hAnsi="Arial Narrow"/>
          <w:sz w:val="21"/>
          <w:szCs w:val="21"/>
        </w:rPr>
        <w:t>riešiť</w:t>
      </w:r>
      <w:r w:rsidR="00C06972" w:rsidRPr="002536E2">
        <w:rPr>
          <w:rFonts w:ascii="Arial Narrow" w:hAnsi="Arial Narrow"/>
          <w:sz w:val="21"/>
          <w:szCs w:val="21"/>
        </w:rPr>
        <w:t xml:space="preserve"> podľa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D</w:t>
      </w:r>
      <w:r w:rsidR="00C0697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06972" w:rsidRPr="002536E2">
        <w:rPr>
          <w:rFonts w:ascii="Arial Narrow" w:hAnsi="Arial Narrow"/>
          <w:sz w:val="21"/>
          <w:szCs w:val="21"/>
        </w:rPr>
        <w:t>.</w:t>
      </w:r>
    </w:p>
    <w:p w14:paraId="7E67CF46" w14:textId="6EBF72EA" w:rsidR="00E802F0" w:rsidRPr="002536E2" w:rsidRDefault="00E802F0" w:rsidP="00E802F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="00296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kolízie stožiara CDS so stromom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napriamiť a posunúť priechod pre chodcov a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zmenenej polohe prispôsobiť </w:t>
      </w:r>
      <w:r w:rsidR="0086057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osadenie a napájanie CDS (v zmysle aj možnej integrácie jednotlivých stožiarov)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</w:t>
      </w:r>
      <w:r w:rsidR="00296D6C" w:rsidRPr="002536E2">
        <w:rPr>
          <w:rFonts w:ascii="Arial Narrow" w:hAnsi="Arial Narrow"/>
          <w:sz w:val="21"/>
          <w:szCs w:val="21"/>
        </w:rPr>
        <w:t>6</w:t>
      </w:r>
      <w:r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</w:t>
      </w:r>
      <w:r w:rsidR="00296D6C" w:rsidRPr="002536E2">
        <w:rPr>
          <w:rFonts w:ascii="Arial Narrow" w:hAnsi="Arial Narrow"/>
          <w:sz w:val="21"/>
          <w:szCs w:val="21"/>
        </w:rPr>
        <w:t>3</w:t>
      </w:r>
      <w:r w:rsidRPr="002536E2">
        <w:rPr>
          <w:rFonts w:ascii="Arial Narrow" w:hAnsi="Arial Narrow"/>
          <w:sz w:val="21"/>
          <w:szCs w:val="21"/>
        </w:rPr>
        <w:t xml:space="preserve"> (pre SO </w:t>
      </w:r>
      <w:r w:rsidR="004C012F" w:rsidRPr="002536E2">
        <w:rPr>
          <w:rFonts w:ascii="Arial Narrow" w:hAnsi="Arial Narrow"/>
          <w:sz w:val="21"/>
          <w:szCs w:val="21"/>
        </w:rPr>
        <w:t xml:space="preserve">031, SO </w:t>
      </w:r>
      <w:r w:rsidR="00296D6C" w:rsidRPr="002536E2">
        <w:rPr>
          <w:rFonts w:ascii="Arial Narrow" w:hAnsi="Arial Narrow"/>
          <w:sz w:val="21"/>
          <w:szCs w:val="21"/>
        </w:rPr>
        <w:t>101 a SO 124</w:t>
      </w:r>
      <w:r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7D7875C3" w14:textId="6DFBCD90" w:rsidR="007B3C18" w:rsidRPr="002536E2" w:rsidRDefault="00B81C2A" w:rsidP="007B3C1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osunúť stožiar s návestidlom pre električku </w:t>
      </w:r>
      <w:r w:rsidR="009A62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mimo rampy zastávky Tomášikova smer konečná </w:t>
      </w:r>
      <w:r w:rsidR="00DA048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rozhranie rampy a chodníka 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 upraviť rampu nástupišťa podľa </w:t>
      </w:r>
      <w:r w:rsidR="009A62A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B3C18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A62A8" w:rsidRPr="002536E2">
        <w:rPr>
          <w:rFonts w:ascii="Arial Narrow" w:hAnsi="Arial Narrow"/>
          <w:sz w:val="21"/>
          <w:szCs w:val="21"/>
        </w:rPr>
        <w:t xml:space="preserve">, </w:t>
      </w:r>
      <w:r w:rsidR="007B3C18" w:rsidRPr="002536E2">
        <w:rPr>
          <w:rFonts w:ascii="Arial Narrow" w:hAnsi="Arial Narrow"/>
          <w:sz w:val="21"/>
          <w:szCs w:val="21"/>
        </w:rPr>
        <w:t xml:space="preserve">bod 2_95, </w:t>
      </w:r>
      <w:r w:rsidR="009A62A8" w:rsidRPr="002536E2">
        <w:rPr>
          <w:rFonts w:ascii="Arial Narrow" w:hAnsi="Arial Narrow"/>
          <w:sz w:val="21"/>
          <w:szCs w:val="21"/>
        </w:rPr>
        <w:t>detaily riešiť</w:t>
      </w:r>
      <w:r w:rsidR="007B3C18" w:rsidRPr="002536E2">
        <w:rPr>
          <w:rFonts w:ascii="Arial Narrow" w:hAnsi="Arial Narrow"/>
          <w:sz w:val="21"/>
          <w:szCs w:val="21"/>
        </w:rPr>
        <w:t xml:space="preserve"> podľa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D</w:t>
      </w:r>
      <w:r w:rsidR="007B3C18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B3C18" w:rsidRPr="002536E2">
        <w:rPr>
          <w:rFonts w:ascii="Arial Narrow" w:hAnsi="Arial Narrow"/>
          <w:sz w:val="21"/>
          <w:szCs w:val="21"/>
        </w:rPr>
        <w:t>.</w:t>
      </w:r>
    </w:p>
    <w:p w14:paraId="346E12A0" w14:textId="77777777" w:rsidR="00F051CD" w:rsidRPr="002536E2" w:rsidRDefault="00F051CD" w:rsidP="00585D32">
      <w:pPr>
        <w:pStyle w:val="Nadpis3"/>
      </w:pPr>
      <w:bookmarkStart w:id="226" w:name="_Toc173315414"/>
      <w:bookmarkStart w:id="227" w:name="_Toc187685291"/>
      <w:r w:rsidRPr="002536E2">
        <w:t>SO 791 Električkové zastávky, informačný systém</w:t>
      </w:r>
      <w:bookmarkEnd w:id="226"/>
      <w:bookmarkEnd w:id="227"/>
    </w:p>
    <w:p w14:paraId="16AA2D8D" w14:textId="2F17C5C9" w:rsidR="006725B0" w:rsidRPr="002536E2" w:rsidRDefault="008322CB" w:rsidP="006725B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6725B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E5CBFA1" w14:textId="77777777" w:rsidR="00001C92" w:rsidRPr="002536E2" w:rsidRDefault="00001C92" w:rsidP="00001C9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podľa jednotlivých zastávok a jednotlivých smerov.</w:t>
      </w:r>
    </w:p>
    <w:p w14:paraId="7DCD4C34" w14:textId="6FB9B826" w:rsidR="00F051CD" w:rsidRPr="002536E2" w:rsidRDefault="00D9317F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elektronické 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informačn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tab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ule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(EIT)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aj 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autobusové zastávky Americké námestie </w:t>
      </w:r>
      <w:r w:rsidR="004A7F1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smer Záhradnícka, Trnavské mýto v oboch smeroch, Tomášikova smer centrum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vybudovať elektroinštaláciu 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(SO 402) 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 optickú kabelizáciu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642).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Poloha EIT je naznačená na výkresoch</w:t>
      </w:r>
      <w:r w:rsidR="00780C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DSP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00DA3BA" w14:textId="52AEE5EF" w:rsidR="00535125" w:rsidRPr="002536E2" w:rsidRDefault="00535125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Osadiť EIT aj na električkovú zastávku Chlumeckého obojsmerne v zmysle SO 401.</w:t>
      </w:r>
    </w:p>
    <w:p w14:paraId="73BDB376" w14:textId="5FE390D5" w:rsidR="00500D56" w:rsidRPr="002536E2" w:rsidRDefault="00BF4687" w:rsidP="00087DA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>EIT na autobusovej nástupnej hrane obojsmernej zastávky Saleziáni umiestniť</w:t>
      </w:r>
      <w:r w:rsidR="00500D56" w:rsidRPr="002536E2">
        <w:rPr>
          <w:rFonts w:ascii="Arial Narrow" w:hAnsi="Arial Narrow"/>
          <w:sz w:val="21"/>
          <w:szCs w:val="21"/>
        </w:rPr>
        <w:t xml:space="preserve"> na integrovaný stĺpik s označníkom.</w:t>
      </w:r>
    </w:p>
    <w:p w14:paraId="1D54271B" w14:textId="190FAB0A" w:rsidR="00087DAA" w:rsidRPr="002536E2" w:rsidRDefault="00087DAA" w:rsidP="00087DA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Zariadenie EIT navrhnúť bez nápisu názvu zastávky.</w:t>
      </w:r>
    </w:p>
    <w:p w14:paraId="6C0D0225" w14:textId="5681E741" w:rsidR="00111AA1" w:rsidRPr="002536E2" w:rsidRDefault="00111AA1" w:rsidP="00087DA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Prednú plochu panela navrhnúť len zo zobrazovacej plochy</w:t>
      </w:r>
      <w:r w:rsidR="00F559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 plnofarebnou LED maticou.</w:t>
      </w:r>
    </w:p>
    <w:p w14:paraId="23E10A51" w14:textId="50919914" w:rsidR="00606C4A" w:rsidRPr="002536E2" w:rsidRDefault="00F90CF9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 v</w:t>
      </w:r>
      <w:r w:rsidR="0032578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lastnost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32578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LED mat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32578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 doplniť nasledujúce požiadavky:</w:t>
      </w:r>
    </w:p>
    <w:p w14:paraId="6DE7C6F3" w14:textId="350088EF" w:rsidR="00606C4A" w:rsidRPr="002536E2" w:rsidRDefault="00325786" w:rsidP="00F90CF9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Rozostup bodov LED matice: 2,5 mm na šírku a 2,5 mm na výšku</w:t>
      </w:r>
      <w:r w:rsidR="00F559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7E8E780C" w14:textId="2CDD6CB6" w:rsidR="00325786" w:rsidRPr="002536E2" w:rsidRDefault="00325786" w:rsidP="00F90CF9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Farba LED: plnofarebné RGB alebo RGBW</w:t>
      </w:r>
      <w:r w:rsidR="00F559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</w:p>
    <w:p w14:paraId="46D4CE06" w14:textId="16D6CDFA" w:rsidR="00D3765E" w:rsidRPr="002536E2" w:rsidRDefault="00D3765E" w:rsidP="00D3765E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>Konštrukcia LED modulov: vysokosvietivé a vysokokontrastné čierne SMD LED s krytím voči poveternostným vplyvom,</w:t>
      </w:r>
    </w:p>
    <w:p w14:paraId="6CF09498" w14:textId="0DE17279" w:rsidR="00D3765E" w:rsidRPr="002536E2" w:rsidRDefault="00D3765E" w:rsidP="00D3765E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Zobrazenie bielej farby musí korešpondovať s neutrálnou bielou (3800 K – 5000 K),</w:t>
      </w:r>
    </w:p>
    <w:p w14:paraId="648171F2" w14:textId="366F3F2A" w:rsidR="00D3765E" w:rsidRPr="002536E2" w:rsidRDefault="00D3765E" w:rsidP="00D3765E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Musí byť možné nastaviť želanú intenzitu jednotlivých riadiacich kanálov (R, G, B),</w:t>
      </w:r>
    </w:p>
    <w:p w14:paraId="54FD2BF3" w14:textId="05AF4497" w:rsidR="00D3765E" w:rsidRPr="002536E2" w:rsidRDefault="00D3765E" w:rsidP="00D3765E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Jas tabule ≥ 6000 cd/m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  <w:vertAlign w:val="superscript"/>
        </w:rPr>
        <w:t>2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 automatickou kontrolou jasu v závislosti od intenzity slnečného žiarenia na každej strane displejov EIT,</w:t>
      </w:r>
    </w:p>
    <w:p w14:paraId="0F8BFDB8" w14:textId="6AAFD89E" w:rsidR="00D3765E" w:rsidRPr="002536E2" w:rsidRDefault="00D3765E" w:rsidP="00D3765E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Uhol vyžarovania: ≥ 120°,</w:t>
      </w:r>
    </w:p>
    <w:p w14:paraId="3017C42A" w14:textId="5599D141" w:rsidR="00F559CB" w:rsidRPr="002536E2" w:rsidRDefault="00D3765E" w:rsidP="00D3765E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Konektivita: GSM (4G alebo 5G), optika (FOC).</w:t>
      </w:r>
    </w:p>
    <w:p w14:paraId="40CBB3C2" w14:textId="6DDA8114" w:rsidR="00613A8E" w:rsidRPr="002536E2" w:rsidRDefault="00613A8E" w:rsidP="00606C4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Upevnenie EIT </w:t>
      </w:r>
      <w:r w:rsidR="008730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bez viditeľných svoriek a káblov, pokiaľ to dovoľujú technické možnosti spôsobu vyhotovenia.</w:t>
      </w:r>
    </w:p>
    <w:p w14:paraId="081187BA" w14:textId="2AE0CBB6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n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avrhnúť bez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kamer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3909548" w14:textId="77777777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musí mať integrovaný prijímač signalizácie z povelového vysielača pre zrakovo hendikepované osoby podporujúci zariadenia schválené Úniou nevidiacich a slabozrakých Slovenska, pričom príjem signálu musí mať dosah na vzdialenosť ≥ 10 metrov.</w:t>
      </w:r>
    </w:p>
    <w:p w14:paraId="7C8EA7FA" w14:textId="63295D15" w:rsidR="008C5E2A" w:rsidRPr="002536E2" w:rsidRDefault="008C5E2A" w:rsidP="008C5E2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prípade EIT umiestnených viac ako 10 metrov od zastávkového označníka musí byť prijímač a reproduktor zabudovaný aj v označníku z dôvodu obmedzeného dosahu signálu pre zadávanie povelov na zapnutie akustického hlásenia a počuteľnosti hlásenia. EIT a označník musia byť v takomto prípade prepojené pod zemou </w:t>
      </w:r>
      <w:r w:rsidR="00BC05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8-žilovým FTP káblom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622EC01" w14:textId="3433E894" w:rsidR="008A5D85" w:rsidRPr="002536E2" w:rsidRDefault="008A5D85" w:rsidP="00A6735C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Súčasťou dodávky EIT musí byť aj softvér alebo prístup prostredníctvom webovej aplikácie umožňujúci prevádzku a administráciu jednotlivých EIT. Softvér alebo prístup cez webovú aplikáciu musí byť poskytnutý na celú dobu používania EIT. </w:t>
      </w:r>
    </w:p>
    <w:p w14:paraId="14D2C4F8" w14:textId="17FBBC6E" w:rsidR="00771E38" w:rsidRPr="002536E2" w:rsidRDefault="00771E38" w:rsidP="00585D32">
      <w:pPr>
        <w:pStyle w:val="Nadpis3"/>
      </w:pPr>
      <w:bookmarkStart w:id="228" w:name="_Toc173315415"/>
      <w:bookmarkStart w:id="229" w:name="_Toc187685292"/>
      <w:r w:rsidRPr="002536E2">
        <w:t xml:space="preserve">SO 792 </w:t>
      </w:r>
      <w:r w:rsidR="00A94A7E" w:rsidRPr="002536E2">
        <w:t>Automaty na predaj CL na zastávkach MHD</w:t>
      </w:r>
      <w:bookmarkEnd w:id="228"/>
      <w:bookmarkEnd w:id="229"/>
    </w:p>
    <w:p w14:paraId="445A2372" w14:textId="66E11CB1" w:rsidR="006725B0" w:rsidRPr="002536E2" w:rsidRDefault="008322CB" w:rsidP="006725B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6725B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0077E79" w14:textId="77777777" w:rsidR="004559A0" w:rsidRPr="002536E2" w:rsidRDefault="004559A0" w:rsidP="004559A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podľa jednotlivých zastávok a jednotlivých smerov.</w:t>
      </w:r>
    </w:p>
    <w:p w14:paraId="74DB18C2" w14:textId="099BED5B" w:rsidR="00771E38" w:rsidRPr="002536E2" w:rsidRDefault="00A94A7E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 umiestnenie multifunkčného panelu a automatu na cestovné lístky v prístreškoch platia zásady </w:t>
      </w:r>
      <w:r w:rsidR="002772B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uvedené v </w:t>
      </w:r>
      <w:r w:rsidR="002772BC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</w:t>
      </w:r>
      <w:r w:rsidR="002772BC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manuál</w:t>
      </w:r>
      <w:r w:rsidR="002772BC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</w:t>
      </w:r>
      <w:r w:rsidR="00895C9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62C21B12" w14:textId="5E8D62D6" w:rsidR="0020177F" w:rsidRPr="002536E2" w:rsidRDefault="005E3649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Doplniť automat</w:t>
      </w:r>
      <w:r w:rsidR="00681A6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zmysle SO 401 aj na zastávku Chlumeckého smer centrum</w:t>
      </w:r>
      <w:r w:rsidR="0027320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výkresovú časť doplniť o tút</w:t>
      </w:r>
      <w:r w:rsidR="00895C9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27320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zastávku.</w:t>
      </w:r>
    </w:p>
    <w:p w14:paraId="6C4B57FF" w14:textId="77777777" w:rsidR="009F7E27" w:rsidRPr="002536E2" w:rsidRDefault="009F7E27" w:rsidP="00585D32">
      <w:pPr>
        <w:pStyle w:val="Nadpis3"/>
      </w:pPr>
      <w:bookmarkStart w:id="230" w:name="_Toc173315416"/>
      <w:bookmarkStart w:id="231" w:name="_Toc187685293"/>
      <w:r w:rsidRPr="002536E2">
        <w:t>SO 793 Preložka reklamných panelov na Trnavskom mýte</w:t>
      </w:r>
      <w:bookmarkEnd w:id="230"/>
      <w:bookmarkEnd w:id="231"/>
    </w:p>
    <w:p w14:paraId="45CCE970" w14:textId="2F6C7756" w:rsidR="006725B0" w:rsidRPr="002536E2" w:rsidRDefault="008322CB" w:rsidP="006725B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6725B0" w:rsidRPr="002536E2">
        <w:rPr>
          <w:rFonts w:ascii="Arial Narrow" w:hAnsi="Arial Narrow"/>
          <w:sz w:val="21"/>
          <w:szCs w:val="21"/>
        </w:rPr>
        <w:t xml:space="preserve">. </w:t>
      </w:r>
    </w:p>
    <w:p w14:paraId="358AA93E" w14:textId="77777777" w:rsidR="00F051CD" w:rsidRPr="002536E2" w:rsidRDefault="00F051CD" w:rsidP="00857FE7">
      <w:pPr>
        <w:pStyle w:val="Nadpis2"/>
      </w:pPr>
      <w:bookmarkStart w:id="232" w:name="_Toc86228788"/>
      <w:bookmarkStart w:id="233" w:name="_Toc173315417"/>
      <w:bookmarkStart w:id="234" w:name="_Toc187685294"/>
      <w:r w:rsidRPr="002536E2">
        <w:t>Ostatné stavebné objekty</w:t>
      </w:r>
      <w:bookmarkEnd w:id="232"/>
      <w:bookmarkEnd w:id="233"/>
      <w:bookmarkEnd w:id="234"/>
      <w:r w:rsidRPr="002536E2">
        <w:t xml:space="preserve"> </w:t>
      </w:r>
    </w:p>
    <w:p w14:paraId="6976EFEC" w14:textId="1BD145A6" w:rsidR="0095729B" w:rsidRPr="002536E2" w:rsidRDefault="0095729B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roku 2021 prebehla revitalizácia parčíka na Americkom námestí.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Trasovanie podzemných vedení, 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tavebné a výkopové práce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jeho území je potrebné zosúladiť s novým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skutkovým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stavom po revitalizácii</w:t>
      </w:r>
    </w:p>
    <w:p w14:paraId="3908C6E9" w14:textId="1FA494B8" w:rsidR="00E1248B" w:rsidRPr="002536E2" w:rsidRDefault="00E1248B" w:rsidP="00857FE7">
      <w:pPr>
        <w:pStyle w:val="Nadpis2"/>
      </w:pPr>
      <w:bookmarkStart w:id="235" w:name="_Toc173315418"/>
      <w:bookmarkStart w:id="236" w:name="_Toc187685295"/>
      <w:r w:rsidRPr="002536E2">
        <w:t>Dopravné značenie celej stavby</w:t>
      </w:r>
      <w:bookmarkEnd w:id="235"/>
      <w:bookmarkEnd w:id="236"/>
    </w:p>
    <w:p w14:paraId="00FC70BC" w14:textId="5B243CC3" w:rsidR="003408CB" w:rsidRPr="002536E2" w:rsidRDefault="003408CB" w:rsidP="003408C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 výkaze výmer dopravného značenia špecifikovať každý prvok zvislého dopravného značenia samostatne.</w:t>
      </w:r>
    </w:p>
    <w:p w14:paraId="03E381CB" w14:textId="729EAB5A" w:rsidR="00E15695" w:rsidRPr="002536E2" w:rsidRDefault="00E15695" w:rsidP="00E1569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Aktuálne platné TP 117 a 118 aplikovať na projekt trvalého dopravného značenia</w:t>
      </w:r>
      <w:r w:rsidR="002959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7E703" w14:textId="19E9E685" w:rsidR="00E1248B" w:rsidRPr="002536E2" w:rsidRDefault="003F0EC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Všetky zvislé dopravné značky osadiť v súlade s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yhláškou </w:t>
      </w:r>
      <w:r w:rsidR="000D0AE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MV SR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30/2020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5700D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4654C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 dopravnom značení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podľa predpisov aktuálnych v čase realizácie.</w:t>
      </w:r>
    </w:p>
    <w:p w14:paraId="24793278" w14:textId="4EF6BAAF" w:rsidR="00BB6677" w:rsidRPr="002536E2" w:rsidRDefault="007E5F4D" w:rsidP="00BB66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Samostatné stĺpiky z</w:t>
      </w:r>
      <w:r w:rsidR="00BB6677" w:rsidRPr="002536E2">
        <w:rPr>
          <w:rFonts w:ascii="Arial Narrow" w:hAnsi="Arial Narrow"/>
          <w:sz w:val="21"/>
          <w:szCs w:val="21"/>
        </w:rPr>
        <w:t>visl</w:t>
      </w:r>
      <w:r w:rsidRPr="002536E2">
        <w:rPr>
          <w:rFonts w:ascii="Arial Narrow" w:hAnsi="Arial Narrow"/>
          <w:sz w:val="21"/>
          <w:szCs w:val="21"/>
        </w:rPr>
        <w:t>ého</w:t>
      </w:r>
      <w:r w:rsidR="00BB6677" w:rsidRPr="002536E2">
        <w:rPr>
          <w:rFonts w:ascii="Arial Narrow" w:hAnsi="Arial Narrow"/>
          <w:sz w:val="21"/>
          <w:szCs w:val="21"/>
        </w:rPr>
        <w:t xml:space="preserve"> dopravné</w:t>
      </w:r>
      <w:r w:rsidRPr="002536E2">
        <w:rPr>
          <w:rFonts w:ascii="Arial Narrow" w:hAnsi="Arial Narrow"/>
          <w:sz w:val="21"/>
          <w:szCs w:val="21"/>
        </w:rPr>
        <w:t>ho</w:t>
      </w:r>
      <w:r w:rsidR="00BB6677" w:rsidRPr="002536E2">
        <w:rPr>
          <w:rFonts w:ascii="Arial Narrow" w:hAnsi="Arial Narrow"/>
          <w:sz w:val="21"/>
          <w:szCs w:val="21"/>
        </w:rPr>
        <w:t xml:space="preserve"> značeni</w:t>
      </w:r>
      <w:r w:rsidRPr="002536E2">
        <w:rPr>
          <w:rFonts w:ascii="Arial Narrow" w:hAnsi="Arial Narrow"/>
          <w:sz w:val="21"/>
          <w:szCs w:val="21"/>
        </w:rPr>
        <w:t>a</w:t>
      </w:r>
      <w:r w:rsidR="00BB6677" w:rsidRPr="002536E2">
        <w:rPr>
          <w:rFonts w:ascii="Arial Narrow" w:hAnsi="Arial Narrow"/>
          <w:sz w:val="21"/>
          <w:szCs w:val="21"/>
        </w:rPr>
        <w:t xml:space="preserve"> minimalizovať osádzaním na priľahlé trakčné stožiare, stožiare VO a CDS.</w:t>
      </w:r>
    </w:p>
    <w:p w14:paraId="7B1079A0" w14:textId="38FB4E8D" w:rsidR="0053484B" w:rsidRPr="002536E2" w:rsidRDefault="0053484B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Krížna-Karadžičova pod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="005C338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323 Bicyklová cesta (nesprávne označené ako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328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515 dovoľujúca vjazd </w:t>
      </w:r>
      <w:r w:rsidR="008813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vybraným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motorovým vozidlám</w:t>
      </w:r>
      <w:r w:rsidR="00F01C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39AFFA9" w14:textId="503B03BD" w:rsidR="00383401" w:rsidRPr="002536E2" w:rsidRDefault="00383401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konci Krížnej ulice v oboch smeroch doplniť ZDZ 324</w:t>
      </w:r>
      <w:r w:rsidR="00D005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Koniec bicyklovej cesty.</w:t>
      </w:r>
    </w:p>
    <w:p w14:paraId="004AFE45" w14:textId="1EB6A0B8" w:rsidR="0053484B" w:rsidRPr="002536E2" w:rsidRDefault="00374E6C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Krížna-Vazovova </w:t>
      </w:r>
      <w:r w:rsidR="00C16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vodorovné dopravné značenie 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vyskladať z dlažby, farebnosť je uvedená v </w:t>
      </w:r>
      <w:r w:rsidR="002F45FD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8658752" w14:textId="71C6E575" w:rsidR="0002665A" w:rsidRPr="002536E2" w:rsidRDefault="0002665A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VDZ cez </w:t>
      </w:r>
      <w:r w:rsidR="003F65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všetky riešené priechody pre chodcov a cyklistov, aj v prípade rozkopávky a spätných úprav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6AAC3D00" w14:textId="410DA112" w:rsidR="001504AA" w:rsidRPr="002536E2" w:rsidRDefault="00CB2F8D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TDZ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celej stavby 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prispôsobiť všetkým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stavebným úpravám</w:t>
      </w:r>
      <w:r w:rsidR="00D31AF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riešenými v tomto dokumente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9DAD8E2" w14:textId="7FEECEC1" w:rsidR="006F4CC0" w:rsidRPr="002536E2" w:rsidRDefault="006F4CC0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>Vodorovné dopravné značenie riešiť v plaste.</w:t>
      </w:r>
    </w:p>
    <w:p w14:paraId="36FFB60D" w14:textId="77777777" w:rsidR="00F051CD" w:rsidRPr="002536E2" w:rsidRDefault="00F051CD" w:rsidP="00857FE7">
      <w:pPr>
        <w:pStyle w:val="Nadpis2"/>
      </w:pPr>
      <w:bookmarkStart w:id="237" w:name="_Toc86228789"/>
      <w:bookmarkStart w:id="238" w:name="_Toc173315419"/>
      <w:bookmarkStart w:id="239" w:name="_Toc187685296"/>
      <w:r w:rsidRPr="002536E2">
        <w:t>Geodetické práce</w:t>
      </w:r>
      <w:bookmarkEnd w:id="237"/>
      <w:bookmarkEnd w:id="238"/>
      <w:bookmarkEnd w:id="239"/>
    </w:p>
    <w:p w14:paraId="69919769" w14:textId="40BA19B2" w:rsidR="00C43546" w:rsidRPr="002536E2" w:rsidRDefault="00654DB1" w:rsidP="00F051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E55156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 xml:space="preserve">povinný </w:t>
      </w:r>
      <w:r w:rsidR="00E55156" w:rsidRPr="002536E2">
        <w:rPr>
          <w:rFonts w:ascii="Arial Narrow" w:hAnsi="Arial Narrow"/>
          <w:sz w:val="21"/>
          <w:szCs w:val="21"/>
        </w:rPr>
        <w:t xml:space="preserve">zamerať celý </w:t>
      </w:r>
      <w:r w:rsidR="00140F56" w:rsidRPr="002536E2">
        <w:rPr>
          <w:rFonts w:ascii="Arial Narrow" w:hAnsi="Arial Narrow"/>
          <w:sz w:val="21"/>
          <w:szCs w:val="21"/>
        </w:rPr>
        <w:t xml:space="preserve">úsek radiály </w:t>
      </w:r>
      <w:r w:rsidRPr="002536E2">
        <w:rPr>
          <w:rFonts w:ascii="Arial Narrow" w:hAnsi="Arial Narrow"/>
          <w:sz w:val="21"/>
          <w:szCs w:val="21"/>
        </w:rPr>
        <w:t xml:space="preserve">alebo doplniť zameranie aj pre iné úseky v rámci územia stavby, </w:t>
      </w:r>
      <w:r w:rsidR="00140F56" w:rsidRPr="002536E2">
        <w:rPr>
          <w:rFonts w:ascii="Arial Narrow" w:hAnsi="Arial Narrow"/>
          <w:sz w:val="21"/>
          <w:szCs w:val="21"/>
        </w:rPr>
        <w:t>ktoré by mali</w:t>
      </w:r>
      <w:r w:rsidRPr="002536E2">
        <w:rPr>
          <w:rFonts w:ascii="Arial Narrow" w:hAnsi="Arial Narrow"/>
          <w:sz w:val="21"/>
          <w:szCs w:val="21"/>
        </w:rPr>
        <w:t xml:space="preserve"> vplyv pre návrh a realizovanie Diela</w:t>
      </w:r>
      <w:r w:rsidR="00FD5F08" w:rsidRPr="002536E2">
        <w:rPr>
          <w:rFonts w:ascii="Arial Narrow" w:hAnsi="Arial Narrow"/>
          <w:sz w:val="21"/>
          <w:szCs w:val="21"/>
        </w:rPr>
        <w:t>, vrátane zamerania drevín a stromov</w:t>
      </w:r>
      <w:r w:rsidRPr="002536E2">
        <w:rPr>
          <w:rFonts w:ascii="Arial Narrow" w:hAnsi="Arial Narrow"/>
          <w:sz w:val="21"/>
          <w:szCs w:val="21"/>
        </w:rPr>
        <w:t>.</w:t>
      </w:r>
      <w:r w:rsidR="00140F56" w:rsidRPr="002536E2">
        <w:rPr>
          <w:rFonts w:ascii="Arial Narrow" w:hAnsi="Arial Narrow"/>
          <w:sz w:val="21"/>
          <w:szCs w:val="21"/>
        </w:rPr>
        <w:t xml:space="preserve"> </w:t>
      </w:r>
      <w:r w:rsidR="00AC1AE2" w:rsidRPr="002536E2">
        <w:rPr>
          <w:rFonts w:ascii="Arial Narrow" w:hAnsi="Arial Narrow"/>
          <w:sz w:val="21"/>
          <w:szCs w:val="21"/>
        </w:rPr>
        <w:t>Zhotoviteľ je povinný o</w:t>
      </w:r>
      <w:r w:rsidR="00EF1DB7" w:rsidRPr="002536E2">
        <w:rPr>
          <w:rFonts w:ascii="Arial Narrow" w:hAnsi="Arial Narrow"/>
          <w:sz w:val="21"/>
          <w:szCs w:val="21"/>
        </w:rPr>
        <w:t>veriť umiestnenie</w:t>
      </w:r>
      <w:r w:rsidR="008143EE" w:rsidRPr="002536E2">
        <w:rPr>
          <w:rFonts w:ascii="Arial Narrow" w:hAnsi="Arial Narrow"/>
          <w:sz w:val="21"/>
          <w:szCs w:val="21"/>
        </w:rPr>
        <w:t xml:space="preserve"> podzemných </w:t>
      </w:r>
      <w:r w:rsidR="00AC1AE2" w:rsidRPr="002536E2">
        <w:rPr>
          <w:rFonts w:ascii="Arial Narrow" w:hAnsi="Arial Narrow"/>
          <w:sz w:val="21"/>
          <w:szCs w:val="21"/>
        </w:rPr>
        <w:t>inžinierskych sietí.</w:t>
      </w:r>
    </w:p>
    <w:bookmarkEnd w:id="19"/>
    <w:bookmarkEnd w:id="20"/>
    <w:bookmarkEnd w:id="21"/>
    <w:bookmarkEnd w:id="22"/>
    <w:bookmarkEnd w:id="23"/>
    <w:bookmarkEnd w:id="24"/>
    <w:bookmarkEnd w:id="25"/>
    <w:p w14:paraId="43492FAA" w14:textId="77777777" w:rsidR="00497463" w:rsidRPr="00A84130" w:rsidRDefault="00497463" w:rsidP="00F051CD">
      <w:pPr>
        <w:rPr>
          <w:rFonts w:ascii="Arial Narrow" w:hAnsi="Arial Narrow"/>
          <w:sz w:val="21"/>
          <w:szCs w:val="21"/>
        </w:rPr>
      </w:pPr>
    </w:p>
    <w:sectPr w:rsidR="00497463" w:rsidRPr="00A84130" w:rsidSect="000E0AD8">
      <w:headerReference w:type="first" r:id="rId15"/>
      <w:footerReference w:type="first" r:id="rId16"/>
      <w:pgSz w:w="11907" w:h="16840" w:code="9"/>
      <w:pgMar w:top="1134" w:right="1134" w:bottom="993" w:left="1418" w:header="709" w:footer="544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E4B39" w14:textId="77777777" w:rsidR="004B12AE" w:rsidRDefault="004B12AE" w:rsidP="000918AF">
      <w:r>
        <w:separator/>
      </w:r>
    </w:p>
    <w:p w14:paraId="6528C5A3" w14:textId="77777777" w:rsidR="004B12AE" w:rsidRDefault="004B12AE" w:rsidP="000918AF"/>
    <w:p w14:paraId="6832E8B0" w14:textId="77777777" w:rsidR="004B12AE" w:rsidRDefault="004B12AE"/>
  </w:endnote>
  <w:endnote w:type="continuationSeparator" w:id="0">
    <w:p w14:paraId="48C45998" w14:textId="77777777" w:rsidR="004B12AE" w:rsidRDefault="004B12AE" w:rsidP="000918AF">
      <w:r>
        <w:continuationSeparator/>
      </w:r>
    </w:p>
    <w:p w14:paraId="2FADF0E4" w14:textId="77777777" w:rsidR="004B12AE" w:rsidRDefault="004B12AE" w:rsidP="000918AF"/>
    <w:p w14:paraId="3EFF180C" w14:textId="77777777" w:rsidR="004B12AE" w:rsidRDefault="004B12AE"/>
  </w:endnote>
  <w:endnote w:type="continuationNotice" w:id="1">
    <w:p w14:paraId="4B9A23E7" w14:textId="77777777" w:rsidR="004B12AE" w:rsidRDefault="004B12AE">
      <w:pPr>
        <w:spacing w:before="0" w:after="0"/>
      </w:pPr>
    </w:p>
    <w:p w14:paraId="73602D7B" w14:textId="77777777" w:rsidR="004B12AE" w:rsidRDefault="004B12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B33D3" w14:textId="074442A2" w:rsidR="00B9396C" w:rsidRPr="00A82143" w:rsidRDefault="00B9396C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 w:rsidR="00263911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393026E8" w14:textId="37D83F78" w:rsidR="00B9396C" w:rsidRPr="003A48FC" w:rsidRDefault="00263911" w:rsidP="00263911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263911">
      <w:rPr>
        <w:rFonts w:ascii="Arial Narrow" w:hAnsi="Arial Narrow" w:cs="Arial"/>
        <w:spacing w:val="6"/>
        <w:sz w:val="16"/>
        <w:szCs w:val="16"/>
        <w:lang w:eastAsia="en-US"/>
      </w:rPr>
      <w:t>Technické požiadavky Objednávateľa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F6A83" w14:textId="77777777" w:rsidR="004B12AE" w:rsidRDefault="004B12AE" w:rsidP="000918AF">
      <w:r>
        <w:separator/>
      </w:r>
    </w:p>
    <w:p w14:paraId="65A61926" w14:textId="77777777" w:rsidR="004B12AE" w:rsidRDefault="004B12AE" w:rsidP="000918AF"/>
    <w:p w14:paraId="301FC6C9" w14:textId="77777777" w:rsidR="004B12AE" w:rsidRDefault="004B12AE"/>
  </w:footnote>
  <w:footnote w:type="continuationSeparator" w:id="0">
    <w:p w14:paraId="4E5F09C6" w14:textId="77777777" w:rsidR="004B12AE" w:rsidRDefault="004B12AE" w:rsidP="000918AF">
      <w:r>
        <w:continuationSeparator/>
      </w:r>
    </w:p>
    <w:p w14:paraId="2F06BE08" w14:textId="77777777" w:rsidR="004B12AE" w:rsidRDefault="004B12AE" w:rsidP="000918AF"/>
    <w:p w14:paraId="30B50F3A" w14:textId="77777777" w:rsidR="004B12AE" w:rsidRDefault="004B12AE"/>
  </w:footnote>
  <w:footnote w:type="continuationNotice" w:id="1">
    <w:p w14:paraId="3B6AD6FA" w14:textId="77777777" w:rsidR="004B12AE" w:rsidRDefault="004B12AE">
      <w:pPr>
        <w:spacing w:before="0" w:after="0"/>
      </w:pPr>
    </w:p>
    <w:p w14:paraId="0CC617CE" w14:textId="77777777" w:rsidR="004B12AE" w:rsidRDefault="004B12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9165F" w14:textId="77777777" w:rsidR="00B9396C" w:rsidRPr="00B03CB1" w:rsidRDefault="00B9396C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17CC2117" w14:textId="77777777" w:rsidR="00B9396C" w:rsidRPr="00B03CB1" w:rsidRDefault="00B9396C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0D1E3C63" w14:textId="77777777" w:rsidR="00B9396C" w:rsidRPr="008F05F2" w:rsidRDefault="00B9396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77777777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95D5CE"/>
    <w:multiLevelType w:val="hybridMultilevel"/>
    <w:tmpl w:val="FFFFFFFF"/>
    <w:lvl w:ilvl="0" w:tplc="5C7A434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E3097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287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A8BE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A1B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C87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A71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6B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481D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91C42"/>
    <w:multiLevelType w:val="hybridMultilevel"/>
    <w:tmpl w:val="A1B646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3230F"/>
    <w:multiLevelType w:val="hybridMultilevel"/>
    <w:tmpl w:val="FFFFFFFF"/>
    <w:lvl w:ilvl="0" w:tplc="956611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48EC5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AEC8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A4B0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329A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E0FA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C870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5CA6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CB9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A0B16"/>
    <w:multiLevelType w:val="multilevel"/>
    <w:tmpl w:val="88D865F8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2835A93"/>
    <w:multiLevelType w:val="hybridMultilevel"/>
    <w:tmpl w:val="F906FB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8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76C09"/>
    <w:multiLevelType w:val="hybridMultilevel"/>
    <w:tmpl w:val="FFFFFFFF"/>
    <w:lvl w:ilvl="0" w:tplc="AA1458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F46E9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7680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4D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A4E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ECEA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F8C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BCC8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CA5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CC0E02"/>
    <w:multiLevelType w:val="hybridMultilevel"/>
    <w:tmpl w:val="FFFFFFFF"/>
    <w:lvl w:ilvl="0" w:tplc="1D0E05D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27200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70C6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10AB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E236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F099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0A2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094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461D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47173577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254941591">
    <w:abstractNumId w:val="27"/>
  </w:num>
  <w:num w:numId="3" w16cid:durableId="1249071935">
    <w:abstractNumId w:val="15"/>
  </w:num>
  <w:num w:numId="4" w16cid:durableId="1201167539">
    <w:abstractNumId w:val="12"/>
  </w:num>
  <w:num w:numId="5" w16cid:durableId="902523866">
    <w:abstractNumId w:val="23"/>
  </w:num>
  <w:num w:numId="6" w16cid:durableId="2126190026">
    <w:abstractNumId w:val="8"/>
  </w:num>
  <w:num w:numId="7" w16cid:durableId="1430739334">
    <w:abstractNumId w:val="3"/>
  </w:num>
  <w:num w:numId="8" w16cid:durableId="373043458">
    <w:abstractNumId w:val="2"/>
  </w:num>
  <w:num w:numId="9" w16cid:durableId="1817448401">
    <w:abstractNumId w:val="1"/>
  </w:num>
  <w:num w:numId="10" w16cid:durableId="312030834">
    <w:abstractNumId w:val="0"/>
  </w:num>
  <w:num w:numId="11" w16cid:durableId="851919113">
    <w:abstractNumId w:val="32"/>
  </w:num>
  <w:num w:numId="12" w16cid:durableId="1036007107">
    <w:abstractNumId w:val="31"/>
  </w:num>
  <w:num w:numId="13" w16cid:durableId="273950521">
    <w:abstractNumId w:val="26"/>
  </w:num>
  <w:num w:numId="14" w16cid:durableId="1292594393">
    <w:abstractNumId w:val="9"/>
  </w:num>
  <w:num w:numId="15" w16cid:durableId="120072556">
    <w:abstractNumId w:val="7"/>
  </w:num>
  <w:num w:numId="16" w16cid:durableId="1580796890">
    <w:abstractNumId w:val="6"/>
  </w:num>
  <w:num w:numId="17" w16cid:durableId="1001397335">
    <w:abstractNumId w:val="5"/>
  </w:num>
  <w:num w:numId="18" w16cid:durableId="1030255481">
    <w:abstractNumId w:val="4"/>
  </w:num>
  <w:num w:numId="19" w16cid:durableId="1867408264">
    <w:abstractNumId w:val="28"/>
  </w:num>
  <w:num w:numId="20" w16cid:durableId="1955398584">
    <w:abstractNumId w:val="25"/>
  </w:num>
  <w:num w:numId="21" w16cid:durableId="2043436005">
    <w:abstractNumId w:val="17"/>
  </w:num>
  <w:num w:numId="22" w16cid:durableId="2077625899">
    <w:abstractNumId w:val="24"/>
  </w:num>
  <w:num w:numId="23" w16cid:durableId="306781156">
    <w:abstractNumId w:val="20"/>
  </w:num>
  <w:num w:numId="24" w16cid:durableId="1308583327">
    <w:abstractNumId w:val="22"/>
  </w:num>
  <w:num w:numId="25" w16cid:durableId="1690838560">
    <w:abstractNumId w:val="19"/>
  </w:num>
  <w:num w:numId="26" w16cid:durableId="1720351887">
    <w:abstractNumId w:val="18"/>
  </w:num>
  <w:num w:numId="27" w16cid:durableId="925924875">
    <w:abstractNumId w:val="21"/>
  </w:num>
  <w:num w:numId="28" w16cid:durableId="615672796">
    <w:abstractNumId w:val="14"/>
  </w:num>
  <w:num w:numId="29" w16cid:durableId="564611355">
    <w:abstractNumId w:val="16"/>
  </w:num>
  <w:num w:numId="30" w16cid:durableId="778842762">
    <w:abstractNumId w:val="13"/>
  </w:num>
  <w:num w:numId="31" w16cid:durableId="1526822354">
    <w:abstractNumId w:val="29"/>
  </w:num>
  <w:num w:numId="32" w16cid:durableId="1964993633">
    <w:abstractNumId w:val="30"/>
  </w:num>
  <w:num w:numId="33" w16cid:durableId="293758897">
    <w:abstractNumId w:val="19"/>
  </w:num>
  <w:num w:numId="34" w16cid:durableId="1701322574">
    <w:abstractNumId w:val="19"/>
  </w:num>
  <w:num w:numId="35" w16cid:durableId="642538250">
    <w:abstractNumId w:val="19"/>
  </w:num>
  <w:num w:numId="36" w16cid:durableId="542599472">
    <w:abstractNumId w:val="19"/>
  </w:num>
  <w:num w:numId="37" w16cid:durableId="1760177460">
    <w:abstractNumId w:val="19"/>
  </w:num>
  <w:num w:numId="38" w16cid:durableId="2029603647">
    <w:abstractNumId w:val="19"/>
  </w:num>
  <w:num w:numId="39" w16cid:durableId="1053235070">
    <w:abstractNumId w:val="19"/>
  </w:num>
  <w:num w:numId="40" w16cid:durableId="1032732459">
    <w:abstractNumId w:val="19"/>
  </w:num>
  <w:num w:numId="41" w16cid:durableId="250505156">
    <w:abstractNumId w:val="19"/>
  </w:num>
  <w:num w:numId="42" w16cid:durableId="25260206">
    <w:abstractNumId w:val="19"/>
  </w:num>
  <w:num w:numId="43" w16cid:durableId="2033262619">
    <w:abstractNumId w:val="19"/>
  </w:num>
  <w:num w:numId="44" w16cid:durableId="514657269">
    <w:abstractNumId w:val="19"/>
  </w:num>
  <w:num w:numId="45" w16cid:durableId="1242523431">
    <w:abstractNumId w:val="19"/>
  </w:num>
  <w:num w:numId="46" w16cid:durableId="1253390910">
    <w:abstractNumId w:val="19"/>
  </w:num>
  <w:num w:numId="47" w16cid:durableId="2097943235">
    <w:abstractNumId w:val="19"/>
  </w:num>
  <w:num w:numId="48" w16cid:durableId="1534343873">
    <w:abstractNumId w:val="19"/>
  </w:num>
  <w:num w:numId="49" w16cid:durableId="1835801345">
    <w:abstractNumId w:val="19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lkó Gabriella, Ing., PhD.">
    <w15:presenceInfo w15:providerId="AD" w15:userId="S::gabriella.balko@bratislava.sk::779322ff-e260-4362-b197-83efe19885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01DA"/>
    <w:rsid w:val="000002D0"/>
    <w:rsid w:val="00000EF2"/>
    <w:rsid w:val="000012AE"/>
    <w:rsid w:val="0000187E"/>
    <w:rsid w:val="00001A59"/>
    <w:rsid w:val="00001C92"/>
    <w:rsid w:val="000021B0"/>
    <w:rsid w:val="0000240E"/>
    <w:rsid w:val="000025C5"/>
    <w:rsid w:val="00002813"/>
    <w:rsid w:val="00002E5C"/>
    <w:rsid w:val="00003076"/>
    <w:rsid w:val="000034F9"/>
    <w:rsid w:val="00003B11"/>
    <w:rsid w:val="00003D69"/>
    <w:rsid w:val="00003E7F"/>
    <w:rsid w:val="000041A3"/>
    <w:rsid w:val="00004546"/>
    <w:rsid w:val="00004BC6"/>
    <w:rsid w:val="000051A5"/>
    <w:rsid w:val="00005222"/>
    <w:rsid w:val="00005DEE"/>
    <w:rsid w:val="000062BF"/>
    <w:rsid w:val="00006407"/>
    <w:rsid w:val="00006AC7"/>
    <w:rsid w:val="00006C4D"/>
    <w:rsid w:val="00006C97"/>
    <w:rsid w:val="00006CC0"/>
    <w:rsid w:val="00006E23"/>
    <w:rsid w:val="00007CA2"/>
    <w:rsid w:val="00007F29"/>
    <w:rsid w:val="000103A8"/>
    <w:rsid w:val="00010404"/>
    <w:rsid w:val="000106EF"/>
    <w:rsid w:val="0001076E"/>
    <w:rsid w:val="00010BCA"/>
    <w:rsid w:val="00010CED"/>
    <w:rsid w:val="00010DC7"/>
    <w:rsid w:val="00011121"/>
    <w:rsid w:val="000111E8"/>
    <w:rsid w:val="00011B61"/>
    <w:rsid w:val="00011E53"/>
    <w:rsid w:val="00012007"/>
    <w:rsid w:val="000123FA"/>
    <w:rsid w:val="00012624"/>
    <w:rsid w:val="000126F1"/>
    <w:rsid w:val="000129F9"/>
    <w:rsid w:val="00012A4B"/>
    <w:rsid w:val="00012D92"/>
    <w:rsid w:val="00013BC1"/>
    <w:rsid w:val="00013CFB"/>
    <w:rsid w:val="0001421A"/>
    <w:rsid w:val="0001427A"/>
    <w:rsid w:val="00014656"/>
    <w:rsid w:val="00014E06"/>
    <w:rsid w:val="00015302"/>
    <w:rsid w:val="00015608"/>
    <w:rsid w:val="00016767"/>
    <w:rsid w:val="000168C0"/>
    <w:rsid w:val="00016BB6"/>
    <w:rsid w:val="00016C1D"/>
    <w:rsid w:val="00017C70"/>
    <w:rsid w:val="00020077"/>
    <w:rsid w:val="0002040C"/>
    <w:rsid w:val="000204DA"/>
    <w:rsid w:val="00020DFE"/>
    <w:rsid w:val="000212E2"/>
    <w:rsid w:val="000216B3"/>
    <w:rsid w:val="0002173B"/>
    <w:rsid w:val="0002197D"/>
    <w:rsid w:val="00021AD5"/>
    <w:rsid w:val="00021CCC"/>
    <w:rsid w:val="00022AD6"/>
    <w:rsid w:val="00022DD2"/>
    <w:rsid w:val="00022E7D"/>
    <w:rsid w:val="00022F2C"/>
    <w:rsid w:val="00022F2E"/>
    <w:rsid w:val="00023319"/>
    <w:rsid w:val="00023EA7"/>
    <w:rsid w:val="00023FB0"/>
    <w:rsid w:val="000242CA"/>
    <w:rsid w:val="000243B5"/>
    <w:rsid w:val="00024AF4"/>
    <w:rsid w:val="000255FF"/>
    <w:rsid w:val="000263DE"/>
    <w:rsid w:val="0002648F"/>
    <w:rsid w:val="0002665A"/>
    <w:rsid w:val="0002666F"/>
    <w:rsid w:val="00026CC6"/>
    <w:rsid w:val="00027465"/>
    <w:rsid w:val="000274A6"/>
    <w:rsid w:val="00027FA2"/>
    <w:rsid w:val="00030428"/>
    <w:rsid w:val="00030752"/>
    <w:rsid w:val="000307B6"/>
    <w:rsid w:val="000308F7"/>
    <w:rsid w:val="00030DBB"/>
    <w:rsid w:val="00030FC3"/>
    <w:rsid w:val="000312D9"/>
    <w:rsid w:val="00031371"/>
    <w:rsid w:val="0003152D"/>
    <w:rsid w:val="000315C1"/>
    <w:rsid w:val="00031CC5"/>
    <w:rsid w:val="0003258C"/>
    <w:rsid w:val="00032599"/>
    <w:rsid w:val="00032725"/>
    <w:rsid w:val="000328B0"/>
    <w:rsid w:val="00032984"/>
    <w:rsid w:val="00033285"/>
    <w:rsid w:val="000333ED"/>
    <w:rsid w:val="00033B68"/>
    <w:rsid w:val="00033FD1"/>
    <w:rsid w:val="0003427F"/>
    <w:rsid w:val="0003458E"/>
    <w:rsid w:val="00034765"/>
    <w:rsid w:val="000348A0"/>
    <w:rsid w:val="00034C2B"/>
    <w:rsid w:val="00034DCE"/>
    <w:rsid w:val="0003655B"/>
    <w:rsid w:val="000367AA"/>
    <w:rsid w:val="00036CEF"/>
    <w:rsid w:val="0003743C"/>
    <w:rsid w:val="00037610"/>
    <w:rsid w:val="000376BA"/>
    <w:rsid w:val="00037963"/>
    <w:rsid w:val="00037CE3"/>
    <w:rsid w:val="00037E42"/>
    <w:rsid w:val="000405BD"/>
    <w:rsid w:val="000407A9"/>
    <w:rsid w:val="00040BB1"/>
    <w:rsid w:val="00040DB7"/>
    <w:rsid w:val="000412F0"/>
    <w:rsid w:val="00041315"/>
    <w:rsid w:val="0004154B"/>
    <w:rsid w:val="000416B7"/>
    <w:rsid w:val="00041CBB"/>
    <w:rsid w:val="0004252E"/>
    <w:rsid w:val="0004275E"/>
    <w:rsid w:val="00042A57"/>
    <w:rsid w:val="00043475"/>
    <w:rsid w:val="0004357F"/>
    <w:rsid w:val="0004360C"/>
    <w:rsid w:val="00043682"/>
    <w:rsid w:val="0004374D"/>
    <w:rsid w:val="00043D70"/>
    <w:rsid w:val="00043DDE"/>
    <w:rsid w:val="00044165"/>
    <w:rsid w:val="00044D5E"/>
    <w:rsid w:val="00044ED9"/>
    <w:rsid w:val="00044EDD"/>
    <w:rsid w:val="000453E1"/>
    <w:rsid w:val="00045613"/>
    <w:rsid w:val="00045AAE"/>
    <w:rsid w:val="00045E15"/>
    <w:rsid w:val="000460BF"/>
    <w:rsid w:val="00046313"/>
    <w:rsid w:val="0004666E"/>
    <w:rsid w:val="00046CB4"/>
    <w:rsid w:val="00046D91"/>
    <w:rsid w:val="00046E29"/>
    <w:rsid w:val="000471B5"/>
    <w:rsid w:val="0004723C"/>
    <w:rsid w:val="000472C4"/>
    <w:rsid w:val="0004749E"/>
    <w:rsid w:val="0004755D"/>
    <w:rsid w:val="0004786B"/>
    <w:rsid w:val="00047B1C"/>
    <w:rsid w:val="00047E7A"/>
    <w:rsid w:val="00047EC3"/>
    <w:rsid w:val="0005056D"/>
    <w:rsid w:val="00050DEC"/>
    <w:rsid w:val="00050F3A"/>
    <w:rsid w:val="000512A2"/>
    <w:rsid w:val="00051846"/>
    <w:rsid w:val="0005196D"/>
    <w:rsid w:val="00051A21"/>
    <w:rsid w:val="00051FCB"/>
    <w:rsid w:val="00052233"/>
    <w:rsid w:val="0005267C"/>
    <w:rsid w:val="00053222"/>
    <w:rsid w:val="0005328C"/>
    <w:rsid w:val="000534C9"/>
    <w:rsid w:val="000534FF"/>
    <w:rsid w:val="00053582"/>
    <w:rsid w:val="000539DC"/>
    <w:rsid w:val="00053EE3"/>
    <w:rsid w:val="000540C6"/>
    <w:rsid w:val="000541A3"/>
    <w:rsid w:val="0005443A"/>
    <w:rsid w:val="0005465E"/>
    <w:rsid w:val="0005465F"/>
    <w:rsid w:val="0005485F"/>
    <w:rsid w:val="00054A86"/>
    <w:rsid w:val="00054B85"/>
    <w:rsid w:val="00054C25"/>
    <w:rsid w:val="00054D81"/>
    <w:rsid w:val="000553D9"/>
    <w:rsid w:val="00055507"/>
    <w:rsid w:val="00055815"/>
    <w:rsid w:val="0005595E"/>
    <w:rsid w:val="00055A2D"/>
    <w:rsid w:val="00055B96"/>
    <w:rsid w:val="00055F3C"/>
    <w:rsid w:val="00056425"/>
    <w:rsid w:val="000565F9"/>
    <w:rsid w:val="0005669E"/>
    <w:rsid w:val="000571AE"/>
    <w:rsid w:val="0005772E"/>
    <w:rsid w:val="00057883"/>
    <w:rsid w:val="00057C33"/>
    <w:rsid w:val="00057C93"/>
    <w:rsid w:val="00057C9F"/>
    <w:rsid w:val="00057E03"/>
    <w:rsid w:val="00057F25"/>
    <w:rsid w:val="00060C53"/>
    <w:rsid w:val="00061028"/>
    <w:rsid w:val="00061100"/>
    <w:rsid w:val="000616DB"/>
    <w:rsid w:val="000619A7"/>
    <w:rsid w:val="00061C31"/>
    <w:rsid w:val="00061DBD"/>
    <w:rsid w:val="00061F26"/>
    <w:rsid w:val="00062100"/>
    <w:rsid w:val="0006240F"/>
    <w:rsid w:val="000624F7"/>
    <w:rsid w:val="00062AB7"/>
    <w:rsid w:val="000632C2"/>
    <w:rsid w:val="000633DA"/>
    <w:rsid w:val="00063901"/>
    <w:rsid w:val="0006396C"/>
    <w:rsid w:val="000641F0"/>
    <w:rsid w:val="000646E5"/>
    <w:rsid w:val="000646F3"/>
    <w:rsid w:val="00065267"/>
    <w:rsid w:val="00065DB4"/>
    <w:rsid w:val="00065E83"/>
    <w:rsid w:val="00066348"/>
    <w:rsid w:val="00066350"/>
    <w:rsid w:val="00066733"/>
    <w:rsid w:val="00066A5B"/>
    <w:rsid w:val="000670E3"/>
    <w:rsid w:val="0006726F"/>
    <w:rsid w:val="000677AF"/>
    <w:rsid w:val="00067841"/>
    <w:rsid w:val="00067BD3"/>
    <w:rsid w:val="00067CE9"/>
    <w:rsid w:val="0007007F"/>
    <w:rsid w:val="000702B1"/>
    <w:rsid w:val="00070484"/>
    <w:rsid w:val="000704E3"/>
    <w:rsid w:val="00070B63"/>
    <w:rsid w:val="00070D73"/>
    <w:rsid w:val="000713EF"/>
    <w:rsid w:val="00071525"/>
    <w:rsid w:val="000716B5"/>
    <w:rsid w:val="000718CF"/>
    <w:rsid w:val="00072063"/>
    <w:rsid w:val="00072242"/>
    <w:rsid w:val="00072325"/>
    <w:rsid w:val="0007238A"/>
    <w:rsid w:val="000724B0"/>
    <w:rsid w:val="0007287B"/>
    <w:rsid w:val="000729A2"/>
    <w:rsid w:val="00072A8A"/>
    <w:rsid w:val="0007302B"/>
    <w:rsid w:val="00073438"/>
    <w:rsid w:val="000734C4"/>
    <w:rsid w:val="00073532"/>
    <w:rsid w:val="000735FE"/>
    <w:rsid w:val="000737FE"/>
    <w:rsid w:val="00073874"/>
    <w:rsid w:val="00073911"/>
    <w:rsid w:val="00073C58"/>
    <w:rsid w:val="00073DCE"/>
    <w:rsid w:val="0007472F"/>
    <w:rsid w:val="000748B4"/>
    <w:rsid w:val="000748FF"/>
    <w:rsid w:val="00074CC6"/>
    <w:rsid w:val="00075208"/>
    <w:rsid w:val="00075AA1"/>
    <w:rsid w:val="00075EC7"/>
    <w:rsid w:val="000760A6"/>
    <w:rsid w:val="0007669B"/>
    <w:rsid w:val="000767AF"/>
    <w:rsid w:val="000767B0"/>
    <w:rsid w:val="00076854"/>
    <w:rsid w:val="000768E6"/>
    <w:rsid w:val="00076BF6"/>
    <w:rsid w:val="00076DF1"/>
    <w:rsid w:val="00076F71"/>
    <w:rsid w:val="00077231"/>
    <w:rsid w:val="000779CC"/>
    <w:rsid w:val="00077A32"/>
    <w:rsid w:val="00077DE7"/>
    <w:rsid w:val="00080411"/>
    <w:rsid w:val="00081110"/>
    <w:rsid w:val="0008115E"/>
    <w:rsid w:val="00081789"/>
    <w:rsid w:val="000819BA"/>
    <w:rsid w:val="0008210C"/>
    <w:rsid w:val="00082245"/>
    <w:rsid w:val="000822D4"/>
    <w:rsid w:val="0008293C"/>
    <w:rsid w:val="0008301E"/>
    <w:rsid w:val="0008335C"/>
    <w:rsid w:val="00083455"/>
    <w:rsid w:val="000836D4"/>
    <w:rsid w:val="00083900"/>
    <w:rsid w:val="00083AD0"/>
    <w:rsid w:val="00083CF2"/>
    <w:rsid w:val="00083DEC"/>
    <w:rsid w:val="000841B3"/>
    <w:rsid w:val="0008433D"/>
    <w:rsid w:val="000845CE"/>
    <w:rsid w:val="000846D2"/>
    <w:rsid w:val="000847EE"/>
    <w:rsid w:val="00084A5A"/>
    <w:rsid w:val="00084B20"/>
    <w:rsid w:val="00084C31"/>
    <w:rsid w:val="00085975"/>
    <w:rsid w:val="00085A17"/>
    <w:rsid w:val="00085C17"/>
    <w:rsid w:val="00085EC7"/>
    <w:rsid w:val="000861B6"/>
    <w:rsid w:val="00086633"/>
    <w:rsid w:val="00086F4C"/>
    <w:rsid w:val="00086FC9"/>
    <w:rsid w:val="00087057"/>
    <w:rsid w:val="000871E1"/>
    <w:rsid w:val="000874F6"/>
    <w:rsid w:val="00087780"/>
    <w:rsid w:val="00087DAA"/>
    <w:rsid w:val="00090580"/>
    <w:rsid w:val="000910A9"/>
    <w:rsid w:val="000911A3"/>
    <w:rsid w:val="00091590"/>
    <w:rsid w:val="0009183D"/>
    <w:rsid w:val="00091864"/>
    <w:rsid w:val="000918AF"/>
    <w:rsid w:val="00091BDB"/>
    <w:rsid w:val="00091E1F"/>
    <w:rsid w:val="0009201B"/>
    <w:rsid w:val="00092350"/>
    <w:rsid w:val="0009248E"/>
    <w:rsid w:val="0009260F"/>
    <w:rsid w:val="0009278A"/>
    <w:rsid w:val="00092AB0"/>
    <w:rsid w:val="000930A1"/>
    <w:rsid w:val="000933BD"/>
    <w:rsid w:val="0009370B"/>
    <w:rsid w:val="00093EAE"/>
    <w:rsid w:val="0009429E"/>
    <w:rsid w:val="00094345"/>
    <w:rsid w:val="00094683"/>
    <w:rsid w:val="00094B44"/>
    <w:rsid w:val="00095CD3"/>
    <w:rsid w:val="00095DDA"/>
    <w:rsid w:val="00095F6D"/>
    <w:rsid w:val="000962E7"/>
    <w:rsid w:val="00096B9A"/>
    <w:rsid w:val="000973A7"/>
    <w:rsid w:val="00097C29"/>
    <w:rsid w:val="00097E5F"/>
    <w:rsid w:val="000A00F4"/>
    <w:rsid w:val="000A050E"/>
    <w:rsid w:val="000A0ABC"/>
    <w:rsid w:val="000A1215"/>
    <w:rsid w:val="000A1965"/>
    <w:rsid w:val="000A19AD"/>
    <w:rsid w:val="000A1B49"/>
    <w:rsid w:val="000A1C7F"/>
    <w:rsid w:val="000A1C8E"/>
    <w:rsid w:val="000A2B26"/>
    <w:rsid w:val="000A2CD4"/>
    <w:rsid w:val="000A2E83"/>
    <w:rsid w:val="000A32A0"/>
    <w:rsid w:val="000A369C"/>
    <w:rsid w:val="000A372D"/>
    <w:rsid w:val="000A3CA9"/>
    <w:rsid w:val="000A3F60"/>
    <w:rsid w:val="000A4527"/>
    <w:rsid w:val="000A48EC"/>
    <w:rsid w:val="000A494D"/>
    <w:rsid w:val="000A4963"/>
    <w:rsid w:val="000A528C"/>
    <w:rsid w:val="000A5435"/>
    <w:rsid w:val="000A5609"/>
    <w:rsid w:val="000A560E"/>
    <w:rsid w:val="000A5CCD"/>
    <w:rsid w:val="000A5D80"/>
    <w:rsid w:val="000A6234"/>
    <w:rsid w:val="000A62B5"/>
    <w:rsid w:val="000A66B8"/>
    <w:rsid w:val="000A675E"/>
    <w:rsid w:val="000A681C"/>
    <w:rsid w:val="000A6D54"/>
    <w:rsid w:val="000A6D7C"/>
    <w:rsid w:val="000A7479"/>
    <w:rsid w:val="000A7A6F"/>
    <w:rsid w:val="000A7B67"/>
    <w:rsid w:val="000A7C4B"/>
    <w:rsid w:val="000A7C83"/>
    <w:rsid w:val="000A7F17"/>
    <w:rsid w:val="000A7F1A"/>
    <w:rsid w:val="000A7F52"/>
    <w:rsid w:val="000B00D3"/>
    <w:rsid w:val="000B0368"/>
    <w:rsid w:val="000B042B"/>
    <w:rsid w:val="000B0470"/>
    <w:rsid w:val="000B05F1"/>
    <w:rsid w:val="000B0AEB"/>
    <w:rsid w:val="000B0DA6"/>
    <w:rsid w:val="000B1270"/>
    <w:rsid w:val="000B15E4"/>
    <w:rsid w:val="000B17D8"/>
    <w:rsid w:val="000B1A5D"/>
    <w:rsid w:val="000B2235"/>
    <w:rsid w:val="000B2B54"/>
    <w:rsid w:val="000B2F08"/>
    <w:rsid w:val="000B32B6"/>
    <w:rsid w:val="000B3357"/>
    <w:rsid w:val="000B34C5"/>
    <w:rsid w:val="000B3CCB"/>
    <w:rsid w:val="000B3F44"/>
    <w:rsid w:val="000B42F4"/>
    <w:rsid w:val="000B439B"/>
    <w:rsid w:val="000B44E5"/>
    <w:rsid w:val="000B46AB"/>
    <w:rsid w:val="000B49C0"/>
    <w:rsid w:val="000B4A9F"/>
    <w:rsid w:val="000B503C"/>
    <w:rsid w:val="000B5166"/>
    <w:rsid w:val="000B5A98"/>
    <w:rsid w:val="000B5CD4"/>
    <w:rsid w:val="000B5E92"/>
    <w:rsid w:val="000B5EDE"/>
    <w:rsid w:val="000B5F42"/>
    <w:rsid w:val="000B604A"/>
    <w:rsid w:val="000B6AB9"/>
    <w:rsid w:val="000B6FC2"/>
    <w:rsid w:val="000B77C8"/>
    <w:rsid w:val="000B7A25"/>
    <w:rsid w:val="000B7A84"/>
    <w:rsid w:val="000B7D86"/>
    <w:rsid w:val="000C0000"/>
    <w:rsid w:val="000C0595"/>
    <w:rsid w:val="000C06CB"/>
    <w:rsid w:val="000C0BDA"/>
    <w:rsid w:val="000C0C82"/>
    <w:rsid w:val="000C0EBE"/>
    <w:rsid w:val="000C0F3A"/>
    <w:rsid w:val="000C1151"/>
    <w:rsid w:val="000C18BD"/>
    <w:rsid w:val="000C1ADD"/>
    <w:rsid w:val="000C1C26"/>
    <w:rsid w:val="000C1C7D"/>
    <w:rsid w:val="000C1F3F"/>
    <w:rsid w:val="000C27CA"/>
    <w:rsid w:val="000C2ACB"/>
    <w:rsid w:val="000C30CF"/>
    <w:rsid w:val="000C32E4"/>
    <w:rsid w:val="000C33A3"/>
    <w:rsid w:val="000C38E6"/>
    <w:rsid w:val="000C3E9F"/>
    <w:rsid w:val="000C4359"/>
    <w:rsid w:val="000C4742"/>
    <w:rsid w:val="000C4A6E"/>
    <w:rsid w:val="000C4C62"/>
    <w:rsid w:val="000C4D60"/>
    <w:rsid w:val="000C4E12"/>
    <w:rsid w:val="000C58B2"/>
    <w:rsid w:val="000C58E3"/>
    <w:rsid w:val="000C59F4"/>
    <w:rsid w:val="000C5B4D"/>
    <w:rsid w:val="000C619A"/>
    <w:rsid w:val="000C61A0"/>
    <w:rsid w:val="000C6376"/>
    <w:rsid w:val="000C678C"/>
    <w:rsid w:val="000C70A9"/>
    <w:rsid w:val="000C710B"/>
    <w:rsid w:val="000C7182"/>
    <w:rsid w:val="000C7AE0"/>
    <w:rsid w:val="000C7CB4"/>
    <w:rsid w:val="000C7DF3"/>
    <w:rsid w:val="000C7EB2"/>
    <w:rsid w:val="000D027E"/>
    <w:rsid w:val="000D043A"/>
    <w:rsid w:val="000D06D0"/>
    <w:rsid w:val="000D06FC"/>
    <w:rsid w:val="000D0AE1"/>
    <w:rsid w:val="000D0B77"/>
    <w:rsid w:val="000D1315"/>
    <w:rsid w:val="000D1388"/>
    <w:rsid w:val="000D1A61"/>
    <w:rsid w:val="000D1B95"/>
    <w:rsid w:val="000D1C6F"/>
    <w:rsid w:val="000D1DCC"/>
    <w:rsid w:val="000D2309"/>
    <w:rsid w:val="000D25A5"/>
    <w:rsid w:val="000D2686"/>
    <w:rsid w:val="000D27A5"/>
    <w:rsid w:val="000D2CF6"/>
    <w:rsid w:val="000D311D"/>
    <w:rsid w:val="000D3359"/>
    <w:rsid w:val="000D3363"/>
    <w:rsid w:val="000D3450"/>
    <w:rsid w:val="000D35CC"/>
    <w:rsid w:val="000D3824"/>
    <w:rsid w:val="000D3826"/>
    <w:rsid w:val="000D38AA"/>
    <w:rsid w:val="000D4151"/>
    <w:rsid w:val="000D43C7"/>
    <w:rsid w:val="000D47B5"/>
    <w:rsid w:val="000D4E73"/>
    <w:rsid w:val="000D507F"/>
    <w:rsid w:val="000D50E6"/>
    <w:rsid w:val="000D5287"/>
    <w:rsid w:val="000D52DF"/>
    <w:rsid w:val="000D52F3"/>
    <w:rsid w:val="000D54C4"/>
    <w:rsid w:val="000D5606"/>
    <w:rsid w:val="000D5A61"/>
    <w:rsid w:val="000D5AC6"/>
    <w:rsid w:val="000D5D84"/>
    <w:rsid w:val="000D5EA2"/>
    <w:rsid w:val="000D5EB1"/>
    <w:rsid w:val="000D611E"/>
    <w:rsid w:val="000D6409"/>
    <w:rsid w:val="000D667F"/>
    <w:rsid w:val="000D6725"/>
    <w:rsid w:val="000D674A"/>
    <w:rsid w:val="000D6787"/>
    <w:rsid w:val="000D67C4"/>
    <w:rsid w:val="000D6986"/>
    <w:rsid w:val="000D6B3E"/>
    <w:rsid w:val="000D6F7F"/>
    <w:rsid w:val="000D76FF"/>
    <w:rsid w:val="000D771D"/>
    <w:rsid w:val="000D7BA4"/>
    <w:rsid w:val="000D7DBC"/>
    <w:rsid w:val="000E0141"/>
    <w:rsid w:val="000E085C"/>
    <w:rsid w:val="000E0A6B"/>
    <w:rsid w:val="000E0AD8"/>
    <w:rsid w:val="000E10AC"/>
    <w:rsid w:val="000E10EF"/>
    <w:rsid w:val="000E15A9"/>
    <w:rsid w:val="000E1788"/>
    <w:rsid w:val="000E203D"/>
    <w:rsid w:val="000E20E9"/>
    <w:rsid w:val="000E217C"/>
    <w:rsid w:val="000E22DF"/>
    <w:rsid w:val="000E22EB"/>
    <w:rsid w:val="000E23A4"/>
    <w:rsid w:val="000E242B"/>
    <w:rsid w:val="000E2631"/>
    <w:rsid w:val="000E30E9"/>
    <w:rsid w:val="000E3161"/>
    <w:rsid w:val="000E3905"/>
    <w:rsid w:val="000E3A85"/>
    <w:rsid w:val="000E3E6D"/>
    <w:rsid w:val="000E4F75"/>
    <w:rsid w:val="000E5111"/>
    <w:rsid w:val="000E514A"/>
    <w:rsid w:val="000E58B0"/>
    <w:rsid w:val="000E5C91"/>
    <w:rsid w:val="000E6903"/>
    <w:rsid w:val="000E739F"/>
    <w:rsid w:val="000E75B7"/>
    <w:rsid w:val="000E77A8"/>
    <w:rsid w:val="000E7973"/>
    <w:rsid w:val="000E7CF6"/>
    <w:rsid w:val="000F0225"/>
    <w:rsid w:val="000F031E"/>
    <w:rsid w:val="000F0C44"/>
    <w:rsid w:val="000F0D2A"/>
    <w:rsid w:val="000F106D"/>
    <w:rsid w:val="000F1511"/>
    <w:rsid w:val="000F164D"/>
    <w:rsid w:val="000F1714"/>
    <w:rsid w:val="000F1A98"/>
    <w:rsid w:val="000F221C"/>
    <w:rsid w:val="000F25B5"/>
    <w:rsid w:val="000F29AB"/>
    <w:rsid w:val="000F2BEF"/>
    <w:rsid w:val="000F2C35"/>
    <w:rsid w:val="000F2CCE"/>
    <w:rsid w:val="000F2E81"/>
    <w:rsid w:val="000F353B"/>
    <w:rsid w:val="000F360D"/>
    <w:rsid w:val="000F3842"/>
    <w:rsid w:val="000F38BA"/>
    <w:rsid w:val="000F3C87"/>
    <w:rsid w:val="000F3CD0"/>
    <w:rsid w:val="000F404E"/>
    <w:rsid w:val="000F4075"/>
    <w:rsid w:val="000F4874"/>
    <w:rsid w:val="000F4C27"/>
    <w:rsid w:val="000F54A7"/>
    <w:rsid w:val="000F5C13"/>
    <w:rsid w:val="000F5C80"/>
    <w:rsid w:val="000F5E1B"/>
    <w:rsid w:val="000F628B"/>
    <w:rsid w:val="000F64DC"/>
    <w:rsid w:val="000F7101"/>
    <w:rsid w:val="000F77E9"/>
    <w:rsid w:val="000F7A7F"/>
    <w:rsid w:val="000F7EA5"/>
    <w:rsid w:val="000F7F13"/>
    <w:rsid w:val="000F7FDC"/>
    <w:rsid w:val="00100030"/>
    <w:rsid w:val="00100137"/>
    <w:rsid w:val="0010052D"/>
    <w:rsid w:val="001005D6"/>
    <w:rsid w:val="00100AE7"/>
    <w:rsid w:val="00100C98"/>
    <w:rsid w:val="00100E8B"/>
    <w:rsid w:val="00100FB3"/>
    <w:rsid w:val="00101B92"/>
    <w:rsid w:val="00101D3C"/>
    <w:rsid w:val="00101E10"/>
    <w:rsid w:val="001026AA"/>
    <w:rsid w:val="00102D0F"/>
    <w:rsid w:val="0010306F"/>
    <w:rsid w:val="0010314B"/>
    <w:rsid w:val="00103164"/>
    <w:rsid w:val="001032BC"/>
    <w:rsid w:val="0010330E"/>
    <w:rsid w:val="00104219"/>
    <w:rsid w:val="00104275"/>
    <w:rsid w:val="00104409"/>
    <w:rsid w:val="001044FD"/>
    <w:rsid w:val="00105E1A"/>
    <w:rsid w:val="0010631E"/>
    <w:rsid w:val="0010631F"/>
    <w:rsid w:val="00106321"/>
    <w:rsid w:val="001066D1"/>
    <w:rsid w:val="00106825"/>
    <w:rsid w:val="00106884"/>
    <w:rsid w:val="00106A32"/>
    <w:rsid w:val="00106A64"/>
    <w:rsid w:val="00106AF8"/>
    <w:rsid w:val="00106C07"/>
    <w:rsid w:val="00106CCD"/>
    <w:rsid w:val="001073D4"/>
    <w:rsid w:val="001074E7"/>
    <w:rsid w:val="001076E0"/>
    <w:rsid w:val="00107D56"/>
    <w:rsid w:val="00107FB5"/>
    <w:rsid w:val="001103BC"/>
    <w:rsid w:val="0011052B"/>
    <w:rsid w:val="00110DD2"/>
    <w:rsid w:val="001113EC"/>
    <w:rsid w:val="0011150E"/>
    <w:rsid w:val="001118C9"/>
    <w:rsid w:val="00111AA1"/>
    <w:rsid w:val="00111ABB"/>
    <w:rsid w:val="00112E05"/>
    <w:rsid w:val="0011471A"/>
    <w:rsid w:val="00114A27"/>
    <w:rsid w:val="00114D7F"/>
    <w:rsid w:val="00115483"/>
    <w:rsid w:val="00115583"/>
    <w:rsid w:val="00115F45"/>
    <w:rsid w:val="001163AF"/>
    <w:rsid w:val="001168E4"/>
    <w:rsid w:val="00116A6C"/>
    <w:rsid w:val="00116D58"/>
    <w:rsid w:val="00116FB7"/>
    <w:rsid w:val="0011704D"/>
    <w:rsid w:val="0011712C"/>
    <w:rsid w:val="00117175"/>
    <w:rsid w:val="00117877"/>
    <w:rsid w:val="00117AC0"/>
    <w:rsid w:val="00120F35"/>
    <w:rsid w:val="00121057"/>
    <w:rsid w:val="00121228"/>
    <w:rsid w:val="00121348"/>
    <w:rsid w:val="001214A9"/>
    <w:rsid w:val="001215A2"/>
    <w:rsid w:val="00121A13"/>
    <w:rsid w:val="001223C7"/>
    <w:rsid w:val="0012240B"/>
    <w:rsid w:val="00122D53"/>
    <w:rsid w:val="00122D62"/>
    <w:rsid w:val="00122DB6"/>
    <w:rsid w:val="0012326E"/>
    <w:rsid w:val="001234EF"/>
    <w:rsid w:val="00123F85"/>
    <w:rsid w:val="0012415F"/>
    <w:rsid w:val="0012417D"/>
    <w:rsid w:val="001246D3"/>
    <w:rsid w:val="001249BA"/>
    <w:rsid w:val="001253FC"/>
    <w:rsid w:val="00125644"/>
    <w:rsid w:val="00125C27"/>
    <w:rsid w:val="001263E6"/>
    <w:rsid w:val="0012649E"/>
    <w:rsid w:val="0012655A"/>
    <w:rsid w:val="0012671D"/>
    <w:rsid w:val="00126EEA"/>
    <w:rsid w:val="00127928"/>
    <w:rsid w:val="00127EAD"/>
    <w:rsid w:val="001304FE"/>
    <w:rsid w:val="0013069C"/>
    <w:rsid w:val="00130ACD"/>
    <w:rsid w:val="00130B11"/>
    <w:rsid w:val="00130D10"/>
    <w:rsid w:val="00131287"/>
    <w:rsid w:val="001315DD"/>
    <w:rsid w:val="0013160D"/>
    <w:rsid w:val="00132EB9"/>
    <w:rsid w:val="001334E4"/>
    <w:rsid w:val="00133535"/>
    <w:rsid w:val="00133557"/>
    <w:rsid w:val="00133941"/>
    <w:rsid w:val="001339BE"/>
    <w:rsid w:val="00133ADB"/>
    <w:rsid w:val="00133DB2"/>
    <w:rsid w:val="00133E35"/>
    <w:rsid w:val="00134D35"/>
    <w:rsid w:val="001351C9"/>
    <w:rsid w:val="0013527E"/>
    <w:rsid w:val="00135ABE"/>
    <w:rsid w:val="00135D13"/>
    <w:rsid w:val="001364E1"/>
    <w:rsid w:val="00136B0B"/>
    <w:rsid w:val="00136B4B"/>
    <w:rsid w:val="00136C1E"/>
    <w:rsid w:val="00136C38"/>
    <w:rsid w:val="00136F17"/>
    <w:rsid w:val="00136F68"/>
    <w:rsid w:val="00137318"/>
    <w:rsid w:val="001374C0"/>
    <w:rsid w:val="001376AE"/>
    <w:rsid w:val="00137889"/>
    <w:rsid w:val="00140434"/>
    <w:rsid w:val="00140584"/>
    <w:rsid w:val="00140672"/>
    <w:rsid w:val="00140C53"/>
    <w:rsid w:val="00140EFC"/>
    <w:rsid w:val="00140F56"/>
    <w:rsid w:val="00140F69"/>
    <w:rsid w:val="00140F7F"/>
    <w:rsid w:val="00141106"/>
    <w:rsid w:val="001415FD"/>
    <w:rsid w:val="00142235"/>
    <w:rsid w:val="001422E8"/>
    <w:rsid w:val="00142559"/>
    <w:rsid w:val="00142835"/>
    <w:rsid w:val="00143887"/>
    <w:rsid w:val="00144ADB"/>
    <w:rsid w:val="00145EC1"/>
    <w:rsid w:val="00145F5C"/>
    <w:rsid w:val="00145F86"/>
    <w:rsid w:val="001466AC"/>
    <w:rsid w:val="00146847"/>
    <w:rsid w:val="001468A8"/>
    <w:rsid w:val="0014729E"/>
    <w:rsid w:val="001476B9"/>
    <w:rsid w:val="00147B29"/>
    <w:rsid w:val="00147FC2"/>
    <w:rsid w:val="001504AA"/>
    <w:rsid w:val="00150575"/>
    <w:rsid w:val="00151049"/>
    <w:rsid w:val="00151411"/>
    <w:rsid w:val="00151697"/>
    <w:rsid w:val="0015176A"/>
    <w:rsid w:val="00151C65"/>
    <w:rsid w:val="00151E14"/>
    <w:rsid w:val="00151EC1"/>
    <w:rsid w:val="0015209F"/>
    <w:rsid w:val="00152984"/>
    <w:rsid w:val="00152CDB"/>
    <w:rsid w:val="00152FCD"/>
    <w:rsid w:val="00153439"/>
    <w:rsid w:val="00153A22"/>
    <w:rsid w:val="001541E6"/>
    <w:rsid w:val="00154336"/>
    <w:rsid w:val="0015473A"/>
    <w:rsid w:val="00155D87"/>
    <w:rsid w:val="001561DF"/>
    <w:rsid w:val="00156489"/>
    <w:rsid w:val="00156ACA"/>
    <w:rsid w:val="00156C3B"/>
    <w:rsid w:val="00157013"/>
    <w:rsid w:val="00160287"/>
    <w:rsid w:val="001602A2"/>
    <w:rsid w:val="001606FA"/>
    <w:rsid w:val="00160ACD"/>
    <w:rsid w:val="00160B37"/>
    <w:rsid w:val="00161838"/>
    <w:rsid w:val="00161895"/>
    <w:rsid w:val="00161D10"/>
    <w:rsid w:val="00162226"/>
    <w:rsid w:val="00162E49"/>
    <w:rsid w:val="00163391"/>
    <w:rsid w:val="001636B3"/>
    <w:rsid w:val="00163929"/>
    <w:rsid w:val="00163A5C"/>
    <w:rsid w:val="00163BA0"/>
    <w:rsid w:val="00163D36"/>
    <w:rsid w:val="00163DC4"/>
    <w:rsid w:val="00164506"/>
    <w:rsid w:val="00164800"/>
    <w:rsid w:val="0016496A"/>
    <w:rsid w:val="001649C9"/>
    <w:rsid w:val="00164E74"/>
    <w:rsid w:val="00164E90"/>
    <w:rsid w:val="001651A4"/>
    <w:rsid w:val="001651A6"/>
    <w:rsid w:val="0016524C"/>
    <w:rsid w:val="00165A2B"/>
    <w:rsid w:val="00165BDD"/>
    <w:rsid w:val="001662FC"/>
    <w:rsid w:val="001665F7"/>
    <w:rsid w:val="0016667F"/>
    <w:rsid w:val="0016679B"/>
    <w:rsid w:val="001668B7"/>
    <w:rsid w:val="00166909"/>
    <w:rsid w:val="00170572"/>
    <w:rsid w:val="0017060A"/>
    <w:rsid w:val="0017076F"/>
    <w:rsid w:val="0017078C"/>
    <w:rsid w:val="00170A02"/>
    <w:rsid w:val="00171D06"/>
    <w:rsid w:val="00171D14"/>
    <w:rsid w:val="00171DD1"/>
    <w:rsid w:val="00172643"/>
    <w:rsid w:val="00172F74"/>
    <w:rsid w:val="001736C8"/>
    <w:rsid w:val="0017374C"/>
    <w:rsid w:val="001739A3"/>
    <w:rsid w:val="00173BC0"/>
    <w:rsid w:val="00173F86"/>
    <w:rsid w:val="00173FD9"/>
    <w:rsid w:val="0017402A"/>
    <w:rsid w:val="00174350"/>
    <w:rsid w:val="001743F5"/>
    <w:rsid w:val="00174772"/>
    <w:rsid w:val="00174CD0"/>
    <w:rsid w:val="00174D90"/>
    <w:rsid w:val="0017500D"/>
    <w:rsid w:val="00175067"/>
    <w:rsid w:val="001753A1"/>
    <w:rsid w:val="001755D1"/>
    <w:rsid w:val="00175B61"/>
    <w:rsid w:val="00175D6F"/>
    <w:rsid w:val="00176501"/>
    <w:rsid w:val="001768E8"/>
    <w:rsid w:val="00176A07"/>
    <w:rsid w:val="001776A6"/>
    <w:rsid w:val="00177E73"/>
    <w:rsid w:val="00180321"/>
    <w:rsid w:val="0018038A"/>
    <w:rsid w:val="001803E5"/>
    <w:rsid w:val="00181466"/>
    <w:rsid w:val="00181512"/>
    <w:rsid w:val="00181C01"/>
    <w:rsid w:val="001827F9"/>
    <w:rsid w:val="00182CAD"/>
    <w:rsid w:val="00183144"/>
    <w:rsid w:val="00183D86"/>
    <w:rsid w:val="00183E71"/>
    <w:rsid w:val="001841B3"/>
    <w:rsid w:val="00184B92"/>
    <w:rsid w:val="00184D42"/>
    <w:rsid w:val="001850FC"/>
    <w:rsid w:val="001851E0"/>
    <w:rsid w:val="00186038"/>
    <w:rsid w:val="0018638F"/>
    <w:rsid w:val="00186DEC"/>
    <w:rsid w:val="00186E5C"/>
    <w:rsid w:val="00186FF0"/>
    <w:rsid w:val="00186FFA"/>
    <w:rsid w:val="0018701E"/>
    <w:rsid w:val="00187272"/>
    <w:rsid w:val="00187C21"/>
    <w:rsid w:val="00187CBD"/>
    <w:rsid w:val="00187DDD"/>
    <w:rsid w:val="00187EA2"/>
    <w:rsid w:val="00187F1A"/>
    <w:rsid w:val="00190856"/>
    <w:rsid w:val="001908D4"/>
    <w:rsid w:val="00190C39"/>
    <w:rsid w:val="00190DEF"/>
    <w:rsid w:val="00190E0C"/>
    <w:rsid w:val="00190E63"/>
    <w:rsid w:val="00190F33"/>
    <w:rsid w:val="001914DA"/>
    <w:rsid w:val="00191744"/>
    <w:rsid w:val="00191F2A"/>
    <w:rsid w:val="001920AF"/>
    <w:rsid w:val="00192636"/>
    <w:rsid w:val="00192AFB"/>
    <w:rsid w:val="0019311C"/>
    <w:rsid w:val="001932E1"/>
    <w:rsid w:val="001934AD"/>
    <w:rsid w:val="00193817"/>
    <w:rsid w:val="00194461"/>
    <w:rsid w:val="00194495"/>
    <w:rsid w:val="001947F6"/>
    <w:rsid w:val="00194CA7"/>
    <w:rsid w:val="00194EFC"/>
    <w:rsid w:val="00195016"/>
    <w:rsid w:val="00195098"/>
    <w:rsid w:val="001952F1"/>
    <w:rsid w:val="00195841"/>
    <w:rsid w:val="00195998"/>
    <w:rsid w:val="00195A0B"/>
    <w:rsid w:val="00195B01"/>
    <w:rsid w:val="00195E9A"/>
    <w:rsid w:val="001962EC"/>
    <w:rsid w:val="00196748"/>
    <w:rsid w:val="00196903"/>
    <w:rsid w:val="0019692E"/>
    <w:rsid w:val="00196DA3"/>
    <w:rsid w:val="00196F1F"/>
    <w:rsid w:val="00196F57"/>
    <w:rsid w:val="00197433"/>
    <w:rsid w:val="001A05B9"/>
    <w:rsid w:val="001A0645"/>
    <w:rsid w:val="001A06AF"/>
    <w:rsid w:val="001A0865"/>
    <w:rsid w:val="001A0A32"/>
    <w:rsid w:val="001A0B80"/>
    <w:rsid w:val="001A0C79"/>
    <w:rsid w:val="001A0F97"/>
    <w:rsid w:val="001A100E"/>
    <w:rsid w:val="001A1038"/>
    <w:rsid w:val="001A1234"/>
    <w:rsid w:val="001A16AA"/>
    <w:rsid w:val="001A18CB"/>
    <w:rsid w:val="001A19BC"/>
    <w:rsid w:val="001A1BB8"/>
    <w:rsid w:val="001A1BE6"/>
    <w:rsid w:val="001A2087"/>
    <w:rsid w:val="001A254A"/>
    <w:rsid w:val="001A273D"/>
    <w:rsid w:val="001A2B39"/>
    <w:rsid w:val="001A393F"/>
    <w:rsid w:val="001A3A02"/>
    <w:rsid w:val="001A3CCC"/>
    <w:rsid w:val="001A3FB6"/>
    <w:rsid w:val="001A4D2A"/>
    <w:rsid w:val="001A4F0D"/>
    <w:rsid w:val="001A5921"/>
    <w:rsid w:val="001A59C0"/>
    <w:rsid w:val="001A59C1"/>
    <w:rsid w:val="001A5F15"/>
    <w:rsid w:val="001A5F23"/>
    <w:rsid w:val="001A5FE3"/>
    <w:rsid w:val="001A60FB"/>
    <w:rsid w:val="001A613B"/>
    <w:rsid w:val="001A64F1"/>
    <w:rsid w:val="001A6501"/>
    <w:rsid w:val="001A67AA"/>
    <w:rsid w:val="001A6C4E"/>
    <w:rsid w:val="001A701D"/>
    <w:rsid w:val="001A72BF"/>
    <w:rsid w:val="001A78BF"/>
    <w:rsid w:val="001B0831"/>
    <w:rsid w:val="001B09F1"/>
    <w:rsid w:val="001B1042"/>
    <w:rsid w:val="001B1172"/>
    <w:rsid w:val="001B1659"/>
    <w:rsid w:val="001B1A95"/>
    <w:rsid w:val="001B1D20"/>
    <w:rsid w:val="001B1F2E"/>
    <w:rsid w:val="001B2776"/>
    <w:rsid w:val="001B2928"/>
    <w:rsid w:val="001B3324"/>
    <w:rsid w:val="001B352D"/>
    <w:rsid w:val="001B35E3"/>
    <w:rsid w:val="001B468F"/>
    <w:rsid w:val="001B476A"/>
    <w:rsid w:val="001B4FE6"/>
    <w:rsid w:val="001B50D1"/>
    <w:rsid w:val="001B5C4E"/>
    <w:rsid w:val="001B5C51"/>
    <w:rsid w:val="001B5DF7"/>
    <w:rsid w:val="001B6321"/>
    <w:rsid w:val="001B67DB"/>
    <w:rsid w:val="001B6B65"/>
    <w:rsid w:val="001B6C73"/>
    <w:rsid w:val="001B6E06"/>
    <w:rsid w:val="001B6F3C"/>
    <w:rsid w:val="001B6F52"/>
    <w:rsid w:val="001B71DC"/>
    <w:rsid w:val="001B78E3"/>
    <w:rsid w:val="001B7C29"/>
    <w:rsid w:val="001B7DE8"/>
    <w:rsid w:val="001C0232"/>
    <w:rsid w:val="001C0342"/>
    <w:rsid w:val="001C0585"/>
    <w:rsid w:val="001C1281"/>
    <w:rsid w:val="001C1304"/>
    <w:rsid w:val="001C15AF"/>
    <w:rsid w:val="001C1AAF"/>
    <w:rsid w:val="001C1B5E"/>
    <w:rsid w:val="001C1BA3"/>
    <w:rsid w:val="001C1D29"/>
    <w:rsid w:val="001C253F"/>
    <w:rsid w:val="001C2778"/>
    <w:rsid w:val="001C2A51"/>
    <w:rsid w:val="001C2C80"/>
    <w:rsid w:val="001C34E9"/>
    <w:rsid w:val="001C3587"/>
    <w:rsid w:val="001C3D1F"/>
    <w:rsid w:val="001C3DE7"/>
    <w:rsid w:val="001C4200"/>
    <w:rsid w:val="001C49C1"/>
    <w:rsid w:val="001C4EB4"/>
    <w:rsid w:val="001C5281"/>
    <w:rsid w:val="001C52AB"/>
    <w:rsid w:val="001C637A"/>
    <w:rsid w:val="001C6A1C"/>
    <w:rsid w:val="001C6DB4"/>
    <w:rsid w:val="001C6DE9"/>
    <w:rsid w:val="001C7348"/>
    <w:rsid w:val="001C7CF5"/>
    <w:rsid w:val="001C7F12"/>
    <w:rsid w:val="001D0387"/>
    <w:rsid w:val="001D05ED"/>
    <w:rsid w:val="001D07EB"/>
    <w:rsid w:val="001D0B76"/>
    <w:rsid w:val="001D0DC8"/>
    <w:rsid w:val="001D0F84"/>
    <w:rsid w:val="001D11CF"/>
    <w:rsid w:val="001D16E0"/>
    <w:rsid w:val="001D19B7"/>
    <w:rsid w:val="001D1B1F"/>
    <w:rsid w:val="001D1C41"/>
    <w:rsid w:val="001D1C47"/>
    <w:rsid w:val="001D220D"/>
    <w:rsid w:val="001D2C79"/>
    <w:rsid w:val="001D2CE2"/>
    <w:rsid w:val="001D2E0F"/>
    <w:rsid w:val="001D2F71"/>
    <w:rsid w:val="001D2F78"/>
    <w:rsid w:val="001D3899"/>
    <w:rsid w:val="001D4149"/>
    <w:rsid w:val="001D423D"/>
    <w:rsid w:val="001D444D"/>
    <w:rsid w:val="001D4C2D"/>
    <w:rsid w:val="001D4DEA"/>
    <w:rsid w:val="001D5017"/>
    <w:rsid w:val="001D502C"/>
    <w:rsid w:val="001D5C05"/>
    <w:rsid w:val="001D5C8A"/>
    <w:rsid w:val="001D5D34"/>
    <w:rsid w:val="001D5D96"/>
    <w:rsid w:val="001D60DA"/>
    <w:rsid w:val="001D63B6"/>
    <w:rsid w:val="001D6558"/>
    <w:rsid w:val="001D65C1"/>
    <w:rsid w:val="001D6E39"/>
    <w:rsid w:val="001D7FE0"/>
    <w:rsid w:val="001E0185"/>
    <w:rsid w:val="001E0247"/>
    <w:rsid w:val="001E0627"/>
    <w:rsid w:val="001E078A"/>
    <w:rsid w:val="001E0AAA"/>
    <w:rsid w:val="001E0B4D"/>
    <w:rsid w:val="001E0B9F"/>
    <w:rsid w:val="001E1272"/>
    <w:rsid w:val="001E14AC"/>
    <w:rsid w:val="001E1713"/>
    <w:rsid w:val="001E1ABE"/>
    <w:rsid w:val="001E1AC5"/>
    <w:rsid w:val="001E1D07"/>
    <w:rsid w:val="001E20C9"/>
    <w:rsid w:val="001E2205"/>
    <w:rsid w:val="001E274C"/>
    <w:rsid w:val="001E2B0F"/>
    <w:rsid w:val="001E2EC8"/>
    <w:rsid w:val="001E348E"/>
    <w:rsid w:val="001E366E"/>
    <w:rsid w:val="001E37C0"/>
    <w:rsid w:val="001E386F"/>
    <w:rsid w:val="001E3D46"/>
    <w:rsid w:val="001E3F06"/>
    <w:rsid w:val="001E3FDA"/>
    <w:rsid w:val="001E4118"/>
    <w:rsid w:val="001E44E5"/>
    <w:rsid w:val="001E46BD"/>
    <w:rsid w:val="001E47BE"/>
    <w:rsid w:val="001E47F0"/>
    <w:rsid w:val="001E4E39"/>
    <w:rsid w:val="001E4FB3"/>
    <w:rsid w:val="001E5272"/>
    <w:rsid w:val="001E55FB"/>
    <w:rsid w:val="001E5BBB"/>
    <w:rsid w:val="001E5C15"/>
    <w:rsid w:val="001E5E14"/>
    <w:rsid w:val="001E6038"/>
    <w:rsid w:val="001E6106"/>
    <w:rsid w:val="001E61C0"/>
    <w:rsid w:val="001E69C8"/>
    <w:rsid w:val="001E6EE3"/>
    <w:rsid w:val="001E6F79"/>
    <w:rsid w:val="001E6F9F"/>
    <w:rsid w:val="001E71EA"/>
    <w:rsid w:val="001E72C6"/>
    <w:rsid w:val="001E72E8"/>
    <w:rsid w:val="001E7597"/>
    <w:rsid w:val="001E7EC2"/>
    <w:rsid w:val="001E7FDF"/>
    <w:rsid w:val="001F0955"/>
    <w:rsid w:val="001F0CEF"/>
    <w:rsid w:val="001F0E2B"/>
    <w:rsid w:val="001F0ECE"/>
    <w:rsid w:val="001F1283"/>
    <w:rsid w:val="001F12BF"/>
    <w:rsid w:val="001F12C3"/>
    <w:rsid w:val="001F14DB"/>
    <w:rsid w:val="001F1B29"/>
    <w:rsid w:val="001F2472"/>
    <w:rsid w:val="001F24EB"/>
    <w:rsid w:val="001F2A68"/>
    <w:rsid w:val="001F3746"/>
    <w:rsid w:val="001F379F"/>
    <w:rsid w:val="001F3A16"/>
    <w:rsid w:val="001F3A50"/>
    <w:rsid w:val="001F3B05"/>
    <w:rsid w:val="001F3B0A"/>
    <w:rsid w:val="001F3CE8"/>
    <w:rsid w:val="001F407C"/>
    <w:rsid w:val="001F41E5"/>
    <w:rsid w:val="001F431E"/>
    <w:rsid w:val="001F4343"/>
    <w:rsid w:val="001F4A1D"/>
    <w:rsid w:val="001F4A51"/>
    <w:rsid w:val="001F4A87"/>
    <w:rsid w:val="001F4DAA"/>
    <w:rsid w:val="001F4F88"/>
    <w:rsid w:val="001F51FA"/>
    <w:rsid w:val="001F52FC"/>
    <w:rsid w:val="001F549C"/>
    <w:rsid w:val="001F59A0"/>
    <w:rsid w:val="001F6318"/>
    <w:rsid w:val="001F64F8"/>
    <w:rsid w:val="001F6506"/>
    <w:rsid w:val="001F6689"/>
    <w:rsid w:val="001F6A54"/>
    <w:rsid w:val="001F6B16"/>
    <w:rsid w:val="001F6CB0"/>
    <w:rsid w:val="001F6EF8"/>
    <w:rsid w:val="001F6EFF"/>
    <w:rsid w:val="001F72A2"/>
    <w:rsid w:val="001F74A2"/>
    <w:rsid w:val="001F77B1"/>
    <w:rsid w:val="001F77F4"/>
    <w:rsid w:val="001F7A80"/>
    <w:rsid w:val="001F7CE9"/>
    <w:rsid w:val="002009D3"/>
    <w:rsid w:val="00200BF9"/>
    <w:rsid w:val="002010A0"/>
    <w:rsid w:val="0020120A"/>
    <w:rsid w:val="00201255"/>
    <w:rsid w:val="0020177F"/>
    <w:rsid w:val="002018C1"/>
    <w:rsid w:val="00201A0C"/>
    <w:rsid w:val="00201CF0"/>
    <w:rsid w:val="002022BF"/>
    <w:rsid w:val="00202548"/>
    <w:rsid w:val="00202753"/>
    <w:rsid w:val="00202D68"/>
    <w:rsid w:val="00203166"/>
    <w:rsid w:val="0020341A"/>
    <w:rsid w:val="002039C9"/>
    <w:rsid w:val="00204030"/>
    <w:rsid w:val="00204034"/>
    <w:rsid w:val="002044EA"/>
    <w:rsid w:val="00204D0D"/>
    <w:rsid w:val="00204F85"/>
    <w:rsid w:val="00205520"/>
    <w:rsid w:val="00205A79"/>
    <w:rsid w:val="00205A9C"/>
    <w:rsid w:val="00205B38"/>
    <w:rsid w:val="00205D54"/>
    <w:rsid w:val="00205E1D"/>
    <w:rsid w:val="00205EF6"/>
    <w:rsid w:val="00205F86"/>
    <w:rsid w:val="002064EC"/>
    <w:rsid w:val="00206730"/>
    <w:rsid w:val="00206734"/>
    <w:rsid w:val="0020741E"/>
    <w:rsid w:val="0020780D"/>
    <w:rsid w:val="00207B8C"/>
    <w:rsid w:val="00207FC9"/>
    <w:rsid w:val="002101FE"/>
    <w:rsid w:val="0021030A"/>
    <w:rsid w:val="0021031A"/>
    <w:rsid w:val="00210ACD"/>
    <w:rsid w:val="00210BEE"/>
    <w:rsid w:val="00210FEE"/>
    <w:rsid w:val="002110A3"/>
    <w:rsid w:val="002110FF"/>
    <w:rsid w:val="002113FD"/>
    <w:rsid w:val="0021170A"/>
    <w:rsid w:val="00211783"/>
    <w:rsid w:val="002117DF"/>
    <w:rsid w:val="00211AA8"/>
    <w:rsid w:val="00211EB5"/>
    <w:rsid w:val="00211F7A"/>
    <w:rsid w:val="002124A0"/>
    <w:rsid w:val="002125BD"/>
    <w:rsid w:val="0021265A"/>
    <w:rsid w:val="0021319E"/>
    <w:rsid w:val="002135D2"/>
    <w:rsid w:val="0021376C"/>
    <w:rsid w:val="00213854"/>
    <w:rsid w:val="00213911"/>
    <w:rsid w:val="00213D1A"/>
    <w:rsid w:val="0021457B"/>
    <w:rsid w:val="00214798"/>
    <w:rsid w:val="0021481E"/>
    <w:rsid w:val="00214966"/>
    <w:rsid w:val="00214B39"/>
    <w:rsid w:val="00214FB4"/>
    <w:rsid w:val="00215124"/>
    <w:rsid w:val="002152C9"/>
    <w:rsid w:val="00215C78"/>
    <w:rsid w:val="00215CE3"/>
    <w:rsid w:val="00216228"/>
    <w:rsid w:val="00216244"/>
    <w:rsid w:val="0021631D"/>
    <w:rsid w:val="00216883"/>
    <w:rsid w:val="00216BB3"/>
    <w:rsid w:val="00217602"/>
    <w:rsid w:val="00217701"/>
    <w:rsid w:val="00217FA5"/>
    <w:rsid w:val="002211F6"/>
    <w:rsid w:val="002214D7"/>
    <w:rsid w:val="00221645"/>
    <w:rsid w:val="0022169C"/>
    <w:rsid w:val="00221C22"/>
    <w:rsid w:val="00221E24"/>
    <w:rsid w:val="00222033"/>
    <w:rsid w:val="002227E1"/>
    <w:rsid w:val="0022296D"/>
    <w:rsid w:val="00222B70"/>
    <w:rsid w:val="00222E6C"/>
    <w:rsid w:val="002230C2"/>
    <w:rsid w:val="00223A4A"/>
    <w:rsid w:val="00223D12"/>
    <w:rsid w:val="002243CE"/>
    <w:rsid w:val="0022489C"/>
    <w:rsid w:val="00224DAA"/>
    <w:rsid w:val="00224DF0"/>
    <w:rsid w:val="00224FA2"/>
    <w:rsid w:val="00225E7B"/>
    <w:rsid w:val="00225EEE"/>
    <w:rsid w:val="00226406"/>
    <w:rsid w:val="00226585"/>
    <w:rsid w:val="002269DD"/>
    <w:rsid w:val="00227156"/>
    <w:rsid w:val="002279ED"/>
    <w:rsid w:val="00227C08"/>
    <w:rsid w:val="0023058E"/>
    <w:rsid w:val="00230AD5"/>
    <w:rsid w:val="00230B14"/>
    <w:rsid w:val="00230DAB"/>
    <w:rsid w:val="00230EEB"/>
    <w:rsid w:val="00231A5F"/>
    <w:rsid w:val="00231B91"/>
    <w:rsid w:val="00232155"/>
    <w:rsid w:val="002322C3"/>
    <w:rsid w:val="00232493"/>
    <w:rsid w:val="00232640"/>
    <w:rsid w:val="002329A2"/>
    <w:rsid w:val="0023312A"/>
    <w:rsid w:val="0023315E"/>
    <w:rsid w:val="00233212"/>
    <w:rsid w:val="00233523"/>
    <w:rsid w:val="00233E48"/>
    <w:rsid w:val="002346C5"/>
    <w:rsid w:val="00234ABF"/>
    <w:rsid w:val="00234B53"/>
    <w:rsid w:val="0023510D"/>
    <w:rsid w:val="002354F9"/>
    <w:rsid w:val="00235707"/>
    <w:rsid w:val="002358CB"/>
    <w:rsid w:val="00235BD9"/>
    <w:rsid w:val="00235DC6"/>
    <w:rsid w:val="00235EE3"/>
    <w:rsid w:val="00235EF4"/>
    <w:rsid w:val="0023613E"/>
    <w:rsid w:val="00236834"/>
    <w:rsid w:val="002369A8"/>
    <w:rsid w:val="00236A35"/>
    <w:rsid w:val="00236E37"/>
    <w:rsid w:val="00236EC6"/>
    <w:rsid w:val="002374BB"/>
    <w:rsid w:val="0024082C"/>
    <w:rsid w:val="00240926"/>
    <w:rsid w:val="00240B17"/>
    <w:rsid w:val="00240D23"/>
    <w:rsid w:val="0024128E"/>
    <w:rsid w:val="002418E0"/>
    <w:rsid w:val="002420BB"/>
    <w:rsid w:val="002428FE"/>
    <w:rsid w:val="00242C00"/>
    <w:rsid w:val="00242F48"/>
    <w:rsid w:val="00243023"/>
    <w:rsid w:val="0024325B"/>
    <w:rsid w:val="00243375"/>
    <w:rsid w:val="00243B61"/>
    <w:rsid w:val="002447FD"/>
    <w:rsid w:val="00244AB9"/>
    <w:rsid w:val="00244E25"/>
    <w:rsid w:val="00245068"/>
    <w:rsid w:val="002456F0"/>
    <w:rsid w:val="002458C6"/>
    <w:rsid w:val="00245D94"/>
    <w:rsid w:val="00245FD1"/>
    <w:rsid w:val="00246C79"/>
    <w:rsid w:val="00246FA7"/>
    <w:rsid w:val="0024707A"/>
    <w:rsid w:val="002477F3"/>
    <w:rsid w:val="002500BC"/>
    <w:rsid w:val="00250662"/>
    <w:rsid w:val="002507F9"/>
    <w:rsid w:val="00250B90"/>
    <w:rsid w:val="00250C91"/>
    <w:rsid w:val="00250DC1"/>
    <w:rsid w:val="00251198"/>
    <w:rsid w:val="002515B6"/>
    <w:rsid w:val="00251C0C"/>
    <w:rsid w:val="00251D39"/>
    <w:rsid w:val="0025247F"/>
    <w:rsid w:val="002527A2"/>
    <w:rsid w:val="0025286D"/>
    <w:rsid w:val="00252AC5"/>
    <w:rsid w:val="00252C99"/>
    <w:rsid w:val="00252D17"/>
    <w:rsid w:val="00253231"/>
    <w:rsid w:val="002536E2"/>
    <w:rsid w:val="00253809"/>
    <w:rsid w:val="00253824"/>
    <w:rsid w:val="00253874"/>
    <w:rsid w:val="002538C5"/>
    <w:rsid w:val="00253977"/>
    <w:rsid w:val="00253E73"/>
    <w:rsid w:val="002542B1"/>
    <w:rsid w:val="002545BB"/>
    <w:rsid w:val="00254F32"/>
    <w:rsid w:val="00255089"/>
    <w:rsid w:val="00255CF0"/>
    <w:rsid w:val="00255E93"/>
    <w:rsid w:val="00255FB6"/>
    <w:rsid w:val="00255FED"/>
    <w:rsid w:val="00256498"/>
    <w:rsid w:val="0025654C"/>
    <w:rsid w:val="00256B5F"/>
    <w:rsid w:val="00256DB0"/>
    <w:rsid w:val="00257045"/>
    <w:rsid w:val="00257B07"/>
    <w:rsid w:val="002602D7"/>
    <w:rsid w:val="002602F1"/>
    <w:rsid w:val="002606E8"/>
    <w:rsid w:val="0026086F"/>
    <w:rsid w:val="00260D08"/>
    <w:rsid w:val="002611A9"/>
    <w:rsid w:val="002611D4"/>
    <w:rsid w:val="00261306"/>
    <w:rsid w:val="00261348"/>
    <w:rsid w:val="0026138B"/>
    <w:rsid w:val="00261549"/>
    <w:rsid w:val="002617CA"/>
    <w:rsid w:val="00261EA0"/>
    <w:rsid w:val="00262177"/>
    <w:rsid w:val="002624B4"/>
    <w:rsid w:val="002625A2"/>
    <w:rsid w:val="00262D80"/>
    <w:rsid w:val="00262EA1"/>
    <w:rsid w:val="00263505"/>
    <w:rsid w:val="00263606"/>
    <w:rsid w:val="00263641"/>
    <w:rsid w:val="002637F9"/>
    <w:rsid w:val="00263911"/>
    <w:rsid w:val="00263AA4"/>
    <w:rsid w:val="00264248"/>
    <w:rsid w:val="00264A3E"/>
    <w:rsid w:val="002651AF"/>
    <w:rsid w:val="00265451"/>
    <w:rsid w:val="002654C6"/>
    <w:rsid w:val="00265710"/>
    <w:rsid w:val="00265ACF"/>
    <w:rsid w:val="00265C0F"/>
    <w:rsid w:val="002660E4"/>
    <w:rsid w:val="00266522"/>
    <w:rsid w:val="002665D7"/>
    <w:rsid w:val="0026672E"/>
    <w:rsid w:val="00266748"/>
    <w:rsid w:val="002671D6"/>
    <w:rsid w:val="00267229"/>
    <w:rsid w:val="002707AE"/>
    <w:rsid w:val="002709D2"/>
    <w:rsid w:val="00270A84"/>
    <w:rsid w:val="00270C68"/>
    <w:rsid w:val="00270C93"/>
    <w:rsid w:val="00270F31"/>
    <w:rsid w:val="00271528"/>
    <w:rsid w:val="002719FC"/>
    <w:rsid w:val="00271EAD"/>
    <w:rsid w:val="002724B4"/>
    <w:rsid w:val="00272C1E"/>
    <w:rsid w:val="00272EC4"/>
    <w:rsid w:val="0027320F"/>
    <w:rsid w:val="00273531"/>
    <w:rsid w:val="00273714"/>
    <w:rsid w:val="0027391B"/>
    <w:rsid w:val="00273BC0"/>
    <w:rsid w:val="00273DCF"/>
    <w:rsid w:val="00273DF4"/>
    <w:rsid w:val="00273ECB"/>
    <w:rsid w:val="00274054"/>
    <w:rsid w:val="002747C9"/>
    <w:rsid w:val="002749B0"/>
    <w:rsid w:val="0027532F"/>
    <w:rsid w:val="002757B5"/>
    <w:rsid w:val="00275891"/>
    <w:rsid w:val="00275B28"/>
    <w:rsid w:val="002760B9"/>
    <w:rsid w:val="00276797"/>
    <w:rsid w:val="00276C3D"/>
    <w:rsid w:val="00276D07"/>
    <w:rsid w:val="00276D27"/>
    <w:rsid w:val="00276E57"/>
    <w:rsid w:val="002770D0"/>
    <w:rsid w:val="00277171"/>
    <w:rsid w:val="002772BC"/>
    <w:rsid w:val="0027776F"/>
    <w:rsid w:val="0028008E"/>
    <w:rsid w:val="002805F4"/>
    <w:rsid w:val="00280709"/>
    <w:rsid w:val="00280910"/>
    <w:rsid w:val="002809E9"/>
    <w:rsid w:val="00280A17"/>
    <w:rsid w:val="00280BD7"/>
    <w:rsid w:val="002811D0"/>
    <w:rsid w:val="0028163D"/>
    <w:rsid w:val="00281734"/>
    <w:rsid w:val="00281CAA"/>
    <w:rsid w:val="0028239B"/>
    <w:rsid w:val="00282A0F"/>
    <w:rsid w:val="00282A49"/>
    <w:rsid w:val="00282D21"/>
    <w:rsid w:val="0028370B"/>
    <w:rsid w:val="00283AA3"/>
    <w:rsid w:val="00283AE1"/>
    <w:rsid w:val="00283C3F"/>
    <w:rsid w:val="00283DD7"/>
    <w:rsid w:val="00283FAD"/>
    <w:rsid w:val="00283FB3"/>
    <w:rsid w:val="00284015"/>
    <w:rsid w:val="002840B9"/>
    <w:rsid w:val="00284738"/>
    <w:rsid w:val="00284802"/>
    <w:rsid w:val="00284D3E"/>
    <w:rsid w:val="002852D5"/>
    <w:rsid w:val="00285A5D"/>
    <w:rsid w:val="00285D18"/>
    <w:rsid w:val="00285FB7"/>
    <w:rsid w:val="00286CAC"/>
    <w:rsid w:val="00287050"/>
    <w:rsid w:val="00287280"/>
    <w:rsid w:val="0028743F"/>
    <w:rsid w:val="00287908"/>
    <w:rsid w:val="00287990"/>
    <w:rsid w:val="00287CFE"/>
    <w:rsid w:val="0029026E"/>
    <w:rsid w:val="00290626"/>
    <w:rsid w:val="00291E3E"/>
    <w:rsid w:val="00292091"/>
    <w:rsid w:val="002921A2"/>
    <w:rsid w:val="00292AF4"/>
    <w:rsid w:val="00292AFB"/>
    <w:rsid w:val="00292CBB"/>
    <w:rsid w:val="00292F25"/>
    <w:rsid w:val="00292FF3"/>
    <w:rsid w:val="00293267"/>
    <w:rsid w:val="002935F4"/>
    <w:rsid w:val="00293C5F"/>
    <w:rsid w:val="00293D00"/>
    <w:rsid w:val="00293D68"/>
    <w:rsid w:val="00293F08"/>
    <w:rsid w:val="00295134"/>
    <w:rsid w:val="0029595E"/>
    <w:rsid w:val="00295D7A"/>
    <w:rsid w:val="00296244"/>
    <w:rsid w:val="00296468"/>
    <w:rsid w:val="00296639"/>
    <w:rsid w:val="002966A5"/>
    <w:rsid w:val="00296A39"/>
    <w:rsid w:val="00296D6C"/>
    <w:rsid w:val="00296EF6"/>
    <w:rsid w:val="00297077"/>
    <w:rsid w:val="00297EEF"/>
    <w:rsid w:val="00297F71"/>
    <w:rsid w:val="00297FE0"/>
    <w:rsid w:val="002A000E"/>
    <w:rsid w:val="002A017C"/>
    <w:rsid w:val="002A07D0"/>
    <w:rsid w:val="002A0821"/>
    <w:rsid w:val="002A0FBE"/>
    <w:rsid w:val="002A134F"/>
    <w:rsid w:val="002A1388"/>
    <w:rsid w:val="002A1960"/>
    <w:rsid w:val="002A19DF"/>
    <w:rsid w:val="002A1D02"/>
    <w:rsid w:val="002A23FB"/>
    <w:rsid w:val="002A24FE"/>
    <w:rsid w:val="002A2577"/>
    <w:rsid w:val="002A280A"/>
    <w:rsid w:val="002A29BF"/>
    <w:rsid w:val="002A3893"/>
    <w:rsid w:val="002A3F95"/>
    <w:rsid w:val="002A4184"/>
    <w:rsid w:val="002A421A"/>
    <w:rsid w:val="002A424E"/>
    <w:rsid w:val="002A47C2"/>
    <w:rsid w:val="002A4B12"/>
    <w:rsid w:val="002A5131"/>
    <w:rsid w:val="002A5745"/>
    <w:rsid w:val="002A584F"/>
    <w:rsid w:val="002A5D58"/>
    <w:rsid w:val="002A5F66"/>
    <w:rsid w:val="002A6475"/>
    <w:rsid w:val="002A6737"/>
    <w:rsid w:val="002A6EA4"/>
    <w:rsid w:val="002A75E2"/>
    <w:rsid w:val="002A7D81"/>
    <w:rsid w:val="002B085E"/>
    <w:rsid w:val="002B0F97"/>
    <w:rsid w:val="002B0FF4"/>
    <w:rsid w:val="002B1119"/>
    <w:rsid w:val="002B11AE"/>
    <w:rsid w:val="002B1555"/>
    <w:rsid w:val="002B1650"/>
    <w:rsid w:val="002B1980"/>
    <w:rsid w:val="002B1A0D"/>
    <w:rsid w:val="002B1BEF"/>
    <w:rsid w:val="002B2741"/>
    <w:rsid w:val="002B29B7"/>
    <w:rsid w:val="002B30CC"/>
    <w:rsid w:val="002B376D"/>
    <w:rsid w:val="002B3B8E"/>
    <w:rsid w:val="002B409A"/>
    <w:rsid w:val="002B4B56"/>
    <w:rsid w:val="002B4B67"/>
    <w:rsid w:val="002B4C03"/>
    <w:rsid w:val="002B4C75"/>
    <w:rsid w:val="002B4FB4"/>
    <w:rsid w:val="002B51DC"/>
    <w:rsid w:val="002B5249"/>
    <w:rsid w:val="002B5BBB"/>
    <w:rsid w:val="002B6052"/>
    <w:rsid w:val="002B61AD"/>
    <w:rsid w:val="002B6494"/>
    <w:rsid w:val="002B68E8"/>
    <w:rsid w:val="002B6C24"/>
    <w:rsid w:val="002B70CB"/>
    <w:rsid w:val="002B71EB"/>
    <w:rsid w:val="002B73EF"/>
    <w:rsid w:val="002B790E"/>
    <w:rsid w:val="002B7CF0"/>
    <w:rsid w:val="002C13F4"/>
    <w:rsid w:val="002C1B9B"/>
    <w:rsid w:val="002C2005"/>
    <w:rsid w:val="002C22F6"/>
    <w:rsid w:val="002C2320"/>
    <w:rsid w:val="002C2445"/>
    <w:rsid w:val="002C2735"/>
    <w:rsid w:val="002C3219"/>
    <w:rsid w:val="002C3849"/>
    <w:rsid w:val="002C3AC4"/>
    <w:rsid w:val="002C3D6F"/>
    <w:rsid w:val="002C3DEA"/>
    <w:rsid w:val="002C3F3E"/>
    <w:rsid w:val="002C3FB4"/>
    <w:rsid w:val="002C47F4"/>
    <w:rsid w:val="002C4ADB"/>
    <w:rsid w:val="002C5414"/>
    <w:rsid w:val="002C5665"/>
    <w:rsid w:val="002C5A06"/>
    <w:rsid w:val="002C5CA5"/>
    <w:rsid w:val="002C6BFF"/>
    <w:rsid w:val="002C77DE"/>
    <w:rsid w:val="002C7CDC"/>
    <w:rsid w:val="002D04B0"/>
    <w:rsid w:val="002D0544"/>
    <w:rsid w:val="002D08E6"/>
    <w:rsid w:val="002D0BDA"/>
    <w:rsid w:val="002D136D"/>
    <w:rsid w:val="002D18ED"/>
    <w:rsid w:val="002D1A3A"/>
    <w:rsid w:val="002D1AEC"/>
    <w:rsid w:val="002D1B04"/>
    <w:rsid w:val="002D2582"/>
    <w:rsid w:val="002D2614"/>
    <w:rsid w:val="002D287D"/>
    <w:rsid w:val="002D2FDC"/>
    <w:rsid w:val="002D32E6"/>
    <w:rsid w:val="002D3D56"/>
    <w:rsid w:val="002D3EDF"/>
    <w:rsid w:val="002D40A4"/>
    <w:rsid w:val="002D4969"/>
    <w:rsid w:val="002D4E40"/>
    <w:rsid w:val="002D5382"/>
    <w:rsid w:val="002D5D30"/>
    <w:rsid w:val="002D5D7E"/>
    <w:rsid w:val="002D6124"/>
    <w:rsid w:val="002D68D0"/>
    <w:rsid w:val="002D6DB5"/>
    <w:rsid w:val="002D6EB7"/>
    <w:rsid w:val="002D7596"/>
    <w:rsid w:val="002D75CC"/>
    <w:rsid w:val="002D77DF"/>
    <w:rsid w:val="002D7A31"/>
    <w:rsid w:val="002D7B7E"/>
    <w:rsid w:val="002D7D03"/>
    <w:rsid w:val="002E00BF"/>
    <w:rsid w:val="002E00EB"/>
    <w:rsid w:val="002E071B"/>
    <w:rsid w:val="002E07D1"/>
    <w:rsid w:val="002E0A8B"/>
    <w:rsid w:val="002E165B"/>
    <w:rsid w:val="002E17C3"/>
    <w:rsid w:val="002E1BB5"/>
    <w:rsid w:val="002E1EE4"/>
    <w:rsid w:val="002E1F46"/>
    <w:rsid w:val="002E2272"/>
    <w:rsid w:val="002E266A"/>
    <w:rsid w:val="002E278D"/>
    <w:rsid w:val="002E28A4"/>
    <w:rsid w:val="002E2B6D"/>
    <w:rsid w:val="002E2C0E"/>
    <w:rsid w:val="002E2C93"/>
    <w:rsid w:val="002E2E38"/>
    <w:rsid w:val="002E2FC3"/>
    <w:rsid w:val="002E3173"/>
    <w:rsid w:val="002E3315"/>
    <w:rsid w:val="002E3316"/>
    <w:rsid w:val="002E3359"/>
    <w:rsid w:val="002E35AD"/>
    <w:rsid w:val="002E36AB"/>
    <w:rsid w:val="002E3B11"/>
    <w:rsid w:val="002E4326"/>
    <w:rsid w:val="002E4C91"/>
    <w:rsid w:val="002E519A"/>
    <w:rsid w:val="002E54A1"/>
    <w:rsid w:val="002E5797"/>
    <w:rsid w:val="002E5FE0"/>
    <w:rsid w:val="002E624F"/>
    <w:rsid w:val="002E6922"/>
    <w:rsid w:val="002E6D0F"/>
    <w:rsid w:val="002E6E95"/>
    <w:rsid w:val="002E6F58"/>
    <w:rsid w:val="002E7207"/>
    <w:rsid w:val="002E77FE"/>
    <w:rsid w:val="002E7A3E"/>
    <w:rsid w:val="002E7FFE"/>
    <w:rsid w:val="002F0064"/>
    <w:rsid w:val="002F0239"/>
    <w:rsid w:val="002F02DD"/>
    <w:rsid w:val="002F0AD5"/>
    <w:rsid w:val="002F0D45"/>
    <w:rsid w:val="002F14AB"/>
    <w:rsid w:val="002F1724"/>
    <w:rsid w:val="002F1733"/>
    <w:rsid w:val="002F1BA6"/>
    <w:rsid w:val="002F1EE3"/>
    <w:rsid w:val="002F210B"/>
    <w:rsid w:val="002F2357"/>
    <w:rsid w:val="002F2671"/>
    <w:rsid w:val="002F2962"/>
    <w:rsid w:val="002F30C0"/>
    <w:rsid w:val="002F314D"/>
    <w:rsid w:val="002F39FE"/>
    <w:rsid w:val="002F3CD9"/>
    <w:rsid w:val="002F40AA"/>
    <w:rsid w:val="002F414A"/>
    <w:rsid w:val="002F4251"/>
    <w:rsid w:val="002F44A5"/>
    <w:rsid w:val="002F45FD"/>
    <w:rsid w:val="002F4740"/>
    <w:rsid w:val="002F50D5"/>
    <w:rsid w:val="002F536F"/>
    <w:rsid w:val="002F5458"/>
    <w:rsid w:val="002F54E9"/>
    <w:rsid w:val="002F5501"/>
    <w:rsid w:val="002F553C"/>
    <w:rsid w:val="002F5775"/>
    <w:rsid w:val="002F57A5"/>
    <w:rsid w:val="002F5845"/>
    <w:rsid w:val="002F5EAC"/>
    <w:rsid w:val="002F5EDD"/>
    <w:rsid w:val="002F62D8"/>
    <w:rsid w:val="002F630E"/>
    <w:rsid w:val="002F64A1"/>
    <w:rsid w:val="002F6591"/>
    <w:rsid w:val="002F65E3"/>
    <w:rsid w:val="002F672B"/>
    <w:rsid w:val="002F6CAF"/>
    <w:rsid w:val="002F6DAB"/>
    <w:rsid w:val="002F7017"/>
    <w:rsid w:val="002F7DAE"/>
    <w:rsid w:val="002F7F33"/>
    <w:rsid w:val="002F7F38"/>
    <w:rsid w:val="00300425"/>
    <w:rsid w:val="00300533"/>
    <w:rsid w:val="003008FC"/>
    <w:rsid w:val="00300CEA"/>
    <w:rsid w:val="00300D61"/>
    <w:rsid w:val="00300E8C"/>
    <w:rsid w:val="003011C6"/>
    <w:rsid w:val="00301419"/>
    <w:rsid w:val="00301695"/>
    <w:rsid w:val="00301CD0"/>
    <w:rsid w:val="00301DE4"/>
    <w:rsid w:val="00301E90"/>
    <w:rsid w:val="00301FA3"/>
    <w:rsid w:val="00302853"/>
    <w:rsid w:val="003028B1"/>
    <w:rsid w:val="00302BB2"/>
    <w:rsid w:val="00303129"/>
    <w:rsid w:val="003035B1"/>
    <w:rsid w:val="003037DE"/>
    <w:rsid w:val="00304129"/>
    <w:rsid w:val="003042F2"/>
    <w:rsid w:val="003049AA"/>
    <w:rsid w:val="00304B5E"/>
    <w:rsid w:val="00304E56"/>
    <w:rsid w:val="00304EAC"/>
    <w:rsid w:val="00304EF4"/>
    <w:rsid w:val="003053C2"/>
    <w:rsid w:val="003062ED"/>
    <w:rsid w:val="00306638"/>
    <w:rsid w:val="003067FD"/>
    <w:rsid w:val="00306AA0"/>
    <w:rsid w:val="003073D2"/>
    <w:rsid w:val="00307570"/>
    <w:rsid w:val="00307652"/>
    <w:rsid w:val="00307926"/>
    <w:rsid w:val="0031078E"/>
    <w:rsid w:val="00310AD6"/>
    <w:rsid w:val="00310C40"/>
    <w:rsid w:val="00310D6B"/>
    <w:rsid w:val="00310EDF"/>
    <w:rsid w:val="00311453"/>
    <w:rsid w:val="003116CA"/>
    <w:rsid w:val="00311732"/>
    <w:rsid w:val="00311CA2"/>
    <w:rsid w:val="00311F4C"/>
    <w:rsid w:val="0031220B"/>
    <w:rsid w:val="003122EB"/>
    <w:rsid w:val="00312644"/>
    <w:rsid w:val="00312FA9"/>
    <w:rsid w:val="00313467"/>
    <w:rsid w:val="0031360A"/>
    <w:rsid w:val="0031383C"/>
    <w:rsid w:val="00313C1A"/>
    <w:rsid w:val="00313D5C"/>
    <w:rsid w:val="00313F37"/>
    <w:rsid w:val="00314131"/>
    <w:rsid w:val="003152EC"/>
    <w:rsid w:val="0031571D"/>
    <w:rsid w:val="003157EF"/>
    <w:rsid w:val="00315EE2"/>
    <w:rsid w:val="00315F4C"/>
    <w:rsid w:val="0031678B"/>
    <w:rsid w:val="00317474"/>
    <w:rsid w:val="00317F90"/>
    <w:rsid w:val="0032003A"/>
    <w:rsid w:val="003206EB"/>
    <w:rsid w:val="00320AD2"/>
    <w:rsid w:val="00320FE7"/>
    <w:rsid w:val="003211C5"/>
    <w:rsid w:val="00321314"/>
    <w:rsid w:val="00321B32"/>
    <w:rsid w:val="00322459"/>
    <w:rsid w:val="0032278D"/>
    <w:rsid w:val="003229C7"/>
    <w:rsid w:val="00322A7A"/>
    <w:rsid w:val="00323044"/>
    <w:rsid w:val="00323772"/>
    <w:rsid w:val="003237A6"/>
    <w:rsid w:val="00323823"/>
    <w:rsid w:val="003244C4"/>
    <w:rsid w:val="00324714"/>
    <w:rsid w:val="00324B99"/>
    <w:rsid w:val="00324C9E"/>
    <w:rsid w:val="003254DF"/>
    <w:rsid w:val="00325786"/>
    <w:rsid w:val="0032597A"/>
    <w:rsid w:val="00325A85"/>
    <w:rsid w:val="00325F76"/>
    <w:rsid w:val="00326045"/>
    <w:rsid w:val="003266D2"/>
    <w:rsid w:val="003267D1"/>
    <w:rsid w:val="00326D85"/>
    <w:rsid w:val="00326E13"/>
    <w:rsid w:val="003271C1"/>
    <w:rsid w:val="0033008D"/>
    <w:rsid w:val="003304A7"/>
    <w:rsid w:val="003307FE"/>
    <w:rsid w:val="00330888"/>
    <w:rsid w:val="00331045"/>
    <w:rsid w:val="00331116"/>
    <w:rsid w:val="00331B51"/>
    <w:rsid w:val="0033213A"/>
    <w:rsid w:val="0033219D"/>
    <w:rsid w:val="00332A94"/>
    <w:rsid w:val="00333081"/>
    <w:rsid w:val="003330FB"/>
    <w:rsid w:val="00333191"/>
    <w:rsid w:val="003332D7"/>
    <w:rsid w:val="00334661"/>
    <w:rsid w:val="003348C8"/>
    <w:rsid w:val="003349F6"/>
    <w:rsid w:val="00334AE0"/>
    <w:rsid w:val="00334C39"/>
    <w:rsid w:val="00334E43"/>
    <w:rsid w:val="00335231"/>
    <w:rsid w:val="00335443"/>
    <w:rsid w:val="00335545"/>
    <w:rsid w:val="003360C9"/>
    <w:rsid w:val="00336A53"/>
    <w:rsid w:val="0033764E"/>
    <w:rsid w:val="00337791"/>
    <w:rsid w:val="00337B6E"/>
    <w:rsid w:val="00337DCF"/>
    <w:rsid w:val="003402F7"/>
    <w:rsid w:val="00340482"/>
    <w:rsid w:val="0034050D"/>
    <w:rsid w:val="0034056D"/>
    <w:rsid w:val="003407A6"/>
    <w:rsid w:val="003408CB"/>
    <w:rsid w:val="00340D27"/>
    <w:rsid w:val="00340F18"/>
    <w:rsid w:val="0034125C"/>
    <w:rsid w:val="003418AE"/>
    <w:rsid w:val="0034192C"/>
    <w:rsid w:val="00341C5F"/>
    <w:rsid w:val="00341E3A"/>
    <w:rsid w:val="00342171"/>
    <w:rsid w:val="0034241F"/>
    <w:rsid w:val="00342498"/>
    <w:rsid w:val="0034282E"/>
    <w:rsid w:val="00342F27"/>
    <w:rsid w:val="00343186"/>
    <w:rsid w:val="00343335"/>
    <w:rsid w:val="00343566"/>
    <w:rsid w:val="0034384E"/>
    <w:rsid w:val="0034386A"/>
    <w:rsid w:val="00343DFE"/>
    <w:rsid w:val="00343F1A"/>
    <w:rsid w:val="00344084"/>
    <w:rsid w:val="003440F3"/>
    <w:rsid w:val="00344281"/>
    <w:rsid w:val="003447C0"/>
    <w:rsid w:val="00344B51"/>
    <w:rsid w:val="00344B6C"/>
    <w:rsid w:val="00344C7E"/>
    <w:rsid w:val="00344DAB"/>
    <w:rsid w:val="00345253"/>
    <w:rsid w:val="003452D9"/>
    <w:rsid w:val="0034540A"/>
    <w:rsid w:val="00345655"/>
    <w:rsid w:val="00345A4A"/>
    <w:rsid w:val="00345B91"/>
    <w:rsid w:val="00345E61"/>
    <w:rsid w:val="00345E92"/>
    <w:rsid w:val="00345F1B"/>
    <w:rsid w:val="00346640"/>
    <w:rsid w:val="0034692B"/>
    <w:rsid w:val="00347257"/>
    <w:rsid w:val="0034757A"/>
    <w:rsid w:val="00347811"/>
    <w:rsid w:val="003502F6"/>
    <w:rsid w:val="003505A7"/>
    <w:rsid w:val="0035094B"/>
    <w:rsid w:val="00350B41"/>
    <w:rsid w:val="00351139"/>
    <w:rsid w:val="00351291"/>
    <w:rsid w:val="003515B4"/>
    <w:rsid w:val="00351771"/>
    <w:rsid w:val="0035220D"/>
    <w:rsid w:val="00353F23"/>
    <w:rsid w:val="003542B8"/>
    <w:rsid w:val="003542E6"/>
    <w:rsid w:val="003549EE"/>
    <w:rsid w:val="00354C48"/>
    <w:rsid w:val="00355594"/>
    <w:rsid w:val="003556B8"/>
    <w:rsid w:val="00355B77"/>
    <w:rsid w:val="00355C2D"/>
    <w:rsid w:val="00356692"/>
    <w:rsid w:val="00356953"/>
    <w:rsid w:val="00356E91"/>
    <w:rsid w:val="00356FA1"/>
    <w:rsid w:val="00357591"/>
    <w:rsid w:val="003575A1"/>
    <w:rsid w:val="003578D5"/>
    <w:rsid w:val="00357A76"/>
    <w:rsid w:val="0036043E"/>
    <w:rsid w:val="003606B1"/>
    <w:rsid w:val="003607CD"/>
    <w:rsid w:val="00360E16"/>
    <w:rsid w:val="00360E84"/>
    <w:rsid w:val="00361029"/>
    <w:rsid w:val="00361110"/>
    <w:rsid w:val="0036145E"/>
    <w:rsid w:val="003615DD"/>
    <w:rsid w:val="00361ACD"/>
    <w:rsid w:val="00361DBF"/>
    <w:rsid w:val="00362331"/>
    <w:rsid w:val="0036235B"/>
    <w:rsid w:val="0036239A"/>
    <w:rsid w:val="0036239B"/>
    <w:rsid w:val="003624AB"/>
    <w:rsid w:val="003626F6"/>
    <w:rsid w:val="003628F9"/>
    <w:rsid w:val="00363006"/>
    <w:rsid w:val="0036303F"/>
    <w:rsid w:val="003636D3"/>
    <w:rsid w:val="0036397E"/>
    <w:rsid w:val="00363BA3"/>
    <w:rsid w:val="00363D46"/>
    <w:rsid w:val="00363DCB"/>
    <w:rsid w:val="00364231"/>
    <w:rsid w:val="0036424E"/>
    <w:rsid w:val="003646CB"/>
    <w:rsid w:val="00364897"/>
    <w:rsid w:val="00364AA9"/>
    <w:rsid w:val="00364D90"/>
    <w:rsid w:val="00364DFC"/>
    <w:rsid w:val="00364E06"/>
    <w:rsid w:val="003653E4"/>
    <w:rsid w:val="00365737"/>
    <w:rsid w:val="003659EF"/>
    <w:rsid w:val="00365E26"/>
    <w:rsid w:val="00366284"/>
    <w:rsid w:val="003665B7"/>
    <w:rsid w:val="003666FC"/>
    <w:rsid w:val="0036679B"/>
    <w:rsid w:val="00366AA0"/>
    <w:rsid w:val="003673C3"/>
    <w:rsid w:val="00367C02"/>
    <w:rsid w:val="00367EC3"/>
    <w:rsid w:val="00367FBC"/>
    <w:rsid w:val="00370720"/>
    <w:rsid w:val="00370844"/>
    <w:rsid w:val="00370920"/>
    <w:rsid w:val="00370B3C"/>
    <w:rsid w:val="00370EC6"/>
    <w:rsid w:val="003711B2"/>
    <w:rsid w:val="00371202"/>
    <w:rsid w:val="0037135D"/>
    <w:rsid w:val="003716A5"/>
    <w:rsid w:val="00371EA0"/>
    <w:rsid w:val="00372239"/>
    <w:rsid w:val="00372772"/>
    <w:rsid w:val="00372A3D"/>
    <w:rsid w:val="00372C49"/>
    <w:rsid w:val="00372CF3"/>
    <w:rsid w:val="00373023"/>
    <w:rsid w:val="00373157"/>
    <w:rsid w:val="003732F3"/>
    <w:rsid w:val="00373424"/>
    <w:rsid w:val="003735B4"/>
    <w:rsid w:val="003739F6"/>
    <w:rsid w:val="00373E30"/>
    <w:rsid w:val="00373E46"/>
    <w:rsid w:val="00374142"/>
    <w:rsid w:val="0037442B"/>
    <w:rsid w:val="003749D7"/>
    <w:rsid w:val="00374E6C"/>
    <w:rsid w:val="0037522B"/>
    <w:rsid w:val="003759EF"/>
    <w:rsid w:val="00375C8D"/>
    <w:rsid w:val="00375CF9"/>
    <w:rsid w:val="00375D9C"/>
    <w:rsid w:val="00376470"/>
    <w:rsid w:val="00376490"/>
    <w:rsid w:val="00376C72"/>
    <w:rsid w:val="00376DBB"/>
    <w:rsid w:val="00376EFA"/>
    <w:rsid w:val="003770DB"/>
    <w:rsid w:val="00377310"/>
    <w:rsid w:val="00377530"/>
    <w:rsid w:val="0037756C"/>
    <w:rsid w:val="00377693"/>
    <w:rsid w:val="00377950"/>
    <w:rsid w:val="003779EC"/>
    <w:rsid w:val="003801E3"/>
    <w:rsid w:val="0038081E"/>
    <w:rsid w:val="00380B6E"/>
    <w:rsid w:val="00380BA7"/>
    <w:rsid w:val="00381ACE"/>
    <w:rsid w:val="00381C5D"/>
    <w:rsid w:val="00382102"/>
    <w:rsid w:val="0038224B"/>
    <w:rsid w:val="003830B1"/>
    <w:rsid w:val="00383323"/>
    <w:rsid w:val="00383401"/>
    <w:rsid w:val="00383702"/>
    <w:rsid w:val="00383C45"/>
    <w:rsid w:val="00383F1D"/>
    <w:rsid w:val="00383F5F"/>
    <w:rsid w:val="003843AC"/>
    <w:rsid w:val="00384A60"/>
    <w:rsid w:val="00384B3C"/>
    <w:rsid w:val="00384B4D"/>
    <w:rsid w:val="00384C04"/>
    <w:rsid w:val="00385228"/>
    <w:rsid w:val="00385C00"/>
    <w:rsid w:val="00386341"/>
    <w:rsid w:val="0038674F"/>
    <w:rsid w:val="003873F5"/>
    <w:rsid w:val="00387DEC"/>
    <w:rsid w:val="00387E4B"/>
    <w:rsid w:val="00387F42"/>
    <w:rsid w:val="00390371"/>
    <w:rsid w:val="003906F4"/>
    <w:rsid w:val="00390756"/>
    <w:rsid w:val="00390A66"/>
    <w:rsid w:val="00390F5C"/>
    <w:rsid w:val="0039173A"/>
    <w:rsid w:val="003918BD"/>
    <w:rsid w:val="003918FA"/>
    <w:rsid w:val="00391CE2"/>
    <w:rsid w:val="00391D7E"/>
    <w:rsid w:val="003929C5"/>
    <w:rsid w:val="00392A27"/>
    <w:rsid w:val="00392CF7"/>
    <w:rsid w:val="00392EC4"/>
    <w:rsid w:val="00393332"/>
    <w:rsid w:val="003933BC"/>
    <w:rsid w:val="003934CA"/>
    <w:rsid w:val="00393D0B"/>
    <w:rsid w:val="00393F81"/>
    <w:rsid w:val="003946E8"/>
    <w:rsid w:val="00395172"/>
    <w:rsid w:val="00395696"/>
    <w:rsid w:val="0039590B"/>
    <w:rsid w:val="003959B9"/>
    <w:rsid w:val="00396723"/>
    <w:rsid w:val="00397691"/>
    <w:rsid w:val="00397B40"/>
    <w:rsid w:val="00397D1D"/>
    <w:rsid w:val="003A003A"/>
    <w:rsid w:val="003A065D"/>
    <w:rsid w:val="003A07BC"/>
    <w:rsid w:val="003A0BFB"/>
    <w:rsid w:val="003A0DBF"/>
    <w:rsid w:val="003A118B"/>
    <w:rsid w:val="003A152C"/>
    <w:rsid w:val="003A1811"/>
    <w:rsid w:val="003A1C98"/>
    <w:rsid w:val="003A1D2C"/>
    <w:rsid w:val="003A213F"/>
    <w:rsid w:val="003A2424"/>
    <w:rsid w:val="003A268C"/>
    <w:rsid w:val="003A2795"/>
    <w:rsid w:val="003A2F7A"/>
    <w:rsid w:val="003A314D"/>
    <w:rsid w:val="003A426D"/>
    <w:rsid w:val="003A4318"/>
    <w:rsid w:val="003A4760"/>
    <w:rsid w:val="003A4D6E"/>
    <w:rsid w:val="003A51A2"/>
    <w:rsid w:val="003A51C8"/>
    <w:rsid w:val="003A5B69"/>
    <w:rsid w:val="003A5F3F"/>
    <w:rsid w:val="003A6021"/>
    <w:rsid w:val="003A62E8"/>
    <w:rsid w:val="003A6612"/>
    <w:rsid w:val="003A6775"/>
    <w:rsid w:val="003A6862"/>
    <w:rsid w:val="003A68DC"/>
    <w:rsid w:val="003A6ACF"/>
    <w:rsid w:val="003A6B9D"/>
    <w:rsid w:val="003A6E59"/>
    <w:rsid w:val="003A7012"/>
    <w:rsid w:val="003A75B4"/>
    <w:rsid w:val="003A7B2F"/>
    <w:rsid w:val="003A7D54"/>
    <w:rsid w:val="003B070C"/>
    <w:rsid w:val="003B07D8"/>
    <w:rsid w:val="003B08DA"/>
    <w:rsid w:val="003B0935"/>
    <w:rsid w:val="003B0B84"/>
    <w:rsid w:val="003B0BE2"/>
    <w:rsid w:val="003B0CE4"/>
    <w:rsid w:val="003B1593"/>
    <w:rsid w:val="003B190F"/>
    <w:rsid w:val="003B1ADE"/>
    <w:rsid w:val="003B1CFF"/>
    <w:rsid w:val="003B1F06"/>
    <w:rsid w:val="003B1F81"/>
    <w:rsid w:val="003B22D0"/>
    <w:rsid w:val="003B27D6"/>
    <w:rsid w:val="003B284B"/>
    <w:rsid w:val="003B295B"/>
    <w:rsid w:val="003B2B73"/>
    <w:rsid w:val="003B2FB7"/>
    <w:rsid w:val="003B37A8"/>
    <w:rsid w:val="003B37B6"/>
    <w:rsid w:val="003B3A41"/>
    <w:rsid w:val="003B3C14"/>
    <w:rsid w:val="003B40F2"/>
    <w:rsid w:val="003B4A9F"/>
    <w:rsid w:val="003B4FF5"/>
    <w:rsid w:val="003B51E0"/>
    <w:rsid w:val="003B5304"/>
    <w:rsid w:val="003B53BF"/>
    <w:rsid w:val="003B5702"/>
    <w:rsid w:val="003B5DDE"/>
    <w:rsid w:val="003B5E16"/>
    <w:rsid w:val="003B5EA4"/>
    <w:rsid w:val="003B5FE6"/>
    <w:rsid w:val="003B67A0"/>
    <w:rsid w:val="003B67C9"/>
    <w:rsid w:val="003B6817"/>
    <w:rsid w:val="003B684E"/>
    <w:rsid w:val="003B68D8"/>
    <w:rsid w:val="003B6B29"/>
    <w:rsid w:val="003B6E6A"/>
    <w:rsid w:val="003B76F5"/>
    <w:rsid w:val="003B7D07"/>
    <w:rsid w:val="003B7E5E"/>
    <w:rsid w:val="003C046B"/>
    <w:rsid w:val="003C049A"/>
    <w:rsid w:val="003C0519"/>
    <w:rsid w:val="003C0765"/>
    <w:rsid w:val="003C13DB"/>
    <w:rsid w:val="003C1418"/>
    <w:rsid w:val="003C1452"/>
    <w:rsid w:val="003C190A"/>
    <w:rsid w:val="003C1B9B"/>
    <w:rsid w:val="003C1BCE"/>
    <w:rsid w:val="003C1C0F"/>
    <w:rsid w:val="003C1F90"/>
    <w:rsid w:val="003C206E"/>
    <w:rsid w:val="003C24EB"/>
    <w:rsid w:val="003C2E1D"/>
    <w:rsid w:val="003C3318"/>
    <w:rsid w:val="003C3929"/>
    <w:rsid w:val="003C3AD2"/>
    <w:rsid w:val="003C3BEC"/>
    <w:rsid w:val="003C4292"/>
    <w:rsid w:val="003C491B"/>
    <w:rsid w:val="003C4C6C"/>
    <w:rsid w:val="003C4C90"/>
    <w:rsid w:val="003C4EFA"/>
    <w:rsid w:val="003C513C"/>
    <w:rsid w:val="003C5188"/>
    <w:rsid w:val="003C528B"/>
    <w:rsid w:val="003C53D3"/>
    <w:rsid w:val="003C55DB"/>
    <w:rsid w:val="003C5EC9"/>
    <w:rsid w:val="003C623E"/>
    <w:rsid w:val="003C64EB"/>
    <w:rsid w:val="003C65E1"/>
    <w:rsid w:val="003C710A"/>
    <w:rsid w:val="003C746D"/>
    <w:rsid w:val="003C7503"/>
    <w:rsid w:val="003C78A9"/>
    <w:rsid w:val="003C78AE"/>
    <w:rsid w:val="003C78E8"/>
    <w:rsid w:val="003D0677"/>
    <w:rsid w:val="003D0B97"/>
    <w:rsid w:val="003D0DFA"/>
    <w:rsid w:val="003D1211"/>
    <w:rsid w:val="003D19E9"/>
    <w:rsid w:val="003D1D9D"/>
    <w:rsid w:val="003D1E65"/>
    <w:rsid w:val="003D1F80"/>
    <w:rsid w:val="003D2017"/>
    <w:rsid w:val="003D27A7"/>
    <w:rsid w:val="003D2C41"/>
    <w:rsid w:val="003D3014"/>
    <w:rsid w:val="003D3210"/>
    <w:rsid w:val="003D33B4"/>
    <w:rsid w:val="003D3488"/>
    <w:rsid w:val="003D35F8"/>
    <w:rsid w:val="003D3885"/>
    <w:rsid w:val="003D38BF"/>
    <w:rsid w:val="003D38F8"/>
    <w:rsid w:val="003D3E53"/>
    <w:rsid w:val="003D3E93"/>
    <w:rsid w:val="003D40EF"/>
    <w:rsid w:val="003D42AA"/>
    <w:rsid w:val="003D44D5"/>
    <w:rsid w:val="003D4682"/>
    <w:rsid w:val="003D49B1"/>
    <w:rsid w:val="003D50FE"/>
    <w:rsid w:val="003D5137"/>
    <w:rsid w:val="003D5378"/>
    <w:rsid w:val="003D5485"/>
    <w:rsid w:val="003D54DE"/>
    <w:rsid w:val="003D5835"/>
    <w:rsid w:val="003D5B6A"/>
    <w:rsid w:val="003D5DE0"/>
    <w:rsid w:val="003D68D8"/>
    <w:rsid w:val="003D6D12"/>
    <w:rsid w:val="003D6F4E"/>
    <w:rsid w:val="003D73DB"/>
    <w:rsid w:val="003D7C92"/>
    <w:rsid w:val="003D7FA8"/>
    <w:rsid w:val="003E0185"/>
    <w:rsid w:val="003E0337"/>
    <w:rsid w:val="003E053D"/>
    <w:rsid w:val="003E05BD"/>
    <w:rsid w:val="003E0B1C"/>
    <w:rsid w:val="003E1272"/>
    <w:rsid w:val="003E1704"/>
    <w:rsid w:val="003E18C9"/>
    <w:rsid w:val="003E1B7C"/>
    <w:rsid w:val="003E1CF5"/>
    <w:rsid w:val="003E2330"/>
    <w:rsid w:val="003E23DB"/>
    <w:rsid w:val="003E24DF"/>
    <w:rsid w:val="003E25B0"/>
    <w:rsid w:val="003E2955"/>
    <w:rsid w:val="003E2C88"/>
    <w:rsid w:val="003E2E2F"/>
    <w:rsid w:val="003E36A8"/>
    <w:rsid w:val="003E3924"/>
    <w:rsid w:val="003E39CB"/>
    <w:rsid w:val="003E3CAC"/>
    <w:rsid w:val="003E3FFA"/>
    <w:rsid w:val="003E4242"/>
    <w:rsid w:val="003E44DF"/>
    <w:rsid w:val="003E44E2"/>
    <w:rsid w:val="003E4CB6"/>
    <w:rsid w:val="003E4FBC"/>
    <w:rsid w:val="003E52E7"/>
    <w:rsid w:val="003E5426"/>
    <w:rsid w:val="003E576E"/>
    <w:rsid w:val="003E5861"/>
    <w:rsid w:val="003E5E5E"/>
    <w:rsid w:val="003E5E64"/>
    <w:rsid w:val="003E5F20"/>
    <w:rsid w:val="003E5FF7"/>
    <w:rsid w:val="003E639E"/>
    <w:rsid w:val="003E7520"/>
    <w:rsid w:val="003E76E2"/>
    <w:rsid w:val="003E79B2"/>
    <w:rsid w:val="003E7D44"/>
    <w:rsid w:val="003F0105"/>
    <w:rsid w:val="003F076D"/>
    <w:rsid w:val="003F0870"/>
    <w:rsid w:val="003F094E"/>
    <w:rsid w:val="003F0B31"/>
    <w:rsid w:val="003F0D67"/>
    <w:rsid w:val="003F0E88"/>
    <w:rsid w:val="003F0ECA"/>
    <w:rsid w:val="003F1C35"/>
    <w:rsid w:val="003F23C4"/>
    <w:rsid w:val="003F24A5"/>
    <w:rsid w:val="003F288F"/>
    <w:rsid w:val="003F29B0"/>
    <w:rsid w:val="003F2AD4"/>
    <w:rsid w:val="003F2ECD"/>
    <w:rsid w:val="003F319E"/>
    <w:rsid w:val="003F33D8"/>
    <w:rsid w:val="003F37B3"/>
    <w:rsid w:val="003F37E4"/>
    <w:rsid w:val="003F3AF8"/>
    <w:rsid w:val="003F409F"/>
    <w:rsid w:val="003F43AD"/>
    <w:rsid w:val="003F48CE"/>
    <w:rsid w:val="003F49E8"/>
    <w:rsid w:val="003F4DA3"/>
    <w:rsid w:val="003F4DC3"/>
    <w:rsid w:val="003F4ED5"/>
    <w:rsid w:val="003F5700"/>
    <w:rsid w:val="003F5900"/>
    <w:rsid w:val="003F5D2F"/>
    <w:rsid w:val="003F5DC0"/>
    <w:rsid w:val="003F5E33"/>
    <w:rsid w:val="003F5F89"/>
    <w:rsid w:val="003F65D0"/>
    <w:rsid w:val="003F6EC0"/>
    <w:rsid w:val="003F700C"/>
    <w:rsid w:val="003F71B3"/>
    <w:rsid w:val="003F772A"/>
    <w:rsid w:val="003F778A"/>
    <w:rsid w:val="003F790C"/>
    <w:rsid w:val="003F7919"/>
    <w:rsid w:val="00400158"/>
    <w:rsid w:val="004002FA"/>
    <w:rsid w:val="004004E0"/>
    <w:rsid w:val="004005FE"/>
    <w:rsid w:val="00400B2C"/>
    <w:rsid w:val="00400CD2"/>
    <w:rsid w:val="00400CD8"/>
    <w:rsid w:val="00400D6D"/>
    <w:rsid w:val="004014B8"/>
    <w:rsid w:val="004015A3"/>
    <w:rsid w:val="0040181C"/>
    <w:rsid w:val="00401A1A"/>
    <w:rsid w:val="0040212F"/>
    <w:rsid w:val="004023BB"/>
    <w:rsid w:val="00402429"/>
    <w:rsid w:val="0040320D"/>
    <w:rsid w:val="004037BC"/>
    <w:rsid w:val="0040394B"/>
    <w:rsid w:val="00403A32"/>
    <w:rsid w:val="004041E3"/>
    <w:rsid w:val="00404473"/>
    <w:rsid w:val="00404595"/>
    <w:rsid w:val="00404B0D"/>
    <w:rsid w:val="00404BD3"/>
    <w:rsid w:val="00404C48"/>
    <w:rsid w:val="00404FC7"/>
    <w:rsid w:val="00405031"/>
    <w:rsid w:val="0040536E"/>
    <w:rsid w:val="004053AC"/>
    <w:rsid w:val="004057D6"/>
    <w:rsid w:val="00405C29"/>
    <w:rsid w:val="00405D3F"/>
    <w:rsid w:val="004074F5"/>
    <w:rsid w:val="00407991"/>
    <w:rsid w:val="00407A57"/>
    <w:rsid w:val="00407B85"/>
    <w:rsid w:val="00410013"/>
    <w:rsid w:val="00410734"/>
    <w:rsid w:val="00410A74"/>
    <w:rsid w:val="00410D45"/>
    <w:rsid w:val="00410FB7"/>
    <w:rsid w:val="00410FBB"/>
    <w:rsid w:val="004110EE"/>
    <w:rsid w:val="0041126D"/>
    <w:rsid w:val="00411335"/>
    <w:rsid w:val="004113AD"/>
    <w:rsid w:val="00411409"/>
    <w:rsid w:val="004116EB"/>
    <w:rsid w:val="00411814"/>
    <w:rsid w:val="00411EB8"/>
    <w:rsid w:val="00411FF3"/>
    <w:rsid w:val="004120B4"/>
    <w:rsid w:val="0041210B"/>
    <w:rsid w:val="00412812"/>
    <w:rsid w:val="0041289A"/>
    <w:rsid w:val="0041297E"/>
    <w:rsid w:val="00412BE4"/>
    <w:rsid w:val="00412F57"/>
    <w:rsid w:val="00413080"/>
    <w:rsid w:val="00413437"/>
    <w:rsid w:val="004136E2"/>
    <w:rsid w:val="0041395D"/>
    <w:rsid w:val="00413B2C"/>
    <w:rsid w:val="00413C25"/>
    <w:rsid w:val="00413C70"/>
    <w:rsid w:val="00413DC8"/>
    <w:rsid w:val="00413E76"/>
    <w:rsid w:val="00413F85"/>
    <w:rsid w:val="00414113"/>
    <w:rsid w:val="0041467B"/>
    <w:rsid w:val="004149FC"/>
    <w:rsid w:val="00414AEC"/>
    <w:rsid w:val="00414E15"/>
    <w:rsid w:val="0041504B"/>
    <w:rsid w:val="00415135"/>
    <w:rsid w:val="004152D3"/>
    <w:rsid w:val="00415370"/>
    <w:rsid w:val="0041550A"/>
    <w:rsid w:val="0041568D"/>
    <w:rsid w:val="00415872"/>
    <w:rsid w:val="00415A49"/>
    <w:rsid w:val="00415AA2"/>
    <w:rsid w:val="00415D64"/>
    <w:rsid w:val="00415D75"/>
    <w:rsid w:val="00415F24"/>
    <w:rsid w:val="00415FE6"/>
    <w:rsid w:val="00416124"/>
    <w:rsid w:val="004161F6"/>
    <w:rsid w:val="004162F8"/>
    <w:rsid w:val="0041634F"/>
    <w:rsid w:val="00416636"/>
    <w:rsid w:val="00416B02"/>
    <w:rsid w:val="00416C9A"/>
    <w:rsid w:val="00417146"/>
    <w:rsid w:val="00417368"/>
    <w:rsid w:val="0041748F"/>
    <w:rsid w:val="004175A2"/>
    <w:rsid w:val="0041765F"/>
    <w:rsid w:val="004176B9"/>
    <w:rsid w:val="0041791D"/>
    <w:rsid w:val="00417B8E"/>
    <w:rsid w:val="00417D41"/>
    <w:rsid w:val="00417F91"/>
    <w:rsid w:val="00420325"/>
    <w:rsid w:val="00420AC3"/>
    <w:rsid w:val="00420F25"/>
    <w:rsid w:val="00420FD2"/>
    <w:rsid w:val="004211D8"/>
    <w:rsid w:val="00421381"/>
    <w:rsid w:val="0042159F"/>
    <w:rsid w:val="00421643"/>
    <w:rsid w:val="004218C2"/>
    <w:rsid w:val="00421C69"/>
    <w:rsid w:val="00421F2A"/>
    <w:rsid w:val="004225D2"/>
    <w:rsid w:val="004226E2"/>
    <w:rsid w:val="00422972"/>
    <w:rsid w:val="0042298F"/>
    <w:rsid w:val="00422AC6"/>
    <w:rsid w:val="00422F12"/>
    <w:rsid w:val="00422F77"/>
    <w:rsid w:val="00423078"/>
    <w:rsid w:val="00423204"/>
    <w:rsid w:val="00423267"/>
    <w:rsid w:val="00423BB1"/>
    <w:rsid w:val="00423C8F"/>
    <w:rsid w:val="00423E29"/>
    <w:rsid w:val="00423FDD"/>
    <w:rsid w:val="0042400D"/>
    <w:rsid w:val="0042437B"/>
    <w:rsid w:val="00424566"/>
    <w:rsid w:val="004246CB"/>
    <w:rsid w:val="00424708"/>
    <w:rsid w:val="00424A2B"/>
    <w:rsid w:val="00424EE9"/>
    <w:rsid w:val="004251FB"/>
    <w:rsid w:val="004255C4"/>
    <w:rsid w:val="004257C8"/>
    <w:rsid w:val="00425955"/>
    <w:rsid w:val="00425B5D"/>
    <w:rsid w:val="00425DAE"/>
    <w:rsid w:val="00425E2F"/>
    <w:rsid w:val="00426036"/>
    <w:rsid w:val="00426447"/>
    <w:rsid w:val="00426A1B"/>
    <w:rsid w:val="00426D64"/>
    <w:rsid w:val="00426EB1"/>
    <w:rsid w:val="00427259"/>
    <w:rsid w:val="0042742A"/>
    <w:rsid w:val="00427A69"/>
    <w:rsid w:val="00427B14"/>
    <w:rsid w:val="00427FF0"/>
    <w:rsid w:val="00430B67"/>
    <w:rsid w:val="00430D6C"/>
    <w:rsid w:val="00430F11"/>
    <w:rsid w:val="00431102"/>
    <w:rsid w:val="00431378"/>
    <w:rsid w:val="00431596"/>
    <w:rsid w:val="004316B1"/>
    <w:rsid w:val="00431A08"/>
    <w:rsid w:val="00431C03"/>
    <w:rsid w:val="00431ED8"/>
    <w:rsid w:val="00432661"/>
    <w:rsid w:val="004327C1"/>
    <w:rsid w:val="00432B0F"/>
    <w:rsid w:val="00432B93"/>
    <w:rsid w:val="0043337E"/>
    <w:rsid w:val="00433752"/>
    <w:rsid w:val="00433A00"/>
    <w:rsid w:val="00433C76"/>
    <w:rsid w:val="00433D99"/>
    <w:rsid w:val="00433E74"/>
    <w:rsid w:val="00434484"/>
    <w:rsid w:val="0043454E"/>
    <w:rsid w:val="00434B01"/>
    <w:rsid w:val="00434B1D"/>
    <w:rsid w:val="00434DFE"/>
    <w:rsid w:val="00434F6E"/>
    <w:rsid w:val="00435018"/>
    <w:rsid w:val="00435963"/>
    <w:rsid w:val="00435E25"/>
    <w:rsid w:val="00436070"/>
    <w:rsid w:val="0043621A"/>
    <w:rsid w:val="004362DD"/>
    <w:rsid w:val="00436DF5"/>
    <w:rsid w:val="00436F2A"/>
    <w:rsid w:val="00437913"/>
    <w:rsid w:val="00440994"/>
    <w:rsid w:val="0044120A"/>
    <w:rsid w:val="0044136C"/>
    <w:rsid w:val="00441466"/>
    <w:rsid w:val="00441776"/>
    <w:rsid w:val="00441852"/>
    <w:rsid w:val="00441BFF"/>
    <w:rsid w:val="00441CAC"/>
    <w:rsid w:val="0044249E"/>
    <w:rsid w:val="00442A63"/>
    <w:rsid w:val="00442E14"/>
    <w:rsid w:val="0044316B"/>
    <w:rsid w:val="004441BD"/>
    <w:rsid w:val="004441D7"/>
    <w:rsid w:val="004445AB"/>
    <w:rsid w:val="004447C3"/>
    <w:rsid w:val="004453F5"/>
    <w:rsid w:val="00445620"/>
    <w:rsid w:val="00445856"/>
    <w:rsid w:val="004466CE"/>
    <w:rsid w:val="00446F0B"/>
    <w:rsid w:val="00447464"/>
    <w:rsid w:val="00447BF5"/>
    <w:rsid w:val="00447ED3"/>
    <w:rsid w:val="00450337"/>
    <w:rsid w:val="00450498"/>
    <w:rsid w:val="004508F4"/>
    <w:rsid w:val="00450BA1"/>
    <w:rsid w:val="00450CB1"/>
    <w:rsid w:val="00450CDB"/>
    <w:rsid w:val="00450D38"/>
    <w:rsid w:val="00451119"/>
    <w:rsid w:val="0045113B"/>
    <w:rsid w:val="0045191A"/>
    <w:rsid w:val="0045199D"/>
    <w:rsid w:val="00451EB6"/>
    <w:rsid w:val="00451F94"/>
    <w:rsid w:val="00452574"/>
    <w:rsid w:val="00452595"/>
    <w:rsid w:val="0045281A"/>
    <w:rsid w:val="004529F4"/>
    <w:rsid w:val="00452E2F"/>
    <w:rsid w:val="00453269"/>
    <w:rsid w:val="0045343F"/>
    <w:rsid w:val="004534C4"/>
    <w:rsid w:val="004536DF"/>
    <w:rsid w:val="00453B21"/>
    <w:rsid w:val="00453B48"/>
    <w:rsid w:val="00453E0F"/>
    <w:rsid w:val="0045453F"/>
    <w:rsid w:val="00454632"/>
    <w:rsid w:val="0045492E"/>
    <w:rsid w:val="00455605"/>
    <w:rsid w:val="00455917"/>
    <w:rsid w:val="004559A0"/>
    <w:rsid w:val="004559A4"/>
    <w:rsid w:val="00455A68"/>
    <w:rsid w:val="00455E4D"/>
    <w:rsid w:val="00456AB7"/>
    <w:rsid w:val="00456AE4"/>
    <w:rsid w:val="00456C58"/>
    <w:rsid w:val="00456D4F"/>
    <w:rsid w:val="00456DE6"/>
    <w:rsid w:val="00457455"/>
    <w:rsid w:val="00457776"/>
    <w:rsid w:val="00457982"/>
    <w:rsid w:val="0046040A"/>
    <w:rsid w:val="0046049E"/>
    <w:rsid w:val="00460955"/>
    <w:rsid w:val="00460A38"/>
    <w:rsid w:val="00460EDB"/>
    <w:rsid w:val="004613DA"/>
    <w:rsid w:val="004618F5"/>
    <w:rsid w:val="00461B66"/>
    <w:rsid w:val="00461D9A"/>
    <w:rsid w:val="004620DD"/>
    <w:rsid w:val="0046257F"/>
    <w:rsid w:val="0046280E"/>
    <w:rsid w:val="00462884"/>
    <w:rsid w:val="00462C1F"/>
    <w:rsid w:val="00462D34"/>
    <w:rsid w:val="00463154"/>
    <w:rsid w:val="004631A1"/>
    <w:rsid w:val="004631F5"/>
    <w:rsid w:val="0046320B"/>
    <w:rsid w:val="004632B9"/>
    <w:rsid w:val="004634A6"/>
    <w:rsid w:val="00463504"/>
    <w:rsid w:val="0046389C"/>
    <w:rsid w:val="00463A7F"/>
    <w:rsid w:val="00463F17"/>
    <w:rsid w:val="00464226"/>
    <w:rsid w:val="00464672"/>
    <w:rsid w:val="00464B7F"/>
    <w:rsid w:val="00465044"/>
    <w:rsid w:val="0046549B"/>
    <w:rsid w:val="004654C6"/>
    <w:rsid w:val="00465E44"/>
    <w:rsid w:val="0046603C"/>
    <w:rsid w:val="00466066"/>
    <w:rsid w:val="004662E2"/>
    <w:rsid w:val="004665E0"/>
    <w:rsid w:val="00466CDB"/>
    <w:rsid w:val="004674F3"/>
    <w:rsid w:val="00467A54"/>
    <w:rsid w:val="00467ACC"/>
    <w:rsid w:val="00467BDF"/>
    <w:rsid w:val="00467C26"/>
    <w:rsid w:val="00470282"/>
    <w:rsid w:val="004705E8"/>
    <w:rsid w:val="00470B51"/>
    <w:rsid w:val="00470E59"/>
    <w:rsid w:val="004710AD"/>
    <w:rsid w:val="00471170"/>
    <w:rsid w:val="004711F7"/>
    <w:rsid w:val="0047145F"/>
    <w:rsid w:val="00471A3E"/>
    <w:rsid w:val="00471F99"/>
    <w:rsid w:val="0047222C"/>
    <w:rsid w:val="004725BF"/>
    <w:rsid w:val="00472998"/>
    <w:rsid w:val="00472DE5"/>
    <w:rsid w:val="0047341B"/>
    <w:rsid w:val="00473580"/>
    <w:rsid w:val="0047409B"/>
    <w:rsid w:val="0047459B"/>
    <w:rsid w:val="00474728"/>
    <w:rsid w:val="00474779"/>
    <w:rsid w:val="00474B29"/>
    <w:rsid w:val="00474F00"/>
    <w:rsid w:val="00475006"/>
    <w:rsid w:val="004751F4"/>
    <w:rsid w:val="00475847"/>
    <w:rsid w:val="004758FD"/>
    <w:rsid w:val="004761C2"/>
    <w:rsid w:val="00476274"/>
    <w:rsid w:val="00476434"/>
    <w:rsid w:val="0047680D"/>
    <w:rsid w:val="00476A9C"/>
    <w:rsid w:val="00476C3A"/>
    <w:rsid w:val="0047705D"/>
    <w:rsid w:val="004773F7"/>
    <w:rsid w:val="00477476"/>
    <w:rsid w:val="00477C65"/>
    <w:rsid w:val="00477CD3"/>
    <w:rsid w:val="00477E5F"/>
    <w:rsid w:val="004801B6"/>
    <w:rsid w:val="004807CB"/>
    <w:rsid w:val="004809D1"/>
    <w:rsid w:val="00481194"/>
    <w:rsid w:val="004811F6"/>
    <w:rsid w:val="004813F6"/>
    <w:rsid w:val="004816EC"/>
    <w:rsid w:val="004818F2"/>
    <w:rsid w:val="00481F6B"/>
    <w:rsid w:val="004827A8"/>
    <w:rsid w:val="004827FD"/>
    <w:rsid w:val="00482C07"/>
    <w:rsid w:val="00482DAA"/>
    <w:rsid w:val="00483156"/>
    <w:rsid w:val="004837B7"/>
    <w:rsid w:val="00483903"/>
    <w:rsid w:val="0048418C"/>
    <w:rsid w:val="004842A3"/>
    <w:rsid w:val="00484B2E"/>
    <w:rsid w:val="00484C64"/>
    <w:rsid w:val="00485228"/>
    <w:rsid w:val="00485407"/>
    <w:rsid w:val="004856BD"/>
    <w:rsid w:val="00485AFB"/>
    <w:rsid w:val="00485B35"/>
    <w:rsid w:val="00485C32"/>
    <w:rsid w:val="004860B6"/>
    <w:rsid w:val="004862A5"/>
    <w:rsid w:val="0048643D"/>
    <w:rsid w:val="00486883"/>
    <w:rsid w:val="004869D3"/>
    <w:rsid w:val="00486CAE"/>
    <w:rsid w:val="00486D67"/>
    <w:rsid w:val="0048726C"/>
    <w:rsid w:val="0048772B"/>
    <w:rsid w:val="004879C6"/>
    <w:rsid w:val="004879D3"/>
    <w:rsid w:val="00487A98"/>
    <w:rsid w:val="00487BE8"/>
    <w:rsid w:val="00487ED6"/>
    <w:rsid w:val="004901DD"/>
    <w:rsid w:val="004903D3"/>
    <w:rsid w:val="004908F7"/>
    <w:rsid w:val="00490B57"/>
    <w:rsid w:val="00490C15"/>
    <w:rsid w:val="00490D2F"/>
    <w:rsid w:val="00490FF0"/>
    <w:rsid w:val="004912B1"/>
    <w:rsid w:val="00491444"/>
    <w:rsid w:val="00491D7A"/>
    <w:rsid w:val="00491F53"/>
    <w:rsid w:val="004921A4"/>
    <w:rsid w:val="0049228C"/>
    <w:rsid w:val="004926ED"/>
    <w:rsid w:val="004931E0"/>
    <w:rsid w:val="0049336C"/>
    <w:rsid w:val="004938CD"/>
    <w:rsid w:val="00493B34"/>
    <w:rsid w:val="00493DEB"/>
    <w:rsid w:val="00493F4A"/>
    <w:rsid w:val="0049430B"/>
    <w:rsid w:val="00494B59"/>
    <w:rsid w:val="00494C1F"/>
    <w:rsid w:val="00494E95"/>
    <w:rsid w:val="00495147"/>
    <w:rsid w:val="004954D0"/>
    <w:rsid w:val="0049553C"/>
    <w:rsid w:val="00495636"/>
    <w:rsid w:val="004959C9"/>
    <w:rsid w:val="00495C25"/>
    <w:rsid w:val="00495CE0"/>
    <w:rsid w:val="00495E70"/>
    <w:rsid w:val="004961AC"/>
    <w:rsid w:val="00497238"/>
    <w:rsid w:val="00497463"/>
    <w:rsid w:val="004974D8"/>
    <w:rsid w:val="004979FA"/>
    <w:rsid w:val="00497A5D"/>
    <w:rsid w:val="00497A84"/>
    <w:rsid w:val="004A05AA"/>
    <w:rsid w:val="004A15CF"/>
    <w:rsid w:val="004A191E"/>
    <w:rsid w:val="004A1AFD"/>
    <w:rsid w:val="004A27F6"/>
    <w:rsid w:val="004A28F8"/>
    <w:rsid w:val="004A3283"/>
    <w:rsid w:val="004A3419"/>
    <w:rsid w:val="004A385B"/>
    <w:rsid w:val="004A3B50"/>
    <w:rsid w:val="004A410C"/>
    <w:rsid w:val="004A4319"/>
    <w:rsid w:val="004A4987"/>
    <w:rsid w:val="004A4F50"/>
    <w:rsid w:val="004A505F"/>
    <w:rsid w:val="004A5437"/>
    <w:rsid w:val="004A593D"/>
    <w:rsid w:val="004A5A41"/>
    <w:rsid w:val="004A5FE3"/>
    <w:rsid w:val="004A60F1"/>
    <w:rsid w:val="004A6104"/>
    <w:rsid w:val="004A6292"/>
    <w:rsid w:val="004A7400"/>
    <w:rsid w:val="004A76B6"/>
    <w:rsid w:val="004A7A2D"/>
    <w:rsid w:val="004A7F17"/>
    <w:rsid w:val="004B0323"/>
    <w:rsid w:val="004B03B0"/>
    <w:rsid w:val="004B06D3"/>
    <w:rsid w:val="004B0F45"/>
    <w:rsid w:val="004B12AE"/>
    <w:rsid w:val="004B12FF"/>
    <w:rsid w:val="004B1610"/>
    <w:rsid w:val="004B185D"/>
    <w:rsid w:val="004B1C7D"/>
    <w:rsid w:val="004B1E3B"/>
    <w:rsid w:val="004B1E82"/>
    <w:rsid w:val="004B2130"/>
    <w:rsid w:val="004B275A"/>
    <w:rsid w:val="004B287E"/>
    <w:rsid w:val="004B2D20"/>
    <w:rsid w:val="004B2D77"/>
    <w:rsid w:val="004B34E4"/>
    <w:rsid w:val="004B36CB"/>
    <w:rsid w:val="004B382D"/>
    <w:rsid w:val="004B3CDC"/>
    <w:rsid w:val="004B3E32"/>
    <w:rsid w:val="004B3E87"/>
    <w:rsid w:val="004B405B"/>
    <w:rsid w:val="004B4160"/>
    <w:rsid w:val="004B41C3"/>
    <w:rsid w:val="004B4401"/>
    <w:rsid w:val="004B461A"/>
    <w:rsid w:val="004B4A54"/>
    <w:rsid w:val="004B4D55"/>
    <w:rsid w:val="004B4FA1"/>
    <w:rsid w:val="004B567C"/>
    <w:rsid w:val="004B5AB6"/>
    <w:rsid w:val="004B63EC"/>
    <w:rsid w:val="004B64BC"/>
    <w:rsid w:val="004B6714"/>
    <w:rsid w:val="004B6818"/>
    <w:rsid w:val="004B69B1"/>
    <w:rsid w:val="004B6B6E"/>
    <w:rsid w:val="004B6DB3"/>
    <w:rsid w:val="004B6E0B"/>
    <w:rsid w:val="004B74B8"/>
    <w:rsid w:val="004B779F"/>
    <w:rsid w:val="004B79E7"/>
    <w:rsid w:val="004C012F"/>
    <w:rsid w:val="004C0316"/>
    <w:rsid w:val="004C03E6"/>
    <w:rsid w:val="004C0518"/>
    <w:rsid w:val="004C1131"/>
    <w:rsid w:val="004C140B"/>
    <w:rsid w:val="004C177C"/>
    <w:rsid w:val="004C18FE"/>
    <w:rsid w:val="004C2072"/>
    <w:rsid w:val="004C2683"/>
    <w:rsid w:val="004C27A9"/>
    <w:rsid w:val="004C28ED"/>
    <w:rsid w:val="004C2BD0"/>
    <w:rsid w:val="004C2BD8"/>
    <w:rsid w:val="004C2D99"/>
    <w:rsid w:val="004C30DB"/>
    <w:rsid w:val="004C3787"/>
    <w:rsid w:val="004C390E"/>
    <w:rsid w:val="004C3A5D"/>
    <w:rsid w:val="004C3B01"/>
    <w:rsid w:val="004C3BBA"/>
    <w:rsid w:val="004C4350"/>
    <w:rsid w:val="004C4556"/>
    <w:rsid w:val="004C46D7"/>
    <w:rsid w:val="004C4D82"/>
    <w:rsid w:val="004C4F9E"/>
    <w:rsid w:val="004C52CE"/>
    <w:rsid w:val="004C5870"/>
    <w:rsid w:val="004C59A2"/>
    <w:rsid w:val="004C5C1F"/>
    <w:rsid w:val="004C5D18"/>
    <w:rsid w:val="004C5DCA"/>
    <w:rsid w:val="004C69C6"/>
    <w:rsid w:val="004C6D24"/>
    <w:rsid w:val="004C7235"/>
    <w:rsid w:val="004C74E7"/>
    <w:rsid w:val="004C750D"/>
    <w:rsid w:val="004C7881"/>
    <w:rsid w:val="004C788C"/>
    <w:rsid w:val="004C7E5C"/>
    <w:rsid w:val="004C7EF8"/>
    <w:rsid w:val="004C7F22"/>
    <w:rsid w:val="004D0185"/>
    <w:rsid w:val="004D0188"/>
    <w:rsid w:val="004D0295"/>
    <w:rsid w:val="004D0834"/>
    <w:rsid w:val="004D12F6"/>
    <w:rsid w:val="004D135A"/>
    <w:rsid w:val="004D1FE6"/>
    <w:rsid w:val="004D21B2"/>
    <w:rsid w:val="004D2313"/>
    <w:rsid w:val="004D259E"/>
    <w:rsid w:val="004D273E"/>
    <w:rsid w:val="004D2B5E"/>
    <w:rsid w:val="004D30F5"/>
    <w:rsid w:val="004D3236"/>
    <w:rsid w:val="004D3CC8"/>
    <w:rsid w:val="004D5029"/>
    <w:rsid w:val="004D5436"/>
    <w:rsid w:val="004D57E3"/>
    <w:rsid w:val="004D582B"/>
    <w:rsid w:val="004D5961"/>
    <w:rsid w:val="004D5F09"/>
    <w:rsid w:val="004D671D"/>
    <w:rsid w:val="004D6767"/>
    <w:rsid w:val="004D677D"/>
    <w:rsid w:val="004D6FA8"/>
    <w:rsid w:val="004D761B"/>
    <w:rsid w:val="004D7B33"/>
    <w:rsid w:val="004E0714"/>
    <w:rsid w:val="004E08A8"/>
    <w:rsid w:val="004E0A8C"/>
    <w:rsid w:val="004E0A92"/>
    <w:rsid w:val="004E0BB5"/>
    <w:rsid w:val="004E0C22"/>
    <w:rsid w:val="004E0F4B"/>
    <w:rsid w:val="004E10A1"/>
    <w:rsid w:val="004E1530"/>
    <w:rsid w:val="004E1999"/>
    <w:rsid w:val="004E19C3"/>
    <w:rsid w:val="004E19E0"/>
    <w:rsid w:val="004E20D9"/>
    <w:rsid w:val="004E2352"/>
    <w:rsid w:val="004E2773"/>
    <w:rsid w:val="004E2923"/>
    <w:rsid w:val="004E2C3F"/>
    <w:rsid w:val="004E2F89"/>
    <w:rsid w:val="004E32FE"/>
    <w:rsid w:val="004E337F"/>
    <w:rsid w:val="004E3397"/>
    <w:rsid w:val="004E3886"/>
    <w:rsid w:val="004E4207"/>
    <w:rsid w:val="004E4257"/>
    <w:rsid w:val="004E44DA"/>
    <w:rsid w:val="004E45F7"/>
    <w:rsid w:val="004E4B01"/>
    <w:rsid w:val="004E51F6"/>
    <w:rsid w:val="004E5572"/>
    <w:rsid w:val="004E557A"/>
    <w:rsid w:val="004E5688"/>
    <w:rsid w:val="004E5707"/>
    <w:rsid w:val="004E5B6A"/>
    <w:rsid w:val="004E5B97"/>
    <w:rsid w:val="004E5D67"/>
    <w:rsid w:val="004E5FC2"/>
    <w:rsid w:val="004E6306"/>
    <w:rsid w:val="004E6865"/>
    <w:rsid w:val="004E6B7B"/>
    <w:rsid w:val="004E6C50"/>
    <w:rsid w:val="004E733F"/>
    <w:rsid w:val="004E75A4"/>
    <w:rsid w:val="004E7620"/>
    <w:rsid w:val="004E7DD6"/>
    <w:rsid w:val="004F033E"/>
    <w:rsid w:val="004F05B9"/>
    <w:rsid w:val="004F07F1"/>
    <w:rsid w:val="004F0D2B"/>
    <w:rsid w:val="004F14A6"/>
    <w:rsid w:val="004F183E"/>
    <w:rsid w:val="004F1C56"/>
    <w:rsid w:val="004F1DBE"/>
    <w:rsid w:val="004F1E24"/>
    <w:rsid w:val="004F1E33"/>
    <w:rsid w:val="004F206C"/>
    <w:rsid w:val="004F20AC"/>
    <w:rsid w:val="004F2443"/>
    <w:rsid w:val="004F267B"/>
    <w:rsid w:val="004F2912"/>
    <w:rsid w:val="004F3082"/>
    <w:rsid w:val="004F34E8"/>
    <w:rsid w:val="004F35D1"/>
    <w:rsid w:val="004F380B"/>
    <w:rsid w:val="004F3915"/>
    <w:rsid w:val="004F3AFB"/>
    <w:rsid w:val="004F3EA7"/>
    <w:rsid w:val="004F4064"/>
    <w:rsid w:val="004F40A2"/>
    <w:rsid w:val="004F40ED"/>
    <w:rsid w:val="004F4226"/>
    <w:rsid w:val="004F4821"/>
    <w:rsid w:val="004F48AC"/>
    <w:rsid w:val="004F5293"/>
    <w:rsid w:val="004F595E"/>
    <w:rsid w:val="004F59AC"/>
    <w:rsid w:val="004F5BC2"/>
    <w:rsid w:val="004F5C2D"/>
    <w:rsid w:val="004F5F5C"/>
    <w:rsid w:val="004F691C"/>
    <w:rsid w:val="004F69CC"/>
    <w:rsid w:val="004F6F92"/>
    <w:rsid w:val="004F7197"/>
    <w:rsid w:val="004F71A9"/>
    <w:rsid w:val="004F75E3"/>
    <w:rsid w:val="004F7643"/>
    <w:rsid w:val="004F769B"/>
    <w:rsid w:val="004F7706"/>
    <w:rsid w:val="004F7791"/>
    <w:rsid w:val="004F7E9C"/>
    <w:rsid w:val="005000E6"/>
    <w:rsid w:val="0050036B"/>
    <w:rsid w:val="005003CE"/>
    <w:rsid w:val="00500486"/>
    <w:rsid w:val="00500514"/>
    <w:rsid w:val="00500531"/>
    <w:rsid w:val="00500D56"/>
    <w:rsid w:val="00500E32"/>
    <w:rsid w:val="00500F79"/>
    <w:rsid w:val="00501307"/>
    <w:rsid w:val="00501A87"/>
    <w:rsid w:val="00501C2E"/>
    <w:rsid w:val="00501D69"/>
    <w:rsid w:val="0050201D"/>
    <w:rsid w:val="0050279E"/>
    <w:rsid w:val="00502A20"/>
    <w:rsid w:val="00502AED"/>
    <w:rsid w:val="00503491"/>
    <w:rsid w:val="005040BB"/>
    <w:rsid w:val="00504114"/>
    <w:rsid w:val="0050435A"/>
    <w:rsid w:val="0050435B"/>
    <w:rsid w:val="005043F7"/>
    <w:rsid w:val="0050475A"/>
    <w:rsid w:val="0050484E"/>
    <w:rsid w:val="0050499A"/>
    <w:rsid w:val="005049BF"/>
    <w:rsid w:val="00504C32"/>
    <w:rsid w:val="00505085"/>
    <w:rsid w:val="005052D1"/>
    <w:rsid w:val="005057EF"/>
    <w:rsid w:val="005058E4"/>
    <w:rsid w:val="005059E2"/>
    <w:rsid w:val="00505BAA"/>
    <w:rsid w:val="00505F26"/>
    <w:rsid w:val="00505FA8"/>
    <w:rsid w:val="005060EA"/>
    <w:rsid w:val="0050640A"/>
    <w:rsid w:val="00506418"/>
    <w:rsid w:val="00506EA2"/>
    <w:rsid w:val="00506FE9"/>
    <w:rsid w:val="00507004"/>
    <w:rsid w:val="005070EC"/>
    <w:rsid w:val="00507BF2"/>
    <w:rsid w:val="0051022A"/>
    <w:rsid w:val="0051128D"/>
    <w:rsid w:val="00511A74"/>
    <w:rsid w:val="00511CCA"/>
    <w:rsid w:val="00511CFC"/>
    <w:rsid w:val="00512192"/>
    <w:rsid w:val="005122FE"/>
    <w:rsid w:val="005126C8"/>
    <w:rsid w:val="0051283C"/>
    <w:rsid w:val="00512DA6"/>
    <w:rsid w:val="00512FF4"/>
    <w:rsid w:val="005132B8"/>
    <w:rsid w:val="005132DE"/>
    <w:rsid w:val="00513458"/>
    <w:rsid w:val="005148DA"/>
    <w:rsid w:val="005151AB"/>
    <w:rsid w:val="00515D60"/>
    <w:rsid w:val="00515E05"/>
    <w:rsid w:val="00516253"/>
    <w:rsid w:val="0051684F"/>
    <w:rsid w:val="005171CA"/>
    <w:rsid w:val="00517BB2"/>
    <w:rsid w:val="00517DF5"/>
    <w:rsid w:val="005206D2"/>
    <w:rsid w:val="005209E0"/>
    <w:rsid w:val="00520AEA"/>
    <w:rsid w:val="00521243"/>
    <w:rsid w:val="005213A0"/>
    <w:rsid w:val="005218B6"/>
    <w:rsid w:val="00521D0F"/>
    <w:rsid w:val="005227DC"/>
    <w:rsid w:val="00522C6E"/>
    <w:rsid w:val="00522D8E"/>
    <w:rsid w:val="005230AD"/>
    <w:rsid w:val="00523433"/>
    <w:rsid w:val="00523470"/>
    <w:rsid w:val="0052347E"/>
    <w:rsid w:val="005238C9"/>
    <w:rsid w:val="00523A1F"/>
    <w:rsid w:val="00523C07"/>
    <w:rsid w:val="00523DD4"/>
    <w:rsid w:val="00523E90"/>
    <w:rsid w:val="00524280"/>
    <w:rsid w:val="005243D0"/>
    <w:rsid w:val="0052444D"/>
    <w:rsid w:val="0052446D"/>
    <w:rsid w:val="00524546"/>
    <w:rsid w:val="0052458C"/>
    <w:rsid w:val="005246FC"/>
    <w:rsid w:val="00525032"/>
    <w:rsid w:val="005252AC"/>
    <w:rsid w:val="00525736"/>
    <w:rsid w:val="0052594F"/>
    <w:rsid w:val="00525A0C"/>
    <w:rsid w:val="00525A16"/>
    <w:rsid w:val="00525C45"/>
    <w:rsid w:val="0052611F"/>
    <w:rsid w:val="00526248"/>
    <w:rsid w:val="0052669D"/>
    <w:rsid w:val="00526BD5"/>
    <w:rsid w:val="00526D16"/>
    <w:rsid w:val="00526F25"/>
    <w:rsid w:val="005271EE"/>
    <w:rsid w:val="00527C27"/>
    <w:rsid w:val="00527ED2"/>
    <w:rsid w:val="00530363"/>
    <w:rsid w:val="005303E6"/>
    <w:rsid w:val="0053048C"/>
    <w:rsid w:val="00530570"/>
    <w:rsid w:val="00530B44"/>
    <w:rsid w:val="00530D36"/>
    <w:rsid w:val="00530EB0"/>
    <w:rsid w:val="00530EE1"/>
    <w:rsid w:val="00530FA4"/>
    <w:rsid w:val="005312F6"/>
    <w:rsid w:val="00531302"/>
    <w:rsid w:val="005313A5"/>
    <w:rsid w:val="00531B85"/>
    <w:rsid w:val="00531D5F"/>
    <w:rsid w:val="005323BB"/>
    <w:rsid w:val="00532578"/>
    <w:rsid w:val="0053281E"/>
    <w:rsid w:val="00533022"/>
    <w:rsid w:val="00533270"/>
    <w:rsid w:val="00533730"/>
    <w:rsid w:val="00533746"/>
    <w:rsid w:val="005339B5"/>
    <w:rsid w:val="0053484B"/>
    <w:rsid w:val="00534954"/>
    <w:rsid w:val="005349C1"/>
    <w:rsid w:val="00534D20"/>
    <w:rsid w:val="00534E04"/>
    <w:rsid w:val="00534E4B"/>
    <w:rsid w:val="00535125"/>
    <w:rsid w:val="00535AB9"/>
    <w:rsid w:val="00535B48"/>
    <w:rsid w:val="00535FBA"/>
    <w:rsid w:val="00536581"/>
    <w:rsid w:val="00536B70"/>
    <w:rsid w:val="00537349"/>
    <w:rsid w:val="00537407"/>
    <w:rsid w:val="00537933"/>
    <w:rsid w:val="00537A3A"/>
    <w:rsid w:val="00537BA3"/>
    <w:rsid w:val="00540041"/>
    <w:rsid w:val="0054031B"/>
    <w:rsid w:val="005403A1"/>
    <w:rsid w:val="00540973"/>
    <w:rsid w:val="00540CC7"/>
    <w:rsid w:val="00540E33"/>
    <w:rsid w:val="00541141"/>
    <w:rsid w:val="00541497"/>
    <w:rsid w:val="00541720"/>
    <w:rsid w:val="00541CAE"/>
    <w:rsid w:val="005423B3"/>
    <w:rsid w:val="005426F5"/>
    <w:rsid w:val="005426FE"/>
    <w:rsid w:val="0054289E"/>
    <w:rsid w:val="00542C5A"/>
    <w:rsid w:val="00542EDB"/>
    <w:rsid w:val="00542EE4"/>
    <w:rsid w:val="0054322C"/>
    <w:rsid w:val="0054370D"/>
    <w:rsid w:val="005439D1"/>
    <w:rsid w:val="00543BFF"/>
    <w:rsid w:val="00543C5A"/>
    <w:rsid w:val="00543D2D"/>
    <w:rsid w:val="00544786"/>
    <w:rsid w:val="00544CD6"/>
    <w:rsid w:val="00544E43"/>
    <w:rsid w:val="00544FAF"/>
    <w:rsid w:val="00545B80"/>
    <w:rsid w:val="00545E0A"/>
    <w:rsid w:val="00546019"/>
    <w:rsid w:val="005460B3"/>
    <w:rsid w:val="0054610B"/>
    <w:rsid w:val="0054637C"/>
    <w:rsid w:val="005464C3"/>
    <w:rsid w:val="0054655A"/>
    <w:rsid w:val="00546F46"/>
    <w:rsid w:val="00546F6C"/>
    <w:rsid w:val="00547246"/>
    <w:rsid w:val="005478D5"/>
    <w:rsid w:val="005479C2"/>
    <w:rsid w:val="00547B4B"/>
    <w:rsid w:val="00547F86"/>
    <w:rsid w:val="00547F9F"/>
    <w:rsid w:val="00547FF8"/>
    <w:rsid w:val="00550450"/>
    <w:rsid w:val="00550C38"/>
    <w:rsid w:val="00550D2B"/>
    <w:rsid w:val="00550DF2"/>
    <w:rsid w:val="00550FBC"/>
    <w:rsid w:val="00551214"/>
    <w:rsid w:val="00551436"/>
    <w:rsid w:val="005515CE"/>
    <w:rsid w:val="005517CC"/>
    <w:rsid w:val="005526D3"/>
    <w:rsid w:val="00552815"/>
    <w:rsid w:val="00552957"/>
    <w:rsid w:val="005529D0"/>
    <w:rsid w:val="00552BD3"/>
    <w:rsid w:val="0055326C"/>
    <w:rsid w:val="0055349D"/>
    <w:rsid w:val="005536E9"/>
    <w:rsid w:val="00553749"/>
    <w:rsid w:val="0055496B"/>
    <w:rsid w:val="00554A41"/>
    <w:rsid w:val="00554A60"/>
    <w:rsid w:val="00554A71"/>
    <w:rsid w:val="00554D47"/>
    <w:rsid w:val="00554D6C"/>
    <w:rsid w:val="00554E20"/>
    <w:rsid w:val="00554E59"/>
    <w:rsid w:val="00554EF8"/>
    <w:rsid w:val="0055527B"/>
    <w:rsid w:val="00555EE8"/>
    <w:rsid w:val="00556226"/>
    <w:rsid w:val="005562E4"/>
    <w:rsid w:val="00556428"/>
    <w:rsid w:val="005566F4"/>
    <w:rsid w:val="00556CF2"/>
    <w:rsid w:val="00556EDA"/>
    <w:rsid w:val="005573EA"/>
    <w:rsid w:val="00557CE3"/>
    <w:rsid w:val="00560ACA"/>
    <w:rsid w:val="00560B3E"/>
    <w:rsid w:val="005616A1"/>
    <w:rsid w:val="0056193B"/>
    <w:rsid w:val="00561BDE"/>
    <w:rsid w:val="00562134"/>
    <w:rsid w:val="00562B53"/>
    <w:rsid w:val="005630C8"/>
    <w:rsid w:val="00563120"/>
    <w:rsid w:val="005631EB"/>
    <w:rsid w:val="00563255"/>
    <w:rsid w:val="00563621"/>
    <w:rsid w:val="00563710"/>
    <w:rsid w:val="00563806"/>
    <w:rsid w:val="00563E72"/>
    <w:rsid w:val="00563ED3"/>
    <w:rsid w:val="005640DC"/>
    <w:rsid w:val="005645E6"/>
    <w:rsid w:val="00564D8B"/>
    <w:rsid w:val="00564EE6"/>
    <w:rsid w:val="0056501D"/>
    <w:rsid w:val="00565486"/>
    <w:rsid w:val="00565A7E"/>
    <w:rsid w:val="00565A80"/>
    <w:rsid w:val="00565BBB"/>
    <w:rsid w:val="00565C0E"/>
    <w:rsid w:val="00565D87"/>
    <w:rsid w:val="00565EFC"/>
    <w:rsid w:val="005661E6"/>
    <w:rsid w:val="00566396"/>
    <w:rsid w:val="00566782"/>
    <w:rsid w:val="00566EEA"/>
    <w:rsid w:val="0056735D"/>
    <w:rsid w:val="00567B53"/>
    <w:rsid w:val="00567F20"/>
    <w:rsid w:val="005700DD"/>
    <w:rsid w:val="00570100"/>
    <w:rsid w:val="0057013E"/>
    <w:rsid w:val="005701C5"/>
    <w:rsid w:val="00570DA2"/>
    <w:rsid w:val="0057145A"/>
    <w:rsid w:val="00571C98"/>
    <w:rsid w:val="00571F9C"/>
    <w:rsid w:val="00572153"/>
    <w:rsid w:val="00572407"/>
    <w:rsid w:val="00572535"/>
    <w:rsid w:val="00572AFB"/>
    <w:rsid w:val="00572D41"/>
    <w:rsid w:val="0057347F"/>
    <w:rsid w:val="005738A9"/>
    <w:rsid w:val="00573B9D"/>
    <w:rsid w:val="00574795"/>
    <w:rsid w:val="005747A8"/>
    <w:rsid w:val="00574CD1"/>
    <w:rsid w:val="0057551C"/>
    <w:rsid w:val="005755AE"/>
    <w:rsid w:val="00575E49"/>
    <w:rsid w:val="005761E8"/>
    <w:rsid w:val="0057652E"/>
    <w:rsid w:val="0057678F"/>
    <w:rsid w:val="00576AFC"/>
    <w:rsid w:val="00576C6D"/>
    <w:rsid w:val="005770A5"/>
    <w:rsid w:val="005771CA"/>
    <w:rsid w:val="00577370"/>
    <w:rsid w:val="00577522"/>
    <w:rsid w:val="005775DA"/>
    <w:rsid w:val="00577A42"/>
    <w:rsid w:val="00577D33"/>
    <w:rsid w:val="00580047"/>
    <w:rsid w:val="005800C6"/>
    <w:rsid w:val="0058144F"/>
    <w:rsid w:val="00581692"/>
    <w:rsid w:val="00581A2B"/>
    <w:rsid w:val="0058209F"/>
    <w:rsid w:val="005822D7"/>
    <w:rsid w:val="00582618"/>
    <w:rsid w:val="0058271C"/>
    <w:rsid w:val="00582ACD"/>
    <w:rsid w:val="00582E7F"/>
    <w:rsid w:val="005830D9"/>
    <w:rsid w:val="00583107"/>
    <w:rsid w:val="005834D1"/>
    <w:rsid w:val="00583BE1"/>
    <w:rsid w:val="00583C0E"/>
    <w:rsid w:val="00583D65"/>
    <w:rsid w:val="0058469F"/>
    <w:rsid w:val="005847E6"/>
    <w:rsid w:val="00584CD7"/>
    <w:rsid w:val="005855FA"/>
    <w:rsid w:val="00585B56"/>
    <w:rsid w:val="00585B98"/>
    <w:rsid w:val="00585D32"/>
    <w:rsid w:val="00585D58"/>
    <w:rsid w:val="005863AA"/>
    <w:rsid w:val="0058690B"/>
    <w:rsid w:val="0059000E"/>
    <w:rsid w:val="00590473"/>
    <w:rsid w:val="0059054C"/>
    <w:rsid w:val="0059097E"/>
    <w:rsid w:val="00591279"/>
    <w:rsid w:val="00591466"/>
    <w:rsid w:val="00591948"/>
    <w:rsid w:val="005919AB"/>
    <w:rsid w:val="00591C2A"/>
    <w:rsid w:val="00592110"/>
    <w:rsid w:val="00592699"/>
    <w:rsid w:val="00592944"/>
    <w:rsid w:val="00592C89"/>
    <w:rsid w:val="00593312"/>
    <w:rsid w:val="005936C5"/>
    <w:rsid w:val="00593C89"/>
    <w:rsid w:val="00593F75"/>
    <w:rsid w:val="005943B7"/>
    <w:rsid w:val="005945A7"/>
    <w:rsid w:val="00595728"/>
    <w:rsid w:val="00595845"/>
    <w:rsid w:val="00595ECA"/>
    <w:rsid w:val="00595F5B"/>
    <w:rsid w:val="00596528"/>
    <w:rsid w:val="00596CC1"/>
    <w:rsid w:val="00596F2D"/>
    <w:rsid w:val="005972DC"/>
    <w:rsid w:val="00597320"/>
    <w:rsid w:val="005975ED"/>
    <w:rsid w:val="00597728"/>
    <w:rsid w:val="0059783C"/>
    <w:rsid w:val="0059788B"/>
    <w:rsid w:val="005978BA"/>
    <w:rsid w:val="005A0928"/>
    <w:rsid w:val="005A0A53"/>
    <w:rsid w:val="005A0AB9"/>
    <w:rsid w:val="005A0C2C"/>
    <w:rsid w:val="005A0C44"/>
    <w:rsid w:val="005A0D93"/>
    <w:rsid w:val="005A123E"/>
    <w:rsid w:val="005A1A96"/>
    <w:rsid w:val="005A1E70"/>
    <w:rsid w:val="005A239F"/>
    <w:rsid w:val="005A2F2C"/>
    <w:rsid w:val="005A2FDF"/>
    <w:rsid w:val="005A3282"/>
    <w:rsid w:val="005A3285"/>
    <w:rsid w:val="005A3556"/>
    <w:rsid w:val="005A369E"/>
    <w:rsid w:val="005A3BB3"/>
    <w:rsid w:val="005A3EBB"/>
    <w:rsid w:val="005A40B4"/>
    <w:rsid w:val="005A4156"/>
    <w:rsid w:val="005A484E"/>
    <w:rsid w:val="005A48B0"/>
    <w:rsid w:val="005A4A76"/>
    <w:rsid w:val="005A4B30"/>
    <w:rsid w:val="005A515C"/>
    <w:rsid w:val="005A5AF0"/>
    <w:rsid w:val="005A6289"/>
    <w:rsid w:val="005A6660"/>
    <w:rsid w:val="005A71BD"/>
    <w:rsid w:val="005A71F7"/>
    <w:rsid w:val="005A7273"/>
    <w:rsid w:val="005A74B4"/>
    <w:rsid w:val="005A773D"/>
    <w:rsid w:val="005A7816"/>
    <w:rsid w:val="005A7C23"/>
    <w:rsid w:val="005A7C31"/>
    <w:rsid w:val="005A7C50"/>
    <w:rsid w:val="005B016D"/>
    <w:rsid w:val="005B0A08"/>
    <w:rsid w:val="005B0E6E"/>
    <w:rsid w:val="005B0EF3"/>
    <w:rsid w:val="005B13C5"/>
    <w:rsid w:val="005B14E4"/>
    <w:rsid w:val="005B1F14"/>
    <w:rsid w:val="005B254D"/>
    <w:rsid w:val="005B2E0F"/>
    <w:rsid w:val="005B37DC"/>
    <w:rsid w:val="005B393E"/>
    <w:rsid w:val="005B3997"/>
    <w:rsid w:val="005B4356"/>
    <w:rsid w:val="005B4698"/>
    <w:rsid w:val="005B4A2C"/>
    <w:rsid w:val="005B4DD5"/>
    <w:rsid w:val="005B5513"/>
    <w:rsid w:val="005B571A"/>
    <w:rsid w:val="005B5C00"/>
    <w:rsid w:val="005B5F43"/>
    <w:rsid w:val="005B6094"/>
    <w:rsid w:val="005B6802"/>
    <w:rsid w:val="005B6D30"/>
    <w:rsid w:val="005B6D66"/>
    <w:rsid w:val="005B7229"/>
    <w:rsid w:val="005B723C"/>
    <w:rsid w:val="005B7598"/>
    <w:rsid w:val="005B7807"/>
    <w:rsid w:val="005C0135"/>
    <w:rsid w:val="005C058E"/>
    <w:rsid w:val="005C087A"/>
    <w:rsid w:val="005C0B56"/>
    <w:rsid w:val="005C0E0A"/>
    <w:rsid w:val="005C0F5B"/>
    <w:rsid w:val="005C10EA"/>
    <w:rsid w:val="005C1BAC"/>
    <w:rsid w:val="005C1C93"/>
    <w:rsid w:val="005C1D8F"/>
    <w:rsid w:val="005C208F"/>
    <w:rsid w:val="005C268F"/>
    <w:rsid w:val="005C3383"/>
    <w:rsid w:val="005C3753"/>
    <w:rsid w:val="005C3BA6"/>
    <w:rsid w:val="005C3F5B"/>
    <w:rsid w:val="005C43BA"/>
    <w:rsid w:val="005C473A"/>
    <w:rsid w:val="005C4D68"/>
    <w:rsid w:val="005C4EF6"/>
    <w:rsid w:val="005C5311"/>
    <w:rsid w:val="005C53B3"/>
    <w:rsid w:val="005C55E4"/>
    <w:rsid w:val="005C56E1"/>
    <w:rsid w:val="005C56EE"/>
    <w:rsid w:val="005C5703"/>
    <w:rsid w:val="005C59EC"/>
    <w:rsid w:val="005C5C09"/>
    <w:rsid w:val="005C6293"/>
    <w:rsid w:val="005C671E"/>
    <w:rsid w:val="005C6776"/>
    <w:rsid w:val="005C7008"/>
    <w:rsid w:val="005C7CF7"/>
    <w:rsid w:val="005D043C"/>
    <w:rsid w:val="005D0A68"/>
    <w:rsid w:val="005D0F41"/>
    <w:rsid w:val="005D1570"/>
    <w:rsid w:val="005D165E"/>
    <w:rsid w:val="005D17C9"/>
    <w:rsid w:val="005D206A"/>
    <w:rsid w:val="005D2390"/>
    <w:rsid w:val="005D25A0"/>
    <w:rsid w:val="005D25A6"/>
    <w:rsid w:val="005D2CB6"/>
    <w:rsid w:val="005D31F9"/>
    <w:rsid w:val="005D3574"/>
    <w:rsid w:val="005D39AD"/>
    <w:rsid w:val="005D3CF0"/>
    <w:rsid w:val="005D4074"/>
    <w:rsid w:val="005D40B1"/>
    <w:rsid w:val="005D4E93"/>
    <w:rsid w:val="005D543C"/>
    <w:rsid w:val="005D6599"/>
    <w:rsid w:val="005D67D7"/>
    <w:rsid w:val="005D6F3D"/>
    <w:rsid w:val="005D6FAB"/>
    <w:rsid w:val="005D7085"/>
    <w:rsid w:val="005D7867"/>
    <w:rsid w:val="005E00C5"/>
    <w:rsid w:val="005E02F4"/>
    <w:rsid w:val="005E0C68"/>
    <w:rsid w:val="005E137F"/>
    <w:rsid w:val="005E1ED7"/>
    <w:rsid w:val="005E2171"/>
    <w:rsid w:val="005E2C1E"/>
    <w:rsid w:val="005E317B"/>
    <w:rsid w:val="005E3242"/>
    <w:rsid w:val="005E3649"/>
    <w:rsid w:val="005E421D"/>
    <w:rsid w:val="005E476B"/>
    <w:rsid w:val="005E479F"/>
    <w:rsid w:val="005E4872"/>
    <w:rsid w:val="005E4D34"/>
    <w:rsid w:val="005E4DFA"/>
    <w:rsid w:val="005E5078"/>
    <w:rsid w:val="005E52FA"/>
    <w:rsid w:val="005E552C"/>
    <w:rsid w:val="005E56FE"/>
    <w:rsid w:val="005E617A"/>
    <w:rsid w:val="005E61C7"/>
    <w:rsid w:val="005E664C"/>
    <w:rsid w:val="005E67C9"/>
    <w:rsid w:val="005E680E"/>
    <w:rsid w:val="005E6CC1"/>
    <w:rsid w:val="005E7086"/>
    <w:rsid w:val="005E7250"/>
    <w:rsid w:val="005E72D3"/>
    <w:rsid w:val="005E72E5"/>
    <w:rsid w:val="005E78DB"/>
    <w:rsid w:val="005E78F9"/>
    <w:rsid w:val="005F07C9"/>
    <w:rsid w:val="005F102E"/>
    <w:rsid w:val="005F11AE"/>
    <w:rsid w:val="005F128A"/>
    <w:rsid w:val="005F1361"/>
    <w:rsid w:val="005F14C8"/>
    <w:rsid w:val="005F1689"/>
    <w:rsid w:val="005F19D3"/>
    <w:rsid w:val="005F1E3C"/>
    <w:rsid w:val="005F275A"/>
    <w:rsid w:val="005F2924"/>
    <w:rsid w:val="005F2B21"/>
    <w:rsid w:val="005F3093"/>
    <w:rsid w:val="005F3783"/>
    <w:rsid w:val="005F37F6"/>
    <w:rsid w:val="005F3991"/>
    <w:rsid w:val="005F399C"/>
    <w:rsid w:val="005F3BA5"/>
    <w:rsid w:val="005F3BDB"/>
    <w:rsid w:val="005F3DAD"/>
    <w:rsid w:val="005F44C4"/>
    <w:rsid w:val="005F4F97"/>
    <w:rsid w:val="005F556D"/>
    <w:rsid w:val="005F5708"/>
    <w:rsid w:val="005F576B"/>
    <w:rsid w:val="005F58B0"/>
    <w:rsid w:val="005F58F7"/>
    <w:rsid w:val="005F60C0"/>
    <w:rsid w:val="005F6487"/>
    <w:rsid w:val="005F6F24"/>
    <w:rsid w:val="005F7359"/>
    <w:rsid w:val="005F750C"/>
    <w:rsid w:val="005F78E3"/>
    <w:rsid w:val="006000CB"/>
    <w:rsid w:val="006003A1"/>
    <w:rsid w:val="0060098B"/>
    <w:rsid w:val="00600C2A"/>
    <w:rsid w:val="0060162F"/>
    <w:rsid w:val="00601692"/>
    <w:rsid w:val="00601AFB"/>
    <w:rsid w:val="00601E55"/>
    <w:rsid w:val="006021AE"/>
    <w:rsid w:val="00602397"/>
    <w:rsid w:val="0060245B"/>
    <w:rsid w:val="006027C5"/>
    <w:rsid w:val="00602949"/>
    <w:rsid w:val="00602ABE"/>
    <w:rsid w:val="00602CE5"/>
    <w:rsid w:val="00602D05"/>
    <w:rsid w:val="00603C32"/>
    <w:rsid w:val="00603CE9"/>
    <w:rsid w:val="00603DF0"/>
    <w:rsid w:val="00604574"/>
    <w:rsid w:val="0060469F"/>
    <w:rsid w:val="00604CC2"/>
    <w:rsid w:val="00604EB8"/>
    <w:rsid w:val="00604F34"/>
    <w:rsid w:val="00605248"/>
    <w:rsid w:val="0060599B"/>
    <w:rsid w:val="00606C4A"/>
    <w:rsid w:val="00606CF4"/>
    <w:rsid w:val="006071E3"/>
    <w:rsid w:val="006072B6"/>
    <w:rsid w:val="00607346"/>
    <w:rsid w:val="0060738C"/>
    <w:rsid w:val="0060741E"/>
    <w:rsid w:val="00607518"/>
    <w:rsid w:val="006100D9"/>
    <w:rsid w:val="0061049C"/>
    <w:rsid w:val="00610690"/>
    <w:rsid w:val="00610818"/>
    <w:rsid w:val="00610DC0"/>
    <w:rsid w:val="0061137E"/>
    <w:rsid w:val="006113AE"/>
    <w:rsid w:val="00611A3F"/>
    <w:rsid w:val="006127CF"/>
    <w:rsid w:val="00612985"/>
    <w:rsid w:val="00612FE9"/>
    <w:rsid w:val="006136F8"/>
    <w:rsid w:val="0061373A"/>
    <w:rsid w:val="0061383C"/>
    <w:rsid w:val="006139A4"/>
    <w:rsid w:val="00613A66"/>
    <w:rsid w:val="00613A8E"/>
    <w:rsid w:val="00613DDD"/>
    <w:rsid w:val="0061414C"/>
    <w:rsid w:val="0061430E"/>
    <w:rsid w:val="00614763"/>
    <w:rsid w:val="00614979"/>
    <w:rsid w:val="00614C4B"/>
    <w:rsid w:val="00614F35"/>
    <w:rsid w:val="006150E7"/>
    <w:rsid w:val="0061541F"/>
    <w:rsid w:val="006155FF"/>
    <w:rsid w:val="0061566B"/>
    <w:rsid w:val="0061572B"/>
    <w:rsid w:val="00616CAB"/>
    <w:rsid w:val="0061787F"/>
    <w:rsid w:val="006179B7"/>
    <w:rsid w:val="00620284"/>
    <w:rsid w:val="00620C40"/>
    <w:rsid w:val="00620EF2"/>
    <w:rsid w:val="0062158F"/>
    <w:rsid w:val="00621705"/>
    <w:rsid w:val="00621EF9"/>
    <w:rsid w:val="00622109"/>
    <w:rsid w:val="006228E7"/>
    <w:rsid w:val="00622B16"/>
    <w:rsid w:val="00623100"/>
    <w:rsid w:val="006231F4"/>
    <w:rsid w:val="00623536"/>
    <w:rsid w:val="00623556"/>
    <w:rsid w:val="00623623"/>
    <w:rsid w:val="006236C3"/>
    <w:rsid w:val="00623746"/>
    <w:rsid w:val="006237D0"/>
    <w:rsid w:val="00623D19"/>
    <w:rsid w:val="00623D34"/>
    <w:rsid w:val="00624689"/>
    <w:rsid w:val="006246E2"/>
    <w:rsid w:val="00624959"/>
    <w:rsid w:val="00624C58"/>
    <w:rsid w:val="006250D0"/>
    <w:rsid w:val="00625349"/>
    <w:rsid w:val="006255F5"/>
    <w:rsid w:val="0062568C"/>
    <w:rsid w:val="006256ED"/>
    <w:rsid w:val="0062597A"/>
    <w:rsid w:val="00626057"/>
    <w:rsid w:val="00626640"/>
    <w:rsid w:val="00626822"/>
    <w:rsid w:val="006268B9"/>
    <w:rsid w:val="00626C45"/>
    <w:rsid w:val="00627027"/>
    <w:rsid w:val="0062711E"/>
    <w:rsid w:val="00630069"/>
    <w:rsid w:val="006302F2"/>
    <w:rsid w:val="0063062C"/>
    <w:rsid w:val="006307CF"/>
    <w:rsid w:val="006308DF"/>
    <w:rsid w:val="006308F6"/>
    <w:rsid w:val="00631180"/>
    <w:rsid w:val="006312E7"/>
    <w:rsid w:val="006315B0"/>
    <w:rsid w:val="006316A8"/>
    <w:rsid w:val="00631EC2"/>
    <w:rsid w:val="00631F97"/>
    <w:rsid w:val="0063200B"/>
    <w:rsid w:val="0063223B"/>
    <w:rsid w:val="00632254"/>
    <w:rsid w:val="006324C1"/>
    <w:rsid w:val="0063286D"/>
    <w:rsid w:val="00632E7D"/>
    <w:rsid w:val="0063317B"/>
    <w:rsid w:val="006332CB"/>
    <w:rsid w:val="00633EC3"/>
    <w:rsid w:val="00634359"/>
    <w:rsid w:val="00634792"/>
    <w:rsid w:val="006348E8"/>
    <w:rsid w:val="00634963"/>
    <w:rsid w:val="006349D3"/>
    <w:rsid w:val="00634BA1"/>
    <w:rsid w:val="00634E38"/>
    <w:rsid w:val="00634F0C"/>
    <w:rsid w:val="00634FA7"/>
    <w:rsid w:val="006351DE"/>
    <w:rsid w:val="00635AE2"/>
    <w:rsid w:val="00636A09"/>
    <w:rsid w:val="00636D45"/>
    <w:rsid w:val="00636EB0"/>
    <w:rsid w:val="00636FFD"/>
    <w:rsid w:val="00637360"/>
    <w:rsid w:val="00637362"/>
    <w:rsid w:val="0063763A"/>
    <w:rsid w:val="00637884"/>
    <w:rsid w:val="0063795F"/>
    <w:rsid w:val="00640DB8"/>
    <w:rsid w:val="0064153F"/>
    <w:rsid w:val="0064174C"/>
    <w:rsid w:val="00641944"/>
    <w:rsid w:val="00641A10"/>
    <w:rsid w:val="00641A28"/>
    <w:rsid w:val="00641F3B"/>
    <w:rsid w:val="00641FBA"/>
    <w:rsid w:val="0064201D"/>
    <w:rsid w:val="006422B0"/>
    <w:rsid w:val="006423E0"/>
    <w:rsid w:val="0064292F"/>
    <w:rsid w:val="006429D0"/>
    <w:rsid w:val="00642B7F"/>
    <w:rsid w:val="00642CC7"/>
    <w:rsid w:val="00642E49"/>
    <w:rsid w:val="00642FCE"/>
    <w:rsid w:val="006430A9"/>
    <w:rsid w:val="00643625"/>
    <w:rsid w:val="00643937"/>
    <w:rsid w:val="00643C81"/>
    <w:rsid w:val="00644616"/>
    <w:rsid w:val="00644B07"/>
    <w:rsid w:val="00644B47"/>
    <w:rsid w:val="00644CF2"/>
    <w:rsid w:val="006450DA"/>
    <w:rsid w:val="00645266"/>
    <w:rsid w:val="0064585B"/>
    <w:rsid w:val="00645F46"/>
    <w:rsid w:val="006467FD"/>
    <w:rsid w:val="0064686C"/>
    <w:rsid w:val="00646C5B"/>
    <w:rsid w:val="00646CB0"/>
    <w:rsid w:val="006471A9"/>
    <w:rsid w:val="006502C1"/>
    <w:rsid w:val="006505E9"/>
    <w:rsid w:val="006506FF"/>
    <w:rsid w:val="00650733"/>
    <w:rsid w:val="00650BD3"/>
    <w:rsid w:val="00650E11"/>
    <w:rsid w:val="00651554"/>
    <w:rsid w:val="00651B04"/>
    <w:rsid w:val="00652F06"/>
    <w:rsid w:val="00653677"/>
    <w:rsid w:val="006537AC"/>
    <w:rsid w:val="00654266"/>
    <w:rsid w:val="006548EC"/>
    <w:rsid w:val="00654D6E"/>
    <w:rsid w:val="00654DB1"/>
    <w:rsid w:val="00655975"/>
    <w:rsid w:val="00655C88"/>
    <w:rsid w:val="006564E9"/>
    <w:rsid w:val="00656538"/>
    <w:rsid w:val="006565C0"/>
    <w:rsid w:val="00656654"/>
    <w:rsid w:val="0065671B"/>
    <w:rsid w:val="0065679A"/>
    <w:rsid w:val="00656A00"/>
    <w:rsid w:val="00656C59"/>
    <w:rsid w:val="006570B4"/>
    <w:rsid w:val="0065772E"/>
    <w:rsid w:val="00657A1F"/>
    <w:rsid w:val="00657DD1"/>
    <w:rsid w:val="00660012"/>
    <w:rsid w:val="006606A5"/>
    <w:rsid w:val="00660786"/>
    <w:rsid w:val="00660886"/>
    <w:rsid w:val="00660A1D"/>
    <w:rsid w:val="00660E92"/>
    <w:rsid w:val="006610C8"/>
    <w:rsid w:val="006610CF"/>
    <w:rsid w:val="0066113B"/>
    <w:rsid w:val="0066129A"/>
    <w:rsid w:val="0066164D"/>
    <w:rsid w:val="00661885"/>
    <w:rsid w:val="00661A47"/>
    <w:rsid w:val="00662860"/>
    <w:rsid w:val="00662A36"/>
    <w:rsid w:val="00662CEE"/>
    <w:rsid w:val="00662D01"/>
    <w:rsid w:val="0066341A"/>
    <w:rsid w:val="006634A5"/>
    <w:rsid w:val="00663813"/>
    <w:rsid w:val="00663D19"/>
    <w:rsid w:val="00663D63"/>
    <w:rsid w:val="0066410E"/>
    <w:rsid w:val="006649F3"/>
    <w:rsid w:val="006655DA"/>
    <w:rsid w:val="00665A83"/>
    <w:rsid w:val="00665D04"/>
    <w:rsid w:val="00665FAA"/>
    <w:rsid w:val="00665FEA"/>
    <w:rsid w:val="006667C4"/>
    <w:rsid w:val="0066696B"/>
    <w:rsid w:val="00666A13"/>
    <w:rsid w:val="00667172"/>
    <w:rsid w:val="006674CF"/>
    <w:rsid w:val="0066796D"/>
    <w:rsid w:val="00667FA8"/>
    <w:rsid w:val="00667FCC"/>
    <w:rsid w:val="006704BC"/>
    <w:rsid w:val="00670805"/>
    <w:rsid w:val="00670A23"/>
    <w:rsid w:val="00670A4D"/>
    <w:rsid w:val="006713B2"/>
    <w:rsid w:val="00671488"/>
    <w:rsid w:val="00671800"/>
    <w:rsid w:val="00671894"/>
    <w:rsid w:val="00671895"/>
    <w:rsid w:val="006718A5"/>
    <w:rsid w:val="00671A1F"/>
    <w:rsid w:val="00671D6D"/>
    <w:rsid w:val="00671D7A"/>
    <w:rsid w:val="00671DC7"/>
    <w:rsid w:val="00672249"/>
    <w:rsid w:val="006725B0"/>
    <w:rsid w:val="00672721"/>
    <w:rsid w:val="00672A24"/>
    <w:rsid w:val="006738D1"/>
    <w:rsid w:val="0067395B"/>
    <w:rsid w:val="006739E2"/>
    <w:rsid w:val="00673ECD"/>
    <w:rsid w:val="00673FB1"/>
    <w:rsid w:val="00674E40"/>
    <w:rsid w:val="0067515B"/>
    <w:rsid w:val="006751AB"/>
    <w:rsid w:val="00675386"/>
    <w:rsid w:val="00675544"/>
    <w:rsid w:val="006757FB"/>
    <w:rsid w:val="006758B1"/>
    <w:rsid w:val="006760E0"/>
    <w:rsid w:val="006760E3"/>
    <w:rsid w:val="006765C1"/>
    <w:rsid w:val="006765DF"/>
    <w:rsid w:val="006768ED"/>
    <w:rsid w:val="00677694"/>
    <w:rsid w:val="006778BA"/>
    <w:rsid w:val="006779BF"/>
    <w:rsid w:val="00677F05"/>
    <w:rsid w:val="0068054E"/>
    <w:rsid w:val="006805DF"/>
    <w:rsid w:val="00680A8D"/>
    <w:rsid w:val="00680A8E"/>
    <w:rsid w:val="00680B77"/>
    <w:rsid w:val="00680F8A"/>
    <w:rsid w:val="00681783"/>
    <w:rsid w:val="00681A6D"/>
    <w:rsid w:val="00681C6C"/>
    <w:rsid w:val="00681F15"/>
    <w:rsid w:val="0068210B"/>
    <w:rsid w:val="00682C32"/>
    <w:rsid w:val="00682EE6"/>
    <w:rsid w:val="0068318B"/>
    <w:rsid w:val="006834A7"/>
    <w:rsid w:val="00684372"/>
    <w:rsid w:val="006843A2"/>
    <w:rsid w:val="006848B3"/>
    <w:rsid w:val="00684B62"/>
    <w:rsid w:val="00684CF3"/>
    <w:rsid w:val="00684ECF"/>
    <w:rsid w:val="00684FBE"/>
    <w:rsid w:val="00685774"/>
    <w:rsid w:val="00686482"/>
    <w:rsid w:val="00686495"/>
    <w:rsid w:val="006868D1"/>
    <w:rsid w:val="00686C09"/>
    <w:rsid w:val="00686DB4"/>
    <w:rsid w:val="00687131"/>
    <w:rsid w:val="006871EC"/>
    <w:rsid w:val="0068748B"/>
    <w:rsid w:val="0069031F"/>
    <w:rsid w:val="0069033F"/>
    <w:rsid w:val="00690871"/>
    <w:rsid w:val="00690ABC"/>
    <w:rsid w:val="0069120F"/>
    <w:rsid w:val="00691306"/>
    <w:rsid w:val="006914A4"/>
    <w:rsid w:val="00691B4B"/>
    <w:rsid w:val="00691D1E"/>
    <w:rsid w:val="00691DFE"/>
    <w:rsid w:val="00691E85"/>
    <w:rsid w:val="00691EF4"/>
    <w:rsid w:val="00691F97"/>
    <w:rsid w:val="00692693"/>
    <w:rsid w:val="0069296E"/>
    <w:rsid w:val="0069304B"/>
    <w:rsid w:val="006938CC"/>
    <w:rsid w:val="00693A8A"/>
    <w:rsid w:val="00693B93"/>
    <w:rsid w:val="00694273"/>
    <w:rsid w:val="006944DC"/>
    <w:rsid w:val="00694A26"/>
    <w:rsid w:val="00694FDA"/>
    <w:rsid w:val="00695275"/>
    <w:rsid w:val="0069535B"/>
    <w:rsid w:val="00695468"/>
    <w:rsid w:val="0069553E"/>
    <w:rsid w:val="00695932"/>
    <w:rsid w:val="0069604F"/>
    <w:rsid w:val="0069614D"/>
    <w:rsid w:val="0069616B"/>
    <w:rsid w:val="00696665"/>
    <w:rsid w:val="006971C0"/>
    <w:rsid w:val="0069736A"/>
    <w:rsid w:val="00697533"/>
    <w:rsid w:val="00697A4F"/>
    <w:rsid w:val="00697B1E"/>
    <w:rsid w:val="00697BB4"/>
    <w:rsid w:val="00697D09"/>
    <w:rsid w:val="00697E96"/>
    <w:rsid w:val="00697EA8"/>
    <w:rsid w:val="006A0295"/>
    <w:rsid w:val="006A045E"/>
    <w:rsid w:val="006A0D51"/>
    <w:rsid w:val="006A18D7"/>
    <w:rsid w:val="006A1988"/>
    <w:rsid w:val="006A2106"/>
    <w:rsid w:val="006A2334"/>
    <w:rsid w:val="006A252D"/>
    <w:rsid w:val="006A2894"/>
    <w:rsid w:val="006A2C9B"/>
    <w:rsid w:val="006A2FBD"/>
    <w:rsid w:val="006A2FFC"/>
    <w:rsid w:val="006A3036"/>
    <w:rsid w:val="006A30F0"/>
    <w:rsid w:val="006A38C5"/>
    <w:rsid w:val="006A3971"/>
    <w:rsid w:val="006A398E"/>
    <w:rsid w:val="006A3AED"/>
    <w:rsid w:val="006A3B25"/>
    <w:rsid w:val="006A3B60"/>
    <w:rsid w:val="006A3B94"/>
    <w:rsid w:val="006A44B4"/>
    <w:rsid w:val="006A48BD"/>
    <w:rsid w:val="006A4E0E"/>
    <w:rsid w:val="006A574A"/>
    <w:rsid w:val="006A5795"/>
    <w:rsid w:val="006A5B07"/>
    <w:rsid w:val="006A5C95"/>
    <w:rsid w:val="006A6011"/>
    <w:rsid w:val="006A6392"/>
    <w:rsid w:val="006A669A"/>
    <w:rsid w:val="006A6AEE"/>
    <w:rsid w:val="006A70FE"/>
    <w:rsid w:val="006A74D1"/>
    <w:rsid w:val="006A7535"/>
    <w:rsid w:val="006A76BE"/>
    <w:rsid w:val="006A7B57"/>
    <w:rsid w:val="006A7D6A"/>
    <w:rsid w:val="006B0084"/>
    <w:rsid w:val="006B04E5"/>
    <w:rsid w:val="006B0735"/>
    <w:rsid w:val="006B07EE"/>
    <w:rsid w:val="006B0D98"/>
    <w:rsid w:val="006B0F59"/>
    <w:rsid w:val="006B1065"/>
    <w:rsid w:val="006B11B7"/>
    <w:rsid w:val="006B11CF"/>
    <w:rsid w:val="006B12FB"/>
    <w:rsid w:val="006B158B"/>
    <w:rsid w:val="006B1923"/>
    <w:rsid w:val="006B1EB5"/>
    <w:rsid w:val="006B1EB6"/>
    <w:rsid w:val="006B24F9"/>
    <w:rsid w:val="006B2E86"/>
    <w:rsid w:val="006B3D9E"/>
    <w:rsid w:val="006B3DBC"/>
    <w:rsid w:val="006B43D8"/>
    <w:rsid w:val="006B43F7"/>
    <w:rsid w:val="006B4808"/>
    <w:rsid w:val="006B485F"/>
    <w:rsid w:val="006B4953"/>
    <w:rsid w:val="006B4CEF"/>
    <w:rsid w:val="006B4D2E"/>
    <w:rsid w:val="006B539C"/>
    <w:rsid w:val="006B558B"/>
    <w:rsid w:val="006B5A89"/>
    <w:rsid w:val="006B5C2C"/>
    <w:rsid w:val="006B6757"/>
    <w:rsid w:val="006B7669"/>
    <w:rsid w:val="006B780A"/>
    <w:rsid w:val="006B7961"/>
    <w:rsid w:val="006B7F43"/>
    <w:rsid w:val="006C02C4"/>
    <w:rsid w:val="006C03CD"/>
    <w:rsid w:val="006C04FB"/>
    <w:rsid w:val="006C05F2"/>
    <w:rsid w:val="006C0741"/>
    <w:rsid w:val="006C091F"/>
    <w:rsid w:val="006C0DF6"/>
    <w:rsid w:val="006C0E95"/>
    <w:rsid w:val="006C14C6"/>
    <w:rsid w:val="006C1756"/>
    <w:rsid w:val="006C19D7"/>
    <w:rsid w:val="006C1D22"/>
    <w:rsid w:val="006C1E60"/>
    <w:rsid w:val="006C1FB4"/>
    <w:rsid w:val="006C229E"/>
    <w:rsid w:val="006C2684"/>
    <w:rsid w:val="006C2BF4"/>
    <w:rsid w:val="006C315F"/>
    <w:rsid w:val="006C33E6"/>
    <w:rsid w:val="006C35BD"/>
    <w:rsid w:val="006C35C9"/>
    <w:rsid w:val="006C3706"/>
    <w:rsid w:val="006C46EE"/>
    <w:rsid w:val="006C47CE"/>
    <w:rsid w:val="006C4D52"/>
    <w:rsid w:val="006C54F0"/>
    <w:rsid w:val="006C5853"/>
    <w:rsid w:val="006C593C"/>
    <w:rsid w:val="006C5A08"/>
    <w:rsid w:val="006C5B7F"/>
    <w:rsid w:val="006C5CD5"/>
    <w:rsid w:val="006C62D3"/>
    <w:rsid w:val="006C6BFB"/>
    <w:rsid w:val="006C6C0F"/>
    <w:rsid w:val="006C6C71"/>
    <w:rsid w:val="006C7295"/>
    <w:rsid w:val="006C76B7"/>
    <w:rsid w:val="006C7791"/>
    <w:rsid w:val="006C78D4"/>
    <w:rsid w:val="006D01D9"/>
    <w:rsid w:val="006D0529"/>
    <w:rsid w:val="006D08FB"/>
    <w:rsid w:val="006D12E0"/>
    <w:rsid w:val="006D1C4C"/>
    <w:rsid w:val="006D203C"/>
    <w:rsid w:val="006D26A8"/>
    <w:rsid w:val="006D26B9"/>
    <w:rsid w:val="006D2B4F"/>
    <w:rsid w:val="006D2DB9"/>
    <w:rsid w:val="006D3BF6"/>
    <w:rsid w:val="006D3C3D"/>
    <w:rsid w:val="006D3D6C"/>
    <w:rsid w:val="006D4117"/>
    <w:rsid w:val="006D4365"/>
    <w:rsid w:val="006D44BD"/>
    <w:rsid w:val="006D4B04"/>
    <w:rsid w:val="006D4F00"/>
    <w:rsid w:val="006D50E7"/>
    <w:rsid w:val="006D5126"/>
    <w:rsid w:val="006D559B"/>
    <w:rsid w:val="006D5A24"/>
    <w:rsid w:val="006D5C66"/>
    <w:rsid w:val="006D6083"/>
    <w:rsid w:val="006D60D2"/>
    <w:rsid w:val="006D6230"/>
    <w:rsid w:val="006D623F"/>
    <w:rsid w:val="006D6FC5"/>
    <w:rsid w:val="006D7497"/>
    <w:rsid w:val="006D75F7"/>
    <w:rsid w:val="006D7ADC"/>
    <w:rsid w:val="006D7BD7"/>
    <w:rsid w:val="006D7BF9"/>
    <w:rsid w:val="006E000E"/>
    <w:rsid w:val="006E0382"/>
    <w:rsid w:val="006E045A"/>
    <w:rsid w:val="006E05B1"/>
    <w:rsid w:val="006E0B32"/>
    <w:rsid w:val="006E0ED5"/>
    <w:rsid w:val="006E0EF9"/>
    <w:rsid w:val="006E1315"/>
    <w:rsid w:val="006E13DC"/>
    <w:rsid w:val="006E13E3"/>
    <w:rsid w:val="006E141D"/>
    <w:rsid w:val="006E1C11"/>
    <w:rsid w:val="006E1EB7"/>
    <w:rsid w:val="006E1F31"/>
    <w:rsid w:val="006E1F85"/>
    <w:rsid w:val="006E2339"/>
    <w:rsid w:val="006E23F4"/>
    <w:rsid w:val="006E3303"/>
    <w:rsid w:val="006E3D45"/>
    <w:rsid w:val="006E3DA1"/>
    <w:rsid w:val="006E3F88"/>
    <w:rsid w:val="006E3FA6"/>
    <w:rsid w:val="006E408A"/>
    <w:rsid w:val="006E4437"/>
    <w:rsid w:val="006E5128"/>
    <w:rsid w:val="006E52DA"/>
    <w:rsid w:val="006E56F2"/>
    <w:rsid w:val="006E58A2"/>
    <w:rsid w:val="006E697D"/>
    <w:rsid w:val="006E6DB0"/>
    <w:rsid w:val="006E6EB3"/>
    <w:rsid w:val="006E6F98"/>
    <w:rsid w:val="006E7F2A"/>
    <w:rsid w:val="006F03E5"/>
    <w:rsid w:val="006F03F3"/>
    <w:rsid w:val="006F0487"/>
    <w:rsid w:val="006F071F"/>
    <w:rsid w:val="006F0B3E"/>
    <w:rsid w:val="006F0BD4"/>
    <w:rsid w:val="006F147C"/>
    <w:rsid w:val="006F184F"/>
    <w:rsid w:val="006F1F11"/>
    <w:rsid w:val="006F1F4E"/>
    <w:rsid w:val="006F1FC8"/>
    <w:rsid w:val="006F21EA"/>
    <w:rsid w:val="006F21F3"/>
    <w:rsid w:val="006F226C"/>
    <w:rsid w:val="006F2361"/>
    <w:rsid w:val="006F266B"/>
    <w:rsid w:val="006F27AF"/>
    <w:rsid w:val="006F2D69"/>
    <w:rsid w:val="006F30A1"/>
    <w:rsid w:val="006F3125"/>
    <w:rsid w:val="006F33AB"/>
    <w:rsid w:val="006F3538"/>
    <w:rsid w:val="006F355E"/>
    <w:rsid w:val="006F3C5C"/>
    <w:rsid w:val="006F4229"/>
    <w:rsid w:val="006F4762"/>
    <w:rsid w:val="006F49A8"/>
    <w:rsid w:val="006F4B6E"/>
    <w:rsid w:val="006F4CC0"/>
    <w:rsid w:val="006F4E61"/>
    <w:rsid w:val="006F4FB2"/>
    <w:rsid w:val="006F5C54"/>
    <w:rsid w:val="006F5D3C"/>
    <w:rsid w:val="006F6180"/>
    <w:rsid w:val="006F6C29"/>
    <w:rsid w:val="006F6E16"/>
    <w:rsid w:val="006F70B1"/>
    <w:rsid w:val="006F7198"/>
    <w:rsid w:val="006F7467"/>
    <w:rsid w:val="006F748F"/>
    <w:rsid w:val="006F75EB"/>
    <w:rsid w:val="006F76F0"/>
    <w:rsid w:val="006F7AA3"/>
    <w:rsid w:val="006F7C63"/>
    <w:rsid w:val="00700193"/>
    <w:rsid w:val="007001DD"/>
    <w:rsid w:val="00700614"/>
    <w:rsid w:val="0070064F"/>
    <w:rsid w:val="00700A06"/>
    <w:rsid w:val="00700C82"/>
    <w:rsid w:val="00700D87"/>
    <w:rsid w:val="007015EA"/>
    <w:rsid w:val="00701876"/>
    <w:rsid w:val="0070194B"/>
    <w:rsid w:val="00701F15"/>
    <w:rsid w:val="00701F91"/>
    <w:rsid w:val="007021C3"/>
    <w:rsid w:val="007025DC"/>
    <w:rsid w:val="007026DC"/>
    <w:rsid w:val="007027F5"/>
    <w:rsid w:val="0070302C"/>
    <w:rsid w:val="00703150"/>
    <w:rsid w:val="0070356F"/>
    <w:rsid w:val="007037F2"/>
    <w:rsid w:val="00703A80"/>
    <w:rsid w:val="00703AB1"/>
    <w:rsid w:val="00703B57"/>
    <w:rsid w:val="00703E13"/>
    <w:rsid w:val="00703E80"/>
    <w:rsid w:val="00703F69"/>
    <w:rsid w:val="00704247"/>
    <w:rsid w:val="00704D26"/>
    <w:rsid w:val="00704E38"/>
    <w:rsid w:val="00704E4E"/>
    <w:rsid w:val="00704F8E"/>
    <w:rsid w:val="00705795"/>
    <w:rsid w:val="00705C42"/>
    <w:rsid w:val="00705C5C"/>
    <w:rsid w:val="00706079"/>
    <w:rsid w:val="00706AA1"/>
    <w:rsid w:val="00706B9B"/>
    <w:rsid w:val="00707208"/>
    <w:rsid w:val="00707449"/>
    <w:rsid w:val="00707A5E"/>
    <w:rsid w:val="00707D0A"/>
    <w:rsid w:val="00707E9D"/>
    <w:rsid w:val="00707EB3"/>
    <w:rsid w:val="007100AD"/>
    <w:rsid w:val="0071025A"/>
    <w:rsid w:val="00710702"/>
    <w:rsid w:val="00710970"/>
    <w:rsid w:val="00710B50"/>
    <w:rsid w:val="00710E00"/>
    <w:rsid w:val="007114B4"/>
    <w:rsid w:val="0071156F"/>
    <w:rsid w:val="007115F2"/>
    <w:rsid w:val="0071186D"/>
    <w:rsid w:val="00711C10"/>
    <w:rsid w:val="00711C8A"/>
    <w:rsid w:val="00711F4D"/>
    <w:rsid w:val="0071207C"/>
    <w:rsid w:val="0071232B"/>
    <w:rsid w:val="0071232E"/>
    <w:rsid w:val="00712BB8"/>
    <w:rsid w:val="00712F42"/>
    <w:rsid w:val="00713194"/>
    <w:rsid w:val="007139F4"/>
    <w:rsid w:val="00713F5F"/>
    <w:rsid w:val="00714084"/>
    <w:rsid w:val="00714147"/>
    <w:rsid w:val="0071445A"/>
    <w:rsid w:val="007149F1"/>
    <w:rsid w:val="00714D3B"/>
    <w:rsid w:val="00715048"/>
    <w:rsid w:val="007151E7"/>
    <w:rsid w:val="00715BA0"/>
    <w:rsid w:val="00715F17"/>
    <w:rsid w:val="00715F97"/>
    <w:rsid w:val="00715FA6"/>
    <w:rsid w:val="00716588"/>
    <w:rsid w:val="00716619"/>
    <w:rsid w:val="00716EA3"/>
    <w:rsid w:val="0071720E"/>
    <w:rsid w:val="00720266"/>
    <w:rsid w:val="00720374"/>
    <w:rsid w:val="007203CE"/>
    <w:rsid w:val="007204FB"/>
    <w:rsid w:val="00720715"/>
    <w:rsid w:val="00721215"/>
    <w:rsid w:val="00721426"/>
    <w:rsid w:val="007214DF"/>
    <w:rsid w:val="00721587"/>
    <w:rsid w:val="007220BC"/>
    <w:rsid w:val="007229F9"/>
    <w:rsid w:val="00722A8E"/>
    <w:rsid w:val="0072358B"/>
    <w:rsid w:val="00723FA8"/>
    <w:rsid w:val="00724284"/>
    <w:rsid w:val="007243D3"/>
    <w:rsid w:val="00724D06"/>
    <w:rsid w:val="00724DF8"/>
    <w:rsid w:val="00725341"/>
    <w:rsid w:val="00725BF9"/>
    <w:rsid w:val="007260CB"/>
    <w:rsid w:val="0072659C"/>
    <w:rsid w:val="007267FF"/>
    <w:rsid w:val="0072681C"/>
    <w:rsid w:val="00726A3C"/>
    <w:rsid w:val="00726C80"/>
    <w:rsid w:val="00726DFC"/>
    <w:rsid w:val="0072705C"/>
    <w:rsid w:val="00727074"/>
    <w:rsid w:val="00727242"/>
    <w:rsid w:val="00727930"/>
    <w:rsid w:val="00727BA6"/>
    <w:rsid w:val="00730285"/>
    <w:rsid w:val="007309A3"/>
    <w:rsid w:val="00730D23"/>
    <w:rsid w:val="00730E57"/>
    <w:rsid w:val="00731298"/>
    <w:rsid w:val="0073153E"/>
    <w:rsid w:val="0073170C"/>
    <w:rsid w:val="007317FE"/>
    <w:rsid w:val="00731A4B"/>
    <w:rsid w:val="00731C7A"/>
    <w:rsid w:val="00732264"/>
    <w:rsid w:val="007323A8"/>
    <w:rsid w:val="0073241E"/>
    <w:rsid w:val="007325CD"/>
    <w:rsid w:val="00732699"/>
    <w:rsid w:val="007326A8"/>
    <w:rsid w:val="00732C34"/>
    <w:rsid w:val="00732C3A"/>
    <w:rsid w:val="0073357D"/>
    <w:rsid w:val="00733737"/>
    <w:rsid w:val="007337B8"/>
    <w:rsid w:val="00733863"/>
    <w:rsid w:val="007338A5"/>
    <w:rsid w:val="007338BC"/>
    <w:rsid w:val="00733986"/>
    <w:rsid w:val="00734083"/>
    <w:rsid w:val="00734141"/>
    <w:rsid w:val="0073422E"/>
    <w:rsid w:val="007349C6"/>
    <w:rsid w:val="00734A4B"/>
    <w:rsid w:val="00734AEB"/>
    <w:rsid w:val="00734D82"/>
    <w:rsid w:val="00734EB0"/>
    <w:rsid w:val="00734F96"/>
    <w:rsid w:val="00735002"/>
    <w:rsid w:val="007353B8"/>
    <w:rsid w:val="0073551C"/>
    <w:rsid w:val="00735851"/>
    <w:rsid w:val="00735D2C"/>
    <w:rsid w:val="00735F1C"/>
    <w:rsid w:val="00736172"/>
    <w:rsid w:val="007361F8"/>
    <w:rsid w:val="00736282"/>
    <w:rsid w:val="00736D95"/>
    <w:rsid w:val="00736ED0"/>
    <w:rsid w:val="007370BD"/>
    <w:rsid w:val="00737328"/>
    <w:rsid w:val="007376AF"/>
    <w:rsid w:val="0074031C"/>
    <w:rsid w:val="007407B1"/>
    <w:rsid w:val="00740DDD"/>
    <w:rsid w:val="00740F9D"/>
    <w:rsid w:val="007410C7"/>
    <w:rsid w:val="00741A93"/>
    <w:rsid w:val="00741CCC"/>
    <w:rsid w:val="00741D8B"/>
    <w:rsid w:val="00741DCB"/>
    <w:rsid w:val="00741EFB"/>
    <w:rsid w:val="007421B9"/>
    <w:rsid w:val="00742CD3"/>
    <w:rsid w:val="0074342C"/>
    <w:rsid w:val="0074350C"/>
    <w:rsid w:val="00743590"/>
    <w:rsid w:val="00743FBB"/>
    <w:rsid w:val="007443BD"/>
    <w:rsid w:val="0074443E"/>
    <w:rsid w:val="00745009"/>
    <w:rsid w:val="00745170"/>
    <w:rsid w:val="007458C1"/>
    <w:rsid w:val="00745C53"/>
    <w:rsid w:val="00746109"/>
    <w:rsid w:val="007461A5"/>
    <w:rsid w:val="00746475"/>
    <w:rsid w:val="00746545"/>
    <w:rsid w:val="0074670B"/>
    <w:rsid w:val="00746B77"/>
    <w:rsid w:val="00746E3F"/>
    <w:rsid w:val="0074730E"/>
    <w:rsid w:val="00747622"/>
    <w:rsid w:val="00747BEA"/>
    <w:rsid w:val="007500D9"/>
    <w:rsid w:val="007505FD"/>
    <w:rsid w:val="00751169"/>
    <w:rsid w:val="007511DD"/>
    <w:rsid w:val="00751708"/>
    <w:rsid w:val="007518A3"/>
    <w:rsid w:val="007518D9"/>
    <w:rsid w:val="00751983"/>
    <w:rsid w:val="00752B80"/>
    <w:rsid w:val="00752B9A"/>
    <w:rsid w:val="00752C48"/>
    <w:rsid w:val="00752D46"/>
    <w:rsid w:val="007535B0"/>
    <w:rsid w:val="00753741"/>
    <w:rsid w:val="00753AB2"/>
    <w:rsid w:val="00753CC8"/>
    <w:rsid w:val="00754D73"/>
    <w:rsid w:val="00755258"/>
    <w:rsid w:val="0075560A"/>
    <w:rsid w:val="0075561A"/>
    <w:rsid w:val="00755AC3"/>
    <w:rsid w:val="00755B0F"/>
    <w:rsid w:val="00755C9B"/>
    <w:rsid w:val="00755DFD"/>
    <w:rsid w:val="00755EBF"/>
    <w:rsid w:val="007565DD"/>
    <w:rsid w:val="00756D11"/>
    <w:rsid w:val="00756EC5"/>
    <w:rsid w:val="0075728F"/>
    <w:rsid w:val="00757398"/>
    <w:rsid w:val="00757881"/>
    <w:rsid w:val="00757C89"/>
    <w:rsid w:val="00757DB1"/>
    <w:rsid w:val="00757DD6"/>
    <w:rsid w:val="007601BC"/>
    <w:rsid w:val="00760325"/>
    <w:rsid w:val="00761517"/>
    <w:rsid w:val="00761658"/>
    <w:rsid w:val="0076175D"/>
    <w:rsid w:val="00761855"/>
    <w:rsid w:val="00761E15"/>
    <w:rsid w:val="007620B9"/>
    <w:rsid w:val="00762459"/>
    <w:rsid w:val="0076245D"/>
    <w:rsid w:val="00762B45"/>
    <w:rsid w:val="00763089"/>
    <w:rsid w:val="00763283"/>
    <w:rsid w:val="00763CB3"/>
    <w:rsid w:val="00763D58"/>
    <w:rsid w:val="00763D68"/>
    <w:rsid w:val="00763D9A"/>
    <w:rsid w:val="007643CB"/>
    <w:rsid w:val="00764A17"/>
    <w:rsid w:val="00764B7E"/>
    <w:rsid w:val="00764F36"/>
    <w:rsid w:val="007652F3"/>
    <w:rsid w:val="0076547A"/>
    <w:rsid w:val="007658C0"/>
    <w:rsid w:val="00765E43"/>
    <w:rsid w:val="00765EB4"/>
    <w:rsid w:val="00766195"/>
    <w:rsid w:val="0076735D"/>
    <w:rsid w:val="007677A4"/>
    <w:rsid w:val="007702DA"/>
    <w:rsid w:val="007705AC"/>
    <w:rsid w:val="00770626"/>
    <w:rsid w:val="00770A24"/>
    <w:rsid w:val="00770CF0"/>
    <w:rsid w:val="007715FC"/>
    <w:rsid w:val="0077169B"/>
    <w:rsid w:val="00771CE6"/>
    <w:rsid w:val="00771E38"/>
    <w:rsid w:val="00771EEB"/>
    <w:rsid w:val="007720E6"/>
    <w:rsid w:val="00772493"/>
    <w:rsid w:val="007726C8"/>
    <w:rsid w:val="007727E5"/>
    <w:rsid w:val="00772994"/>
    <w:rsid w:val="00772C39"/>
    <w:rsid w:val="00773270"/>
    <w:rsid w:val="007733E7"/>
    <w:rsid w:val="007737A5"/>
    <w:rsid w:val="007738C2"/>
    <w:rsid w:val="00773990"/>
    <w:rsid w:val="00773997"/>
    <w:rsid w:val="00773A34"/>
    <w:rsid w:val="00773B22"/>
    <w:rsid w:val="00773BFF"/>
    <w:rsid w:val="00773FC9"/>
    <w:rsid w:val="00773FCC"/>
    <w:rsid w:val="00774115"/>
    <w:rsid w:val="0077457E"/>
    <w:rsid w:val="0077462A"/>
    <w:rsid w:val="00774ECE"/>
    <w:rsid w:val="007757A9"/>
    <w:rsid w:val="00775B91"/>
    <w:rsid w:val="00775BCA"/>
    <w:rsid w:val="00775F14"/>
    <w:rsid w:val="00776397"/>
    <w:rsid w:val="00776526"/>
    <w:rsid w:val="0077694A"/>
    <w:rsid w:val="00776991"/>
    <w:rsid w:val="00776D25"/>
    <w:rsid w:val="00776DD4"/>
    <w:rsid w:val="00776E42"/>
    <w:rsid w:val="007770C0"/>
    <w:rsid w:val="00777139"/>
    <w:rsid w:val="00777A0E"/>
    <w:rsid w:val="00777BF7"/>
    <w:rsid w:val="0078007F"/>
    <w:rsid w:val="007800B1"/>
    <w:rsid w:val="00780218"/>
    <w:rsid w:val="007804BD"/>
    <w:rsid w:val="00780CED"/>
    <w:rsid w:val="007810E9"/>
    <w:rsid w:val="0078121C"/>
    <w:rsid w:val="00781275"/>
    <w:rsid w:val="00782D96"/>
    <w:rsid w:val="00782E4D"/>
    <w:rsid w:val="00782ED5"/>
    <w:rsid w:val="0078316A"/>
    <w:rsid w:val="00783325"/>
    <w:rsid w:val="00784380"/>
    <w:rsid w:val="007845C0"/>
    <w:rsid w:val="00784974"/>
    <w:rsid w:val="00784AC5"/>
    <w:rsid w:val="00784C88"/>
    <w:rsid w:val="00784F96"/>
    <w:rsid w:val="00785237"/>
    <w:rsid w:val="0078542B"/>
    <w:rsid w:val="00785CA8"/>
    <w:rsid w:val="007868FE"/>
    <w:rsid w:val="00786CB7"/>
    <w:rsid w:val="00786E5C"/>
    <w:rsid w:val="007877C6"/>
    <w:rsid w:val="00787814"/>
    <w:rsid w:val="00787E5B"/>
    <w:rsid w:val="00787EE0"/>
    <w:rsid w:val="00787F96"/>
    <w:rsid w:val="007900C9"/>
    <w:rsid w:val="00790195"/>
    <w:rsid w:val="007906A9"/>
    <w:rsid w:val="007906D4"/>
    <w:rsid w:val="00790D9B"/>
    <w:rsid w:val="00790F15"/>
    <w:rsid w:val="007911DF"/>
    <w:rsid w:val="007912B7"/>
    <w:rsid w:val="00791343"/>
    <w:rsid w:val="0079164F"/>
    <w:rsid w:val="00791A46"/>
    <w:rsid w:val="00791BD0"/>
    <w:rsid w:val="00791CF9"/>
    <w:rsid w:val="0079268D"/>
    <w:rsid w:val="007926A1"/>
    <w:rsid w:val="00793197"/>
    <w:rsid w:val="007935FF"/>
    <w:rsid w:val="00793851"/>
    <w:rsid w:val="00793BDD"/>
    <w:rsid w:val="00793D16"/>
    <w:rsid w:val="0079414A"/>
    <w:rsid w:val="007943F8"/>
    <w:rsid w:val="007946D4"/>
    <w:rsid w:val="0079487E"/>
    <w:rsid w:val="00794A8E"/>
    <w:rsid w:val="00794B7B"/>
    <w:rsid w:val="0079586B"/>
    <w:rsid w:val="0079592F"/>
    <w:rsid w:val="00795B32"/>
    <w:rsid w:val="00795D82"/>
    <w:rsid w:val="0079674E"/>
    <w:rsid w:val="00796AB6"/>
    <w:rsid w:val="0079715B"/>
    <w:rsid w:val="007971BD"/>
    <w:rsid w:val="0079737E"/>
    <w:rsid w:val="00797413"/>
    <w:rsid w:val="007975B9"/>
    <w:rsid w:val="0079774E"/>
    <w:rsid w:val="00797F74"/>
    <w:rsid w:val="007A011D"/>
    <w:rsid w:val="007A0365"/>
    <w:rsid w:val="007A0F7C"/>
    <w:rsid w:val="007A1059"/>
    <w:rsid w:val="007A110C"/>
    <w:rsid w:val="007A1BEB"/>
    <w:rsid w:val="007A2A5C"/>
    <w:rsid w:val="007A2D86"/>
    <w:rsid w:val="007A3182"/>
    <w:rsid w:val="007A3515"/>
    <w:rsid w:val="007A3D70"/>
    <w:rsid w:val="007A3E76"/>
    <w:rsid w:val="007A3F8A"/>
    <w:rsid w:val="007A4CA1"/>
    <w:rsid w:val="007A57C8"/>
    <w:rsid w:val="007A5D7C"/>
    <w:rsid w:val="007A612C"/>
    <w:rsid w:val="007A61F0"/>
    <w:rsid w:val="007A6224"/>
    <w:rsid w:val="007A6400"/>
    <w:rsid w:val="007A64E4"/>
    <w:rsid w:val="007A6611"/>
    <w:rsid w:val="007A6655"/>
    <w:rsid w:val="007A6BA2"/>
    <w:rsid w:val="007A7227"/>
    <w:rsid w:val="007A7A78"/>
    <w:rsid w:val="007A7BCD"/>
    <w:rsid w:val="007B0756"/>
    <w:rsid w:val="007B0864"/>
    <w:rsid w:val="007B0900"/>
    <w:rsid w:val="007B1319"/>
    <w:rsid w:val="007B13DE"/>
    <w:rsid w:val="007B14EB"/>
    <w:rsid w:val="007B18D4"/>
    <w:rsid w:val="007B19CD"/>
    <w:rsid w:val="007B1D9C"/>
    <w:rsid w:val="007B2046"/>
    <w:rsid w:val="007B2215"/>
    <w:rsid w:val="007B23D9"/>
    <w:rsid w:val="007B247E"/>
    <w:rsid w:val="007B2480"/>
    <w:rsid w:val="007B2766"/>
    <w:rsid w:val="007B28FD"/>
    <w:rsid w:val="007B29C4"/>
    <w:rsid w:val="007B2B0A"/>
    <w:rsid w:val="007B3375"/>
    <w:rsid w:val="007B346D"/>
    <w:rsid w:val="007B3684"/>
    <w:rsid w:val="007B36AC"/>
    <w:rsid w:val="007B3C18"/>
    <w:rsid w:val="007B3D31"/>
    <w:rsid w:val="007B3DF3"/>
    <w:rsid w:val="007B4C19"/>
    <w:rsid w:val="007B564A"/>
    <w:rsid w:val="007B5851"/>
    <w:rsid w:val="007B5C4D"/>
    <w:rsid w:val="007B625E"/>
    <w:rsid w:val="007B62FF"/>
    <w:rsid w:val="007B6ACB"/>
    <w:rsid w:val="007B6DB7"/>
    <w:rsid w:val="007B6F83"/>
    <w:rsid w:val="007B712D"/>
    <w:rsid w:val="007B7165"/>
    <w:rsid w:val="007B718E"/>
    <w:rsid w:val="007B7255"/>
    <w:rsid w:val="007B73BD"/>
    <w:rsid w:val="007B7667"/>
    <w:rsid w:val="007C0331"/>
    <w:rsid w:val="007C077D"/>
    <w:rsid w:val="007C0E12"/>
    <w:rsid w:val="007C0F67"/>
    <w:rsid w:val="007C1183"/>
    <w:rsid w:val="007C1859"/>
    <w:rsid w:val="007C1D42"/>
    <w:rsid w:val="007C1DDF"/>
    <w:rsid w:val="007C1ED8"/>
    <w:rsid w:val="007C2185"/>
    <w:rsid w:val="007C25CF"/>
    <w:rsid w:val="007C2663"/>
    <w:rsid w:val="007C271B"/>
    <w:rsid w:val="007C2C27"/>
    <w:rsid w:val="007C2C36"/>
    <w:rsid w:val="007C2DA8"/>
    <w:rsid w:val="007C30FB"/>
    <w:rsid w:val="007C3D8B"/>
    <w:rsid w:val="007C3DDE"/>
    <w:rsid w:val="007C40AD"/>
    <w:rsid w:val="007C44C6"/>
    <w:rsid w:val="007C44DC"/>
    <w:rsid w:val="007C4500"/>
    <w:rsid w:val="007C5219"/>
    <w:rsid w:val="007C53ED"/>
    <w:rsid w:val="007C5895"/>
    <w:rsid w:val="007C5989"/>
    <w:rsid w:val="007C658F"/>
    <w:rsid w:val="007C6BFB"/>
    <w:rsid w:val="007C6E8C"/>
    <w:rsid w:val="007C74DB"/>
    <w:rsid w:val="007C770E"/>
    <w:rsid w:val="007C7A18"/>
    <w:rsid w:val="007C7ED1"/>
    <w:rsid w:val="007D011F"/>
    <w:rsid w:val="007D026F"/>
    <w:rsid w:val="007D07CE"/>
    <w:rsid w:val="007D0840"/>
    <w:rsid w:val="007D1307"/>
    <w:rsid w:val="007D22A2"/>
    <w:rsid w:val="007D298C"/>
    <w:rsid w:val="007D2E1F"/>
    <w:rsid w:val="007D2EF1"/>
    <w:rsid w:val="007D31F0"/>
    <w:rsid w:val="007D333C"/>
    <w:rsid w:val="007D3431"/>
    <w:rsid w:val="007D36E3"/>
    <w:rsid w:val="007D3856"/>
    <w:rsid w:val="007D3AE2"/>
    <w:rsid w:val="007D3C05"/>
    <w:rsid w:val="007D40C0"/>
    <w:rsid w:val="007D44B3"/>
    <w:rsid w:val="007D44C9"/>
    <w:rsid w:val="007D539A"/>
    <w:rsid w:val="007D58A0"/>
    <w:rsid w:val="007D5D90"/>
    <w:rsid w:val="007D61C2"/>
    <w:rsid w:val="007D6352"/>
    <w:rsid w:val="007D636A"/>
    <w:rsid w:val="007D64DB"/>
    <w:rsid w:val="007D67DB"/>
    <w:rsid w:val="007D6809"/>
    <w:rsid w:val="007D74C3"/>
    <w:rsid w:val="007D7631"/>
    <w:rsid w:val="007E03A7"/>
    <w:rsid w:val="007E051D"/>
    <w:rsid w:val="007E05C2"/>
    <w:rsid w:val="007E073D"/>
    <w:rsid w:val="007E13BA"/>
    <w:rsid w:val="007E1588"/>
    <w:rsid w:val="007E1702"/>
    <w:rsid w:val="007E220B"/>
    <w:rsid w:val="007E2309"/>
    <w:rsid w:val="007E24C2"/>
    <w:rsid w:val="007E3265"/>
    <w:rsid w:val="007E32C1"/>
    <w:rsid w:val="007E3421"/>
    <w:rsid w:val="007E35CE"/>
    <w:rsid w:val="007E37C6"/>
    <w:rsid w:val="007E3ADD"/>
    <w:rsid w:val="007E3E3F"/>
    <w:rsid w:val="007E3EE0"/>
    <w:rsid w:val="007E4194"/>
    <w:rsid w:val="007E4C3E"/>
    <w:rsid w:val="007E501D"/>
    <w:rsid w:val="007E511E"/>
    <w:rsid w:val="007E530E"/>
    <w:rsid w:val="007E555E"/>
    <w:rsid w:val="007E56FF"/>
    <w:rsid w:val="007E5B03"/>
    <w:rsid w:val="007E5F4D"/>
    <w:rsid w:val="007E61B9"/>
    <w:rsid w:val="007E683A"/>
    <w:rsid w:val="007E699F"/>
    <w:rsid w:val="007E7060"/>
    <w:rsid w:val="007E7248"/>
    <w:rsid w:val="007E7380"/>
    <w:rsid w:val="007E73E4"/>
    <w:rsid w:val="007E7729"/>
    <w:rsid w:val="007E78FE"/>
    <w:rsid w:val="007F05EE"/>
    <w:rsid w:val="007F06A0"/>
    <w:rsid w:val="007F0C31"/>
    <w:rsid w:val="007F1080"/>
    <w:rsid w:val="007F1361"/>
    <w:rsid w:val="007F148C"/>
    <w:rsid w:val="007F1842"/>
    <w:rsid w:val="007F1844"/>
    <w:rsid w:val="007F1900"/>
    <w:rsid w:val="007F19C2"/>
    <w:rsid w:val="007F1F07"/>
    <w:rsid w:val="007F1FC2"/>
    <w:rsid w:val="007F1FD6"/>
    <w:rsid w:val="007F260E"/>
    <w:rsid w:val="007F26DA"/>
    <w:rsid w:val="007F299C"/>
    <w:rsid w:val="007F2CF1"/>
    <w:rsid w:val="007F349B"/>
    <w:rsid w:val="007F35DA"/>
    <w:rsid w:val="007F35EC"/>
    <w:rsid w:val="007F373F"/>
    <w:rsid w:val="007F3A0B"/>
    <w:rsid w:val="007F3D99"/>
    <w:rsid w:val="007F3E0F"/>
    <w:rsid w:val="007F3E7C"/>
    <w:rsid w:val="007F3FD2"/>
    <w:rsid w:val="007F4472"/>
    <w:rsid w:val="007F4948"/>
    <w:rsid w:val="007F4D7E"/>
    <w:rsid w:val="007F4F0F"/>
    <w:rsid w:val="007F5982"/>
    <w:rsid w:val="007F5CE8"/>
    <w:rsid w:val="007F685D"/>
    <w:rsid w:val="007F695C"/>
    <w:rsid w:val="007F6B73"/>
    <w:rsid w:val="007F6E69"/>
    <w:rsid w:val="007F6F3D"/>
    <w:rsid w:val="007F70B7"/>
    <w:rsid w:val="007F73A4"/>
    <w:rsid w:val="007F75EE"/>
    <w:rsid w:val="007F7603"/>
    <w:rsid w:val="007F78D3"/>
    <w:rsid w:val="007F7B14"/>
    <w:rsid w:val="008001F1"/>
    <w:rsid w:val="0080028D"/>
    <w:rsid w:val="00800472"/>
    <w:rsid w:val="00800876"/>
    <w:rsid w:val="00800AFB"/>
    <w:rsid w:val="00800E45"/>
    <w:rsid w:val="00800F4D"/>
    <w:rsid w:val="0080169C"/>
    <w:rsid w:val="00802007"/>
    <w:rsid w:val="00802295"/>
    <w:rsid w:val="00802332"/>
    <w:rsid w:val="00802381"/>
    <w:rsid w:val="00802755"/>
    <w:rsid w:val="008029F4"/>
    <w:rsid w:val="00803071"/>
    <w:rsid w:val="00803172"/>
    <w:rsid w:val="008035ED"/>
    <w:rsid w:val="00803690"/>
    <w:rsid w:val="00803CA4"/>
    <w:rsid w:val="00803D8B"/>
    <w:rsid w:val="00803E43"/>
    <w:rsid w:val="008040DD"/>
    <w:rsid w:val="0080414C"/>
    <w:rsid w:val="0080420D"/>
    <w:rsid w:val="0080444A"/>
    <w:rsid w:val="0080488E"/>
    <w:rsid w:val="00804CBF"/>
    <w:rsid w:val="00804F44"/>
    <w:rsid w:val="008050A9"/>
    <w:rsid w:val="0080520F"/>
    <w:rsid w:val="0080538E"/>
    <w:rsid w:val="008055BD"/>
    <w:rsid w:val="00805614"/>
    <w:rsid w:val="008056C7"/>
    <w:rsid w:val="008058ED"/>
    <w:rsid w:val="00805C98"/>
    <w:rsid w:val="0080600D"/>
    <w:rsid w:val="0080655F"/>
    <w:rsid w:val="008065BC"/>
    <w:rsid w:val="008068F1"/>
    <w:rsid w:val="00806A20"/>
    <w:rsid w:val="00806BE4"/>
    <w:rsid w:val="00806DDB"/>
    <w:rsid w:val="00806DDE"/>
    <w:rsid w:val="00807131"/>
    <w:rsid w:val="0080750D"/>
    <w:rsid w:val="008077B9"/>
    <w:rsid w:val="008078F8"/>
    <w:rsid w:val="00807A03"/>
    <w:rsid w:val="00807AE3"/>
    <w:rsid w:val="00810234"/>
    <w:rsid w:val="0081045F"/>
    <w:rsid w:val="00811826"/>
    <w:rsid w:val="0081192A"/>
    <w:rsid w:val="00811B95"/>
    <w:rsid w:val="00811E6D"/>
    <w:rsid w:val="00811F34"/>
    <w:rsid w:val="00812340"/>
    <w:rsid w:val="008124B2"/>
    <w:rsid w:val="00812916"/>
    <w:rsid w:val="00812DDF"/>
    <w:rsid w:val="00812EB6"/>
    <w:rsid w:val="00813041"/>
    <w:rsid w:val="0081339F"/>
    <w:rsid w:val="00814328"/>
    <w:rsid w:val="00814399"/>
    <w:rsid w:val="008143EE"/>
    <w:rsid w:val="0081450F"/>
    <w:rsid w:val="0081497F"/>
    <w:rsid w:val="00814B63"/>
    <w:rsid w:val="00814CA9"/>
    <w:rsid w:val="0081571A"/>
    <w:rsid w:val="00815886"/>
    <w:rsid w:val="00815FAB"/>
    <w:rsid w:val="00816247"/>
    <w:rsid w:val="008163A9"/>
    <w:rsid w:val="00816932"/>
    <w:rsid w:val="008169F0"/>
    <w:rsid w:val="008172F1"/>
    <w:rsid w:val="00817442"/>
    <w:rsid w:val="00817472"/>
    <w:rsid w:val="008176DA"/>
    <w:rsid w:val="0082090C"/>
    <w:rsid w:val="00820FB8"/>
    <w:rsid w:val="00820FCD"/>
    <w:rsid w:val="0082141B"/>
    <w:rsid w:val="0082173E"/>
    <w:rsid w:val="008218A9"/>
    <w:rsid w:val="00821A5E"/>
    <w:rsid w:val="00821E1B"/>
    <w:rsid w:val="00821E79"/>
    <w:rsid w:val="00822114"/>
    <w:rsid w:val="008225DB"/>
    <w:rsid w:val="00823036"/>
    <w:rsid w:val="00823172"/>
    <w:rsid w:val="0082332F"/>
    <w:rsid w:val="0082333F"/>
    <w:rsid w:val="00823974"/>
    <w:rsid w:val="00823D72"/>
    <w:rsid w:val="00823E03"/>
    <w:rsid w:val="00823E75"/>
    <w:rsid w:val="008243A5"/>
    <w:rsid w:val="00824601"/>
    <w:rsid w:val="008246DE"/>
    <w:rsid w:val="00824AC5"/>
    <w:rsid w:val="0082500D"/>
    <w:rsid w:val="00825038"/>
    <w:rsid w:val="00825112"/>
    <w:rsid w:val="0082564A"/>
    <w:rsid w:val="008259AB"/>
    <w:rsid w:val="00825B20"/>
    <w:rsid w:val="00825ED4"/>
    <w:rsid w:val="00825F27"/>
    <w:rsid w:val="00826044"/>
    <w:rsid w:val="0082649A"/>
    <w:rsid w:val="008264F1"/>
    <w:rsid w:val="00826BCF"/>
    <w:rsid w:val="00827012"/>
    <w:rsid w:val="008277EC"/>
    <w:rsid w:val="00827873"/>
    <w:rsid w:val="00827973"/>
    <w:rsid w:val="0083071C"/>
    <w:rsid w:val="008308A1"/>
    <w:rsid w:val="0083138D"/>
    <w:rsid w:val="008322CB"/>
    <w:rsid w:val="00832732"/>
    <w:rsid w:val="008327FE"/>
    <w:rsid w:val="00832A4A"/>
    <w:rsid w:val="00833867"/>
    <w:rsid w:val="00833A55"/>
    <w:rsid w:val="00833DA0"/>
    <w:rsid w:val="00833EB0"/>
    <w:rsid w:val="00833F73"/>
    <w:rsid w:val="00833F77"/>
    <w:rsid w:val="00833F9D"/>
    <w:rsid w:val="00834039"/>
    <w:rsid w:val="00834606"/>
    <w:rsid w:val="008349CD"/>
    <w:rsid w:val="00834A27"/>
    <w:rsid w:val="008351EE"/>
    <w:rsid w:val="00835413"/>
    <w:rsid w:val="00835972"/>
    <w:rsid w:val="00836D22"/>
    <w:rsid w:val="00836F9E"/>
    <w:rsid w:val="008371D9"/>
    <w:rsid w:val="00837497"/>
    <w:rsid w:val="00837515"/>
    <w:rsid w:val="008376CF"/>
    <w:rsid w:val="008402C3"/>
    <w:rsid w:val="00840705"/>
    <w:rsid w:val="00840838"/>
    <w:rsid w:val="00840A86"/>
    <w:rsid w:val="00840B81"/>
    <w:rsid w:val="00840C2C"/>
    <w:rsid w:val="00840FB2"/>
    <w:rsid w:val="0084222C"/>
    <w:rsid w:val="00842F54"/>
    <w:rsid w:val="008432B9"/>
    <w:rsid w:val="00843341"/>
    <w:rsid w:val="00843379"/>
    <w:rsid w:val="00843625"/>
    <w:rsid w:val="00843AE7"/>
    <w:rsid w:val="00843BD5"/>
    <w:rsid w:val="00843CB2"/>
    <w:rsid w:val="00843E1E"/>
    <w:rsid w:val="00843EB2"/>
    <w:rsid w:val="00843EF1"/>
    <w:rsid w:val="00843FEC"/>
    <w:rsid w:val="0084460C"/>
    <w:rsid w:val="00844641"/>
    <w:rsid w:val="008448A7"/>
    <w:rsid w:val="008448DF"/>
    <w:rsid w:val="00844CE8"/>
    <w:rsid w:val="00844DF8"/>
    <w:rsid w:val="0084520E"/>
    <w:rsid w:val="00845801"/>
    <w:rsid w:val="00845870"/>
    <w:rsid w:val="00845D15"/>
    <w:rsid w:val="00845DD5"/>
    <w:rsid w:val="00845DE1"/>
    <w:rsid w:val="00845E5E"/>
    <w:rsid w:val="0084675A"/>
    <w:rsid w:val="00846E06"/>
    <w:rsid w:val="0084728F"/>
    <w:rsid w:val="008475A0"/>
    <w:rsid w:val="008477BC"/>
    <w:rsid w:val="00847860"/>
    <w:rsid w:val="00847A8B"/>
    <w:rsid w:val="00847E12"/>
    <w:rsid w:val="00847E31"/>
    <w:rsid w:val="00847FD6"/>
    <w:rsid w:val="0085034B"/>
    <w:rsid w:val="008505C6"/>
    <w:rsid w:val="008505CC"/>
    <w:rsid w:val="00850740"/>
    <w:rsid w:val="00850B4D"/>
    <w:rsid w:val="00850BB8"/>
    <w:rsid w:val="00850D50"/>
    <w:rsid w:val="00850F03"/>
    <w:rsid w:val="008511BD"/>
    <w:rsid w:val="00851241"/>
    <w:rsid w:val="00851AFE"/>
    <w:rsid w:val="00851F40"/>
    <w:rsid w:val="00851FE1"/>
    <w:rsid w:val="008520B1"/>
    <w:rsid w:val="0085224F"/>
    <w:rsid w:val="008523A7"/>
    <w:rsid w:val="008524B0"/>
    <w:rsid w:val="00852721"/>
    <w:rsid w:val="00852CCD"/>
    <w:rsid w:val="00852D8F"/>
    <w:rsid w:val="00853282"/>
    <w:rsid w:val="00853862"/>
    <w:rsid w:val="00853E2A"/>
    <w:rsid w:val="008547E3"/>
    <w:rsid w:val="00854954"/>
    <w:rsid w:val="00854994"/>
    <w:rsid w:val="00854A09"/>
    <w:rsid w:val="00854D0B"/>
    <w:rsid w:val="0085574B"/>
    <w:rsid w:val="00855AE0"/>
    <w:rsid w:val="00855DDE"/>
    <w:rsid w:val="00855E0E"/>
    <w:rsid w:val="00855FE6"/>
    <w:rsid w:val="0085658F"/>
    <w:rsid w:val="00856701"/>
    <w:rsid w:val="008568E8"/>
    <w:rsid w:val="00856D1F"/>
    <w:rsid w:val="00856E8C"/>
    <w:rsid w:val="00857345"/>
    <w:rsid w:val="0085770C"/>
    <w:rsid w:val="00857A75"/>
    <w:rsid w:val="00857CE3"/>
    <w:rsid w:val="00857F55"/>
    <w:rsid w:val="00857FE7"/>
    <w:rsid w:val="00860465"/>
    <w:rsid w:val="0086057A"/>
    <w:rsid w:val="008607E2"/>
    <w:rsid w:val="008608B0"/>
    <w:rsid w:val="00860AE7"/>
    <w:rsid w:val="008612CD"/>
    <w:rsid w:val="00861468"/>
    <w:rsid w:val="0086148A"/>
    <w:rsid w:val="008614E6"/>
    <w:rsid w:val="0086194E"/>
    <w:rsid w:val="00861AB1"/>
    <w:rsid w:val="00861AB4"/>
    <w:rsid w:val="00861BEF"/>
    <w:rsid w:val="00861DB1"/>
    <w:rsid w:val="0086206B"/>
    <w:rsid w:val="00862175"/>
    <w:rsid w:val="008622E1"/>
    <w:rsid w:val="00862354"/>
    <w:rsid w:val="00862636"/>
    <w:rsid w:val="0086279B"/>
    <w:rsid w:val="00862CFB"/>
    <w:rsid w:val="00862DD9"/>
    <w:rsid w:val="008634A1"/>
    <w:rsid w:val="0086363F"/>
    <w:rsid w:val="00863823"/>
    <w:rsid w:val="00863926"/>
    <w:rsid w:val="008642B7"/>
    <w:rsid w:val="0086450B"/>
    <w:rsid w:val="00864897"/>
    <w:rsid w:val="00864C64"/>
    <w:rsid w:val="00865351"/>
    <w:rsid w:val="00866138"/>
    <w:rsid w:val="008662C0"/>
    <w:rsid w:val="008663F4"/>
    <w:rsid w:val="008664BC"/>
    <w:rsid w:val="0086659F"/>
    <w:rsid w:val="008666DF"/>
    <w:rsid w:val="008666E1"/>
    <w:rsid w:val="00866A33"/>
    <w:rsid w:val="00867634"/>
    <w:rsid w:val="008676F2"/>
    <w:rsid w:val="008677E9"/>
    <w:rsid w:val="008708AA"/>
    <w:rsid w:val="00870F75"/>
    <w:rsid w:val="008716CE"/>
    <w:rsid w:val="00871E7E"/>
    <w:rsid w:val="00872359"/>
    <w:rsid w:val="00872539"/>
    <w:rsid w:val="00872886"/>
    <w:rsid w:val="00873024"/>
    <w:rsid w:val="0087376A"/>
    <w:rsid w:val="00873883"/>
    <w:rsid w:val="00873963"/>
    <w:rsid w:val="00873B95"/>
    <w:rsid w:val="00873E28"/>
    <w:rsid w:val="00873F0A"/>
    <w:rsid w:val="00873F29"/>
    <w:rsid w:val="00874931"/>
    <w:rsid w:val="00874C91"/>
    <w:rsid w:val="00874D43"/>
    <w:rsid w:val="0087528E"/>
    <w:rsid w:val="008753CD"/>
    <w:rsid w:val="00875481"/>
    <w:rsid w:val="00875655"/>
    <w:rsid w:val="00875DE7"/>
    <w:rsid w:val="00875E3A"/>
    <w:rsid w:val="0087607C"/>
    <w:rsid w:val="00876489"/>
    <w:rsid w:val="008767D1"/>
    <w:rsid w:val="0087689C"/>
    <w:rsid w:val="00876C91"/>
    <w:rsid w:val="00876E0E"/>
    <w:rsid w:val="0087707D"/>
    <w:rsid w:val="008770C8"/>
    <w:rsid w:val="00877220"/>
    <w:rsid w:val="00877470"/>
    <w:rsid w:val="00877556"/>
    <w:rsid w:val="00877EB5"/>
    <w:rsid w:val="00880433"/>
    <w:rsid w:val="008805F2"/>
    <w:rsid w:val="008807B2"/>
    <w:rsid w:val="00880B02"/>
    <w:rsid w:val="00881032"/>
    <w:rsid w:val="0088133B"/>
    <w:rsid w:val="00881370"/>
    <w:rsid w:val="008813B9"/>
    <w:rsid w:val="008816E7"/>
    <w:rsid w:val="008819B5"/>
    <w:rsid w:val="00881A31"/>
    <w:rsid w:val="00881CA0"/>
    <w:rsid w:val="00881FEA"/>
    <w:rsid w:val="00882248"/>
    <w:rsid w:val="008824EE"/>
    <w:rsid w:val="008827E4"/>
    <w:rsid w:val="008829E3"/>
    <w:rsid w:val="00882AB6"/>
    <w:rsid w:val="00882BBA"/>
    <w:rsid w:val="00882BE7"/>
    <w:rsid w:val="00883301"/>
    <w:rsid w:val="0088334E"/>
    <w:rsid w:val="00884061"/>
    <w:rsid w:val="008840BE"/>
    <w:rsid w:val="00884719"/>
    <w:rsid w:val="008847B7"/>
    <w:rsid w:val="00884A50"/>
    <w:rsid w:val="00884FA8"/>
    <w:rsid w:val="00885706"/>
    <w:rsid w:val="008858D6"/>
    <w:rsid w:val="00885D69"/>
    <w:rsid w:val="00886013"/>
    <w:rsid w:val="008860EC"/>
    <w:rsid w:val="008861BB"/>
    <w:rsid w:val="008861BD"/>
    <w:rsid w:val="00886365"/>
    <w:rsid w:val="00886475"/>
    <w:rsid w:val="00886604"/>
    <w:rsid w:val="00886633"/>
    <w:rsid w:val="00886A5D"/>
    <w:rsid w:val="00886E28"/>
    <w:rsid w:val="00886F66"/>
    <w:rsid w:val="008871AD"/>
    <w:rsid w:val="008871F6"/>
    <w:rsid w:val="008873F5"/>
    <w:rsid w:val="0088741C"/>
    <w:rsid w:val="008902FC"/>
    <w:rsid w:val="00890E08"/>
    <w:rsid w:val="008910C9"/>
    <w:rsid w:val="00891197"/>
    <w:rsid w:val="008912B2"/>
    <w:rsid w:val="0089179B"/>
    <w:rsid w:val="00891823"/>
    <w:rsid w:val="008918C0"/>
    <w:rsid w:val="00891A88"/>
    <w:rsid w:val="00891B28"/>
    <w:rsid w:val="00892338"/>
    <w:rsid w:val="0089240C"/>
    <w:rsid w:val="00892AF6"/>
    <w:rsid w:val="00892B89"/>
    <w:rsid w:val="00892C04"/>
    <w:rsid w:val="00892CF9"/>
    <w:rsid w:val="00892E40"/>
    <w:rsid w:val="00892E91"/>
    <w:rsid w:val="00893503"/>
    <w:rsid w:val="008938A1"/>
    <w:rsid w:val="00893C23"/>
    <w:rsid w:val="00893C28"/>
    <w:rsid w:val="00894149"/>
    <w:rsid w:val="00894522"/>
    <w:rsid w:val="008946E8"/>
    <w:rsid w:val="00894A2F"/>
    <w:rsid w:val="00894F5A"/>
    <w:rsid w:val="00894FDA"/>
    <w:rsid w:val="008951CD"/>
    <w:rsid w:val="00895881"/>
    <w:rsid w:val="00895C95"/>
    <w:rsid w:val="00895F52"/>
    <w:rsid w:val="0089606D"/>
    <w:rsid w:val="008969CF"/>
    <w:rsid w:val="00896D5B"/>
    <w:rsid w:val="008973BC"/>
    <w:rsid w:val="00897508"/>
    <w:rsid w:val="008976BF"/>
    <w:rsid w:val="00897F59"/>
    <w:rsid w:val="008A00D4"/>
    <w:rsid w:val="008A025A"/>
    <w:rsid w:val="008A0367"/>
    <w:rsid w:val="008A0FC7"/>
    <w:rsid w:val="008A102F"/>
    <w:rsid w:val="008A10F8"/>
    <w:rsid w:val="008A142E"/>
    <w:rsid w:val="008A1455"/>
    <w:rsid w:val="008A14DA"/>
    <w:rsid w:val="008A165F"/>
    <w:rsid w:val="008A18AC"/>
    <w:rsid w:val="008A1DD0"/>
    <w:rsid w:val="008A29AB"/>
    <w:rsid w:val="008A33A7"/>
    <w:rsid w:val="008A3718"/>
    <w:rsid w:val="008A3CBB"/>
    <w:rsid w:val="008A3D32"/>
    <w:rsid w:val="008A3DAE"/>
    <w:rsid w:val="008A3F30"/>
    <w:rsid w:val="008A443E"/>
    <w:rsid w:val="008A467A"/>
    <w:rsid w:val="008A4D40"/>
    <w:rsid w:val="008A4DD3"/>
    <w:rsid w:val="008A4F59"/>
    <w:rsid w:val="008A5035"/>
    <w:rsid w:val="008A50DC"/>
    <w:rsid w:val="008A5130"/>
    <w:rsid w:val="008A517B"/>
    <w:rsid w:val="008A538C"/>
    <w:rsid w:val="008A598B"/>
    <w:rsid w:val="008A5A0F"/>
    <w:rsid w:val="008A5AD3"/>
    <w:rsid w:val="008A5B33"/>
    <w:rsid w:val="008A5B6F"/>
    <w:rsid w:val="008A5C2F"/>
    <w:rsid w:val="008A5D85"/>
    <w:rsid w:val="008A5E91"/>
    <w:rsid w:val="008A5FCB"/>
    <w:rsid w:val="008A610F"/>
    <w:rsid w:val="008A623D"/>
    <w:rsid w:val="008A6659"/>
    <w:rsid w:val="008A731D"/>
    <w:rsid w:val="008A7399"/>
    <w:rsid w:val="008A7562"/>
    <w:rsid w:val="008A7D8F"/>
    <w:rsid w:val="008A7FEF"/>
    <w:rsid w:val="008B06B3"/>
    <w:rsid w:val="008B06C2"/>
    <w:rsid w:val="008B0BBC"/>
    <w:rsid w:val="008B1381"/>
    <w:rsid w:val="008B15B4"/>
    <w:rsid w:val="008B1675"/>
    <w:rsid w:val="008B182C"/>
    <w:rsid w:val="008B198A"/>
    <w:rsid w:val="008B1A0B"/>
    <w:rsid w:val="008B1D39"/>
    <w:rsid w:val="008B1E92"/>
    <w:rsid w:val="008B207D"/>
    <w:rsid w:val="008B2D2E"/>
    <w:rsid w:val="008B32D9"/>
    <w:rsid w:val="008B3C81"/>
    <w:rsid w:val="008B3CDA"/>
    <w:rsid w:val="008B3E8E"/>
    <w:rsid w:val="008B431F"/>
    <w:rsid w:val="008B43C5"/>
    <w:rsid w:val="008B451E"/>
    <w:rsid w:val="008B4622"/>
    <w:rsid w:val="008B46EE"/>
    <w:rsid w:val="008B4BC3"/>
    <w:rsid w:val="008B513A"/>
    <w:rsid w:val="008B56E3"/>
    <w:rsid w:val="008B57C0"/>
    <w:rsid w:val="008B58C5"/>
    <w:rsid w:val="008B58E6"/>
    <w:rsid w:val="008B59C9"/>
    <w:rsid w:val="008B59FB"/>
    <w:rsid w:val="008B5F92"/>
    <w:rsid w:val="008B619A"/>
    <w:rsid w:val="008B638D"/>
    <w:rsid w:val="008B6597"/>
    <w:rsid w:val="008B6C42"/>
    <w:rsid w:val="008B721E"/>
    <w:rsid w:val="008B7D2A"/>
    <w:rsid w:val="008B7FB8"/>
    <w:rsid w:val="008C0A64"/>
    <w:rsid w:val="008C1E45"/>
    <w:rsid w:val="008C20E2"/>
    <w:rsid w:val="008C2110"/>
    <w:rsid w:val="008C2379"/>
    <w:rsid w:val="008C2581"/>
    <w:rsid w:val="008C26F7"/>
    <w:rsid w:val="008C2752"/>
    <w:rsid w:val="008C2EB7"/>
    <w:rsid w:val="008C3313"/>
    <w:rsid w:val="008C3350"/>
    <w:rsid w:val="008C364A"/>
    <w:rsid w:val="008C37D6"/>
    <w:rsid w:val="008C3B19"/>
    <w:rsid w:val="008C400C"/>
    <w:rsid w:val="008C415F"/>
    <w:rsid w:val="008C474E"/>
    <w:rsid w:val="008C4FFC"/>
    <w:rsid w:val="008C53ED"/>
    <w:rsid w:val="008C567E"/>
    <w:rsid w:val="008C5707"/>
    <w:rsid w:val="008C5C22"/>
    <w:rsid w:val="008C5C68"/>
    <w:rsid w:val="008C5E2A"/>
    <w:rsid w:val="008C607E"/>
    <w:rsid w:val="008C6861"/>
    <w:rsid w:val="008C6B5F"/>
    <w:rsid w:val="008C70C3"/>
    <w:rsid w:val="008C7723"/>
    <w:rsid w:val="008C7F7E"/>
    <w:rsid w:val="008D031B"/>
    <w:rsid w:val="008D0767"/>
    <w:rsid w:val="008D07DD"/>
    <w:rsid w:val="008D0B04"/>
    <w:rsid w:val="008D1611"/>
    <w:rsid w:val="008D239E"/>
    <w:rsid w:val="008D266F"/>
    <w:rsid w:val="008D2D16"/>
    <w:rsid w:val="008D2DDA"/>
    <w:rsid w:val="008D2FD0"/>
    <w:rsid w:val="008D3255"/>
    <w:rsid w:val="008D364E"/>
    <w:rsid w:val="008D36BE"/>
    <w:rsid w:val="008D3849"/>
    <w:rsid w:val="008D3AA2"/>
    <w:rsid w:val="008D3BAD"/>
    <w:rsid w:val="008D3D37"/>
    <w:rsid w:val="008D3E7C"/>
    <w:rsid w:val="008D437A"/>
    <w:rsid w:val="008D4440"/>
    <w:rsid w:val="008D45AC"/>
    <w:rsid w:val="008D4696"/>
    <w:rsid w:val="008D4CB0"/>
    <w:rsid w:val="008D50D8"/>
    <w:rsid w:val="008D550C"/>
    <w:rsid w:val="008D589E"/>
    <w:rsid w:val="008D5EA8"/>
    <w:rsid w:val="008D648F"/>
    <w:rsid w:val="008D6C10"/>
    <w:rsid w:val="008D6C94"/>
    <w:rsid w:val="008D6D18"/>
    <w:rsid w:val="008D7CF1"/>
    <w:rsid w:val="008D7F9B"/>
    <w:rsid w:val="008E004E"/>
    <w:rsid w:val="008E0080"/>
    <w:rsid w:val="008E0271"/>
    <w:rsid w:val="008E0419"/>
    <w:rsid w:val="008E05DA"/>
    <w:rsid w:val="008E0AA6"/>
    <w:rsid w:val="008E0D97"/>
    <w:rsid w:val="008E0EE1"/>
    <w:rsid w:val="008E0FC9"/>
    <w:rsid w:val="008E129E"/>
    <w:rsid w:val="008E12FD"/>
    <w:rsid w:val="008E1650"/>
    <w:rsid w:val="008E1D6F"/>
    <w:rsid w:val="008E20E4"/>
    <w:rsid w:val="008E2263"/>
    <w:rsid w:val="008E25DB"/>
    <w:rsid w:val="008E2A8F"/>
    <w:rsid w:val="008E356C"/>
    <w:rsid w:val="008E35D3"/>
    <w:rsid w:val="008E35E1"/>
    <w:rsid w:val="008E3872"/>
    <w:rsid w:val="008E3C74"/>
    <w:rsid w:val="008E40E6"/>
    <w:rsid w:val="008E45B8"/>
    <w:rsid w:val="008E49D7"/>
    <w:rsid w:val="008E4C52"/>
    <w:rsid w:val="008E4CE2"/>
    <w:rsid w:val="008E5185"/>
    <w:rsid w:val="008E5398"/>
    <w:rsid w:val="008E551D"/>
    <w:rsid w:val="008E574D"/>
    <w:rsid w:val="008E5908"/>
    <w:rsid w:val="008E59C0"/>
    <w:rsid w:val="008E5C2C"/>
    <w:rsid w:val="008E5C6A"/>
    <w:rsid w:val="008E603A"/>
    <w:rsid w:val="008E6474"/>
    <w:rsid w:val="008E648A"/>
    <w:rsid w:val="008E6AE8"/>
    <w:rsid w:val="008E6B27"/>
    <w:rsid w:val="008E6BBD"/>
    <w:rsid w:val="008E70B0"/>
    <w:rsid w:val="008E721F"/>
    <w:rsid w:val="008E74DE"/>
    <w:rsid w:val="008E7A47"/>
    <w:rsid w:val="008E7E43"/>
    <w:rsid w:val="008F0284"/>
    <w:rsid w:val="008F0555"/>
    <w:rsid w:val="008F071B"/>
    <w:rsid w:val="008F0CCC"/>
    <w:rsid w:val="008F17DC"/>
    <w:rsid w:val="008F184A"/>
    <w:rsid w:val="008F1851"/>
    <w:rsid w:val="008F19C7"/>
    <w:rsid w:val="008F1CB0"/>
    <w:rsid w:val="008F1FC3"/>
    <w:rsid w:val="008F27FF"/>
    <w:rsid w:val="008F34ED"/>
    <w:rsid w:val="008F36C3"/>
    <w:rsid w:val="008F375A"/>
    <w:rsid w:val="008F3E30"/>
    <w:rsid w:val="008F43CE"/>
    <w:rsid w:val="008F44CA"/>
    <w:rsid w:val="008F47EA"/>
    <w:rsid w:val="008F4E4B"/>
    <w:rsid w:val="008F4EBB"/>
    <w:rsid w:val="008F55EB"/>
    <w:rsid w:val="008F5725"/>
    <w:rsid w:val="008F610C"/>
    <w:rsid w:val="008F647D"/>
    <w:rsid w:val="008F6B43"/>
    <w:rsid w:val="008F6D9E"/>
    <w:rsid w:val="008F6F67"/>
    <w:rsid w:val="008F700B"/>
    <w:rsid w:val="008F7627"/>
    <w:rsid w:val="008F76BD"/>
    <w:rsid w:val="008F7B58"/>
    <w:rsid w:val="00900125"/>
    <w:rsid w:val="009005CF"/>
    <w:rsid w:val="009006BE"/>
    <w:rsid w:val="009006E1"/>
    <w:rsid w:val="00900A6D"/>
    <w:rsid w:val="00900AB5"/>
    <w:rsid w:val="00901150"/>
    <w:rsid w:val="009011A2"/>
    <w:rsid w:val="009011B1"/>
    <w:rsid w:val="009011F4"/>
    <w:rsid w:val="00901404"/>
    <w:rsid w:val="0090161F"/>
    <w:rsid w:val="0090191E"/>
    <w:rsid w:val="00901ABE"/>
    <w:rsid w:val="00901CD2"/>
    <w:rsid w:val="00902108"/>
    <w:rsid w:val="0090213F"/>
    <w:rsid w:val="009021EA"/>
    <w:rsid w:val="00902284"/>
    <w:rsid w:val="0090229F"/>
    <w:rsid w:val="009027B9"/>
    <w:rsid w:val="00902815"/>
    <w:rsid w:val="00902BCA"/>
    <w:rsid w:val="00902E64"/>
    <w:rsid w:val="00902F84"/>
    <w:rsid w:val="00903496"/>
    <w:rsid w:val="00904504"/>
    <w:rsid w:val="00904B26"/>
    <w:rsid w:val="00904B32"/>
    <w:rsid w:val="00904C5D"/>
    <w:rsid w:val="00904D1D"/>
    <w:rsid w:val="0090533B"/>
    <w:rsid w:val="00905790"/>
    <w:rsid w:val="00905E46"/>
    <w:rsid w:val="00905E99"/>
    <w:rsid w:val="00905F57"/>
    <w:rsid w:val="0090602D"/>
    <w:rsid w:val="009065EE"/>
    <w:rsid w:val="0090668C"/>
    <w:rsid w:val="0090668D"/>
    <w:rsid w:val="00906767"/>
    <w:rsid w:val="00906A57"/>
    <w:rsid w:val="00906A90"/>
    <w:rsid w:val="00906C23"/>
    <w:rsid w:val="00906C81"/>
    <w:rsid w:val="00906EC5"/>
    <w:rsid w:val="00907C46"/>
    <w:rsid w:val="00907DB6"/>
    <w:rsid w:val="00907F14"/>
    <w:rsid w:val="009101CC"/>
    <w:rsid w:val="00910421"/>
    <w:rsid w:val="00910768"/>
    <w:rsid w:val="009109A1"/>
    <w:rsid w:val="00910C65"/>
    <w:rsid w:val="00910EA3"/>
    <w:rsid w:val="0091127F"/>
    <w:rsid w:val="00911394"/>
    <w:rsid w:val="00911643"/>
    <w:rsid w:val="00911876"/>
    <w:rsid w:val="00911D80"/>
    <w:rsid w:val="00911F43"/>
    <w:rsid w:val="0091201D"/>
    <w:rsid w:val="00912414"/>
    <w:rsid w:val="00912543"/>
    <w:rsid w:val="00912D8A"/>
    <w:rsid w:val="00912EDC"/>
    <w:rsid w:val="0091331E"/>
    <w:rsid w:val="00913523"/>
    <w:rsid w:val="00913571"/>
    <w:rsid w:val="0091373F"/>
    <w:rsid w:val="00913B04"/>
    <w:rsid w:val="00913E5F"/>
    <w:rsid w:val="009140C1"/>
    <w:rsid w:val="00914668"/>
    <w:rsid w:val="00914A9F"/>
    <w:rsid w:val="00914FD8"/>
    <w:rsid w:val="009156A1"/>
    <w:rsid w:val="00915994"/>
    <w:rsid w:val="00915CD2"/>
    <w:rsid w:val="00915EA2"/>
    <w:rsid w:val="00915F30"/>
    <w:rsid w:val="00916230"/>
    <w:rsid w:val="00916434"/>
    <w:rsid w:val="00916CD1"/>
    <w:rsid w:val="00916D28"/>
    <w:rsid w:val="00916E2A"/>
    <w:rsid w:val="009170C3"/>
    <w:rsid w:val="00917340"/>
    <w:rsid w:val="0091759D"/>
    <w:rsid w:val="009175D1"/>
    <w:rsid w:val="009202FE"/>
    <w:rsid w:val="0092031C"/>
    <w:rsid w:val="009205AA"/>
    <w:rsid w:val="00920D25"/>
    <w:rsid w:val="00920D68"/>
    <w:rsid w:val="00920E1C"/>
    <w:rsid w:val="00921786"/>
    <w:rsid w:val="00921886"/>
    <w:rsid w:val="00921A6D"/>
    <w:rsid w:val="00922082"/>
    <w:rsid w:val="009220A6"/>
    <w:rsid w:val="00922C4F"/>
    <w:rsid w:val="00922DA5"/>
    <w:rsid w:val="00922EC7"/>
    <w:rsid w:val="00923441"/>
    <w:rsid w:val="00923574"/>
    <w:rsid w:val="009238A3"/>
    <w:rsid w:val="00923B7B"/>
    <w:rsid w:val="00923F4A"/>
    <w:rsid w:val="00924202"/>
    <w:rsid w:val="009244D4"/>
    <w:rsid w:val="00924684"/>
    <w:rsid w:val="00924E50"/>
    <w:rsid w:val="00924F2A"/>
    <w:rsid w:val="009250EA"/>
    <w:rsid w:val="00925102"/>
    <w:rsid w:val="00925969"/>
    <w:rsid w:val="00925B4A"/>
    <w:rsid w:val="00925E4C"/>
    <w:rsid w:val="00925E6A"/>
    <w:rsid w:val="00925F6B"/>
    <w:rsid w:val="00926380"/>
    <w:rsid w:val="0092643A"/>
    <w:rsid w:val="0092643E"/>
    <w:rsid w:val="00926CE5"/>
    <w:rsid w:val="0092744D"/>
    <w:rsid w:val="009274D5"/>
    <w:rsid w:val="0092776A"/>
    <w:rsid w:val="00927D96"/>
    <w:rsid w:val="0093011E"/>
    <w:rsid w:val="009301F2"/>
    <w:rsid w:val="0093055D"/>
    <w:rsid w:val="00930B4D"/>
    <w:rsid w:val="00930C4C"/>
    <w:rsid w:val="00931064"/>
    <w:rsid w:val="009311A5"/>
    <w:rsid w:val="0093120D"/>
    <w:rsid w:val="0093168A"/>
    <w:rsid w:val="00931A87"/>
    <w:rsid w:val="00932D8D"/>
    <w:rsid w:val="009334C4"/>
    <w:rsid w:val="00933755"/>
    <w:rsid w:val="00933817"/>
    <w:rsid w:val="00933A11"/>
    <w:rsid w:val="00933A73"/>
    <w:rsid w:val="00933B1D"/>
    <w:rsid w:val="00933F3F"/>
    <w:rsid w:val="009344BE"/>
    <w:rsid w:val="00935221"/>
    <w:rsid w:val="00935332"/>
    <w:rsid w:val="009354D3"/>
    <w:rsid w:val="0093559C"/>
    <w:rsid w:val="00936094"/>
    <w:rsid w:val="00936267"/>
    <w:rsid w:val="00936436"/>
    <w:rsid w:val="0093671D"/>
    <w:rsid w:val="00936981"/>
    <w:rsid w:val="00936C89"/>
    <w:rsid w:val="00936DD3"/>
    <w:rsid w:val="00937522"/>
    <w:rsid w:val="00937682"/>
    <w:rsid w:val="009378EF"/>
    <w:rsid w:val="00940136"/>
    <w:rsid w:val="0094013C"/>
    <w:rsid w:val="009403C1"/>
    <w:rsid w:val="00940BCF"/>
    <w:rsid w:val="00940DDE"/>
    <w:rsid w:val="00941082"/>
    <w:rsid w:val="009410CE"/>
    <w:rsid w:val="009411D1"/>
    <w:rsid w:val="0094145A"/>
    <w:rsid w:val="00941517"/>
    <w:rsid w:val="00941A07"/>
    <w:rsid w:val="00941C16"/>
    <w:rsid w:val="00941C23"/>
    <w:rsid w:val="00941C60"/>
    <w:rsid w:val="00941FD9"/>
    <w:rsid w:val="009422D4"/>
    <w:rsid w:val="0094269E"/>
    <w:rsid w:val="00942889"/>
    <w:rsid w:val="00942CF4"/>
    <w:rsid w:val="009434B7"/>
    <w:rsid w:val="00943FC7"/>
    <w:rsid w:val="00944000"/>
    <w:rsid w:val="009448EC"/>
    <w:rsid w:val="00944A84"/>
    <w:rsid w:val="009450A1"/>
    <w:rsid w:val="00945337"/>
    <w:rsid w:val="0094560B"/>
    <w:rsid w:val="00945932"/>
    <w:rsid w:val="009459E2"/>
    <w:rsid w:val="0094608A"/>
    <w:rsid w:val="0094636F"/>
    <w:rsid w:val="00946C95"/>
    <w:rsid w:val="00946F6D"/>
    <w:rsid w:val="00947027"/>
    <w:rsid w:val="00947078"/>
    <w:rsid w:val="00947254"/>
    <w:rsid w:val="00947296"/>
    <w:rsid w:val="00947349"/>
    <w:rsid w:val="0094763B"/>
    <w:rsid w:val="00950006"/>
    <w:rsid w:val="00950043"/>
    <w:rsid w:val="0095014A"/>
    <w:rsid w:val="009507AF"/>
    <w:rsid w:val="0095095D"/>
    <w:rsid w:val="0095136E"/>
    <w:rsid w:val="009516BB"/>
    <w:rsid w:val="0095220A"/>
    <w:rsid w:val="009523B8"/>
    <w:rsid w:val="009524A9"/>
    <w:rsid w:val="00952562"/>
    <w:rsid w:val="00952838"/>
    <w:rsid w:val="00952B68"/>
    <w:rsid w:val="00952C4D"/>
    <w:rsid w:val="00952F14"/>
    <w:rsid w:val="00953460"/>
    <w:rsid w:val="0095381C"/>
    <w:rsid w:val="0095395D"/>
    <w:rsid w:val="00953C57"/>
    <w:rsid w:val="00953F7F"/>
    <w:rsid w:val="00954518"/>
    <w:rsid w:val="00954951"/>
    <w:rsid w:val="00955D13"/>
    <w:rsid w:val="00955ED3"/>
    <w:rsid w:val="00956179"/>
    <w:rsid w:val="00956627"/>
    <w:rsid w:val="0095683B"/>
    <w:rsid w:val="00956858"/>
    <w:rsid w:val="00956863"/>
    <w:rsid w:val="00956A3B"/>
    <w:rsid w:val="009571CB"/>
    <w:rsid w:val="0095729B"/>
    <w:rsid w:val="0095769F"/>
    <w:rsid w:val="00957F3E"/>
    <w:rsid w:val="0096006C"/>
    <w:rsid w:val="0096010D"/>
    <w:rsid w:val="00960129"/>
    <w:rsid w:val="00960ECB"/>
    <w:rsid w:val="00960EF7"/>
    <w:rsid w:val="0096110F"/>
    <w:rsid w:val="00961906"/>
    <w:rsid w:val="0096220D"/>
    <w:rsid w:val="009624AB"/>
    <w:rsid w:val="009624C7"/>
    <w:rsid w:val="00962E63"/>
    <w:rsid w:val="00964461"/>
    <w:rsid w:val="009645B4"/>
    <w:rsid w:val="00964C75"/>
    <w:rsid w:val="00964C84"/>
    <w:rsid w:val="009650A0"/>
    <w:rsid w:val="009651EE"/>
    <w:rsid w:val="009655A5"/>
    <w:rsid w:val="009655CB"/>
    <w:rsid w:val="009655D9"/>
    <w:rsid w:val="00965616"/>
    <w:rsid w:val="00965CB1"/>
    <w:rsid w:val="00965DDB"/>
    <w:rsid w:val="00965EC7"/>
    <w:rsid w:val="00965FBA"/>
    <w:rsid w:val="009662E5"/>
    <w:rsid w:val="0096639D"/>
    <w:rsid w:val="0096682C"/>
    <w:rsid w:val="00966A67"/>
    <w:rsid w:val="00966C25"/>
    <w:rsid w:val="00967B2F"/>
    <w:rsid w:val="00967EA4"/>
    <w:rsid w:val="00970199"/>
    <w:rsid w:val="00970583"/>
    <w:rsid w:val="00970592"/>
    <w:rsid w:val="009709A3"/>
    <w:rsid w:val="0097145C"/>
    <w:rsid w:val="009718F3"/>
    <w:rsid w:val="00971B02"/>
    <w:rsid w:val="0097206B"/>
    <w:rsid w:val="0097219A"/>
    <w:rsid w:val="00972389"/>
    <w:rsid w:val="009724A9"/>
    <w:rsid w:val="00972621"/>
    <w:rsid w:val="00972AFE"/>
    <w:rsid w:val="00972BCF"/>
    <w:rsid w:val="00972E09"/>
    <w:rsid w:val="009736E2"/>
    <w:rsid w:val="009739B1"/>
    <w:rsid w:val="00973B8C"/>
    <w:rsid w:val="0097462D"/>
    <w:rsid w:val="00974A9F"/>
    <w:rsid w:val="00974AFF"/>
    <w:rsid w:val="00975472"/>
    <w:rsid w:val="00975F1E"/>
    <w:rsid w:val="00975F20"/>
    <w:rsid w:val="0097606F"/>
    <w:rsid w:val="009760FE"/>
    <w:rsid w:val="00976563"/>
    <w:rsid w:val="00976706"/>
    <w:rsid w:val="00976760"/>
    <w:rsid w:val="00976D62"/>
    <w:rsid w:val="00976F5D"/>
    <w:rsid w:val="0097742C"/>
    <w:rsid w:val="00977733"/>
    <w:rsid w:val="00977C23"/>
    <w:rsid w:val="00977C8A"/>
    <w:rsid w:val="00980751"/>
    <w:rsid w:val="009810E6"/>
    <w:rsid w:val="009810F9"/>
    <w:rsid w:val="009813A2"/>
    <w:rsid w:val="00981786"/>
    <w:rsid w:val="00981E4C"/>
    <w:rsid w:val="00981F0A"/>
    <w:rsid w:val="009824FD"/>
    <w:rsid w:val="00982749"/>
    <w:rsid w:val="00982776"/>
    <w:rsid w:val="0098283F"/>
    <w:rsid w:val="00982B77"/>
    <w:rsid w:val="00982BFC"/>
    <w:rsid w:val="00983837"/>
    <w:rsid w:val="009838F9"/>
    <w:rsid w:val="00983A56"/>
    <w:rsid w:val="00983D9B"/>
    <w:rsid w:val="00983DC7"/>
    <w:rsid w:val="00984181"/>
    <w:rsid w:val="00984729"/>
    <w:rsid w:val="00984859"/>
    <w:rsid w:val="00984923"/>
    <w:rsid w:val="00984F6D"/>
    <w:rsid w:val="00984FC8"/>
    <w:rsid w:val="00985764"/>
    <w:rsid w:val="009857BC"/>
    <w:rsid w:val="0098607F"/>
    <w:rsid w:val="0098619A"/>
    <w:rsid w:val="00986325"/>
    <w:rsid w:val="009866D7"/>
    <w:rsid w:val="009867FE"/>
    <w:rsid w:val="009873CC"/>
    <w:rsid w:val="00987BA2"/>
    <w:rsid w:val="00987F5B"/>
    <w:rsid w:val="00987FDD"/>
    <w:rsid w:val="0099029B"/>
    <w:rsid w:val="009908FE"/>
    <w:rsid w:val="00990F94"/>
    <w:rsid w:val="009910D0"/>
    <w:rsid w:val="00992F0A"/>
    <w:rsid w:val="00992FAC"/>
    <w:rsid w:val="00993303"/>
    <w:rsid w:val="00993F02"/>
    <w:rsid w:val="0099440D"/>
    <w:rsid w:val="0099472E"/>
    <w:rsid w:val="00994A90"/>
    <w:rsid w:val="00994BED"/>
    <w:rsid w:val="00994BF7"/>
    <w:rsid w:val="009952CD"/>
    <w:rsid w:val="009954CB"/>
    <w:rsid w:val="00995D60"/>
    <w:rsid w:val="00995EFC"/>
    <w:rsid w:val="0099650E"/>
    <w:rsid w:val="0099696F"/>
    <w:rsid w:val="00996A8E"/>
    <w:rsid w:val="00996DD4"/>
    <w:rsid w:val="00996DFF"/>
    <w:rsid w:val="00997558"/>
    <w:rsid w:val="009975AC"/>
    <w:rsid w:val="00997764"/>
    <w:rsid w:val="00997A30"/>
    <w:rsid w:val="009A0E8F"/>
    <w:rsid w:val="009A0E94"/>
    <w:rsid w:val="009A0ECF"/>
    <w:rsid w:val="009A122F"/>
    <w:rsid w:val="009A1568"/>
    <w:rsid w:val="009A18B7"/>
    <w:rsid w:val="009A1D41"/>
    <w:rsid w:val="009A224B"/>
    <w:rsid w:val="009A2409"/>
    <w:rsid w:val="009A29D0"/>
    <w:rsid w:val="009A3021"/>
    <w:rsid w:val="009A3290"/>
    <w:rsid w:val="009A3904"/>
    <w:rsid w:val="009A3C81"/>
    <w:rsid w:val="009A3DB3"/>
    <w:rsid w:val="009A406E"/>
    <w:rsid w:val="009A411C"/>
    <w:rsid w:val="009A4225"/>
    <w:rsid w:val="009A4562"/>
    <w:rsid w:val="009A4BEB"/>
    <w:rsid w:val="009A4F16"/>
    <w:rsid w:val="009A5465"/>
    <w:rsid w:val="009A5A3A"/>
    <w:rsid w:val="009A62A8"/>
    <w:rsid w:val="009A6479"/>
    <w:rsid w:val="009A6514"/>
    <w:rsid w:val="009A6A7F"/>
    <w:rsid w:val="009A7191"/>
    <w:rsid w:val="009A72A3"/>
    <w:rsid w:val="009A7500"/>
    <w:rsid w:val="009A786A"/>
    <w:rsid w:val="009A7D71"/>
    <w:rsid w:val="009A7F37"/>
    <w:rsid w:val="009A7FAF"/>
    <w:rsid w:val="009B00C9"/>
    <w:rsid w:val="009B0103"/>
    <w:rsid w:val="009B0522"/>
    <w:rsid w:val="009B0B03"/>
    <w:rsid w:val="009B0B05"/>
    <w:rsid w:val="009B0E09"/>
    <w:rsid w:val="009B1000"/>
    <w:rsid w:val="009B18CB"/>
    <w:rsid w:val="009B1A15"/>
    <w:rsid w:val="009B1AFF"/>
    <w:rsid w:val="009B23CF"/>
    <w:rsid w:val="009B2560"/>
    <w:rsid w:val="009B2976"/>
    <w:rsid w:val="009B2C35"/>
    <w:rsid w:val="009B2D24"/>
    <w:rsid w:val="009B37B2"/>
    <w:rsid w:val="009B384B"/>
    <w:rsid w:val="009B3927"/>
    <w:rsid w:val="009B40E2"/>
    <w:rsid w:val="009B41DF"/>
    <w:rsid w:val="009B44B8"/>
    <w:rsid w:val="009B45C0"/>
    <w:rsid w:val="009B49C6"/>
    <w:rsid w:val="009B4B9F"/>
    <w:rsid w:val="009B4CD2"/>
    <w:rsid w:val="009B5CDB"/>
    <w:rsid w:val="009B5FA8"/>
    <w:rsid w:val="009B60A9"/>
    <w:rsid w:val="009B619F"/>
    <w:rsid w:val="009B6C2B"/>
    <w:rsid w:val="009B6C5D"/>
    <w:rsid w:val="009B7414"/>
    <w:rsid w:val="009B7860"/>
    <w:rsid w:val="009B7A19"/>
    <w:rsid w:val="009B7A74"/>
    <w:rsid w:val="009C03BC"/>
    <w:rsid w:val="009C0B35"/>
    <w:rsid w:val="009C10EB"/>
    <w:rsid w:val="009C11D7"/>
    <w:rsid w:val="009C16DB"/>
    <w:rsid w:val="009C1B10"/>
    <w:rsid w:val="009C2B27"/>
    <w:rsid w:val="009C301C"/>
    <w:rsid w:val="009C31F2"/>
    <w:rsid w:val="009C3304"/>
    <w:rsid w:val="009C37EA"/>
    <w:rsid w:val="009C3A71"/>
    <w:rsid w:val="009C3C53"/>
    <w:rsid w:val="009C3DC4"/>
    <w:rsid w:val="009C3E71"/>
    <w:rsid w:val="009C451A"/>
    <w:rsid w:val="009C4557"/>
    <w:rsid w:val="009C4973"/>
    <w:rsid w:val="009C4A9F"/>
    <w:rsid w:val="009C4CA2"/>
    <w:rsid w:val="009C4F95"/>
    <w:rsid w:val="009C51E2"/>
    <w:rsid w:val="009C521F"/>
    <w:rsid w:val="009C561E"/>
    <w:rsid w:val="009C5A80"/>
    <w:rsid w:val="009C5B1C"/>
    <w:rsid w:val="009C63AC"/>
    <w:rsid w:val="009C63C7"/>
    <w:rsid w:val="009C6B93"/>
    <w:rsid w:val="009C6D36"/>
    <w:rsid w:val="009C7013"/>
    <w:rsid w:val="009C743E"/>
    <w:rsid w:val="009C75EB"/>
    <w:rsid w:val="009C7AD3"/>
    <w:rsid w:val="009C7B31"/>
    <w:rsid w:val="009C7CD1"/>
    <w:rsid w:val="009D0AFC"/>
    <w:rsid w:val="009D0B4F"/>
    <w:rsid w:val="009D197C"/>
    <w:rsid w:val="009D1CF6"/>
    <w:rsid w:val="009D1D07"/>
    <w:rsid w:val="009D1FDD"/>
    <w:rsid w:val="009D1FE8"/>
    <w:rsid w:val="009D24D6"/>
    <w:rsid w:val="009D2EE7"/>
    <w:rsid w:val="009D38B5"/>
    <w:rsid w:val="009D415A"/>
    <w:rsid w:val="009D4497"/>
    <w:rsid w:val="009D496D"/>
    <w:rsid w:val="009D4D65"/>
    <w:rsid w:val="009D51E5"/>
    <w:rsid w:val="009D5954"/>
    <w:rsid w:val="009D5993"/>
    <w:rsid w:val="009D5C27"/>
    <w:rsid w:val="009D5DA7"/>
    <w:rsid w:val="009D5E95"/>
    <w:rsid w:val="009D618F"/>
    <w:rsid w:val="009D669B"/>
    <w:rsid w:val="009D6A52"/>
    <w:rsid w:val="009D714C"/>
    <w:rsid w:val="009D7471"/>
    <w:rsid w:val="009D74B8"/>
    <w:rsid w:val="009D750A"/>
    <w:rsid w:val="009D7A0E"/>
    <w:rsid w:val="009D7A1F"/>
    <w:rsid w:val="009D7A97"/>
    <w:rsid w:val="009E01A9"/>
    <w:rsid w:val="009E0789"/>
    <w:rsid w:val="009E0E17"/>
    <w:rsid w:val="009E1159"/>
    <w:rsid w:val="009E177E"/>
    <w:rsid w:val="009E187B"/>
    <w:rsid w:val="009E1C14"/>
    <w:rsid w:val="009E2028"/>
    <w:rsid w:val="009E25F3"/>
    <w:rsid w:val="009E2A69"/>
    <w:rsid w:val="009E3046"/>
    <w:rsid w:val="009E3284"/>
    <w:rsid w:val="009E3518"/>
    <w:rsid w:val="009E45D9"/>
    <w:rsid w:val="009E45FA"/>
    <w:rsid w:val="009E49AB"/>
    <w:rsid w:val="009E4AE9"/>
    <w:rsid w:val="009E4E5B"/>
    <w:rsid w:val="009E5158"/>
    <w:rsid w:val="009E5166"/>
    <w:rsid w:val="009E5657"/>
    <w:rsid w:val="009E59CD"/>
    <w:rsid w:val="009E5CDC"/>
    <w:rsid w:val="009E5DD2"/>
    <w:rsid w:val="009E6108"/>
    <w:rsid w:val="009E633B"/>
    <w:rsid w:val="009E6405"/>
    <w:rsid w:val="009E6493"/>
    <w:rsid w:val="009E67EF"/>
    <w:rsid w:val="009E682B"/>
    <w:rsid w:val="009E6942"/>
    <w:rsid w:val="009E7360"/>
    <w:rsid w:val="009E73ED"/>
    <w:rsid w:val="009E7581"/>
    <w:rsid w:val="009E7707"/>
    <w:rsid w:val="009E7C3E"/>
    <w:rsid w:val="009E7FE5"/>
    <w:rsid w:val="009F04D6"/>
    <w:rsid w:val="009F08FE"/>
    <w:rsid w:val="009F11A3"/>
    <w:rsid w:val="009F14E5"/>
    <w:rsid w:val="009F1573"/>
    <w:rsid w:val="009F196F"/>
    <w:rsid w:val="009F2384"/>
    <w:rsid w:val="009F24C2"/>
    <w:rsid w:val="009F252F"/>
    <w:rsid w:val="009F2BF3"/>
    <w:rsid w:val="009F2D76"/>
    <w:rsid w:val="009F3357"/>
    <w:rsid w:val="009F36D7"/>
    <w:rsid w:val="009F3759"/>
    <w:rsid w:val="009F38EE"/>
    <w:rsid w:val="009F39F5"/>
    <w:rsid w:val="009F4D90"/>
    <w:rsid w:val="009F4E18"/>
    <w:rsid w:val="009F50E3"/>
    <w:rsid w:val="009F581B"/>
    <w:rsid w:val="009F591E"/>
    <w:rsid w:val="009F5C60"/>
    <w:rsid w:val="009F5E02"/>
    <w:rsid w:val="009F5EA5"/>
    <w:rsid w:val="009F61A2"/>
    <w:rsid w:val="009F62BF"/>
    <w:rsid w:val="009F677B"/>
    <w:rsid w:val="009F6A3F"/>
    <w:rsid w:val="009F6BEA"/>
    <w:rsid w:val="009F710D"/>
    <w:rsid w:val="009F71AC"/>
    <w:rsid w:val="009F74E4"/>
    <w:rsid w:val="009F7D09"/>
    <w:rsid w:val="009F7E27"/>
    <w:rsid w:val="009F7E52"/>
    <w:rsid w:val="00A000B6"/>
    <w:rsid w:val="00A002B0"/>
    <w:rsid w:val="00A00316"/>
    <w:rsid w:val="00A006A9"/>
    <w:rsid w:val="00A0102D"/>
    <w:rsid w:val="00A01146"/>
    <w:rsid w:val="00A01148"/>
    <w:rsid w:val="00A015AB"/>
    <w:rsid w:val="00A01C3A"/>
    <w:rsid w:val="00A01E0D"/>
    <w:rsid w:val="00A02214"/>
    <w:rsid w:val="00A023AC"/>
    <w:rsid w:val="00A026C7"/>
    <w:rsid w:val="00A02BD4"/>
    <w:rsid w:val="00A03136"/>
    <w:rsid w:val="00A03C38"/>
    <w:rsid w:val="00A03EFF"/>
    <w:rsid w:val="00A0407D"/>
    <w:rsid w:val="00A04388"/>
    <w:rsid w:val="00A045B4"/>
    <w:rsid w:val="00A049EE"/>
    <w:rsid w:val="00A04D72"/>
    <w:rsid w:val="00A04E70"/>
    <w:rsid w:val="00A04FA1"/>
    <w:rsid w:val="00A0534D"/>
    <w:rsid w:val="00A05532"/>
    <w:rsid w:val="00A05638"/>
    <w:rsid w:val="00A056CD"/>
    <w:rsid w:val="00A05700"/>
    <w:rsid w:val="00A05C64"/>
    <w:rsid w:val="00A06239"/>
    <w:rsid w:val="00A06341"/>
    <w:rsid w:val="00A06351"/>
    <w:rsid w:val="00A064B8"/>
    <w:rsid w:val="00A064BA"/>
    <w:rsid w:val="00A067D2"/>
    <w:rsid w:val="00A06BD8"/>
    <w:rsid w:val="00A06C90"/>
    <w:rsid w:val="00A06D5F"/>
    <w:rsid w:val="00A074C4"/>
    <w:rsid w:val="00A075CA"/>
    <w:rsid w:val="00A07641"/>
    <w:rsid w:val="00A079D6"/>
    <w:rsid w:val="00A07AD1"/>
    <w:rsid w:val="00A07C59"/>
    <w:rsid w:val="00A07D6A"/>
    <w:rsid w:val="00A1004F"/>
    <w:rsid w:val="00A10503"/>
    <w:rsid w:val="00A105D1"/>
    <w:rsid w:val="00A1072F"/>
    <w:rsid w:val="00A107D2"/>
    <w:rsid w:val="00A10AD2"/>
    <w:rsid w:val="00A10BEC"/>
    <w:rsid w:val="00A10CC0"/>
    <w:rsid w:val="00A10CCF"/>
    <w:rsid w:val="00A10FE3"/>
    <w:rsid w:val="00A118D8"/>
    <w:rsid w:val="00A11BFD"/>
    <w:rsid w:val="00A11E64"/>
    <w:rsid w:val="00A11FC8"/>
    <w:rsid w:val="00A12313"/>
    <w:rsid w:val="00A1243F"/>
    <w:rsid w:val="00A126E5"/>
    <w:rsid w:val="00A133AA"/>
    <w:rsid w:val="00A1387C"/>
    <w:rsid w:val="00A138E7"/>
    <w:rsid w:val="00A13F5F"/>
    <w:rsid w:val="00A142A0"/>
    <w:rsid w:val="00A1474C"/>
    <w:rsid w:val="00A148A7"/>
    <w:rsid w:val="00A149D6"/>
    <w:rsid w:val="00A14E44"/>
    <w:rsid w:val="00A1525A"/>
    <w:rsid w:val="00A15271"/>
    <w:rsid w:val="00A153CC"/>
    <w:rsid w:val="00A1546B"/>
    <w:rsid w:val="00A154C3"/>
    <w:rsid w:val="00A154F1"/>
    <w:rsid w:val="00A15562"/>
    <w:rsid w:val="00A15572"/>
    <w:rsid w:val="00A157AB"/>
    <w:rsid w:val="00A16766"/>
    <w:rsid w:val="00A16E93"/>
    <w:rsid w:val="00A1701F"/>
    <w:rsid w:val="00A171D7"/>
    <w:rsid w:val="00A175D2"/>
    <w:rsid w:val="00A17705"/>
    <w:rsid w:val="00A17725"/>
    <w:rsid w:val="00A179F7"/>
    <w:rsid w:val="00A17E6A"/>
    <w:rsid w:val="00A2020E"/>
    <w:rsid w:val="00A20236"/>
    <w:rsid w:val="00A20377"/>
    <w:rsid w:val="00A20395"/>
    <w:rsid w:val="00A205D1"/>
    <w:rsid w:val="00A20687"/>
    <w:rsid w:val="00A20804"/>
    <w:rsid w:val="00A20E46"/>
    <w:rsid w:val="00A20FEC"/>
    <w:rsid w:val="00A21083"/>
    <w:rsid w:val="00A21452"/>
    <w:rsid w:val="00A21656"/>
    <w:rsid w:val="00A218EB"/>
    <w:rsid w:val="00A21C97"/>
    <w:rsid w:val="00A21F88"/>
    <w:rsid w:val="00A2236A"/>
    <w:rsid w:val="00A22834"/>
    <w:rsid w:val="00A22D0E"/>
    <w:rsid w:val="00A23C4F"/>
    <w:rsid w:val="00A23C71"/>
    <w:rsid w:val="00A23E24"/>
    <w:rsid w:val="00A2455E"/>
    <w:rsid w:val="00A24A73"/>
    <w:rsid w:val="00A250FB"/>
    <w:rsid w:val="00A252EE"/>
    <w:rsid w:val="00A25395"/>
    <w:rsid w:val="00A2565E"/>
    <w:rsid w:val="00A25BCC"/>
    <w:rsid w:val="00A25E1D"/>
    <w:rsid w:val="00A25F9E"/>
    <w:rsid w:val="00A26093"/>
    <w:rsid w:val="00A261B5"/>
    <w:rsid w:val="00A263F1"/>
    <w:rsid w:val="00A26768"/>
    <w:rsid w:val="00A267AA"/>
    <w:rsid w:val="00A26995"/>
    <w:rsid w:val="00A269C8"/>
    <w:rsid w:val="00A26C21"/>
    <w:rsid w:val="00A26DF4"/>
    <w:rsid w:val="00A27835"/>
    <w:rsid w:val="00A279EF"/>
    <w:rsid w:val="00A27AA2"/>
    <w:rsid w:val="00A27AC4"/>
    <w:rsid w:val="00A27C1C"/>
    <w:rsid w:val="00A27E2E"/>
    <w:rsid w:val="00A27F1C"/>
    <w:rsid w:val="00A27F84"/>
    <w:rsid w:val="00A30870"/>
    <w:rsid w:val="00A3099C"/>
    <w:rsid w:val="00A30FAA"/>
    <w:rsid w:val="00A31540"/>
    <w:rsid w:val="00A31CE0"/>
    <w:rsid w:val="00A31DCF"/>
    <w:rsid w:val="00A32358"/>
    <w:rsid w:val="00A32430"/>
    <w:rsid w:val="00A32567"/>
    <w:rsid w:val="00A32A16"/>
    <w:rsid w:val="00A32DA8"/>
    <w:rsid w:val="00A336E7"/>
    <w:rsid w:val="00A33939"/>
    <w:rsid w:val="00A339DD"/>
    <w:rsid w:val="00A33A5A"/>
    <w:rsid w:val="00A33B5A"/>
    <w:rsid w:val="00A33E17"/>
    <w:rsid w:val="00A33F4C"/>
    <w:rsid w:val="00A34669"/>
    <w:rsid w:val="00A34D06"/>
    <w:rsid w:val="00A353E3"/>
    <w:rsid w:val="00A3621C"/>
    <w:rsid w:val="00A36847"/>
    <w:rsid w:val="00A368EC"/>
    <w:rsid w:val="00A36C04"/>
    <w:rsid w:val="00A36F27"/>
    <w:rsid w:val="00A36F3A"/>
    <w:rsid w:val="00A37175"/>
    <w:rsid w:val="00A377AA"/>
    <w:rsid w:val="00A378E9"/>
    <w:rsid w:val="00A37E78"/>
    <w:rsid w:val="00A37EEF"/>
    <w:rsid w:val="00A37F3A"/>
    <w:rsid w:val="00A37F90"/>
    <w:rsid w:val="00A40067"/>
    <w:rsid w:val="00A40483"/>
    <w:rsid w:val="00A40BDC"/>
    <w:rsid w:val="00A40E97"/>
    <w:rsid w:val="00A41656"/>
    <w:rsid w:val="00A42448"/>
    <w:rsid w:val="00A426C7"/>
    <w:rsid w:val="00A427EA"/>
    <w:rsid w:val="00A42919"/>
    <w:rsid w:val="00A430BF"/>
    <w:rsid w:val="00A4354F"/>
    <w:rsid w:val="00A43636"/>
    <w:rsid w:val="00A441A7"/>
    <w:rsid w:val="00A4475F"/>
    <w:rsid w:val="00A44C5A"/>
    <w:rsid w:val="00A44CDA"/>
    <w:rsid w:val="00A44DB6"/>
    <w:rsid w:val="00A45816"/>
    <w:rsid w:val="00A45986"/>
    <w:rsid w:val="00A45CC3"/>
    <w:rsid w:val="00A45E71"/>
    <w:rsid w:val="00A460E8"/>
    <w:rsid w:val="00A4643F"/>
    <w:rsid w:val="00A466D7"/>
    <w:rsid w:val="00A469A6"/>
    <w:rsid w:val="00A46A43"/>
    <w:rsid w:val="00A46D09"/>
    <w:rsid w:val="00A46F2E"/>
    <w:rsid w:val="00A47892"/>
    <w:rsid w:val="00A478BF"/>
    <w:rsid w:val="00A47B1E"/>
    <w:rsid w:val="00A47E1C"/>
    <w:rsid w:val="00A47FD0"/>
    <w:rsid w:val="00A47FEC"/>
    <w:rsid w:val="00A5003B"/>
    <w:rsid w:val="00A5026E"/>
    <w:rsid w:val="00A50687"/>
    <w:rsid w:val="00A50867"/>
    <w:rsid w:val="00A51567"/>
    <w:rsid w:val="00A519E2"/>
    <w:rsid w:val="00A51FD1"/>
    <w:rsid w:val="00A524BB"/>
    <w:rsid w:val="00A52977"/>
    <w:rsid w:val="00A52A2C"/>
    <w:rsid w:val="00A52AC6"/>
    <w:rsid w:val="00A52E37"/>
    <w:rsid w:val="00A52FBB"/>
    <w:rsid w:val="00A52FC9"/>
    <w:rsid w:val="00A5321F"/>
    <w:rsid w:val="00A53588"/>
    <w:rsid w:val="00A5390A"/>
    <w:rsid w:val="00A541EE"/>
    <w:rsid w:val="00A546C3"/>
    <w:rsid w:val="00A54A5F"/>
    <w:rsid w:val="00A552E6"/>
    <w:rsid w:val="00A55572"/>
    <w:rsid w:val="00A55843"/>
    <w:rsid w:val="00A55A88"/>
    <w:rsid w:val="00A55CC8"/>
    <w:rsid w:val="00A55EBF"/>
    <w:rsid w:val="00A55EE8"/>
    <w:rsid w:val="00A56181"/>
    <w:rsid w:val="00A56799"/>
    <w:rsid w:val="00A56B9D"/>
    <w:rsid w:val="00A56DE3"/>
    <w:rsid w:val="00A571AC"/>
    <w:rsid w:val="00A571CE"/>
    <w:rsid w:val="00A5797F"/>
    <w:rsid w:val="00A5799F"/>
    <w:rsid w:val="00A57FE8"/>
    <w:rsid w:val="00A603DC"/>
    <w:rsid w:val="00A6100A"/>
    <w:rsid w:val="00A61945"/>
    <w:rsid w:val="00A6234A"/>
    <w:rsid w:val="00A62382"/>
    <w:rsid w:val="00A62444"/>
    <w:rsid w:val="00A62695"/>
    <w:rsid w:val="00A62C7A"/>
    <w:rsid w:val="00A62E6E"/>
    <w:rsid w:val="00A62F93"/>
    <w:rsid w:val="00A63956"/>
    <w:rsid w:val="00A639BC"/>
    <w:rsid w:val="00A64234"/>
    <w:rsid w:val="00A648FC"/>
    <w:rsid w:val="00A64A70"/>
    <w:rsid w:val="00A64FF0"/>
    <w:rsid w:val="00A65092"/>
    <w:rsid w:val="00A650DC"/>
    <w:rsid w:val="00A652A2"/>
    <w:rsid w:val="00A654A0"/>
    <w:rsid w:val="00A65857"/>
    <w:rsid w:val="00A6596A"/>
    <w:rsid w:val="00A65B46"/>
    <w:rsid w:val="00A65C90"/>
    <w:rsid w:val="00A664C9"/>
    <w:rsid w:val="00A66702"/>
    <w:rsid w:val="00A668C0"/>
    <w:rsid w:val="00A669F3"/>
    <w:rsid w:val="00A66A9E"/>
    <w:rsid w:val="00A6735C"/>
    <w:rsid w:val="00A675F0"/>
    <w:rsid w:val="00A6787E"/>
    <w:rsid w:val="00A679C6"/>
    <w:rsid w:val="00A67DE1"/>
    <w:rsid w:val="00A67EC5"/>
    <w:rsid w:val="00A67FB3"/>
    <w:rsid w:val="00A70011"/>
    <w:rsid w:val="00A70138"/>
    <w:rsid w:val="00A70240"/>
    <w:rsid w:val="00A70418"/>
    <w:rsid w:val="00A70644"/>
    <w:rsid w:val="00A709BC"/>
    <w:rsid w:val="00A715C1"/>
    <w:rsid w:val="00A715D8"/>
    <w:rsid w:val="00A715FC"/>
    <w:rsid w:val="00A718CF"/>
    <w:rsid w:val="00A718FC"/>
    <w:rsid w:val="00A71D3D"/>
    <w:rsid w:val="00A71F7A"/>
    <w:rsid w:val="00A727A6"/>
    <w:rsid w:val="00A72B18"/>
    <w:rsid w:val="00A72ED2"/>
    <w:rsid w:val="00A72EFA"/>
    <w:rsid w:val="00A736A9"/>
    <w:rsid w:val="00A73CC9"/>
    <w:rsid w:val="00A73EF9"/>
    <w:rsid w:val="00A741A2"/>
    <w:rsid w:val="00A74281"/>
    <w:rsid w:val="00A74348"/>
    <w:rsid w:val="00A74696"/>
    <w:rsid w:val="00A74E98"/>
    <w:rsid w:val="00A754AF"/>
    <w:rsid w:val="00A75683"/>
    <w:rsid w:val="00A7585D"/>
    <w:rsid w:val="00A758F0"/>
    <w:rsid w:val="00A75955"/>
    <w:rsid w:val="00A759D2"/>
    <w:rsid w:val="00A75A4D"/>
    <w:rsid w:val="00A75C53"/>
    <w:rsid w:val="00A75DAA"/>
    <w:rsid w:val="00A76C85"/>
    <w:rsid w:val="00A77C13"/>
    <w:rsid w:val="00A8017C"/>
    <w:rsid w:val="00A80646"/>
    <w:rsid w:val="00A80756"/>
    <w:rsid w:val="00A8185F"/>
    <w:rsid w:val="00A81D74"/>
    <w:rsid w:val="00A81F39"/>
    <w:rsid w:val="00A82171"/>
    <w:rsid w:val="00A823FC"/>
    <w:rsid w:val="00A825B6"/>
    <w:rsid w:val="00A82860"/>
    <w:rsid w:val="00A82B2F"/>
    <w:rsid w:val="00A83123"/>
    <w:rsid w:val="00A837FE"/>
    <w:rsid w:val="00A839E2"/>
    <w:rsid w:val="00A83D37"/>
    <w:rsid w:val="00A83FF6"/>
    <w:rsid w:val="00A84130"/>
    <w:rsid w:val="00A8492D"/>
    <w:rsid w:val="00A84CEB"/>
    <w:rsid w:val="00A8555A"/>
    <w:rsid w:val="00A85747"/>
    <w:rsid w:val="00A8575C"/>
    <w:rsid w:val="00A858B4"/>
    <w:rsid w:val="00A867EE"/>
    <w:rsid w:val="00A86993"/>
    <w:rsid w:val="00A86E7C"/>
    <w:rsid w:val="00A87038"/>
    <w:rsid w:val="00A87641"/>
    <w:rsid w:val="00A8780D"/>
    <w:rsid w:val="00A87834"/>
    <w:rsid w:val="00A87AF9"/>
    <w:rsid w:val="00A901C2"/>
    <w:rsid w:val="00A90333"/>
    <w:rsid w:val="00A90849"/>
    <w:rsid w:val="00A90B95"/>
    <w:rsid w:val="00A90CD1"/>
    <w:rsid w:val="00A91429"/>
    <w:rsid w:val="00A91AD2"/>
    <w:rsid w:val="00A91AD5"/>
    <w:rsid w:val="00A91B1C"/>
    <w:rsid w:val="00A91B76"/>
    <w:rsid w:val="00A924C3"/>
    <w:rsid w:val="00A926DB"/>
    <w:rsid w:val="00A92AD5"/>
    <w:rsid w:val="00A92D3E"/>
    <w:rsid w:val="00A9363E"/>
    <w:rsid w:val="00A9395D"/>
    <w:rsid w:val="00A93A1F"/>
    <w:rsid w:val="00A93AA0"/>
    <w:rsid w:val="00A93D35"/>
    <w:rsid w:val="00A93E87"/>
    <w:rsid w:val="00A93F34"/>
    <w:rsid w:val="00A94A7E"/>
    <w:rsid w:val="00A94BAE"/>
    <w:rsid w:val="00A94E82"/>
    <w:rsid w:val="00A954BF"/>
    <w:rsid w:val="00A9558A"/>
    <w:rsid w:val="00A95D4A"/>
    <w:rsid w:val="00A95FC7"/>
    <w:rsid w:val="00A95FCD"/>
    <w:rsid w:val="00A9634F"/>
    <w:rsid w:val="00A96394"/>
    <w:rsid w:val="00A965C4"/>
    <w:rsid w:val="00A96672"/>
    <w:rsid w:val="00A96AD8"/>
    <w:rsid w:val="00A96F05"/>
    <w:rsid w:val="00A9742D"/>
    <w:rsid w:val="00A97442"/>
    <w:rsid w:val="00A97B0C"/>
    <w:rsid w:val="00AA02B2"/>
    <w:rsid w:val="00AA02B8"/>
    <w:rsid w:val="00AA0544"/>
    <w:rsid w:val="00AA0856"/>
    <w:rsid w:val="00AA09F5"/>
    <w:rsid w:val="00AA0A4F"/>
    <w:rsid w:val="00AA0D5B"/>
    <w:rsid w:val="00AA0D6D"/>
    <w:rsid w:val="00AA111E"/>
    <w:rsid w:val="00AA11D4"/>
    <w:rsid w:val="00AA1538"/>
    <w:rsid w:val="00AA155D"/>
    <w:rsid w:val="00AA189E"/>
    <w:rsid w:val="00AA1A47"/>
    <w:rsid w:val="00AA2166"/>
    <w:rsid w:val="00AA2981"/>
    <w:rsid w:val="00AA2A22"/>
    <w:rsid w:val="00AA2BE3"/>
    <w:rsid w:val="00AA2E66"/>
    <w:rsid w:val="00AA32A0"/>
    <w:rsid w:val="00AA3B9B"/>
    <w:rsid w:val="00AA3FCF"/>
    <w:rsid w:val="00AA41E5"/>
    <w:rsid w:val="00AA4326"/>
    <w:rsid w:val="00AA4590"/>
    <w:rsid w:val="00AA4673"/>
    <w:rsid w:val="00AA48A3"/>
    <w:rsid w:val="00AA4903"/>
    <w:rsid w:val="00AA4952"/>
    <w:rsid w:val="00AA4BB6"/>
    <w:rsid w:val="00AA5094"/>
    <w:rsid w:val="00AA5176"/>
    <w:rsid w:val="00AA5468"/>
    <w:rsid w:val="00AA574D"/>
    <w:rsid w:val="00AA5906"/>
    <w:rsid w:val="00AA5F20"/>
    <w:rsid w:val="00AA6429"/>
    <w:rsid w:val="00AA684C"/>
    <w:rsid w:val="00AA6865"/>
    <w:rsid w:val="00AA6A77"/>
    <w:rsid w:val="00AA6D02"/>
    <w:rsid w:val="00AA742C"/>
    <w:rsid w:val="00AA7724"/>
    <w:rsid w:val="00AA7850"/>
    <w:rsid w:val="00AA7A15"/>
    <w:rsid w:val="00AA7AF2"/>
    <w:rsid w:val="00AA7BF4"/>
    <w:rsid w:val="00AA7D87"/>
    <w:rsid w:val="00AA7F7E"/>
    <w:rsid w:val="00AB0237"/>
    <w:rsid w:val="00AB0243"/>
    <w:rsid w:val="00AB0BB8"/>
    <w:rsid w:val="00AB0D1F"/>
    <w:rsid w:val="00AB137C"/>
    <w:rsid w:val="00AB1415"/>
    <w:rsid w:val="00AB1617"/>
    <w:rsid w:val="00AB1723"/>
    <w:rsid w:val="00AB1779"/>
    <w:rsid w:val="00AB1902"/>
    <w:rsid w:val="00AB1D41"/>
    <w:rsid w:val="00AB287E"/>
    <w:rsid w:val="00AB2D39"/>
    <w:rsid w:val="00AB312E"/>
    <w:rsid w:val="00AB324D"/>
    <w:rsid w:val="00AB3C7F"/>
    <w:rsid w:val="00AB3D16"/>
    <w:rsid w:val="00AB3EC8"/>
    <w:rsid w:val="00AB433B"/>
    <w:rsid w:val="00AB45F9"/>
    <w:rsid w:val="00AB4EC5"/>
    <w:rsid w:val="00AB527C"/>
    <w:rsid w:val="00AB55AF"/>
    <w:rsid w:val="00AB5B1D"/>
    <w:rsid w:val="00AB5BCB"/>
    <w:rsid w:val="00AB65F5"/>
    <w:rsid w:val="00AB6BA5"/>
    <w:rsid w:val="00AB6CFA"/>
    <w:rsid w:val="00AB6D25"/>
    <w:rsid w:val="00AB6DCF"/>
    <w:rsid w:val="00AB741C"/>
    <w:rsid w:val="00AB7721"/>
    <w:rsid w:val="00AB7AE1"/>
    <w:rsid w:val="00AB7C9C"/>
    <w:rsid w:val="00AC000C"/>
    <w:rsid w:val="00AC0434"/>
    <w:rsid w:val="00AC0595"/>
    <w:rsid w:val="00AC063F"/>
    <w:rsid w:val="00AC0853"/>
    <w:rsid w:val="00AC0857"/>
    <w:rsid w:val="00AC0AFD"/>
    <w:rsid w:val="00AC0BD4"/>
    <w:rsid w:val="00AC10B9"/>
    <w:rsid w:val="00AC12E4"/>
    <w:rsid w:val="00AC12EF"/>
    <w:rsid w:val="00AC1AE2"/>
    <w:rsid w:val="00AC1F4F"/>
    <w:rsid w:val="00AC23AD"/>
    <w:rsid w:val="00AC26DB"/>
    <w:rsid w:val="00AC2AEC"/>
    <w:rsid w:val="00AC2B03"/>
    <w:rsid w:val="00AC2D56"/>
    <w:rsid w:val="00AC32D4"/>
    <w:rsid w:val="00AC33CD"/>
    <w:rsid w:val="00AC369A"/>
    <w:rsid w:val="00AC3A7E"/>
    <w:rsid w:val="00AC3D06"/>
    <w:rsid w:val="00AC41BB"/>
    <w:rsid w:val="00AC41F5"/>
    <w:rsid w:val="00AC4555"/>
    <w:rsid w:val="00AC4F47"/>
    <w:rsid w:val="00AC526F"/>
    <w:rsid w:val="00AC5339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C79C5"/>
    <w:rsid w:val="00AD074B"/>
    <w:rsid w:val="00AD0827"/>
    <w:rsid w:val="00AD0BCB"/>
    <w:rsid w:val="00AD1181"/>
    <w:rsid w:val="00AD1272"/>
    <w:rsid w:val="00AD1886"/>
    <w:rsid w:val="00AD1974"/>
    <w:rsid w:val="00AD2190"/>
    <w:rsid w:val="00AD2695"/>
    <w:rsid w:val="00AD2BB6"/>
    <w:rsid w:val="00AD2E8E"/>
    <w:rsid w:val="00AD35FF"/>
    <w:rsid w:val="00AD3A30"/>
    <w:rsid w:val="00AD3E0F"/>
    <w:rsid w:val="00AD4496"/>
    <w:rsid w:val="00AD44CD"/>
    <w:rsid w:val="00AD4ADD"/>
    <w:rsid w:val="00AD4F98"/>
    <w:rsid w:val="00AD500E"/>
    <w:rsid w:val="00AD50B5"/>
    <w:rsid w:val="00AD54E1"/>
    <w:rsid w:val="00AD577C"/>
    <w:rsid w:val="00AD5F8F"/>
    <w:rsid w:val="00AD6017"/>
    <w:rsid w:val="00AD604C"/>
    <w:rsid w:val="00AD6105"/>
    <w:rsid w:val="00AD68EC"/>
    <w:rsid w:val="00AD6BDA"/>
    <w:rsid w:val="00AD6CFD"/>
    <w:rsid w:val="00AD6E9B"/>
    <w:rsid w:val="00AD78F3"/>
    <w:rsid w:val="00AD7D08"/>
    <w:rsid w:val="00AD7EE9"/>
    <w:rsid w:val="00AE03BC"/>
    <w:rsid w:val="00AE0724"/>
    <w:rsid w:val="00AE0ACB"/>
    <w:rsid w:val="00AE0D86"/>
    <w:rsid w:val="00AE1013"/>
    <w:rsid w:val="00AE1BF3"/>
    <w:rsid w:val="00AE1C0D"/>
    <w:rsid w:val="00AE1ED0"/>
    <w:rsid w:val="00AE2007"/>
    <w:rsid w:val="00AE22A4"/>
    <w:rsid w:val="00AE236C"/>
    <w:rsid w:val="00AE3684"/>
    <w:rsid w:val="00AE3BD3"/>
    <w:rsid w:val="00AE427D"/>
    <w:rsid w:val="00AE442C"/>
    <w:rsid w:val="00AE4739"/>
    <w:rsid w:val="00AE4822"/>
    <w:rsid w:val="00AE4F5B"/>
    <w:rsid w:val="00AE50F9"/>
    <w:rsid w:val="00AE5321"/>
    <w:rsid w:val="00AE53A0"/>
    <w:rsid w:val="00AE5506"/>
    <w:rsid w:val="00AE5582"/>
    <w:rsid w:val="00AE5833"/>
    <w:rsid w:val="00AE59F4"/>
    <w:rsid w:val="00AE6246"/>
    <w:rsid w:val="00AE67B0"/>
    <w:rsid w:val="00AE6F42"/>
    <w:rsid w:val="00AE7205"/>
    <w:rsid w:val="00AE746E"/>
    <w:rsid w:val="00AE7892"/>
    <w:rsid w:val="00AE7B21"/>
    <w:rsid w:val="00AE7EB7"/>
    <w:rsid w:val="00AF0308"/>
    <w:rsid w:val="00AF09FB"/>
    <w:rsid w:val="00AF0C1A"/>
    <w:rsid w:val="00AF0E8A"/>
    <w:rsid w:val="00AF20E7"/>
    <w:rsid w:val="00AF25B2"/>
    <w:rsid w:val="00AF2709"/>
    <w:rsid w:val="00AF27CF"/>
    <w:rsid w:val="00AF29D2"/>
    <w:rsid w:val="00AF2C85"/>
    <w:rsid w:val="00AF3174"/>
    <w:rsid w:val="00AF3A4B"/>
    <w:rsid w:val="00AF3F58"/>
    <w:rsid w:val="00AF4156"/>
    <w:rsid w:val="00AF4B94"/>
    <w:rsid w:val="00AF4E21"/>
    <w:rsid w:val="00AF55CB"/>
    <w:rsid w:val="00AF5D01"/>
    <w:rsid w:val="00AF5F44"/>
    <w:rsid w:val="00AF649D"/>
    <w:rsid w:val="00AF668A"/>
    <w:rsid w:val="00AF6801"/>
    <w:rsid w:val="00AF684F"/>
    <w:rsid w:val="00AF6B91"/>
    <w:rsid w:val="00AF6BE0"/>
    <w:rsid w:val="00AF6D7B"/>
    <w:rsid w:val="00AF75EE"/>
    <w:rsid w:val="00AF7B48"/>
    <w:rsid w:val="00AF7C92"/>
    <w:rsid w:val="00AF7E5F"/>
    <w:rsid w:val="00B0011F"/>
    <w:rsid w:val="00B0059F"/>
    <w:rsid w:val="00B00756"/>
    <w:rsid w:val="00B00A98"/>
    <w:rsid w:val="00B00BFA"/>
    <w:rsid w:val="00B0123C"/>
    <w:rsid w:val="00B014DE"/>
    <w:rsid w:val="00B014E9"/>
    <w:rsid w:val="00B0179E"/>
    <w:rsid w:val="00B01B54"/>
    <w:rsid w:val="00B02B81"/>
    <w:rsid w:val="00B02D4F"/>
    <w:rsid w:val="00B035E3"/>
    <w:rsid w:val="00B03717"/>
    <w:rsid w:val="00B03763"/>
    <w:rsid w:val="00B03D94"/>
    <w:rsid w:val="00B04274"/>
    <w:rsid w:val="00B04336"/>
    <w:rsid w:val="00B0433E"/>
    <w:rsid w:val="00B0459C"/>
    <w:rsid w:val="00B04676"/>
    <w:rsid w:val="00B046F1"/>
    <w:rsid w:val="00B048F3"/>
    <w:rsid w:val="00B049FC"/>
    <w:rsid w:val="00B04CAC"/>
    <w:rsid w:val="00B05086"/>
    <w:rsid w:val="00B050CF"/>
    <w:rsid w:val="00B05606"/>
    <w:rsid w:val="00B05722"/>
    <w:rsid w:val="00B05B43"/>
    <w:rsid w:val="00B05C57"/>
    <w:rsid w:val="00B05F6A"/>
    <w:rsid w:val="00B05F9A"/>
    <w:rsid w:val="00B06263"/>
    <w:rsid w:val="00B068B2"/>
    <w:rsid w:val="00B06B9D"/>
    <w:rsid w:val="00B06CF5"/>
    <w:rsid w:val="00B07135"/>
    <w:rsid w:val="00B07391"/>
    <w:rsid w:val="00B07688"/>
    <w:rsid w:val="00B079D9"/>
    <w:rsid w:val="00B1018C"/>
    <w:rsid w:val="00B10676"/>
    <w:rsid w:val="00B10983"/>
    <w:rsid w:val="00B10AFA"/>
    <w:rsid w:val="00B10EF1"/>
    <w:rsid w:val="00B114F4"/>
    <w:rsid w:val="00B11536"/>
    <w:rsid w:val="00B117E3"/>
    <w:rsid w:val="00B11DE0"/>
    <w:rsid w:val="00B126FA"/>
    <w:rsid w:val="00B12BDA"/>
    <w:rsid w:val="00B133B2"/>
    <w:rsid w:val="00B13857"/>
    <w:rsid w:val="00B13879"/>
    <w:rsid w:val="00B13C63"/>
    <w:rsid w:val="00B14018"/>
    <w:rsid w:val="00B14079"/>
    <w:rsid w:val="00B142F3"/>
    <w:rsid w:val="00B14573"/>
    <w:rsid w:val="00B145CE"/>
    <w:rsid w:val="00B14BAC"/>
    <w:rsid w:val="00B14C9B"/>
    <w:rsid w:val="00B14E03"/>
    <w:rsid w:val="00B14E9E"/>
    <w:rsid w:val="00B14EC6"/>
    <w:rsid w:val="00B14FAE"/>
    <w:rsid w:val="00B1500D"/>
    <w:rsid w:val="00B156FA"/>
    <w:rsid w:val="00B157F8"/>
    <w:rsid w:val="00B158F1"/>
    <w:rsid w:val="00B15C15"/>
    <w:rsid w:val="00B1625A"/>
    <w:rsid w:val="00B169A9"/>
    <w:rsid w:val="00B169C2"/>
    <w:rsid w:val="00B169E5"/>
    <w:rsid w:val="00B16A28"/>
    <w:rsid w:val="00B1763F"/>
    <w:rsid w:val="00B17A88"/>
    <w:rsid w:val="00B17C6E"/>
    <w:rsid w:val="00B17E20"/>
    <w:rsid w:val="00B20121"/>
    <w:rsid w:val="00B20314"/>
    <w:rsid w:val="00B20876"/>
    <w:rsid w:val="00B20901"/>
    <w:rsid w:val="00B20A11"/>
    <w:rsid w:val="00B210FE"/>
    <w:rsid w:val="00B212A4"/>
    <w:rsid w:val="00B21DB9"/>
    <w:rsid w:val="00B2203D"/>
    <w:rsid w:val="00B22427"/>
    <w:rsid w:val="00B22B9F"/>
    <w:rsid w:val="00B22C9F"/>
    <w:rsid w:val="00B22E6F"/>
    <w:rsid w:val="00B22EC1"/>
    <w:rsid w:val="00B237E6"/>
    <w:rsid w:val="00B23969"/>
    <w:rsid w:val="00B23BA6"/>
    <w:rsid w:val="00B23BB8"/>
    <w:rsid w:val="00B23C4B"/>
    <w:rsid w:val="00B23D35"/>
    <w:rsid w:val="00B23F03"/>
    <w:rsid w:val="00B2460E"/>
    <w:rsid w:val="00B253EF"/>
    <w:rsid w:val="00B25882"/>
    <w:rsid w:val="00B2599F"/>
    <w:rsid w:val="00B25B1B"/>
    <w:rsid w:val="00B25E2A"/>
    <w:rsid w:val="00B260EC"/>
    <w:rsid w:val="00B26686"/>
    <w:rsid w:val="00B269AD"/>
    <w:rsid w:val="00B26D96"/>
    <w:rsid w:val="00B273E9"/>
    <w:rsid w:val="00B27802"/>
    <w:rsid w:val="00B27820"/>
    <w:rsid w:val="00B27AAB"/>
    <w:rsid w:val="00B27B92"/>
    <w:rsid w:val="00B27BBA"/>
    <w:rsid w:val="00B30147"/>
    <w:rsid w:val="00B30DA0"/>
    <w:rsid w:val="00B31246"/>
    <w:rsid w:val="00B3139E"/>
    <w:rsid w:val="00B31AB8"/>
    <w:rsid w:val="00B31B5A"/>
    <w:rsid w:val="00B321B1"/>
    <w:rsid w:val="00B321C2"/>
    <w:rsid w:val="00B3254D"/>
    <w:rsid w:val="00B3286A"/>
    <w:rsid w:val="00B32D83"/>
    <w:rsid w:val="00B32F4B"/>
    <w:rsid w:val="00B33462"/>
    <w:rsid w:val="00B335A1"/>
    <w:rsid w:val="00B33D80"/>
    <w:rsid w:val="00B347FB"/>
    <w:rsid w:val="00B3482A"/>
    <w:rsid w:val="00B34BA1"/>
    <w:rsid w:val="00B34F41"/>
    <w:rsid w:val="00B34F91"/>
    <w:rsid w:val="00B35020"/>
    <w:rsid w:val="00B357AB"/>
    <w:rsid w:val="00B359C6"/>
    <w:rsid w:val="00B35A41"/>
    <w:rsid w:val="00B35B47"/>
    <w:rsid w:val="00B35BCE"/>
    <w:rsid w:val="00B3611D"/>
    <w:rsid w:val="00B362CD"/>
    <w:rsid w:val="00B36403"/>
    <w:rsid w:val="00B364E8"/>
    <w:rsid w:val="00B369CF"/>
    <w:rsid w:val="00B36D94"/>
    <w:rsid w:val="00B36F7C"/>
    <w:rsid w:val="00B37566"/>
    <w:rsid w:val="00B37A1C"/>
    <w:rsid w:val="00B37CA9"/>
    <w:rsid w:val="00B40098"/>
    <w:rsid w:val="00B40897"/>
    <w:rsid w:val="00B40AC4"/>
    <w:rsid w:val="00B413B8"/>
    <w:rsid w:val="00B415E5"/>
    <w:rsid w:val="00B41687"/>
    <w:rsid w:val="00B41706"/>
    <w:rsid w:val="00B418BE"/>
    <w:rsid w:val="00B428BF"/>
    <w:rsid w:val="00B42912"/>
    <w:rsid w:val="00B42F15"/>
    <w:rsid w:val="00B44177"/>
    <w:rsid w:val="00B442AE"/>
    <w:rsid w:val="00B443D3"/>
    <w:rsid w:val="00B44609"/>
    <w:rsid w:val="00B44D78"/>
    <w:rsid w:val="00B44FED"/>
    <w:rsid w:val="00B45030"/>
    <w:rsid w:val="00B45250"/>
    <w:rsid w:val="00B45EB3"/>
    <w:rsid w:val="00B45FD8"/>
    <w:rsid w:val="00B46136"/>
    <w:rsid w:val="00B462EB"/>
    <w:rsid w:val="00B46591"/>
    <w:rsid w:val="00B469CE"/>
    <w:rsid w:val="00B46BE9"/>
    <w:rsid w:val="00B46CCD"/>
    <w:rsid w:val="00B46EB2"/>
    <w:rsid w:val="00B47269"/>
    <w:rsid w:val="00B472E0"/>
    <w:rsid w:val="00B472EF"/>
    <w:rsid w:val="00B4787A"/>
    <w:rsid w:val="00B47DAC"/>
    <w:rsid w:val="00B47EB1"/>
    <w:rsid w:val="00B503F0"/>
    <w:rsid w:val="00B50925"/>
    <w:rsid w:val="00B50CFA"/>
    <w:rsid w:val="00B50F32"/>
    <w:rsid w:val="00B50FB2"/>
    <w:rsid w:val="00B518E5"/>
    <w:rsid w:val="00B5197C"/>
    <w:rsid w:val="00B51B80"/>
    <w:rsid w:val="00B51D78"/>
    <w:rsid w:val="00B523AA"/>
    <w:rsid w:val="00B523C0"/>
    <w:rsid w:val="00B525E5"/>
    <w:rsid w:val="00B527C3"/>
    <w:rsid w:val="00B52927"/>
    <w:rsid w:val="00B52AED"/>
    <w:rsid w:val="00B53031"/>
    <w:rsid w:val="00B531FD"/>
    <w:rsid w:val="00B53344"/>
    <w:rsid w:val="00B533EA"/>
    <w:rsid w:val="00B53504"/>
    <w:rsid w:val="00B538C4"/>
    <w:rsid w:val="00B544D0"/>
    <w:rsid w:val="00B54879"/>
    <w:rsid w:val="00B54B2E"/>
    <w:rsid w:val="00B54B65"/>
    <w:rsid w:val="00B5530F"/>
    <w:rsid w:val="00B55E05"/>
    <w:rsid w:val="00B55E5C"/>
    <w:rsid w:val="00B5602D"/>
    <w:rsid w:val="00B5636E"/>
    <w:rsid w:val="00B56589"/>
    <w:rsid w:val="00B571CB"/>
    <w:rsid w:val="00B5793C"/>
    <w:rsid w:val="00B610FD"/>
    <w:rsid w:val="00B61DB3"/>
    <w:rsid w:val="00B62584"/>
    <w:rsid w:val="00B62733"/>
    <w:rsid w:val="00B628C4"/>
    <w:rsid w:val="00B62A62"/>
    <w:rsid w:val="00B6327D"/>
    <w:rsid w:val="00B63783"/>
    <w:rsid w:val="00B63B7E"/>
    <w:rsid w:val="00B63EFE"/>
    <w:rsid w:val="00B64327"/>
    <w:rsid w:val="00B644B3"/>
    <w:rsid w:val="00B647B5"/>
    <w:rsid w:val="00B64C3A"/>
    <w:rsid w:val="00B64DA1"/>
    <w:rsid w:val="00B650A7"/>
    <w:rsid w:val="00B65579"/>
    <w:rsid w:val="00B655EA"/>
    <w:rsid w:val="00B6585B"/>
    <w:rsid w:val="00B658E1"/>
    <w:rsid w:val="00B65ADB"/>
    <w:rsid w:val="00B662EF"/>
    <w:rsid w:val="00B665C5"/>
    <w:rsid w:val="00B66939"/>
    <w:rsid w:val="00B66C5C"/>
    <w:rsid w:val="00B673A5"/>
    <w:rsid w:val="00B673E2"/>
    <w:rsid w:val="00B6787F"/>
    <w:rsid w:val="00B67899"/>
    <w:rsid w:val="00B678FE"/>
    <w:rsid w:val="00B70732"/>
    <w:rsid w:val="00B70860"/>
    <w:rsid w:val="00B70877"/>
    <w:rsid w:val="00B715FC"/>
    <w:rsid w:val="00B71854"/>
    <w:rsid w:val="00B71AF4"/>
    <w:rsid w:val="00B71D61"/>
    <w:rsid w:val="00B71DB7"/>
    <w:rsid w:val="00B72058"/>
    <w:rsid w:val="00B72714"/>
    <w:rsid w:val="00B72A43"/>
    <w:rsid w:val="00B73236"/>
    <w:rsid w:val="00B732F6"/>
    <w:rsid w:val="00B738EA"/>
    <w:rsid w:val="00B73A25"/>
    <w:rsid w:val="00B73DAD"/>
    <w:rsid w:val="00B73EE9"/>
    <w:rsid w:val="00B7458A"/>
    <w:rsid w:val="00B7463A"/>
    <w:rsid w:val="00B74791"/>
    <w:rsid w:val="00B74EEC"/>
    <w:rsid w:val="00B74EF9"/>
    <w:rsid w:val="00B75048"/>
    <w:rsid w:val="00B754C0"/>
    <w:rsid w:val="00B75A27"/>
    <w:rsid w:val="00B75DE3"/>
    <w:rsid w:val="00B75E88"/>
    <w:rsid w:val="00B75EF0"/>
    <w:rsid w:val="00B7635F"/>
    <w:rsid w:val="00B766C9"/>
    <w:rsid w:val="00B77334"/>
    <w:rsid w:val="00B778E1"/>
    <w:rsid w:val="00B779C9"/>
    <w:rsid w:val="00B779F5"/>
    <w:rsid w:val="00B77B5D"/>
    <w:rsid w:val="00B8000F"/>
    <w:rsid w:val="00B8031A"/>
    <w:rsid w:val="00B80348"/>
    <w:rsid w:val="00B803FA"/>
    <w:rsid w:val="00B80584"/>
    <w:rsid w:val="00B80858"/>
    <w:rsid w:val="00B80D2B"/>
    <w:rsid w:val="00B81014"/>
    <w:rsid w:val="00B81822"/>
    <w:rsid w:val="00B8186C"/>
    <w:rsid w:val="00B8187A"/>
    <w:rsid w:val="00B81C2A"/>
    <w:rsid w:val="00B81F98"/>
    <w:rsid w:val="00B8233E"/>
    <w:rsid w:val="00B829D4"/>
    <w:rsid w:val="00B82ADC"/>
    <w:rsid w:val="00B830C0"/>
    <w:rsid w:val="00B830C1"/>
    <w:rsid w:val="00B8383F"/>
    <w:rsid w:val="00B83DB2"/>
    <w:rsid w:val="00B83DCB"/>
    <w:rsid w:val="00B83EF0"/>
    <w:rsid w:val="00B840AF"/>
    <w:rsid w:val="00B84192"/>
    <w:rsid w:val="00B846F4"/>
    <w:rsid w:val="00B8481C"/>
    <w:rsid w:val="00B849F4"/>
    <w:rsid w:val="00B84E3A"/>
    <w:rsid w:val="00B84FC5"/>
    <w:rsid w:val="00B850C6"/>
    <w:rsid w:val="00B8512D"/>
    <w:rsid w:val="00B853F4"/>
    <w:rsid w:val="00B85402"/>
    <w:rsid w:val="00B8589A"/>
    <w:rsid w:val="00B858A1"/>
    <w:rsid w:val="00B86385"/>
    <w:rsid w:val="00B864A4"/>
    <w:rsid w:val="00B867CA"/>
    <w:rsid w:val="00B86934"/>
    <w:rsid w:val="00B86ABF"/>
    <w:rsid w:val="00B86C7B"/>
    <w:rsid w:val="00B8758E"/>
    <w:rsid w:val="00B8799D"/>
    <w:rsid w:val="00B87B62"/>
    <w:rsid w:val="00B87C02"/>
    <w:rsid w:val="00B87D03"/>
    <w:rsid w:val="00B87F57"/>
    <w:rsid w:val="00B908AC"/>
    <w:rsid w:val="00B90B3C"/>
    <w:rsid w:val="00B90DD5"/>
    <w:rsid w:val="00B91112"/>
    <w:rsid w:val="00B91189"/>
    <w:rsid w:val="00B91312"/>
    <w:rsid w:val="00B9253F"/>
    <w:rsid w:val="00B928A8"/>
    <w:rsid w:val="00B92D59"/>
    <w:rsid w:val="00B93377"/>
    <w:rsid w:val="00B93551"/>
    <w:rsid w:val="00B93700"/>
    <w:rsid w:val="00B93879"/>
    <w:rsid w:val="00B9396C"/>
    <w:rsid w:val="00B93C81"/>
    <w:rsid w:val="00B93ED4"/>
    <w:rsid w:val="00B94083"/>
    <w:rsid w:val="00B940AD"/>
    <w:rsid w:val="00B9410D"/>
    <w:rsid w:val="00B9429C"/>
    <w:rsid w:val="00B94543"/>
    <w:rsid w:val="00B94853"/>
    <w:rsid w:val="00B94E0E"/>
    <w:rsid w:val="00B94EA0"/>
    <w:rsid w:val="00B94F2D"/>
    <w:rsid w:val="00B94F84"/>
    <w:rsid w:val="00B951DC"/>
    <w:rsid w:val="00B9533D"/>
    <w:rsid w:val="00B956B2"/>
    <w:rsid w:val="00B95806"/>
    <w:rsid w:val="00B95D8F"/>
    <w:rsid w:val="00B9604E"/>
    <w:rsid w:val="00B96481"/>
    <w:rsid w:val="00B9673B"/>
    <w:rsid w:val="00B972DF"/>
    <w:rsid w:val="00B97BBA"/>
    <w:rsid w:val="00B97C00"/>
    <w:rsid w:val="00BA0655"/>
    <w:rsid w:val="00BA0A5A"/>
    <w:rsid w:val="00BA0B8C"/>
    <w:rsid w:val="00BA0F3E"/>
    <w:rsid w:val="00BA0F94"/>
    <w:rsid w:val="00BA1068"/>
    <w:rsid w:val="00BA168A"/>
    <w:rsid w:val="00BA186D"/>
    <w:rsid w:val="00BA22D7"/>
    <w:rsid w:val="00BA24FD"/>
    <w:rsid w:val="00BA257F"/>
    <w:rsid w:val="00BA2836"/>
    <w:rsid w:val="00BA30FC"/>
    <w:rsid w:val="00BA3B3F"/>
    <w:rsid w:val="00BA3C0B"/>
    <w:rsid w:val="00BA3D3A"/>
    <w:rsid w:val="00BA3D82"/>
    <w:rsid w:val="00BA3EEB"/>
    <w:rsid w:val="00BA44FF"/>
    <w:rsid w:val="00BA48A8"/>
    <w:rsid w:val="00BA49F9"/>
    <w:rsid w:val="00BA545D"/>
    <w:rsid w:val="00BA55D5"/>
    <w:rsid w:val="00BA5793"/>
    <w:rsid w:val="00BA5FB5"/>
    <w:rsid w:val="00BA601E"/>
    <w:rsid w:val="00BA616E"/>
    <w:rsid w:val="00BA61BD"/>
    <w:rsid w:val="00BA63AE"/>
    <w:rsid w:val="00BA6FA1"/>
    <w:rsid w:val="00BA711A"/>
    <w:rsid w:val="00BA712C"/>
    <w:rsid w:val="00BA73F1"/>
    <w:rsid w:val="00BA7AC9"/>
    <w:rsid w:val="00BA7F2B"/>
    <w:rsid w:val="00BB018D"/>
    <w:rsid w:val="00BB01BE"/>
    <w:rsid w:val="00BB01C7"/>
    <w:rsid w:val="00BB0999"/>
    <w:rsid w:val="00BB0A5F"/>
    <w:rsid w:val="00BB10A2"/>
    <w:rsid w:val="00BB17C3"/>
    <w:rsid w:val="00BB17E6"/>
    <w:rsid w:val="00BB17FD"/>
    <w:rsid w:val="00BB198F"/>
    <w:rsid w:val="00BB1C02"/>
    <w:rsid w:val="00BB1C51"/>
    <w:rsid w:val="00BB1F00"/>
    <w:rsid w:val="00BB244D"/>
    <w:rsid w:val="00BB2551"/>
    <w:rsid w:val="00BB2FD8"/>
    <w:rsid w:val="00BB2FE6"/>
    <w:rsid w:val="00BB3193"/>
    <w:rsid w:val="00BB39FA"/>
    <w:rsid w:val="00BB3A4F"/>
    <w:rsid w:val="00BB4150"/>
    <w:rsid w:val="00BB4978"/>
    <w:rsid w:val="00BB4B93"/>
    <w:rsid w:val="00BB4D51"/>
    <w:rsid w:val="00BB520B"/>
    <w:rsid w:val="00BB5C36"/>
    <w:rsid w:val="00BB5E95"/>
    <w:rsid w:val="00BB5F49"/>
    <w:rsid w:val="00BB5F89"/>
    <w:rsid w:val="00BB635A"/>
    <w:rsid w:val="00BB6677"/>
    <w:rsid w:val="00BB6683"/>
    <w:rsid w:val="00BB6F9B"/>
    <w:rsid w:val="00BB7143"/>
    <w:rsid w:val="00BB7262"/>
    <w:rsid w:val="00BB7AA9"/>
    <w:rsid w:val="00BB7AF5"/>
    <w:rsid w:val="00BB7D0A"/>
    <w:rsid w:val="00BB7DDD"/>
    <w:rsid w:val="00BB7EDF"/>
    <w:rsid w:val="00BC052B"/>
    <w:rsid w:val="00BC070F"/>
    <w:rsid w:val="00BC0A56"/>
    <w:rsid w:val="00BC0D01"/>
    <w:rsid w:val="00BC0ED2"/>
    <w:rsid w:val="00BC1707"/>
    <w:rsid w:val="00BC199D"/>
    <w:rsid w:val="00BC22F4"/>
    <w:rsid w:val="00BC2764"/>
    <w:rsid w:val="00BC2A90"/>
    <w:rsid w:val="00BC2B74"/>
    <w:rsid w:val="00BC2EC9"/>
    <w:rsid w:val="00BC3299"/>
    <w:rsid w:val="00BC3392"/>
    <w:rsid w:val="00BC3507"/>
    <w:rsid w:val="00BC3A48"/>
    <w:rsid w:val="00BC3AE0"/>
    <w:rsid w:val="00BC3C20"/>
    <w:rsid w:val="00BC3CD7"/>
    <w:rsid w:val="00BC3D82"/>
    <w:rsid w:val="00BC42A4"/>
    <w:rsid w:val="00BC44DB"/>
    <w:rsid w:val="00BC47A1"/>
    <w:rsid w:val="00BC51A4"/>
    <w:rsid w:val="00BC5365"/>
    <w:rsid w:val="00BC548A"/>
    <w:rsid w:val="00BC57CB"/>
    <w:rsid w:val="00BC5A7E"/>
    <w:rsid w:val="00BC5D18"/>
    <w:rsid w:val="00BC5D3C"/>
    <w:rsid w:val="00BC603D"/>
    <w:rsid w:val="00BC6100"/>
    <w:rsid w:val="00BC6401"/>
    <w:rsid w:val="00BC66D9"/>
    <w:rsid w:val="00BC6C10"/>
    <w:rsid w:val="00BC6CA5"/>
    <w:rsid w:val="00BC6D8B"/>
    <w:rsid w:val="00BC6EB4"/>
    <w:rsid w:val="00BC7090"/>
    <w:rsid w:val="00BC73AA"/>
    <w:rsid w:val="00BC7AE2"/>
    <w:rsid w:val="00BC7B09"/>
    <w:rsid w:val="00BC7C26"/>
    <w:rsid w:val="00BC7C8C"/>
    <w:rsid w:val="00BD0352"/>
    <w:rsid w:val="00BD044F"/>
    <w:rsid w:val="00BD0A3A"/>
    <w:rsid w:val="00BD0C74"/>
    <w:rsid w:val="00BD0D5B"/>
    <w:rsid w:val="00BD0F80"/>
    <w:rsid w:val="00BD0FE8"/>
    <w:rsid w:val="00BD13CB"/>
    <w:rsid w:val="00BD165A"/>
    <w:rsid w:val="00BD1AE1"/>
    <w:rsid w:val="00BD1C51"/>
    <w:rsid w:val="00BD1F63"/>
    <w:rsid w:val="00BD257D"/>
    <w:rsid w:val="00BD28CD"/>
    <w:rsid w:val="00BD2B51"/>
    <w:rsid w:val="00BD2BC6"/>
    <w:rsid w:val="00BD2D77"/>
    <w:rsid w:val="00BD2F63"/>
    <w:rsid w:val="00BD3095"/>
    <w:rsid w:val="00BD39F9"/>
    <w:rsid w:val="00BD3AD6"/>
    <w:rsid w:val="00BD3CAD"/>
    <w:rsid w:val="00BD42AE"/>
    <w:rsid w:val="00BD4986"/>
    <w:rsid w:val="00BD5161"/>
    <w:rsid w:val="00BD552E"/>
    <w:rsid w:val="00BD5779"/>
    <w:rsid w:val="00BD58B7"/>
    <w:rsid w:val="00BD58C9"/>
    <w:rsid w:val="00BD5DB4"/>
    <w:rsid w:val="00BD5FB0"/>
    <w:rsid w:val="00BD62F2"/>
    <w:rsid w:val="00BD63BF"/>
    <w:rsid w:val="00BD6B46"/>
    <w:rsid w:val="00BD6C9C"/>
    <w:rsid w:val="00BD6D01"/>
    <w:rsid w:val="00BD711D"/>
    <w:rsid w:val="00BD7623"/>
    <w:rsid w:val="00BD798F"/>
    <w:rsid w:val="00BD7D19"/>
    <w:rsid w:val="00BD7DB6"/>
    <w:rsid w:val="00BD7F92"/>
    <w:rsid w:val="00BE0630"/>
    <w:rsid w:val="00BE06C5"/>
    <w:rsid w:val="00BE0CC8"/>
    <w:rsid w:val="00BE0DA7"/>
    <w:rsid w:val="00BE0ED1"/>
    <w:rsid w:val="00BE1683"/>
    <w:rsid w:val="00BE1725"/>
    <w:rsid w:val="00BE1AF5"/>
    <w:rsid w:val="00BE2166"/>
    <w:rsid w:val="00BE229F"/>
    <w:rsid w:val="00BE266D"/>
    <w:rsid w:val="00BE2C3F"/>
    <w:rsid w:val="00BE2FF5"/>
    <w:rsid w:val="00BE3360"/>
    <w:rsid w:val="00BE347C"/>
    <w:rsid w:val="00BE34A1"/>
    <w:rsid w:val="00BE36B0"/>
    <w:rsid w:val="00BE375B"/>
    <w:rsid w:val="00BE379E"/>
    <w:rsid w:val="00BE3924"/>
    <w:rsid w:val="00BE394D"/>
    <w:rsid w:val="00BE3AC8"/>
    <w:rsid w:val="00BE3AFC"/>
    <w:rsid w:val="00BE3C10"/>
    <w:rsid w:val="00BE3EB2"/>
    <w:rsid w:val="00BE3FC8"/>
    <w:rsid w:val="00BE42EC"/>
    <w:rsid w:val="00BE443D"/>
    <w:rsid w:val="00BE4508"/>
    <w:rsid w:val="00BE456C"/>
    <w:rsid w:val="00BE484B"/>
    <w:rsid w:val="00BE560A"/>
    <w:rsid w:val="00BE5798"/>
    <w:rsid w:val="00BE5C85"/>
    <w:rsid w:val="00BE6369"/>
    <w:rsid w:val="00BE66B5"/>
    <w:rsid w:val="00BE6A70"/>
    <w:rsid w:val="00BE6D8D"/>
    <w:rsid w:val="00BE7067"/>
    <w:rsid w:val="00BE77C2"/>
    <w:rsid w:val="00BE7A2E"/>
    <w:rsid w:val="00BE7C62"/>
    <w:rsid w:val="00BE7EDC"/>
    <w:rsid w:val="00BE7F5A"/>
    <w:rsid w:val="00BF04CB"/>
    <w:rsid w:val="00BF04D1"/>
    <w:rsid w:val="00BF0686"/>
    <w:rsid w:val="00BF07DC"/>
    <w:rsid w:val="00BF08BF"/>
    <w:rsid w:val="00BF0934"/>
    <w:rsid w:val="00BF0956"/>
    <w:rsid w:val="00BF14C1"/>
    <w:rsid w:val="00BF1E0F"/>
    <w:rsid w:val="00BF2011"/>
    <w:rsid w:val="00BF20FC"/>
    <w:rsid w:val="00BF21E2"/>
    <w:rsid w:val="00BF2383"/>
    <w:rsid w:val="00BF23CA"/>
    <w:rsid w:val="00BF27FC"/>
    <w:rsid w:val="00BF28D3"/>
    <w:rsid w:val="00BF2B55"/>
    <w:rsid w:val="00BF2D94"/>
    <w:rsid w:val="00BF2FB3"/>
    <w:rsid w:val="00BF2FFC"/>
    <w:rsid w:val="00BF3009"/>
    <w:rsid w:val="00BF3411"/>
    <w:rsid w:val="00BF3F37"/>
    <w:rsid w:val="00BF3F77"/>
    <w:rsid w:val="00BF41F0"/>
    <w:rsid w:val="00BF458B"/>
    <w:rsid w:val="00BF4687"/>
    <w:rsid w:val="00BF46AC"/>
    <w:rsid w:val="00BF4761"/>
    <w:rsid w:val="00BF48C5"/>
    <w:rsid w:val="00BF4EEC"/>
    <w:rsid w:val="00BF4FD3"/>
    <w:rsid w:val="00BF5012"/>
    <w:rsid w:val="00BF5128"/>
    <w:rsid w:val="00BF629F"/>
    <w:rsid w:val="00BF6868"/>
    <w:rsid w:val="00BF6872"/>
    <w:rsid w:val="00BF7758"/>
    <w:rsid w:val="00BF7A77"/>
    <w:rsid w:val="00BF7E32"/>
    <w:rsid w:val="00BF7ED6"/>
    <w:rsid w:val="00BF7FBA"/>
    <w:rsid w:val="00C00076"/>
    <w:rsid w:val="00C000D8"/>
    <w:rsid w:val="00C001CA"/>
    <w:rsid w:val="00C0027B"/>
    <w:rsid w:val="00C003E9"/>
    <w:rsid w:val="00C0074A"/>
    <w:rsid w:val="00C008F9"/>
    <w:rsid w:val="00C00B0E"/>
    <w:rsid w:val="00C00F8E"/>
    <w:rsid w:val="00C021C7"/>
    <w:rsid w:val="00C0262A"/>
    <w:rsid w:val="00C02881"/>
    <w:rsid w:val="00C02C6A"/>
    <w:rsid w:val="00C02DB2"/>
    <w:rsid w:val="00C032A1"/>
    <w:rsid w:val="00C03559"/>
    <w:rsid w:val="00C035D2"/>
    <w:rsid w:val="00C037CA"/>
    <w:rsid w:val="00C03C5A"/>
    <w:rsid w:val="00C041FF"/>
    <w:rsid w:val="00C043DE"/>
    <w:rsid w:val="00C04AA2"/>
    <w:rsid w:val="00C0529F"/>
    <w:rsid w:val="00C052E8"/>
    <w:rsid w:val="00C05348"/>
    <w:rsid w:val="00C054CF"/>
    <w:rsid w:val="00C05793"/>
    <w:rsid w:val="00C058EE"/>
    <w:rsid w:val="00C05A9D"/>
    <w:rsid w:val="00C05B7C"/>
    <w:rsid w:val="00C05CD5"/>
    <w:rsid w:val="00C06591"/>
    <w:rsid w:val="00C0678A"/>
    <w:rsid w:val="00C06972"/>
    <w:rsid w:val="00C06B46"/>
    <w:rsid w:val="00C06C27"/>
    <w:rsid w:val="00C06D0B"/>
    <w:rsid w:val="00C07157"/>
    <w:rsid w:val="00C074B8"/>
    <w:rsid w:val="00C074EC"/>
    <w:rsid w:val="00C07688"/>
    <w:rsid w:val="00C07973"/>
    <w:rsid w:val="00C07BF6"/>
    <w:rsid w:val="00C07D18"/>
    <w:rsid w:val="00C07D19"/>
    <w:rsid w:val="00C07F0E"/>
    <w:rsid w:val="00C10914"/>
    <w:rsid w:val="00C10A3A"/>
    <w:rsid w:val="00C10FAC"/>
    <w:rsid w:val="00C10FAF"/>
    <w:rsid w:val="00C119B7"/>
    <w:rsid w:val="00C11FA5"/>
    <w:rsid w:val="00C12022"/>
    <w:rsid w:val="00C12664"/>
    <w:rsid w:val="00C1291D"/>
    <w:rsid w:val="00C12C06"/>
    <w:rsid w:val="00C12DCC"/>
    <w:rsid w:val="00C12F83"/>
    <w:rsid w:val="00C130FE"/>
    <w:rsid w:val="00C136A9"/>
    <w:rsid w:val="00C14824"/>
    <w:rsid w:val="00C14B91"/>
    <w:rsid w:val="00C14CE5"/>
    <w:rsid w:val="00C1555A"/>
    <w:rsid w:val="00C157BF"/>
    <w:rsid w:val="00C15C25"/>
    <w:rsid w:val="00C15FC6"/>
    <w:rsid w:val="00C162AE"/>
    <w:rsid w:val="00C16913"/>
    <w:rsid w:val="00C1695D"/>
    <w:rsid w:val="00C16A50"/>
    <w:rsid w:val="00C17012"/>
    <w:rsid w:val="00C17123"/>
    <w:rsid w:val="00C1733F"/>
    <w:rsid w:val="00C20149"/>
    <w:rsid w:val="00C20561"/>
    <w:rsid w:val="00C209DF"/>
    <w:rsid w:val="00C20CB0"/>
    <w:rsid w:val="00C20E12"/>
    <w:rsid w:val="00C2105B"/>
    <w:rsid w:val="00C213A9"/>
    <w:rsid w:val="00C2148D"/>
    <w:rsid w:val="00C2193F"/>
    <w:rsid w:val="00C21D52"/>
    <w:rsid w:val="00C21E10"/>
    <w:rsid w:val="00C225F7"/>
    <w:rsid w:val="00C22BC9"/>
    <w:rsid w:val="00C234B8"/>
    <w:rsid w:val="00C23CA7"/>
    <w:rsid w:val="00C23EC3"/>
    <w:rsid w:val="00C243EA"/>
    <w:rsid w:val="00C24F69"/>
    <w:rsid w:val="00C256B6"/>
    <w:rsid w:val="00C25A16"/>
    <w:rsid w:val="00C25C0E"/>
    <w:rsid w:val="00C261DC"/>
    <w:rsid w:val="00C26294"/>
    <w:rsid w:val="00C26567"/>
    <w:rsid w:val="00C26819"/>
    <w:rsid w:val="00C26843"/>
    <w:rsid w:val="00C269AA"/>
    <w:rsid w:val="00C26B09"/>
    <w:rsid w:val="00C26D46"/>
    <w:rsid w:val="00C26E2E"/>
    <w:rsid w:val="00C26F12"/>
    <w:rsid w:val="00C2705F"/>
    <w:rsid w:val="00C27402"/>
    <w:rsid w:val="00C275C7"/>
    <w:rsid w:val="00C27B25"/>
    <w:rsid w:val="00C27EAD"/>
    <w:rsid w:val="00C27ED3"/>
    <w:rsid w:val="00C30432"/>
    <w:rsid w:val="00C30712"/>
    <w:rsid w:val="00C308FC"/>
    <w:rsid w:val="00C3102C"/>
    <w:rsid w:val="00C3107C"/>
    <w:rsid w:val="00C3132B"/>
    <w:rsid w:val="00C3141E"/>
    <w:rsid w:val="00C315A5"/>
    <w:rsid w:val="00C315F6"/>
    <w:rsid w:val="00C3170F"/>
    <w:rsid w:val="00C319AE"/>
    <w:rsid w:val="00C31C72"/>
    <w:rsid w:val="00C32197"/>
    <w:rsid w:val="00C321C2"/>
    <w:rsid w:val="00C32D53"/>
    <w:rsid w:val="00C33094"/>
    <w:rsid w:val="00C330D4"/>
    <w:rsid w:val="00C33752"/>
    <w:rsid w:val="00C337F6"/>
    <w:rsid w:val="00C33FAE"/>
    <w:rsid w:val="00C3448E"/>
    <w:rsid w:val="00C34493"/>
    <w:rsid w:val="00C34E06"/>
    <w:rsid w:val="00C35288"/>
    <w:rsid w:val="00C35B6F"/>
    <w:rsid w:val="00C35BB4"/>
    <w:rsid w:val="00C35D25"/>
    <w:rsid w:val="00C36106"/>
    <w:rsid w:val="00C361CA"/>
    <w:rsid w:val="00C362EA"/>
    <w:rsid w:val="00C366E2"/>
    <w:rsid w:val="00C36938"/>
    <w:rsid w:val="00C36C49"/>
    <w:rsid w:val="00C40063"/>
    <w:rsid w:val="00C40737"/>
    <w:rsid w:val="00C409F2"/>
    <w:rsid w:val="00C40BC8"/>
    <w:rsid w:val="00C40CD8"/>
    <w:rsid w:val="00C40D53"/>
    <w:rsid w:val="00C413B8"/>
    <w:rsid w:val="00C41541"/>
    <w:rsid w:val="00C4158D"/>
    <w:rsid w:val="00C416C9"/>
    <w:rsid w:val="00C41D6C"/>
    <w:rsid w:val="00C42054"/>
    <w:rsid w:val="00C42251"/>
    <w:rsid w:val="00C4237B"/>
    <w:rsid w:val="00C42629"/>
    <w:rsid w:val="00C426FA"/>
    <w:rsid w:val="00C4285D"/>
    <w:rsid w:val="00C42D91"/>
    <w:rsid w:val="00C42DB4"/>
    <w:rsid w:val="00C4344C"/>
    <w:rsid w:val="00C43546"/>
    <w:rsid w:val="00C43624"/>
    <w:rsid w:val="00C43728"/>
    <w:rsid w:val="00C43779"/>
    <w:rsid w:val="00C4397B"/>
    <w:rsid w:val="00C44989"/>
    <w:rsid w:val="00C44990"/>
    <w:rsid w:val="00C44AF1"/>
    <w:rsid w:val="00C44F0D"/>
    <w:rsid w:val="00C4504F"/>
    <w:rsid w:val="00C45C99"/>
    <w:rsid w:val="00C45D42"/>
    <w:rsid w:val="00C461B4"/>
    <w:rsid w:val="00C463C3"/>
    <w:rsid w:val="00C46D46"/>
    <w:rsid w:val="00C47018"/>
    <w:rsid w:val="00C47080"/>
    <w:rsid w:val="00C471DD"/>
    <w:rsid w:val="00C478B7"/>
    <w:rsid w:val="00C478D5"/>
    <w:rsid w:val="00C5010A"/>
    <w:rsid w:val="00C50203"/>
    <w:rsid w:val="00C505ED"/>
    <w:rsid w:val="00C50745"/>
    <w:rsid w:val="00C507FC"/>
    <w:rsid w:val="00C50A30"/>
    <w:rsid w:val="00C50A56"/>
    <w:rsid w:val="00C50A5F"/>
    <w:rsid w:val="00C50C3F"/>
    <w:rsid w:val="00C50EB9"/>
    <w:rsid w:val="00C513EF"/>
    <w:rsid w:val="00C5156C"/>
    <w:rsid w:val="00C51C07"/>
    <w:rsid w:val="00C51FC8"/>
    <w:rsid w:val="00C5216E"/>
    <w:rsid w:val="00C52299"/>
    <w:rsid w:val="00C522A5"/>
    <w:rsid w:val="00C52618"/>
    <w:rsid w:val="00C527AE"/>
    <w:rsid w:val="00C52B82"/>
    <w:rsid w:val="00C52C23"/>
    <w:rsid w:val="00C52C6A"/>
    <w:rsid w:val="00C532E6"/>
    <w:rsid w:val="00C53710"/>
    <w:rsid w:val="00C53931"/>
    <w:rsid w:val="00C53995"/>
    <w:rsid w:val="00C53CE5"/>
    <w:rsid w:val="00C549C7"/>
    <w:rsid w:val="00C54F36"/>
    <w:rsid w:val="00C5560A"/>
    <w:rsid w:val="00C556DE"/>
    <w:rsid w:val="00C5602D"/>
    <w:rsid w:val="00C562F1"/>
    <w:rsid w:val="00C56604"/>
    <w:rsid w:val="00C5729E"/>
    <w:rsid w:val="00C57529"/>
    <w:rsid w:val="00C57F04"/>
    <w:rsid w:val="00C60749"/>
    <w:rsid w:val="00C60C0D"/>
    <w:rsid w:val="00C60EDF"/>
    <w:rsid w:val="00C60F5C"/>
    <w:rsid w:val="00C617FB"/>
    <w:rsid w:val="00C61D7E"/>
    <w:rsid w:val="00C620BD"/>
    <w:rsid w:val="00C6263C"/>
    <w:rsid w:val="00C628E4"/>
    <w:rsid w:val="00C62D53"/>
    <w:rsid w:val="00C63025"/>
    <w:rsid w:val="00C631A7"/>
    <w:rsid w:val="00C631C6"/>
    <w:rsid w:val="00C63391"/>
    <w:rsid w:val="00C63846"/>
    <w:rsid w:val="00C63FB5"/>
    <w:rsid w:val="00C63FD8"/>
    <w:rsid w:val="00C6405B"/>
    <w:rsid w:val="00C643F7"/>
    <w:rsid w:val="00C6444A"/>
    <w:rsid w:val="00C64CAE"/>
    <w:rsid w:val="00C64EF8"/>
    <w:rsid w:val="00C65220"/>
    <w:rsid w:val="00C65468"/>
    <w:rsid w:val="00C6583B"/>
    <w:rsid w:val="00C6585F"/>
    <w:rsid w:val="00C65B74"/>
    <w:rsid w:val="00C65FC3"/>
    <w:rsid w:val="00C66321"/>
    <w:rsid w:val="00C6645D"/>
    <w:rsid w:val="00C6683D"/>
    <w:rsid w:val="00C66A03"/>
    <w:rsid w:val="00C66A85"/>
    <w:rsid w:val="00C66AEC"/>
    <w:rsid w:val="00C66D10"/>
    <w:rsid w:val="00C672B9"/>
    <w:rsid w:val="00C672C8"/>
    <w:rsid w:val="00C677DE"/>
    <w:rsid w:val="00C67A85"/>
    <w:rsid w:val="00C7023E"/>
    <w:rsid w:val="00C70C9B"/>
    <w:rsid w:val="00C71012"/>
    <w:rsid w:val="00C71477"/>
    <w:rsid w:val="00C71A8F"/>
    <w:rsid w:val="00C7204C"/>
    <w:rsid w:val="00C72800"/>
    <w:rsid w:val="00C72EB0"/>
    <w:rsid w:val="00C7330A"/>
    <w:rsid w:val="00C7342E"/>
    <w:rsid w:val="00C73AEA"/>
    <w:rsid w:val="00C73D71"/>
    <w:rsid w:val="00C7491A"/>
    <w:rsid w:val="00C74A9C"/>
    <w:rsid w:val="00C74DE1"/>
    <w:rsid w:val="00C74FA2"/>
    <w:rsid w:val="00C74FAD"/>
    <w:rsid w:val="00C75018"/>
    <w:rsid w:val="00C75112"/>
    <w:rsid w:val="00C7517C"/>
    <w:rsid w:val="00C75359"/>
    <w:rsid w:val="00C75601"/>
    <w:rsid w:val="00C75782"/>
    <w:rsid w:val="00C75D54"/>
    <w:rsid w:val="00C75FE8"/>
    <w:rsid w:val="00C76555"/>
    <w:rsid w:val="00C766E1"/>
    <w:rsid w:val="00C76832"/>
    <w:rsid w:val="00C76EC5"/>
    <w:rsid w:val="00C772F5"/>
    <w:rsid w:val="00C779A7"/>
    <w:rsid w:val="00C77FB7"/>
    <w:rsid w:val="00C8029C"/>
    <w:rsid w:val="00C80378"/>
    <w:rsid w:val="00C80A09"/>
    <w:rsid w:val="00C80C0F"/>
    <w:rsid w:val="00C8182C"/>
    <w:rsid w:val="00C81BC2"/>
    <w:rsid w:val="00C820D5"/>
    <w:rsid w:val="00C82208"/>
    <w:rsid w:val="00C8221F"/>
    <w:rsid w:val="00C82831"/>
    <w:rsid w:val="00C82C57"/>
    <w:rsid w:val="00C82DAE"/>
    <w:rsid w:val="00C82F5E"/>
    <w:rsid w:val="00C8342B"/>
    <w:rsid w:val="00C83CD5"/>
    <w:rsid w:val="00C83EFC"/>
    <w:rsid w:val="00C8416E"/>
    <w:rsid w:val="00C84542"/>
    <w:rsid w:val="00C84BB3"/>
    <w:rsid w:val="00C84CD5"/>
    <w:rsid w:val="00C851E2"/>
    <w:rsid w:val="00C85288"/>
    <w:rsid w:val="00C85427"/>
    <w:rsid w:val="00C854CE"/>
    <w:rsid w:val="00C85FCF"/>
    <w:rsid w:val="00C861EE"/>
    <w:rsid w:val="00C86241"/>
    <w:rsid w:val="00C8631C"/>
    <w:rsid w:val="00C866CF"/>
    <w:rsid w:val="00C8672A"/>
    <w:rsid w:val="00C868FC"/>
    <w:rsid w:val="00C86EC3"/>
    <w:rsid w:val="00C870C2"/>
    <w:rsid w:val="00C8713E"/>
    <w:rsid w:val="00C87259"/>
    <w:rsid w:val="00C8750C"/>
    <w:rsid w:val="00C87529"/>
    <w:rsid w:val="00C877DF"/>
    <w:rsid w:val="00C878FC"/>
    <w:rsid w:val="00C87C6B"/>
    <w:rsid w:val="00C87CB3"/>
    <w:rsid w:val="00C87E9A"/>
    <w:rsid w:val="00C904F2"/>
    <w:rsid w:val="00C909DE"/>
    <w:rsid w:val="00C90E74"/>
    <w:rsid w:val="00C90EDC"/>
    <w:rsid w:val="00C9217C"/>
    <w:rsid w:val="00C92228"/>
    <w:rsid w:val="00C929CD"/>
    <w:rsid w:val="00C92A44"/>
    <w:rsid w:val="00C92F5F"/>
    <w:rsid w:val="00C930A9"/>
    <w:rsid w:val="00C9319D"/>
    <w:rsid w:val="00C937A5"/>
    <w:rsid w:val="00C93972"/>
    <w:rsid w:val="00C93BB1"/>
    <w:rsid w:val="00C93EFA"/>
    <w:rsid w:val="00C940C6"/>
    <w:rsid w:val="00C946E0"/>
    <w:rsid w:val="00C94B23"/>
    <w:rsid w:val="00C94B43"/>
    <w:rsid w:val="00C94B99"/>
    <w:rsid w:val="00C94C22"/>
    <w:rsid w:val="00C95689"/>
    <w:rsid w:val="00C957B9"/>
    <w:rsid w:val="00C971E4"/>
    <w:rsid w:val="00C97759"/>
    <w:rsid w:val="00C97E72"/>
    <w:rsid w:val="00C97FE6"/>
    <w:rsid w:val="00CA00AF"/>
    <w:rsid w:val="00CA014E"/>
    <w:rsid w:val="00CA04A7"/>
    <w:rsid w:val="00CA0614"/>
    <w:rsid w:val="00CA0913"/>
    <w:rsid w:val="00CA0941"/>
    <w:rsid w:val="00CA09D8"/>
    <w:rsid w:val="00CA0B5C"/>
    <w:rsid w:val="00CA0BA0"/>
    <w:rsid w:val="00CA0BAD"/>
    <w:rsid w:val="00CA0C67"/>
    <w:rsid w:val="00CA1391"/>
    <w:rsid w:val="00CA1503"/>
    <w:rsid w:val="00CA16C9"/>
    <w:rsid w:val="00CA1CCA"/>
    <w:rsid w:val="00CA1FCA"/>
    <w:rsid w:val="00CA206E"/>
    <w:rsid w:val="00CA26BA"/>
    <w:rsid w:val="00CA2A31"/>
    <w:rsid w:val="00CA2B43"/>
    <w:rsid w:val="00CA308C"/>
    <w:rsid w:val="00CA33D7"/>
    <w:rsid w:val="00CA3807"/>
    <w:rsid w:val="00CA384F"/>
    <w:rsid w:val="00CA3F96"/>
    <w:rsid w:val="00CA3FCB"/>
    <w:rsid w:val="00CA3FE8"/>
    <w:rsid w:val="00CA411B"/>
    <w:rsid w:val="00CA4685"/>
    <w:rsid w:val="00CA4913"/>
    <w:rsid w:val="00CA4B02"/>
    <w:rsid w:val="00CA4CBA"/>
    <w:rsid w:val="00CA5123"/>
    <w:rsid w:val="00CA51CF"/>
    <w:rsid w:val="00CA58FA"/>
    <w:rsid w:val="00CA5939"/>
    <w:rsid w:val="00CA5A34"/>
    <w:rsid w:val="00CA5C3A"/>
    <w:rsid w:val="00CA618F"/>
    <w:rsid w:val="00CA66E6"/>
    <w:rsid w:val="00CA6A59"/>
    <w:rsid w:val="00CA6E2C"/>
    <w:rsid w:val="00CA7395"/>
    <w:rsid w:val="00CA743C"/>
    <w:rsid w:val="00CA77F2"/>
    <w:rsid w:val="00CA7924"/>
    <w:rsid w:val="00CA7A42"/>
    <w:rsid w:val="00CA7AAC"/>
    <w:rsid w:val="00CA7B02"/>
    <w:rsid w:val="00CB07A8"/>
    <w:rsid w:val="00CB0C00"/>
    <w:rsid w:val="00CB0E77"/>
    <w:rsid w:val="00CB11A4"/>
    <w:rsid w:val="00CB11A8"/>
    <w:rsid w:val="00CB13C7"/>
    <w:rsid w:val="00CB16BF"/>
    <w:rsid w:val="00CB1761"/>
    <w:rsid w:val="00CB20CD"/>
    <w:rsid w:val="00CB21BB"/>
    <w:rsid w:val="00CB2697"/>
    <w:rsid w:val="00CB26C8"/>
    <w:rsid w:val="00CB29FA"/>
    <w:rsid w:val="00CB2DD7"/>
    <w:rsid w:val="00CB2F2B"/>
    <w:rsid w:val="00CB2F8D"/>
    <w:rsid w:val="00CB40B8"/>
    <w:rsid w:val="00CB40CF"/>
    <w:rsid w:val="00CB4303"/>
    <w:rsid w:val="00CB45E0"/>
    <w:rsid w:val="00CB469B"/>
    <w:rsid w:val="00CB471A"/>
    <w:rsid w:val="00CB4EA8"/>
    <w:rsid w:val="00CB516E"/>
    <w:rsid w:val="00CB5301"/>
    <w:rsid w:val="00CB56E6"/>
    <w:rsid w:val="00CB577F"/>
    <w:rsid w:val="00CB5C71"/>
    <w:rsid w:val="00CB5FA3"/>
    <w:rsid w:val="00CB600C"/>
    <w:rsid w:val="00CB62F3"/>
    <w:rsid w:val="00CB6507"/>
    <w:rsid w:val="00CB6763"/>
    <w:rsid w:val="00CB676C"/>
    <w:rsid w:val="00CB68B5"/>
    <w:rsid w:val="00CB6D82"/>
    <w:rsid w:val="00CB7048"/>
    <w:rsid w:val="00CB70C0"/>
    <w:rsid w:val="00CB711E"/>
    <w:rsid w:val="00CB72E7"/>
    <w:rsid w:val="00CB7E5D"/>
    <w:rsid w:val="00CC00EF"/>
    <w:rsid w:val="00CC0294"/>
    <w:rsid w:val="00CC064B"/>
    <w:rsid w:val="00CC0AA9"/>
    <w:rsid w:val="00CC0B50"/>
    <w:rsid w:val="00CC0C53"/>
    <w:rsid w:val="00CC0D20"/>
    <w:rsid w:val="00CC0E8C"/>
    <w:rsid w:val="00CC0F22"/>
    <w:rsid w:val="00CC1064"/>
    <w:rsid w:val="00CC1279"/>
    <w:rsid w:val="00CC12BD"/>
    <w:rsid w:val="00CC1D36"/>
    <w:rsid w:val="00CC1DA3"/>
    <w:rsid w:val="00CC20FA"/>
    <w:rsid w:val="00CC25B8"/>
    <w:rsid w:val="00CC2703"/>
    <w:rsid w:val="00CC299D"/>
    <w:rsid w:val="00CC3333"/>
    <w:rsid w:val="00CC3653"/>
    <w:rsid w:val="00CC3E8D"/>
    <w:rsid w:val="00CC402C"/>
    <w:rsid w:val="00CC41BB"/>
    <w:rsid w:val="00CC527B"/>
    <w:rsid w:val="00CC547E"/>
    <w:rsid w:val="00CC598D"/>
    <w:rsid w:val="00CC5B08"/>
    <w:rsid w:val="00CC5B29"/>
    <w:rsid w:val="00CC61FC"/>
    <w:rsid w:val="00CC6483"/>
    <w:rsid w:val="00CC670D"/>
    <w:rsid w:val="00CD071F"/>
    <w:rsid w:val="00CD0D1C"/>
    <w:rsid w:val="00CD11D3"/>
    <w:rsid w:val="00CD14F4"/>
    <w:rsid w:val="00CD1821"/>
    <w:rsid w:val="00CD1DC4"/>
    <w:rsid w:val="00CD1E8B"/>
    <w:rsid w:val="00CD236C"/>
    <w:rsid w:val="00CD23B1"/>
    <w:rsid w:val="00CD23EE"/>
    <w:rsid w:val="00CD2452"/>
    <w:rsid w:val="00CD2B32"/>
    <w:rsid w:val="00CD32FC"/>
    <w:rsid w:val="00CD367F"/>
    <w:rsid w:val="00CD37B5"/>
    <w:rsid w:val="00CD3915"/>
    <w:rsid w:val="00CD405F"/>
    <w:rsid w:val="00CD43EF"/>
    <w:rsid w:val="00CD4546"/>
    <w:rsid w:val="00CD45B4"/>
    <w:rsid w:val="00CD47B3"/>
    <w:rsid w:val="00CD4864"/>
    <w:rsid w:val="00CD49B1"/>
    <w:rsid w:val="00CD51F5"/>
    <w:rsid w:val="00CD56E0"/>
    <w:rsid w:val="00CD5731"/>
    <w:rsid w:val="00CD5808"/>
    <w:rsid w:val="00CD59D0"/>
    <w:rsid w:val="00CD5DED"/>
    <w:rsid w:val="00CD627F"/>
    <w:rsid w:val="00CD6468"/>
    <w:rsid w:val="00CD66A8"/>
    <w:rsid w:val="00CD6716"/>
    <w:rsid w:val="00CD67C0"/>
    <w:rsid w:val="00CD68A2"/>
    <w:rsid w:val="00CD6A4D"/>
    <w:rsid w:val="00CD763D"/>
    <w:rsid w:val="00CD7698"/>
    <w:rsid w:val="00CD7AB8"/>
    <w:rsid w:val="00CE0074"/>
    <w:rsid w:val="00CE07D3"/>
    <w:rsid w:val="00CE088E"/>
    <w:rsid w:val="00CE0A0D"/>
    <w:rsid w:val="00CE0E44"/>
    <w:rsid w:val="00CE1C97"/>
    <w:rsid w:val="00CE1DA7"/>
    <w:rsid w:val="00CE2126"/>
    <w:rsid w:val="00CE21E2"/>
    <w:rsid w:val="00CE27F7"/>
    <w:rsid w:val="00CE287B"/>
    <w:rsid w:val="00CE2D01"/>
    <w:rsid w:val="00CE30A1"/>
    <w:rsid w:val="00CE30AB"/>
    <w:rsid w:val="00CE3356"/>
    <w:rsid w:val="00CE353B"/>
    <w:rsid w:val="00CE35E8"/>
    <w:rsid w:val="00CE3D17"/>
    <w:rsid w:val="00CE3DB0"/>
    <w:rsid w:val="00CE3E33"/>
    <w:rsid w:val="00CE431E"/>
    <w:rsid w:val="00CE455D"/>
    <w:rsid w:val="00CE465C"/>
    <w:rsid w:val="00CE47C6"/>
    <w:rsid w:val="00CE48EE"/>
    <w:rsid w:val="00CE4C85"/>
    <w:rsid w:val="00CE50DD"/>
    <w:rsid w:val="00CE5BCF"/>
    <w:rsid w:val="00CE5E70"/>
    <w:rsid w:val="00CE5E75"/>
    <w:rsid w:val="00CE5E84"/>
    <w:rsid w:val="00CE5F5E"/>
    <w:rsid w:val="00CE610E"/>
    <w:rsid w:val="00CE619C"/>
    <w:rsid w:val="00CE6246"/>
    <w:rsid w:val="00CE64B1"/>
    <w:rsid w:val="00CE65E8"/>
    <w:rsid w:val="00CE687C"/>
    <w:rsid w:val="00CE6A00"/>
    <w:rsid w:val="00CE712E"/>
    <w:rsid w:val="00CE75CD"/>
    <w:rsid w:val="00CE7C7E"/>
    <w:rsid w:val="00CE7CEE"/>
    <w:rsid w:val="00CE7E52"/>
    <w:rsid w:val="00CF009D"/>
    <w:rsid w:val="00CF034B"/>
    <w:rsid w:val="00CF0502"/>
    <w:rsid w:val="00CF0594"/>
    <w:rsid w:val="00CF0DD6"/>
    <w:rsid w:val="00CF1294"/>
    <w:rsid w:val="00CF1B63"/>
    <w:rsid w:val="00CF227C"/>
    <w:rsid w:val="00CF24D5"/>
    <w:rsid w:val="00CF2A2D"/>
    <w:rsid w:val="00CF2D59"/>
    <w:rsid w:val="00CF2DF9"/>
    <w:rsid w:val="00CF345F"/>
    <w:rsid w:val="00CF3475"/>
    <w:rsid w:val="00CF39F7"/>
    <w:rsid w:val="00CF3B68"/>
    <w:rsid w:val="00CF3D85"/>
    <w:rsid w:val="00CF3DD2"/>
    <w:rsid w:val="00CF3EC2"/>
    <w:rsid w:val="00CF3F51"/>
    <w:rsid w:val="00CF455F"/>
    <w:rsid w:val="00CF479B"/>
    <w:rsid w:val="00CF4F48"/>
    <w:rsid w:val="00CF5293"/>
    <w:rsid w:val="00CF5A61"/>
    <w:rsid w:val="00CF5B6C"/>
    <w:rsid w:val="00CF5D1B"/>
    <w:rsid w:val="00CF5F70"/>
    <w:rsid w:val="00CF5F77"/>
    <w:rsid w:val="00CF645A"/>
    <w:rsid w:val="00CF6966"/>
    <w:rsid w:val="00CF6AD2"/>
    <w:rsid w:val="00CF6C8F"/>
    <w:rsid w:val="00CF6FFD"/>
    <w:rsid w:val="00CF74AC"/>
    <w:rsid w:val="00CF77E3"/>
    <w:rsid w:val="00CF7925"/>
    <w:rsid w:val="00CF7F98"/>
    <w:rsid w:val="00D005C8"/>
    <w:rsid w:val="00D008C4"/>
    <w:rsid w:val="00D0093B"/>
    <w:rsid w:val="00D0104A"/>
    <w:rsid w:val="00D01674"/>
    <w:rsid w:val="00D01C6F"/>
    <w:rsid w:val="00D027F0"/>
    <w:rsid w:val="00D02A61"/>
    <w:rsid w:val="00D034D8"/>
    <w:rsid w:val="00D036AC"/>
    <w:rsid w:val="00D03E5D"/>
    <w:rsid w:val="00D04237"/>
    <w:rsid w:val="00D04613"/>
    <w:rsid w:val="00D04978"/>
    <w:rsid w:val="00D04D04"/>
    <w:rsid w:val="00D055BD"/>
    <w:rsid w:val="00D056E1"/>
    <w:rsid w:val="00D05C78"/>
    <w:rsid w:val="00D05D24"/>
    <w:rsid w:val="00D06036"/>
    <w:rsid w:val="00D067B3"/>
    <w:rsid w:val="00D068D4"/>
    <w:rsid w:val="00D06BBA"/>
    <w:rsid w:val="00D06D91"/>
    <w:rsid w:val="00D06E85"/>
    <w:rsid w:val="00D0727E"/>
    <w:rsid w:val="00D072F6"/>
    <w:rsid w:val="00D07539"/>
    <w:rsid w:val="00D079F2"/>
    <w:rsid w:val="00D079FD"/>
    <w:rsid w:val="00D103C0"/>
    <w:rsid w:val="00D1043E"/>
    <w:rsid w:val="00D108BA"/>
    <w:rsid w:val="00D10DBC"/>
    <w:rsid w:val="00D10EBF"/>
    <w:rsid w:val="00D11437"/>
    <w:rsid w:val="00D11FE0"/>
    <w:rsid w:val="00D12282"/>
    <w:rsid w:val="00D1241E"/>
    <w:rsid w:val="00D12984"/>
    <w:rsid w:val="00D12C1A"/>
    <w:rsid w:val="00D12F9A"/>
    <w:rsid w:val="00D13457"/>
    <w:rsid w:val="00D13E31"/>
    <w:rsid w:val="00D13ED8"/>
    <w:rsid w:val="00D14028"/>
    <w:rsid w:val="00D14230"/>
    <w:rsid w:val="00D143AE"/>
    <w:rsid w:val="00D1453F"/>
    <w:rsid w:val="00D14578"/>
    <w:rsid w:val="00D149AC"/>
    <w:rsid w:val="00D14DB9"/>
    <w:rsid w:val="00D14DF4"/>
    <w:rsid w:val="00D14E18"/>
    <w:rsid w:val="00D1543B"/>
    <w:rsid w:val="00D15A6D"/>
    <w:rsid w:val="00D15DED"/>
    <w:rsid w:val="00D15E1D"/>
    <w:rsid w:val="00D160E5"/>
    <w:rsid w:val="00D162B3"/>
    <w:rsid w:val="00D163FA"/>
    <w:rsid w:val="00D166F6"/>
    <w:rsid w:val="00D16C8C"/>
    <w:rsid w:val="00D172D5"/>
    <w:rsid w:val="00D179B5"/>
    <w:rsid w:val="00D17DE2"/>
    <w:rsid w:val="00D2044C"/>
    <w:rsid w:val="00D206C5"/>
    <w:rsid w:val="00D20B8D"/>
    <w:rsid w:val="00D20DE5"/>
    <w:rsid w:val="00D20E02"/>
    <w:rsid w:val="00D21121"/>
    <w:rsid w:val="00D21501"/>
    <w:rsid w:val="00D21577"/>
    <w:rsid w:val="00D215C8"/>
    <w:rsid w:val="00D21782"/>
    <w:rsid w:val="00D217AC"/>
    <w:rsid w:val="00D218A8"/>
    <w:rsid w:val="00D21AE1"/>
    <w:rsid w:val="00D2283F"/>
    <w:rsid w:val="00D22D69"/>
    <w:rsid w:val="00D23576"/>
    <w:rsid w:val="00D237AC"/>
    <w:rsid w:val="00D237FD"/>
    <w:rsid w:val="00D23B2D"/>
    <w:rsid w:val="00D23C4A"/>
    <w:rsid w:val="00D23D9C"/>
    <w:rsid w:val="00D23F47"/>
    <w:rsid w:val="00D24051"/>
    <w:rsid w:val="00D24253"/>
    <w:rsid w:val="00D244AB"/>
    <w:rsid w:val="00D2487E"/>
    <w:rsid w:val="00D24D12"/>
    <w:rsid w:val="00D252D7"/>
    <w:rsid w:val="00D25580"/>
    <w:rsid w:val="00D2566D"/>
    <w:rsid w:val="00D261B1"/>
    <w:rsid w:val="00D2637B"/>
    <w:rsid w:val="00D26631"/>
    <w:rsid w:val="00D266BA"/>
    <w:rsid w:val="00D26892"/>
    <w:rsid w:val="00D26BC5"/>
    <w:rsid w:val="00D26C6C"/>
    <w:rsid w:val="00D26D07"/>
    <w:rsid w:val="00D275D6"/>
    <w:rsid w:val="00D2784A"/>
    <w:rsid w:val="00D27CEB"/>
    <w:rsid w:val="00D27E80"/>
    <w:rsid w:val="00D30238"/>
    <w:rsid w:val="00D302C8"/>
    <w:rsid w:val="00D3095B"/>
    <w:rsid w:val="00D30AC4"/>
    <w:rsid w:val="00D30B7C"/>
    <w:rsid w:val="00D30E0E"/>
    <w:rsid w:val="00D311A5"/>
    <w:rsid w:val="00D31345"/>
    <w:rsid w:val="00D3137D"/>
    <w:rsid w:val="00D31ADF"/>
    <w:rsid w:val="00D31AFE"/>
    <w:rsid w:val="00D31D67"/>
    <w:rsid w:val="00D320F0"/>
    <w:rsid w:val="00D32370"/>
    <w:rsid w:val="00D323C4"/>
    <w:rsid w:val="00D3244A"/>
    <w:rsid w:val="00D326DD"/>
    <w:rsid w:val="00D32796"/>
    <w:rsid w:val="00D32B56"/>
    <w:rsid w:val="00D32D0C"/>
    <w:rsid w:val="00D32E80"/>
    <w:rsid w:val="00D32F42"/>
    <w:rsid w:val="00D33190"/>
    <w:rsid w:val="00D332B8"/>
    <w:rsid w:val="00D337F6"/>
    <w:rsid w:val="00D33F32"/>
    <w:rsid w:val="00D34261"/>
    <w:rsid w:val="00D347D4"/>
    <w:rsid w:val="00D34837"/>
    <w:rsid w:val="00D34D97"/>
    <w:rsid w:val="00D35052"/>
    <w:rsid w:val="00D350B5"/>
    <w:rsid w:val="00D355CD"/>
    <w:rsid w:val="00D3576D"/>
    <w:rsid w:val="00D35B93"/>
    <w:rsid w:val="00D36188"/>
    <w:rsid w:val="00D363FA"/>
    <w:rsid w:val="00D364D0"/>
    <w:rsid w:val="00D364E0"/>
    <w:rsid w:val="00D3677D"/>
    <w:rsid w:val="00D36A3F"/>
    <w:rsid w:val="00D3702B"/>
    <w:rsid w:val="00D3708F"/>
    <w:rsid w:val="00D37304"/>
    <w:rsid w:val="00D3763E"/>
    <w:rsid w:val="00D3765E"/>
    <w:rsid w:val="00D37670"/>
    <w:rsid w:val="00D401C8"/>
    <w:rsid w:val="00D4036E"/>
    <w:rsid w:val="00D40573"/>
    <w:rsid w:val="00D4058F"/>
    <w:rsid w:val="00D41408"/>
    <w:rsid w:val="00D4161F"/>
    <w:rsid w:val="00D41844"/>
    <w:rsid w:val="00D41A82"/>
    <w:rsid w:val="00D42222"/>
    <w:rsid w:val="00D42282"/>
    <w:rsid w:val="00D425D2"/>
    <w:rsid w:val="00D4264E"/>
    <w:rsid w:val="00D4293A"/>
    <w:rsid w:val="00D429F3"/>
    <w:rsid w:val="00D42C09"/>
    <w:rsid w:val="00D4316C"/>
    <w:rsid w:val="00D43A39"/>
    <w:rsid w:val="00D43CE0"/>
    <w:rsid w:val="00D43EF6"/>
    <w:rsid w:val="00D4431C"/>
    <w:rsid w:val="00D443FE"/>
    <w:rsid w:val="00D44560"/>
    <w:rsid w:val="00D44574"/>
    <w:rsid w:val="00D445D0"/>
    <w:rsid w:val="00D44B14"/>
    <w:rsid w:val="00D44B6B"/>
    <w:rsid w:val="00D44C1A"/>
    <w:rsid w:val="00D4501E"/>
    <w:rsid w:val="00D450F3"/>
    <w:rsid w:val="00D45130"/>
    <w:rsid w:val="00D45307"/>
    <w:rsid w:val="00D4553D"/>
    <w:rsid w:val="00D45C79"/>
    <w:rsid w:val="00D46043"/>
    <w:rsid w:val="00D4645A"/>
    <w:rsid w:val="00D4661E"/>
    <w:rsid w:val="00D466E2"/>
    <w:rsid w:val="00D46D64"/>
    <w:rsid w:val="00D4708E"/>
    <w:rsid w:val="00D47404"/>
    <w:rsid w:val="00D47437"/>
    <w:rsid w:val="00D47528"/>
    <w:rsid w:val="00D4787D"/>
    <w:rsid w:val="00D47E3F"/>
    <w:rsid w:val="00D5007C"/>
    <w:rsid w:val="00D503E9"/>
    <w:rsid w:val="00D50456"/>
    <w:rsid w:val="00D50A8E"/>
    <w:rsid w:val="00D50C37"/>
    <w:rsid w:val="00D5151D"/>
    <w:rsid w:val="00D51542"/>
    <w:rsid w:val="00D51890"/>
    <w:rsid w:val="00D5198A"/>
    <w:rsid w:val="00D51BFC"/>
    <w:rsid w:val="00D52293"/>
    <w:rsid w:val="00D5247D"/>
    <w:rsid w:val="00D5264C"/>
    <w:rsid w:val="00D528CB"/>
    <w:rsid w:val="00D53ACD"/>
    <w:rsid w:val="00D53AE6"/>
    <w:rsid w:val="00D53AFC"/>
    <w:rsid w:val="00D541AE"/>
    <w:rsid w:val="00D541C4"/>
    <w:rsid w:val="00D54445"/>
    <w:rsid w:val="00D5468B"/>
    <w:rsid w:val="00D54898"/>
    <w:rsid w:val="00D549AA"/>
    <w:rsid w:val="00D54AF7"/>
    <w:rsid w:val="00D54E63"/>
    <w:rsid w:val="00D54FBE"/>
    <w:rsid w:val="00D55105"/>
    <w:rsid w:val="00D55145"/>
    <w:rsid w:val="00D5525F"/>
    <w:rsid w:val="00D552B4"/>
    <w:rsid w:val="00D552EC"/>
    <w:rsid w:val="00D55B09"/>
    <w:rsid w:val="00D55C28"/>
    <w:rsid w:val="00D5666C"/>
    <w:rsid w:val="00D56BB5"/>
    <w:rsid w:val="00D574C7"/>
    <w:rsid w:val="00D6079F"/>
    <w:rsid w:val="00D60CE9"/>
    <w:rsid w:val="00D60F54"/>
    <w:rsid w:val="00D60FB5"/>
    <w:rsid w:val="00D61AF7"/>
    <w:rsid w:val="00D61ECF"/>
    <w:rsid w:val="00D61FD2"/>
    <w:rsid w:val="00D6205E"/>
    <w:rsid w:val="00D62C58"/>
    <w:rsid w:val="00D6324E"/>
    <w:rsid w:val="00D63C52"/>
    <w:rsid w:val="00D63CDA"/>
    <w:rsid w:val="00D63F25"/>
    <w:rsid w:val="00D64123"/>
    <w:rsid w:val="00D646A2"/>
    <w:rsid w:val="00D648DB"/>
    <w:rsid w:val="00D64F6E"/>
    <w:rsid w:val="00D6552E"/>
    <w:rsid w:val="00D65547"/>
    <w:rsid w:val="00D65741"/>
    <w:rsid w:val="00D6594F"/>
    <w:rsid w:val="00D65BD1"/>
    <w:rsid w:val="00D65D4A"/>
    <w:rsid w:val="00D65F24"/>
    <w:rsid w:val="00D663B8"/>
    <w:rsid w:val="00D66880"/>
    <w:rsid w:val="00D668B4"/>
    <w:rsid w:val="00D66D70"/>
    <w:rsid w:val="00D66E53"/>
    <w:rsid w:val="00D673EB"/>
    <w:rsid w:val="00D674D5"/>
    <w:rsid w:val="00D67989"/>
    <w:rsid w:val="00D67EAB"/>
    <w:rsid w:val="00D70307"/>
    <w:rsid w:val="00D7042C"/>
    <w:rsid w:val="00D707F9"/>
    <w:rsid w:val="00D70CE3"/>
    <w:rsid w:val="00D70F11"/>
    <w:rsid w:val="00D70FC9"/>
    <w:rsid w:val="00D711BF"/>
    <w:rsid w:val="00D711C8"/>
    <w:rsid w:val="00D7135E"/>
    <w:rsid w:val="00D71383"/>
    <w:rsid w:val="00D717C9"/>
    <w:rsid w:val="00D71852"/>
    <w:rsid w:val="00D71919"/>
    <w:rsid w:val="00D71FDB"/>
    <w:rsid w:val="00D7223A"/>
    <w:rsid w:val="00D72245"/>
    <w:rsid w:val="00D7233F"/>
    <w:rsid w:val="00D7282C"/>
    <w:rsid w:val="00D72847"/>
    <w:rsid w:val="00D72E8C"/>
    <w:rsid w:val="00D7397E"/>
    <w:rsid w:val="00D73D9D"/>
    <w:rsid w:val="00D74618"/>
    <w:rsid w:val="00D74A04"/>
    <w:rsid w:val="00D74B3F"/>
    <w:rsid w:val="00D754EA"/>
    <w:rsid w:val="00D756B1"/>
    <w:rsid w:val="00D758B0"/>
    <w:rsid w:val="00D75DEF"/>
    <w:rsid w:val="00D763C8"/>
    <w:rsid w:val="00D76765"/>
    <w:rsid w:val="00D76B30"/>
    <w:rsid w:val="00D76EF4"/>
    <w:rsid w:val="00D77E59"/>
    <w:rsid w:val="00D80212"/>
    <w:rsid w:val="00D802DA"/>
    <w:rsid w:val="00D80626"/>
    <w:rsid w:val="00D80F01"/>
    <w:rsid w:val="00D8108C"/>
    <w:rsid w:val="00D81159"/>
    <w:rsid w:val="00D81176"/>
    <w:rsid w:val="00D817A6"/>
    <w:rsid w:val="00D82480"/>
    <w:rsid w:val="00D82A7C"/>
    <w:rsid w:val="00D82F1E"/>
    <w:rsid w:val="00D8307C"/>
    <w:rsid w:val="00D833BE"/>
    <w:rsid w:val="00D83634"/>
    <w:rsid w:val="00D83902"/>
    <w:rsid w:val="00D83B1A"/>
    <w:rsid w:val="00D83C67"/>
    <w:rsid w:val="00D83D76"/>
    <w:rsid w:val="00D84B3E"/>
    <w:rsid w:val="00D84C91"/>
    <w:rsid w:val="00D84D1B"/>
    <w:rsid w:val="00D84E27"/>
    <w:rsid w:val="00D850F5"/>
    <w:rsid w:val="00D85EA0"/>
    <w:rsid w:val="00D8618A"/>
    <w:rsid w:val="00D862E0"/>
    <w:rsid w:val="00D86365"/>
    <w:rsid w:val="00D866AD"/>
    <w:rsid w:val="00D86874"/>
    <w:rsid w:val="00D86C7B"/>
    <w:rsid w:val="00D87367"/>
    <w:rsid w:val="00D8743F"/>
    <w:rsid w:val="00D90269"/>
    <w:rsid w:val="00D9045D"/>
    <w:rsid w:val="00D90BA1"/>
    <w:rsid w:val="00D9131A"/>
    <w:rsid w:val="00D91509"/>
    <w:rsid w:val="00D91596"/>
    <w:rsid w:val="00D91755"/>
    <w:rsid w:val="00D91A22"/>
    <w:rsid w:val="00D91BE0"/>
    <w:rsid w:val="00D92713"/>
    <w:rsid w:val="00D92A9E"/>
    <w:rsid w:val="00D9317F"/>
    <w:rsid w:val="00D932AD"/>
    <w:rsid w:val="00D9376D"/>
    <w:rsid w:val="00D93E79"/>
    <w:rsid w:val="00D9425B"/>
    <w:rsid w:val="00D94821"/>
    <w:rsid w:val="00D949B5"/>
    <w:rsid w:val="00D94B86"/>
    <w:rsid w:val="00D950C2"/>
    <w:rsid w:val="00D9526B"/>
    <w:rsid w:val="00D955DA"/>
    <w:rsid w:val="00D95AC4"/>
    <w:rsid w:val="00D9640D"/>
    <w:rsid w:val="00D9681E"/>
    <w:rsid w:val="00D96B73"/>
    <w:rsid w:val="00D97057"/>
    <w:rsid w:val="00D97CE6"/>
    <w:rsid w:val="00D97E60"/>
    <w:rsid w:val="00D97F65"/>
    <w:rsid w:val="00D97FB9"/>
    <w:rsid w:val="00DA03F7"/>
    <w:rsid w:val="00DA048C"/>
    <w:rsid w:val="00DA0776"/>
    <w:rsid w:val="00DA092F"/>
    <w:rsid w:val="00DA1011"/>
    <w:rsid w:val="00DA186D"/>
    <w:rsid w:val="00DA1CC1"/>
    <w:rsid w:val="00DA1D29"/>
    <w:rsid w:val="00DA2781"/>
    <w:rsid w:val="00DA288B"/>
    <w:rsid w:val="00DA28B7"/>
    <w:rsid w:val="00DA2BD6"/>
    <w:rsid w:val="00DA2F94"/>
    <w:rsid w:val="00DA302A"/>
    <w:rsid w:val="00DA329B"/>
    <w:rsid w:val="00DA3A8E"/>
    <w:rsid w:val="00DA3BF1"/>
    <w:rsid w:val="00DA421A"/>
    <w:rsid w:val="00DA48DD"/>
    <w:rsid w:val="00DA4D0E"/>
    <w:rsid w:val="00DA5067"/>
    <w:rsid w:val="00DA58A1"/>
    <w:rsid w:val="00DA5966"/>
    <w:rsid w:val="00DA60A0"/>
    <w:rsid w:val="00DA616A"/>
    <w:rsid w:val="00DA624F"/>
    <w:rsid w:val="00DA64CB"/>
    <w:rsid w:val="00DA6B99"/>
    <w:rsid w:val="00DA6DFE"/>
    <w:rsid w:val="00DA6E48"/>
    <w:rsid w:val="00DA70F4"/>
    <w:rsid w:val="00DA7962"/>
    <w:rsid w:val="00DB00EE"/>
    <w:rsid w:val="00DB0372"/>
    <w:rsid w:val="00DB039C"/>
    <w:rsid w:val="00DB04AD"/>
    <w:rsid w:val="00DB133A"/>
    <w:rsid w:val="00DB1B8C"/>
    <w:rsid w:val="00DB214B"/>
    <w:rsid w:val="00DB2276"/>
    <w:rsid w:val="00DB2937"/>
    <w:rsid w:val="00DB2B9E"/>
    <w:rsid w:val="00DB2C09"/>
    <w:rsid w:val="00DB34DB"/>
    <w:rsid w:val="00DB34FE"/>
    <w:rsid w:val="00DB3504"/>
    <w:rsid w:val="00DB3569"/>
    <w:rsid w:val="00DB3692"/>
    <w:rsid w:val="00DB38E3"/>
    <w:rsid w:val="00DB3985"/>
    <w:rsid w:val="00DB3E56"/>
    <w:rsid w:val="00DB40F9"/>
    <w:rsid w:val="00DB4213"/>
    <w:rsid w:val="00DB4214"/>
    <w:rsid w:val="00DB42AF"/>
    <w:rsid w:val="00DB53B1"/>
    <w:rsid w:val="00DB5655"/>
    <w:rsid w:val="00DB5B53"/>
    <w:rsid w:val="00DB62D2"/>
    <w:rsid w:val="00DB6403"/>
    <w:rsid w:val="00DB6479"/>
    <w:rsid w:val="00DB6BE3"/>
    <w:rsid w:val="00DB716A"/>
    <w:rsid w:val="00DB763D"/>
    <w:rsid w:val="00DB7AD3"/>
    <w:rsid w:val="00DB7D7A"/>
    <w:rsid w:val="00DC0390"/>
    <w:rsid w:val="00DC05F7"/>
    <w:rsid w:val="00DC0635"/>
    <w:rsid w:val="00DC0776"/>
    <w:rsid w:val="00DC08CB"/>
    <w:rsid w:val="00DC08CF"/>
    <w:rsid w:val="00DC0B32"/>
    <w:rsid w:val="00DC1152"/>
    <w:rsid w:val="00DC1845"/>
    <w:rsid w:val="00DC1A30"/>
    <w:rsid w:val="00DC1C91"/>
    <w:rsid w:val="00DC20E9"/>
    <w:rsid w:val="00DC2790"/>
    <w:rsid w:val="00DC3BAF"/>
    <w:rsid w:val="00DC3E96"/>
    <w:rsid w:val="00DC4169"/>
    <w:rsid w:val="00DC439A"/>
    <w:rsid w:val="00DC4849"/>
    <w:rsid w:val="00DC4BC7"/>
    <w:rsid w:val="00DC4E98"/>
    <w:rsid w:val="00DC5340"/>
    <w:rsid w:val="00DC566A"/>
    <w:rsid w:val="00DC56E5"/>
    <w:rsid w:val="00DC58C3"/>
    <w:rsid w:val="00DC5D35"/>
    <w:rsid w:val="00DC6001"/>
    <w:rsid w:val="00DC63E7"/>
    <w:rsid w:val="00DC687B"/>
    <w:rsid w:val="00DC6E48"/>
    <w:rsid w:val="00DC7304"/>
    <w:rsid w:val="00DC762D"/>
    <w:rsid w:val="00DC7789"/>
    <w:rsid w:val="00DC7838"/>
    <w:rsid w:val="00DD01DD"/>
    <w:rsid w:val="00DD0219"/>
    <w:rsid w:val="00DD02E6"/>
    <w:rsid w:val="00DD08C0"/>
    <w:rsid w:val="00DD0C12"/>
    <w:rsid w:val="00DD0CB9"/>
    <w:rsid w:val="00DD17C9"/>
    <w:rsid w:val="00DD1C3F"/>
    <w:rsid w:val="00DD1DD2"/>
    <w:rsid w:val="00DD1E4F"/>
    <w:rsid w:val="00DD1F29"/>
    <w:rsid w:val="00DD2097"/>
    <w:rsid w:val="00DD22B0"/>
    <w:rsid w:val="00DD22EF"/>
    <w:rsid w:val="00DD2757"/>
    <w:rsid w:val="00DD2780"/>
    <w:rsid w:val="00DD2937"/>
    <w:rsid w:val="00DD2CDF"/>
    <w:rsid w:val="00DD2D56"/>
    <w:rsid w:val="00DD32A5"/>
    <w:rsid w:val="00DD341B"/>
    <w:rsid w:val="00DD4491"/>
    <w:rsid w:val="00DD4696"/>
    <w:rsid w:val="00DD4AAC"/>
    <w:rsid w:val="00DD4BF2"/>
    <w:rsid w:val="00DD4C4C"/>
    <w:rsid w:val="00DD507A"/>
    <w:rsid w:val="00DD544D"/>
    <w:rsid w:val="00DD5450"/>
    <w:rsid w:val="00DD561E"/>
    <w:rsid w:val="00DD57AB"/>
    <w:rsid w:val="00DD61AB"/>
    <w:rsid w:val="00DD6427"/>
    <w:rsid w:val="00DD644A"/>
    <w:rsid w:val="00DD7182"/>
    <w:rsid w:val="00DD767C"/>
    <w:rsid w:val="00DD770A"/>
    <w:rsid w:val="00DD78D4"/>
    <w:rsid w:val="00DD7A3B"/>
    <w:rsid w:val="00DD7B07"/>
    <w:rsid w:val="00DD7CB3"/>
    <w:rsid w:val="00DD7CD5"/>
    <w:rsid w:val="00DD7DDB"/>
    <w:rsid w:val="00DD7F66"/>
    <w:rsid w:val="00DE0499"/>
    <w:rsid w:val="00DE052E"/>
    <w:rsid w:val="00DE096E"/>
    <w:rsid w:val="00DE0E2F"/>
    <w:rsid w:val="00DE1914"/>
    <w:rsid w:val="00DE20B0"/>
    <w:rsid w:val="00DE21B6"/>
    <w:rsid w:val="00DE267E"/>
    <w:rsid w:val="00DE26B1"/>
    <w:rsid w:val="00DE27B2"/>
    <w:rsid w:val="00DE2E6F"/>
    <w:rsid w:val="00DE33AC"/>
    <w:rsid w:val="00DE38EE"/>
    <w:rsid w:val="00DE39B5"/>
    <w:rsid w:val="00DE420C"/>
    <w:rsid w:val="00DE4593"/>
    <w:rsid w:val="00DE47D1"/>
    <w:rsid w:val="00DE490E"/>
    <w:rsid w:val="00DE52EB"/>
    <w:rsid w:val="00DE5583"/>
    <w:rsid w:val="00DE563E"/>
    <w:rsid w:val="00DE58E2"/>
    <w:rsid w:val="00DE59F5"/>
    <w:rsid w:val="00DE5CF8"/>
    <w:rsid w:val="00DE67D9"/>
    <w:rsid w:val="00DE6840"/>
    <w:rsid w:val="00DE68F2"/>
    <w:rsid w:val="00DE6932"/>
    <w:rsid w:val="00DE6AC3"/>
    <w:rsid w:val="00DE7253"/>
    <w:rsid w:val="00DE7353"/>
    <w:rsid w:val="00DE75B8"/>
    <w:rsid w:val="00DE79F6"/>
    <w:rsid w:val="00DE7B95"/>
    <w:rsid w:val="00DE7E7C"/>
    <w:rsid w:val="00DF048F"/>
    <w:rsid w:val="00DF0855"/>
    <w:rsid w:val="00DF09A1"/>
    <w:rsid w:val="00DF0B0A"/>
    <w:rsid w:val="00DF0F42"/>
    <w:rsid w:val="00DF0FCF"/>
    <w:rsid w:val="00DF1146"/>
    <w:rsid w:val="00DF15BD"/>
    <w:rsid w:val="00DF15D0"/>
    <w:rsid w:val="00DF1A4A"/>
    <w:rsid w:val="00DF27F8"/>
    <w:rsid w:val="00DF34CE"/>
    <w:rsid w:val="00DF3ABD"/>
    <w:rsid w:val="00DF3EE3"/>
    <w:rsid w:val="00DF3FAB"/>
    <w:rsid w:val="00DF48BB"/>
    <w:rsid w:val="00DF4BB1"/>
    <w:rsid w:val="00DF4CFA"/>
    <w:rsid w:val="00DF570B"/>
    <w:rsid w:val="00DF5F1D"/>
    <w:rsid w:val="00DF6426"/>
    <w:rsid w:val="00DF6E1C"/>
    <w:rsid w:val="00DF6E2A"/>
    <w:rsid w:val="00DF6E40"/>
    <w:rsid w:val="00DF7231"/>
    <w:rsid w:val="00DF72AA"/>
    <w:rsid w:val="00DF7686"/>
    <w:rsid w:val="00DF7AA9"/>
    <w:rsid w:val="00DF7DAD"/>
    <w:rsid w:val="00DF7F62"/>
    <w:rsid w:val="00E0037E"/>
    <w:rsid w:val="00E004A5"/>
    <w:rsid w:val="00E0058F"/>
    <w:rsid w:val="00E00A67"/>
    <w:rsid w:val="00E00A9E"/>
    <w:rsid w:val="00E00FC5"/>
    <w:rsid w:val="00E02153"/>
    <w:rsid w:val="00E022A4"/>
    <w:rsid w:val="00E0233C"/>
    <w:rsid w:val="00E0251C"/>
    <w:rsid w:val="00E02A4A"/>
    <w:rsid w:val="00E02BA0"/>
    <w:rsid w:val="00E02C2E"/>
    <w:rsid w:val="00E030A1"/>
    <w:rsid w:val="00E0336F"/>
    <w:rsid w:val="00E0353A"/>
    <w:rsid w:val="00E0369D"/>
    <w:rsid w:val="00E038F4"/>
    <w:rsid w:val="00E03985"/>
    <w:rsid w:val="00E03FC8"/>
    <w:rsid w:val="00E04158"/>
    <w:rsid w:val="00E04316"/>
    <w:rsid w:val="00E046BE"/>
    <w:rsid w:val="00E0486B"/>
    <w:rsid w:val="00E055FF"/>
    <w:rsid w:val="00E05A9C"/>
    <w:rsid w:val="00E05FD9"/>
    <w:rsid w:val="00E062FD"/>
    <w:rsid w:val="00E06546"/>
    <w:rsid w:val="00E068AB"/>
    <w:rsid w:val="00E06C1E"/>
    <w:rsid w:val="00E06E1C"/>
    <w:rsid w:val="00E06E6A"/>
    <w:rsid w:val="00E073DC"/>
    <w:rsid w:val="00E07769"/>
    <w:rsid w:val="00E07862"/>
    <w:rsid w:val="00E07C62"/>
    <w:rsid w:val="00E10105"/>
    <w:rsid w:val="00E1077E"/>
    <w:rsid w:val="00E10B63"/>
    <w:rsid w:val="00E10F4A"/>
    <w:rsid w:val="00E115EC"/>
    <w:rsid w:val="00E118BB"/>
    <w:rsid w:val="00E11B64"/>
    <w:rsid w:val="00E11FE8"/>
    <w:rsid w:val="00E1248B"/>
    <w:rsid w:val="00E12720"/>
    <w:rsid w:val="00E12AFB"/>
    <w:rsid w:val="00E12B73"/>
    <w:rsid w:val="00E12C50"/>
    <w:rsid w:val="00E12DF5"/>
    <w:rsid w:val="00E12F79"/>
    <w:rsid w:val="00E13287"/>
    <w:rsid w:val="00E13499"/>
    <w:rsid w:val="00E134E6"/>
    <w:rsid w:val="00E13B27"/>
    <w:rsid w:val="00E13C1E"/>
    <w:rsid w:val="00E13FC0"/>
    <w:rsid w:val="00E13FC1"/>
    <w:rsid w:val="00E14179"/>
    <w:rsid w:val="00E1447B"/>
    <w:rsid w:val="00E144A7"/>
    <w:rsid w:val="00E14533"/>
    <w:rsid w:val="00E145BF"/>
    <w:rsid w:val="00E14F44"/>
    <w:rsid w:val="00E1545C"/>
    <w:rsid w:val="00E15695"/>
    <w:rsid w:val="00E15A74"/>
    <w:rsid w:val="00E15F56"/>
    <w:rsid w:val="00E16A38"/>
    <w:rsid w:val="00E170B9"/>
    <w:rsid w:val="00E177EA"/>
    <w:rsid w:val="00E20149"/>
    <w:rsid w:val="00E201BA"/>
    <w:rsid w:val="00E204CD"/>
    <w:rsid w:val="00E20892"/>
    <w:rsid w:val="00E20A82"/>
    <w:rsid w:val="00E2135C"/>
    <w:rsid w:val="00E213AE"/>
    <w:rsid w:val="00E215A6"/>
    <w:rsid w:val="00E22ADB"/>
    <w:rsid w:val="00E22C7E"/>
    <w:rsid w:val="00E231BB"/>
    <w:rsid w:val="00E2320E"/>
    <w:rsid w:val="00E23236"/>
    <w:rsid w:val="00E2334A"/>
    <w:rsid w:val="00E2338E"/>
    <w:rsid w:val="00E23771"/>
    <w:rsid w:val="00E237C1"/>
    <w:rsid w:val="00E239E5"/>
    <w:rsid w:val="00E23FAB"/>
    <w:rsid w:val="00E240E6"/>
    <w:rsid w:val="00E240FF"/>
    <w:rsid w:val="00E246C6"/>
    <w:rsid w:val="00E2481C"/>
    <w:rsid w:val="00E248EA"/>
    <w:rsid w:val="00E255AD"/>
    <w:rsid w:val="00E258B3"/>
    <w:rsid w:val="00E25A15"/>
    <w:rsid w:val="00E25C0F"/>
    <w:rsid w:val="00E25FC5"/>
    <w:rsid w:val="00E26138"/>
    <w:rsid w:val="00E26148"/>
    <w:rsid w:val="00E267FD"/>
    <w:rsid w:val="00E26900"/>
    <w:rsid w:val="00E26B4D"/>
    <w:rsid w:val="00E26D61"/>
    <w:rsid w:val="00E27D0D"/>
    <w:rsid w:val="00E27EBB"/>
    <w:rsid w:val="00E27ECA"/>
    <w:rsid w:val="00E27EE4"/>
    <w:rsid w:val="00E3004A"/>
    <w:rsid w:val="00E30310"/>
    <w:rsid w:val="00E30481"/>
    <w:rsid w:val="00E304C9"/>
    <w:rsid w:val="00E306BC"/>
    <w:rsid w:val="00E3085F"/>
    <w:rsid w:val="00E30A6C"/>
    <w:rsid w:val="00E30BC5"/>
    <w:rsid w:val="00E30C13"/>
    <w:rsid w:val="00E30CF7"/>
    <w:rsid w:val="00E316D0"/>
    <w:rsid w:val="00E31852"/>
    <w:rsid w:val="00E31D57"/>
    <w:rsid w:val="00E32152"/>
    <w:rsid w:val="00E32362"/>
    <w:rsid w:val="00E32BE6"/>
    <w:rsid w:val="00E32D83"/>
    <w:rsid w:val="00E32F9A"/>
    <w:rsid w:val="00E3307D"/>
    <w:rsid w:val="00E33236"/>
    <w:rsid w:val="00E33574"/>
    <w:rsid w:val="00E33651"/>
    <w:rsid w:val="00E33875"/>
    <w:rsid w:val="00E33DC5"/>
    <w:rsid w:val="00E3403A"/>
    <w:rsid w:val="00E346A6"/>
    <w:rsid w:val="00E3486A"/>
    <w:rsid w:val="00E34B7A"/>
    <w:rsid w:val="00E34FBD"/>
    <w:rsid w:val="00E3522B"/>
    <w:rsid w:val="00E35731"/>
    <w:rsid w:val="00E35862"/>
    <w:rsid w:val="00E35A0E"/>
    <w:rsid w:val="00E35BEC"/>
    <w:rsid w:val="00E35CEC"/>
    <w:rsid w:val="00E35ED3"/>
    <w:rsid w:val="00E3650F"/>
    <w:rsid w:val="00E3682C"/>
    <w:rsid w:val="00E374E8"/>
    <w:rsid w:val="00E37A4F"/>
    <w:rsid w:val="00E37A64"/>
    <w:rsid w:val="00E37FEA"/>
    <w:rsid w:val="00E4003A"/>
    <w:rsid w:val="00E4020D"/>
    <w:rsid w:val="00E408EC"/>
    <w:rsid w:val="00E40984"/>
    <w:rsid w:val="00E40D80"/>
    <w:rsid w:val="00E41451"/>
    <w:rsid w:val="00E41628"/>
    <w:rsid w:val="00E41A3A"/>
    <w:rsid w:val="00E41E4E"/>
    <w:rsid w:val="00E42EF5"/>
    <w:rsid w:val="00E4357F"/>
    <w:rsid w:val="00E438B0"/>
    <w:rsid w:val="00E438E7"/>
    <w:rsid w:val="00E43D13"/>
    <w:rsid w:val="00E4436E"/>
    <w:rsid w:val="00E445D0"/>
    <w:rsid w:val="00E45A83"/>
    <w:rsid w:val="00E45BBE"/>
    <w:rsid w:val="00E45C75"/>
    <w:rsid w:val="00E46033"/>
    <w:rsid w:val="00E46DA2"/>
    <w:rsid w:val="00E47359"/>
    <w:rsid w:val="00E4736B"/>
    <w:rsid w:val="00E475E1"/>
    <w:rsid w:val="00E47718"/>
    <w:rsid w:val="00E477E0"/>
    <w:rsid w:val="00E477F5"/>
    <w:rsid w:val="00E47C33"/>
    <w:rsid w:val="00E50075"/>
    <w:rsid w:val="00E501E8"/>
    <w:rsid w:val="00E50416"/>
    <w:rsid w:val="00E50A3F"/>
    <w:rsid w:val="00E50E28"/>
    <w:rsid w:val="00E50E2B"/>
    <w:rsid w:val="00E50FE5"/>
    <w:rsid w:val="00E51049"/>
    <w:rsid w:val="00E518BB"/>
    <w:rsid w:val="00E51A00"/>
    <w:rsid w:val="00E51C01"/>
    <w:rsid w:val="00E53201"/>
    <w:rsid w:val="00E534BD"/>
    <w:rsid w:val="00E53834"/>
    <w:rsid w:val="00E53C74"/>
    <w:rsid w:val="00E53D75"/>
    <w:rsid w:val="00E53FA9"/>
    <w:rsid w:val="00E53FC6"/>
    <w:rsid w:val="00E54357"/>
    <w:rsid w:val="00E543A7"/>
    <w:rsid w:val="00E54471"/>
    <w:rsid w:val="00E54BA9"/>
    <w:rsid w:val="00E54C15"/>
    <w:rsid w:val="00E54CAE"/>
    <w:rsid w:val="00E54FD0"/>
    <w:rsid w:val="00E550C1"/>
    <w:rsid w:val="00E550D6"/>
    <w:rsid w:val="00E55156"/>
    <w:rsid w:val="00E55B45"/>
    <w:rsid w:val="00E561F7"/>
    <w:rsid w:val="00E56267"/>
    <w:rsid w:val="00E56337"/>
    <w:rsid w:val="00E5656C"/>
    <w:rsid w:val="00E56644"/>
    <w:rsid w:val="00E56765"/>
    <w:rsid w:val="00E56C8F"/>
    <w:rsid w:val="00E56D66"/>
    <w:rsid w:val="00E57757"/>
    <w:rsid w:val="00E57FC9"/>
    <w:rsid w:val="00E60619"/>
    <w:rsid w:val="00E60707"/>
    <w:rsid w:val="00E60A52"/>
    <w:rsid w:val="00E60F7F"/>
    <w:rsid w:val="00E61089"/>
    <w:rsid w:val="00E613E3"/>
    <w:rsid w:val="00E619EA"/>
    <w:rsid w:val="00E62252"/>
    <w:rsid w:val="00E6257E"/>
    <w:rsid w:val="00E625E8"/>
    <w:rsid w:val="00E628C3"/>
    <w:rsid w:val="00E62967"/>
    <w:rsid w:val="00E62C9E"/>
    <w:rsid w:val="00E62CAB"/>
    <w:rsid w:val="00E62D03"/>
    <w:rsid w:val="00E633D8"/>
    <w:rsid w:val="00E6348A"/>
    <w:rsid w:val="00E6352B"/>
    <w:rsid w:val="00E63634"/>
    <w:rsid w:val="00E6388F"/>
    <w:rsid w:val="00E63C31"/>
    <w:rsid w:val="00E63D7F"/>
    <w:rsid w:val="00E63FC3"/>
    <w:rsid w:val="00E640D3"/>
    <w:rsid w:val="00E64402"/>
    <w:rsid w:val="00E6465F"/>
    <w:rsid w:val="00E64E72"/>
    <w:rsid w:val="00E65873"/>
    <w:rsid w:val="00E65EF7"/>
    <w:rsid w:val="00E664A7"/>
    <w:rsid w:val="00E6658C"/>
    <w:rsid w:val="00E66746"/>
    <w:rsid w:val="00E67563"/>
    <w:rsid w:val="00E6759E"/>
    <w:rsid w:val="00E675EA"/>
    <w:rsid w:val="00E6760B"/>
    <w:rsid w:val="00E67C2D"/>
    <w:rsid w:val="00E7082A"/>
    <w:rsid w:val="00E71168"/>
    <w:rsid w:val="00E71554"/>
    <w:rsid w:val="00E71707"/>
    <w:rsid w:val="00E717E0"/>
    <w:rsid w:val="00E71999"/>
    <w:rsid w:val="00E71D85"/>
    <w:rsid w:val="00E7208B"/>
    <w:rsid w:val="00E721C1"/>
    <w:rsid w:val="00E72CB1"/>
    <w:rsid w:val="00E72D7C"/>
    <w:rsid w:val="00E72EA0"/>
    <w:rsid w:val="00E72FAD"/>
    <w:rsid w:val="00E7344E"/>
    <w:rsid w:val="00E73BC7"/>
    <w:rsid w:val="00E73C72"/>
    <w:rsid w:val="00E73F11"/>
    <w:rsid w:val="00E73FBF"/>
    <w:rsid w:val="00E74140"/>
    <w:rsid w:val="00E745BF"/>
    <w:rsid w:val="00E74AB4"/>
    <w:rsid w:val="00E74D30"/>
    <w:rsid w:val="00E74EE7"/>
    <w:rsid w:val="00E74FBE"/>
    <w:rsid w:val="00E75278"/>
    <w:rsid w:val="00E75285"/>
    <w:rsid w:val="00E752FA"/>
    <w:rsid w:val="00E75695"/>
    <w:rsid w:val="00E7579B"/>
    <w:rsid w:val="00E75862"/>
    <w:rsid w:val="00E75870"/>
    <w:rsid w:val="00E75A65"/>
    <w:rsid w:val="00E75E0C"/>
    <w:rsid w:val="00E75ECF"/>
    <w:rsid w:val="00E76803"/>
    <w:rsid w:val="00E76A34"/>
    <w:rsid w:val="00E76AA4"/>
    <w:rsid w:val="00E76B69"/>
    <w:rsid w:val="00E76B88"/>
    <w:rsid w:val="00E76C23"/>
    <w:rsid w:val="00E770D1"/>
    <w:rsid w:val="00E775EB"/>
    <w:rsid w:val="00E777FC"/>
    <w:rsid w:val="00E77961"/>
    <w:rsid w:val="00E77990"/>
    <w:rsid w:val="00E779D8"/>
    <w:rsid w:val="00E77DAB"/>
    <w:rsid w:val="00E802F0"/>
    <w:rsid w:val="00E80619"/>
    <w:rsid w:val="00E80946"/>
    <w:rsid w:val="00E80C47"/>
    <w:rsid w:val="00E80CE0"/>
    <w:rsid w:val="00E81386"/>
    <w:rsid w:val="00E816F4"/>
    <w:rsid w:val="00E81817"/>
    <w:rsid w:val="00E821AB"/>
    <w:rsid w:val="00E821C0"/>
    <w:rsid w:val="00E821DE"/>
    <w:rsid w:val="00E823DF"/>
    <w:rsid w:val="00E8267D"/>
    <w:rsid w:val="00E82932"/>
    <w:rsid w:val="00E82EF6"/>
    <w:rsid w:val="00E83059"/>
    <w:rsid w:val="00E832F0"/>
    <w:rsid w:val="00E8351F"/>
    <w:rsid w:val="00E83656"/>
    <w:rsid w:val="00E83736"/>
    <w:rsid w:val="00E838DC"/>
    <w:rsid w:val="00E83ACD"/>
    <w:rsid w:val="00E83B74"/>
    <w:rsid w:val="00E845D0"/>
    <w:rsid w:val="00E845FE"/>
    <w:rsid w:val="00E8468F"/>
    <w:rsid w:val="00E8493A"/>
    <w:rsid w:val="00E84C69"/>
    <w:rsid w:val="00E8508A"/>
    <w:rsid w:val="00E85196"/>
    <w:rsid w:val="00E858E7"/>
    <w:rsid w:val="00E85958"/>
    <w:rsid w:val="00E85972"/>
    <w:rsid w:val="00E85AED"/>
    <w:rsid w:val="00E85E34"/>
    <w:rsid w:val="00E86098"/>
    <w:rsid w:val="00E861BA"/>
    <w:rsid w:val="00E862E7"/>
    <w:rsid w:val="00E86548"/>
    <w:rsid w:val="00E868FB"/>
    <w:rsid w:val="00E86BDA"/>
    <w:rsid w:val="00E86C25"/>
    <w:rsid w:val="00E86F23"/>
    <w:rsid w:val="00E87406"/>
    <w:rsid w:val="00E877A0"/>
    <w:rsid w:val="00E87883"/>
    <w:rsid w:val="00E902E5"/>
    <w:rsid w:val="00E90525"/>
    <w:rsid w:val="00E90878"/>
    <w:rsid w:val="00E9089A"/>
    <w:rsid w:val="00E90A23"/>
    <w:rsid w:val="00E91352"/>
    <w:rsid w:val="00E91842"/>
    <w:rsid w:val="00E91E19"/>
    <w:rsid w:val="00E927A6"/>
    <w:rsid w:val="00E92A78"/>
    <w:rsid w:val="00E92E7E"/>
    <w:rsid w:val="00E93106"/>
    <w:rsid w:val="00E9332E"/>
    <w:rsid w:val="00E933E5"/>
    <w:rsid w:val="00E9343A"/>
    <w:rsid w:val="00E937CA"/>
    <w:rsid w:val="00E93A40"/>
    <w:rsid w:val="00E93FFE"/>
    <w:rsid w:val="00E944B2"/>
    <w:rsid w:val="00E94620"/>
    <w:rsid w:val="00E95426"/>
    <w:rsid w:val="00E95739"/>
    <w:rsid w:val="00E95C13"/>
    <w:rsid w:val="00E95F29"/>
    <w:rsid w:val="00E963AC"/>
    <w:rsid w:val="00E96A0C"/>
    <w:rsid w:val="00E96E38"/>
    <w:rsid w:val="00E96E5F"/>
    <w:rsid w:val="00E96E75"/>
    <w:rsid w:val="00E975B4"/>
    <w:rsid w:val="00E97860"/>
    <w:rsid w:val="00EA0654"/>
    <w:rsid w:val="00EA0665"/>
    <w:rsid w:val="00EA06FD"/>
    <w:rsid w:val="00EA096E"/>
    <w:rsid w:val="00EA0EA7"/>
    <w:rsid w:val="00EA10C6"/>
    <w:rsid w:val="00EA12EB"/>
    <w:rsid w:val="00EA135B"/>
    <w:rsid w:val="00EA13AD"/>
    <w:rsid w:val="00EA1EC4"/>
    <w:rsid w:val="00EA22AE"/>
    <w:rsid w:val="00EA2540"/>
    <w:rsid w:val="00EA257C"/>
    <w:rsid w:val="00EA28E6"/>
    <w:rsid w:val="00EA2D08"/>
    <w:rsid w:val="00EA2D1F"/>
    <w:rsid w:val="00EA2E5A"/>
    <w:rsid w:val="00EA2F96"/>
    <w:rsid w:val="00EA320D"/>
    <w:rsid w:val="00EA39AB"/>
    <w:rsid w:val="00EA3A63"/>
    <w:rsid w:val="00EA3AA6"/>
    <w:rsid w:val="00EA3C8A"/>
    <w:rsid w:val="00EA4763"/>
    <w:rsid w:val="00EA4EE9"/>
    <w:rsid w:val="00EA539E"/>
    <w:rsid w:val="00EA5767"/>
    <w:rsid w:val="00EA5904"/>
    <w:rsid w:val="00EA61BF"/>
    <w:rsid w:val="00EA62CB"/>
    <w:rsid w:val="00EA6AAE"/>
    <w:rsid w:val="00EA72BF"/>
    <w:rsid w:val="00EA76D5"/>
    <w:rsid w:val="00EA792E"/>
    <w:rsid w:val="00EA794B"/>
    <w:rsid w:val="00EA7BF0"/>
    <w:rsid w:val="00EB0328"/>
    <w:rsid w:val="00EB0B4D"/>
    <w:rsid w:val="00EB0CEB"/>
    <w:rsid w:val="00EB10B0"/>
    <w:rsid w:val="00EB1300"/>
    <w:rsid w:val="00EB1C13"/>
    <w:rsid w:val="00EB1F47"/>
    <w:rsid w:val="00EB29AF"/>
    <w:rsid w:val="00EB2E6A"/>
    <w:rsid w:val="00EB3027"/>
    <w:rsid w:val="00EB33BF"/>
    <w:rsid w:val="00EB3A55"/>
    <w:rsid w:val="00EB3A73"/>
    <w:rsid w:val="00EB3B2E"/>
    <w:rsid w:val="00EB4044"/>
    <w:rsid w:val="00EB432E"/>
    <w:rsid w:val="00EB44EC"/>
    <w:rsid w:val="00EB46C7"/>
    <w:rsid w:val="00EB4784"/>
    <w:rsid w:val="00EB47AB"/>
    <w:rsid w:val="00EB4CE3"/>
    <w:rsid w:val="00EB4FB9"/>
    <w:rsid w:val="00EB4FE2"/>
    <w:rsid w:val="00EB4FEE"/>
    <w:rsid w:val="00EB539C"/>
    <w:rsid w:val="00EB5CA4"/>
    <w:rsid w:val="00EB5F3E"/>
    <w:rsid w:val="00EB5FFE"/>
    <w:rsid w:val="00EB601D"/>
    <w:rsid w:val="00EB6402"/>
    <w:rsid w:val="00EB67A7"/>
    <w:rsid w:val="00EB6D23"/>
    <w:rsid w:val="00EB6D49"/>
    <w:rsid w:val="00EB7166"/>
    <w:rsid w:val="00EB71F3"/>
    <w:rsid w:val="00EB7229"/>
    <w:rsid w:val="00EB735B"/>
    <w:rsid w:val="00EB74F1"/>
    <w:rsid w:val="00EB76EA"/>
    <w:rsid w:val="00EB771D"/>
    <w:rsid w:val="00EB7E03"/>
    <w:rsid w:val="00EC0096"/>
    <w:rsid w:val="00EC0160"/>
    <w:rsid w:val="00EC0782"/>
    <w:rsid w:val="00EC0787"/>
    <w:rsid w:val="00EC07DF"/>
    <w:rsid w:val="00EC081C"/>
    <w:rsid w:val="00EC1264"/>
    <w:rsid w:val="00EC136B"/>
    <w:rsid w:val="00EC14CD"/>
    <w:rsid w:val="00EC15B6"/>
    <w:rsid w:val="00EC17E2"/>
    <w:rsid w:val="00EC191E"/>
    <w:rsid w:val="00EC1D59"/>
    <w:rsid w:val="00EC232D"/>
    <w:rsid w:val="00EC242A"/>
    <w:rsid w:val="00EC2709"/>
    <w:rsid w:val="00EC271E"/>
    <w:rsid w:val="00EC2888"/>
    <w:rsid w:val="00EC2D13"/>
    <w:rsid w:val="00EC3A94"/>
    <w:rsid w:val="00EC3CDC"/>
    <w:rsid w:val="00EC3D8E"/>
    <w:rsid w:val="00EC3DBE"/>
    <w:rsid w:val="00EC45A8"/>
    <w:rsid w:val="00EC4E37"/>
    <w:rsid w:val="00EC567D"/>
    <w:rsid w:val="00EC6126"/>
    <w:rsid w:val="00EC64BD"/>
    <w:rsid w:val="00EC65B8"/>
    <w:rsid w:val="00EC6773"/>
    <w:rsid w:val="00EC6857"/>
    <w:rsid w:val="00EC69DB"/>
    <w:rsid w:val="00EC73FC"/>
    <w:rsid w:val="00EC7415"/>
    <w:rsid w:val="00EC7958"/>
    <w:rsid w:val="00EC7A20"/>
    <w:rsid w:val="00EC7DAB"/>
    <w:rsid w:val="00EC7F81"/>
    <w:rsid w:val="00ED0201"/>
    <w:rsid w:val="00ED03F0"/>
    <w:rsid w:val="00ED076C"/>
    <w:rsid w:val="00ED08BE"/>
    <w:rsid w:val="00ED0BD2"/>
    <w:rsid w:val="00ED0DD9"/>
    <w:rsid w:val="00ED1272"/>
    <w:rsid w:val="00ED16B2"/>
    <w:rsid w:val="00ED16C3"/>
    <w:rsid w:val="00ED19E7"/>
    <w:rsid w:val="00ED20BF"/>
    <w:rsid w:val="00ED22C7"/>
    <w:rsid w:val="00ED25DE"/>
    <w:rsid w:val="00ED2768"/>
    <w:rsid w:val="00ED29DB"/>
    <w:rsid w:val="00ED2F1D"/>
    <w:rsid w:val="00ED3042"/>
    <w:rsid w:val="00ED34F6"/>
    <w:rsid w:val="00ED36A4"/>
    <w:rsid w:val="00ED3BE6"/>
    <w:rsid w:val="00ED40D3"/>
    <w:rsid w:val="00ED420A"/>
    <w:rsid w:val="00ED4293"/>
    <w:rsid w:val="00ED4B0B"/>
    <w:rsid w:val="00ED4CD8"/>
    <w:rsid w:val="00ED4E2C"/>
    <w:rsid w:val="00ED52FC"/>
    <w:rsid w:val="00ED5386"/>
    <w:rsid w:val="00ED5513"/>
    <w:rsid w:val="00ED5759"/>
    <w:rsid w:val="00ED5B33"/>
    <w:rsid w:val="00ED5BB5"/>
    <w:rsid w:val="00ED5D59"/>
    <w:rsid w:val="00ED5F0F"/>
    <w:rsid w:val="00ED6183"/>
    <w:rsid w:val="00ED69E4"/>
    <w:rsid w:val="00ED6C17"/>
    <w:rsid w:val="00ED70CB"/>
    <w:rsid w:val="00ED72C4"/>
    <w:rsid w:val="00ED73ED"/>
    <w:rsid w:val="00ED762E"/>
    <w:rsid w:val="00EE0A63"/>
    <w:rsid w:val="00EE0CD4"/>
    <w:rsid w:val="00EE0F5E"/>
    <w:rsid w:val="00EE210E"/>
    <w:rsid w:val="00EE22FD"/>
    <w:rsid w:val="00EE23B9"/>
    <w:rsid w:val="00EE2503"/>
    <w:rsid w:val="00EE2ACC"/>
    <w:rsid w:val="00EE2B82"/>
    <w:rsid w:val="00EE2C15"/>
    <w:rsid w:val="00EE2D71"/>
    <w:rsid w:val="00EE3481"/>
    <w:rsid w:val="00EE3B3F"/>
    <w:rsid w:val="00EE3C6A"/>
    <w:rsid w:val="00EE3CF4"/>
    <w:rsid w:val="00EE3D99"/>
    <w:rsid w:val="00EE41E2"/>
    <w:rsid w:val="00EE42E5"/>
    <w:rsid w:val="00EE438B"/>
    <w:rsid w:val="00EE43FE"/>
    <w:rsid w:val="00EE455A"/>
    <w:rsid w:val="00EE4565"/>
    <w:rsid w:val="00EE45CE"/>
    <w:rsid w:val="00EE478F"/>
    <w:rsid w:val="00EE497C"/>
    <w:rsid w:val="00EE4DB5"/>
    <w:rsid w:val="00EE507D"/>
    <w:rsid w:val="00EE53A6"/>
    <w:rsid w:val="00EE5443"/>
    <w:rsid w:val="00EE553C"/>
    <w:rsid w:val="00EE557F"/>
    <w:rsid w:val="00EE59A0"/>
    <w:rsid w:val="00EE5D5C"/>
    <w:rsid w:val="00EE600E"/>
    <w:rsid w:val="00EE6333"/>
    <w:rsid w:val="00EE6934"/>
    <w:rsid w:val="00EE6A08"/>
    <w:rsid w:val="00EE6B80"/>
    <w:rsid w:val="00EE71CB"/>
    <w:rsid w:val="00EE754D"/>
    <w:rsid w:val="00EE755F"/>
    <w:rsid w:val="00EE788C"/>
    <w:rsid w:val="00EE7EA8"/>
    <w:rsid w:val="00EF019D"/>
    <w:rsid w:val="00EF0366"/>
    <w:rsid w:val="00EF04F8"/>
    <w:rsid w:val="00EF07C8"/>
    <w:rsid w:val="00EF0B6B"/>
    <w:rsid w:val="00EF10E0"/>
    <w:rsid w:val="00EF1BDE"/>
    <w:rsid w:val="00EF1D29"/>
    <w:rsid w:val="00EF1DB7"/>
    <w:rsid w:val="00EF1F77"/>
    <w:rsid w:val="00EF1FA6"/>
    <w:rsid w:val="00EF249A"/>
    <w:rsid w:val="00EF2E8D"/>
    <w:rsid w:val="00EF2FFE"/>
    <w:rsid w:val="00EF30EC"/>
    <w:rsid w:val="00EF30F4"/>
    <w:rsid w:val="00EF332A"/>
    <w:rsid w:val="00EF3454"/>
    <w:rsid w:val="00EF34E8"/>
    <w:rsid w:val="00EF3520"/>
    <w:rsid w:val="00EF3A8D"/>
    <w:rsid w:val="00EF3DD4"/>
    <w:rsid w:val="00EF422D"/>
    <w:rsid w:val="00EF475B"/>
    <w:rsid w:val="00EF49F8"/>
    <w:rsid w:val="00EF4AEF"/>
    <w:rsid w:val="00EF5067"/>
    <w:rsid w:val="00EF5961"/>
    <w:rsid w:val="00EF5A2D"/>
    <w:rsid w:val="00EF6097"/>
    <w:rsid w:val="00EF68F2"/>
    <w:rsid w:val="00EF6A44"/>
    <w:rsid w:val="00EF6B52"/>
    <w:rsid w:val="00EF6C80"/>
    <w:rsid w:val="00EF6E09"/>
    <w:rsid w:val="00EF70C7"/>
    <w:rsid w:val="00EF7887"/>
    <w:rsid w:val="00EF7D1A"/>
    <w:rsid w:val="00F000A8"/>
    <w:rsid w:val="00F005A9"/>
    <w:rsid w:val="00F0068F"/>
    <w:rsid w:val="00F00D23"/>
    <w:rsid w:val="00F011CA"/>
    <w:rsid w:val="00F0127D"/>
    <w:rsid w:val="00F014F5"/>
    <w:rsid w:val="00F0156F"/>
    <w:rsid w:val="00F01579"/>
    <w:rsid w:val="00F01BF4"/>
    <w:rsid w:val="00F01C61"/>
    <w:rsid w:val="00F01C77"/>
    <w:rsid w:val="00F01CEE"/>
    <w:rsid w:val="00F02124"/>
    <w:rsid w:val="00F02460"/>
    <w:rsid w:val="00F026CE"/>
    <w:rsid w:val="00F0299E"/>
    <w:rsid w:val="00F02F34"/>
    <w:rsid w:val="00F033CE"/>
    <w:rsid w:val="00F03F4C"/>
    <w:rsid w:val="00F0435C"/>
    <w:rsid w:val="00F044C8"/>
    <w:rsid w:val="00F048AD"/>
    <w:rsid w:val="00F04B0A"/>
    <w:rsid w:val="00F04E94"/>
    <w:rsid w:val="00F04EA0"/>
    <w:rsid w:val="00F05060"/>
    <w:rsid w:val="00F050A5"/>
    <w:rsid w:val="00F051CD"/>
    <w:rsid w:val="00F056F1"/>
    <w:rsid w:val="00F058E5"/>
    <w:rsid w:val="00F05C35"/>
    <w:rsid w:val="00F06016"/>
    <w:rsid w:val="00F068B6"/>
    <w:rsid w:val="00F06D19"/>
    <w:rsid w:val="00F06F8D"/>
    <w:rsid w:val="00F07093"/>
    <w:rsid w:val="00F07103"/>
    <w:rsid w:val="00F071AA"/>
    <w:rsid w:val="00F071EA"/>
    <w:rsid w:val="00F07626"/>
    <w:rsid w:val="00F0773A"/>
    <w:rsid w:val="00F079D2"/>
    <w:rsid w:val="00F079DE"/>
    <w:rsid w:val="00F07BC8"/>
    <w:rsid w:val="00F10892"/>
    <w:rsid w:val="00F10951"/>
    <w:rsid w:val="00F10A37"/>
    <w:rsid w:val="00F10A4D"/>
    <w:rsid w:val="00F1150E"/>
    <w:rsid w:val="00F11622"/>
    <w:rsid w:val="00F118AF"/>
    <w:rsid w:val="00F12076"/>
    <w:rsid w:val="00F120E9"/>
    <w:rsid w:val="00F12899"/>
    <w:rsid w:val="00F12D64"/>
    <w:rsid w:val="00F13520"/>
    <w:rsid w:val="00F13A8D"/>
    <w:rsid w:val="00F14A5A"/>
    <w:rsid w:val="00F14BAC"/>
    <w:rsid w:val="00F1549C"/>
    <w:rsid w:val="00F15ACB"/>
    <w:rsid w:val="00F15F33"/>
    <w:rsid w:val="00F1602A"/>
    <w:rsid w:val="00F16991"/>
    <w:rsid w:val="00F16B0F"/>
    <w:rsid w:val="00F172B9"/>
    <w:rsid w:val="00F17348"/>
    <w:rsid w:val="00F17A6C"/>
    <w:rsid w:val="00F20341"/>
    <w:rsid w:val="00F206A3"/>
    <w:rsid w:val="00F20C72"/>
    <w:rsid w:val="00F20E15"/>
    <w:rsid w:val="00F20F55"/>
    <w:rsid w:val="00F21023"/>
    <w:rsid w:val="00F2160E"/>
    <w:rsid w:val="00F21C0C"/>
    <w:rsid w:val="00F21FFE"/>
    <w:rsid w:val="00F2214A"/>
    <w:rsid w:val="00F2230F"/>
    <w:rsid w:val="00F22632"/>
    <w:rsid w:val="00F2272D"/>
    <w:rsid w:val="00F22F33"/>
    <w:rsid w:val="00F23083"/>
    <w:rsid w:val="00F232B9"/>
    <w:rsid w:val="00F23B5A"/>
    <w:rsid w:val="00F243E4"/>
    <w:rsid w:val="00F24A52"/>
    <w:rsid w:val="00F25039"/>
    <w:rsid w:val="00F25AA5"/>
    <w:rsid w:val="00F25AD5"/>
    <w:rsid w:val="00F25CE7"/>
    <w:rsid w:val="00F25D5B"/>
    <w:rsid w:val="00F2603B"/>
    <w:rsid w:val="00F26806"/>
    <w:rsid w:val="00F26A68"/>
    <w:rsid w:val="00F26BF9"/>
    <w:rsid w:val="00F26C12"/>
    <w:rsid w:val="00F26F92"/>
    <w:rsid w:val="00F2759C"/>
    <w:rsid w:val="00F27791"/>
    <w:rsid w:val="00F27903"/>
    <w:rsid w:val="00F27CFB"/>
    <w:rsid w:val="00F27DCF"/>
    <w:rsid w:val="00F27F79"/>
    <w:rsid w:val="00F308FB"/>
    <w:rsid w:val="00F30D62"/>
    <w:rsid w:val="00F317D8"/>
    <w:rsid w:val="00F31886"/>
    <w:rsid w:val="00F31AE5"/>
    <w:rsid w:val="00F31DA5"/>
    <w:rsid w:val="00F31E02"/>
    <w:rsid w:val="00F31EB6"/>
    <w:rsid w:val="00F31F91"/>
    <w:rsid w:val="00F320EC"/>
    <w:rsid w:val="00F32266"/>
    <w:rsid w:val="00F327A8"/>
    <w:rsid w:val="00F327AB"/>
    <w:rsid w:val="00F32DF7"/>
    <w:rsid w:val="00F3326D"/>
    <w:rsid w:val="00F336C2"/>
    <w:rsid w:val="00F33814"/>
    <w:rsid w:val="00F33E1F"/>
    <w:rsid w:val="00F345F3"/>
    <w:rsid w:val="00F34BEF"/>
    <w:rsid w:val="00F34DA5"/>
    <w:rsid w:val="00F35A3B"/>
    <w:rsid w:val="00F35A97"/>
    <w:rsid w:val="00F35B24"/>
    <w:rsid w:val="00F35F3D"/>
    <w:rsid w:val="00F36043"/>
    <w:rsid w:val="00F3645B"/>
    <w:rsid w:val="00F365CB"/>
    <w:rsid w:val="00F36BBE"/>
    <w:rsid w:val="00F36C41"/>
    <w:rsid w:val="00F36F98"/>
    <w:rsid w:val="00F37332"/>
    <w:rsid w:val="00F376CD"/>
    <w:rsid w:val="00F37855"/>
    <w:rsid w:val="00F37909"/>
    <w:rsid w:val="00F37A7F"/>
    <w:rsid w:val="00F4006D"/>
    <w:rsid w:val="00F40444"/>
    <w:rsid w:val="00F4044C"/>
    <w:rsid w:val="00F404FF"/>
    <w:rsid w:val="00F406DC"/>
    <w:rsid w:val="00F408FC"/>
    <w:rsid w:val="00F40B38"/>
    <w:rsid w:val="00F40B3F"/>
    <w:rsid w:val="00F40EFB"/>
    <w:rsid w:val="00F4129B"/>
    <w:rsid w:val="00F412B1"/>
    <w:rsid w:val="00F41811"/>
    <w:rsid w:val="00F41891"/>
    <w:rsid w:val="00F41D95"/>
    <w:rsid w:val="00F41F4F"/>
    <w:rsid w:val="00F42547"/>
    <w:rsid w:val="00F42A47"/>
    <w:rsid w:val="00F42F68"/>
    <w:rsid w:val="00F432FB"/>
    <w:rsid w:val="00F43465"/>
    <w:rsid w:val="00F43F43"/>
    <w:rsid w:val="00F449DA"/>
    <w:rsid w:val="00F450BF"/>
    <w:rsid w:val="00F452EE"/>
    <w:rsid w:val="00F45C7D"/>
    <w:rsid w:val="00F45ECA"/>
    <w:rsid w:val="00F46630"/>
    <w:rsid w:val="00F47140"/>
    <w:rsid w:val="00F47348"/>
    <w:rsid w:val="00F4750C"/>
    <w:rsid w:val="00F5033F"/>
    <w:rsid w:val="00F50698"/>
    <w:rsid w:val="00F50B36"/>
    <w:rsid w:val="00F50E83"/>
    <w:rsid w:val="00F50FFC"/>
    <w:rsid w:val="00F514FE"/>
    <w:rsid w:val="00F517C0"/>
    <w:rsid w:val="00F51D57"/>
    <w:rsid w:val="00F51D96"/>
    <w:rsid w:val="00F525DE"/>
    <w:rsid w:val="00F527DF"/>
    <w:rsid w:val="00F5283D"/>
    <w:rsid w:val="00F52AE4"/>
    <w:rsid w:val="00F53256"/>
    <w:rsid w:val="00F53496"/>
    <w:rsid w:val="00F53E48"/>
    <w:rsid w:val="00F53E83"/>
    <w:rsid w:val="00F53EA4"/>
    <w:rsid w:val="00F5410E"/>
    <w:rsid w:val="00F542AA"/>
    <w:rsid w:val="00F545BC"/>
    <w:rsid w:val="00F545C9"/>
    <w:rsid w:val="00F54EE0"/>
    <w:rsid w:val="00F55023"/>
    <w:rsid w:val="00F550FB"/>
    <w:rsid w:val="00F55177"/>
    <w:rsid w:val="00F552F5"/>
    <w:rsid w:val="00F55573"/>
    <w:rsid w:val="00F55934"/>
    <w:rsid w:val="00F55987"/>
    <w:rsid w:val="00F559CB"/>
    <w:rsid w:val="00F55B22"/>
    <w:rsid w:val="00F56519"/>
    <w:rsid w:val="00F565B4"/>
    <w:rsid w:val="00F569B6"/>
    <w:rsid w:val="00F56A35"/>
    <w:rsid w:val="00F56A6B"/>
    <w:rsid w:val="00F56B82"/>
    <w:rsid w:val="00F5717E"/>
    <w:rsid w:val="00F572D3"/>
    <w:rsid w:val="00F5746F"/>
    <w:rsid w:val="00F57BCB"/>
    <w:rsid w:val="00F57E0F"/>
    <w:rsid w:val="00F60109"/>
    <w:rsid w:val="00F60134"/>
    <w:rsid w:val="00F60172"/>
    <w:rsid w:val="00F6028C"/>
    <w:rsid w:val="00F6053C"/>
    <w:rsid w:val="00F618F2"/>
    <w:rsid w:val="00F62453"/>
    <w:rsid w:val="00F6248D"/>
    <w:rsid w:val="00F62AF0"/>
    <w:rsid w:val="00F62BD9"/>
    <w:rsid w:val="00F631D6"/>
    <w:rsid w:val="00F63CFA"/>
    <w:rsid w:val="00F64129"/>
    <w:rsid w:val="00F64349"/>
    <w:rsid w:val="00F643E1"/>
    <w:rsid w:val="00F64621"/>
    <w:rsid w:val="00F64740"/>
    <w:rsid w:val="00F64D55"/>
    <w:rsid w:val="00F650BC"/>
    <w:rsid w:val="00F65483"/>
    <w:rsid w:val="00F6586F"/>
    <w:rsid w:val="00F65C6C"/>
    <w:rsid w:val="00F65D29"/>
    <w:rsid w:val="00F66196"/>
    <w:rsid w:val="00F669D9"/>
    <w:rsid w:val="00F67017"/>
    <w:rsid w:val="00F67087"/>
    <w:rsid w:val="00F671E0"/>
    <w:rsid w:val="00F673C9"/>
    <w:rsid w:val="00F67476"/>
    <w:rsid w:val="00F67705"/>
    <w:rsid w:val="00F67913"/>
    <w:rsid w:val="00F67941"/>
    <w:rsid w:val="00F70061"/>
    <w:rsid w:val="00F700BA"/>
    <w:rsid w:val="00F7062C"/>
    <w:rsid w:val="00F7068E"/>
    <w:rsid w:val="00F70910"/>
    <w:rsid w:val="00F71766"/>
    <w:rsid w:val="00F719FB"/>
    <w:rsid w:val="00F71E86"/>
    <w:rsid w:val="00F728A8"/>
    <w:rsid w:val="00F72915"/>
    <w:rsid w:val="00F72EF9"/>
    <w:rsid w:val="00F730E3"/>
    <w:rsid w:val="00F73676"/>
    <w:rsid w:val="00F73B5A"/>
    <w:rsid w:val="00F73D59"/>
    <w:rsid w:val="00F74210"/>
    <w:rsid w:val="00F74243"/>
    <w:rsid w:val="00F74440"/>
    <w:rsid w:val="00F745A4"/>
    <w:rsid w:val="00F7568C"/>
    <w:rsid w:val="00F75C0E"/>
    <w:rsid w:val="00F75F45"/>
    <w:rsid w:val="00F763AC"/>
    <w:rsid w:val="00F763E0"/>
    <w:rsid w:val="00F7671E"/>
    <w:rsid w:val="00F76ADC"/>
    <w:rsid w:val="00F76DE9"/>
    <w:rsid w:val="00F76EB9"/>
    <w:rsid w:val="00F77361"/>
    <w:rsid w:val="00F7747A"/>
    <w:rsid w:val="00F7796B"/>
    <w:rsid w:val="00F77972"/>
    <w:rsid w:val="00F77BE9"/>
    <w:rsid w:val="00F77E2E"/>
    <w:rsid w:val="00F80598"/>
    <w:rsid w:val="00F8067B"/>
    <w:rsid w:val="00F80A0A"/>
    <w:rsid w:val="00F80B1B"/>
    <w:rsid w:val="00F813A4"/>
    <w:rsid w:val="00F81F71"/>
    <w:rsid w:val="00F8228D"/>
    <w:rsid w:val="00F825B3"/>
    <w:rsid w:val="00F82796"/>
    <w:rsid w:val="00F82B3A"/>
    <w:rsid w:val="00F82F23"/>
    <w:rsid w:val="00F82FED"/>
    <w:rsid w:val="00F83236"/>
    <w:rsid w:val="00F8390E"/>
    <w:rsid w:val="00F83AF6"/>
    <w:rsid w:val="00F83E14"/>
    <w:rsid w:val="00F84084"/>
    <w:rsid w:val="00F841DF"/>
    <w:rsid w:val="00F8430A"/>
    <w:rsid w:val="00F84316"/>
    <w:rsid w:val="00F84517"/>
    <w:rsid w:val="00F849AF"/>
    <w:rsid w:val="00F84CBB"/>
    <w:rsid w:val="00F84CEC"/>
    <w:rsid w:val="00F84FDE"/>
    <w:rsid w:val="00F851F6"/>
    <w:rsid w:val="00F857BE"/>
    <w:rsid w:val="00F85F8C"/>
    <w:rsid w:val="00F8600C"/>
    <w:rsid w:val="00F861CC"/>
    <w:rsid w:val="00F8649E"/>
    <w:rsid w:val="00F867A7"/>
    <w:rsid w:val="00F867AE"/>
    <w:rsid w:val="00F86806"/>
    <w:rsid w:val="00F86969"/>
    <w:rsid w:val="00F86B42"/>
    <w:rsid w:val="00F87133"/>
    <w:rsid w:val="00F87297"/>
    <w:rsid w:val="00F873D9"/>
    <w:rsid w:val="00F874E1"/>
    <w:rsid w:val="00F8780D"/>
    <w:rsid w:val="00F879E5"/>
    <w:rsid w:val="00F87CB2"/>
    <w:rsid w:val="00F90A3F"/>
    <w:rsid w:val="00F90B34"/>
    <w:rsid w:val="00F90C1B"/>
    <w:rsid w:val="00F90CF9"/>
    <w:rsid w:val="00F90F63"/>
    <w:rsid w:val="00F91969"/>
    <w:rsid w:val="00F91FA9"/>
    <w:rsid w:val="00F92130"/>
    <w:rsid w:val="00F921CD"/>
    <w:rsid w:val="00F92907"/>
    <w:rsid w:val="00F9358B"/>
    <w:rsid w:val="00F936AA"/>
    <w:rsid w:val="00F93A1E"/>
    <w:rsid w:val="00F93A2C"/>
    <w:rsid w:val="00F93D12"/>
    <w:rsid w:val="00F94643"/>
    <w:rsid w:val="00F9469A"/>
    <w:rsid w:val="00F94AAD"/>
    <w:rsid w:val="00F94E47"/>
    <w:rsid w:val="00F9578F"/>
    <w:rsid w:val="00F95D83"/>
    <w:rsid w:val="00F95E53"/>
    <w:rsid w:val="00F961A5"/>
    <w:rsid w:val="00F962D2"/>
    <w:rsid w:val="00F968C6"/>
    <w:rsid w:val="00F96A32"/>
    <w:rsid w:val="00F97222"/>
    <w:rsid w:val="00F97AF5"/>
    <w:rsid w:val="00F97E6F"/>
    <w:rsid w:val="00FA013D"/>
    <w:rsid w:val="00FA028C"/>
    <w:rsid w:val="00FA0468"/>
    <w:rsid w:val="00FA0492"/>
    <w:rsid w:val="00FA11F0"/>
    <w:rsid w:val="00FA1452"/>
    <w:rsid w:val="00FA2084"/>
    <w:rsid w:val="00FA2094"/>
    <w:rsid w:val="00FA2334"/>
    <w:rsid w:val="00FA2351"/>
    <w:rsid w:val="00FA24F6"/>
    <w:rsid w:val="00FA2DA8"/>
    <w:rsid w:val="00FA2EF4"/>
    <w:rsid w:val="00FA31D6"/>
    <w:rsid w:val="00FA4339"/>
    <w:rsid w:val="00FA476B"/>
    <w:rsid w:val="00FA4D62"/>
    <w:rsid w:val="00FA5168"/>
    <w:rsid w:val="00FA53B8"/>
    <w:rsid w:val="00FA5620"/>
    <w:rsid w:val="00FA5D1C"/>
    <w:rsid w:val="00FA61E8"/>
    <w:rsid w:val="00FA6331"/>
    <w:rsid w:val="00FA69FE"/>
    <w:rsid w:val="00FA70D4"/>
    <w:rsid w:val="00FA7408"/>
    <w:rsid w:val="00FA7B4A"/>
    <w:rsid w:val="00FA7CE1"/>
    <w:rsid w:val="00FB0252"/>
    <w:rsid w:val="00FB0390"/>
    <w:rsid w:val="00FB0954"/>
    <w:rsid w:val="00FB0B3F"/>
    <w:rsid w:val="00FB14DF"/>
    <w:rsid w:val="00FB184E"/>
    <w:rsid w:val="00FB1B79"/>
    <w:rsid w:val="00FB1E97"/>
    <w:rsid w:val="00FB29A6"/>
    <w:rsid w:val="00FB2AE3"/>
    <w:rsid w:val="00FB2C38"/>
    <w:rsid w:val="00FB2E11"/>
    <w:rsid w:val="00FB330F"/>
    <w:rsid w:val="00FB334A"/>
    <w:rsid w:val="00FB3906"/>
    <w:rsid w:val="00FB3FF1"/>
    <w:rsid w:val="00FB435C"/>
    <w:rsid w:val="00FB445F"/>
    <w:rsid w:val="00FB485D"/>
    <w:rsid w:val="00FB550E"/>
    <w:rsid w:val="00FB56B1"/>
    <w:rsid w:val="00FB5A3D"/>
    <w:rsid w:val="00FB60DF"/>
    <w:rsid w:val="00FB66D9"/>
    <w:rsid w:val="00FB6A00"/>
    <w:rsid w:val="00FB78F9"/>
    <w:rsid w:val="00FB7A9E"/>
    <w:rsid w:val="00FB7BA1"/>
    <w:rsid w:val="00FB7CD0"/>
    <w:rsid w:val="00FC04A2"/>
    <w:rsid w:val="00FC0BB7"/>
    <w:rsid w:val="00FC1CB6"/>
    <w:rsid w:val="00FC1CED"/>
    <w:rsid w:val="00FC1DDA"/>
    <w:rsid w:val="00FC1E2B"/>
    <w:rsid w:val="00FC1F4B"/>
    <w:rsid w:val="00FC1F56"/>
    <w:rsid w:val="00FC2176"/>
    <w:rsid w:val="00FC21AB"/>
    <w:rsid w:val="00FC2E49"/>
    <w:rsid w:val="00FC2FB7"/>
    <w:rsid w:val="00FC3021"/>
    <w:rsid w:val="00FC316C"/>
    <w:rsid w:val="00FC31AA"/>
    <w:rsid w:val="00FC3AC8"/>
    <w:rsid w:val="00FC3D48"/>
    <w:rsid w:val="00FC3ED8"/>
    <w:rsid w:val="00FC3EF0"/>
    <w:rsid w:val="00FC4F46"/>
    <w:rsid w:val="00FC504E"/>
    <w:rsid w:val="00FC528B"/>
    <w:rsid w:val="00FC543A"/>
    <w:rsid w:val="00FC579D"/>
    <w:rsid w:val="00FC57D6"/>
    <w:rsid w:val="00FC589F"/>
    <w:rsid w:val="00FC5958"/>
    <w:rsid w:val="00FC604D"/>
    <w:rsid w:val="00FC60F5"/>
    <w:rsid w:val="00FC6306"/>
    <w:rsid w:val="00FC6751"/>
    <w:rsid w:val="00FC6D59"/>
    <w:rsid w:val="00FC72EB"/>
    <w:rsid w:val="00FC739E"/>
    <w:rsid w:val="00FC76AA"/>
    <w:rsid w:val="00FC794C"/>
    <w:rsid w:val="00FD024A"/>
    <w:rsid w:val="00FD043B"/>
    <w:rsid w:val="00FD055F"/>
    <w:rsid w:val="00FD0A0A"/>
    <w:rsid w:val="00FD10D3"/>
    <w:rsid w:val="00FD12B9"/>
    <w:rsid w:val="00FD141E"/>
    <w:rsid w:val="00FD1443"/>
    <w:rsid w:val="00FD15E2"/>
    <w:rsid w:val="00FD16F4"/>
    <w:rsid w:val="00FD199B"/>
    <w:rsid w:val="00FD1B47"/>
    <w:rsid w:val="00FD1CA4"/>
    <w:rsid w:val="00FD1DA9"/>
    <w:rsid w:val="00FD1EE9"/>
    <w:rsid w:val="00FD224B"/>
    <w:rsid w:val="00FD226A"/>
    <w:rsid w:val="00FD254A"/>
    <w:rsid w:val="00FD293A"/>
    <w:rsid w:val="00FD2AF0"/>
    <w:rsid w:val="00FD2D0B"/>
    <w:rsid w:val="00FD2DA7"/>
    <w:rsid w:val="00FD2FED"/>
    <w:rsid w:val="00FD36A3"/>
    <w:rsid w:val="00FD3C49"/>
    <w:rsid w:val="00FD3E6A"/>
    <w:rsid w:val="00FD4721"/>
    <w:rsid w:val="00FD4A6A"/>
    <w:rsid w:val="00FD502F"/>
    <w:rsid w:val="00FD5C0E"/>
    <w:rsid w:val="00FD5F08"/>
    <w:rsid w:val="00FD69BA"/>
    <w:rsid w:val="00FD6A61"/>
    <w:rsid w:val="00FD6E24"/>
    <w:rsid w:val="00FD729A"/>
    <w:rsid w:val="00FD7633"/>
    <w:rsid w:val="00FD7768"/>
    <w:rsid w:val="00FD79D8"/>
    <w:rsid w:val="00FE0047"/>
    <w:rsid w:val="00FE0241"/>
    <w:rsid w:val="00FE0274"/>
    <w:rsid w:val="00FE041B"/>
    <w:rsid w:val="00FE04E0"/>
    <w:rsid w:val="00FE05BE"/>
    <w:rsid w:val="00FE09CD"/>
    <w:rsid w:val="00FE09FA"/>
    <w:rsid w:val="00FE0CC8"/>
    <w:rsid w:val="00FE1BA5"/>
    <w:rsid w:val="00FE1BC7"/>
    <w:rsid w:val="00FE200E"/>
    <w:rsid w:val="00FE2A64"/>
    <w:rsid w:val="00FE303C"/>
    <w:rsid w:val="00FE31CC"/>
    <w:rsid w:val="00FE325D"/>
    <w:rsid w:val="00FE3460"/>
    <w:rsid w:val="00FE350B"/>
    <w:rsid w:val="00FE472D"/>
    <w:rsid w:val="00FE4C44"/>
    <w:rsid w:val="00FE4D74"/>
    <w:rsid w:val="00FE53FF"/>
    <w:rsid w:val="00FE56AB"/>
    <w:rsid w:val="00FE617B"/>
    <w:rsid w:val="00FE650E"/>
    <w:rsid w:val="00FE6A9C"/>
    <w:rsid w:val="00FE6AC3"/>
    <w:rsid w:val="00FE77D0"/>
    <w:rsid w:val="00FF024A"/>
    <w:rsid w:val="00FF0298"/>
    <w:rsid w:val="00FF034E"/>
    <w:rsid w:val="00FF03D2"/>
    <w:rsid w:val="00FF0BB5"/>
    <w:rsid w:val="00FF0D3B"/>
    <w:rsid w:val="00FF16B2"/>
    <w:rsid w:val="00FF16E7"/>
    <w:rsid w:val="00FF1AB0"/>
    <w:rsid w:val="00FF20D5"/>
    <w:rsid w:val="00FF21B6"/>
    <w:rsid w:val="00FF21D0"/>
    <w:rsid w:val="00FF25D9"/>
    <w:rsid w:val="00FF2725"/>
    <w:rsid w:val="00FF276B"/>
    <w:rsid w:val="00FF28AE"/>
    <w:rsid w:val="00FF2975"/>
    <w:rsid w:val="00FF2CAF"/>
    <w:rsid w:val="00FF2CE2"/>
    <w:rsid w:val="00FF2DF6"/>
    <w:rsid w:val="00FF3099"/>
    <w:rsid w:val="00FF3192"/>
    <w:rsid w:val="00FF3212"/>
    <w:rsid w:val="00FF334D"/>
    <w:rsid w:val="00FF3425"/>
    <w:rsid w:val="00FF387A"/>
    <w:rsid w:val="00FF38F6"/>
    <w:rsid w:val="00FF3AF1"/>
    <w:rsid w:val="00FF3D27"/>
    <w:rsid w:val="00FF426B"/>
    <w:rsid w:val="00FF4697"/>
    <w:rsid w:val="00FF4816"/>
    <w:rsid w:val="00FF4AF2"/>
    <w:rsid w:val="00FF53D0"/>
    <w:rsid w:val="00FF548E"/>
    <w:rsid w:val="00FF54C3"/>
    <w:rsid w:val="00FF5573"/>
    <w:rsid w:val="00FF56E2"/>
    <w:rsid w:val="00FF583C"/>
    <w:rsid w:val="00FF58E3"/>
    <w:rsid w:val="00FF5AF2"/>
    <w:rsid w:val="00FF6138"/>
    <w:rsid w:val="00FF69B3"/>
    <w:rsid w:val="00FF6A6E"/>
    <w:rsid w:val="00FF6BD0"/>
    <w:rsid w:val="00FF6C9E"/>
    <w:rsid w:val="00FF7040"/>
    <w:rsid w:val="00FF7AB0"/>
    <w:rsid w:val="02B3AF16"/>
    <w:rsid w:val="03244718"/>
    <w:rsid w:val="035A0397"/>
    <w:rsid w:val="035B6664"/>
    <w:rsid w:val="036F4D1F"/>
    <w:rsid w:val="044AF39D"/>
    <w:rsid w:val="0533DA7B"/>
    <w:rsid w:val="062AEF01"/>
    <w:rsid w:val="0673EA7C"/>
    <w:rsid w:val="06815CCF"/>
    <w:rsid w:val="0A21A15A"/>
    <w:rsid w:val="0B5F9B0B"/>
    <w:rsid w:val="0C77F625"/>
    <w:rsid w:val="0CA8AC48"/>
    <w:rsid w:val="0CB4FF8E"/>
    <w:rsid w:val="0D17438A"/>
    <w:rsid w:val="0DF5B443"/>
    <w:rsid w:val="0EE4905E"/>
    <w:rsid w:val="104DBE91"/>
    <w:rsid w:val="10858D92"/>
    <w:rsid w:val="10F79267"/>
    <w:rsid w:val="11C9775B"/>
    <w:rsid w:val="11DEC432"/>
    <w:rsid w:val="12315172"/>
    <w:rsid w:val="128ED969"/>
    <w:rsid w:val="12FA828D"/>
    <w:rsid w:val="13222920"/>
    <w:rsid w:val="13B65943"/>
    <w:rsid w:val="1408F43D"/>
    <w:rsid w:val="142E9BB1"/>
    <w:rsid w:val="1445CC9C"/>
    <w:rsid w:val="14D4A657"/>
    <w:rsid w:val="15ACB18B"/>
    <w:rsid w:val="15E9D8CD"/>
    <w:rsid w:val="160C1811"/>
    <w:rsid w:val="169DDEBB"/>
    <w:rsid w:val="17EF92D9"/>
    <w:rsid w:val="18A41724"/>
    <w:rsid w:val="199CD0E2"/>
    <w:rsid w:val="19FFA0F5"/>
    <w:rsid w:val="1A0C9938"/>
    <w:rsid w:val="1A31A2F3"/>
    <w:rsid w:val="1B0C9A9B"/>
    <w:rsid w:val="1C8DE71E"/>
    <w:rsid w:val="1CC0CFB8"/>
    <w:rsid w:val="1D26950A"/>
    <w:rsid w:val="1D9AAE28"/>
    <w:rsid w:val="1DD4826B"/>
    <w:rsid w:val="1E510020"/>
    <w:rsid w:val="1FD46DE2"/>
    <w:rsid w:val="1FEB6225"/>
    <w:rsid w:val="20C7F4E8"/>
    <w:rsid w:val="211C2F7C"/>
    <w:rsid w:val="21335EA0"/>
    <w:rsid w:val="216F3582"/>
    <w:rsid w:val="21886176"/>
    <w:rsid w:val="22141624"/>
    <w:rsid w:val="23342A23"/>
    <w:rsid w:val="23C06953"/>
    <w:rsid w:val="23E8BA8B"/>
    <w:rsid w:val="24105850"/>
    <w:rsid w:val="249D91BB"/>
    <w:rsid w:val="267AEF43"/>
    <w:rsid w:val="278E02D1"/>
    <w:rsid w:val="27F4E073"/>
    <w:rsid w:val="2A0E348A"/>
    <w:rsid w:val="2A12E3FD"/>
    <w:rsid w:val="2B0D4996"/>
    <w:rsid w:val="2B0EF811"/>
    <w:rsid w:val="2B1652A7"/>
    <w:rsid w:val="2B8A72FC"/>
    <w:rsid w:val="2B8EA1C1"/>
    <w:rsid w:val="2C37D832"/>
    <w:rsid w:val="2CE29A16"/>
    <w:rsid w:val="2DF8D80C"/>
    <w:rsid w:val="2EC07565"/>
    <w:rsid w:val="2F670CB4"/>
    <w:rsid w:val="2FC31AC5"/>
    <w:rsid w:val="30913644"/>
    <w:rsid w:val="30F3FB1B"/>
    <w:rsid w:val="316AADDA"/>
    <w:rsid w:val="31C9BD55"/>
    <w:rsid w:val="321570D3"/>
    <w:rsid w:val="326CB590"/>
    <w:rsid w:val="33B9946D"/>
    <w:rsid w:val="33F471BB"/>
    <w:rsid w:val="34E72EFD"/>
    <w:rsid w:val="358F6CFA"/>
    <w:rsid w:val="35ADC306"/>
    <w:rsid w:val="362AD465"/>
    <w:rsid w:val="37EF11D7"/>
    <w:rsid w:val="395A22E9"/>
    <w:rsid w:val="397FFE3A"/>
    <w:rsid w:val="3A08BD28"/>
    <w:rsid w:val="3A570263"/>
    <w:rsid w:val="3A64B06A"/>
    <w:rsid w:val="3B30D2B0"/>
    <w:rsid w:val="3B4079F0"/>
    <w:rsid w:val="3B514D62"/>
    <w:rsid w:val="3C06D9F6"/>
    <w:rsid w:val="3C0E09CA"/>
    <w:rsid w:val="3C0FF529"/>
    <w:rsid w:val="3C15903F"/>
    <w:rsid w:val="3D5B06AB"/>
    <w:rsid w:val="3D5C658A"/>
    <w:rsid w:val="3D90A22C"/>
    <w:rsid w:val="3E854DA8"/>
    <w:rsid w:val="3F5655DB"/>
    <w:rsid w:val="40630375"/>
    <w:rsid w:val="407DC028"/>
    <w:rsid w:val="40EBB879"/>
    <w:rsid w:val="4170A140"/>
    <w:rsid w:val="423B6FBA"/>
    <w:rsid w:val="42E0B995"/>
    <w:rsid w:val="435047FD"/>
    <w:rsid w:val="43AC787F"/>
    <w:rsid w:val="441ADCBC"/>
    <w:rsid w:val="4432045C"/>
    <w:rsid w:val="447696B5"/>
    <w:rsid w:val="45F1420C"/>
    <w:rsid w:val="468C163C"/>
    <w:rsid w:val="4714D41E"/>
    <w:rsid w:val="47C30810"/>
    <w:rsid w:val="47DA37CE"/>
    <w:rsid w:val="4868424F"/>
    <w:rsid w:val="48750E54"/>
    <w:rsid w:val="48789355"/>
    <w:rsid w:val="48887B0B"/>
    <w:rsid w:val="48C1F2A5"/>
    <w:rsid w:val="4A2BC5AB"/>
    <w:rsid w:val="4AE2EC18"/>
    <w:rsid w:val="4B9A977E"/>
    <w:rsid w:val="4BAF084A"/>
    <w:rsid w:val="4C828120"/>
    <w:rsid w:val="4DD551A9"/>
    <w:rsid w:val="4E0B4205"/>
    <w:rsid w:val="4EF4187D"/>
    <w:rsid w:val="4F4C4C0D"/>
    <w:rsid w:val="4F53FAFF"/>
    <w:rsid w:val="5004EFB7"/>
    <w:rsid w:val="501AFF15"/>
    <w:rsid w:val="52AFEF3E"/>
    <w:rsid w:val="52F80D5B"/>
    <w:rsid w:val="53BE0883"/>
    <w:rsid w:val="53F1C38F"/>
    <w:rsid w:val="5427C902"/>
    <w:rsid w:val="54355109"/>
    <w:rsid w:val="56024BF4"/>
    <w:rsid w:val="561524FA"/>
    <w:rsid w:val="561BC01E"/>
    <w:rsid w:val="57200DDC"/>
    <w:rsid w:val="577A8DFD"/>
    <w:rsid w:val="57A2BE04"/>
    <w:rsid w:val="593811B8"/>
    <w:rsid w:val="5A83C8DC"/>
    <w:rsid w:val="5ADED3B9"/>
    <w:rsid w:val="5B0CA6F8"/>
    <w:rsid w:val="5C3067D7"/>
    <w:rsid w:val="5C49ECCB"/>
    <w:rsid w:val="5C59F5A1"/>
    <w:rsid w:val="5C956F7F"/>
    <w:rsid w:val="5CA31DF7"/>
    <w:rsid w:val="5D2FB786"/>
    <w:rsid w:val="5D536A08"/>
    <w:rsid w:val="5D72087F"/>
    <w:rsid w:val="5DF0EAC0"/>
    <w:rsid w:val="5FBB94A4"/>
    <w:rsid w:val="602F5D72"/>
    <w:rsid w:val="6208373C"/>
    <w:rsid w:val="62C4E30C"/>
    <w:rsid w:val="62CF35F8"/>
    <w:rsid w:val="63A5FC78"/>
    <w:rsid w:val="641FA180"/>
    <w:rsid w:val="646BB497"/>
    <w:rsid w:val="6504622C"/>
    <w:rsid w:val="65DD0187"/>
    <w:rsid w:val="67BEB96B"/>
    <w:rsid w:val="69ECA493"/>
    <w:rsid w:val="6A180E7E"/>
    <w:rsid w:val="6A541A1C"/>
    <w:rsid w:val="6A620B7E"/>
    <w:rsid w:val="6B1C1029"/>
    <w:rsid w:val="6B60FDE3"/>
    <w:rsid w:val="6C0AD523"/>
    <w:rsid w:val="6C89136B"/>
    <w:rsid w:val="6DE8D682"/>
    <w:rsid w:val="6DECD12E"/>
    <w:rsid w:val="6FB11FB6"/>
    <w:rsid w:val="70FA2D7D"/>
    <w:rsid w:val="7111D558"/>
    <w:rsid w:val="71B94B4E"/>
    <w:rsid w:val="71CF1077"/>
    <w:rsid w:val="73D67C55"/>
    <w:rsid w:val="750EA5A9"/>
    <w:rsid w:val="75125204"/>
    <w:rsid w:val="764702AC"/>
    <w:rsid w:val="788A606E"/>
    <w:rsid w:val="78D11EA3"/>
    <w:rsid w:val="7903ABCB"/>
    <w:rsid w:val="79DE49A0"/>
    <w:rsid w:val="7AB9B9CF"/>
    <w:rsid w:val="7B1B04CF"/>
    <w:rsid w:val="7C16FF99"/>
    <w:rsid w:val="7C3B2A95"/>
    <w:rsid w:val="7DB2BB3F"/>
    <w:rsid w:val="7DC7DB75"/>
    <w:rsid w:val="7E33BBB8"/>
    <w:rsid w:val="7F01A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B1FB23E1-2CFA-43B9-B763-322AF248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9F50E3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006C4D"/>
    <w:pPr>
      <w:keepNext/>
      <w:numPr>
        <w:numId w:val="21"/>
      </w:numPr>
      <w:tabs>
        <w:tab w:val="left" w:pos="425"/>
        <w:tab w:val="left" w:pos="567"/>
      </w:tabs>
      <w:spacing w:before="360" w:after="120"/>
      <w:outlineLvl w:val="0"/>
    </w:pPr>
    <w:rPr>
      <w:rFonts w:ascii="Arial Narrow" w:hAnsi="Arial Narrow"/>
      <w:b/>
      <w:bCs/>
      <w:color w:val="000000"/>
      <w:kern w:val="28"/>
      <w:sz w:val="28"/>
      <w:szCs w:val="28"/>
    </w:rPr>
  </w:style>
  <w:style w:type="paragraph" w:styleId="Nadpis2">
    <w:name w:val="heading 2"/>
    <w:basedOn w:val="Normlny"/>
    <w:next w:val="Normlny"/>
    <w:autoRedefine/>
    <w:qFormat/>
    <w:rsid w:val="00857FE7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rFonts w:ascii="Arial Narrow" w:hAnsi="Arial Narrow"/>
      <w:b/>
      <w:bCs/>
      <w:color w:val="000000"/>
      <w:sz w:val="24"/>
      <w:szCs w:val="24"/>
    </w:rPr>
  </w:style>
  <w:style w:type="paragraph" w:styleId="Nadpis3">
    <w:name w:val="heading 3"/>
    <w:basedOn w:val="Normlny"/>
    <w:next w:val="Normlny"/>
    <w:link w:val="Nadpis3Char"/>
    <w:autoRedefine/>
    <w:qFormat/>
    <w:rsid w:val="00585D32"/>
    <w:pPr>
      <w:keepNext/>
      <w:tabs>
        <w:tab w:val="left" w:pos="709"/>
      </w:tabs>
      <w:spacing w:before="240" w:after="120"/>
      <w:outlineLvl w:val="2"/>
    </w:pPr>
    <w:rPr>
      <w:rFonts w:ascii="Arial Narrow" w:hAnsi="Arial Narrow"/>
      <w:b/>
      <w:bCs/>
      <w:color w:val="000000"/>
      <w:u w:val="single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2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2"/>
      </w:numPr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3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5"/>
      </w:numPr>
    </w:pPr>
  </w:style>
  <w:style w:type="numbering" w:styleId="111111">
    <w:name w:val="Outline List 2"/>
    <w:basedOn w:val="Bezzoznamu"/>
    <w:semiHidden/>
    <w:rsid w:val="00905790"/>
    <w:pPr>
      <w:numPr>
        <w:numId w:val="11"/>
      </w:numPr>
    </w:pPr>
  </w:style>
  <w:style w:type="numbering" w:styleId="1ai">
    <w:name w:val="Outline List 1"/>
    <w:basedOn w:val="Bezzoznamu"/>
    <w:semiHidden/>
    <w:rsid w:val="00905790"/>
    <w:pPr>
      <w:numPr>
        <w:numId w:val="1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3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link w:val="Zkladntext3Char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"/>
    <w:basedOn w:val="Normlny"/>
    <w:link w:val="Odsekzoznamu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numPr>
        <w:numId w:val="25"/>
      </w:num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2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"/>
    <w:link w:val="Odsekzoznamu"/>
    <w:uiPriority w:val="34"/>
    <w:locked/>
    <w:rsid w:val="005F3BD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006C4D"/>
    <w:rPr>
      <w:rFonts w:ascii="Arial Narrow" w:hAnsi="Arial Narrow"/>
      <w:b/>
      <w:bCs/>
      <w:color w:val="000000"/>
      <w:kern w:val="28"/>
      <w:sz w:val="28"/>
      <w:szCs w:val="28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30"/>
      <w:szCs w:val="28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  <w:sz w:val="22"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uiPriority w:val="99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DB716A"/>
    <w:rPr>
      <w:sz w:val="22"/>
      <w:szCs w:val="22"/>
      <w:lang w:eastAsia="cs-CZ"/>
    </w:rPr>
  </w:style>
  <w:style w:type="paragraph" w:styleId="Textkomentra">
    <w:name w:val="annotation text"/>
    <w:basedOn w:val="Normlny"/>
    <w:link w:val="TextkomentraChar"/>
    <w:rsid w:val="007031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703150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70315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703150"/>
    <w:rPr>
      <w:b/>
      <w:bCs/>
      <w:lang w:eastAsia="cs-CZ"/>
    </w:rPr>
  </w:style>
  <w:style w:type="character" w:styleId="Zmienka">
    <w:name w:val="Mention"/>
    <w:basedOn w:val="Predvolenpsmoodseku"/>
    <w:uiPriority w:val="99"/>
    <w:unhideWhenUsed/>
    <w:rsid w:val="00301419"/>
    <w:rPr>
      <w:color w:val="2B579A"/>
      <w:shd w:val="clear" w:color="auto" w:fill="E1DFDD"/>
    </w:rPr>
  </w:style>
  <w:style w:type="character" w:customStyle="1" w:styleId="ui-provider">
    <w:name w:val="ui-provider"/>
    <w:basedOn w:val="Predvolenpsmoodseku"/>
    <w:rsid w:val="00EA792E"/>
  </w:style>
  <w:style w:type="character" w:customStyle="1" w:styleId="Nadpis3Char">
    <w:name w:val="Nadpis 3 Char"/>
    <w:basedOn w:val="Predvolenpsmoodseku"/>
    <w:link w:val="Nadpis3"/>
    <w:rsid w:val="00585D32"/>
    <w:rPr>
      <w:rFonts w:ascii="Arial Narrow" w:hAnsi="Arial Narrow"/>
      <w:b/>
      <w:bCs/>
      <w:color w:val="000000"/>
      <w:sz w:val="22"/>
      <w:szCs w:val="22"/>
      <w:u w:val="single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F00D23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ratislava.sk/slc/technicke-listy-mesta-bratislava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C28EE5A1-FD3D-4AEA-A4CD-670137141853}">
    <t:Anchor>
      <t:Comment id="868180059"/>
    </t:Anchor>
    <t:History>
      <t:Event id="{1525D134-4BCE-44CD-9527-B5B71AAAB0E0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Create/>
      </t:Event>
      <t:Event id="{10B2F7F9-209B-428D-A503-C2B39F476EC2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Assign userId="S::jakub.kypus@bratislava.sk::0c635afd-0830-4523-b3ae-b81dbec86830" userProvider="AD" userName="Kypus Jakub, Ing. Arch"/>
      </t:Event>
      <t:Event id="{A8C59AD5-B603-465E-AEE9-4026D44A83A3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SetTitle title="@Kypus Jakub, Ing. Arch Bolo by vhodné v grafickom podklade vyznačiť modrou to celé zábradlie. Plus to lomené zábradlie pri vstupe na parkovisko, nie som si istá, že to môžeme odstrániť. To asi nie je mestský majetok."/>
      </t:Event>
      <t:Event id="{E74E7390-0817-4616-A0FB-C802C2CA06DA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525D134-4BCE-44CD-9527-B5B71AAAB0E0}"/>
      </t:Event>
      <t:Event id="{B16CB9F6-5E0D-4DFE-A3BE-50D597F33C62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0B2F7F9-209B-428D-A503-C2B39F476EC2}"/>
      </t:Event>
      <t:Event id="{787A17C9-72A1-4DD6-B1D0-7613999D17EC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A8C59AD5-B603-465E-AEE9-4026D44A83A3}"/>
      </t:Event>
    </t:History>
  </t:Task>
</t:Task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33B6865D357D49BB28EF11379B4E0B" ma:contentTypeVersion="11" ma:contentTypeDescription="Create a new document." ma:contentTypeScope="" ma:versionID="0494a1177115919678dab87121a71111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21a7ef7ac427984483433ec8369c674f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00F019-EFB0-40BE-B73D-92E08702535E}">
  <ds:schemaRefs>
    <ds:schemaRef ds:uri="http://schemas.microsoft.com/office/2006/metadata/properties"/>
    <ds:schemaRef ds:uri="http://schemas.microsoft.com/office/infopath/2007/PartnerControls"/>
    <ds:schemaRef ds:uri="92d59b66-2caa-47dd-b987-e69445656a45"/>
    <ds:schemaRef ds:uri="54c68185-e36f-49c8-b6f0-1fda4cb34f81"/>
  </ds:schemaRefs>
</ds:datastoreItem>
</file>

<file path=customXml/itemProps2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B3EEFA-4DE3-4193-919A-9E25E5E2F4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FCD4AC-E7CE-426D-BDA4-69E0B4BA6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c68185-e36f-49c8-b6f0-1fda4cb34f81"/>
    <ds:schemaRef ds:uri="92d59b66-2caa-47dd-b987-e69445656a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33</Pages>
  <Words>18591</Words>
  <Characters>105974</Characters>
  <Application>Microsoft Office Word</Application>
  <DocSecurity>2</DocSecurity>
  <Lines>883</Lines>
  <Paragraphs>248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Zákazka č.</vt:lpstr>
    </vt:vector>
  </TitlesOfParts>
  <Company>DOPRAVOPROJEKT, a.s.</Company>
  <LinksUpToDate>false</LinksUpToDate>
  <CharactersWithSpaces>124317</CharactersWithSpaces>
  <SharedDoc>false</SharedDoc>
  <HLinks>
    <vt:vector size="552" baseType="variant">
      <vt:variant>
        <vt:i4>2097267</vt:i4>
      </vt:variant>
      <vt:variant>
        <vt:i4>549</vt:i4>
      </vt:variant>
      <vt:variant>
        <vt:i4>0</vt:i4>
      </vt:variant>
      <vt:variant>
        <vt:i4>5</vt:i4>
      </vt:variant>
      <vt:variant>
        <vt:lpwstr>https://bratislava.sk/slc/technicke-listy-mesta-bratislava</vt:lpwstr>
      </vt:variant>
      <vt:variant>
        <vt:lpwstr/>
      </vt:variant>
      <vt:variant>
        <vt:i4>1376316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_Toc187685296</vt:lpwstr>
      </vt:variant>
      <vt:variant>
        <vt:i4>1376316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_Toc187685295</vt:lpwstr>
      </vt:variant>
      <vt:variant>
        <vt:i4>1376316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_Toc187685294</vt:lpwstr>
      </vt:variant>
      <vt:variant>
        <vt:i4>1376316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_Toc187685293</vt:lpwstr>
      </vt:variant>
      <vt:variant>
        <vt:i4>1376316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_Toc187685292</vt:lpwstr>
      </vt:variant>
      <vt:variant>
        <vt:i4>1376316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_Toc187685291</vt:lpwstr>
      </vt:variant>
      <vt:variant>
        <vt:i4>1376316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_Toc187685290</vt:lpwstr>
      </vt:variant>
      <vt:variant>
        <vt:i4>1310780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_Toc187685289</vt:lpwstr>
      </vt:variant>
      <vt:variant>
        <vt:i4>1310780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_Toc187685288</vt:lpwstr>
      </vt:variant>
      <vt:variant>
        <vt:i4>1310780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_Toc187685287</vt:lpwstr>
      </vt:variant>
      <vt:variant>
        <vt:i4>1310780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_Toc187685286</vt:lpwstr>
      </vt:variant>
      <vt:variant>
        <vt:i4>1310780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_Toc187685285</vt:lpwstr>
      </vt:variant>
      <vt:variant>
        <vt:i4>1310780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_Toc187685284</vt:lpwstr>
      </vt:variant>
      <vt:variant>
        <vt:i4>1310780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_Toc187685283</vt:lpwstr>
      </vt:variant>
      <vt:variant>
        <vt:i4>1310780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_Toc187685282</vt:lpwstr>
      </vt:variant>
      <vt:variant>
        <vt:i4>1310780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_Toc187685281</vt:lpwstr>
      </vt:variant>
      <vt:variant>
        <vt:i4>1310780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_Toc187685280</vt:lpwstr>
      </vt:variant>
      <vt:variant>
        <vt:i4>1769532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_Toc187685279</vt:lpwstr>
      </vt:variant>
      <vt:variant>
        <vt:i4>1769532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_Toc187685278</vt:lpwstr>
      </vt:variant>
      <vt:variant>
        <vt:i4>1769532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_Toc187685277</vt:lpwstr>
      </vt:variant>
      <vt:variant>
        <vt:i4>1769532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_Toc187685276</vt:lpwstr>
      </vt:variant>
      <vt:variant>
        <vt:i4>1769532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_Toc187685275</vt:lpwstr>
      </vt:variant>
      <vt:variant>
        <vt:i4>1769532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_Toc187685274</vt:lpwstr>
      </vt:variant>
      <vt:variant>
        <vt:i4>1769532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_Toc187685273</vt:lpwstr>
      </vt:variant>
      <vt:variant>
        <vt:i4>1769532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_Toc187685272</vt:lpwstr>
      </vt:variant>
      <vt:variant>
        <vt:i4>1769532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_Toc187685271</vt:lpwstr>
      </vt:variant>
      <vt:variant>
        <vt:i4>1769532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_Toc187685270</vt:lpwstr>
      </vt:variant>
      <vt:variant>
        <vt:i4>1703996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_Toc187685269</vt:lpwstr>
      </vt:variant>
      <vt:variant>
        <vt:i4>1703996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_Toc187685268</vt:lpwstr>
      </vt:variant>
      <vt:variant>
        <vt:i4>1703996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_Toc187685267</vt:lpwstr>
      </vt:variant>
      <vt:variant>
        <vt:i4>1703996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_Toc187685266</vt:lpwstr>
      </vt:variant>
      <vt:variant>
        <vt:i4>1703996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_Toc187685265</vt:lpwstr>
      </vt:variant>
      <vt:variant>
        <vt:i4>1703996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_Toc187685264</vt:lpwstr>
      </vt:variant>
      <vt:variant>
        <vt:i4>1703996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_Toc187685263</vt:lpwstr>
      </vt:variant>
      <vt:variant>
        <vt:i4>1703996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_Toc187685262</vt:lpwstr>
      </vt:variant>
      <vt:variant>
        <vt:i4>1703996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_Toc187685261</vt:lpwstr>
      </vt:variant>
      <vt:variant>
        <vt:i4>1703996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_Toc187685260</vt:lpwstr>
      </vt:variant>
      <vt:variant>
        <vt:i4>1638460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_Toc187685259</vt:lpwstr>
      </vt:variant>
      <vt:variant>
        <vt:i4>1638460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_Toc187685258</vt:lpwstr>
      </vt:variant>
      <vt:variant>
        <vt:i4>1638460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_Toc187685257</vt:lpwstr>
      </vt:variant>
      <vt:variant>
        <vt:i4>1638460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_Toc187685256</vt:lpwstr>
      </vt:variant>
      <vt:variant>
        <vt:i4>1638460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_Toc187685255</vt:lpwstr>
      </vt:variant>
      <vt:variant>
        <vt:i4>1638460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_Toc187685254</vt:lpwstr>
      </vt:variant>
      <vt:variant>
        <vt:i4>1638460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_Toc187685253</vt:lpwstr>
      </vt:variant>
      <vt:variant>
        <vt:i4>1638460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_Toc187685252</vt:lpwstr>
      </vt:variant>
      <vt:variant>
        <vt:i4>1638460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_Toc187685251</vt:lpwstr>
      </vt:variant>
      <vt:variant>
        <vt:i4>1638460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_Toc187685250</vt:lpwstr>
      </vt:variant>
      <vt:variant>
        <vt:i4>1572924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_Toc187685249</vt:lpwstr>
      </vt:variant>
      <vt:variant>
        <vt:i4>1572924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_Toc187685248</vt:lpwstr>
      </vt:variant>
      <vt:variant>
        <vt:i4>1572924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_Toc187685247</vt:lpwstr>
      </vt:variant>
      <vt:variant>
        <vt:i4>1572924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_Toc187685246</vt:lpwstr>
      </vt:variant>
      <vt:variant>
        <vt:i4>1572924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_Toc187685245</vt:lpwstr>
      </vt:variant>
      <vt:variant>
        <vt:i4>1572924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_Toc187685244</vt:lpwstr>
      </vt:variant>
      <vt:variant>
        <vt:i4>1572924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_Toc187685243</vt:lpwstr>
      </vt:variant>
      <vt:variant>
        <vt:i4>1572924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_Toc187685242</vt:lpwstr>
      </vt:variant>
      <vt:variant>
        <vt:i4>1572924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_Toc187685241</vt:lpwstr>
      </vt:variant>
      <vt:variant>
        <vt:i4>1572924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_Toc187685240</vt:lpwstr>
      </vt:variant>
      <vt:variant>
        <vt:i4>2031676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_Toc187685239</vt:lpwstr>
      </vt:variant>
      <vt:variant>
        <vt:i4>2031676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_Toc187685238</vt:lpwstr>
      </vt:variant>
      <vt:variant>
        <vt:i4>2031676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_Toc187685237</vt:lpwstr>
      </vt:variant>
      <vt:variant>
        <vt:i4>2031676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_Toc187685236</vt:lpwstr>
      </vt:variant>
      <vt:variant>
        <vt:i4>2031676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_Toc187685235</vt:lpwstr>
      </vt:variant>
      <vt:variant>
        <vt:i4>2031676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_Toc187685234</vt:lpwstr>
      </vt:variant>
      <vt:variant>
        <vt:i4>2031676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_Toc187685233</vt:lpwstr>
      </vt:variant>
      <vt:variant>
        <vt:i4>2031676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_Toc187685232</vt:lpwstr>
      </vt:variant>
      <vt:variant>
        <vt:i4>2031676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_Toc187685231</vt:lpwstr>
      </vt:variant>
      <vt:variant>
        <vt:i4>2031676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_Toc187685230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_Toc187685229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_Toc187685228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_Toc187685227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_Toc187685226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_Toc187685225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_Toc187685224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_Toc187685223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_Toc187685222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_Toc187685221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_Toc187685220</vt:lpwstr>
      </vt:variant>
      <vt:variant>
        <vt:i4>1900604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_Toc187685219</vt:lpwstr>
      </vt:variant>
      <vt:variant>
        <vt:i4>1900604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_Toc187685218</vt:lpwstr>
      </vt:variant>
      <vt:variant>
        <vt:i4>1900604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_Toc187685217</vt:lpwstr>
      </vt:variant>
      <vt:variant>
        <vt:i4>1900604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_Toc187685216</vt:lpwstr>
      </vt:variant>
      <vt:variant>
        <vt:i4>1900604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_Toc187685215</vt:lpwstr>
      </vt:variant>
      <vt:variant>
        <vt:i4>1900604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_Toc187685214</vt:lpwstr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_Toc187685213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_Toc187685212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_Toc187685211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_Toc187685210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_Toc187685209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_Toc187685208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_Toc187685207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_Toc187685206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ing. Gabriška Slavko</dc:creator>
  <cp:keywords/>
  <cp:lastModifiedBy>Balkó Gabriella, Ing., PhD.</cp:lastModifiedBy>
  <cp:revision>18</cp:revision>
  <cp:lastPrinted>2025-04-09T12:36:00Z</cp:lastPrinted>
  <dcterms:created xsi:type="dcterms:W3CDTF">2025-04-07T10:55:00Z</dcterms:created>
  <dcterms:modified xsi:type="dcterms:W3CDTF">2025-04-09T12:42:00Z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