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003A5" w:rsidRDefault="00D003A5"/>
    <w:p w14:paraId="00000002" w14:textId="77777777" w:rsidR="00D003A5" w:rsidRPr="00957541" w:rsidRDefault="005A4545">
      <w:pPr>
        <w:rPr>
          <w:b/>
          <w:sz w:val="40"/>
          <w:szCs w:val="40"/>
        </w:rPr>
      </w:pPr>
      <w:r>
        <w:tab/>
      </w:r>
      <w:r>
        <w:tab/>
        <w:t xml:space="preserve">     </w:t>
      </w:r>
      <w:r w:rsidRPr="00957541">
        <w:rPr>
          <w:b/>
          <w:sz w:val="40"/>
          <w:szCs w:val="40"/>
        </w:rPr>
        <w:t>ZADÁVACÍ DOKUMENTACE</w:t>
      </w:r>
    </w:p>
    <w:p w14:paraId="00000003" w14:textId="77777777" w:rsidR="00D003A5" w:rsidRPr="00957541" w:rsidRDefault="00D003A5">
      <w:pPr>
        <w:rPr>
          <w:sz w:val="22"/>
          <w:szCs w:val="22"/>
        </w:rPr>
      </w:pPr>
    </w:p>
    <w:p w14:paraId="00000004" w14:textId="77777777" w:rsidR="00D003A5" w:rsidRPr="00957541" w:rsidRDefault="00D003A5">
      <w:pPr>
        <w:rPr>
          <w:sz w:val="22"/>
          <w:szCs w:val="22"/>
        </w:rPr>
      </w:pPr>
    </w:p>
    <w:p w14:paraId="00000005" w14:textId="77777777" w:rsidR="00D003A5" w:rsidRPr="00957541" w:rsidRDefault="00D003A5">
      <w:pPr>
        <w:rPr>
          <w:sz w:val="22"/>
          <w:szCs w:val="22"/>
        </w:rPr>
      </w:pPr>
    </w:p>
    <w:p w14:paraId="00000006" w14:textId="77777777" w:rsidR="00D003A5" w:rsidRPr="00957541" w:rsidRDefault="005A4545">
      <w:pPr>
        <w:jc w:val="center"/>
        <w:rPr>
          <w:sz w:val="22"/>
          <w:szCs w:val="22"/>
        </w:rPr>
      </w:pPr>
      <w:r w:rsidRPr="00957541">
        <w:rPr>
          <w:sz w:val="22"/>
          <w:szCs w:val="22"/>
        </w:rPr>
        <w:t>zpracovaná ve smyslu zákona 134/2016 Sb., o zadávání veřejných zakázek, ve znění pozdějších předpisů (dále jen „zákon“)</w:t>
      </w:r>
    </w:p>
    <w:p w14:paraId="00000007" w14:textId="77777777" w:rsidR="00D003A5" w:rsidRPr="00957541" w:rsidRDefault="00D003A5">
      <w:pPr>
        <w:rPr>
          <w:sz w:val="22"/>
          <w:szCs w:val="22"/>
        </w:rPr>
      </w:pPr>
    </w:p>
    <w:p w14:paraId="00000008" w14:textId="77777777" w:rsidR="00D003A5" w:rsidRPr="00957541" w:rsidRDefault="00D003A5">
      <w:pPr>
        <w:rPr>
          <w:sz w:val="22"/>
          <w:szCs w:val="22"/>
        </w:rPr>
      </w:pPr>
    </w:p>
    <w:p w14:paraId="00000009" w14:textId="77777777" w:rsidR="00D003A5" w:rsidRPr="00957541" w:rsidRDefault="00D003A5">
      <w:pPr>
        <w:rPr>
          <w:sz w:val="22"/>
          <w:szCs w:val="22"/>
        </w:rPr>
      </w:pPr>
    </w:p>
    <w:p w14:paraId="0000000A" w14:textId="77777777" w:rsidR="00D003A5" w:rsidRPr="00957541" w:rsidRDefault="00D003A5">
      <w:pPr>
        <w:rPr>
          <w:sz w:val="22"/>
          <w:szCs w:val="22"/>
        </w:rPr>
      </w:pPr>
    </w:p>
    <w:p w14:paraId="0000000B" w14:textId="77777777" w:rsidR="00D003A5" w:rsidRPr="00957541" w:rsidRDefault="005A4545">
      <w:pPr>
        <w:rPr>
          <w:sz w:val="22"/>
          <w:szCs w:val="22"/>
        </w:rPr>
      </w:pPr>
      <w:r w:rsidRPr="00957541">
        <w:rPr>
          <w:sz w:val="22"/>
          <w:szCs w:val="22"/>
        </w:rPr>
        <w:t xml:space="preserve">    </w:t>
      </w:r>
    </w:p>
    <w:p w14:paraId="0000000C" w14:textId="77777777" w:rsidR="00D003A5" w:rsidRPr="00957541" w:rsidRDefault="005A4545">
      <w:pPr>
        <w:jc w:val="center"/>
        <w:rPr>
          <w:sz w:val="22"/>
          <w:szCs w:val="22"/>
        </w:rPr>
      </w:pPr>
      <w:r w:rsidRPr="00957541">
        <w:rPr>
          <w:sz w:val="22"/>
          <w:szCs w:val="22"/>
        </w:rPr>
        <w:t>PRO ZAVEDENÍ DYNAMICKÉHO NÁKUPNÍHO SYSTÉMU (dále jen “DNS”), PODÁNÍ ŽÁDOSTI O ÚČAST A ZAŘAZENÍ DO DNS</w:t>
      </w:r>
      <w:bookmarkStart w:id="0" w:name="bookmark=id.30j0zll" w:colFirst="0" w:colLast="0"/>
      <w:bookmarkStart w:id="1" w:name="bookmark=id.gjdgxs" w:colFirst="0" w:colLast="0"/>
      <w:bookmarkStart w:id="2" w:name="gjdgxs"/>
      <w:bookmarkEnd w:id="0"/>
      <w:bookmarkEnd w:id="1"/>
      <w:bookmarkEnd w:id="2"/>
    </w:p>
    <w:p w14:paraId="0000000D" w14:textId="77777777" w:rsidR="00D003A5" w:rsidRPr="00957541" w:rsidRDefault="00D003A5">
      <w:pPr>
        <w:rPr>
          <w:sz w:val="22"/>
          <w:szCs w:val="22"/>
        </w:rPr>
      </w:pPr>
    </w:p>
    <w:p w14:paraId="0000000E" w14:textId="77777777" w:rsidR="00D003A5" w:rsidRPr="00957541" w:rsidRDefault="00D003A5">
      <w:pPr>
        <w:rPr>
          <w:sz w:val="22"/>
          <w:szCs w:val="22"/>
        </w:rPr>
      </w:pPr>
    </w:p>
    <w:p w14:paraId="0000000F" w14:textId="77777777" w:rsidR="00D003A5" w:rsidRPr="00957541" w:rsidRDefault="00D003A5">
      <w:pPr>
        <w:rPr>
          <w:sz w:val="22"/>
          <w:szCs w:val="22"/>
        </w:rPr>
      </w:pPr>
    </w:p>
    <w:p w14:paraId="00000010" w14:textId="77777777" w:rsidR="00D003A5" w:rsidRPr="00957541" w:rsidRDefault="005A4545">
      <w:pPr>
        <w:jc w:val="center"/>
        <w:rPr>
          <w:sz w:val="22"/>
          <w:szCs w:val="22"/>
        </w:rPr>
      </w:pPr>
      <w:r w:rsidRPr="00957541">
        <w:rPr>
          <w:sz w:val="22"/>
          <w:szCs w:val="22"/>
        </w:rPr>
        <w:t>Název:</w:t>
      </w:r>
    </w:p>
    <w:p w14:paraId="00000011" w14:textId="01D87B61" w:rsidR="00D003A5" w:rsidRPr="00957541" w:rsidRDefault="0063061C" w:rsidP="00557188">
      <w:pPr>
        <w:pStyle w:val="Default"/>
        <w:rPr>
          <w:sz w:val="32"/>
          <w:szCs w:val="32"/>
        </w:rPr>
      </w:pPr>
      <w:r w:rsidRPr="00957541">
        <w:rPr>
          <w:b/>
          <w:sz w:val="32"/>
          <w:szCs w:val="32"/>
        </w:rPr>
        <w:tab/>
        <w:t>„</w:t>
      </w:r>
      <w:bookmarkStart w:id="3" w:name="_Hlk189455525"/>
      <w:r w:rsidR="00557188" w:rsidRPr="00957541">
        <w:rPr>
          <w:rFonts w:ascii="Segoe UI" w:hAnsi="Segoe UI" w:cs="Segoe UI"/>
          <w:b/>
          <w:bCs/>
          <w:sz w:val="36"/>
          <w:szCs w:val="36"/>
        </w:rPr>
        <w:t xml:space="preserve">Dynamický nákupní systém – Nákup výpočetní techniky, </w:t>
      </w:r>
      <w:r w:rsidR="00AE2130" w:rsidRPr="00957541">
        <w:rPr>
          <w:rFonts w:ascii="Segoe UI" w:hAnsi="Segoe UI" w:cs="Segoe UI"/>
          <w:b/>
          <w:bCs/>
          <w:sz w:val="36"/>
          <w:szCs w:val="36"/>
        </w:rPr>
        <w:t xml:space="preserve">vč. </w:t>
      </w:r>
      <w:r w:rsidR="00557188" w:rsidRPr="00957541">
        <w:rPr>
          <w:rFonts w:ascii="Segoe UI" w:hAnsi="Segoe UI" w:cs="Segoe UI"/>
          <w:b/>
          <w:bCs/>
          <w:sz w:val="36"/>
          <w:szCs w:val="36"/>
        </w:rPr>
        <w:t>příslušenství a spotřebního materiálu</w:t>
      </w:r>
      <w:bookmarkEnd w:id="3"/>
      <w:r w:rsidR="005A4545" w:rsidRPr="00957541">
        <w:rPr>
          <w:b/>
          <w:sz w:val="32"/>
          <w:szCs w:val="32"/>
        </w:rPr>
        <w:t>“</w:t>
      </w:r>
    </w:p>
    <w:p w14:paraId="00000012" w14:textId="77777777" w:rsidR="00D003A5" w:rsidRPr="00957541" w:rsidRDefault="00D003A5">
      <w:pPr>
        <w:rPr>
          <w:sz w:val="22"/>
          <w:szCs w:val="22"/>
        </w:rPr>
      </w:pPr>
    </w:p>
    <w:p w14:paraId="00000013" w14:textId="77777777" w:rsidR="00D003A5" w:rsidRPr="00957541" w:rsidRDefault="00D003A5">
      <w:pPr>
        <w:rPr>
          <w:sz w:val="22"/>
          <w:szCs w:val="22"/>
        </w:rPr>
      </w:pPr>
    </w:p>
    <w:p w14:paraId="00000014" w14:textId="77777777" w:rsidR="00D003A5" w:rsidRPr="00957541" w:rsidRDefault="00D003A5">
      <w:pPr>
        <w:rPr>
          <w:sz w:val="22"/>
          <w:szCs w:val="22"/>
        </w:rPr>
      </w:pPr>
    </w:p>
    <w:p w14:paraId="00000015" w14:textId="77777777" w:rsidR="00D003A5" w:rsidRPr="00957541" w:rsidRDefault="00D003A5">
      <w:pPr>
        <w:rPr>
          <w:sz w:val="22"/>
          <w:szCs w:val="22"/>
        </w:rPr>
      </w:pPr>
    </w:p>
    <w:p w14:paraId="00000016" w14:textId="77777777" w:rsidR="00D003A5" w:rsidRPr="00957541" w:rsidRDefault="00D003A5">
      <w:pPr>
        <w:rPr>
          <w:sz w:val="22"/>
          <w:szCs w:val="22"/>
        </w:rPr>
      </w:pPr>
    </w:p>
    <w:p w14:paraId="00000017" w14:textId="41B6DDB4" w:rsidR="00D003A5" w:rsidRPr="00957541" w:rsidRDefault="005A4545">
      <w:pPr>
        <w:jc w:val="both"/>
        <w:rPr>
          <w:b/>
          <w:sz w:val="28"/>
          <w:szCs w:val="28"/>
        </w:rPr>
      </w:pPr>
      <w:r w:rsidRPr="00957541">
        <w:rPr>
          <w:b/>
          <w:sz w:val="28"/>
          <w:szCs w:val="28"/>
        </w:rPr>
        <w:t>Zadavatel</w:t>
      </w:r>
      <w:r w:rsidRPr="00957541">
        <w:rPr>
          <w:b/>
          <w:sz w:val="28"/>
          <w:szCs w:val="28"/>
        </w:rPr>
        <w:tab/>
      </w:r>
      <w:r w:rsidRPr="00957541">
        <w:rPr>
          <w:b/>
          <w:sz w:val="28"/>
          <w:szCs w:val="28"/>
        </w:rPr>
        <w:tab/>
      </w:r>
      <w:r w:rsidRPr="00957541">
        <w:rPr>
          <w:b/>
          <w:sz w:val="28"/>
          <w:szCs w:val="28"/>
        </w:rPr>
        <w:tab/>
      </w:r>
      <w:bookmarkStart w:id="4" w:name="_Hlk189450204"/>
      <w:proofErr w:type="spellStart"/>
      <w:r w:rsidR="00557188" w:rsidRPr="00957541">
        <w:rPr>
          <w:b/>
          <w:sz w:val="28"/>
          <w:szCs w:val="28"/>
        </w:rPr>
        <w:t>Albertinum</w:t>
      </w:r>
      <w:proofErr w:type="spellEnd"/>
      <w:r w:rsidR="00557188" w:rsidRPr="00957541">
        <w:rPr>
          <w:b/>
          <w:sz w:val="28"/>
          <w:szCs w:val="28"/>
        </w:rPr>
        <w:t>, odborný léčebný ústav, Žamberk</w:t>
      </w:r>
      <w:bookmarkEnd w:id="4"/>
    </w:p>
    <w:p w14:paraId="00000018" w14:textId="77777777" w:rsidR="00D003A5" w:rsidRPr="00957541" w:rsidRDefault="00D003A5">
      <w:pPr>
        <w:jc w:val="both"/>
        <w:rPr>
          <w:b/>
          <w:sz w:val="22"/>
          <w:szCs w:val="22"/>
        </w:rPr>
      </w:pPr>
    </w:p>
    <w:p w14:paraId="00000019" w14:textId="306E4420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Sídlo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="00557188" w:rsidRPr="00957541">
        <w:rPr>
          <w:rFonts w:eastAsia="Calibri"/>
          <w:sz w:val="22"/>
          <w:szCs w:val="22"/>
        </w:rPr>
        <w:t>Za Kopečkem 353, 56401 Žamberk</w:t>
      </w:r>
    </w:p>
    <w:p w14:paraId="0000001A" w14:textId="0E7AE07E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IČO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="00557188" w:rsidRPr="00957541">
        <w:rPr>
          <w:rFonts w:eastAsia="Calibri"/>
          <w:sz w:val="22"/>
          <w:szCs w:val="22"/>
        </w:rPr>
        <w:t>00196096</w:t>
      </w:r>
    </w:p>
    <w:p w14:paraId="0000001C" w14:textId="1292AF8F" w:rsidR="00D003A5" w:rsidRPr="00957541" w:rsidRDefault="005A4545">
      <w:pPr>
        <w:jc w:val="both"/>
        <w:rPr>
          <w:b/>
          <w:sz w:val="22"/>
          <w:szCs w:val="22"/>
        </w:rPr>
      </w:pPr>
      <w:r w:rsidRPr="00957541">
        <w:rPr>
          <w:sz w:val="22"/>
          <w:szCs w:val="22"/>
        </w:rPr>
        <w:t>DIČ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>CZ</w:t>
      </w:r>
      <w:r w:rsidR="00557188" w:rsidRPr="00957541">
        <w:rPr>
          <w:rFonts w:eastAsia="Calibri"/>
          <w:sz w:val="22"/>
          <w:szCs w:val="22"/>
        </w:rPr>
        <w:t>00196096</w:t>
      </w:r>
      <w:r w:rsidRPr="00957541">
        <w:rPr>
          <w:sz w:val="22"/>
          <w:szCs w:val="22"/>
        </w:rPr>
        <w:tab/>
      </w:r>
    </w:p>
    <w:p w14:paraId="0000001D" w14:textId="4572C240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Zastoupen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="00AE2130" w:rsidRPr="00957541">
        <w:rPr>
          <w:rFonts w:eastAsia="Calibri"/>
          <w:sz w:val="22"/>
          <w:szCs w:val="22"/>
        </w:rPr>
        <w:t>Ing. Rudolfem Bulíčkem</w:t>
      </w:r>
      <w:r w:rsidR="0063061C" w:rsidRPr="00957541">
        <w:rPr>
          <w:rFonts w:eastAsia="Calibri"/>
          <w:sz w:val="22"/>
          <w:szCs w:val="22"/>
        </w:rPr>
        <w:t>, ředitelem</w:t>
      </w:r>
    </w:p>
    <w:p w14:paraId="0000001E" w14:textId="73C3C0DC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Kontaktní osoba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="004F69C2" w:rsidRPr="00957541">
        <w:rPr>
          <w:sz w:val="22"/>
          <w:szCs w:val="22"/>
        </w:rPr>
        <w:t>Ing. Vladimír Fabián, vedoucí útvaru HS</w:t>
      </w:r>
    </w:p>
    <w:p w14:paraId="3E82B327" w14:textId="68F1D665" w:rsidR="00AE2130" w:rsidRPr="00957541" w:rsidRDefault="0099220C" w:rsidP="0063061C">
      <w:pPr>
        <w:rPr>
          <w:sz w:val="22"/>
          <w:szCs w:val="22"/>
        </w:rPr>
      </w:pPr>
      <w:r w:rsidRPr="00957541">
        <w:tab/>
      </w:r>
      <w:r w:rsidRPr="00957541">
        <w:tab/>
      </w:r>
      <w:r w:rsidRPr="00957541">
        <w:tab/>
      </w:r>
      <w:r w:rsidRPr="00957541">
        <w:tab/>
      </w:r>
      <w:r w:rsidRPr="00957541">
        <w:rPr>
          <w:sz w:val="22"/>
          <w:szCs w:val="22"/>
        </w:rPr>
        <w:t xml:space="preserve">Tel. </w:t>
      </w:r>
      <w:r w:rsidR="0063061C" w:rsidRPr="00957541">
        <w:rPr>
          <w:sz w:val="22"/>
          <w:szCs w:val="22"/>
        </w:rPr>
        <w:t>+420</w:t>
      </w:r>
      <w:r w:rsidR="004F69C2" w:rsidRPr="00957541">
        <w:rPr>
          <w:sz w:val="22"/>
          <w:szCs w:val="22"/>
        </w:rPr>
        <w:t> 465 677 826,</w:t>
      </w:r>
      <w:r w:rsidR="00AE2130" w:rsidRPr="00957541">
        <w:rPr>
          <w:sz w:val="22"/>
          <w:szCs w:val="22"/>
        </w:rPr>
        <w:t xml:space="preserve"> e-mail: </w:t>
      </w:r>
      <w:r w:rsidR="00791CC9" w:rsidRPr="00957541">
        <w:rPr>
          <w:sz w:val="22"/>
          <w:szCs w:val="22"/>
        </w:rPr>
        <w:t>fabian</w:t>
      </w:r>
      <w:r w:rsidR="004F69C2" w:rsidRPr="00957541">
        <w:rPr>
          <w:sz w:val="22"/>
          <w:szCs w:val="22"/>
        </w:rPr>
        <w:t>@albertinum.cz</w:t>
      </w:r>
    </w:p>
    <w:p w14:paraId="3B4D3AD9" w14:textId="57A3741B" w:rsidR="004F69C2" w:rsidRPr="00957541" w:rsidRDefault="0099220C" w:rsidP="004F69C2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="004F69C2" w:rsidRPr="00957541">
        <w:rPr>
          <w:sz w:val="22"/>
          <w:szCs w:val="22"/>
        </w:rPr>
        <w:tab/>
        <w:t>Martin Pech, technik IT.</w:t>
      </w:r>
    </w:p>
    <w:p w14:paraId="1CD773D2" w14:textId="76049EE9" w:rsidR="004F69C2" w:rsidRPr="00957541" w:rsidRDefault="004F69C2" w:rsidP="004F69C2">
      <w:pPr>
        <w:rPr>
          <w:sz w:val="22"/>
          <w:szCs w:val="22"/>
        </w:rPr>
      </w:pPr>
      <w:r w:rsidRPr="00957541">
        <w:tab/>
      </w:r>
      <w:r w:rsidRPr="00957541">
        <w:tab/>
      </w:r>
      <w:r w:rsidRPr="00957541">
        <w:tab/>
      </w:r>
      <w:r w:rsidRPr="00957541">
        <w:tab/>
      </w:r>
      <w:r w:rsidRPr="00957541">
        <w:rPr>
          <w:sz w:val="22"/>
          <w:szCs w:val="22"/>
        </w:rPr>
        <w:t>Tel. +420 465 677 900, e-mail: pech@albertinum.cz</w:t>
      </w:r>
    </w:p>
    <w:p w14:paraId="39557E96" w14:textId="5136CDD1" w:rsidR="0099220C" w:rsidRPr="00957541" w:rsidRDefault="0099220C" w:rsidP="0063061C">
      <w:pPr>
        <w:rPr>
          <w:sz w:val="22"/>
          <w:szCs w:val="22"/>
        </w:rPr>
      </w:pPr>
    </w:p>
    <w:p w14:paraId="08CDC082" w14:textId="09FFAA7A" w:rsidR="0099220C" w:rsidRPr="00957541" w:rsidRDefault="0099220C">
      <w:pPr>
        <w:rPr>
          <w:sz w:val="22"/>
          <w:szCs w:val="22"/>
        </w:rPr>
      </w:pPr>
    </w:p>
    <w:p w14:paraId="00000020" w14:textId="77777777" w:rsidR="00D003A5" w:rsidRPr="00957541" w:rsidRDefault="00D003A5">
      <w:pPr>
        <w:jc w:val="both"/>
        <w:rPr>
          <w:b/>
          <w:sz w:val="22"/>
          <w:szCs w:val="22"/>
        </w:rPr>
      </w:pPr>
    </w:p>
    <w:p w14:paraId="327EB08D" w14:textId="5CACFAAE" w:rsidR="00026A19" w:rsidRPr="00957541" w:rsidRDefault="00026A19" w:rsidP="00026A19">
      <w:pPr>
        <w:jc w:val="both"/>
        <w:rPr>
          <w:b/>
          <w:sz w:val="28"/>
          <w:szCs w:val="28"/>
        </w:rPr>
      </w:pPr>
      <w:r w:rsidRPr="00957541">
        <w:rPr>
          <w:b/>
          <w:sz w:val="28"/>
          <w:szCs w:val="28"/>
        </w:rPr>
        <w:t>Příkazník</w:t>
      </w:r>
      <w:r w:rsidRPr="00957541">
        <w:rPr>
          <w:b/>
          <w:sz w:val="28"/>
          <w:szCs w:val="28"/>
        </w:rPr>
        <w:tab/>
      </w:r>
      <w:r w:rsidRPr="00957541">
        <w:rPr>
          <w:b/>
          <w:sz w:val="28"/>
          <w:szCs w:val="28"/>
        </w:rPr>
        <w:tab/>
      </w:r>
      <w:r w:rsidRPr="00957541">
        <w:rPr>
          <w:b/>
          <w:sz w:val="28"/>
          <w:szCs w:val="28"/>
        </w:rPr>
        <w:tab/>
      </w:r>
      <w:r w:rsidR="00D556EF" w:rsidRPr="00957541">
        <w:rPr>
          <w:b/>
          <w:sz w:val="28"/>
          <w:szCs w:val="28"/>
        </w:rPr>
        <w:t>PROEBIZ</w:t>
      </w:r>
      <w:r w:rsidRPr="00957541">
        <w:rPr>
          <w:b/>
          <w:sz w:val="28"/>
          <w:szCs w:val="28"/>
        </w:rPr>
        <w:t xml:space="preserve"> s.r.o.</w:t>
      </w:r>
    </w:p>
    <w:p w14:paraId="4147F03B" w14:textId="77777777" w:rsidR="00026A19" w:rsidRPr="00957541" w:rsidRDefault="00026A19" w:rsidP="00026A19">
      <w:pPr>
        <w:jc w:val="both"/>
        <w:rPr>
          <w:b/>
          <w:sz w:val="22"/>
          <w:szCs w:val="22"/>
        </w:rPr>
      </w:pPr>
    </w:p>
    <w:p w14:paraId="7FD7ED8F" w14:textId="0FB93BBF" w:rsidR="00026A19" w:rsidRPr="00957541" w:rsidRDefault="00026A19" w:rsidP="00026A19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Sídlo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 xml:space="preserve">Masarykovo náměstí 52/33, Moravská Ostrava, 702 00 Ostrava </w:t>
      </w:r>
    </w:p>
    <w:p w14:paraId="19C176E5" w14:textId="5035D305" w:rsidR="00026A19" w:rsidRPr="00957541" w:rsidRDefault="00026A19" w:rsidP="00026A19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IČO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>64616398</w:t>
      </w:r>
    </w:p>
    <w:p w14:paraId="2DFAF10E" w14:textId="3BED4F58" w:rsidR="00026A19" w:rsidRPr="00957541" w:rsidRDefault="00026A19" w:rsidP="00026A19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DIČ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>CZ64616398</w:t>
      </w:r>
    </w:p>
    <w:p w14:paraId="0EFE72F7" w14:textId="3194AFBE" w:rsidR="00026A19" w:rsidRPr="00957541" w:rsidRDefault="00026A19" w:rsidP="00026A19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Zápis: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 xml:space="preserve">Zapsaná u Krajského soudu v Ostravě, oddíl </w:t>
      </w:r>
      <w:r w:rsidRPr="00957541">
        <w:rPr>
          <w:bCs/>
          <w:sz w:val="22"/>
          <w:szCs w:val="22"/>
        </w:rPr>
        <w:t>C, vložka 9176</w:t>
      </w:r>
    </w:p>
    <w:p w14:paraId="528D2F24" w14:textId="77777777" w:rsidR="00026A19" w:rsidRPr="00957541" w:rsidRDefault="00026A19" w:rsidP="00026A19">
      <w:pPr>
        <w:jc w:val="both"/>
        <w:rPr>
          <w:sz w:val="22"/>
          <w:szCs w:val="22"/>
        </w:rPr>
      </w:pPr>
    </w:p>
    <w:p w14:paraId="0D5667E0" w14:textId="284633E5" w:rsidR="00026A19" w:rsidRPr="00957541" w:rsidRDefault="00026A19" w:rsidP="00026A19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Zastoupen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>Jiřím Špalkem, jednatelem</w:t>
      </w:r>
    </w:p>
    <w:p w14:paraId="46DBB026" w14:textId="0274340C" w:rsidR="00026A19" w:rsidRPr="00957541" w:rsidRDefault="00026A19" w:rsidP="00026A19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Kontaktní osoba</w:t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 xml:space="preserve">Jana Vítová, +420 728 290 228, </w:t>
      </w:r>
      <w:hyperlink r:id="rId8" w:history="1">
        <w:r w:rsidR="0099220C" w:rsidRPr="00957541">
          <w:rPr>
            <w:rStyle w:val="Hypertextovodkaz"/>
            <w:sz w:val="22"/>
            <w:szCs w:val="22"/>
          </w:rPr>
          <w:t>vitova@proebiz.com</w:t>
        </w:r>
      </w:hyperlink>
    </w:p>
    <w:p w14:paraId="75018F59" w14:textId="3E2E942D" w:rsidR="00026A19" w:rsidRPr="00957541" w:rsidRDefault="00026A19" w:rsidP="00026A19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</w:r>
      <w:r w:rsidRPr="00957541">
        <w:rPr>
          <w:sz w:val="22"/>
          <w:szCs w:val="22"/>
        </w:rPr>
        <w:tab/>
        <w:t xml:space="preserve">Jan Cudlín, +420 725 880 844, </w:t>
      </w:r>
      <w:hyperlink r:id="rId9" w:history="1">
        <w:r w:rsidRPr="00957541">
          <w:rPr>
            <w:rStyle w:val="Hypertextovodkaz"/>
            <w:sz w:val="22"/>
            <w:szCs w:val="22"/>
          </w:rPr>
          <w:t>jan.cudlin@proebiz.com</w:t>
        </w:r>
      </w:hyperlink>
    </w:p>
    <w:p w14:paraId="00000023" w14:textId="77777777" w:rsidR="00D003A5" w:rsidRPr="00957541" w:rsidRDefault="00D003A5">
      <w:pPr>
        <w:jc w:val="both"/>
        <w:rPr>
          <w:b/>
          <w:sz w:val="22"/>
          <w:szCs w:val="22"/>
        </w:rPr>
      </w:pPr>
    </w:p>
    <w:p w14:paraId="00000024" w14:textId="77777777" w:rsidR="00D003A5" w:rsidRPr="00957541" w:rsidRDefault="00D003A5">
      <w:pPr>
        <w:jc w:val="both"/>
        <w:rPr>
          <w:b/>
          <w:sz w:val="22"/>
          <w:szCs w:val="22"/>
        </w:rPr>
      </w:pPr>
    </w:p>
    <w:p w14:paraId="00000025" w14:textId="77777777" w:rsidR="00D003A5" w:rsidRPr="00957541" w:rsidRDefault="00D003A5">
      <w:pPr>
        <w:rPr>
          <w:sz w:val="22"/>
          <w:szCs w:val="22"/>
        </w:rPr>
      </w:pPr>
    </w:p>
    <w:p w14:paraId="00000030" w14:textId="77777777" w:rsidR="00D003A5" w:rsidRPr="00957541" w:rsidRDefault="005A4545">
      <w:pPr>
        <w:rPr>
          <w:sz w:val="22"/>
          <w:szCs w:val="22"/>
        </w:rPr>
      </w:pPr>
      <w:r w:rsidRPr="00957541">
        <w:br w:type="page"/>
      </w:r>
    </w:p>
    <w:p w14:paraId="00000032" w14:textId="77777777" w:rsidR="00D003A5" w:rsidRPr="00957541" w:rsidRDefault="005A4545" w:rsidP="00997B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lastRenderedPageBreak/>
        <w:t>Základní údaje o DNS</w:t>
      </w:r>
    </w:p>
    <w:p w14:paraId="00000033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34" w14:textId="77777777" w:rsidR="00D003A5" w:rsidRPr="00957541" w:rsidRDefault="005A4545" w:rsidP="00997B6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Obecně k DNS</w:t>
      </w:r>
    </w:p>
    <w:p w14:paraId="00000035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DNS bude zaveden podle § 139 zákona tímto zadávacím řízením, ve kterém zadavatel postupuje přiměřeně podle pravidel pro užší řízení ve smyslu zákona.</w:t>
      </w:r>
    </w:p>
    <w:p w14:paraId="00000036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37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bookmarkStart w:id="5" w:name="_heading=h.1fob9te" w:colFirst="0" w:colLast="0"/>
      <w:bookmarkStart w:id="6" w:name="_Hlk138160916"/>
      <w:bookmarkEnd w:id="5"/>
      <w:r w:rsidRPr="00957541">
        <w:rPr>
          <w:color w:val="000000"/>
          <w:sz w:val="22"/>
          <w:szCs w:val="22"/>
        </w:rPr>
        <w:t>DNS je zvláštní postup určený pro zadávání veřejných zakázek, jejichž předmětem je pořízení běžného, obecně dostupného zboží, služeb nebo stavebních prací. Výhodou DNS je skutečnost, že zadavatel může v tomto prostředí zadávat veřejné zakázky opakovaně dodavatelům, kteří jsou</w:t>
      </w:r>
      <w:r w:rsidRPr="00957541">
        <w:rPr>
          <w:sz w:val="22"/>
          <w:szCs w:val="22"/>
        </w:rPr>
        <w:t xml:space="preserve"> do DNS zařazeni</w:t>
      </w:r>
      <w:r w:rsidRPr="00957541">
        <w:rPr>
          <w:color w:val="000000"/>
          <w:sz w:val="22"/>
          <w:szCs w:val="22"/>
        </w:rPr>
        <w:t xml:space="preserve">, přičemž k zařazení dodavatele do DNS dojde na základě žádosti o účast podané buď v řízení při zavedení DNS, anebo podané později kdykoli v průběhu trvání DNS po jeho zavedení (viz § 140 a násl. zákona). </w:t>
      </w:r>
      <w:bookmarkEnd w:id="6"/>
    </w:p>
    <w:p w14:paraId="00000038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39" w14:textId="67A643B2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Žádost o účast může podat kterýkoli dodavatel, který má zájem o dodávání níže stanoveného předmětu plnění (viz čl. 2). </w:t>
      </w:r>
    </w:p>
    <w:p w14:paraId="0000003A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3B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bookmarkStart w:id="7" w:name="_heading=h.3znysh7" w:colFirst="0" w:colLast="0"/>
      <w:bookmarkStart w:id="8" w:name="_Hlk138161189"/>
      <w:bookmarkEnd w:id="7"/>
      <w:r w:rsidRPr="00957541">
        <w:rPr>
          <w:color w:val="000000"/>
          <w:sz w:val="22"/>
          <w:szCs w:val="22"/>
        </w:rPr>
        <w:t>Zařazen do DNS bude ten dodavatel, který splní podmínky dané touto zadávací dokumentací (dále jen “ZD”). Ze zařazení do DNS neplyne pro dodavatele žádný závazek účasti v dílčí veřejné zakázce či jakékoliv smluvní plnění</w:t>
      </w:r>
      <w:bookmarkEnd w:id="8"/>
      <w:r w:rsidRPr="00957541">
        <w:rPr>
          <w:color w:val="000000"/>
          <w:sz w:val="22"/>
          <w:szCs w:val="22"/>
        </w:rPr>
        <w:t>.</w:t>
      </w:r>
    </w:p>
    <w:p w14:paraId="0000003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3D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bookmarkStart w:id="9" w:name="_heading=h.2et92p0" w:colFirst="0" w:colLast="0"/>
      <w:bookmarkEnd w:id="9"/>
      <w:r w:rsidRPr="00957541">
        <w:rPr>
          <w:b/>
          <w:color w:val="000000"/>
          <w:sz w:val="22"/>
          <w:szCs w:val="22"/>
        </w:rPr>
        <w:t>Zadávací dokumentace (ZD)</w:t>
      </w:r>
      <w:bookmarkStart w:id="10" w:name="_1fob9te"/>
      <w:bookmarkEnd w:id="10"/>
    </w:p>
    <w:p w14:paraId="0000003E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bookmarkStart w:id="11" w:name="_heading=h.tyjcwt" w:colFirst="0" w:colLast="0"/>
      <w:bookmarkEnd w:id="11"/>
      <w:r w:rsidRPr="00957541">
        <w:rPr>
          <w:color w:val="000000"/>
          <w:sz w:val="22"/>
          <w:szCs w:val="22"/>
        </w:rPr>
        <w:t xml:space="preserve">Tato ZD stanovuje podmínky pro zavedení DNS, podmínky a požadavky pro zpracování a podání žádostí o účast v DNS, a to včetně podmínek pro fungování a provozování DNS po dobu jeho trvání. Dodavatel je v případě zájmu o podání žádosti o účast povinen tuto ZD pečlivě prostudovat, a pokud neposkytne zadavateli všechny požadované informace a dokumenty nebo pokud jeho žádost o účast nebude odpovídat zadávacím podmínkám, může to mít za následek vyloučení dodavatele z účasti v zadávacím řízení </w:t>
      </w:r>
      <w:bookmarkStart w:id="12" w:name="_Hlk138161250"/>
      <w:r w:rsidRPr="00957541">
        <w:rPr>
          <w:color w:val="000000"/>
          <w:sz w:val="22"/>
          <w:szCs w:val="22"/>
        </w:rPr>
        <w:t>(resp. v již zavedeném DNS odmítnutí zařazení dodavatele do DNS)</w:t>
      </w:r>
      <w:bookmarkEnd w:id="12"/>
      <w:r w:rsidRPr="00957541">
        <w:rPr>
          <w:color w:val="000000"/>
          <w:sz w:val="22"/>
          <w:szCs w:val="22"/>
        </w:rPr>
        <w:t xml:space="preserve">. </w:t>
      </w:r>
    </w:p>
    <w:p w14:paraId="0000003F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40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Informace k elektronické komunikaci</w:t>
      </w:r>
    </w:p>
    <w:p w14:paraId="00000041" w14:textId="05E7FD25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sděluje, že</w:t>
      </w:r>
      <w:r w:rsidRPr="00957541">
        <w:rPr>
          <w:b/>
          <w:color w:val="000000"/>
          <w:sz w:val="22"/>
          <w:szCs w:val="22"/>
        </w:rPr>
        <w:t xml:space="preserve"> </w:t>
      </w:r>
      <w:r w:rsidRPr="00957541">
        <w:rPr>
          <w:color w:val="000000"/>
          <w:sz w:val="22"/>
          <w:szCs w:val="22"/>
        </w:rPr>
        <w:t xml:space="preserve">komunikace mezi zadavatelem a dodavatelem bude v souladu s § 211 odst. 3 zákona probíhat elektronickými prostředky, a to výhradně prostřednictvím elektronického systému PROEBIZ JOSEPHINE (dále jen „JOSEPHINE“) na internetové adrese </w:t>
      </w:r>
      <w:hyperlink r:id="rId10">
        <w:r w:rsidRPr="00957541">
          <w:rPr>
            <w:color w:val="0000FF"/>
            <w:sz w:val="22"/>
            <w:szCs w:val="22"/>
            <w:u w:val="single"/>
          </w:rPr>
          <w:t>josephine.proebiz.com</w:t>
        </w:r>
      </w:hyperlink>
      <w:r w:rsidRPr="00957541">
        <w:rPr>
          <w:color w:val="000000"/>
          <w:sz w:val="22"/>
          <w:szCs w:val="22"/>
        </w:rPr>
        <w:t xml:space="preserve">. Veškeré informace k elektronické komunikaci jsou uvedeny v Příloze č. </w:t>
      </w:r>
      <w:r w:rsidR="00CD4DC7" w:rsidRPr="00957541">
        <w:rPr>
          <w:color w:val="000000"/>
          <w:sz w:val="22"/>
          <w:szCs w:val="22"/>
        </w:rPr>
        <w:t>3</w:t>
      </w:r>
      <w:r w:rsidRPr="00957541">
        <w:rPr>
          <w:color w:val="000000"/>
          <w:sz w:val="22"/>
          <w:szCs w:val="22"/>
        </w:rPr>
        <w:t xml:space="preserve"> Požadavky na elektronickou komunikaci. </w:t>
      </w:r>
    </w:p>
    <w:p w14:paraId="00000042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43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Doba trvání DNS</w:t>
      </w:r>
    </w:p>
    <w:p w14:paraId="00000044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stanovuje dobu trvání DNS </w:t>
      </w:r>
      <w:r w:rsidRPr="00957541">
        <w:rPr>
          <w:b/>
          <w:color w:val="000000"/>
          <w:sz w:val="22"/>
          <w:szCs w:val="22"/>
        </w:rPr>
        <w:t>na dobu neurčitou,</w:t>
      </w:r>
      <w:r w:rsidRPr="00957541">
        <w:rPr>
          <w:color w:val="000000"/>
          <w:sz w:val="22"/>
          <w:szCs w:val="22"/>
        </w:rPr>
        <w:t xml:space="preserve"> a to ode dne jeho zavedení. Zadavatel je oprávněn rozhodnout o jeho předčasném ukončení. Pokud zadavatel rozhodne o jeho dřívějším ukončení, bude o takové změně informovat v souladu s příslušným ustanovením zákona. </w:t>
      </w:r>
    </w:p>
    <w:p w14:paraId="00000045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46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Změna nebo doplnění ZD</w:t>
      </w:r>
    </w:p>
    <w:p w14:paraId="00000047" w14:textId="77777777" w:rsidR="00D003A5" w:rsidRPr="00957541" w:rsidRDefault="005A4545">
      <w:pP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je oprávněn v průběhu trvání DNS změnit nebo doplnit zadávací podmínky obsažené v ZD, a to v souladu a způsobem stanoveným v § 139a zákona. Změnu doby trvání DNS, ukončení DNS, nebo změnu nebo doplnění ZD činí zadavatel oznámením o změně uveřejněným způsobem podle § 212. </w:t>
      </w:r>
    </w:p>
    <w:p w14:paraId="00000048" w14:textId="77777777" w:rsidR="00D003A5" w:rsidRPr="00957541" w:rsidRDefault="00D003A5">
      <w:pPr>
        <w:jc w:val="both"/>
        <w:rPr>
          <w:color w:val="000000"/>
          <w:sz w:val="22"/>
          <w:szCs w:val="22"/>
        </w:rPr>
      </w:pPr>
    </w:p>
    <w:p w14:paraId="00000049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Rozdělení do kategorií</w:t>
      </w:r>
    </w:p>
    <w:p w14:paraId="0000004A" w14:textId="5F5C9838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v souladu s § 138 odst. 1 zákona sděluje, že </w:t>
      </w:r>
      <w:r w:rsidR="00AE2130" w:rsidRPr="00957541">
        <w:rPr>
          <w:b/>
          <w:color w:val="000000"/>
          <w:sz w:val="22"/>
          <w:szCs w:val="22"/>
        </w:rPr>
        <w:t xml:space="preserve">DNS </w:t>
      </w:r>
      <w:r w:rsidR="00D510DF" w:rsidRPr="00957541">
        <w:rPr>
          <w:b/>
          <w:color w:val="000000"/>
          <w:sz w:val="22"/>
          <w:szCs w:val="22"/>
        </w:rPr>
        <w:t>není</w:t>
      </w:r>
      <w:r w:rsidRPr="00957541">
        <w:rPr>
          <w:b/>
          <w:color w:val="000000"/>
          <w:sz w:val="22"/>
          <w:szCs w:val="22"/>
        </w:rPr>
        <w:t xml:space="preserve"> rozdělen</w:t>
      </w:r>
      <w:r w:rsidRPr="00957541">
        <w:rPr>
          <w:b/>
          <w:color w:val="000000"/>
          <w:sz w:val="22"/>
        </w:rPr>
        <w:t xml:space="preserve"> do kategorií</w:t>
      </w:r>
      <w:r w:rsidR="00D510DF" w:rsidRPr="00957541">
        <w:rPr>
          <w:b/>
          <w:color w:val="000000"/>
          <w:sz w:val="22"/>
        </w:rPr>
        <w:t>, tzn., že v rámci výzev k podání nabídky v dílčí veřejné zakázce budou oslovováni všichni dodavatelé zařazení do DNS ve vztahu ke všemu poptávanému sortimentu</w:t>
      </w:r>
      <w:r w:rsidR="0011433C" w:rsidRPr="00957541">
        <w:rPr>
          <w:b/>
          <w:color w:val="000000"/>
          <w:sz w:val="22"/>
        </w:rPr>
        <w:t xml:space="preserve"> či jeho druhu</w:t>
      </w:r>
      <w:r w:rsidRPr="00957541">
        <w:rPr>
          <w:b/>
          <w:color w:val="000000"/>
          <w:sz w:val="22"/>
        </w:rPr>
        <w:t>.</w:t>
      </w:r>
      <w:r w:rsidRPr="00957541">
        <w:rPr>
          <w:color w:val="000000"/>
          <w:sz w:val="22"/>
          <w:szCs w:val="22"/>
        </w:rPr>
        <w:t xml:space="preserve"> </w:t>
      </w:r>
    </w:p>
    <w:p w14:paraId="0000004B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4C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Předpokládaná hodnota veřejných zakázek zadávaných v DNS</w:t>
      </w:r>
    </w:p>
    <w:p w14:paraId="0000004D" w14:textId="3FBDDE9B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 xml:space="preserve">Předpokládaná hodnota veřejných zakázek (dále jen „PH“) zadávaných v DNS stanovená v souladu s ustanovením § 139, resp. §§ 19 a 20 zákona, činí </w:t>
      </w:r>
      <w:proofErr w:type="gramStart"/>
      <w:r w:rsidR="0007268F" w:rsidRPr="00957541">
        <w:rPr>
          <w:b/>
          <w:sz w:val="22"/>
          <w:szCs w:val="22"/>
        </w:rPr>
        <w:t>6</w:t>
      </w:r>
      <w:r w:rsidRPr="00957541">
        <w:rPr>
          <w:b/>
          <w:sz w:val="22"/>
          <w:szCs w:val="22"/>
        </w:rPr>
        <w:t>.000.000,-</w:t>
      </w:r>
      <w:proofErr w:type="gramEnd"/>
      <w:r w:rsidRPr="00957541">
        <w:rPr>
          <w:b/>
          <w:sz w:val="22"/>
          <w:szCs w:val="22"/>
        </w:rPr>
        <w:t xml:space="preserve"> Kč bez DPH</w:t>
      </w:r>
      <w:r w:rsidRPr="00957541">
        <w:rPr>
          <w:sz w:val="22"/>
          <w:szCs w:val="22"/>
        </w:rPr>
        <w:t xml:space="preserve"> (stanoveno za dobu 48 měsíců). </w:t>
      </w:r>
    </w:p>
    <w:p w14:paraId="0000004E" w14:textId="77777777" w:rsidR="00D003A5" w:rsidRPr="00957541" w:rsidRDefault="00D003A5">
      <w:pPr>
        <w:jc w:val="both"/>
        <w:rPr>
          <w:sz w:val="22"/>
          <w:szCs w:val="22"/>
        </w:rPr>
      </w:pPr>
    </w:p>
    <w:p w14:paraId="0000004F" w14:textId="77777777" w:rsidR="00D003A5" w:rsidRPr="00957541" w:rsidRDefault="00D003A5">
      <w:pPr>
        <w:jc w:val="both"/>
        <w:rPr>
          <w:sz w:val="22"/>
          <w:szCs w:val="22"/>
        </w:rPr>
      </w:pPr>
    </w:p>
    <w:p w14:paraId="00000050" w14:textId="2B6B52DA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bookmarkStart w:id="13" w:name="_heading=h.3dy6vkm" w:colFirst="0" w:colLast="0"/>
      <w:bookmarkStart w:id="14" w:name="_Ref138058348"/>
      <w:bookmarkEnd w:id="13"/>
      <w:r w:rsidRPr="00957541">
        <w:rPr>
          <w:b/>
          <w:color w:val="000000"/>
          <w:sz w:val="28"/>
          <w:szCs w:val="28"/>
        </w:rPr>
        <w:t xml:space="preserve">Předmět veřejných zakázek </w:t>
      </w:r>
      <w:bookmarkEnd w:id="14"/>
    </w:p>
    <w:p w14:paraId="00000051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52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Předmět zakázek a forma jejich zadání</w:t>
      </w:r>
    </w:p>
    <w:p w14:paraId="00000053" w14:textId="2FE7254C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Předmětem veřejných zakázek zadávaných v DNS budou </w:t>
      </w:r>
      <w:r w:rsidRPr="00957541">
        <w:rPr>
          <w:b/>
          <w:color w:val="000000"/>
          <w:sz w:val="22"/>
          <w:szCs w:val="22"/>
        </w:rPr>
        <w:t>dodávky</w:t>
      </w:r>
      <w:r w:rsidR="00AE2130" w:rsidRPr="00957541">
        <w:rPr>
          <w:b/>
          <w:color w:val="000000"/>
          <w:sz w:val="22"/>
          <w:szCs w:val="22"/>
        </w:rPr>
        <w:t xml:space="preserve"> a servis </w:t>
      </w:r>
      <w:r w:rsidR="00A733C8" w:rsidRPr="00957541">
        <w:rPr>
          <w:b/>
          <w:color w:val="000000"/>
          <w:sz w:val="22"/>
          <w:szCs w:val="22"/>
        </w:rPr>
        <w:t>výpočetní, telekomunikační a kancelářské techniky včetně souvisejícího spotřebního materiálu</w:t>
      </w:r>
      <w:r w:rsidR="00A733C8" w:rsidRPr="00957541">
        <w:rPr>
          <w:color w:val="000000"/>
          <w:sz w:val="22"/>
          <w:szCs w:val="22"/>
        </w:rPr>
        <w:t xml:space="preserve">, resp. dodávky a servis </w:t>
      </w:r>
      <w:r w:rsidRPr="00957541">
        <w:rPr>
          <w:color w:val="000000"/>
          <w:sz w:val="22"/>
          <w:szCs w:val="22"/>
        </w:rPr>
        <w:t>níže uvedeného sortimentu v rozsahu dle bodu 2.2 zadávací dokumentace.</w:t>
      </w:r>
    </w:p>
    <w:p w14:paraId="00000054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55" w14:textId="04518592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Způsob zadání jednotlivých dílčích VZ je upraven v článku 10. této ZD.</w:t>
      </w:r>
    </w:p>
    <w:p w14:paraId="00000056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57" w14:textId="05AE8DCD" w:rsidR="00D003A5" w:rsidRPr="00957541" w:rsidRDefault="00D510DF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bookmarkStart w:id="15" w:name="_heading=h.1t3h5sf" w:colFirst="0" w:colLast="0"/>
      <w:bookmarkStart w:id="16" w:name="_Ref138059409"/>
      <w:bookmarkEnd w:id="15"/>
      <w:r w:rsidRPr="00957541">
        <w:rPr>
          <w:b/>
          <w:color w:val="000000"/>
          <w:sz w:val="22"/>
          <w:szCs w:val="22"/>
        </w:rPr>
        <w:t xml:space="preserve">Sortiment </w:t>
      </w:r>
      <w:r w:rsidR="005A4545" w:rsidRPr="00957541">
        <w:rPr>
          <w:b/>
          <w:color w:val="000000"/>
          <w:sz w:val="22"/>
          <w:szCs w:val="22"/>
        </w:rPr>
        <w:t>a elektronický katalog</w:t>
      </w:r>
      <w:bookmarkEnd w:id="16"/>
    </w:p>
    <w:p w14:paraId="487EF9FC" w14:textId="356C4AAB" w:rsidR="0026649A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vymezuje předmět budoucích veřejných zakázek </w:t>
      </w:r>
      <w:r w:rsidR="0011433C" w:rsidRPr="00957541">
        <w:rPr>
          <w:color w:val="000000"/>
          <w:sz w:val="22"/>
          <w:szCs w:val="22"/>
        </w:rPr>
        <w:t>níže uvedeným sortimentem, resp.</w:t>
      </w:r>
      <w:r w:rsidR="00A733C8" w:rsidRPr="00957541">
        <w:rPr>
          <w:color w:val="000000"/>
          <w:sz w:val="22"/>
          <w:szCs w:val="22"/>
        </w:rPr>
        <w:t xml:space="preserve"> druhem dodávek a služeb</w:t>
      </w:r>
      <w:r w:rsidR="0011433C" w:rsidRPr="00957541">
        <w:rPr>
          <w:color w:val="000000"/>
          <w:sz w:val="22"/>
          <w:szCs w:val="22"/>
        </w:rPr>
        <w:t xml:space="preserve"> </w:t>
      </w:r>
      <w:r w:rsidR="00A733C8" w:rsidRPr="00957541">
        <w:rPr>
          <w:color w:val="000000"/>
          <w:sz w:val="22"/>
          <w:szCs w:val="22"/>
        </w:rPr>
        <w:t>klasifikovaných dle Společného slovníku pro veřejné zakázky (dále jen “CPV”) níže uvedenými CPV kódy, příp. CPV kódy podřízenými k uvedeným CPV kódům</w:t>
      </w:r>
      <w:r w:rsidR="0026649A" w:rsidRPr="00957541">
        <w:rPr>
          <w:color w:val="000000"/>
          <w:sz w:val="22"/>
          <w:szCs w:val="22"/>
        </w:rPr>
        <w:t>.</w:t>
      </w:r>
    </w:p>
    <w:p w14:paraId="3DB1D11D" w14:textId="77777777" w:rsidR="0026649A" w:rsidRPr="00957541" w:rsidRDefault="002664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999999"/>
          <w:sz w:val="22"/>
          <w:szCs w:val="22"/>
          <w:shd w:val="clear" w:color="auto" w:fill="FFFFFF"/>
        </w:rPr>
      </w:pPr>
    </w:p>
    <w:tbl>
      <w:tblPr>
        <w:tblW w:w="120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9"/>
        <w:gridCol w:w="4076"/>
      </w:tblGrid>
      <w:tr w:rsidR="00FE2DED" w:rsidRPr="00957541" w14:paraId="2D981785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591B6F7D" w14:textId="77777777" w:rsidR="00FE2DED" w:rsidRPr="00957541" w:rsidRDefault="00FE2DED">
            <w:pPr>
              <w:rPr>
                <w:b/>
                <w:sz w:val="22"/>
                <w:szCs w:val="22"/>
              </w:rPr>
            </w:pPr>
            <w:r w:rsidRPr="00957541">
              <w:rPr>
                <w:b/>
                <w:sz w:val="22"/>
                <w:szCs w:val="22"/>
              </w:rPr>
              <w:t xml:space="preserve">Popis kódu 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0C90E46E" w14:textId="77777777" w:rsidR="00FE2DED" w:rsidRPr="00957541" w:rsidRDefault="00FE2DED">
            <w:pPr>
              <w:rPr>
                <w:b/>
                <w:sz w:val="22"/>
                <w:szCs w:val="22"/>
              </w:rPr>
            </w:pPr>
            <w:r w:rsidRPr="00957541">
              <w:rPr>
                <w:b/>
                <w:sz w:val="22"/>
                <w:szCs w:val="22"/>
              </w:rPr>
              <w:t>kód CPV</w:t>
            </w:r>
          </w:p>
        </w:tc>
      </w:tr>
      <w:tr w:rsidR="00FE2DED" w:rsidRPr="00957541" w14:paraId="0608C322" w14:textId="77777777" w:rsidTr="00370B85">
        <w:trPr>
          <w:trHeight w:val="676"/>
        </w:trPr>
        <w:tc>
          <w:tcPr>
            <w:tcW w:w="7939" w:type="dxa"/>
            <w:shd w:val="clear" w:color="auto" w:fill="auto"/>
            <w:vAlign w:val="bottom"/>
            <w:hideMark/>
          </w:tcPr>
          <w:p w14:paraId="3ECB0EB3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Kancelářské a počítací stroje, zařízení a potřeby mimo nábytek a balíky programů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0EFFCA83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30000000-9</w:t>
            </w:r>
          </w:p>
        </w:tc>
      </w:tr>
      <w:tr w:rsidR="00FE2DED" w:rsidRPr="00957541" w14:paraId="055F8795" w14:textId="77777777" w:rsidTr="00370B85">
        <w:trPr>
          <w:trHeight w:val="451"/>
        </w:trPr>
        <w:tc>
          <w:tcPr>
            <w:tcW w:w="7939" w:type="dxa"/>
            <w:shd w:val="clear" w:color="auto" w:fill="auto"/>
            <w:vAlign w:val="bottom"/>
            <w:hideMark/>
          </w:tcPr>
          <w:p w14:paraId="1932A407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 xml:space="preserve">Zařízení pro </w:t>
            </w:r>
            <w:proofErr w:type="spellStart"/>
            <w:r w:rsidRPr="00957541">
              <w:rPr>
                <w:sz w:val="22"/>
                <w:szCs w:val="22"/>
              </w:rPr>
              <w:t>fotokopírování</w:t>
            </w:r>
            <w:proofErr w:type="spellEnd"/>
            <w:r w:rsidRPr="00957541">
              <w:rPr>
                <w:sz w:val="22"/>
                <w:szCs w:val="22"/>
              </w:rPr>
              <w:t xml:space="preserve"> a ofsetové tiskařské zařízení 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46CB6E9E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 xml:space="preserve">30120000-6 </w:t>
            </w:r>
          </w:p>
        </w:tc>
      </w:tr>
      <w:tr w:rsidR="00FE2DED" w:rsidRPr="00957541" w14:paraId="674C91C5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3CE10CFC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Kancelářské stroje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20BBFFAF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30123000-7</w:t>
            </w:r>
          </w:p>
        </w:tc>
      </w:tr>
      <w:tr w:rsidR="00FE2DED" w:rsidRPr="00957541" w14:paraId="4DC86884" w14:textId="77777777" w:rsidTr="00370B85">
        <w:trPr>
          <w:trHeight w:val="451"/>
        </w:trPr>
        <w:tc>
          <w:tcPr>
            <w:tcW w:w="7939" w:type="dxa"/>
            <w:shd w:val="clear" w:color="auto" w:fill="auto"/>
            <w:vAlign w:val="bottom"/>
            <w:hideMark/>
          </w:tcPr>
          <w:p w14:paraId="7F81316B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Části a příslušenství kancelářských strojů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1A51C392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 xml:space="preserve">30124000-4 </w:t>
            </w:r>
          </w:p>
        </w:tc>
      </w:tr>
      <w:tr w:rsidR="00FE2DED" w:rsidRPr="00957541" w14:paraId="38F5ED12" w14:textId="77777777" w:rsidTr="00370B85">
        <w:trPr>
          <w:trHeight w:val="451"/>
        </w:trPr>
        <w:tc>
          <w:tcPr>
            <w:tcW w:w="7939" w:type="dxa"/>
            <w:shd w:val="clear" w:color="auto" w:fill="auto"/>
            <w:vAlign w:val="bottom"/>
            <w:hideMark/>
          </w:tcPr>
          <w:p w14:paraId="1C5E7DCD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 xml:space="preserve">Části a příslušenství </w:t>
            </w:r>
            <w:proofErr w:type="spellStart"/>
            <w:r w:rsidRPr="00957541">
              <w:rPr>
                <w:sz w:val="22"/>
                <w:szCs w:val="22"/>
              </w:rPr>
              <w:t>fotokopírovacích</w:t>
            </w:r>
            <w:proofErr w:type="spellEnd"/>
            <w:r w:rsidRPr="00957541">
              <w:rPr>
                <w:sz w:val="22"/>
                <w:szCs w:val="22"/>
              </w:rPr>
              <w:t xml:space="preserve"> strojů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700CDFE3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30125000-1</w:t>
            </w:r>
          </w:p>
        </w:tc>
      </w:tr>
      <w:tr w:rsidR="00FE2DED" w:rsidRPr="00957541" w14:paraId="6C16C1F5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4D948AB4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Počítací a účtovací stroje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5699F9F3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30140000-2</w:t>
            </w:r>
          </w:p>
        </w:tc>
      </w:tr>
      <w:tr w:rsidR="00FE2DED" w:rsidRPr="00957541" w14:paraId="3425411D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401BB64F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Inkoustové náplně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022DDA88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30192113-6</w:t>
            </w:r>
          </w:p>
        </w:tc>
      </w:tr>
      <w:tr w:rsidR="00FE2DED" w:rsidRPr="00957541" w14:paraId="040C86B4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143FC7BD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 xml:space="preserve">Počítače 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6DDE4BBD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30200000-1</w:t>
            </w:r>
          </w:p>
        </w:tc>
      </w:tr>
      <w:tr w:rsidR="00FE2DED" w:rsidRPr="00957541" w14:paraId="42A9E2A3" w14:textId="77777777" w:rsidTr="00370B85">
        <w:trPr>
          <w:trHeight w:val="451"/>
        </w:trPr>
        <w:tc>
          <w:tcPr>
            <w:tcW w:w="7939" w:type="dxa"/>
            <w:shd w:val="clear" w:color="auto" w:fill="auto"/>
            <w:vAlign w:val="bottom"/>
            <w:hideMark/>
          </w:tcPr>
          <w:p w14:paraId="6F985060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Stroje na zpracování dat (technické vybavení)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41505A6D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30210000-4</w:t>
            </w:r>
          </w:p>
        </w:tc>
      </w:tr>
      <w:tr w:rsidR="00FE2DED" w:rsidRPr="00957541" w14:paraId="1FB32609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0A68554B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Zařízení související s počítači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5F9CDC0F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30230000-0</w:t>
            </w:r>
          </w:p>
        </w:tc>
      </w:tr>
      <w:tr w:rsidR="00FE2DED" w:rsidRPr="00957541" w14:paraId="46110EA8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36C6E10A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Média pro ukládání dat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06B41833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30234000-8</w:t>
            </w:r>
          </w:p>
        </w:tc>
      </w:tr>
      <w:tr w:rsidR="00FE2DED" w:rsidRPr="00957541" w14:paraId="0A78AFF9" w14:textId="77777777" w:rsidTr="00370B85">
        <w:trPr>
          <w:trHeight w:val="676"/>
        </w:trPr>
        <w:tc>
          <w:tcPr>
            <w:tcW w:w="7939" w:type="dxa"/>
            <w:shd w:val="clear" w:color="auto" w:fill="auto"/>
            <w:vAlign w:val="bottom"/>
            <w:hideMark/>
          </w:tcPr>
          <w:p w14:paraId="176C0A5E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Televizní a rozhlasové přijímače, zařízení pro nahrávání   zvuku nebo videa nebo duplikační přístroje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26D668A1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32300000-6</w:t>
            </w:r>
          </w:p>
        </w:tc>
      </w:tr>
      <w:tr w:rsidR="00FE2DED" w:rsidRPr="00957541" w14:paraId="558DE590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5303A1DF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Sítě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4D65CD9D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32400000-7</w:t>
            </w:r>
          </w:p>
        </w:tc>
      </w:tr>
      <w:tr w:rsidR="00FE2DED" w:rsidRPr="00957541" w14:paraId="6A4A5C9B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3FACA3DF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Telekomunikační přístroje na přenos dat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5D1784B1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32500000-8</w:t>
            </w:r>
          </w:p>
        </w:tc>
      </w:tr>
      <w:tr w:rsidR="00FE2DED" w:rsidRPr="00957541" w14:paraId="79B86736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41CF8C23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 xml:space="preserve">Fotografické vybavení 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523FEEC9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 xml:space="preserve">38650000-6 </w:t>
            </w:r>
          </w:p>
        </w:tc>
      </w:tr>
      <w:tr w:rsidR="00FE2DED" w:rsidRPr="00957541" w14:paraId="2C4F5137" w14:textId="77777777" w:rsidTr="00370B85">
        <w:trPr>
          <w:trHeight w:val="225"/>
        </w:trPr>
        <w:tc>
          <w:tcPr>
            <w:tcW w:w="7939" w:type="dxa"/>
            <w:shd w:val="clear" w:color="auto" w:fill="auto"/>
            <w:vAlign w:val="bottom"/>
            <w:hideMark/>
          </w:tcPr>
          <w:p w14:paraId="325C8CC9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Servery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2391D2C3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48820000-2</w:t>
            </w:r>
          </w:p>
        </w:tc>
      </w:tr>
      <w:tr w:rsidR="00FE2DED" w:rsidRPr="00957541" w14:paraId="46F00BFA" w14:textId="77777777" w:rsidTr="00370B85">
        <w:trPr>
          <w:trHeight w:val="902"/>
        </w:trPr>
        <w:tc>
          <w:tcPr>
            <w:tcW w:w="7939" w:type="dxa"/>
            <w:shd w:val="clear" w:color="auto" w:fill="auto"/>
            <w:vAlign w:val="bottom"/>
            <w:hideMark/>
          </w:tcPr>
          <w:p w14:paraId="79EB84AB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Opravy a údržba osobních počítačů, kancelářského, telekomunikačního a audiovizuálního zařízení a související služby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14:paraId="5B4D7E38" w14:textId="77777777" w:rsidR="00FE2DED" w:rsidRPr="00957541" w:rsidRDefault="00FE2DED">
            <w:pPr>
              <w:rPr>
                <w:sz w:val="22"/>
                <w:szCs w:val="22"/>
              </w:rPr>
            </w:pPr>
            <w:r w:rsidRPr="00957541">
              <w:rPr>
                <w:sz w:val="22"/>
                <w:szCs w:val="22"/>
              </w:rPr>
              <w:t>50300000-8</w:t>
            </w:r>
          </w:p>
        </w:tc>
      </w:tr>
    </w:tbl>
    <w:p w14:paraId="12B2187F" w14:textId="0BF3D887" w:rsidR="0026649A" w:rsidRPr="00957541" w:rsidRDefault="002664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4C66C71" w14:textId="77777777" w:rsidR="00A733C8" w:rsidRPr="00957541" w:rsidRDefault="00A733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7D8F5A3F" w14:textId="5E8ABFFB" w:rsidR="0026649A" w:rsidRPr="00957541" w:rsidRDefault="002664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uvádí, že přesná specifikace předmětu plnění v dílčích zakázkách DNS bude uvedena vždy ve Výzvě k podání nabídek dle § 141 zákona. </w:t>
      </w:r>
    </w:p>
    <w:p w14:paraId="0000008A" w14:textId="77777777" w:rsidR="00D003A5" w:rsidRPr="00957541" w:rsidRDefault="00D003A5">
      <w:pPr>
        <w:spacing w:before="120"/>
        <w:rPr>
          <w:sz w:val="22"/>
          <w:szCs w:val="22"/>
        </w:rPr>
      </w:pPr>
    </w:p>
    <w:p w14:paraId="0000008B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Informace k elektronickému katalogu po zavedení DNS</w:t>
      </w:r>
    </w:p>
    <w:p w14:paraId="0000008C" w14:textId="336CC759" w:rsidR="00D003A5" w:rsidRPr="00957541" w:rsidRDefault="009D368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</w:t>
      </w:r>
      <w:r w:rsidR="005A4545" w:rsidRPr="00957541">
        <w:rPr>
          <w:color w:val="000000"/>
          <w:sz w:val="22"/>
          <w:szCs w:val="22"/>
        </w:rPr>
        <w:t xml:space="preserve">adavatel si vyhrazuje právo rozšířit položkovou strukturu </w:t>
      </w:r>
      <w:r w:rsidRPr="00957541">
        <w:rPr>
          <w:color w:val="000000"/>
          <w:sz w:val="22"/>
          <w:szCs w:val="22"/>
        </w:rPr>
        <w:t xml:space="preserve">v </w:t>
      </w:r>
      <w:r w:rsidR="005A4545" w:rsidRPr="00957541">
        <w:rPr>
          <w:color w:val="000000"/>
          <w:sz w:val="22"/>
          <w:szCs w:val="22"/>
        </w:rPr>
        <w:t xml:space="preserve">jednotlivých </w:t>
      </w:r>
      <w:r w:rsidRPr="00957541">
        <w:rPr>
          <w:color w:val="000000"/>
          <w:sz w:val="22"/>
          <w:szCs w:val="22"/>
        </w:rPr>
        <w:t>druzích sortimentu</w:t>
      </w:r>
      <w:r w:rsidR="005A4545" w:rsidRPr="00957541">
        <w:rPr>
          <w:color w:val="000000"/>
          <w:sz w:val="22"/>
          <w:szCs w:val="22"/>
        </w:rPr>
        <w:t>, a to kdykoliv v průběhu zavedeného DNS</w:t>
      </w:r>
      <w:r w:rsidRPr="00957541">
        <w:rPr>
          <w:color w:val="000000"/>
          <w:sz w:val="22"/>
          <w:szCs w:val="22"/>
        </w:rPr>
        <w:t>, nebo příp. zařadit i další druh sortimentu</w:t>
      </w:r>
      <w:r w:rsidR="005A4545" w:rsidRPr="00957541">
        <w:rPr>
          <w:color w:val="000000"/>
          <w:sz w:val="22"/>
          <w:szCs w:val="22"/>
        </w:rPr>
        <w:t>. Zadavatel sděluje, že v případě rozšíření struktury elektronického katalogu, bude postupovat v souladu s ustanoveními § 139a zákona.</w:t>
      </w:r>
    </w:p>
    <w:p w14:paraId="0000008E" w14:textId="77777777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lastRenderedPageBreak/>
        <w:t>Místo plnění</w:t>
      </w:r>
    </w:p>
    <w:p w14:paraId="0000008F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90" w14:textId="3F0C1938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 xml:space="preserve">Místem plnění veřejných zakázek zadávaných v rámci DNS bude </w:t>
      </w:r>
      <w:proofErr w:type="spellStart"/>
      <w:r w:rsidR="00A733C8" w:rsidRPr="00957541">
        <w:rPr>
          <w:sz w:val="22"/>
          <w:szCs w:val="22"/>
        </w:rPr>
        <w:t>Albertinum</w:t>
      </w:r>
      <w:proofErr w:type="spellEnd"/>
      <w:r w:rsidR="00A733C8" w:rsidRPr="00957541">
        <w:rPr>
          <w:sz w:val="22"/>
          <w:szCs w:val="22"/>
        </w:rPr>
        <w:t>, odborný léčebný ústav, Žamberk</w:t>
      </w:r>
      <w:r w:rsidR="00157C93" w:rsidRPr="00957541">
        <w:rPr>
          <w:sz w:val="22"/>
          <w:szCs w:val="22"/>
        </w:rPr>
        <w:t>, Za Kopečkem 353, 564 01 Žamberk</w:t>
      </w:r>
      <w:r w:rsidRPr="00957541">
        <w:rPr>
          <w:sz w:val="22"/>
          <w:szCs w:val="22"/>
        </w:rPr>
        <w:t xml:space="preserve">. Místo plnění bude blíže specifikováno ve výzvě k podání nabídek dle § 141 zákona. </w:t>
      </w:r>
    </w:p>
    <w:p w14:paraId="00000091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93" w14:textId="77777777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t>Kvalifikace</w:t>
      </w:r>
    </w:p>
    <w:p w14:paraId="00000094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14:paraId="00000095" w14:textId="518E9892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Kvalifikovaným pro zařazení do </w:t>
      </w:r>
      <w:proofErr w:type="gramStart"/>
      <w:r w:rsidRPr="00957541">
        <w:rPr>
          <w:color w:val="000000"/>
          <w:sz w:val="22"/>
          <w:szCs w:val="22"/>
        </w:rPr>
        <w:t>DNS  a</w:t>
      </w:r>
      <w:proofErr w:type="gramEnd"/>
      <w:r w:rsidRPr="00957541">
        <w:rPr>
          <w:color w:val="000000"/>
          <w:sz w:val="22"/>
          <w:szCs w:val="22"/>
        </w:rPr>
        <w:t xml:space="preserve"> plnění veřejných zakázek zadávaných v DNS je dodavatel, který prokáže:</w:t>
      </w:r>
    </w:p>
    <w:p w14:paraId="00000096" w14:textId="77777777" w:rsidR="00D003A5" w:rsidRPr="00957541" w:rsidRDefault="005A4545" w:rsidP="007F793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základní způsobilost dle § 74 zákona (viz článek 4.1 ZD),</w:t>
      </w:r>
    </w:p>
    <w:p w14:paraId="00000097" w14:textId="667FE936" w:rsidR="00D003A5" w:rsidRPr="00957541" w:rsidRDefault="005A4545" w:rsidP="007F793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profesní způsobilost dle § 77 zákona (viz článek 4.2 ZD)</w:t>
      </w:r>
      <w:r w:rsidR="009D3681" w:rsidRPr="00957541">
        <w:rPr>
          <w:color w:val="000000"/>
          <w:sz w:val="22"/>
          <w:szCs w:val="22"/>
        </w:rPr>
        <w:t>.</w:t>
      </w:r>
    </w:p>
    <w:p w14:paraId="00000098" w14:textId="44AE83DF" w:rsidR="00D003A5" w:rsidRPr="00957541" w:rsidRDefault="005A4545" w:rsidP="007F793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technickou kvalifikaci dle § 79 zákona (viz článek 4.3 ZD).</w:t>
      </w:r>
    </w:p>
    <w:p w14:paraId="00000099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09A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Základní způsobilost dle § 74 zákona</w:t>
      </w:r>
    </w:p>
    <w:p w14:paraId="0000009B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požaduje, aby dodavatel splňoval základní způsobilost dle § 74 odst. 1 zákona. </w:t>
      </w:r>
    </w:p>
    <w:p w14:paraId="0000009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9D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Způsobilým je dodavatel, který: </w:t>
      </w:r>
    </w:p>
    <w:p w14:paraId="0000009E" w14:textId="77777777" w:rsidR="00D003A5" w:rsidRPr="00957541" w:rsidRDefault="005A4545" w:rsidP="007F79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nebyl v zemi svého sídla v posledních 5 letech před zahájením zadávacího řízení pravomocně odsouzen pro trestný čin uvedený v příloze č. 3 zákona, nebo obdobný trestný čin podle právního řádu země sídla dodavatele; k zahlazeným odsouzením se nepřihlíží, </w:t>
      </w:r>
    </w:p>
    <w:p w14:paraId="0000009F" w14:textId="77777777" w:rsidR="00D003A5" w:rsidRPr="00957541" w:rsidRDefault="005A4545" w:rsidP="007F79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nemá v České republice nebo v zemi svého sídla v evidenci daní zachycen splatný daňový nedoplatek, </w:t>
      </w:r>
    </w:p>
    <w:p w14:paraId="000000A0" w14:textId="77777777" w:rsidR="00D003A5" w:rsidRPr="00957541" w:rsidRDefault="005A4545" w:rsidP="007F79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00000A1" w14:textId="77777777" w:rsidR="00D003A5" w:rsidRPr="00957541" w:rsidRDefault="005A4545" w:rsidP="007F79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000000A2" w14:textId="77777777" w:rsidR="00D003A5" w:rsidRPr="00957541" w:rsidRDefault="005A4545" w:rsidP="007F79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není v likvidaci, nebylo proti němu vydáno rozhodnutí o úpadku, nebyla vůči němu nařízena nucená správa podle jiného právního předpisu ani není v obdobné situaci podle právního řádu země sídla dodavatele. </w:t>
      </w:r>
    </w:p>
    <w:p w14:paraId="000000A3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2"/>
          <w:szCs w:val="22"/>
        </w:rPr>
      </w:pPr>
    </w:p>
    <w:p w14:paraId="000000A4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Prokázání základní způsobilosti</w:t>
      </w:r>
    </w:p>
    <w:p w14:paraId="000000A5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Dodavatel prokazuje splnění podmínek základní způsobilosti ve vztahu k České republice předložením: </w:t>
      </w:r>
    </w:p>
    <w:p w14:paraId="000000A6" w14:textId="77777777" w:rsidR="00D003A5" w:rsidRPr="00957541" w:rsidRDefault="005A4545" w:rsidP="007F7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výpisu z evidence Rejstříku trestů ve vztahu k § 74 odst. 1 písm. a) zákona, a to jak ve vztahu k právnické osobě, tak ve vztahu ke každému statutárnímu členovi právnické osoby a osoby přesně vymezené v § 74 odst. 2 a 3 zákona;</w:t>
      </w:r>
    </w:p>
    <w:p w14:paraId="000000A7" w14:textId="77777777" w:rsidR="00D003A5" w:rsidRPr="00957541" w:rsidRDefault="005A4545" w:rsidP="007F7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potvrzení příslušného finančního úřadu ve vztahu k § 74 odst. 1 písm. b) zákona, </w:t>
      </w:r>
    </w:p>
    <w:p w14:paraId="000000A8" w14:textId="77777777" w:rsidR="00D003A5" w:rsidRPr="00957541" w:rsidRDefault="005A4545" w:rsidP="007F7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písemného čestného prohlášení ve vztahu ke spotřební dani ve vztahu k § 74 odst. 1 písm. b) zákona, </w:t>
      </w:r>
    </w:p>
    <w:p w14:paraId="000000A9" w14:textId="77777777" w:rsidR="00D003A5" w:rsidRPr="00957541" w:rsidRDefault="005A4545" w:rsidP="007F7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písemného čestného prohlášení ve vztahu k § 74 odst. 1 písm. c) zákona, </w:t>
      </w:r>
    </w:p>
    <w:p w14:paraId="000000AA" w14:textId="77777777" w:rsidR="00D003A5" w:rsidRPr="00957541" w:rsidRDefault="005A4545" w:rsidP="007F7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potvrzení příslušné okresní správy sociálního zabezpečení ve vztahu k § 74 odst. 1 písm. d) zákona, </w:t>
      </w:r>
    </w:p>
    <w:p w14:paraId="000000AB" w14:textId="77777777" w:rsidR="00D003A5" w:rsidRPr="00957541" w:rsidRDefault="005A4545" w:rsidP="007F7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výpisu z obchodního rejstříku, nebo předložením písemného čestného prohlášení v případě, že není v obchodním rejstříku zapsán, ve vztahu k § 74 odst. 1 písm. e) zákona.</w:t>
      </w:r>
    </w:p>
    <w:p w14:paraId="000000A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AD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Dodavatel může základní způsobilost prokázat předložením čestného prohlášení, v takovém případě je oprávněn použít vzorový dokument Příloha č.2 - Čestné prohlášení o splnění základní způsobilosti.</w:t>
      </w:r>
    </w:p>
    <w:p w14:paraId="000000AE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AF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bookmarkStart w:id="17" w:name="_heading=h.4d34og8" w:colFirst="0" w:colLast="0"/>
      <w:bookmarkStart w:id="18" w:name="_3znysh7"/>
      <w:bookmarkEnd w:id="17"/>
      <w:bookmarkEnd w:id="18"/>
      <w:r w:rsidRPr="00957541">
        <w:rPr>
          <w:b/>
          <w:color w:val="000000"/>
          <w:sz w:val="22"/>
          <w:szCs w:val="22"/>
        </w:rPr>
        <w:t>Pravost a stáří dokladů základní způsobilosti</w:t>
      </w:r>
    </w:p>
    <w:p w14:paraId="000000B0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upozorňuje, že doklady prokazující základní způsobilost podle § 74 zákona musí prokazovat splnění požadovaného kritéria způsobilosti nejpozději v době 3 měsíců přede dnem zahájení zadávacího řízení.</w:t>
      </w:r>
    </w:p>
    <w:p w14:paraId="000000B1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B2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 w:rsidRPr="00957541">
        <w:rPr>
          <w:color w:val="000000"/>
          <w:sz w:val="22"/>
          <w:szCs w:val="22"/>
        </w:rPr>
        <w:lastRenderedPageBreak/>
        <w:t xml:space="preserve">Zadavatel uvádí, že </w:t>
      </w:r>
      <w:r w:rsidRPr="00957541">
        <w:rPr>
          <w:b/>
          <w:color w:val="000000"/>
          <w:sz w:val="22"/>
          <w:szCs w:val="22"/>
        </w:rPr>
        <w:t xml:space="preserve">pro žádosti o účast podané do již zavedeného DNS bude tento požadavek uplatněn přiměřeně </w:t>
      </w:r>
      <w:r w:rsidRPr="00957541">
        <w:rPr>
          <w:color w:val="000000"/>
          <w:sz w:val="22"/>
          <w:szCs w:val="22"/>
        </w:rPr>
        <w:t xml:space="preserve">a že doba tří měsíců přede dnem zahájení zadávacího řízení bude nahrazena dobou </w:t>
      </w:r>
      <w:r w:rsidRPr="00957541">
        <w:rPr>
          <w:color w:val="000000"/>
          <w:sz w:val="22"/>
          <w:szCs w:val="22"/>
          <w:u w:val="single"/>
        </w:rPr>
        <w:t>tří měsíců přede dnem podání žádosti o účast.</w:t>
      </w:r>
    </w:p>
    <w:p w14:paraId="000000B3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B4" w14:textId="3752E18F" w:rsidR="00D003A5" w:rsidRPr="00957541" w:rsidRDefault="00000000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sdt>
        <w:sdtPr>
          <w:tag w:val="goog_rdk_5"/>
          <w:id w:val="-707025074"/>
        </w:sdtPr>
        <w:sdtContent/>
      </w:sdt>
      <w:r w:rsidR="005A4545" w:rsidRPr="00957541">
        <w:rPr>
          <w:b/>
          <w:color w:val="000000"/>
          <w:sz w:val="22"/>
          <w:szCs w:val="22"/>
        </w:rPr>
        <w:t>Profesní způsobilost dle § 77 zákona a její prokázání</w:t>
      </w:r>
    </w:p>
    <w:p w14:paraId="000000B5" w14:textId="26FEFE3A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Splnění profesní způsobilosti dle § 77 zákona prokáže dodavatel, který předloží:</w:t>
      </w:r>
    </w:p>
    <w:p w14:paraId="000000B6" w14:textId="77777777" w:rsidR="00D003A5" w:rsidRPr="00957541" w:rsidRDefault="005A4545" w:rsidP="007F79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výpis z obchodního rejstříku nebo jiné obdobné evidence</w:t>
      </w:r>
      <w:r w:rsidRPr="00957541">
        <w:rPr>
          <w:color w:val="000000"/>
          <w:sz w:val="22"/>
          <w:szCs w:val="22"/>
        </w:rPr>
        <w:t xml:space="preserve">, pokud jiný právní předpis zápis do takové evidence vyžaduje, </w:t>
      </w:r>
    </w:p>
    <w:p w14:paraId="000000B8" w14:textId="77777777" w:rsidR="00D003A5" w:rsidRPr="00957541" w:rsidRDefault="005A4545" w:rsidP="007F79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výpis z živnostenského rejstříku nebo kopii živnostenského listu</w:t>
      </w:r>
      <w:r w:rsidRPr="00957541">
        <w:rPr>
          <w:color w:val="000000"/>
          <w:sz w:val="22"/>
          <w:szCs w:val="22"/>
        </w:rPr>
        <w:t xml:space="preserve"> v rozsahu odpovídajícím předmětu plnění veřejných zakázek zadávaných v DNS, a to pro činnosti, které náleží </w:t>
      </w:r>
      <w:r w:rsidRPr="00957541">
        <w:rPr>
          <w:b/>
          <w:color w:val="000000"/>
          <w:sz w:val="22"/>
          <w:szCs w:val="22"/>
        </w:rPr>
        <w:t>do živnosti volné a jsou spojené s nákupem a prodejem zboží za účelem jeho dalšího prodeje</w:t>
      </w:r>
      <w:r w:rsidRPr="00957541">
        <w:rPr>
          <w:color w:val="000000"/>
          <w:sz w:val="22"/>
          <w:szCs w:val="22"/>
        </w:rPr>
        <w:t xml:space="preserve">. </w:t>
      </w:r>
    </w:p>
    <w:p w14:paraId="000000BB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BC" w14:textId="6E150BFC" w:rsidR="00D003A5" w:rsidRPr="00957541" w:rsidRDefault="00000000" w:rsidP="009D368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sdt>
        <w:sdtPr>
          <w:tag w:val="goog_rdk_6"/>
          <w:id w:val="-1629393842"/>
          <w:showingPlcHdr/>
        </w:sdtPr>
        <w:sdtContent>
          <w:r w:rsidR="00B52F78" w:rsidRPr="00957541">
            <w:t xml:space="preserve">     </w:t>
          </w:r>
        </w:sdtContent>
      </w:sdt>
      <w:r w:rsidR="005A4545" w:rsidRPr="00957541">
        <w:rPr>
          <w:b/>
          <w:color w:val="000000"/>
          <w:sz w:val="22"/>
          <w:szCs w:val="22"/>
        </w:rPr>
        <w:t>Technická kvalifikace dle § 79 zákona a její prokázání</w:t>
      </w:r>
    </w:p>
    <w:p w14:paraId="7E070C1B" w14:textId="77777777" w:rsidR="00A733C8" w:rsidRPr="00957541" w:rsidRDefault="00A733C8" w:rsidP="00A733C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BD" w14:textId="697B1216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Splnění technické kvalifikace dle § 79 zákona prokazuje dodavatel tak, že předloží </w:t>
      </w:r>
      <w:r w:rsidRPr="00957541">
        <w:rPr>
          <w:b/>
          <w:color w:val="000000"/>
          <w:sz w:val="22"/>
          <w:szCs w:val="22"/>
        </w:rPr>
        <w:t xml:space="preserve">seznam minimálně </w:t>
      </w:r>
      <w:r w:rsidR="009F4DC7" w:rsidRPr="00957541">
        <w:rPr>
          <w:b/>
          <w:color w:val="000000"/>
          <w:sz w:val="22"/>
          <w:szCs w:val="22"/>
        </w:rPr>
        <w:t>2</w:t>
      </w:r>
      <w:r w:rsidRPr="00957541">
        <w:rPr>
          <w:b/>
          <w:color w:val="000000"/>
          <w:sz w:val="22"/>
          <w:szCs w:val="22"/>
        </w:rPr>
        <w:t xml:space="preserve"> (</w:t>
      </w:r>
      <w:r w:rsidR="009F4DC7" w:rsidRPr="00957541">
        <w:rPr>
          <w:b/>
          <w:color w:val="000000"/>
          <w:sz w:val="22"/>
          <w:szCs w:val="22"/>
        </w:rPr>
        <w:t>dvou</w:t>
      </w:r>
      <w:r w:rsidRPr="00957541">
        <w:rPr>
          <w:b/>
          <w:color w:val="000000"/>
          <w:sz w:val="22"/>
          <w:szCs w:val="22"/>
        </w:rPr>
        <w:t xml:space="preserve">) významných dodávek poskytnutých za poslední 3 roky </w:t>
      </w:r>
      <w:r w:rsidRPr="00957541">
        <w:rPr>
          <w:color w:val="000000"/>
          <w:sz w:val="22"/>
          <w:szCs w:val="22"/>
        </w:rPr>
        <w:t xml:space="preserve">před zahájením zadávacího řízení, nebo v případě žádosti o účast podané do zavedeného systému DNS přede dnem podání žádosti o účast. </w:t>
      </w:r>
    </w:p>
    <w:p w14:paraId="000000BE" w14:textId="47503D20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BF" w14:textId="4E1CB0BF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upozorňuje, že významná dodávka uvedená v seznamu </w:t>
      </w:r>
    </w:p>
    <w:p w14:paraId="000000C0" w14:textId="0D8AF542" w:rsidR="00D003A5" w:rsidRPr="00957541" w:rsidRDefault="005A4545" w:rsidP="007F79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musí </w:t>
      </w:r>
      <w:r w:rsidR="00190F3B" w:rsidRPr="00957541">
        <w:rPr>
          <w:color w:val="000000"/>
          <w:sz w:val="22"/>
          <w:szCs w:val="22"/>
        </w:rPr>
        <w:t xml:space="preserve">sestávat z položek </w:t>
      </w:r>
      <w:r w:rsidRPr="00957541">
        <w:rPr>
          <w:color w:val="000000"/>
          <w:sz w:val="22"/>
          <w:szCs w:val="22"/>
        </w:rPr>
        <w:t>odpovída</w:t>
      </w:r>
      <w:r w:rsidR="00190F3B" w:rsidRPr="00957541">
        <w:rPr>
          <w:color w:val="000000"/>
          <w:sz w:val="22"/>
          <w:szCs w:val="22"/>
        </w:rPr>
        <w:t>jících alespoň jedné položce</w:t>
      </w:r>
      <w:r w:rsidRPr="00957541">
        <w:rPr>
          <w:color w:val="000000"/>
          <w:sz w:val="22"/>
          <w:szCs w:val="22"/>
        </w:rPr>
        <w:t xml:space="preserve"> sortimentu</w:t>
      </w:r>
      <w:r w:rsidR="00FD2EF3" w:rsidRPr="00957541">
        <w:rPr>
          <w:color w:val="000000"/>
          <w:sz w:val="22"/>
          <w:szCs w:val="22"/>
        </w:rPr>
        <w:t xml:space="preserve"> uvedeném</w:t>
      </w:r>
      <w:r w:rsidR="00190F3B" w:rsidRPr="00957541">
        <w:rPr>
          <w:color w:val="000000"/>
          <w:sz w:val="22"/>
          <w:szCs w:val="22"/>
        </w:rPr>
        <w:t>u v čl. 2.2 v ZD výše</w:t>
      </w:r>
      <w:r w:rsidRPr="00957541">
        <w:rPr>
          <w:color w:val="000000"/>
          <w:sz w:val="22"/>
          <w:szCs w:val="22"/>
        </w:rPr>
        <w:t>,</w:t>
      </w:r>
    </w:p>
    <w:p w14:paraId="000000C1" w14:textId="7F0A0E73" w:rsidR="00D003A5" w:rsidRPr="00957541" w:rsidRDefault="005A4545" w:rsidP="007F79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je adresována jednomu objednateli a</w:t>
      </w:r>
    </w:p>
    <w:p w14:paraId="000000C3" w14:textId="2E5FE513" w:rsidR="00D003A5" w:rsidRPr="00957541" w:rsidRDefault="004E5E07" w:rsidP="007F79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její </w:t>
      </w:r>
      <w:r w:rsidR="004D65A0" w:rsidRPr="00957541">
        <w:rPr>
          <w:color w:val="000000"/>
          <w:sz w:val="22"/>
          <w:szCs w:val="22"/>
        </w:rPr>
        <w:t xml:space="preserve">celkový </w:t>
      </w:r>
      <w:r w:rsidR="003648E2" w:rsidRPr="00957541">
        <w:rPr>
          <w:color w:val="000000"/>
          <w:sz w:val="22"/>
          <w:szCs w:val="22"/>
        </w:rPr>
        <w:t xml:space="preserve">finanční objem </w:t>
      </w:r>
      <w:r w:rsidR="005A4545" w:rsidRPr="00957541">
        <w:rPr>
          <w:color w:val="000000"/>
          <w:sz w:val="22"/>
          <w:szCs w:val="22"/>
        </w:rPr>
        <w:t xml:space="preserve">musí </w:t>
      </w:r>
      <w:r w:rsidR="004D65A0" w:rsidRPr="00957541">
        <w:rPr>
          <w:color w:val="000000"/>
          <w:sz w:val="22"/>
          <w:szCs w:val="22"/>
        </w:rPr>
        <w:t xml:space="preserve">splňovat minimálně </w:t>
      </w:r>
      <w:r w:rsidR="00190F3B" w:rsidRPr="00957541">
        <w:rPr>
          <w:sz w:val="22"/>
          <w:szCs w:val="22"/>
        </w:rPr>
        <w:t>1</w:t>
      </w:r>
      <w:r w:rsidR="005A4545" w:rsidRPr="00957541">
        <w:rPr>
          <w:sz w:val="22"/>
          <w:szCs w:val="22"/>
        </w:rPr>
        <w:t xml:space="preserve"> mil</w:t>
      </w:r>
      <w:r w:rsidR="00996F5D" w:rsidRPr="00957541">
        <w:rPr>
          <w:sz w:val="22"/>
          <w:szCs w:val="22"/>
        </w:rPr>
        <w:t>.</w:t>
      </w:r>
      <w:r w:rsidR="004D65A0" w:rsidRPr="00957541">
        <w:rPr>
          <w:sz w:val="22"/>
          <w:szCs w:val="22"/>
        </w:rPr>
        <w:t xml:space="preserve"> Kč</w:t>
      </w:r>
      <w:r w:rsidR="005628A6" w:rsidRPr="00957541">
        <w:rPr>
          <w:sz w:val="22"/>
          <w:szCs w:val="22"/>
        </w:rPr>
        <w:t xml:space="preserve"> bez DPH</w:t>
      </w:r>
      <w:r w:rsidR="007F3066" w:rsidRPr="00957541">
        <w:rPr>
          <w:sz w:val="22"/>
          <w:szCs w:val="22"/>
        </w:rPr>
        <w:t>.</w:t>
      </w:r>
      <w:r w:rsidR="00996F5D" w:rsidRPr="00957541">
        <w:rPr>
          <w:sz w:val="22"/>
          <w:szCs w:val="22"/>
        </w:rPr>
        <w:t xml:space="preserve"> </w:t>
      </w:r>
    </w:p>
    <w:p w14:paraId="000000C4" w14:textId="6D6572C1" w:rsidR="00D003A5" w:rsidRPr="00957541" w:rsidRDefault="00D003A5" w:rsidP="007F793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</w:rPr>
      </w:pPr>
    </w:p>
    <w:p w14:paraId="709626EF" w14:textId="4B609C8E" w:rsidR="004E5E07" w:rsidRPr="00957541" w:rsidRDefault="004E5E07" w:rsidP="004E5E0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Celkovým finančním objemem se rozumí suma všech uvedených významných dodávek poskytnutých za poslední 3 roky před zahájením zadávacího řízení, nebo v případě žádosti podané do zavedeného DNS přede dnem podání žádosti o účast jednomu objednateli. </w:t>
      </w:r>
    </w:p>
    <w:p w14:paraId="5462C5A2" w14:textId="77777777" w:rsidR="004E5E07" w:rsidRPr="00957541" w:rsidRDefault="004E5E07" w:rsidP="004E5E0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681A72E5" w14:textId="7A2D1E4E" w:rsidR="00190F3B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uvádí, že k prokázání technické kvalifikace může dodavatel využít dokumentů uvedených v Příloze č. </w:t>
      </w:r>
      <w:del w:id="19" w:author="Jan Cudlín" w:date="2025-02-28T08:47:00Z" w16du:dateUtc="2025-02-28T07:47:00Z">
        <w:r w:rsidRPr="00957541" w:rsidDel="00F55D43">
          <w:rPr>
            <w:color w:val="000000"/>
            <w:sz w:val="22"/>
            <w:szCs w:val="22"/>
          </w:rPr>
          <w:delText>3</w:delText>
        </w:r>
      </w:del>
      <w:ins w:id="20" w:author="Jan Cudlín" w:date="2025-02-28T08:47:00Z" w16du:dateUtc="2025-02-28T07:47:00Z">
        <w:r w:rsidR="00F55D43">
          <w:rPr>
            <w:color w:val="000000"/>
            <w:sz w:val="22"/>
            <w:szCs w:val="22"/>
          </w:rPr>
          <w:t>4</w:t>
        </w:r>
      </w:ins>
      <w:r w:rsidR="00A008FE" w:rsidRPr="00957541">
        <w:rPr>
          <w:color w:val="000000"/>
          <w:sz w:val="22"/>
          <w:szCs w:val="22"/>
        </w:rPr>
        <w:t>, kde dodavatel uvede všechny relevantní a zadavatelem požadované údaje o příslušných významných dodávkách</w:t>
      </w:r>
      <w:r w:rsidRPr="00957541">
        <w:rPr>
          <w:color w:val="000000"/>
          <w:sz w:val="22"/>
          <w:szCs w:val="22"/>
        </w:rPr>
        <w:t xml:space="preserve">. </w:t>
      </w:r>
      <w:r w:rsidR="00A008FE" w:rsidRPr="00957541">
        <w:rPr>
          <w:color w:val="000000"/>
          <w:sz w:val="22"/>
          <w:szCs w:val="22"/>
        </w:rPr>
        <w:t xml:space="preserve">Zadavatel je oprávněn v souladu s § </w:t>
      </w:r>
      <w:r w:rsidR="000C38D7" w:rsidRPr="00957541">
        <w:rPr>
          <w:color w:val="000000"/>
          <w:sz w:val="22"/>
          <w:szCs w:val="22"/>
        </w:rPr>
        <w:t xml:space="preserve">39 odst. 5 ZZVZ ověřovat věrohodnost poskytnutých údajů, dokladů. </w:t>
      </w:r>
    </w:p>
    <w:p w14:paraId="587895DE" w14:textId="77777777" w:rsidR="004E5E07" w:rsidRPr="00957541" w:rsidRDefault="004E5E0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C5" w14:textId="6C44ADB8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Dodavatel nemůže k prokázání splnění kritéria technické kvalifikace použít dodávky, které poskytl společně s jinými dodavateli nebo jako poddodavatel ve smyslu § 79 odst. 4 zákona.</w:t>
      </w:r>
    </w:p>
    <w:p w14:paraId="000000C6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2"/>
          <w:szCs w:val="22"/>
        </w:rPr>
      </w:pPr>
    </w:p>
    <w:p w14:paraId="000000C7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Kvalifikace v případě společné účasti dodavatelů</w:t>
      </w:r>
    </w:p>
    <w:p w14:paraId="000000C8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 případě společné účasti dodavatelů prokazuje základní způsobilost dle § 74 zákona a profesní způsobilost dle § 77 odst. 1 zákona každý dodavatel samostatně. Ostatní kvalifikaci prokazují společně.</w:t>
      </w:r>
      <w:r w:rsidRPr="00957541">
        <w:rPr>
          <w:b/>
          <w:color w:val="000000"/>
          <w:sz w:val="22"/>
          <w:szCs w:val="22"/>
        </w:rPr>
        <w:t xml:space="preserve"> </w:t>
      </w:r>
    </w:p>
    <w:p w14:paraId="000000C9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CA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 xml:space="preserve">Prokazování kvalifikace prostřednictvím jiných osob </w:t>
      </w:r>
    </w:p>
    <w:p w14:paraId="000000CB" w14:textId="426ED1B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Dodavatel může prokázat technickou kvalifikac</w:t>
      </w:r>
      <w:r w:rsidR="009D3681" w:rsidRPr="00957541">
        <w:rPr>
          <w:color w:val="000000"/>
          <w:sz w:val="22"/>
          <w:szCs w:val="22"/>
        </w:rPr>
        <w:t>i</w:t>
      </w:r>
      <w:r w:rsidRPr="00957541">
        <w:rPr>
          <w:color w:val="000000"/>
          <w:sz w:val="22"/>
          <w:szCs w:val="22"/>
        </w:rPr>
        <w:t xml:space="preserve"> nebo profesní způsobilost</w:t>
      </w:r>
      <w:r w:rsidR="009D3681" w:rsidRPr="00957541">
        <w:rPr>
          <w:color w:val="000000"/>
          <w:sz w:val="22"/>
          <w:szCs w:val="22"/>
        </w:rPr>
        <w:t xml:space="preserve"> (požaduje-li zadavatel jejich prokázání)</w:t>
      </w:r>
      <w:r w:rsidRPr="00957541">
        <w:rPr>
          <w:color w:val="000000"/>
          <w:sz w:val="22"/>
          <w:szCs w:val="22"/>
        </w:rPr>
        <w:t xml:space="preserve">, s výjimkou kritéria podle § 77 odst. 1 zákona, prostřednictvím jiných osob (poddodavatelů). V takovém případě je dodavatel povinen předložit doklady, a to v souladu s § 83 odst. 1 zákona. </w:t>
      </w:r>
    </w:p>
    <w:p w14:paraId="000000C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CD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 xml:space="preserve">Prokazování kvalifikace výpisem ze seznamu kvalifikovaných dodavatelů nebo certifikátem ze systému certifikovaných dodavatelů </w:t>
      </w:r>
    </w:p>
    <w:p w14:paraId="000000CE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Dodavatelé mohou k prokázání základní způsobilosti dle § 74 zákona a profesní způsobilosti dle § 77 zákona předložit výpis ze seznamu kvalifikovaných dodavatelů podle § 228 zákona. Dodavatelé mohou k prokázání kvalifikačních předpokladů předložit certifikát vydaný v rámci systému certifikovaných dodavatelů podle § 233 zákona. </w:t>
      </w:r>
    </w:p>
    <w:p w14:paraId="000000CF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D0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 xml:space="preserve">Prokazování kvalifikace písemným čestným prohlášením nebo jednotným evropským osvědčením </w:t>
      </w:r>
    </w:p>
    <w:p w14:paraId="000000D1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Dodavatel může prokázat kvalifikaci písemným čestným prohlášením, nebo vždy nahradit požadované doklady k prokázání kvalifikace jednotným evropským osvědčením pro veřejné zakázky v souladu s § 87 zákona. Dodavatel není povinen předložit zadavateli doklady osvědčující skutečnosti obsažené v jednotném evropském osvědčení, pokud zadavateli sdělí, ve kterém jiném zadávacím řízení mu je již předložil. </w:t>
      </w:r>
    </w:p>
    <w:p w14:paraId="000000D2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D3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Změna údajů uvedených v žádosti o účast</w:t>
      </w:r>
    </w:p>
    <w:p w14:paraId="000000D4" w14:textId="77777777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Zadavatel sděluje, že pokud v době trvání DNS dojde ke změně údajů uvedených v žádosti o účast, je dodavatel povinen o této změně zadavatele bezodkladně písemně informovat, a to v souladu s § 88 zákona.</w:t>
      </w:r>
    </w:p>
    <w:p w14:paraId="000000D5" w14:textId="77777777" w:rsidR="00D003A5" w:rsidRPr="00957541" w:rsidRDefault="00D003A5">
      <w:pPr>
        <w:jc w:val="both"/>
        <w:rPr>
          <w:sz w:val="22"/>
          <w:szCs w:val="22"/>
        </w:rPr>
      </w:pPr>
    </w:p>
    <w:p w14:paraId="000000D6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sz w:val="22"/>
          <w:szCs w:val="22"/>
        </w:rPr>
      </w:pPr>
      <w:r w:rsidRPr="00957541">
        <w:rPr>
          <w:b/>
          <w:sz w:val="22"/>
          <w:szCs w:val="22"/>
        </w:rPr>
        <w:t>Ověřování kvalifikace v rámci zavedeného DNS</w:t>
      </w:r>
    </w:p>
    <w:p w14:paraId="000000D7" w14:textId="696BA5C3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Zadavatel může kdykoliv během doby trvání DNS zaslat dodavatelům zařazeným v DNS výzvu k předložení aktualizovaného jednotného evropského osvědčení pro veřejné zakázky. Dodavatel je v takovém případě povinen zadavateli aktualizované jednotné evropské osvědčení do 5 pracovních dnů ode dne doručení výzvy</w:t>
      </w:r>
      <w:r w:rsidR="00996F5D" w:rsidRPr="00957541">
        <w:rPr>
          <w:sz w:val="22"/>
          <w:szCs w:val="22"/>
        </w:rPr>
        <w:t xml:space="preserve"> předložit</w:t>
      </w:r>
      <w:r w:rsidRPr="00957541">
        <w:rPr>
          <w:sz w:val="22"/>
          <w:szCs w:val="22"/>
        </w:rPr>
        <w:t xml:space="preserve">. Zadavatel v takovém případě postupuje dále v souladu se zákonem; zejména upozorňuje, že k podání nabídky nevyzývá dodavatele, kterému doručí oznámení o tom, že neprokázal splnění kvalifikace na základě zadavatelovy výzvy, a to až do </w:t>
      </w:r>
      <w:proofErr w:type="gramStart"/>
      <w:r w:rsidRPr="00957541">
        <w:rPr>
          <w:sz w:val="22"/>
          <w:szCs w:val="22"/>
        </w:rPr>
        <w:t>okamžiku</w:t>
      </w:r>
      <w:proofErr w:type="gramEnd"/>
      <w:r w:rsidRPr="00957541">
        <w:rPr>
          <w:sz w:val="22"/>
          <w:szCs w:val="22"/>
        </w:rPr>
        <w:t xml:space="preserve"> než dodavatel jednotné osvědčení pro veřejné zakázky prokazující splnění kvalifikace doloží.</w:t>
      </w:r>
    </w:p>
    <w:p w14:paraId="000000D8" w14:textId="77777777" w:rsidR="00D003A5" w:rsidRPr="00957541" w:rsidRDefault="00D003A5">
      <w:pPr>
        <w:jc w:val="both"/>
        <w:rPr>
          <w:sz w:val="22"/>
          <w:szCs w:val="22"/>
        </w:rPr>
      </w:pPr>
    </w:p>
    <w:p w14:paraId="000000D9" w14:textId="77777777" w:rsidR="00D003A5" w:rsidRPr="00957541" w:rsidRDefault="005A4545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957541">
        <w:rPr>
          <w:sz w:val="22"/>
          <w:szCs w:val="22"/>
        </w:rPr>
        <w:t>Nemá-li zadavatel v rámci zadávání dílčí veřejné zakázky k dispozici doklady o kvalifikaci vybraného dodavatele, zašle v souladu s ustanovením § 141 odst. 4 zákona dodavateli výzvu k předložení těchto dokladů.</w:t>
      </w:r>
    </w:p>
    <w:p w14:paraId="000000DA" w14:textId="77777777" w:rsidR="00D003A5" w:rsidRPr="00957541" w:rsidRDefault="00D003A5">
      <w:pPr>
        <w:jc w:val="both"/>
        <w:rPr>
          <w:sz w:val="22"/>
          <w:szCs w:val="22"/>
        </w:rPr>
      </w:pPr>
    </w:p>
    <w:p w14:paraId="000000DB" w14:textId="77777777" w:rsidR="00D003A5" w:rsidRPr="00957541" w:rsidRDefault="00D003A5">
      <w:pPr>
        <w:jc w:val="both"/>
        <w:rPr>
          <w:sz w:val="22"/>
          <w:szCs w:val="22"/>
        </w:rPr>
      </w:pPr>
    </w:p>
    <w:p w14:paraId="000000DC" w14:textId="77777777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t>Požadavky na zpracování žádosti o účast</w:t>
      </w:r>
    </w:p>
    <w:p w14:paraId="000000DD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color w:val="000000"/>
          <w:sz w:val="22"/>
          <w:szCs w:val="22"/>
        </w:rPr>
      </w:pPr>
    </w:p>
    <w:p w14:paraId="000000DE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Forma žádosti o účast</w:t>
      </w:r>
    </w:p>
    <w:p w14:paraId="000000DF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Žádost o účast bude zpracována v elektronické podobě a bude podána prostřednictvím elektronického systému JOSEPHINE (viz článek 1.3 ZD). Veškeré informace a doklady, které budou tvořit žádost o účast, budou předloženy v českém jazyce, případně ve slovenském jazyce. V případě, že dodavatel bude dokládat do žádosti o účast informace anebo doklady v jiném než českém nebo slovenském jazyce, je povinen doložit v žádosti o účast zároveň jejich překlad do českého jazyka. Žádost nesmí obsahovat přepisy a opravy, které by zadavatele mohly uvést v omyl.</w:t>
      </w:r>
    </w:p>
    <w:p w14:paraId="000000E0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E1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Žádost o účast v případě společné žádosti o účast</w:t>
      </w:r>
    </w:p>
    <w:p w14:paraId="000000E2" w14:textId="4B731510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požaduje, aby v případě společné účasti dodavatelů tito dodavatelé doložili</w:t>
      </w:r>
      <w:r w:rsidR="00D00D85" w:rsidRPr="00957541">
        <w:rPr>
          <w:color w:val="000000"/>
          <w:sz w:val="22"/>
          <w:szCs w:val="22"/>
        </w:rPr>
        <w:t xml:space="preserve"> </w:t>
      </w:r>
      <w:r w:rsidR="001A3822" w:rsidRPr="00957541">
        <w:rPr>
          <w:color w:val="000000"/>
          <w:sz w:val="22"/>
          <w:szCs w:val="22"/>
        </w:rPr>
        <w:t>uzavřenou smlouv</w:t>
      </w:r>
      <w:r w:rsidR="00D00D85" w:rsidRPr="00957541">
        <w:rPr>
          <w:color w:val="000000"/>
          <w:sz w:val="22"/>
          <w:szCs w:val="22"/>
        </w:rPr>
        <w:t>u</w:t>
      </w:r>
      <w:r w:rsidRPr="00957541">
        <w:rPr>
          <w:color w:val="000000"/>
          <w:sz w:val="22"/>
          <w:szCs w:val="22"/>
        </w:rPr>
        <w:t xml:space="preserve">, </w:t>
      </w:r>
      <w:r w:rsidR="00A72155" w:rsidRPr="00957541">
        <w:rPr>
          <w:color w:val="000000"/>
          <w:sz w:val="22"/>
          <w:szCs w:val="22"/>
        </w:rPr>
        <w:t xml:space="preserve">ve které je obsažen závazek, že všichni dodavatelé </w:t>
      </w:r>
      <w:r w:rsidR="001A3822" w:rsidRPr="00957541">
        <w:rPr>
          <w:color w:val="000000"/>
          <w:sz w:val="22"/>
          <w:szCs w:val="22"/>
        </w:rPr>
        <w:t xml:space="preserve">budou vůči </w:t>
      </w:r>
      <w:r w:rsidRPr="00957541">
        <w:rPr>
          <w:color w:val="000000"/>
          <w:sz w:val="22"/>
          <w:szCs w:val="22"/>
        </w:rPr>
        <w:t xml:space="preserve">zadavateli a vůči třetím osobám </w:t>
      </w:r>
      <w:r w:rsidR="001A3822" w:rsidRPr="00957541">
        <w:rPr>
          <w:color w:val="000000"/>
          <w:sz w:val="22"/>
          <w:szCs w:val="22"/>
        </w:rPr>
        <w:t xml:space="preserve">z jakýchkoliv právních závazků </w:t>
      </w:r>
      <w:r w:rsidRPr="00957541">
        <w:rPr>
          <w:color w:val="000000"/>
          <w:sz w:val="22"/>
          <w:szCs w:val="22"/>
        </w:rPr>
        <w:t>vzniklý</w:t>
      </w:r>
      <w:r w:rsidR="001A3822" w:rsidRPr="00957541">
        <w:rPr>
          <w:color w:val="000000"/>
          <w:sz w:val="22"/>
          <w:szCs w:val="22"/>
        </w:rPr>
        <w:t>ch</w:t>
      </w:r>
      <w:r w:rsidRPr="00957541">
        <w:rPr>
          <w:color w:val="000000"/>
          <w:sz w:val="22"/>
          <w:szCs w:val="22"/>
        </w:rPr>
        <w:t xml:space="preserve"> v souvislosti s veřejnými zakázkami, které jim budou v DNS zadány, zavázáni společně a nerozdílně, a to po celou dobu plnění těchto veřejných zakázek, a to včetně doby trvání jiných závazků, které z těchto veřejných zakázek vyplynou. </w:t>
      </w:r>
    </w:p>
    <w:p w14:paraId="000000E3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1AE29F13" w14:textId="77777777" w:rsidR="00A72155" w:rsidRPr="00957541" w:rsidRDefault="00A7215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E4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Obsah žádosti o účast</w:t>
      </w:r>
    </w:p>
    <w:p w14:paraId="000000E6" w14:textId="77777777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>Žádost o účast musí obsahovat:</w:t>
      </w:r>
    </w:p>
    <w:p w14:paraId="000000E7" w14:textId="262A7FAF" w:rsidR="00D003A5" w:rsidRPr="00957541" w:rsidRDefault="005A4545" w:rsidP="007F79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vyplněnou Přílohu č.1 - Žádost o účast</w:t>
      </w:r>
      <w:r w:rsidR="00001712" w:rsidRPr="00957541">
        <w:rPr>
          <w:color w:val="000000"/>
          <w:sz w:val="22"/>
          <w:szCs w:val="22"/>
        </w:rPr>
        <w:t>,</w:t>
      </w:r>
      <w:r w:rsidRPr="00957541">
        <w:rPr>
          <w:color w:val="000000"/>
          <w:sz w:val="22"/>
          <w:szCs w:val="22"/>
        </w:rPr>
        <w:t xml:space="preserve"> </w:t>
      </w:r>
    </w:p>
    <w:p w14:paraId="000000E8" w14:textId="66A6B618" w:rsidR="00D003A5" w:rsidRPr="00957541" w:rsidRDefault="005A4545" w:rsidP="007F79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doklady prokazující základní způsobilost; lze prokázat předložením vyplněné Přílohy č.2 Čestné prohlášení o splnění základní způsobilosti, </w:t>
      </w:r>
      <w:r w:rsidR="004E5E07" w:rsidRPr="00957541">
        <w:rPr>
          <w:color w:val="000000"/>
          <w:sz w:val="22"/>
          <w:szCs w:val="22"/>
        </w:rPr>
        <w:t>zadavatel je však v takovém případě vyžádat si předložení samotných příslušných dokladů,</w:t>
      </w:r>
    </w:p>
    <w:p w14:paraId="000000E9" w14:textId="24A4A311" w:rsidR="00D003A5" w:rsidRPr="00957541" w:rsidRDefault="005A4545" w:rsidP="007F79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doklady prokazující profesní způsobilost,</w:t>
      </w:r>
    </w:p>
    <w:p w14:paraId="000000EA" w14:textId="2F9B0928" w:rsidR="00D003A5" w:rsidRPr="00957541" w:rsidRDefault="005A4545" w:rsidP="007F79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doklady prokazující technickou kvalifikaci; lze prokázat předložením vyplněné Přílohy č. </w:t>
      </w:r>
      <w:del w:id="21" w:author="Jan Cudlín" w:date="2025-02-28T08:50:00Z" w16du:dateUtc="2025-02-28T07:50:00Z">
        <w:r w:rsidRPr="00957541" w:rsidDel="00F55D43">
          <w:rPr>
            <w:color w:val="000000"/>
            <w:sz w:val="22"/>
            <w:szCs w:val="22"/>
          </w:rPr>
          <w:delText>3</w:delText>
        </w:r>
      </w:del>
      <w:ins w:id="22" w:author="Jan Cudlín" w:date="2025-02-28T08:50:00Z" w16du:dateUtc="2025-02-28T07:50:00Z">
        <w:r w:rsidR="00F55D43">
          <w:rPr>
            <w:color w:val="000000"/>
            <w:sz w:val="22"/>
            <w:szCs w:val="22"/>
          </w:rPr>
          <w:t>4</w:t>
        </w:r>
      </w:ins>
      <w:r w:rsidRPr="00957541">
        <w:rPr>
          <w:color w:val="000000"/>
          <w:sz w:val="22"/>
          <w:szCs w:val="22"/>
        </w:rPr>
        <w:t xml:space="preserve"> Seznam dodávek. </w:t>
      </w:r>
    </w:p>
    <w:p w14:paraId="000000EC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lastRenderedPageBreak/>
        <w:t xml:space="preserve">Dodavatel je oprávněn jako součást žádosti o účast předložit i jakýkoliv jiný dokument, který považuje za relevantní. </w:t>
      </w:r>
    </w:p>
    <w:p w14:paraId="000000ED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EE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Další informace k žádosti o účast</w:t>
      </w:r>
    </w:p>
    <w:p w14:paraId="000000EF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Pokud zadavatel vyžaduje předložení dokladu a dodavatel není z důvodů, které mu nelze přičítat, schopen předložit požadovaný doklad, je oprávněn předložit jiný rovnocenný doklad. </w:t>
      </w:r>
    </w:p>
    <w:p w14:paraId="000000F0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F1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Pokud se podle příslušného právního řádu požadovaný doklad nevydává, může být nahrazen čestným prohlášením. </w:t>
      </w:r>
    </w:p>
    <w:p w14:paraId="000000F2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F3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Povinnost předložit doklad může dodavatel splnit odkazem na odpovídající informace vedené v 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 </w:t>
      </w:r>
    </w:p>
    <w:p w14:paraId="000000F4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F5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F6" w14:textId="77777777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t>Lhůta a místo podání žádostí o účast</w:t>
      </w:r>
    </w:p>
    <w:p w14:paraId="000000F7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0F8" w14:textId="0D2C5803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Lhůta pro podání žádostí o účast v nezavedeném DNS končí dne </w:t>
      </w:r>
      <w:r w:rsidR="00957541" w:rsidRPr="00957541">
        <w:rPr>
          <w:b/>
          <w:color w:val="000000"/>
          <w:sz w:val="22"/>
          <w:szCs w:val="22"/>
        </w:rPr>
        <w:t>24.3.2025</w:t>
      </w:r>
      <w:r w:rsidRPr="00957541">
        <w:rPr>
          <w:b/>
          <w:color w:val="000000"/>
          <w:sz w:val="22"/>
          <w:szCs w:val="22"/>
        </w:rPr>
        <w:t xml:space="preserve"> v 10:00:00</w:t>
      </w:r>
      <w:r w:rsidRPr="00957541">
        <w:rPr>
          <w:color w:val="000000"/>
          <w:sz w:val="22"/>
          <w:szCs w:val="22"/>
        </w:rPr>
        <w:t xml:space="preserve"> hod. </w:t>
      </w:r>
    </w:p>
    <w:p w14:paraId="000000F9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FA" w14:textId="5422A418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Žádost o účast bude doručena elektronicky prostřednictvím elektronického systému JOSEPHINE, a to ve lhůtě pro podání žádostí o účast. Veškeré informace k elektronické komunikaci jsou uvedeny v Příloze č.</w:t>
      </w:r>
      <w:r w:rsidR="00F32FF8" w:rsidRPr="00957541">
        <w:rPr>
          <w:color w:val="000000"/>
          <w:sz w:val="22"/>
          <w:szCs w:val="22"/>
        </w:rPr>
        <w:t xml:space="preserve">3 </w:t>
      </w:r>
      <w:r w:rsidRPr="00957541">
        <w:rPr>
          <w:color w:val="000000"/>
          <w:sz w:val="22"/>
          <w:szCs w:val="22"/>
        </w:rPr>
        <w:t xml:space="preserve">Požadavky na elektronickou komunikaci. Žádost o účast podaná po lhůtě pro podání žádostí o účast nebude zadavateli zpřístupněna. </w:t>
      </w:r>
    </w:p>
    <w:p w14:paraId="000000FB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0FC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Informace k podání žádosti o účast v již zavedeném DNS</w:t>
      </w:r>
    </w:p>
    <w:p w14:paraId="000000FD" w14:textId="4FFE00A3" w:rsidR="00D003A5" w:rsidRPr="00957541" w:rsidRDefault="005A4545">
      <w:pPr>
        <w:jc w:val="both"/>
        <w:rPr>
          <w:sz w:val="22"/>
          <w:szCs w:val="22"/>
        </w:rPr>
      </w:pPr>
      <w:r w:rsidRPr="00957541">
        <w:rPr>
          <w:sz w:val="22"/>
          <w:szCs w:val="22"/>
        </w:rPr>
        <w:t xml:space="preserve">S ohledem na § 140 odst. 1 zákona, dle kterého zadavatel umožní po celou dobu trvání DNS každému dodavateli podat žádost o účast, zadavatel upozorňuje, že </w:t>
      </w:r>
      <w:r w:rsidRPr="00957541">
        <w:rPr>
          <w:b/>
          <w:sz w:val="22"/>
          <w:szCs w:val="22"/>
        </w:rPr>
        <w:t xml:space="preserve">v zavedeném DNS může dodavatel podat žádost o účast kdykoliv, </w:t>
      </w:r>
      <w:r w:rsidRPr="00957541">
        <w:rPr>
          <w:sz w:val="22"/>
          <w:szCs w:val="22"/>
        </w:rPr>
        <w:t>a to po celou dobu trvání daného DNS. K podání žádosti o účast v zavedeném DNS se tedy nevztahuje žádná lhůta, dodavatel podá žádost o účast prostřednictvím elektronického systému JOSEPHINE a v souladu s informacemi uvedenými v Příloze č.</w:t>
      </w:r>
      <w:r w:rsidR="00F32FF8" w:rsidRPr="00957541">
        <w:rPr>
          <w:sz w:val="22"/>
          <w:szCs w:val="22"/>
        </w:rPr>
        <w:t xml:space="preserve">3 </w:t>
      </w:r>
      <w:r w:rsidRPr="00957541">
        <w:rPr>
          <w:sz w:val="22"/>
          <w:szCs w:val="22"/>
        </w:rPr>
        <w:t>Požadavky na elektronickou komunikaci.</w:t>
      </w:r>
    </w:p>
    <w:p w14:paraId="000000FE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14:paraId="000000FF" w14:textId="77777777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t>Postup zadavatele při posouzení žádostí o účast</w:t>
      </w:r>
    </w:p>
    <w:p w14:paraId="00000100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color w:val="000000"/>
          <w:sz w:val="22"/>
          <w:szCs w:val="22"/>
        </w:rPr>
      </w:pPr>
    </w:p>
    <w:p w14:paraId="00000101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V nezavedeném DNS</w:t>
      </w:r>
    </w:p>
    <w:p w14:paraId="00000102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957541">
        <w:rPr>
          <w:color w:val="000000"/>
          <w:sz w:val="22"/>
          <w:szCs w:val="22"/>
        </w:rPr>
        <w:t>Po uplynutí lhůty pro podání žádostí o účast zadavatel v souladu s § 139 odst. 6 zákona posoudí soulad žádostí o účast, které obdržel ve lhůtě pro podání žádostí o účast, se zadávacími podmínkami dle zadávací dokumentace. Zadavatel vyloučí z účasti v zadávacím řízení jeho účastníky, jejichž žádost nesplňuje zadávací podmínky, ostatní účastníky zadávacího řízení zařadí do DNS. Zadavatel oznámí účastníku zadávacího řízení jeho zařazení do DNS, a to bez zbytečného odkladu.  Systém DNS se považuje za zavedený</w:t>
      </w:r>
    </w:p>
    <w:p w14:paraId="00000103" w14:textId="77777777" w:rsidR="00D003A5" w:rsidRPr="00957541" w:rsidRDefault="005A4545" w:rsidP="007F793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957541">
        <w:rPr>
          <w:b/>
          <w:sz w:val="22"/>
          <w:szCs w:val="22"/>
        </w:rPr>
        <w:t>v okamžiku doručení oznámení o zařazení do DNS poslednímu účastníku zadávacího řízení, který podal žádost o účast,</w:t>
      </w:r>
    </w:p>
    <w:p w14:paraId="00000104" w14:textId="571598CA" w:rsidR="00D003A5" w:rsidRPr="00957541" w:rsidRDefault="005A4545" w:rsidP="007F793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957541">
        <w:rPr>
          <w:b/>
          <w:sz w:val="22"/>
          <w:szCs w:val="22"/>
        </w:rPr>
        <w:t>dojde-li k vyloučení účastníka zadávacího řízení, pak je DNS zavedený nejdříve v</w:t>
      </w:r>
      <w:r w:rsidR="00001712" w:rsidRPr="00957541">
        <w:rPr>
          <w:b/>
          <w:sz w:val="22"/>
          <w:szCs w:val="22"/>
        </w:rPr>
        <w:t> </w:t>
      </w:r>
      <w:r w:rsidRPr="00957541">
        <w:rPr>
          <w:b/>
          <w:sz w:val="22"/>
          <w:szCs w:val="22"/>
        </w:rPr>
        <w:t>okamžiku až všem účastníkům uplyne lhůta pro podání námitek proti vyloučení ze</w:t>
      </w:r>
      <w:r w:rsidR="00001712" w:rsidRPr="00957541">
        <w:rPr>
          <w:b/>
          <w:sz w:val="22"/>
          <w:szCs w:val="22"/>
        </w:rPr>
        <w:t> </w:t>
      </w:r>
      <w:r w:rsidRPr="00957541">
        <w:rPr>
          <w:b/>
          <w:sz w:val="22"/>
          <w:szCs w:val="22"/>
        </w:rPr>
        <w:t>zadávacího řízení, nebo jsou-li podány námitky, uplyne lhůta pro podání návrhu podle § 251 odst. 2 a 3, příp. je-li návrh podán, až nabude právní moci rozhodnutí o zastavení správního řízení či zamítnutí návrhu.</w:t>
      </w:r>
    </w:p>
    <w:p w14:paraId="00000105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106" w14:textId="77777777" w:rsidR="00D003A5" w:rsidRPr="00957541" w:rsidRDefault="005A4545" w:rsidP="007F793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V zavedeném DNS</w:t>
      </w:r>
    </w:p>
    <w:p w14:paraId="00000107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lastRenderedPageBreak/>
        <w:t xml:space="preserve">Žádosti o účast doručené po zavedení DNS zadavatel rozhodne do 10 pracovních dnů od jejich doručení. Tuto lhůtu může zadavatel v odůvodněných případech prodloužit na 15 pracovních dnů. Zadavatel odešle dodavateli oznámení o zařazení do DNS nebo o odmítnutí ho zařadit, a to bez zbytečného odkladu od rozhodnutí o žádosti o účast. Pokud zadavatel odmítne dodavatele do DNS zařadit, pak toto své rozhodnutí odůvodní. </w:t>
      </w:r>
    </w:p>
    <w:p w14:paraId="00000108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09" w14:textId="77777777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t>Hodnotící kritéria</w:t>
      </w:r>
    </w:p>
    <w:p w14:paraId="0000010A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10B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upozorňuje, že žádost o účast má zadavateli umožnit posoudit splnění podmínek pro zařazení dodavatele do DNS, nikoliv však zadat konkrétní veřejnou zakázku v DNS, tj. předložené </w:t>
      </w:r>
      <w:r w:rsidRPr="00957541">
        <w:rPr>
          <w:b/>
          <w:color w:val="000000"/>
          <w:sz w:val="22"/>
          <w:szCs w:val="22"/>
        </w:rPr>
        <w:t>žádosti o účast nebudou předmětem hodnocení.</w:t>
      </w:r>
    </w:p>
    <w:p w14:paraId="0000010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0000010D" w14:textId="7293545F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Hodnoceny budou až nabídky dodavatelů podané na základě výzvy k podání nabídky v jednotlivých zakázkách, které budou zadávány v zavedeném DNS. </w:t>
      </w:r>
    </w:p>
    <w:p w14:paraId="0000010E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0F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Tyto nabídky budou hodnoceny podle ekonomické výhodnosti, a to buď</w:t>
      </w:r>
    </w:p>
    <w:p w14:paraId="00000110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11" w14:textId="77777777" w:rsidR="00D003A5" w:rsidRPr="00957541" w:rsidRDefault="005A4545" w:rsidP="007F79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na základě </w:t>
      </w:r>
      <w:r w:rsidRPr="00957541">
        <w:rPr>
          <w:b/>
          <w:color w:val="000000"/>
          <w:sz w:val="22"/>
          <w:szCs w:val="22"/>
        </w:rPr>
        <w:t>nejnižší nabídkové ceny, nebo</w:t>
      </w:r>
      <w:r w:rsidRPr="00957541">
        <w:rPr>
          <w:color w:val="000000"/>
          <w:sz w:val="22"/>
          <w:szCs w:val="22"/>
        </w:rPr>
        <w:t xml:space="preserve"> </w:t>
      </w:r>
    </w:p>
    <w:p w14:paraId="00000112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13" w14:textId="77777777" w:rsidR="00D003A5" w:rsidRPr="00957541" w:rsidRDefault="005A4545" w:rsidP="007F79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ve </w:t>
      </w:r>
      <w:r w:rsidRPr="00957541">
        <w:rPr>
          <w:b/>
          <w:color w:val="000000"/>
          <w:sz w:val="22"/>
          <w:szCs w:val="22"/>
        </w:rPr>
        <w:t xml:space="preserve">vhodných případech může zadavatel pro účely výběru nejvhodnější nabídky stanovit i jiná dílčí hodnotící </w:t>
      </w:r>
      <w:proofErr w:type="gramStart"/>
      <w:r w:rsidRPr="00957541">
        <w:rPr>
          <w:b/>
          <w:color w:val="000000"/>
          <w:sz w:val="22"/>
          <w:szCs w:val="22"/>
        </w:rPr>
        <w:t>kritéria,</w:t>
      </w:r>
      <w:proofErr w:type="gramEnd"/>
      <w:r w:rsidRPr="00957541">
        <w:rPr>
          <w:color w:val="000000"/>
          <w:sz w:val="22"/>
          <w:szCs w:val="22"/>
        </w:rPr>
        <w:t xml:space="preserve"> než nejnižší nabídková cena, vyjadřující poměr nabídkové ceny a kvality, a to z těchto stanovených:</w:t>
      </w:r>
    </w:p>
    <w:p w14:paraId="00000114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15" w14:textId="77777777" w:rsidR="00D003A5" w:rsidRPr="00957541" w:rsidRDefault="005A4545" w:rsidP="007F79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957541">
        <w:rPr>
          <w:color w:val="000000"/>
          <w:sz w:val="22"/>
          <w:szCs w:val="22"/>
        </w:rPr>
        <w:t>dodací podmínky nebo</w:t>
      </w:r>
    </w:p>
    <w:p w14:paraId="1733611C" w14:textId="7AA8597F" w:rsidR="0027456D" w:rsidRPr="00957541" w:rsidRDefault="0027456D" w:rsidP="0027456D">
      <w:pPr>
        <w:numPr>
          <w:ilvl w:val="0"/>
          <w:numId w:val="5"/>
        </w:numPr>
        <w:pBdr>
          <w:top w:val="none" w:sz="0" w:space="3" w:color="000000"/>
          <w:left w:val="none" w:sz="0" w:space="20" w:color="000000"/>
          <w:bottom w:val="none" w:sz="0" w:space="3" w:color="000000"/>
          <w:right w:val="none" w:sz="0" w:space="30" w:color="000000"/>
          <w:between w:val="none" w:sz="0" w:space="3" w:color="000000"/>
        </w:pBdr>
        <w:shd w:val="clear" w:color="auto" w:fill="FFFFFF"/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vybraných technických parametrů nabízeného předmětu plnění</w:t>
      </w:r>
      <w:r w:rsidR="005A4545" w:rsidRPr="00957541">
        <w:rPr>
          <w:color w:val="000000"/>
          <w:sz w:val="22"/>
          <w:szCs w:val="22"/>
        </w:rPr>
        <w:t>,</w:t>
      </w:r>
      <w:r w:rsidRPr="00957541">
        <w:rPr>
          <w:color w:val="000000"/>
          <w:sz w:val="22"/>
          <w:szCs w:val="22"/>
        </w:rPr>
        <w:t xml:space="preserve"> nebo</w:t>
      </w:r>
    </w:p>
    <w:p w14:paraId="1AF09986" w14:textId="77777777" w:rsidR="00E60DC2" w:rsidRPr="00957541" w:rsidRDefault="00E60DC2" w:rsidP="0027456D">
      <w:pPr>
        <w:numPr>
          <w:ilvl w:val="0"/>
          <w:numId w:val="5"/>
        </w:numPr>
        <w:pBdr>
          <w:top w:val="none" w:sz="0" w:space="3" w:color="000000"/>
          <w:left w:val="none" w:sz="0" w:space="20" w:color="000000"/>
          <w:bottom w:val="none" w:sz="0" w:space="3" w:color="000000"/>
          <w:right w:val="none" w:sz="0" w:space="30" w:color="000000"/>
          <w:between w:val="none" w:sz="0" w:space="3" w:color="000000"/>
        </w:pBdr>
        <w:shd w:val="clear" w:color="auto" w:fill="FFFFFF"/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náklady životního cyklu, </w:t>
      </w:r>
    </w:p>
    <w:p w14:paraId="00000117" w14:textId="649F9B7E" w:rsidR="0027456D" w:rsidRPr="00957541" w:rsidRDefault="0027456D" w:rsidP="0027456D">
      <w:pPr>
        <w:numPr>
          <w:ilvl w:val="0"/>
          <w:numId w:val="5"/>
        </w:numPr>
        <w:pBdr>
          <w:top w:val="none" w:sz="0" w:space="3" w:color="000000"/>
          <w:left w:val="none" w:sz="0" w:space="20" w:color="000000"/>
          <w:bottom w:val="none" w:sz="0" w:space="3" w:color="000000"/>
          <w:right w:val="none" w:sz="0" w:space="30" w:color="000000"/>
          <w:between w:val="none" w:sz="0" w:space="3" w:color="000000"/>
        </w:pBdr>
        <w:shd w:val="clear" w:color="auto" w:fill="FFFFFF"/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vybraných parametrů s ohledem na principy ochrany životního prostředí a klimatu</w:t>
      </w:r>
      <w:ins w:id="23" w:author="Jan Cudlín" w:date="2025-02-28T08:49:00Z" w16du:dateUtc="2025-02-28T07:49:00Z">
        <w:r w:rsidR="00F55D43">
          <w:rPr>
            <w:color w:val="000000"/>
            <w:sz w:val="22"/>
            <w:szCs w:val="22"/>
          </w:rPr>
          <w:t xml:space="preserve"> </w:t>
        </w:r>
        <w:r w:rsidR="00F55D43" w:rsidRPr="00F55D43">
          <w:rPr>
            <w:color w:val="000000"/>
            <w:sz w:val="22"/>
            <w:szCs w:val="22"/>
          </w:rPr>
          <w:t>a sociálně odpovědného zadávání.</w:t>
        </w:r>
      </w:ins>
      <w:del w:id="24" w:author="Jan Cudlín" w:date="2025-02-28T08:49:00Z" w16du:dateUtc="2025-02-28T07:49:00Z">
        <w:r w:rsidRPr="00957541" w:rsidDel="00F55D43">
          <w:rPr>
            <w:color w:val="000000"/>
            <w:sz w:val="22"/>
            <w:szCs w:val="22"/>
          </w:rPr>
          <w:delText>.</w:delText>
        </w:r>
      </w:del>
    </w:p>
    <w:p w14:paraId="00000119" w14:textId="24685BD3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2"/>
          <w:szCs w:val="22"/>
        </w:rPr>
      </w:pPr>
    </w:p>
    <w:p w14:paraId="1F244BC0" w14:textId="03B8A786" w:rsidR="000F3F67" w:rsidRPr="00957541" w:rsidRDefault="000F3F6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si </w:t>
      </w:r>
      <w:r w:rsidR="00BC2901" w:rsidRPr="00957541">
        <w:rPr>
          <w:color w:val="000000"/>
          <w:sz w:val="22"/>
          <w:szCs w:val="22"/>
        </w:rPr>
        <w:t>vyhrazuje právo při hodnocení nabídek využít elektronickou aukci, při níž bude postupovat v souladu s §§ 120 a 121 ZZVZ.</w:t>
      </w:r>
    </w:p>
    <w:p w14:paraId="5895113A" w14:textId="77777777" w:rsidR="000F3F67" w:rsidRPr="00957541" w:rsidRDefault="000F3F6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1A" w14:textId="5BC89994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Přesně specifikovaná dílčí kritéria hodnocení, včetně způsobu jejich hodnocení,</w:t>
      </w:r>
      <w:r w:rsidR="000F3F67" w:rsidRPr="00957541">
        <w:rPr>
          <w:color w:val="000000"/>
          <w:sz w:val="22"/>
          <w:szCs w:val="22"/>
        </w:rPr>
        <w:t xml:space="preserve"> či případné </w:t>
      </w:r>
      <w:r w:rsidR="008F14F8" w:rsidRPr="00957541">
        <w:rPr>
          <w:color w:val="000000"/>
          <w:sz w:val="22"/>
          <w:szCs w:val="22"/>
        </w:rPr>
        <w:t>podmínky provedení</w:t>
      </w:r>
      <w:r w:rsidR="000F3F67" w:rsidRPr="00957541">
        <w:rPr>
          <w:color w:val="000000"/>
          <w:sz w:val="22"/>
          <w:szCs w:val="22"/>
        </w:rPr>
        <w:t xml:space="preserve"> aukce,</w:t>
      </w:r>
      <w:r w:rsidRPr="00957541">
        <w:rPr>
          <w:color w:val="000000"/>
          <w:sz w:val="22"/>
          <w:szCs w:val="22"/>
        </w:rPr>
        <w:t xml:space="preserve"> budou vždy uvedena ve výzvě k podání nabídky na zakázku zadávanou v DNS. </w:t>
      </w:r>
    </w:p>
    <w:p w14:paraId="0000011B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1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1D" w14:textId="77777777" w:rsidR="00D003A5" w:rsidRPr="00957541" w:rsidRDefault="005A4545" w:rsidP="007F79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t>Vysvětlení zadávací dokumentace</w:t>
      </w:r>
    </w:p>
    <w:p w14:paraId="0000011E" w14:textId="7ABFA233" w:rsidR="00D003A5" w:rsidRPr="00957541" w:rsidRDefault="005A4545">
      <w:pPr>
        <w:spacing w:before="240"/>
        <w:jc w:val="both"/>
        <w:rPr>
          <w:sz w:val="22"/>
          <w:szCs w:val="22"/>
        </w:rPr>
      </w:pPr>
      <w:r w:rsidRPr="00957541">
        <w:rPr>
          <w:sz w:val="22"/>
          <w:szCs w:val="22"/>
        </w:rPr>
        <w:t>Dodavatel je při zavádění DNS oprávněn po zadavateli požadovat písemně vysvětlení zadávací dokumentace. Žádosti o vysvětlení zadávací dokumentace se podávají výlučně elektronicky prostřednictvím elektronického systému JOSEPHINE, veškeré informace týkající se elektronické komunikace jsou uvedeny v Příloze č.</w:t>
      </w:r>
      <w:r w:rsidR="00F32FF8" w:rsidRPr="00957541">
        <w:rPr>
          <w:sz w:val="22"/>
          <w:szCs w:val="22"/>
        </w:rPr>
        <w:t xml:space="preserve">3 </w:t>
      </w:r>
      <w:r w:rsidRPr="00957541">
        <w:rPr>
          <w:sz w:val="22"/>
          <w:szCs w:val="22"/>
        </w:rPr>
        <w:t xml:space="preserve">- Požadavky na elektronickou komunikaci. Písemná žádost dodavatele musí být zadavateli doručena nejpozději </w:t>
      </w:r>
      <w:r w:rsidRPr="00957541">
        <w:rPr>
          <w:sz w:val="22"/>
          <w:szCs w:val="22"/>
          <w:u w:val="single"/>
        </w:rPr>
        <w:t xml:space="preserve">8 pracovních dnů </w:t>
      </w:r>
      <w:r w:rsidRPr="00957541">
        <w:rPr>
          <w:sz w:val="22"/>
          <w:szCs w:val="22"/>
        </w:rPr>
        <w:t>před uplynutím lhůty pro podání žádostí o účast. Pokud není žádost doručena včas, zadavatel není povinen vysvětlení zadávací dokumentace poskytnout. Zadavatel může zadávací dokumentaci vysvětlit i bez předchozí žádosti dodavatele. Vysvětlení zadávací dokumentace musí zadavatel uveřejnit na profilu zadavatele, a to nejméně 5 pracovních dnů před uplynutím lhůty pro podání žádostí o účast.</w:t>
      </w:r>
    </w:p>
    <w:p w14:paraId="0000011F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20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21" w14:textId="77777777" w:rsidR="00D003A5" w:rsidRPr="00957541" w:rsidRDefault="005A4545" w:rsidP="003216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bookmarkStart w:id="25" w:name="_heading=h.2s8eyo1" w:colFirst="0" w:colLast="0"/>
      <w:bookmarkStart w:id="26" w:name="_Ref138079599"/>
      <w:bookmarkEnd w:id="25"/>
      <w:r w:rsidRPr="00957541">
        <w:rPr>
          <w:b/>
          <w:color w:val="000000"/>
          <w:sz w:val="28"/>
          <w:szCs w:val="28"/>
        </w:rPr>
        <w:t>Zadávání dílčích veřejných zakázek v zavedeném DNS</w:t>
      </w:r>
      <w:bookmarkEnd w:id="26"/>
    </w:p>
    <w:p w14:paraId="00000122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23" w14:textId="24BE87B9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Veřejné zakázky budou v zavedeném DNS zadávány tak, že zadavatel doručí prostřednictvím elektronického systému JOSEPHINE všem dodavatelům zařazeným do DNS výzvu k podání nabídky. </w:t>
      </w:r>
      <w:r w:rsidRPr="00957541">
        <w:rPr>
          <w:color w:val="000000"/>
          <w:sz w:val="22"/>
          <w:szCs w:val="22"/>
        </w:rPr>
        <w:lastRenderedPageBreak/>
        <w:t>Zadavatel sděluje, že veřejné zakázky budou v DNS zadávány v závislosti na provozních potřebách zadavatele.</w:t>
      </w:r>
    </w:p>
    <w:p w14:paraId="00000124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25" w14:textId="43DB9DD5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bookmarkStart w:id="27" w:name="_heading=h.17dp8vu" w:colFirst="0" w:colLast="0"/>
      <w:bookmarkStart w:id="28" w:name="_Hlk138231368"/>
      <w:bookmarkEnd w:id="27"/>
      <w:r w:rsidRPr="00957541">
        <w:rPr>
          <w:color w:val="000000"/>
          <w:sz w:val="22"/>
          <w:szCs w:val="22"/>
        </w:rPr>
        <w:t xml:space="preserve">Zadavatel k podání nabídky nevyzývá dodavatele, kterému doručí oznámení o tom, že neprokázal splnění kvalifikace na základě výzvy dle § 140a odst. 1 nebo dle § 141 odst. 4 </w:t>
      </w:r>
      <w:r w:rsidR="003216C6" w:rsidRPr="00957541">
        <w:rPr>
          <w:color w:val="000000"/>
          <w:sz w:val="22"/>
          <w:szCs w:val="22"/>
        </w:rPr>
        <w:t>zákona</w:t>
      </w:r>
      <w:r w:rsidRPr="00957541">
        <w:rPr>
          <w:color w:val="000000"/>
          <w:sz w:val="22"/>
          <w:szCs w:val="22"/>
        </w:rPr>
        <w:t xml:space="preserve">, anebo u kterého zadavatel prokáže naplnění důvodů nezpůsobilosti (viz § 48 odst. 5 nebo 6 </w:t>
      </w:r>
      <w:r w:rsidR="003216C6" w:rsidRPr="00957541">
        <w:rPr>
          <w:color w:val="000000"/>
          <w:sz w:val="22"/>
          <w:szCs w:val="22"/>
        </w:rPr>
        <w:t>zákona</w:t>
      </w:r>
      <w:r w:rsidRPr="00957541">
        <w:rPr>
          <w:color w:val="000000"/>
          <w:sz w:val="22"/>
          <w:szCs w:val="22"/>
        </w:rPr>
        <w:t xml:space="preserve">). </w:t>
      </w:r>
    </w:p>
    <w:bookmarkEnd w:id="28"/>
    <w:p w14:paraId="00000126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D80CEE6" w14:textId="69F5B245" w:rsidR="007511AE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Veřejné zakázky budou v DNS zadávány na základě jednotlivých výzev k podání nabídek, které budou doručeny všem dodavatelům zařazeným do DNS, a to v předem neurčených a nepravidelných intervalech, které se budou odvíjet od potřeb zadavatele, přičemž lhůta pro podání nabídky v takovém případě bude min. 10 kalendářních dnů</w:t>
      </w:r>
      <w:r w:rsidR="00044D8F" w:rsidRPr="00957541">
        <w:rPr>
          <w:color w:val="000000"/>
          <w:sz w:val="22"/>
          <w:szCs w:val="22"/>
        </w:rPr>
        <w:t xml:space="preserve">. </w:t>
      </w:r>
    </w:p>
    <w:p w14:paraId="00000128" w14:textId="77777777" w:rsidR="00D003A5" w:rsidRPr="00957541" w:rsidRDefault="00D003A5" w:rsidP="00890F11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2"/>
          <w:szCs w:val="22"/>
        </w:rPr>
      </w:pPr>
    </w:p>
    <w:p w14:paraId="0000012A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Doba plnění, místo plnění a obchodní či jiné smluvní podmínky veřejných zakázek zadávaných v DNS budou stanoveny v jednotlivých výzvách k podání nabídek dle § 141 zákona.</w:t>
      </w:r>
    </w:p>
    <w:p w14:paraId="0000012B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14:paraId="0000012C" w14:textId="5B72D044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Bližší technické informace k podání nabídek jsou uvedeny </w:t>
      </w:r>
      <w:r w:rsidR="00580998" w:rsidRPr="00957541">
        <w:rPr>
          <w:color w:val="000000"/>
          <w:sz w:val="22"/>
          <w:szCs w:val="22"/>
        </w:rPr>
        <w:t xml:space="preserve">právě </w:t>
      </w:r>
      <w:r w:rsidRPr="00957541">
        <w:rPr>
          <w:color w:val="000000"/>
          <w:sz w:val="22"/>
          <w:szCs w:val="22"/>
        </w:rPr>
        <w:t>v</w:t>
      </w:r>
      <w:r w:rsidRPr="00957541">
        <w:rPr>
          <w:sz w:val="22"/>
          <w:szCs w:val="22"/>
        </w:rPr>
        <w:t> Příloze č.</w:t>
      </w:r>
      <w:r w:rsidR="00580998" w:rsidRPr="00957541">
        <w:rPr>
          <w:sz w:val="22"/>
          <w:szCs w:val="22"/>
        </w:rPr>
        <w:t xml:space="preserve"> 3 </w:t>
      </w:r>
      <w:r w:rsidRPr="00957541">
        <w:rPr>
          <w:sz w:val="22"/>
          <w:szCs w:val="22"/>
        </w:rPr>
        <w:t>Požadavky na elektronickou komunikaci.</w:t>
      </w:r>
    </w:p>
    <w:p w14:paraId="0000012D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2E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2F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10.1 Informace k elektronickému katalogu</w:t>
      </w:r>
    </w:p>
    <w:p w14:paraId="00000130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31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bude v souladu s § 215 zákona požadovat, aby </w:t>
      </w:r>
      <w:r w:rsidRPr="00957541">
        <w:rPr>
          <w:b/>
          <w:color w:val="000000"/>
          <w:sz w:val="22"/>
          <w:szCs w:val="22"/>
        </w:rPr>
        <w:t>nabídka byla předložena formou elektronického katalogu nebo aby elektronický katalog byl součástí nabídky.</w:t>
      </w:r>
    </w:p>
    <w:p w14:paraId="00000132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009C3F8" w14:textId="467733CB" w:rsidR="001034AD" w:rsidRPr="00957541" w:rsidRDefault="00D1788D" w:rsidP="009359F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Pro tento účel </w:t>
      </w:r>
      <w:r w:rsidR="009359FB" w:rsidRPr="00957541">
        <w:rPr>
          <w:color w:val="000000"/>
          <w:sz w:val="22"/>
          <w:szCs w:val="22"/>
        </w:rPr>
        <w:t xml:space="preserve">bude moci </w:t>
      </w:r>
      <w:r w:rsidRPr="00957541">
        <w:rPr>
          <w:color w:val="000000"/>
          <w:sz w:val="22"/>
          <w:szCs w:val="22"/>
        </w:rPr>
        <w:t>d</w:t>
      </w:r>
      <w:r w:rsidR="005A4545" w:rsidRPr="00957541">
        <w:rPr>
          <w:color w:val="000000"/>
          <w:sz w:val="22"/>
          <w:szCs w:val="22"/>
        </w:rPr>
        <w:t>odavatel vyplnit elektronický katalog JOSEPHINE kdykoliv po svém zařazení do DNS,</w:t>
      </w:r>
      <w:r w:rsidR="00570CB6" w:rsidRPr="00957541">
        <w:rPr>
          <w:color w:val="000000"/>
          <w:sz w:val="22"/>
          <w:szCs w:val="22"/>
        </w:rPr>
        <w:t xml:space="preserve"> a to v souladu s postupem dle čl. 7 Přílohy č. 3 </w:t>
      </w:r>
      <w:r w:rsidR="00570CB6" w:rsidRPr="00957541">
        <w:rPr>
          <w:sz w:val="22"/>
          <w:szCs w:val="22"/>
        </w:rPr>
        <w:t xml:space="preserve">Požadavky na elektronickou komunikaci, přičemž </w:t>
      </w:r>
      <w:r w:rsidR="001034AD" w:rsidRPr="00957541">
        <w:rPr>
          <w:sz w:val="22"/>
          <w:szCs w:val="22"/>
        </w:rPr>
        <w:t xml:space="preserve">v příloze uvedený </w:t>
      </w:r>
      <w:r w:rsidR="00570CB6" w:rsidRPr="00957541">
        <w:rPr>
          <w:sz w:val="22"/>
          <w:szCs w:val="22"/>
        </w:rPr>
        <w:t xml:space="preserve">odst. 7.5 se v tomto DNS neuplatní. </w:t>
      </w:r>
    </w:p>
    <w:p w14:paraId="61A755A2" w14:textId="77777777" w:rsidR="001034AD" w:rsidRPr="00957541" w:rsidRDefault="001034AD" w:rsidP="001034A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33" w14:textId="6828007B" w:rsidR="00D003A5" w:rsidRPr="00957541" w:rsidRDefault="00570CB6" w:rsidP="001034A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V</w:t>
      </w:r>
      <w:r w:rsidR="005A4545" w:rsidRPr="00957541">
        <w:rPr>
          <w:color w:val="000000"/>
          <w:sz w:val="22"/>
          <w:szCs w:val="22"/>
        </w:rPr>
        <w:t xml:space="preserve">yplněním položky katalogu se pak rozumí uvedení ceny (příp. i jiného požadovaného údaje za účelem hodnocení) u této položky způsobem odpovídajícím funkcionalitě nástroje. Elektronický katalog lze vyplnit v celém svém rozsahu. Cenovou nabídku všech položek elektronického katalogu je možné kdykoliv aktualizovat. </w:t>
      </w:r>
    </w:p>
    <w:p w14:paraId="00000134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36" w14:textId="77777777" w:rsidR="00D003A5" w:rsidRPr="00957541" w:rsidRDefault="005A4545">
      <w:pPr>
        <w:spacing w:before="120"/>
        <w:jc w:val="both"/>
        <w:rPr>
          <w:sz w:val="22"/>
          <w:szCs w:val="22"/>
        </w:rPr>
      </w:pPr>
      <w:r w:rsidRPr="00957541">
        <w:rPr>
          <w:sz w:val="22"/>
          <w:szCs w:val="22"/>
        </w:rPr>
        <w:t>Pravidla použití elektronického katalogu a způsob výběru z elektronického katalogu budou upřesněna ve výzvě k podání nabídek v DNS.</w:t>
      </w:r>
    </w:p>
    <w:p w14:paraId="00000137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38" w14:textId="419849CF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 xml:space="preserve">10.2 Informace k Výzvě k podání nabídky dle § 141 </w:t>
      </w:r>
      <w:r w:rsidR="003216C6" w:rsidRPr="00957541">
        <w:rPr>
          <w:b/>
          <w:color w:val="000000"/>
          <w:sz w:val="22"/>
          <w:szCs w:val="22"/>
        </w:rPr>
        <w:t>zákona</w:t>
      </w:r>
    </w:p>
    <w:p w14:paraId="00000139" w14:textId="2F64A4B2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Před zadáním veřejné zakázky v DNS doručí zadavatel všem dodavatelům zařazeným v </w:t>
      </w:r>
      <w:r w:rsidR="0016238F" w:rsidRPr="00957541">
        <w:rPr>
          <w:color w:val="000000"/>
          <w:sz w:val="22"/>
          <w:szCs w:val="22"/>
        </w:rPr>
        <w:t xml:space="preserve">DNS </w:t>
      </w:r>
      <w:r w:rsidRPr="00957541">
        <w:rPr>
          <w:color w:val="000000"/>
          <w:sz w:val="22"/>
          <w:szCs w:val="22"/>
        </w:rPr>
        <w:t xml:space="preserve">odpovídající zahajované veřejné zakázce Výzvu k podání nabídky, která bude obsahovat alespoň:  </w:t>
      </w:r>
    </w:p>
    <w:p w14:paraId="0000013A" w14:textId="77777777" w:rsidR="00D003A5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identifikační údaje zadavatele</w:t>
      </w:r>
    </w:p>
    <w:p w14:paraId="0000013B" w14:textId="77777777" w:rsidR="00D003A5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údaje o přístupu k zadávací dokumentaci</w:t>
      </w:r>
    </w:p>
    <w:p w14:paraId="0000013C" w14:textId="77777777" w:rsidR="00D003A5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lhůtu pro podání nabídky / e-katalogu / termín uskutečnění automatického výběru </w:t>
      </w:r>
    </w:p>
    <w:p w14:paraId="0000013D" w14:textId="77777777" w:rsidR="00D003A5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způsob podání nabídky (e-katalogu) včetně informace o tom, v jakém jazyce mohou být nabídky (e-katalog) podány</w:t>
      </w:r>
    </w:p>
    <w:p w14:paraId="282EC467" w14:textId="77777777" w:rsidR="008F14F8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zvolená kritéria výběru a pravidla pro hodnocení nabídek dle § 115 zákona, </w:t>
      </w:r>
    </w:p>
    <w:p w14:paraId="0000013E" w14:textId="7FDD86A9" w:rsidR="00D003A5" w:rsidRPr="00957541" w:rsidRDefault="008F14F8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podmínky použití elektronické aukce dle § 120 ZZVZ,</w:t>
      </w:r>
    </w:p>
    <w:p w14:paraId="0000013F" w14:textId="77777777" w:rsidR="00D003A5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specifikace předmětu dílčí veřejné zakázky zadávané v DNS,</w:t>
      </w:r>
    </w:p>
    <w:p w14:paraId="00000140" w14:textId="77777777" w:rsidR="00D003A5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upřesnění obchodních podmínek</w:t>
      </w:r>
    </w:p>
    <w:p w14:paraId="00000141" w14:textId="77777777" w:rsidR="00D003A5" w:rsidRPr="00957541" w:rsidRDefault="005A4545" w:rsidP="007D570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pravidla použití elektronického katalogu a zvolený způsob výběru z e-katalogu dle § 215 zákona.</w:t>
      </w:r>
    </w:p>
    <w:p w14:paraId="00000142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43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sděluje, že nepřipouští možnost podání variantních nabídek. </w:t>
      </w:r>
    </w:p>
    <w:p w14:paraId="00000144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45" w14:textId="31064BC0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lastRenderedPageBreak/>
        <w:t xml:space="preserve">Zadavatel zadá dílčí veřejnou zakázku v DNS dodavateli, </w:t>
      </w:r>
      <w:r w:rsidR="008F14F8" w:rsidRPr="00957541">
        <w:rPr>
          <w:color w:val="000000"/>
          <w:sz w:val="22"/>
          <w:szCs w:val="22"/>
        </w:rPr>
        <w:t xml:space="preserve">jehož nabídka bude vyhodnocena jako ekonomicky nejvýhodnější podle výsledku hodnocení nabídek nebo výsledku elektronické aukce, pokud bude </w:t>
      </w:r>
      <w:proofErr w:type="gramStart"/>
      <w:r w:rsidR="008F14F8" w:rsidRPr="00957541">
        <w:rPr>
          <w:color w:val="000000"/>
          <w:sz w:val="22"/>
          <w:szCs w:val="22"/>
        </w:rPr>
        <w:t>použita.</w:t>
      </w:r>
      <w:r w:rsidRPr="00957541">
        <w:rPr>
          <w:color w:val="000000"/>
          <w:sz w:val="22"/>
          <w:szCs w:val="22"/>
        </w:rPr>
        <w:t>.</w:t>
      </w:r>
      <w:proofErr w:type="gramEnd"/>
    </w:p>
    <w:p w14:paraId="00000146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47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48" w14:textId="77777777" w:rsidR="00D003A5" w:rsidRPr="00957541" w:rsidRDefault="005A4545" w:rsidP="003216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r w:rsidRPr="00957541">
        <w:rPr>
          <w:b/>
          <w:color w:val="000000"/>
          <w:sz w:val="28"/>
          <w:szCs w:val="28"/>
        </w:rPr>
        <w:t>Obchodní a platební podmínky v zakázkách v zavedeném DNS</w:t>
      </w:r>
    </w:p>
    <w:p w14:paraId="00000149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14:paraId="0000014A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Obchodní a platební podmínky pro dílčí veřejné zakázky zadávané v zavedeném DNS budou součástí Výzvy k podání nabídky dle § 141 zákona. </w:t>
      </w:r>
    </w:p>
    <w:p w14:paraId="0000014B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4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14D" w14:textId="77777777" w:rsidR="00D003A5" w:rsidRPr="00957541" w:rsidRDefault="005A4545" w:rsidP="003216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  <w:sz w:val="28"/>
          <w:szCs w:val="28"/>
        </w:rPr>
      </w:pPr>
      <w:bookmarkStart w:id="29" w:name="_heading=h.3rdcrjn" w:colFirst="0" w:colLast="0"/>
      <w:bookmarkStart w:id="30" w:name="_Ref138062477"/>
      <w:bookmarkEnd w:id="29"/>
      <w:r w:rsidRPr="00957541">
        <w:rPr>
          <w:b/>
          <w:color w:val="000000"/>
          <w:sz w:val="28"/>
          <w:szCs w:val="28"/>
        </w:rPr>
        <w:t>Další informace a podmínky vyhrazené zadavatelem</w:t>
      </w:r>
      <w:bookmarkEnd w:id="30"/>
    </w:p>
    <w:p w14:paraId="0000014E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14:paraId="0000014F" w14:textId="77777777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je oprávněn DNS kdykoliv během doby jeho trvání zrušit, a to i bez uvedení důvodu.</w:t>
      </w:r>
    </w:p>
    <w:p w14:paraId="00000150" w14:textId="614F127A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je oprávněn výzvu k podání nabídky</w:t>
      </w:r>
      <w:r w:rsidR="003216C6" w:rsidRPr="00957541">
        <w:rPr>
          <w:color w:val="000000"/>
          <w:sz w:val="22"/>
          <w:szCs w:val="22"/>
        </w:rPr>
        <w:t xml:space="preserve"> / zadávání dílčí veřejné zakázky (a to až do uzavření smlouvy)</w:t>
      </w:r>
      <w:r w:rsidRPr="00957541">
        <w:rPr>
          <w:color w:val="000000"/>
          <w:sz w:val="22"/>
          <w:szCs w:val="22"/>
        </w:rPr>
        <w:t xml:space="preserve"> zrušit, a to i bez uvedení důvodu. </w:t>
      </w:r>
    </w:p>
    <w:p w14:paraId="00000151" w14:textId="77777777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Podáním žádosti o účast vyjadřuje dodavatel bezpodmínečný souhlas s podmínkami stanovenými v zadávací dokumentaci a zavazuje se tyto podmínky dodržovat.</w:t>
      </w:r>
    </w:p>
    <w:p w14:paraId="00000152" w14:textId="4A82B0AF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Podá-li dodavatel v DNS více žádostí o účast samostatně nebo společně s dalšími dodavateli, nebo podá-li žádost o účast společně s osobou, jejímž prostřednictvím jiný dodavatel prokazuje kvalifikaci, zadavatel takto podanou žádost (žádosti) vyřadí a tohoto dodavatele (tyto dodavatelé) z DNS vyloučí (resp. odmítne zařadit).</w:t>
      </w:r>
    </w:p>
    <w:p w14:paraId="00000153" w14:textId="77777777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si při zavádění DNS vyhrazuje právo upřesnit nebo upravit zadávací podmínky, a to kdykoliv během lhůty pro podávání žádostí o účast a v souladu s §§ 98 a 99 zákona. </w:t>
      </w:r>
    </w:p>
    <w:p w14:paraId="00000154" w14:textId="77777777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Zadavatel si vyhrazuje právo ověřit skutečnosti, které dodavatel uvedl v žádosti o účast. </w:t>
      </w:r>
    </w:p>
    <w:p w14:paraId="00000155" w14:textId="77777777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si vyhrazuje právo požadovat, aby dodavatel v přiměřené lhůtě objasnil předložené údaje a doklady nebo aby tyto doklady doplnil, příp. aby doložil originál nebo ověřenou kopii předmětného dokladu.</w:t>
      </w:r>
    </w:p>
    <w:p w14:paraId="00000156" w14:textId="77777777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si v souladu se zákonem vyhrazuje právo ověřit, že v případě výběru nabídky dodavatele a uzavřením smlouvy na plnění veřejné zakázky, ani jejím plněním nedojde k porušení právních předpisů a rozhodnutí upravujících mezinárodní sankce, kterými jsou Česká republika a zadavatel vázáni; tyto skutečnosti je dodavatel navíc povinen ve své nabídce stvrdit písemným čestným prohlášením.</w:t>
      </w:r>
    </w:p>
    <w:p w14:paraId="00000157" w14:textId="77777777" w:rsidR="00D003A5" w:rsidRPr="00957541" w:rsidRDefault="005A4545" w:rsidP="003216C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Zadavatel nehradí dodavateli náklady spojené s účastí v DNS.</w:t>
      </w:r>
    </w:p>
    <w:p w14:paraId="00000158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5C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5D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tbl>
      <w:tblPr>
        <w:tblStyle w:val="a"/>
        <w:tblW w:w="906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D003A5" w:rsidRPr="00957541" w14:paraId="168B65F1" w14:textId="77777777" w:rsidTr="009C5979">
        <w:tc>
          <w:tcPr>
            <w:tcW w:w="4531" w:type="dxa"/>
          </w:tcPr>
          <w:p w14:paraId="0000015E" w14:textId="7853E11D" w:rsidR="00D003A5" w:rsidRPr="00957541" w:rsidRDefault="005A4545" w:rsidP="000E19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957541">
              <w:rPr>
                <w:color w:val="000000"/>
                <w:sz w:val="22"/>
                <w:szCs w:val="22"/>
              </w:rPr>
              <w:t>V</w:t>
            </w:r>
            <w:r w:rsidR="000E190A" w:rsidRPr="00957541">
              <w:rPr>
                <w:color w:val="000000"/>
                <w:sz w:val="22"/>
                <w:szCs w:val="22"/>
              </w:rPr>
              <w:t> </w:t>
            </w:r>
            <w:r w:rsidR="00E57E83" w:rsidRPr="00957541">
              <w:rPr>
                <w:color w:val="000000"/>
                <w:sz w:val="22"/>
                <w:szCs w:val="22"/>
              </w:rPr>
              <w:t>Žamberku</w:t>
            </w:r>
            <w:r w:rsidR="000E190A" w:rsidRPr="00957541">
              <w:rPr>
                <w:color w:val="000000"/>
                <w:sz w:val="22"/>
                <w:szCs w:val="22"/>
              </w:rPr>
              <w:t xml:space="preserve"> dne</w:t>
            </w:r>
            <w:r w:rsidR="00957541">
              <w:rPr>
                <w:color w:val="000000"/>
                <w:sz w:val="22"/>
                <w:szCs w:val="22"/>
              </w:rPr>
              <w:t xml:space="preserve"> 20.2.2025</w:t>
            </w:r>
          </w:p>
        </w:tc>
        <w:tc>
          <w:tcPr>
            <w:tcW w:w="4531" w:type="dxa"/>
          </w:tcPr>
          <w:p w14:paraId="0000015F" w14:textId="77777777" w:rsidR="00D003A5" w:rsidRPr="00957541" w:rsidRDefault="00D00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00000160" w14:textId="77777777" w:rsidR="00D003A5" w:rsidRPr="00957541" w:rsidRDefault="00D00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10F23B48" w14:textId="77777777" w:rsidR="00876C84" w:rsidRPr="00957541" w:rsidRDefault="00876C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00000161" w14:textId="77777777" w:rsidR="00D003A5" w:rsidRPr="00957541" w:rsidRDefault="005A4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957541">
              <w:rPr>
                <w:color w:val="000000"/>
                <w:sz w:val="22"/>
                <w:szCs w:val="22"/>
              </w:rPr>
              <w:t>…………………………………….</w:t>
            </w:r>
          </w:p>
        </w:tc>
      </w:tr>
      <w:tr w:rsidR="00D003A5" w:rsidRPr="00957541" w14:paraId="7CD27E6D" w14:textId="77777777" w:rsidTr="009C5979">
        <w:tc>
          <w:tcPr>
            <w:tcW w:w="4531" w:type="dxa"/>
          </w:tcPr>
          <w:p w14:paraId="00000162" w14:textId="77777777" w:rsidR="00D003A5" w:rsidRPr="00957541" w:rsidRDefault="00D00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B5B530" w14:textId="77777777" w:rsidR="00424D42" w:rsidRPr="00957541" w:rsidRDefault="00E57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957541">
              <w:rPr>
                <w:color w:val="000000"/>
                <w:sz w:val="22"/>
                <w:szCs w:val="22"/>
              </w:rPr>
              <w:t>Ing. Rudolf Bulíček</w:t>
            </w:r>
          </w:p>
          <w:p w14:paraId="00000165" w14:textId="2062286E" w:rsidR="00D003A5" w:rsidRPr="00957541" w:rsidRDefault="000E19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957541">
              <w:rPr>
                <w:color w:val="000000"/>
                <w:sz w:val="22"/>
                <w:szCs w:val="22"/>
              </w:rPr>
              <w:t>ředitel</w:t>
            </w:r>
          </w:p>
        </w:tc>
      </w:tr>
    </w:tbl>
    <w:p w14:paraId="00000166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67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68" w14:textId="77777777" w:rsidR="00D003A5" w:rsidRPr="00957541" w:rsidRDefault="00D003A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000016A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b/>
          <w:color w:val="000000"/>
          <w:sz w:val="22"/>
          <w:szCs w:val="22"/>
        </w:rPr>
        <w:t>SEZNAM PŘÍLOH</w:t>
      </w:r>
    </w:p>
    <w:p w14:paraId="0000016B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 </w:t>
      </w:r>
    </w:p>
    <w:p w14:paraId="0000016C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Příloha č. 1:</w:t>
      </w:r>
      <w:r w:rsidRPr="00957541">
        <w:rPr>
          <w:color w:val="000000"/>
          <w:sz w:val="22"/>
          <w:szCs w:val="22"/>
        </w:rPr>
        <w:tab/>
      </w:r>
      <w:r w:rsidRPr="00957541">
        <w:rPr>
          <w:color w:val="000000"/>
          <w:sz w:val="22"/>
          <w:szCs w:val="22"/>
        </w:rPr>
        <w:tab/>
        <w:t xml:space="preserve">Žádost o účast </w:t>
      </w:r>
    </w:p>
    <w:p w14:paraId="0000016D" w14:textId="77777777" w:rsidR="00D003A5" w:rsidRPr="00957541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>Příloha č. 2:</w:t>
      </w:r>
      <w:r w:rsidRPr="00957541">
        <w:rPr>
          <w:color w:val="000000"/>
          <w:sz w:val="22"/>
          <w:szCs w:val="22"/>
        </w:rPr>
        <w:tab/>
      </w:r>
      <w:r w:rsidRPr="00957541">
        <w:rPr>
          <w:color w:val="000000"/>
          <w:sz w:val="22"/>
          <w:szCs w:val="22"/>
        </w:rPr>
        <w:tab/>
        <w:t xml:space="preserve">Čestné prohlášení o splnění základní způsobilosti </w:t>
      </w:r>
    </w:p>
    <w:p w14:paraId="00000175" w14:textId="18FEE6C6" w:rsidR="00D003A5" w:rsidRDefault="005A454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957541">
        <w:rPr>
          <w:color w:val="000000"/>
          <w:sz w:val="22"/>
          <w:szCs w:val="22"/>
        </w:rPr>
        <w:t xml:space="preserve">Příloha č. </w:t>
      </w:r>
      <w:r w:rsidR="008F14F8" w:rsidRPr="00957541">
        <w:rPr>
          <w:color w:val="000000"/>
          <w:sz w:val="22"/>
          <w:szCs w:val="22"/>
        </w:rPr>
        <w:t>3</w:t>
      </w:r>
      <w:r w:rsidRPr="00957541">
        <w:rPr>
          <w:color w:val="000000"/>
          <w:sz w:val="22"/>
          <w:szCs w:val="22"/>
        </w:rPr>
        <w:t xml:space="preserve">: </w:t>
      </w:r>
      <w:r w:rsidRPr="00957541">
        <w:rPr>
          <w:color w:val="000000"/>
          <w:sz w:val="22"/>
          <w:szCs w:val="22"/>
        </w:rPr>
        <w:tab/>
      </w:r>
      <w:r w:rsidRPr="00957541">
        <w:rPr>
          <w:color w:val="000000"/>
          <w:sz w:val="22"/>
          <w:szCs w:val="22"/>
        </w:rPr>
        <w:tab/>
        <w:t>Požadavky na elektronickou komunikaci</w:t>
      </w:r>
    </w:p>
    <w:p w14:paraId="00000177" w14:textId="3A662582" w:rsidR="00D003A5" w:rsidRPr="0013699A" w:rsidRDefault="00F55D43">
      <w:pPr>
        <w:rPr>
          <w:sz w:val="22"/>
          <w:szCs w:val="22"/>
        </w:rPr>
      </w:pPr>
      <w:ins w:id="31" w:author="Jan Cudlín" w:date="2025-02-28T08:50:00Z" w16du:dateUtc="2025-02-28T07:50:00Z">
        <w:r w:rsidRPr="0013699A">
          <w:rPr>
            <w:sz w:val="22"/>
            <w:szCs w:val="22"/>
          </w:rPr>
          <w:t>Příloha č. 4</w:t>
        </w:r>
      </w:ins>
      <w:ins w:id="32" w:author="Jan Cudlín" w:date="2025-02-28T08:51:00Z" w16du:dateUtc="2025-02-28T07:51:00Z">
        <w:r>
          <w:rPr>
            <w:sz w:val="22"/>
            <w:szCs w:val="22"/>
          </w:rPr>
          <w:t>:</w:t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  <w:t>Seznam dodávek k prokázání technické kvalifikace</w:t>
        </w:r>
      </w:ins>
    </w:p>
    <w:sectPr w:rsidR="00D003A5" w:rsidRPr="0013699A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3CBAA" w14:textId="77777777" w:rsidR="008D678C" w:rsidRDefault="008D678C" w:rsidP="00876C84">
      <w:r>
        <w:separator/>
      </w:r>
    </w:p>
  </w:endnote>
  <w:endnote w:type="continuationSeparator" w:id="0">
    <w:p w14:paraId="55B7BD3E" w14:textId="77777777" w:rsidR="008D678C" w:rsidRDefault="008D678C" w:rsidP="0087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E9570" w14:textId="77777777" w:rsidR="00876C84" w:rsidRDefault="00876C84">
    <w:pPr>
      <w:pStyle w:val="Zpat"/>
    </w:pPr>
  </w:p>
  <w:p w14:paraId="242A3F7E" w14:textId="77777777" w:rsidR="00876C84" w:rsidRDefault="00876C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82A5E" w14:textId="77777777" w:rsidR="008D678C" w:rsidRDefault="008D678C" w:rsidP="00876C84">
      <w:r>
        <w:separator/>
      </w:r>
    </w:p>
  </w:footnote>
  <w:footnote w:type="continuationSeparator" w:id="0">
    <w:p w14:paraId="39AD6866" w14:textId="77777777" w:rsidR="008D678C" w:rsidRDefault="008D678C" w:rsidP="00876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D7EAF"/>
    <w:multiLevelType w:val="multilevel"/>
    <w:tmpl w:val="909E8FC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B34A05"/>
    <w:multiLevelType w:val="multilevel"/>
    <w:tmpl w:val="EAD20A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F53EB"/>
    <w:multiLevelType w:val="multilevel"/>
    <w:tmpl w:val="6A2EE9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551F7"/>
    <w:multiLevelType w:val="multilevel"/>
    <w:tmpl w:val="8DCC2D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E5A92"/>
    <w:multiLevelType w:val="multilevel"/>
    <w:tmpl w:val="9828C9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05C4B31"/>
    <w:multiLevelType w:val="multilevel"/>
    <w:tmpl w:val="DCB6EE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54B0646"/>
    <w:multiLevelType w:val="hybridMultilevel"/>
    <w:tmpl w:val="9C6410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37A38"/>
    <w:multiLevelType w:val="multilevel"/>
    <w:tmpl w:val="1328383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01613F4"/>
    <w:multiLevelType w:val="hybridMultilevel"/>
    <w:tmpl w:val="331070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82993"/>
    <w:multiLevelType w:val="multilevel"/>
    <w:tmpl w:val="473C1806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EF6E98"/>
    <w:multiLevelType w:val="multilevel"/>
    <w:tmpl w:val="04F47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8" w:hanging="708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1" w15:restartNumberingAfterBreak="0">
    <w:nsid w:val="32B91C33"/>
    <w:multiLevelType w:val="hybridMultilevel"/>
    <w:tmpl w:val="5706EB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C1EA5"/>
    <w:multiLevelType w:val="multilevel"/>
    <w:tmpl w:val="D02CD1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85E2F24"/>
    <w:multiLevelType w:val="hybridMultilevel"/>
    <w:tmpl w:val="CE3A10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23263"/>
    <w:multiLevelType w:val="multilevel"/>
    <w:tmpl w:val="5EF420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B4D4B"/>
    <w:multiLevelType w:val="multilevel"/>
    <w:tmpl w:val="F0F6A3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52DB6"/>
    <w:multiLevelType w:val="hybridMultilevel"/>
    <w:tmpl w:val="07D85A4A"/>
    <w:lvl w:ilvl="0" w:tplc="211209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1675"/>
    <w:multiLevelType w:val="multilevel"/>
    <w:tmpl w:val="77EAB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8" w:hanging="708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8" w15:restartNumberingAfterBreak="0">
    <w:nsid w:val="472350D3"/>
    <w:multiLevelType w:val="multilevel"/>
    <w:tmpl w:val="E67E21F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74660D0"/>
    <w:multiLevelType w:val="hybridMultilevel"/>
    <w:tmpl w:val="58E488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F44B6"/>
    <w:multiLevelType w:val="multilevel"/>
    <w:tmpl w:val="6C7AFA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50E69"/>
    <w:multiLevelType w:val="multilevel"/>
    <w:tmpl w:val="0DB8C1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E651574"/>
    <w:multiLevelType w:val="multilevel"/>
    <w:tmpl w:val="8F3C68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602D2"/>
    <w:multiLevelType w:val="multilevel"/>
    <w:tmpl w:val="A8AAF85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36F540D"/>
    <w:multiLevelType w:val="multilevel"/>
    <w:tmpl w:val="5B787A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32495"/>
    <w:multiLevelType w:val="multilevel"/>
    <w:tmpl w:val="637AA7D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B45168D"/>
    <w:multiLevelType w:val="hybridMultilevel"/>
    <w:tmpl w:val="BD88B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91D48"/>
    <w:multiLevelType w:val="multilevel"/>
    <w:tmpl w:val="38C67DD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8BC20C2"/>
    <w:multiLevelType w:val="multilevel"/>
    <w:tmpl w:val="C6D099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95F11"/>
    <w:multiLevelType w:val="multilevel"/>
    <w:tmpl w:val="926CAF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651448">
    <w:abstractNumId w:val="3"/>
  </w:num>
  <w:num w:numId="2" w16cid:durableId="398215089">
    <w:abstractNumId w:val="27"/>
  </w:num>
  <w:num w:numId="3" w16cid:durableId="798034449">
    <w:abstractNumId w:val="20"/>
  </w:num>
  <w:num w:numId="4" w16cid:durableId="1497963841">
    <w:abstractNumId w:val="23"/>
  </w:num>
  <w:num w:numId="5" w16cid:durableId="695037246">
    <w:abstractNumId w:val="4"/>
  </w:num>
  <w:num w:numId="6" w16cid:durableId="964778122">
    <w:abstractNumId w:val="10"/>
  </w:num>
  <w:num w:numId="7" w16cid:durableId="1923753158">
    <w:abstractNumId w:val="18"/>
  </w:num>
  <w:num w:numId="8" w16cid:durableId="773551621">
    <w:abstractNumId w:val="14"/>
  </w:num>
  <w:num w:numId="9" w16cid:durableId="268706153">
    <w:abstractNumId w:val="22"/>
  </w:num>
  <w:num w:numId="10" w16cid:durableId="82118360">
    <w:abstractNumId w:val="21"/>
  </w:num>
  <w:num w:numId="11" w16cid:durableId="197667911">
    <w:abstractNumId w:val="28"/>
  </w:num>
  <w:num w:numId="12" w16cid:durableId="853761491">
    <w:abstractNumId w:val="15"/>
  </w:num>
  <w:num w:numId="13" w16cid:durableId="477377958">
    <w:abstractNumId w:val="12"/>
  </w:num>
  <w:num w:numId="14" w16cid:durableId="1095203675">
    <w:abstractNumId w:val="1"/>
  </w:num>
  <w:num w:numId="15" w16cid:durableId="637998197">
    <w:abstractNumId w:val="2"/>
  </w:num>
  <w:num w:numId="16" w16cid:durableId="492306857">
    <w:abstractNumId w:val="25"/>
  </w:num>
  <w:num w:numId="17" w16cid:durableId="1652825382">
    <w:abstractNumId w:val="29"/>
  </w:num>
  <w:num w:numId="18" w16cid:durableId="1844665103">
    <w:abstractNumId w:val="7"/>
  </w:num>
  <w:num w:numId="19" w16cid:durableId="205603570">
    <w:abstractNumId w:val="0"/>
  </w:num>
  <w:num w:numId="20" w16cid:durableId="1128234282">
    <w:abstractNumId w:val="9"/>
  </w:num>
  <w:num w:numId="21" w16cid:durableId="854423576">
    <w:abstractNumId w:val="5"/>
  </w:num>
  <w:num w:numId="22" w16cid:durableId="1262371922">
    <w:abstractNumId w:val="17"/>
  </w:num>
  <w:num w:numId="23" w16cid:durableId="1319502960">
    <w:abstractNumId w:val="24"/>
  </w:num>
  <w:num w:numId="24" w16cid:durableId="1883521375">
    <w:abstractNumId w:val="26"/>
  </w:num>
  <w:num w:numId="25" w16cid:durableId="127014851">
    <w:abstractNumId w:val="6"/>
  </w:num>
  <w:num w:numId="26" w16cid:durableId="1148397487">
    <w:abstractNumId w:val="13"/>
  </w:num>
  <w:num w:numId="27" w16cid:durableId="533233363">
    <w:abstractNumId w:val="19"/>
  </w:num>
  <w:num w:numId="28" w16cid:durableId="996766237">
    <w:abstractNumId w:val="11"/>
  </w:num>
  <w:num w:numId="29" w16cid:durableId="1764494442">
    <w:abstractNumId w:val="8"/>
  </w:num>
  <w:num w:numId="30" w16cid:durableId="761416546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n Cudlín">
    <w15:presenceInfo w15:providerId="Windows Live" w15:userId="6377976d3ba1e7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3A5"/>
    <w:rsid w:val="00001712"/>
    <w:rsid w:val="000129F3"/>
    <w:rsid w:val="00026A19"/>
    <w:rsid w:val="00044D8F"/>
    <w:rsid w:val="00066035"/>
    <w:rsid w:val="0007268F"/>
    <w:rsid w:val="00080C5A"/>
    <w:rsid w:val="000B0A9B"/>
    <w:rsid w:val="000C38D7"/>
    <w:rsid w:val="000D17E6"/>
    <w:rsid w:val="000E0001"/>
    <w:rsid w:val="000E130D"/>
    <w:rsid w:val="000E190A"/>
    <w:rsid w:val="000E42ED"/>
    <w:rsid w:val="000F3F67"/>
    <w:rsid w:val="001034AD"/>
    <w:rsid w:val="0011433C"/>
    <w:rsid w:val="00121EDE"/>
    <w:rsid w:val="00122320"/>
    <w:rsid w:val="0013699A"/>
    <w:rsid w:val="00144838"/>
    <w:rsid w:val="001468D1"/>
    <w:rsid w:val="00157C93"/>
    <w:rsid w:val="0016238F"/>
    <w:rsid w:val="00184F7D"/>
    <w:rsid w:val="00190F3B"/>
    <w:rsid w:val="001A3822"/>
    <w:rsid w:val="001A5EE8"/>
    <w:rsid w:val="001B2AC5"/>
    <w:rsid w:val="001B4CF7"/>
    <w:rsid w:val="001D0F6B"/>
    <w:rsid w:val="001F1044"/>
    <w:rsid w:val="001F5FEF"/>
    <w:rsid w:val="00223E15"/>
    <w:rsid w:val="00235947"/>
    <w:rsid w:val="00242D7E"/>
    <w:rsid w:val="00247CB7"/>
    <w:rsid w:val="0026649A"/>
    <w:rsid w:val="0027456D"/>
    <w:rsid w:val="00275197"/>
    <w:rsid w:val="002858BF"/>
    <w:rsid w:val="002936E8"/>
    <w:rsid w:val="002B26CB"/>
    <w:rsid w:val="002C7ED0"/>
    <w:rsid w:val="002D02C4"/>
    <w:rsid w:val="003062C2"/>
    <w:rsid w:val="003216C6"/>
    <w:rsid w:val="00357991"/>
    <w:rsid w:val="00362D97"/>
    <w:rsid w:val="003648E2"/>
    <w:rsid w:val="0036770D"/>
    <w:rsid w:val="00370B85"/>
    <w:rsid w:val="003A6418"/>
    <w:rsid w:val="003B24C0"/>
    <w:rsid w:val="003C5559"/>
    <w:rsid w:val="003E116A"/>
    <w:rsid w:val="003F3F80"/>
    <w:rsid w:val="003F5D38"/>
    <w:rsid w:val="00424D42"/>
    <w:rsid w:val="00437BF3"/>
    <w:rsid w:val="00441B08"/>
    <w:rsid w:val="00442423"/>
    <w:rsid w:val="00443897"/>
    <w:rsid w:val="00450124"/>
    <w:rsid w:val="00453743"/>
    <w:rsid w:val="00467D9D"/>
    <w:rsid w:val="00470B5F"/>
    <w:rsid w:val="00483A20"/>
    <w:rsid w:val="00487423"/>
    <w:rsid w:val="004B76BE"/>
    <w:rsid w:val="004D65A0"/>
    <w:rsid w:val="004D70F6"/>
    <w:rsid w:val="004E4D75"/>
    <w:rsid w:val="004E5E07"/>
    <w:rsid w:val="004F00F6"/>
    <w:rsid w:val="004F3BFE"/>
    <w:rsid w:val="004F69C2"/>
    <w:rsid w:val="0050130C"/>
    <w:rsid w:val="0052001F"/>
    <w:rsid w:val="0052792E"/>
    <w:rsid w:val="00557188"/>
    <w:rsid w:val="005628A6"/>
    <w:rsid w:val="00570CB6"/>
    <w:rsid w:val="00580998"/>
    <w:rsid w:val="00580D71"/>
    <w:rsid w:val="00590018"/>
    <w:rsid w:val="005A4545"/>
    <w:rsid w:val="005D001E"/>
    <w:rsid w:val="00600345"/>
    <w:rsid w:val="006017B2"/>
    <w:rsid w:val="00601D51"/>
    <w:rsid w:val="0063061C"/>
    <w:rsid w:val="006431D7"/>
    <w:rsid w:val="00647354"/>
    <w:rsid w:val="006724A6"/>
    <w:rsid w:val="00686DA6"/>
    <w:rsid w:val="006B1E9A"/>
    <w:rsid w:val="006B3DA0"/>
    <w:rsid w:val="006B5197"/>
    <w:rsid w:val="006E2C4B"/>
    <w:rsid w:val="006E65E6"/>
    <w:rsid w:val="006E7397"/>
    <w:rsid w:val="006F0E9E"/>
    <w:rsid w:val="006F33E3"/>
    <w:rsid w:val="007028B2"/>
    <w:rsid w:val="007449EC"/>
    <w:rsid w:val="007511AE"/>
    <w:rsid w:val="007715C7"/>
    <w:rsid w:val="0078309C"/>
    <w:rsid w:val="00791CC9"/>
    <w:rsid w:val="00796218"/>
    <w:rsid w:val="007A48C3"/>
    <w:rsid w:val="007A52A2"/>
    <w:rsid w:val="007C7F13"/>
    <w:rsid w:val="007D2EF1"/>
    <w:rsid w:val="007D5705"/>
    <w:rsid w:val="007D5A36"/>
    <w:rsid w:val="007E26DF"/>
    <w:rsid w:val="007F3066"/>
    <w:rsid w:val="007F7934"/>
    <w:rsid w:val="00856FFD"/>
    <w:rsid w:val="0086135B"/>
    <w:rsid w:val="00863AB4"/>
    <w:rsid w:val="00876C84"/>
    <w:rsid w:val="008818BF"/>
    <w:rsid w:val="00890F11"/>
    <w:rsid w:val="008B4846"/>
    <w:rsid w:val="008B60A4"/>
    <w:rsid w:val="008C29CF"/>
    <w:rsid w:val="008D4270"/>
    <w:rsid w:val="008D678C"/>
    <w:rsid w:val="008E4328"/>
    <w:rsid w:val="008F14F8"/>
    <w:rsid w:val="00907030"/>
    <w:rsid w:val="00913FE9"/>
    <w:rsid w:val="009359FB"/>
    <w:rsid w:val="00957541"/>
    <w:rsid w:val="009848F1"/>
    <w:rsid w:val="0099220C"/>
    <w:rsid w:val="00993547"/>
    <w:rsid w:val="00996F5D"/>
    <w:rsid w:val="00997B6B"/>
    <w:rsid w:val="009A58A9"/>
    <w:rsid w:val="009C5979"/>
    <w:rsid w:val="009D3681"/>
    <w:rsid w:val="009F4DC7"/>
    <w:rsid w:val="00A008FE"/>
    <w:rsid w:val="00A20DE3"/>
    <w:rsid w:val="00A23B12"/>
    <w:rsid w:val="00A32748"/>
    <w:rsid w:val="00A3362B"/>
    <w:rsid w:val="00A66032"/>
    <w:rsid w:val="00A72155"/>
    <w:rsid w:val="00A733C8"/>
    <w:rsid w:val="00A811ED"/>
    <w:rsid w:val="00A92C0B"/>
    <w:rsid w:val="00AC7BBF"/>
    <w:rsid w:val="00AD61B3"/>
    <w:rsid w:val="00AE2130"/>
    <w:rsid w:val="00AE46F8"/>
    <w:rsid w:val="00B04A8C"/>
    <w:rsid w:val="00B05039"/>
    <w:rsid w:val="00B06778"/>
    <w:rsid w:val="00B10A80"/>
    <w:rsid w:val="00B31A6A"/>
    <w:rsid w:val="00B326CD"/>
    <w:rsid w:val="00B42681"/>
    <w:rsid w:val="00B52F78"/>
    <w:rsid w:val="00B56878"/>
    <w:rsid w:val="00B65328"/>
    <w:rsid w:val="00B776CC"/>
    <w:rsid w:val="00B87FD6"/>
    <w:rsid w:val="00B97437"/>
    <w:rsid w:val="00BA248F"/>
    <w:rsid w:val="00BA4436"/>
    <w:rsid w:val="00BB13D7"/>
    <w:rsid w:val="00BB7AB5"/>
    <w:rsid w:val="00BC05E3"/>
    <w:rsid w:val="00BC11BC"/>
    <w:rsid w:val="00BC2901"/>
    <w:rsid w:val="00BC68AC"/>
    <w:rsid w:val="00BE383B"/>
    <w:rsid w:val="00BE3C37"/>
    <w:rsid w:val="00BF1B77"/>
    <w:rsid w:val="00BF7C60"/>
    <w:rsid w:val="00C052D8"/>
    <w:rsid w:val="00C1796D"/>
    <w:rsid w:val="00C34ECE"/>
    <w:rsid w:val="00C55170"/>
    <w:rsid w:val="00C63F6F"/>
    <w:rsid w:val="00C71A9A"/>
    <w:rsid w:val="00C97B8F"/>
    <w:rsid w:val="00CB630B"/>
    <w:rsid w:val="00CD4DC7"/>
    <w:rsid w:val="00D003A5"/>
    <w:rsid w:val="00D00D85"/>
    <w:rsid w:val="00D03CD9"/>
    <w:rsid w:val="00D1741E"/>
    <w:rsid w:val="00D1788D"/>
    <w:rsid w:val="00D44E3D"/>
    <w:rsid w:val="00D510DF"/>
    <w:rsid w:val="00D556EF"/>
    <w:rsid w:val="00D56130"/>
    <w:rsid w:val="00D63FB3"/>
    <w:rsid w:val="00D96326"/>
    <w:rsid w:val="00DA41FA"/>
    <w:rsid w:val="00DA6E49"/>
    <w:rsid w:val="00DD137A"/>
    <w:rsid w:val="00DE32C7"/>
    <w:rsid w:val="00DE4772"/>
    <w:rsid w:val="00DF262A"/>
    <w:rsid w:val="00DF316E"/>
    <w:rsid w:val="00E07B1A"/>
    <w:rsid w:val="00E33474"/>
    <w:rsid w:val="00E37E2C"/>
    <w:rsid w:val="00E57E83"/>
    <w:rsid w:val="00E60CCB"/>
    <w:rsid w:val="00E60DC2"/>
    <w:rsid w:val="00E73580"/>
    <w:rsid w:val="00E73B80"/>
    <w:rsid w:val="00E743BA"/>
    <w:rsid w:val="00E7696E"/>
    <w:rsid w:val="00EA0869"/>
    <w:rsid w:val="00EA76C7"/>
    <w:rsid w:val="00EA771B"/>
    <w:rsid w:val="00EB2AAC"/>
    <w:rsid w:val="00EB3230"/>
    <w:rsid w:val="00EC364C"/>
    <w:rsid w:val="00EC4F13"/>
    <w:rsid w:val="00EE0A4E"/>
    <w:rsid w:val="00EE3385"/>
    <w:rsid w:val="00EE43DC"/>
    <w:rsid w:val="00EF750D"/>
    <w:rsid w:val="00F056C1"/>
    <w:rsid w:val="00F11404"/>
    <w:rsid w:val="00F22C75"/>
    <w:rsid w:val="00F32FF8"/>
    <w:rsid w:val="00F37F61"/>
    <w:rsid w:val="00F54CA3"/>
    <w:rsid w:val="00F55D43"/>
    <w:rsid w:val="00F620A8"/>
    <w:rsid w:val="00FB30CE"/>
    <w:rsid w:val="00FB51B8"/>
    <w:rsid w:val="00FD2EF3"/>
    <w:rsid w:val="00FE1068"/>
    <w:rsid w:val="00FE2342"/>
    <w:rsid w:val="00FE2DED"/>
    <w:rsid w:val="00FE687B"/>
    <w:rsid w:val="00FF2745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D14C5"/>
  <w15:docId w15:val="{108C8F39-A384-4D76-9D62-1AD06943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E49"/>
  </w:style>
  <w:style w:type="paragraph" w:styleId="Nadpis1">
    <w:name w:val="heading 1"/>
    <w:basedOn w:val="Normln"/>
    <w:next w:val="Normln"/>
    <w:uiPriority w:val="9"/>
    <w:qFormat/>
    <w:pPr>
      <w:keepNext/>
      <w:spacing w:before="600" w:after="240"/>
      <w:ind w:left="928" w:hanging="360"/>
      <w:jc w:val="both"/>
      <w:outlineLvl w:val="0"/>
    </w:pPr>
    <w:rPr>
      <w:b/>
      <w:color w:val="000000"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60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0A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B60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60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60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60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60A4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9001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5613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6130"/>
    <w:rPr>
      <w:color w:val="605E5C"/>
      <w:shd w:val="clear" w:color="auto" w:fill="E1DFDD"/>
    </w:rPr>
  </w:style>
  <w:style w:type="paragraph" w:customStyle="1" w:styleId="l3">
    <w:name w:val="l3"/>
    <w:basedOn w:val="Normln"/>
    <w:rsid w:val="006017B2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6017B2"/>
    <w:rPr>
      <w:i/>
      <w:iCs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044D8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876C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6C84"/>
  </w:style>
  <w:style w:type="paragraph" w:styleId="Zpat">
    <w:name w:val="footer"/>
    <w:basedOn w:val="Normln"/>
    <w:link w:val="ZpatChar"/>
    <w:uiPriority w:val="99"/>
    <w:unhideWhenUsed/>
    <w:rsid w:val="00876C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6C84"/>
  </w:style>
  <w:style w:type="paragraph" w:styleId="Revize">
    <w:name w:val="Revision"/>
    <w:hidden/>
    <w:uiPriority w:val="99"/>
    <w:semiHidden/>
    <w:rsid w:val="00B56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tova@proebiz.com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c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cudlin@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gs+FOe545xpQCv2i+pZnxBGakg==">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10</Pages>
  <Words>3922</Words>
  <Characters>23143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Ostrava</Company>
  <LinksUpToDate>false</LinksUpToDate>
  <CharactersWithSpaces>27011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Polášková Natálie, Bc.</dc:creator>
  <cp:lastModifiedBy>Jan Cudlín</cp:lastModifiedBy>
  <cp:revision>13</cp:revision>
  <dcterms:created xsi:type="dcterms:W3CDTF">2025-02-05T03:27:00Z</dcterms:created>
  <dcterms:modified xsi:type="dcterms:W3CDTF">2025-03-03T07:56:00Z</dcterms:modified>
</cp:coreProperties>
</file>