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C9748" w14:textId="77777777" w:rsidR="00BA6F3B" w:rsidRPr="00BA6F3B" w:rsidRDefault="00BA6F3B" w:rsidP="00A729CD">
      <w:pPr>
        <w:pStyle w:val="wText"/>
      </w:pPr>
      <w:r w:rsidRPr="00BA6F3B">
        <w:t>Príloha č. 3</w:t>
      </w:r>
    </w:p>
    <w:p w14:paraId="6BD4734E" w14:textId="77777777" w:rsidR="00BA6F3B" w:rsidRPr="00BA6F3B" w:rsidRDefault="00BA6F3B" w:rsidP="00BA6F3B">
      <w:pPr>
        <w:pStyle w:val="wText"/>
        <w:rPr>
          <w:rFonts w:ascii="Cambria" w:hAnsi="Cambria"/>
          <w:b/>
        </w:rPr>
      </w:pPr>
      <w:r w:rsidRPr="00BA6F3B">
        <w:rPr>
          <w:rFonts w:ascii="Cambria" w:hAnsi="Cambria"/>
          <w:b/>
        </w:rPr>
        <w:t>Metodika vyhodnocovania úspor</w:t>
      </w:r>
    </w:p>
    <w:p w14:paraId="20E1C399" w14:textId="77777777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</w:p>
    <w:p w14:paraId="10197D9B" w14:textId="1A4332EA" w:rsidR="005F63C4" w:rsidRPr="00BA6F3B" w:rsidRDefault="005F63C4" w:rsidP="00085810">
      <w:pPr>
        <w:pStyle w:val="Heading1"/>
        <w:rPr>
          <w:rFonts w:ascii="Cambria" w:hAnsi="Cambria"/>
        </w:rPr>
      </w:pPr>
      <w:r w:rsidRPr="00BA6F3B">
        <w:rPr>
          <w:rFonts w:ascii="Cambria" w:hAnsi="Cambria"/>
        </w:rPr>
        <w:t>Garantované úspory</w:t>
      </w:r>
    </w:p>
    <w:p w14:paraId="06027F90" w14:textId="451551D5" w:rsidR="005F63C4" w:rsidRPr="00BA6F3B" w:rsidRDefault="005F63C4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Celková výška Garantovaných ročných úspor určená postupom podľa tejto metodiky v cenách základn</w:t>
      </w:r>
      <w:r w:rsidR="00240E4E" w:rsidRPr="00BA6F3B">
        <w:rPr>
          <w:rFonts w:ascii="Cambria" w:hAnsi="Cambria" w:cstheme="minorHAnsi"/>
        </w:rPr>
        <w:t>ej</w:t>
      </w:r>
      <w:r w:rsidRPr="00BA6F3B">
        <w:rPr>
          <w:rFonts w:ascii="Cambria" w:hAnsi="Cambria" w:cstheme="minorHAnsi"/>
        </w:rPr>
        <w:t xml:space="preserve"> </w:t>
      </w:r>
      <w:r w:rsidR="00240E4E" w:rsidRPr="00BA6F3B">
        <w:rPr>
          <w:rFonts w:ascii="Cambria" w:hAnsi="Cambria" w:cstheme="minorHAnsi"/>
        </w:rPr>
        <w:t xml:space="preserve">periódy </w:t>
      </w:r>
      <w:r w:rsidRPr="00BA6F3B">
        <w:rPr>
          <w:rFonts w:ascii="Cambria" w:hAnsi="Cambria" w:cstheme="minorHAnsi"/>
        </w:rPr>
        <w:t>je:</w:t>
      </w:r>
    </w:p>
    <w:p w14:paraId="28E47AE6" w14:textId="0012D100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ab/>
        <w:t xml:space="preserve">GU = </w:t>
      </w:r>
      <w:r w:rsidR="000F195B" w:rsidRPr="00BA6F3B">
        <w:rPr>
          <w:rFonts w:ascii="Cambria" w:hAnsi="Cambria" w:cstheme="minorHAnsi"/>
        </w:rPr>
        <w:t>[</w:t>
      </w:r>
      <w:r w:rsidR="00BA6F3B" w:rsidRPr="00044E05">
        <w:rPr>
          <w:rFonts w:ascii="Cambria" w:hAnsi="Cambria"/>
          <w:highlight w:val="yellow"/>
        </w:rPr>
        <w:t>doplní uchádzač</w:t>
      </w:r>
      <w:r w:rsidR="000F195B" w:rsidRPr="00BA6F3B">
        <w:rPr>
          <w:rFonts w:ascii="Cambria" w:hAnsi="Cambria" w:cstheme="minorHAnsi"/>
        </w:rPr>
        <w:t>]</w:t>
      </w:r>
      <w:r w:rsidRPr="00BA6F3B">
        <w:rPr>
          <w:rFonts w:ascii="Cambria" w:hAnsi="Cambria" w:cstheme="minorHAnsi"/>
        </w:rPr>
        <w:t xml:space="preserve"> EUR bez DPH </w:t>
      </w:r>
    </w:p>
    <w:p w14:paraId="57D7D8D2" w14:textId="09428C49" w:rsidR="00085810" w:rsidRPr="00BA6F3B" w:rsidRDefault="000F195B" w:rsidP="00085810">
      <w:pPr>
        <w:pStyle w:val="Heading1"/>
        <w:rPr>
          <w:rFonts w:ascii="Cambria" w:hAnsi="Cambria"/>
        </w:rPr>
      </w:pPr>
      <w:r w:rsidRPr="00BA6F3B">
        <w:rPr>
          <w:rFonts w:ascii="Cambria" w:hAnsi="Cambria"/>
        </w:rPr>
        <w:t>Vyhodnotenie</w:t>
      </w:r>
      <w:r w:rsidR="00085810" w:rsidRPr="00BA6F3B">
        <w:rPr>
          <w:rFonts w:ascii="Cambria" w:hAnsi="Cambria"/>
        </w:rPr>
        <w:t xml:space="preserve"> dosahovania garantovaných úspor</w:t>
      </w:r>
    </w:p>
    <w:p w14:paraId="05E2F258" w14:textId="460C093C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Dosahovanie garantovaných </w:t>
      </w:r>
      <w:r w:rsidR="00240E4E" w:rsidRPr="00BA6F3B">
        <w:rPr>
          <w:rFonts w:ascii="Cambria" w:hAnsi="Cambria" w:cstheme="minorHAnsi"/>
        </w:rPr>
        <w:t xml:space="preserve">ročných </w:t>
      </w:r>
      <w:r w:rsidRPr="00BA6F3B">
        <w:rPr>
          <w:rFonts w:ascii="Cambria" w:hAnsi="Cambria" w:cstheme="minorHAnsi"/>
        </w:rPr>
        <w:t>úspor sa vyhodnotí ako rozdiel</w:t>
      </w:r>
      <w:r w:rsidR="00240E4E" w:rsidRPr="00BA6F3B">
        <w:rPr>
          <w:rFonts w:ascii="Cambria" w:hAnsi="Cambria" w:cstheme="minorHAnsi"/>
        </w:rPr>
        <w:t xml:space="preserve"> skutočných ročných úspor v príslušnej ročnej úsporovej perióde a garantovaných ročných úspor:</w:t>
      </w:r>
    </w:p>
    <w:p w14:paraId="56CB167E" w14:textId="6C66DCB0" w:rsidR="00240E4E" w:rsidRPr="00BA6F3B" w:rsidRDefault="00240E4E" w:rsidP="005F63C4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85810" w:rsidRPr="00BA6F3B" w14:paraId="2905B01A" w14:textId="45B503B9" w:rsidTr="00085810">
        <w:tc>
          <w:tcPr>
            <w:tcW w:w="567" w:type="dxa"/>
          </w:tcPr>
          <w:p w14:paraId="38F84737" w14:textId="396A713F" w:rsidR="00085810" w:rsidRPr="00BA6F3B" w:rsidRDefault="00085810" w:rsidP="0008581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27D0DE7A" w14:textId="047D31F9" w:rsidR="00085810" w:rsidRPr="00BA6F3B" w:rsidRDefault="00314F80" w:rsidP="0008581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085810" w:rsidRPr="00BA6F3B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7508" w:type="dxa"/>
          </w:tcPr>
          <w:p w14:paraId="12F3AB77" w14:textId="14622928" w:rsidR="00085810" w:rsidRPr="00BA6F3B" w:rsidRDefault="00FB71CA" w:rsidP="0008581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F195B" w:rsidRPr="00BA6F3B">
              <w:rPr>
                <w:rFonts w:ascii="Cambria" w:hAnsi="Cambria" w:cstheme="minorHAnsi"/>
              </w:rPr>
              <w:t>kutočné</w:t>
            </w:r>
            <w:r w:rsidR="00085810" w:rsidRPr="00BA6F3B">
              <w:rPr>
                <w:rFonts w:ascii="Cambria" w:hAnsi="Cambria" w:cstheme="minorHAnsi"/>
              </w:rPr>
              <w:t xml:space="preserve"> ročné úspory v príslušnej ročnej úsporovej perióde v EUR bez DPH</w:t>
            </w:r>
            <w:r w:rsidR="00D30E7D">
              <w:rPr>
                <w:rFonts w:ascii="Cambria" w:hAnsi="Cambria" w:cstheme="minorHAnsi"/>
              </w:rPr>
              <w:t>,</w:t>
            </w:r>
          </w:p>
        </w:tc>
      </w:tr>
      <w:tr w:rsidR="00085810" w:rsidRPr="00BA6F3B" w14:paraId="0C4D17FF" w14:textId="77777777" w:rsidTr="008C5826">
        <w:tc>
          <w:tcPr>
            <w:tcW w:w="567" w:type="dxa"/>
          </w:tcPr>
          <w:p w14:paraId="5B987350" w14:textId="77777777" w:rsidR="00085810" w:rsidRPr="00BA6F3B" w:rsidRDefault="00085810" w:rsidP="0008581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28CB402" w14:textId="3A42193D" w:rsidR="00085810" w:rsidRPr="00BA6F3B" w:rsidRDefault="00085810" w:rsidP="0008581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GU</m:t>
              </m:r>
            </m:oMath>
            <w:r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AE27270" w14:textId="14D1A3BF" w:rsidR="00085810" w:rsidRPr="00BA6F3B" w:rsidRDefault="00FB71CA" w:rsidP="0008581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</w:t>
            </w:r>
            <w:r w:rsidR="00085810" w:rsidRPr="00BA6F3B">
              <w:rPr>
                <w:rFonts w:ascii="Cambria" w:hAnsi="Cambria" w:cstheme="minorHAnsi"/>
              </w:rPr>
              <w:t>arantované ročné úspory v EUR bez DPH</w:t>
            </w:r>
            <w:r w:rsidR="00D30E7D">
              <w:rPr>
                <w:rFonts w:ascii="Cambria" w:hAnsi="Cambria" w:cstheme="minorHAnsi"/>
              </w:rPr>
              <w:t>.</w:t>
            </w:r>
          </w:p>
        </w:tc>
      </w:tr>
    </w:tbl>
    <w:p w14:paraId="7377D052" w14:textId="114CD1D8" w:rsidR="00085810" w:rsidRPr="00BA6F3B" w:rsidRDefault="000F195B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62B8CDAE" w14:textId="59D5DD5C" w:rsidR="000F195B" w:rsidRPr="00BA6F3B" w:rsidRDefault="000F195B" w:rsidP="000F195B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57A67D24" w14:textId="0C3ABDE6" w:rsidR="005F63C4" w:rsidRPr="00BA6F3B" w:rsidRDefault="005F63C4" w:rsidP="00085810">
      <w:pPr>
        <w:pStyle w:val="Heading1"/>
        <w:rPr>
          <w:rFonts w:ascii="Cambria" w:hAnsi="Cambria"/>
        </w:rPr>
      </w:pPr>
      <w:r w:rsidRPr="00BA6F3B">
        <w:rPr>
          <w:rFonts w:ascii="Cambria" w:hAnsi="Cambria"/>
        </w:rPr>
        <w:t xml:space="preserve">Výpočet </w:t>
      </w:r>
      <w:r w:rsidR="000F195B" w:rsidRPr="00BA6F3B">
        <w:rPr>
          <w:rFonts w:ascii="Cambria" w:hAnsi="Cambria"/>
        </w:rPr>
        <w:t>s</w:t>
      </w:r>
      <w:r w:rsidRPr="00BA6F3B">
        <w:rPr>
          <w:rFonts w:ascii="Cambria" w:hAnsi="Cambria"/>
        </w:rPr>
        <w:t>kutočných úspor</w:t>
      </w:r>
    </w:p>
    <w:p w14:paraId="24F8907F" w14:textId="75998550" w:rsidR="00DA3C29" w:rsidRPr="00BA6F3B" w:rsidRDefault="000F195B" w:rsidP="008159D6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Poskytovateľ</w:t>
      </w:r>
      <w:r w:rsidR="005F63C4" w:rsidRPr="00BA6F3B">
        <w:rPr>
          <w:rFonts w:ascii="Cambria" w:hAnsi="Cambria" w:cstheme="minorHAnsi"/>
        </w:rPr>
        <w:t xml:space="preserve"> vypočíta skutočné ročné úspory. </w:t>
      </w:r>
      <w:r w:rsidRPr="00BA6F3B">
        <w:rPr>
          <w:rFonts w:ascii="Cambria" w:hAnsi="Cambria" w:cstheme="minorHAnsi"/>
        </w:rPr>
        <w:t>Skutočné ročné ú</w:t>
      </w:r>
      <w:r w:rsidR="005F63C4" w:rsidRPr="00BA6F3B">
        <w:rPr>
          <w:rFonts w:ascii="Cambria" w:hAnsi="Cambria" w:cstheme="minorHAnsi"/>
        </w:rPr>
        <w:t>spory budú kalkulované 1 krát ročne</w:t>
      </w:r>
      <w:r w:rsidRPr="00BA6F3B">
        <w:rPr>
          <w:rFonts w:ascii="Cambria" w:hAnsi="Cambria" w:cstheme="minorHAnsi"/>
        </w:rPr>
        <w:t xml:space="preserve"> </w:t>
      </w:r>
      <w:r w:rsidR="008159D6">
        <w:rPr>
          <w:rFonts w:ascii="Cambria" w:hAnsi="Cambria" w:cstheme="minorHAnsi"/>
        </w:rPr>
        <w:t>nasledovne</w:t>
      </w:r>
      <w:r w:rsidR="00DA3C29" w:rsidRPr="00BA6F3B">
        <w:rPr>
          <w:rFonts w:ascii="Cambria" w:hAnsi="Cambria" w:cstheme="minorHAnsi"/>
        </w:rPr>
        <w:t>:</w:t>
      </w:r>
    </w:p>
    <w:p w14:paraId="09CEC196" w14:textId="0B1E66FA" w:rsidR="00D73694" w:rsidRPr="00BA6F3B" w:rsidRDefault="00D73694" w:rsidP="00D73694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D73694" w:rsidRPr="00BA6F3B" w14:paraId="79DC6F32" w14:textId="77777777" w:rsidTr="008159D6">
        <w:tc>
          <w:tcPr>
            <w:tcW w:w="583" w:type="dxa"/>
          </w:tcPr>
          <w:p w14:paraId="5BE549C5" w14:textId="77777777" w:rsidR="00D73694" w:rsidRPr="00BA6F3B" w:rsidRDefault="00D73694" w:rsidP="00D73694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064BDFD7" w14:textId="14C50DAC" w:rsidR="00D73694" w:rsidRPr="00BA6F3B" w:rsidRDefault="00314F80" w:rsidP="00D73694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D7369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7D6E358" w14:textId="4983A36A" w:rsidR="00D73694" w:rsidRPr="00BA6F3B" w:rsidRDefault="00E836AC" w:rsidP="00D7369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D73694" w:rsidRPr="00BA6F3B">
              <w:rPr>
                <w:rFonts w:ascii="Cambria" w:hAnsi="Cambria" w:cstheme="minorHAnsi"/>
              </w:rPr>
              <w:t xml:space="preserve">kutočné </w:t>
            </w:r>
            <w:r w:rsidR="008159D6">
              <w:rPr>
                <w:rFonts w:ascii="Cambria" w:hAnsi="Cambria" w:cstheme="minorHAnsi"/>
              </w:rPr>
              <w:t xml:space="preserve">celkové </w:t>
            </w:r>
            <w:r w:rsidR="00D73694" w:rsidRPr="00BA6F3B">
              <w:rPr>
                <w:rFonts w:ascii="Cambria" w:hAnsi="Cambria" w:cstheme="minorHAnsi"/>
              </w:rPr>
              <w:t xml:space="preserve">ročné úspory </w:t>
            </w:r>
            <w:r w:rsidR="008159D6">
              <w:rPr>
                <w:rFonts w:ascii="Cambria" w:hAnsi="Cambria" w:cstheme="minorHAnsi"/>
              </w:rPr>
              <w:t xml:space="preserve">v </w:t>
            </w:r>
            <w:r w:rsidR="0078103E">
              <w:rPr>
                <w:rFonts w:ascii="Cambria" w:hAnsi="Cambria" w:cstheme="minorHAnsi"/>
              </w:rPr>
              <w:t>objekt</w:t>
            </w:r>
            <w:r w:rsidR="008159D6">
              <w:rPr>
                <w:rFonts w:ascii="Cambria" w:hAnsi="Cambria" w:cstheme="minorHAnsi"/>
              </w:rPr>
              <w:t>e</w:t>
            </w:r>
            <w:r w:rsidR="00D73694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02CC17A2" w14:textId="77777777" w:rsidTr="008159D6">
        <w:tc>
          <w:tcPr>
            <w:tcW w:w="583" w:type="dxa"/>
          </w:tcPr>
          <w:p w14:paraId="3A6492FC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F679A59" w14:textId="022B13B9" w:rsidR="00537072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4992925" w14:textId="5A20E8DB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72A96173" w14:textId="77777777" w:rsidTr="008159D6">
        <w:tc>
          <w:tcPr>
            <w:tcW w:w="583" w:type="dxa"/>
          </w:tcPr>
          <w:p w14:paraId="44FC0F37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4E07937" w14:textId="207D1F77" w:rsidR="00537072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296EA5B" w14:textId="3B92011C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zemného plynu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 w:rsidR="00291413" w:rsidRPr="00BA6F3B">
              <w:rPr>
                <w:rFonts w:ascii="Cambria" w:hAnsi="Cambria" w:cstheme="minorHAnsi"/>
              </w:rPr>
              <w:t>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2285F8E4" w14:textId="77777777" w:rsidTr="008159D6">
        <w:tc>
          <w:tcPr>
            <w:tcW w:w="583" w:type="dxa"/>
          </w:tcPr>
          <w:p w14:paraId="1404FBCA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E3C41B6" w14:textId="4C34159B" w:rsidR="00537072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8B1A7FB" w14:textId="6B416A0F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tepla z CZT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 w:rsidR="00291413" w:rsidRPr="00BA6F3B">
              <w:rPr>
                <w:rFonts w:ascii="Cambria" w:hAnsi="Cambria" w:cstheme="minorHAnsi"/>
              </w:rPr>
              <w:t>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13D9368E" w14:textId="77777777" w:rsidR="00E11660" w:rsidRDefault="00E11660" w:rsidP="005F63C4">
      <w:pPr>
        <w:spacing w:after="120" w:line="240" w:lineRule="auto"/>
        <w:jc w:val="both"/>
        <w:rPr>
          <w:rFonts w:ascii="Cambria" w:hAnsi="Cambria" w:cstheme="minorHAnsi"/>
        </w:rPr>
      </w:pPr>
    </w:p>
    <w:p w14:paraId="291BA3F3" w14:textId="50C6E93D" w:rsidR="005F63C4" w:rsidRPr="00BA6F3B" w:rsidRDefault="00537072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ročné úspory jednotlivých foriem energie budú pre príslušnú ročnú úsporovú periódu </w:t>
      </w:r>
      <w:r w:rsidR="000003FB" w:rsidRPr="00305EF7">
        <w:rPr>
          <w:rFonts w:ascii="Cambria" w:hAnsi="Cambria" w:cstheme="minorHAnsi"/>
          <w:b/>
          <w:bCs/>
        </w:rPr>
        <w:t>1/</w:t>
      </w:r>
      <w:r w:rsidR="00E7569D">
        <w:rPr>
          <w:rFonts w:ascii="Cambria" w:hAnsi="Cambria" w:cstheme="minorHAnsi"/>
        </w:rPr>
        <w:t xml:space="preserve"> </w:t>
      </w:r>
      <w:r w:rsidRPr="00BA6F3B">
        <w:rPr>
          <w:rFonts w:ascii="Cambria" w:hAnsi="Cambria" w:cstheme="minorHAnsi"/>
        </w:rPr>
        <w:t xml:space="preserve">vypočítané </w:t>
      </w:r>
      <w:r w:rsidR="005F63C4" w:rsidRPr="00BA6F3B">
        <w:rPr>
          <w:rFonts w:ascii="Cambria" w:hAnsi="Cambria" w:cstheme="minorHAnsi"/>
        </w:rPr>
        <w:t xml:space="preserve">ako rozdiel spotreby v roku základnej periódy a skutočnej spotreby v roku úsporovej periódy, upravenej </w:t>
      </w:r>
      <w:r w:rsidRPr="00BA6F3B">
        <w:rPr>
          <w:rFonts w:ascii="Cambria" w:hAnsi="Cambria" w:cstheme="minorHAnsi"/>
        </w:rPr>
        <w:t>na</w:t>
      </w:r>
      <w:r w:rsidR="002D1968">
        <w:rPr>
          <w:rFonts w:ascii="Cambria" w:hAnsi="Cambria" w:cstheme="minorHAnsi"/>
        </w:rPr>
        <w:t> </w:t>
      </w:r>
      <w:r w:rsidRPr="00BA6F3B">
        <w:rPr>
          <w:rFonts w:ascii="Cambria" w:hAnsi="Cambria" w:cstheme="minorHAnsi"/>
        </w:rPr>
        <w:t>podmienky základnej periódy</w:t>
      </w:r>
      <w:r w:rsidR="00506825">
        <w:rPr>
          <w:rFonts w:ascii="Cambria" w:hAnsi="Cambria" w:cstheme="minorHAnsi"/>
        </w:rPr>
        <w:t xml:space="preserve">, prípadne </w:t>
      </w:r>
      <w:r w:rsidR="000272A9">
        <w:rPr>
          <w:rFonts w:ascii="Cambria" w:hAnsi="Cambria" w:cstheme="minorHAnsi"/>
        </w:rPr>
        <w:t xml:space="preserve">ako </w:t>
      </w:r>
      <w:r w:rsidR="00D63F0B" w:rsidRPr="00305EF7">
        <w:rPr>
          <w:rFonts w:ascii="Cambria" w:hAnsi="Cambria" w:cstheme="minorHAnsi"/>
          <w:b/>
          <w:bCs/>
        </w:rPr>
        <w:t>2/</w:t>
      </w:r>
      <w:r w:rsidR="00D63F0B">
        <w:rPr>
          <w:rFonts w:ascii="Cambria" w:hAnsi="Cambria" w:cstheme="minorHAnsi"/>
        </w:rPr>
        <w:t xml:space="preserve"> </w:t>
      </w:r>
      <w:r w:rsidR="000272A9">
        <w:rPr>
          <w:rFonts w:ascii="Cambria" w:hAnsi="Cambria" w:cstheme="minorHAnsi"/>
        </w:rPr>
        <w:t>skutočne namerané hodnoty v úsporovej perióde</w:t>
      </w:r>
      <w:r w:rsidR="005F63C4" w:rsidRPr="00BA6F3B">
        <w:rPr>
          <w:rFonts w:ascii="Cambria" w:hAnsi="Cambria" w:cstheme="minorHAnsi"/>
        </w:rPr>
        <w:t>.</w:t>
      </w:r>
    </w:p>
    <w:p w14:paraId="246D5AE6" w14:textId="5B976443" w:rsidR="005F63C4" w:rsidRPr="00BA6F3B" w:rsidRDefault="005F63C4" w:rsidP="005F63C4">
      <w:pPr>
        <w:keepNext/>
        <w:keepLines/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lastRenderedPageBreak/>
        <w:t>Jednotlivé formy energie a studená voda sa v</w:t>
      </w:r>
      <w:r w:rsidR="00537072" w:rsidRPr="00BA6F3B">
        <w:rPr>
          <w:rFonts w:ascii="Cambria" w:hAnsi="Cambria" w:cstheme="minorHAnsi"/>
        </w:rPr>
        <w:t xml:space="preserve"> budovách prijímateľa </w:t>
      </w:r>
      <w:r w:rsidRPr="00BA6F3B">
        <w:rPr>
          <w:rFonts w:ascii="Cambria" w:hAnsi="Cambria" w:cstheme="minorHAnsi"/>
        </w:rPr>
        <w:t xml:space="preserve">budú po realizácii projektu spotrebovávať </w:t>
      </w:r>
      <w:proofErr w:type="spellStart"/>
      <w:r w:rsidR="00AC530B">
        <w:rPr>
          <w:rFonts w:ascii="Cambria" w:hAnsi="Cambria" w:cstheme="minorHAnsi"/>
        </w:rPr>
        <w:t>o.i</w:t>
      </w:r>
      <w:proofErr w:type="spellEnd"/>
      <w:r w:rsidR="00AC530B">
        <w:rPr>
          <w:rFonts w:ascii="Cambria" w:hAnsi="Cambria" w:cstheme="minorHAnsi"/>
        </w:rPr>
        <w:t xml:space="preserve">. aj </w:t>
      </w:r>
      <w:r w:rsidRPr="00BA6F3B">
        <w:rPr>
          <w:rFonts w:ascii="Cambria" w:hAnsi="Cambria" w:cstheme="minorHAnsi"/>
        </w:rPr>
        <w:t>na nasledovné účely:</w:t>
      </w:r>
    </w:p>
    <w:p w14:paraId="1244F72F" w14:textId="478EA7F3" w:rsidR="005F63C4" w:rsidRPr="00BA6F3B" w:rsidRDefault="000D4514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</w:t>
      </w:r>
      <w:r w:rsidR="005F63C4" w:rsidRPr="00BA6F3B">
        <w:rPr>
          <w:rFonts w:ascii="Cambria" w:hAnsi="Cambria" w:cstheme="minorHAnsi"/>
        </w:rPr>
        <w:t xml:space="preserve">emný plyn (ZP) na výrobu tepla pre </w:t>
      </w:r>
      <w:r w:rsidR="002234F2">
        <w:rPr>
          <w:rFonts w:ascii="Cambria" w:hAnsi="Cambria" w:cstheme="minorHAnsi"/>
        </w:rPr>
        <w:t>a</w:t>
      </w:r>
      <w:r w:rsidR="006A2AD8">
        <w:rPr>
          <w:rFonts w:ascii="Cambria" w:hAnsi="Cambria" w:cstheme="minorHAnsi"/>
        </w:rPr>
        <w:t>bsorpčné</w:t>
      </w:r>
      <w:r w:rsidR="002234F2">
        <w:rPr>
          <w:rFonts w:ascii="Cambria" w:hAnsi="Cambria" w:cstheme="minorHAnsi"/>
        </w:rPr>
        <w:t xml:space="preserve"> </w:t>
      </w:r>
      <w:proofErr w:type="spellStart"/>
      <w:r w:rsidR="002234F2">
        <w:rPr>
          <w:rFonts w:ascii="Cambria" w:hAnsi="Cambria" w:cstheme="minorHAnsi"/>
        </w:rPr>
        <w:t>odvlhčovanie</w:t>
      </w:r>
      <w:proofErr w:type="spellEnd"/>
      <w:r w:rsidR="002234F2">
        <w:rPr>
          <w:rFonts w:ascii="Cambria" w:hAnsi="Cambria" w:cstheme="minorHAnsi"/>
        </w:rPr>
        <w:t xml:space="preserve"> </w:t>
      </w:r>
      <w:r w:rsidR="002F5214">
        <w:rPr>
          <w:rFonts w:ascii="Cambria" w:hAnsi="Cambria" w:cstheme="minorHAnsi"/>
        </w:rPr>
        <w:t>vzduchu (VZT</w:t>
      </w:r>
      <w:r w:rsidR="00071F17">
        <w:rPr>
          <w:rFonts w:ascii="Cambria" w:hAnsi="Cambria" w:cstheme="minorHAnsi"/>
        </w:rPr>
        <w:t>-O</w:t>
      </w:r>
      <w:r w:rsidR="00071F17" w:rsidDel="0021587C">
        <w:rPr>
          <w:rFonts w:ascii="Cambria" w:hAnsi="Cambria" w:cstheme="minorHAnsi"/>
        </w:rPr>
        <w:t>)</w:t>
      </w:r>
      <w:r w:rsidR="0021587C">
        <w:rPr>
          <w:rFonts w:ascii="Cambria" w:hAnsi="Cambria" w:cstheme="minorHAnsi"/>
        </w:rPr>
        <w:t xml:space="preserve"> a v prípade inštalácie zariadenia pre kombinovanú výrobu elektriny a tepla (KVET), na výrobu elektriny a tepla z KVET,</w:t>
      </w:r>
    </w:p>
    <w:p w14:paraId="7ACB8071" w14:textId="46CE01B3" w:rsidR="005F63C4" w:rsidRPr="00BA6F3B" w:rsidRDefault="00A53A09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</w:t>
      </w:r>
      <w:r w:rsidR="005F63C4" w:rsidRPr="00BA6F3B">
        <w:rPr>
          <w:rFonts w:ascii="Cambria" w:hAnsi="Cambria" w:cstheme="minorHAnsi"/>
        </w:rPr>
        <w:t>dobraté teplo zo systému centralizovaného zásobovania teplom (CZT) pre teplovodné vykurovanie (</w:t>
      </w:r>
      <w:r w:rsidR="00291413" w:rsidRPr="00BA6F3B">
        <w:rPr>
          <w:rFonts w:ascii="Cambria" w:hAnsi="Cambria" w:cstheme="minorHAnsi"/>
        </w:rPr>
        <w:t>VYK</w:t>
      </w:r>
      <w:r w:rsidR="005F63C4" w:rsidRPr="00BA6F3B">
        <w:rPr>
          <w:rFonts w:ascii="Cambria" w:hAnsi="Cambria" w:cstheme="minorHAnsi"/>
        </w:rPr>
        <w:t>)</w:t>
      </w:r>
      <w:r w:rsidR="00071F17">
        <w:rPr>
          <w:rFonts w:ascii="Cambria" w:hAnsi="Cambria" w:cstheme="minorHAnsi"/>
        </w:rPr>
        <w:t>,</w:t>
      </w:r>
      <w:r w:rsidR="005F63C4" w:rsidRPr="00BA6F3B">
        <w:rPr>
          <w:rFonts w:ascii="Cambria" w:hAnsi="Cambria" w:cstheme="minorHAnsi"/>
        </w:rPr>
        <w:t> ohrev teplej vody (</w:t>
      </w:r>
      <w:r w:rsidR="00291413" w:rsidRPr="00BA6F3B">
        <w:rPr>
          <w:rFonts w:ascii="Cambria" w:hAnsi="Cambria" w:cstheme="minorHAnsi"/>
        </w:rPr>
        <w:t>TV</w:t>
      </w:r>
      <w:r w:rsidR="005F63C4" w:rsidRPr="00BA6F3B">
        <w:rPr>
          <w:rFonts w:ascii="Cambria" w:hAnsi="Cambria" w:cstheme="minorHAnsi"/>
        </w:rPr>
        <w:t>)</w:t>
      </w:r>
      <w:r w:rsidR="00071F17">
        <w:rPr>
          <w:rFonts w:ascii="Cambria" w:hAnsi="Cambria" w:cstheme="minorHAnsi"/>
        </w:rPr>
        <w:t xml:space="preserve"> a</w:t>
      </w:r>
      <w:r w:rsidR="00595E5B">
        <w:rPr>
          <w:rFonts w:ascii="Cambria" w:hAnsi="Cambria" w:cstheme="minorHAnsi"/>
        </w:rPr>
        <w:t> pre technológiu ZŠ (TECH)</w:t>
      </w:r>
      <w:r w:rsidR="005F63C4" w:rsidRPr="00BA6F3B">
        <w:rPr>
          <w:rFonts w:ascii="Cambria" w:hAnsi="Cambria" w:cstheme="minorHAnsi"/>
        </w:rPr>
        <w:t>,</w:t>
      </w:r>
    </w:p>
    <w:p w14:paraId="6C0B5BFF" w14:textId="48A70650" w:rsidR="005F63C4" w:rsidRPr="00BA6F3B" w:rsidRDefault="00A53A09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e</w:t>
      </w:r>
      <w:r w:rsidR="005F63C4" w:rsidRPr="00BA6F3B">
        <w:rPr>
          <w:rFonts w:ascii="Cambria" w:hAnsi="Cambria" w:cstheme="minorHAnsi"/>
        </w:rPr>
        <w:t>lektrická energia (EE) pre osvetlenie</w:t>
      </w:r>
      <w:r w:rsidR="00CB2C26">
        <w:rPr>
          <w:rFonts w:ascii="Cambria" w:hAnsi="Cambria" w:cstheme="minorHAnsi"/>
        </w:rPr>
        <w:t xml:space="preserve"> (OSV)</w:t>
      </w:r>
      <w:r w:rsidR="005F63C4" w:rsidRPr="00BA6F3B">
        <w:rPr>
          <w:rFonts w:ascii="Cambria" w:hAnsi="Cambria" w:cstheme="minorHAnsi"/>
        </w:rPr>
        <w:t>,</w:t>
      </w:r>
      <w:r w:rsidR="00595E5B">
        <w:rPr>
          <w:rFonts w:ascii="Cambria" w:hAnsi="Cambria" w:cstheme="minorHAnsi"/>
        </w:rPr>
        <w:t xml:space="preserve"> </w:t>
      </w:r>
      <w:r w:rsidR="0084694C">
        <w:rPr>
          <w:rFonts w:ascii="Cambria" w:hAnsi="Cambria" w:cstheme="minorHAnsi"/>
        </w:rPr>
        <w:t xml:space="preserve">technológiu </w:t>
      </w:r>
      <w:r w:rsidR="008B151D">
        <w:rPr>
          <w:rFonts w:ascii="Cambria" w:hAnsi="Cambria" w:cstheme="minorHAnsi"/>
        </w:rPr>
        <w:t>ZŠ</w:t>
      </w:r>
      <w:r w:rsidR="00E14CE4">
        <w:rPr>
          <w:rFonts w:ascii="Cambria" w:hAnsi="Cambria" w:cstheme="minorHAnsi"/>
        </w:rPr>
        <w:t xml:space="preserve"> </w:t>
      </w:r>
      <w:r w:rsidR="0084694C">
        <w:rPr>
          <w:rFonts w:ascii="Cambria" w:hAnsi="Cambria" w:cstheme="minorHAnsi"/>
        </w:rPr>
        <w:t>(TECH)</w:t>
      </w:r>
      <w:r w:rsidR="00656F47">
        <w:rPr>
          <w:rFonts w:ascii="Cambria" w:hAnsi="Cambria" w:cstheme="minorHAnsi"/>
        </w:rPr>
        <w:t>, chod vzduchotechnických jednotiek (VZT)</w:t>
      </w:r>
      <w:r w:rsidR="008B151D">
        <w:rPr>
          <w:rFonts w:ascii="Cambria" w:hAnsi="Cambria" w:cstheme="minorHAnsi"/>
        </w:rPr>
        <w:t xml:space="preserve"> a chod </w:t>
      </w:r>
      <w:r w:rsidR="00EB53EC">
        <w:rPr>
          <w:rFonts w:ascii="Cambria" w:hAnsi="Cambria" w:cstheme="minorHAnsi"/>
        </w:rPr>
        <w:t>c</w:t>
      </w:r>
      <w:r w:rsidR="009A26A4">
        <w:rPr>
          <w:rFonts w:ascii="Cambria" w:hAnsi="Cambria" w:cstheme="minorHAnsi"/>
        </w:rPr>
        <w:t>hladiacich zariadení (CHL)</w:t>
      </w:r>
      <w:r w:rsidR="00701F56">
        <w:rPr>
          <w:rFonts w:ascii="Cambria" w:hAnsi="Cambria" w:cstheme="minorHAnsi"/>
        </w:rPr>
        <w:t>.</w:t>
      </w:r>
    </w:p>
    <w:p w14:paraId="61003989" w14:textId="610E48F5" w:rsidR="00537072" w:rsidRPr="00BA6F3B" w:rsidRDefault="00537072" w:rsidP="007A4828">
      <w:pPr>
        <w:pStyle w:val="Heading2"/>
        <w:rPr>
          <w:rFonts w:ascii="Cambria" w:hAnsi="Cambria"/>
        </w:rPr>
      </w:pPr>
      <w:r w:rsidRPr="00BA6F3B">
        <w:rPr>
          <w:rFonts w:ascii="Cambria" w:hAnsi="Cambria"/>
        </w:rPr>
        <w:t>Výpočet skutočných úspor elektriny</w:t>
      </w:r>
    </w:p>
    <w:p w14:paraId="4A561CEC" w14:textId="20CFFF26" w:rsidR="002D1968" w:rsidRPr="00BA6F3B" w:rsidRDefault="002D1968" w:rsidP="002D196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 elektriny 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1CB2250A" w14:textId="2F019965" w:rsidR="002D1968" w:rsidRPr="006A2AD8" w:rsidRDefault="002D1968" w:rsidP="002D1968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+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  <m:r>
          <m:rPr>
            <m:sty m:val="b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2D1968" w:rsidRPr="00BA6F3B" w14:paraId="7975FD87" w14:textId="77777777" w:rsidTr="000561E0">
        <w:tc>
          <w:tcPr>
            <w:tcW w:w="583" w:type="dxa"/>
          </w:tcPr>
          <w:p w14:paraId="7943A90D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3B94F4F" w14:textId="77777777" w:rsidR="002D1968" w:rsidRPr="00BA6F3B" w:rsidRDefault="00314F80" w:rsidP="000561E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7245FA4" w14:textId="4AAA0979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 xml:space="preserve">kutočné </w:t>
            </w:r>
            <w:r w:rsidR="002D1968">
              <w:rPr>
                <w:rFonts w:ascii="Cambria" w:hAnsi="Cambria" w:cstheme="minorHAnsi"/>
              </w:rPr>
              <w:t xml:space="preserve">celkové </w:t>
            </w:r>
            <w:r w:rsidR="002D1968" w:rsidRPr="00BA6F3B">
              <w:rPr>
                <w:rFonts w:ascii="Cambria" w:hAnsi="Cambria" w:cstheme="minorHAnsi"/>
              </w:rPr>
              <w:t xml:space="preserve">ročné úspory </w:t>
            </w:r>
            <w:r w:rsidR="002D1968">
              <w:rPr>
                <w:rFonts w:ascii="Cambria" w:hAnsi="Cambria" w:cstheme="minorHAnsi"/>
              </w:rPr>
              <w:t>na elektrine v 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2D1968" w:rsidRPr="00BA6F3B" w14:paraId="7E724684" w14:textId="77777777" w:rsidTr="000561E0">
        <w:tc>
          <w:tcPr>
            <w:tcW w:w="583" w:type="dxa"/>
          </w:tcPr>
          <w:p w14:paraId="3E8C13E9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EE4B2D4" w14:textId="77777777" w:rsidR="002D1968" w:rsidRPr="00BA6F3B" w:rsidRDefault="00314F80" w:rsidP="000561E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AD390B" w14:textId="6D112C93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2D1968">
              <w:rPr>
                <w:rFonts w:ascii="Cambria" w:hAnsi="Cambria" w:cstheme="minorHAnsi"/>
              </w:rPr>
              <w:t>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D1968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2D1968" w:rsidRPr="00BA6F3B" w14:paraId="5D66F5C6" w14:textId="77777777" w:rsidTr="000561E0">
        <w:tc>
          <w:tcPr>
            <w:tcW w:w="583" w:type="dxa"/>
          </w:tcPr>
          <w:p w14:paraId="010828E6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115A53F" w14:textId="77777777" w:rsidR="002D1968" w:rsidRPr="00BA6F3B" w:rsidRDefault="00314F80" w:rsidP="000561E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6712361" w14:textId="46E7E8A1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riemerná ročná cena elektriny pre objekt</w:t>
            </w:r>
            <w:r w:rsidR="002D1968">
              <w:rPr>
                <w:rStyle w:val="normaltextrun"/>
                <w:rFonts w:ascii="Cambria" w:hAnsi="Cambria"/>
                <w:i/>
                <w:iCs/>
                <w:color w:val="000000"/>
                <w:shd w:val="clear" w:color="auto" w:fill="FFFFFF"/>
              </w:rPr>
              <w:t> 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,</w:t>
            </w:r>
            <w:r w:rsidR="002D1968">
              <w:rPr>
                <w:rStyle w:val="eop"/>
                <w:rFonts w:ascii="Cambria" w:hAnsi="Cambria"/>
                <w:color w:val="000000"/>
                <w:shd w:val="clear" w:color="auto" w:fill="FFFFFF"/>
              </w:rPr>
              <w:t> </w:t>
            </w:r>
          </w:p>
        </w:tc>
      </w:tr>
      <w:tr w:rsidR="002D1968" w:rsidRPr="00BA6F3B" w14:paraId="46F3D5E1" w14:textId="77777777" w:rsidTr="000561E0">
        <w:tc>
          <w:tcPr>
            <w:tcW w:w="583" w:type="dxa"/>
            <w:shd w:val="clear" w:color="auto" w:fill="auto"/>
          </w:tcPr>
          <w:p w14:paraId="51EF9198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EB16283" w14:textId="388F7EB9" w:rsidR="002D1968" w:rsidRPr="00873FD6" w:rsidRDefault="00314F80" w:rsidP="000561E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b/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  <w:shd w:val="clear" w:color="auto" w:fill="auto"/>
          </w:tcPr>
          <w:p w14:paraId="261D23D1" w14:textId="033D0687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>kutočn</w:t>
            </w:r>
            <w:r w:rsidR="002D1968">
              <w:rPr>
                <w:rFonts w:ascii="Cambria" w:hAnsi="Cambria" w:cstheme="minorHAnsi"/>
              </w:rPr>
              <w:t>á</w:t>
            </w:r>
            <w:r w:rsidR="002D1968" w:rsidRPr="00BA6F3B">
              <w:rPr>
                <w:rFonts w:ascii="Cambria" w:hAnsi="Cambria" w:cstheme="minorHAnsi"/>
              </w:rPr>
              <w:t xml:space="preserve"> ročn</w:t>
            </w:r>
            <w:r w:rsidR="002D1968">
              <w:rPr>
                <w:rFonts w:ascii="Cambria" w:hAnsi="Cambria" w:cstheme="minorHAnsi"/>
              </w:rPr>
              <w:t>á</w:t>
            </w:r>
            <w:r w:rsidR="002D1968" w:rsidRPr="00BA6F3B">
              <w:rPr>
                <w:rFonts w:ascii="Cambria" w:hAnsi="Cambria" w:cstheme="minorHAnsi"/>
              </w:rPr>
              <w:t xml:space="preserve"> </w:t>
            </w:r>
            <w:r w:rsidR="00004C97">
              <w:rPr>
                <w:rFonts w:ascii="Cambria" w:hAnsi="Cambria" w:cstheme="minorHAnsi"/>
              </w:rPr>
              <w:t xml:space="preserve">vlastná </w:t>
            </w:r>
            <w:r w:rsidR="002D1968">
              <w:rPr>
                <w:rFonts w:ascii="Cambria" w:hAnsi="Cambria" w:cstheme="minorHAnsi"/>
              </w:rPr>
              <w:t xml:space="preserve">výroba </w:t>
            </w:r>
            <w:r w:rsidR="002D1968" w:rsidRPr="00BA6F3B">
              <w:rPr>
                <w:rFonts w:ascii="Cambria" w:hAnsi="Cambria" w:cstheme="minorHAnsi"/>
              </w:rPr>
              <w:t xml:space="preserve">elektriny </w:t>
            </w:r>
            <w:r w:rsidR="00004C97">
              <w:rPr>
                <w:rFonts w:ascii="Cambria" w:hAnsi="Cambria" w:cstheme="minorHAnsi"/>
              </w:rPr>
              <w:t>zo </w:t>
            </w:r>
            <w:r w:rsidR="002D1968">
              <w:rPr>
                <w:rFonts w:ascii="Cambria" w:hAnsi="Cambria" w:cstheme="minorHAnsi"/>
              </w:rPr>
              <w:t>zariadení</w:t>
            </w:r>
            <w:r w:rsidR="002D1968" w:rsidRPr="00BA6F3B">
              <w:rPr>
                <w:rFonts w:ascii="Cambria" w:hAnsi="Cambria" w:cstheme="minorHAnsi"/>
              </w:rPr>
              <w:t xml:space="preserve"> pre vlastnú </w:t>
            </w:r>
            <w:r w:rsidR="002D1968">
              <w:rPr>
                <w:rFonts w:ascii="Cambria" w:hAnsi="Cambria" w:cstheme="minorHAnsi"/>
              </w:rPr>
              <w:t>výrobu (definovaných ako lokálny zdroj)</w:t>
            </w:r>
            <w:r w:rsidR="002D1968" w:rsidRPr="00BA6F3B">
              <w:rPr>
                <w:rFonts w:ascii="Cambria" w:hAnsi="Cambria" w:cstheme="minorHAnsi"/>
              </w:rPr>
              <w:t xml:space="preserve"> v </w:t>
            </w:r>
            <w:r w:rsidR="002D1968">
              <w:rPr>
                <w:rFonts w:ascii="Cambria" w:hAnsi="Cambria" w:cstheme="minorHAnsi"/>
              </w:rPr>
              <w:t>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D1968" w:rsidRPr="00BA6F3B">
              <w:rPr>
                <w:rFonts w:ascii="Cambria" w:hAnsi="Cambria" w:cstheme="minorHAnsi"/>
              </w:rPr>
              <w:t>kWh</w:t>
            </w:r>
            <w:r>
              <w:rPr>
                <w:rStyle w:val="CommentReference"/>
                <w:rFonts w:ascii="Cambria" w:hAnsi="Cambria" w:cstheme="minorBidi"/>
              </w:rPr>
              <w:t>,</w:t>
            </w:r>
          </w:p>
        </w:tc>
      </w:tr>
      <w:tr w:rsidR="002D1968" w:rsidRPr="00BA6F3B" w14:paraId="541C993F" w14:textId="77777777" w:rsidTr="000561E0">
        <w:tc>
          <w:tcPr>
            <w:tcW w:w="583" w:type="dxa"/>
          </w:tcPr>
          <w:p w14:paraId="1360E11F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6A92793" w14:textId="4310A66E" w:rsidR="002D1968" w:rsidRDefault="00314F80" w:rsidP="000561E0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25FE68E" w14:textId="573010AE" w:rsidR="002D1968" w:rsidRPr="00030FC0" w:rsidRDefault="006A0936" w:rsidP="00305EF7">
            <w:pPr>
              <w:numPr>
                <w:ilvl w:val="0"/>
                <w:numId w:val="5"/>
              </w:numPr>
              <w:ind w:left="176" w:hanging="176"/>
              <w:rPr>
                <w:rStyle w:val="normaltextrun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s</w:t>
            </w:r>
            <w:r w:rsidR="00CB7B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potrebná zložka ceny</w:t>
            </w:r>
            <w:r w:rsidR="0075048D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</w:t>
            </w:r>
            <w:r w:rsidR="002D1968" w:rsidRPr="00171A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elektriny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pre objekt</w:t>
            </w:r>
            <w:r w:rsidR="002D1968" w:rsidRPr="00171A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 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 w:rsidR="003508E0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, </w:t>
            </w:r>
            <w:r w:rsidR="00571EDC" w:rsidRPr="00305EF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očistená </w:t>
            </w:r>
            <w:r w:rsidR="00030FC0" w:rsidRPr="00305EF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od spotrebnej dane a platby za systémové služby</w:t>
            </w: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.</w:t>
            </w:r>
          </w:p>
        </w:tc>
      </w:tr>
    </w:tbl>
    <w:p w14:paraId="788EE347" w14:textId="77777777" w:rsidR="002D1968" w:rsidRDefault="002D1968" w:rsidP="00BC4BFF">
      <w:pPr>
        <w:spacing w:before="120" w:after="120" w:line="276" w:lineRule="auto"/>
        <w:rPr>
          <w:rFonts w:ascii="Cambria" w:hAnsi="Cambria" w:cstheme="minorHAnsi"/>
          <w:b/>
          <w:bCs/>
        </w:rPr>
      </w:pPr>
    </w:p>
    <w:p w14:paraId="7FC553A9" w14:textId="5811B28D" w:rsidR="007A4828" w:rsidRPr="00BA6F3B" w:rsidRDefault="007A4828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 w:rsidR="002D1968"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zo spotreby elektriny v príslušnej ročnej úsporovej perióde sa vypočítajú nasledovne:</w:t>
      </w:r>
    </w:p>
    <w:p w14:paraId="173B107A" w14:textId="4D6CDF34" w:rsidR="007A4828" w:rsidRPr="00BA6F3B" w:rsidRDefault="007A4828" w:rsidP="007A4828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EE,OSV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EEN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A4828" w:rsidRPr="00BA6F3B" w14:paraId="1CF1418E" w14:textId="77777777" w:rsidTr="00165B9B">
        <w:tc>
          <w:tcPr>
            <w:tcW w:w="583" w:type="dxa"/>
          </w:tcPr>
          <w:p w14:paraId="4FF3D5C3" w14:textId="77777777" w:rsidR="007A4828" w:rsidRPr="00BA6F3B" w:rsidRDefault="007A4828" w:rsidP="007A4828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85C7194" w14:textId="26EA6BCF" w:rsidR="007A4828" w:rsidRPr="00D148D5" w:rsidRDefault="00314F80" w:rsidP="007A4828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D7E2F80" w14:textId="206EDE94" w:rsidR="007A4828" w:rsidRPr="00BA6F3B" w:rsidRDefault="00E85095" w:rsidP="007A4828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A4828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165B9B">
              <w:rPr>
                <w:rFonts w:ascii="Cambria" w:hAnsi="Cambria" w:cstheme="minorHAnsi"/>
              </w:rPr>
              <w:t>objekte</w:t>
            </w:r>
            <w:r w:rsidR="007A482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A4828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A4828" w:rsidRPr="00BA6F3B" w14:paraId="3945001E" w14:textId="77777777" w:rsidTr="00165B9B">
        <w:tc>
          <w:tcPr>
            <w:tcW w:w="583" w:type="dxa"/>
          </w:tcPr>
          <w:p w14:paraId="6E6CA865" w14:textId="77777777" w:rsidR="007A4828" w:rsidRPr="00BA6F3B" w:rsidRDefault="007A4828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985134A" w14:textId="0A36BDF8" w:rsidR="007A4828" w:rsidRPr="00D148D5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EE,OSV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141ED99" w14:textId="1C612A6A" w:rsidR="007A4828" w:rsidRPr="00BA6F3B" w:rsidRDefault="00E85095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A4828" w:rsidRPr="00BA6F3B">
              <w:rPr>
                <w:rFonts w:ascii="Cambria" w:hAnsi="Cambria" w:cstheme="minorHAnsi"/>
              </w:rPr>
              <w:t xml:space="preserve">kutočné ročné úspory elektriny na osvetlenie v </w:t>
            </w:r>
            <w:r w:rsidR="00165B9B">
              <w:rPr>
                <w:rFonts w:ascii="Cambria" w:hAnsi="Cambria" w:cstheme="minorHAnsi"/>
              </w:rPr>
              <w:t>objekte</w:t>
            </w:r>
            <w:r w:rsidR="007A482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A4828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C964BE" w:rsidRPr="00BA6F3B" w14:paraId="64F52A96" w14:textId="77777777" w:rsidTr="00F45DCA">
        <w:tc>
          <w:tcPr>
            <w:tcW w:w="583" w:type="dxa"/>
          </w:tcPr>
          <w:p w14:paraId="7AB58EF6" w14:textId="77777777" w:rsidR="00C964BE" w:rsidRPr="00BA6F3B" w:rsidRDefault="00C964BE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23A7BBD" w14:textId="443E6926" w:rsidR="00C964BE" w:rsidRPr="00D148D5" w:rsidRDefault="00314F80" w:rsidP="00F45DCA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38A9CB9D" w14:textId="6E2665E5" w:rsidR="00C964BE" w:rsidRPr="00BA6F3B" w:rsidRDefault="001969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E35B2" w:rsidRPr="002E35B2">
              <w:rPr>
                <w:rFonts w:ascii="Cambria" w:hAnsi="Cambria" w:cstheme="minorHAnsi"/>
              </w:rPr>
              <w:t>kutočné ročné navýšenie spotreby elektriny z inštalácie nových zdrojov tepla a zariadení na využívanie odpadového tepla v objekte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E35B2" w:rsidRPr="002E35B2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64B63343" w14:textId="334FBC05" w:rsidR="007A4828" w:rsidRPr="00BA6F3B" w:rsidRDefault="00792723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Skutočné ročné úspory elektriny na osvetlenie sa vypočítajú ako:</w:t>
      </w:r>
    </w:p>
    <w:p w14:paraId="422CC96C" w14:textId="0D59B1C0" w:rsidR="00792723" w:rsidRPr="00BA6F3B" w:rsidRDefault="00792723" w:rsidP="00792723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EE,OSV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92723" w:rsidRPr="00BA6F3B" w14:paraId="26CAB314" w14:textId="77777777" w:rsidTr="008C5826">
        <w:tc>
          <w:tcPr>
            <w:tcW w:w="567" w:type="dxa"/>
          </w:tcPr>
          <w:p w14:paraId="4B380B87" w14:textId="77777777" w:rsidR="00792723" w:rsidRPr="00BA6F3B" w:rsidRDefault="00792723" w:rsidP="00792723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401F04F9" w14:textId="344F2C20" w:rsidR="00792723" w:rsidRPr="00BA6F3B" w:rsidRDefault="00314F80" w:rsidP="00792723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EE,OSV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010E9083" w14:textId="2C17E758" w:rsidR="00792723" w:rsidRPr="00BA6F3B" w:rsidRDefault="009C5BFF" w:rsidP="00792723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92723" w:rsidRPr="00BA6F3B">
              <w:rPr>
                <w:rFonts w:ascii="Cambria" w:hAnsi="Cambria" w:cstheme="minorHAnsi"/>
              </w:rPr>
              <w:t xml:space="preserve">kutočné ročné úspory elektriny na osvetlenie v </w:t>
            </w:r>
            <w:r w:rsidR="00E5627F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92723" w:rsidRPr="00BA6F3B" w14:paraId="0D834903" w14:textId="77777777" w:rsidTr="008C5826">
        <w:tc>
          <w:tcPr>
            <w:tcW w:w="567" w:type="dxa"/>
          </w:tcPr>
          <w:p w14:paraId="4944D6AA" w14:textId="77777777" w:rsidR="00792723" w:rsidRPr="00BA6F3B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0EC1946" w14:textId="35E5EA16" w:rsidR="00792723" w:rsidRPr="0058426D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2C928EF6" w14:textId="6B07C03E" w:rsidR="00792723" w:rsidRPr="00BA6F3B" w:rsidRDefault="009C5BFF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792723" w:rsidRPr="00BA6F3B">
              <w:rPr>
                <w:rFonts w:ascii="Cambria" w:hAnsi="Cambria" w:cstheme="minorHAnsi"/>
              </w:rPr>
              <w:t>ýpočtová spotreba elektriny na osvetlenie v </w:t>
            </w:r>
            <w:r w:rsidR="00E5627F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 základnej perióde na osvetlenie vnútorných priestorov </w:t>
            </w:r>
            <w:r w:rsidR="008C5826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92723" w:rsidRPr="00BA6F3B" w14:paraId="428798C5" w14:textId="77777777" w:rsidTr="008C5826">
        <w:tc>
          <w:tcPr>
            <w:tcW w:w="567" w:type="dxa"/>
          </w:tcPr>
          <w:p w14:paraId="0094C32C" w14:textId="77777777" w:rsidR="00792723" w:rsidRPr="00BA6F3B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610229C" w14:textId="742A471B" w:rsidR="00792723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92723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40C9A49" w14:textId="4344310B" w:rsidR="00792723" w:rsidRPr="00BA6F3B" w:rsidRDefault="00D55B8D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8C5826" w:rsidRPr="00BA6F3B">
              <w:rPr>
                <w:rFonts w:ascii="Cambria" w:hAnsi="Cambria" w:cstheme="minorHAnsi"/>
              </w:rPr>
              <w:t xml:space="preserve">ýpočtová spotreba elektriny na osvetlenie v </w:t>
            </w:r>
            <w:r w:rsidR="00926FC9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7BB61CF9" w14:textId="24F42BD9" w:rsidR="007B789C" w:rsidRPr="00BA6F3B" w:rsidRDefault="007B789C" w:rsidP="007B789C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ročné </w:t>
      </w:r>
      <w:r w:rsidR="00895811">
        <w:rPr>
          <w:rFonts w:ascii="Cambria" w:hAnsi="Cambria" w:cstheme="minorHAnsi"/>
        </w:rPr>
        <w:t>navýšenie spotreby</w:t>
      </w:r>
      <w:r w:rsidRPr="00BA6F3B">
        <w:rPr>
          <w:rFonts w:ascii="Cambria" w:hAnsi="Cambria" w:cstheme="minorHAnsi"/>
        </w:rPr>
        <w:t xml:space="preserve"> elektriny </w:t>
      </w:r>
      <w:r w:rsidR="00895811" w:rsidRPr="00BA6F3B">
        <w:rPr>
          <w:rFonts w:ascii="Cambria" w:hAnsi="Cambria" w:cstheme="minorHAnsi"/>
        </w:rPr>
        <w:t>z</w:t>
      </w:r>
      <w:r w:rsidR="00895811">
        <w:rPr>
          <w:rFonts w:ascii="Cambria" w:hAnsi="Cambria" w:cstheme="minorHAnsi"/>
        </w:rPr>
        <w:t xml:space="preserve"> inštalácie nových </w:t>
      </w:r>
      <w:r w:rsidR="00895811" w:rsidRPr="00BA6F3B">
        <w:rPr>
          <w:rFonts w:ascii="Cambria" w:hAnsi="Cambria" w:cstheme="minorHAnsi"/>
        </w:rPr>
        <w:t>zdroj</w:t>
      </w:r>
      <w:r w:rsidR="00895811">
        <w:rPr>
          <w:rFonts w:ascii="Cambria" w:hAnsi="Cambria" w:cstheme="minorHAnsi"/>
        </w:rPr>
        <w:t>ov</w:t>
      </w:r>
      <w:r w:rsidR="00895811" w:rsidRPr="00BA6F3B">
        <w:rPr>
          <w:rFonts w:ascii="Cambria" w:hAnsi="Cambria" w:cstheme="minorHAnsi"/>
        </w:rPr>
        <w:t xml:space="preserve"> tepla</w:t>
      </w:r>
      <w:r w:rsidR="00895811">
        <w:rPr>
          <w:rFonts w:ascii="Cambria" w:hAnsi="Cambria" w:cstheme="minorHAnsi"/>
        </w:rPr>
        <w:t xml:space="preserve"> a</w:t>
      </w:r>
      <w:r w:rsidR="002D0104">
        <w:rPr>
          <w:rFonts w:ascii="Cambria" w:hAnsi="Cambria" w:cstheme="minorHAnsi"/>
        </w:rPr>
        <w:t xml:space="preserve"> zariadení na využívanie </w:t>
      </w:r>
      <w:r w:rsidR="00895811">
        <w:rPr>
          <w:rFonts w:ascii="Cambria" w:hAnsi="Cambria" w:cstheme="minorHAnsi"/>
        </w:rPr>
        <w:t>odpadového tepla</w:t>
      </w:r>
      <w:r w:rsidRPr="00BA6F3B">
        <w:rPr>
          <w:rFonts w:ascii="Cambria" w:hAnsi="Cambria" w:cstheme="minorHAnsi"/>
        </w:rPr>
        <w:t xml:space="preserve"> sa vypočítajú ako:</w:t>
      </w:r>
    </w:p>
    <w:p w14:paraId="50111CEB" w14:textId="0FC8E6AA" w:rsidR="009F1FC0" w:rsidRPr="00BA6F3B" w:rsidRDefault="009F1FC0" w:rsidP="009F1FC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EEN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EE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K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EE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VOT,k,M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52B64" w:rsidRPr="00BA6F3B" w14:paraId="52702380" w14:textId="77777777" w:rsidTr="00C51C7E">
        <w:tc>
          <w:tcPr>
            <w:tcW w:w="583" w:type="dxa"/>
          </w:tcPr>
          <w:p w14:paraId="5CB42E3A" w14:textId="2D22C888" w:rsidR="00752B64" w:rsidRPr="00BA6F3B" w:rsidRDefault="00752B64" w:rsidP="00870064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075E591D" w14:textId="24C5F631" w:rsidR="00752B64" w:rsidRPr="00895811" w:rsidRDefault="00314F80" w:rsidP="00870064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98D728B" w14:textId="6A872449" w:rsidR="00752B64" w:rsidRPr="00BA6F3B" w:rsidRDefault="00844008" w:rsidP="0087006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895811" w:rsidRPr="00BA6F3B">
              <w:rPr>
                <w:rFonts w:ascii="Cambria" w:hAnsi="Cambria" w:cstheme="minorHAnsi"/>
              </w:rPr>
              <w:t xml:space="preserve">kutočné ročné </w:t>
            </w:r>
            <w:r w:rsidR="00895811">
              <w:rPr>
                <w:rFonts w:ascii="Cambria" w:hAnsi="Cambria" w:cstheme="minorHAnsi"/>
              </w:rPr>
              <w:t>navýšenie spotreby</w:t>
            </w:r>
            <w:r w:rsidR="00895811" w:rsidRPr="00BA6F3B">
              <w:rPr>
                <w:rFonts w:ascii="Cambria" w:hAnsi="Cambria" w:cstheme="minorHAnsi"/>
              </w:rPr>
              <w:t xml:space="preserve"> elektriny z</w:t>
            </w:r>
            <w:r w:rsidR="00895811">
              <w:rPr>
                <w:rFonts w:ascii="Cambria" w:hAnsi="Cambria" w:cstheme="minorHAnsi"/>
              </w:rPr>
              <w:t xml:space="preserve"> inštalácie nových </w:t>
            </w:r>
            <w:r w:rsidR="00895811" w:rsidRPr="00BA6F3B">
              <w:rPr>
                <w:rFonts w:ascii="Cambria" w:hAnsi="Cambria" w:cstheme="minorHAnsi"/>
              </w:rPr>
              <w:t>zdroj</w:t>
            </w:r>
            <w:r w:rsidR="00895811">
              <w:rPr>
                <w:rFonts w:ascii="Cambria" w:hAnsi="Cambria" w:cstheme="minorHAnsi"/>
              </w:rPr>
              <w:t>ov</w:t>
            </w:r>
            <w:r w:rsidR="00895811" w:rsidRPr="00BA6F3B">
              <w:rPr>
                <w:rFonts w:ascii="Cambria" w:hAnsi="Cambria" w:cstheme="minorHAnsi"/>
              </w:rPr>
              <w:t xml:space="preserve"> tepla</w:t>
            </w:r>
            <w:r w:rsidR="00895811">
              <w:rPr>
                <w:rFonts w:ascii="Cambria" w:hAnsi="Cambria" w:cstheme="minorHAnsi"/>
              </w:rPr>
              <w:t xml:space="preserve"> </w:t>
            </w:r>
            <w:r w:rsidR="00BD3A85" w:rsidRPr="00BD3A85">
              <w:rPr>
                <w:rFonts w:ascii="Cambria" w:hAnsi="Cambria" w:cstheme="minorHAnsi"/>
              </w:rPr>
              <w:t>a zariadení na využívanie odpadového tepla</w:t>
            </w:r>
            <w:r w:rsidR="00895811">
              <w:rPr>
                <w:rFonts w:ascii="Cambria" w:hAnsi="Cambria" w:cstheme="minorHAnsi"/>
              </w:rPr>
              <w:t xml:space="preserve"> </w:t>
            </w:r>
            <w:r w:rsidR="00752B64" w:rsidRPr="00BA6F3B">
              <w:rPr>
                <w:rFonts w:ascii="Cambria" w:hAnsi="Cambria" w:cstheme="minorHAnsi"/>
              </w:rPr>
              <w:t xml:space="preserve">v </w:t>
            </w:r>
            <w:r w:rsidR="00895811">
              <w:rPr>
                <w:rFonts w:ascii="Cambria" w:hAnsi="Cambria" w:cstheme="minorHAnsi"/>
              </w:rPr>
              <w:t>objekte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52B64" w:rsidRPr="00BA6F3B">
              <w:rPr>
                <w:rFonts w:ascii="Cambria" w:hAnsi="Cambria" w:cstheme="minorHAnsi"/>
              </w:rPr>
              <w:t>kWh</w:t>
            </w:r>
            <w:r>
              <w:rPr>
                <w:rStyle w:val="CommentReference"/>
                <w:rFonts w:cstheme="minorBidi"/>
              </w:rPr>
              <w:t>,</w:t>
            </w:r>
          </w:p>
        </w:tc>
      </w:tr>
      <w:tr w:rsidR="00752B64" w:rsidRPr="00BA6F3B" w14:paraId="74520AEF" w14:textId="77777777" w:rsidTr="00C51C7E">
        <w:tc>
          <w:tcPr>
            <w:tcW w:w="583" w:type="dxa"/>
            <w:shd w:val="clear" w:color="auto" w:fill="auto"/>
          </w:tcPr>
          <w:p w14:paraId="39CC2FC9" w14:textId="6ACBF27E" w:rsidR="00752B64" w:rsidRPr="00BA6F3B" w:rsidRDefault="00752B64" w:rsidP="00870064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9520BA2" w14:textId="26CAA3BE" w:rsidR="00752B64" w:rsidRPr="00BA6F3B" w:rsidRDefault="00314F80" w:rsidP="00870064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52B6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0B9528FC" w14:textId="5D87F3F0" w:rsidR="00752B64" w:rsidRPr="00BA6F3B" w:rsidRDefault="00844008" w:rsidP="0087006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52B64" w:rsidRPr="00BA6F3B">
              <w:rPr>
                <w:rFonts w:ascii="Cambria" w:hAnsi="Cambria" w:cstheme="minorHAnsi"/>
              </w:rPr>
              <w:t>kutočn</w:t>
            </w:r>
            <w:r w:rsidR="00BC0669">
              <w:rPr>
                <w:rFonts w:ascii="Cambria" w:hAnsi="Cambria" w:cstheme="minorHAnsi"/>
              </w:rPr>
              <w:t>á</w:t>
            </w:r>
            <w:r w:rsidR="00752B64" w:rsidRPr="00BA6F3B">
              <w:rPr>
                <w:rFonts w:ascii="Cambria" w:hAnsi="Cambria" w:cstheme="minorHAnsi"/>
              </w:rPr>
              <w:t xml:space="preserve"> ročná </w:t>
            </w:r>
            <w:r w:rsidR="00BC0669">
              <w:rPr>
                <w:rFonts w:ascii="Cambria" w:hAnsi="Cambria" w:cstheme="minorHAnsi"/>
              </w:rPr>
              <w:t>spotreba elektriny</w:t>
            </w:r>
            <w:r w:rsidR="00752B64" w:rsidRPr="00BA6F3B">
              <w:rPr>
                <w:rFonts w:ascii="Cambria" w:hAnsi="Cambria" w:cstheme="minorHAnsi"/>
              </w:rPr>
              <w:t xml:space="preserve"> v novom zdroji tepla </w:t>
            </w:r>
            <w:r w:rsidR="00752B64" w:rsidRPr="00BA6F3B">
              <w:rPr>
                <w:rFonts w:ascii="Cambria" w:hAnsi="Cambria" w:cstheme="minorHAnsi"/>
                <w:i/>
                <w:iCs/>
              </w:rPr>
              <w:t>i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</w:t>
            </w:r>
            <w:r w:rsidR="005F357A">
              <w:rPr>
                <w:rFonts w:ascii="Cambria" w:hAnsi="Cambria" w:cstheme="minorHAnsi"/>
              </w:rPr>
              <w:t>spotrebovanej elektriny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4F00E4" w:rsidRPr="00BA6F3B" w14:paraId="27756956" w14:textId="77777777" w:rsidTr="00C51C7E">
        <w:tc>
          <w:tcPr>
            <w:tcW w:w="583" w:type="dxa"/>
            <w:shd w:val="clear" w:color="auto" w:fill="auto"/>
          </w:tcPr>
          <w:p w14:paraId="711DFDFA" w14:textId="77777777" w:rsidR="004F00E4" w:rsidRPr="00BA6F3B" w:rsidRDefault="004F00E4" w:rsidP="00C413A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6A56438" w14:textId="446BCAC5" w:rsidR="004F00E4" w:rsidRPr="00BA6F3B" w:rsidRDefault="00314F80" w:rsidP="00C413A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VOT,k,M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F00E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320290AF" w14:textId="56872F9E" w:rsidR="004F00E4" w:rsidRPr="00BA6F3B" w:rsidRDefault="00844008" w:rsidP="00C413A1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4F00E4" w:rsidRPr="00BA6F3B">
              <w:rPr>
                <w:rFonts w:ascii="Cambria" w:hAnsi="Cambria" w:cstheme="minorHAnsi"/>
              </w:rPr>
              <w:t xml:space="preserve">kutočná ročná spotreba elektriny </w:t>
            </w:r>
            <w:r w:rsidR="006317E8" w:rsidRPr="00BA6F3B">
              <w:rPr>
                <w:rFonts w:ascii="Cambria" w:hAnsi="Cambria" w:cstheme="minorHAnsi"/>
              </w:rPr>
              <w:t xml:space="preserve">v novom </w:t>
            </w:r>
            <w:r w:rsidR="003F40F7">
              <w:rPr>
                <w:rFonts w:ascii="Cambria" w:hAnsi="Cambria" w:cstheme="minorHAnsi"/>
              </w:rPr>
              <w:t xml:space="preserve">zariadení na využitie odpadového tepla </w:t>
            </w:r>
            <w:r w:rsidR="003F40F7" w:rsidRPr="00305EF7">
              <w:rPr>
                <w:rFonts w:ascii="Cambria" w:hAnsi="Cambria" w:cstheme="minorHAnsi"/>
                <w:i/>
                <w:iCs/>
              </w:rPr>
              <w:t>k</w:t>
            </w:r>
            <w:r w:rsidR="004F00E4" w:rsidRPr="00BA6F3B">
              <w:rPr>
                <w:rFonts w:ascii="Cambria" w:hAnsi="Cambria" w:cstheme="minorHAnsi"/>
              </w:rPr>
              <w:t xml:space="preserve"> </w:t>
            </w:r>
            <w:r w:rsidR="00844B2D" w:rsidRPr="00BA6F3B">
              <w:rPr>
                <w:rFonts w:ascii="Cambria" w:hAnsi="Cambria" w:cstheme="minorHAnsi"/>
              </w:rPr>
              <w:t>v príslušnej ročnej úsporovej perióde</w:t>
            </w:r>
            <w:r w:rsidR="004F00E4" w:rsidRPr="00BA6F3B">
              <w:rPr>
                <w:rFonts w:ascii="Cambria" w:hAnsi="Cambria" w:cstheme="minorHAnsi"/>
              </w:rPr>
              <w:t xml:space="preserve"> v kWh, hodnota bude zistená </w:t>
            </w:r>
            <w:r w:rsidR="00305CC4" w:rsidRPr="00BA6F3B">
              <w:rPr>
                <w:rFonts w:ascii="Cambria" w:hAnsi="Cambria" w:cstheme="minorHAnsi"/>
              </w:rPr>
              <w:t>na</w:t>
            </w:r>
            <w:r w:rsidR="00305CC4">
              <w:rPr>
                <w:rFonts w:ascii="Cambria" w:hAnsi="Cambria" w:cstheme="minorHAnsi"/>
              </w:rPr>
              <w:t> </w:t>
            </w:r>
            <w:r w:rsidR="004F00E4" w:rsidRPr="00BA6F3B">
              <w:rPr>
                <w:rFonts w:ascii="Cambria" w:hAnsi="Cambria" w:cstheme="minorHAnsi"/>
              </w:rPr>
              <w:t xml:space="preserve">základe nameraného množstva </w:t>
            </w:r>
            <w:r w:rsidR="00054DB2">
              <w:rPr>
                <w:rFonts w:ascii="Cambria" w:hAnsi="Cambria" w:cstheme="minorHAnsi"/>
              </w:rPr>
              <w:t>spotre</w:t>
            </w:r>
            <w:r w:rsidR="00D16C72">
              <w:rPr>
                <w:rFonts w:ascii="Cambria" w:hAnsi="Cambria" w:cstheme="minorHAnsi"/>
              </w:rPr>
              <w:t>bova</w:t>
            </w:r>
            <w:r w:rsidR="00054DB2" w:rsidRPr="00BA6F3B">
              <w:rPr>
                <w:rFonts w:ascii="Cambria" w:hAnsi="Cambria" w:cstheme="minorHAnsi"/>
              </w:rPr>
              <w:t xml:space="preserve">nej </w:t>
            </w:r>
            <w:r w:rsidR="004F00E4" w:rsidRPr="00BA6F3B">
              <w:rPr>
                <w:rFonts w:ascii="Cambria" w:hAnsi="Cambria" w:cstheme="minorHAnsi"/>
              </w:rPr>
              <w:t>elektriny v príslušnej ročnej úsporovej perióde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165454" w:rsidRPr="00BA6F3B" w14:paraId="0C995308" w14:textId="77777777" w:rsidTr="00F45DCA">
        <w:tc>
          <w:tcPr>
            <w:tcW w:w="583" w:type="dxa"/>
            <w:shd w:val="clear" w:color="auto" w:fill="auto"/>
          </w:tcPr>
          <w:p w14:paraId="30356122" w14:textId="77777777" w:rsidR="00165454" w:rsidRPr="00BA6F3B" w:rsidRDefault="00165454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0ADC21B5" w14:textId="106B8081" w:rsidR="00165454" w:rsidRPr="00986768" w:rsidRDefault="000130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3A05D3C1" w14:textId="1B3AADCC" w:rsidR="00165454" w:rsidRPr="00BA6F3B" w:rsidRDefault="008440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165454">
              <w:rPr>
                <w:rFonts w:ascii="Cambria" w:hAnsi="Cambria" w:cstheme="minorHAnsi"/>
              </w:rPr>
              <w:t xml:space="preserve">očet nových inštalovaných </w:t>
            </w:r>
            <w:r w:rsidR="009A56AC">
              <w:rPr>
                <w:rFonts w:ascii="Cambria" w:hAnsi="Cambria" w:cstheme="minorHAnsi"/>
              </w:rPr>
              <w:t>zdrojov tepla</w:t>
            </w:r>
            <w:r w:rsidR="00165454">
              <w:rPr>
                <w:rFonts w:ascii="Cambria" w:hAnsi="Cambria" w:cstheme="minorHAnsi"/>
              </w:rPr>
              <w:t>,</w:t>
            </w:r>
          </w:p>
        </w:tc>
      </w:tr>
      <w:tr w:rsidR="00165454" w:rsidRPr="00BA6F3B" w14:paraId="278C381A" w14:textId="77777777" w:rsidTr="00F45DCA">
        <w:tc>
          <w:tcPr>
            <w:tcW w:w="583" w:type="dxa"/>
            <w:shd w:val="clear" w:color="auto" w:fill="auto"/>
          </w:tcPr>
          <w:p w14:paraId="71130B0E" w14:textId="77777777" w:rsidR="00165454" w:rsidRPr="00BA6F3B" w:rsidRDefault="00165454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029C1E49" w14:textId="7A367041" w:rsidR="00165454" w:rsidRPr="00986768" w:rsidRDefault="000130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K</w:t>
            </w:r>
          </w:p>
        </w:tc>
        <w:tc>
          <w:tcPr>
            <w:tcW w:w="7508" w:type="dxa"/>
            <w:shd w:val="clear" w:color="auto" w:fill="auto"/>
          </w:tcPr>
          <w:p w14:paraId="3A429649" w14:textId="352A2614" w:rsidR="00165454" w:rsidRDefault="008440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165454">
              <w:rPr>
                <w:rFonts w:ascii="Cambria" w:hAnsi="Cambria" w:cstheme="minorHAnsi"/>
              </w:rPr>
              <w:t xml:space="preserve">očet nových inštalovaných </w:t>
            </w:r>
            <w:r w:rsidR="00477F56">
              <w:rPr>
                <w:rFonts w:ascii="Cambria" w:hAnsi="Cambria" w:cstheme="minorHAnsi"/>
              </w:rPr>
              <w:t>zariadení na využitie odpadového tepla</w:t>
            </w:r>
            <w:r w:rsidR="00165454">
              <w:rPr>
                <w:rFonts w:ascii="Cambria" w:hAnsi="Cambria" w:cstheme="minorHAnsi"/>
              </w:rPr>
              <w:t>.</w:t>
            </w:r>
          </w:p>
        </w:tc>
      </w:tr>
    </w:tbl>
    <w:p w14:paraId="0DDCB55C" w14:textId="4D5B0387" w:rsidR="00030FC0" w:rsidRPr="00BA6F3B" w:rsidRDefault="00030FC0" w:rsidP="00030FC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Skutočn</w:t>
      </w:r>
      <w:r w:rsidR="00004C97">
        <w:rPr>
          <w:rFonts w:ascii="Cambria" w:hAnsi="Cambria" w:cstheme="minorHAnsi"/>
        </w:rPr>
        <w:t>á</w:t>
      </w:r>
      <w:r w:rsidRPr="00BA6F3B">
        <w:rPr>
          <w:rFonts w:ascii="Cambria" w:hAnsi="Cambria" w:cstheme="minorHAnsi"/>
        </w:rPr>
        <w:t xml:space="preserve"> ročn</w:t>
      </w:r>
      <w:r w:rsidR="00004C97">
        <w:rPr>
          <w:rFonts w:ascii="Cambria" w:hAnsi="Cambria" w:cstheme="minorHAnsi"/>
        </w:rPr>
        <w:t>á</w:t>
      </w:r>
      <w:r w:rsidRPr="00BA6F3B">
        <w:rPr>
          <w:rFonts w:ascii="Cambria" w:hAnsi="Cambria" w:cstheme="minorHAnsi"/>
        </w:rPr>
        <w:t xml:space="preserve"> </w:t>
      </w:r>
      <w:r w:rsidR="00004C97">
        <w:rPr>
          <w:rFonts w:ascii="Cambria" w:hAnsi="Cambria" w:cstheme="minorHAnsi"/>
        </w:rPr>
        <w:t>vlastná výroba</w:t>
      </w:r>
      <w:r w:rsidRPr="00BA6F3B">
        <w:rPr>
          <w:rFonts w:ascii="Cambria" w:hAnsi="Cambria" w:cstheme="minorHAnsi"/>
        </w:rPr>
        <w:t xml:space="preserve"> elektriny z</w:t>
      </w:r>
      <w:r w:rsidR="00004C97">
        <w:rPr>
          <w:rFonts w:ascii="Cambria" w:hAnsi="Cambria" w:cstheme="minorHAnsi"/>
        </w:rPr>
        <w:t>o</w:t>
      </w:r>
      <w:r w:rsidRPr="00BA6F3B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zariadení</w:t>
      </w:r>
      <w:r w:rsidRPr="00BA6F3B">
        <w:rPr>
          <w:rFonts w:ascii="Cambria" w:hAnsi="Cambria" w:cstheme="minorHAnsi"/>
        </w:rPr>
        <w:t xml:space="preserve"> pre vlastnú </w:t>
      </w:r>
      <w:r>
        <w:rPr>
          <w:rFonts w:ascii="Cambria" w:hAnsi="Cambria" w:cstheme="minorHAnsi"/>
        </w:rPr>
        <w:t>výrobu elektriny (lokálnych zdrojov)</w:t>
      </w:r>
      <w:r w:rsidRPr="00BA6F3B">
        <w:rPr>
          <w:rFonts w:ascii="Cambria" w:hAnsi="Cambria" w:cstheme="minorHAnsi"/>
        </w:rPr>
        <w:t xml:space="preserve"> sa vypočíta ako:</w:t>
      </w:r>
    </w:p>
    <w:p w14:paraId="672640E5" w14:textId="677B29C5" w:rsidR="00030FC0" w:rsidRPr="00BA6F3B" w:rsidRDefault="00030FC0" w:rsidP="00030FC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0FC0" w:rsidRPr="00BA6F3B" w14:paraId="0256083C" w14:textId="77777777" w:rsidTr="00C56076">
        <w:tc>
          <w:tcPr>
            <w:tcW w:w="583" w:type="dxa"/>
            <w:shd w:val="clear" w:color="auto" w:fill="auto"/>
          </w:tcPr>
          <w:p w14:paraId="41946D0E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  <w:shd w:val="clear" w:color="auto" w:fill="auto"/>
          </w:tcPr>
          <w:p w14:paraId="76288015" w14:textId="7E9322FA" w:rsidR="00030FC0" w:rsidRPr="00873FD6" w:rsidRDefault="00314F80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p>
              </m:oMath>
            </m:oMathPara>
          </w:p>
        </w:tc>
        <w:tc>
          <w:tcPr>
            <w:tcW w:w="7508" w:type="dxa"/>
            <w:shd w:val="clear" w:color="auto" w:fill="auto"/>
          </w:tcPr>
          <w:p w14:paraId="0AC6A935" w14:textId="3E99C20F" w:rsidR="00030FC0" w:rsidRPr="00BA6F3B" w:rsidRDefault="00465E00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04C97" w:rsidRPr="00BA6F3B">
              <w:rPr>
                <w:rFonts w:ascii="Cambria" w:hAnsi="Cambria" w:cstheme="minorHAnsi"/>
              </w:rPr>
              <w:t>kutočn</w:t>
            </w:r>
            <w:r w:rsidR="00004C97">
              <w:rPr>
                <w:rFonts w:ascii="Cambria" w:hAnsi="Cambria" w:cstheme="minorHAnsi"/>
              </w:rPr>
              <w:t>á</w:t>
            </w:r>
            <w:r w:rsidR="00004C97" w:rsidRPr="00BA6F3B">
              <w:rPr>
                <w:rFonts w:ascii="Cambria" w:hAnsi="Cambria" w:cstheme="minorHAnsi"/>
              </w:rPr>
              <w:t xml:space="preserve"> ročn</w:t>
            </w:r>
            <w:r w:rsidR="00004C97">
              <w:rPr>
                <w:rFonts w:ascii="Cambria" w:hAnsi="Cambria" w:cstheme="minorHAnsi"/>
              </w:rPr>
              <w:t>á</w:t>
            </w:r>
            <w:r w:rsidR="00004C97" w:rsidRPr="00BA6F3B">
              <w:rPr>
                <w:rFonts w:ascii="Cambria" w:hAnsi="Cambria" w:cstheme="minorHAnsi"/>
              </w:rPr>
              <w:t xml:space="preserve"> </w:t>
            </w:r>
            <w:r w:rsidR="00004C97">
              <w:rPr>
                <w:rFonts w:ascii="Cambria" w:hAnsi="Cambria" w:cstheme="minorHAnsi"/>
              </w:rPr>
              <w:t xml:space="preserve">výroba </w:t>
            </w:r>
            <w:r w:rsidR="00004C97" w:rsidRPr="00BA6F3B">
              <w:rPr>
                <w:rFonts w:ascii="Cambria" w:hAnsi="Cambria" w:cstheme="minorHAnsi"/>
              </w:rPr>
              <w:t xml:space="preserve">elektriny </w:t>
            </w:r>
            <w:r w:rsidR="00004C97">
              <w:rPr>
                <w:rFonts w:ascii="Cambria" w:hAnsi="Cambria" w:cstheme="minorHAnsi"/>
              </w:rPr>
              <w:t>zo zariadení</w:t>
            </w:r>
            <w:r w:rsidR="00004C97" w:rsidRPr="00BA6F3B">
              <w:rPr>
                <w:rFonts w:ascii="Cambria" w:hAnsi="Cambria" w:cstheme="minorHAnsi"/>
              </w:rPr>
              <w:t xml:space="preserve"> pre vlastnú </w:t>
            </w:r>
            <w:r w:rsidR="00004C97">
              <w:rPr>
                <w:rFonts w:ascii="Cambria" w:hAnsi="Cambria" w:cstheme="minorHAnsi"/>
              </w:rPr>
              <w:t>výrobu (definovaných ako lokálny zdroj)</w:t>
            </w:r>
            <w:r w:rsidR="00004C97" w:rsidRPr="00BA6F3B">
              <w:rPr>
                <w:rFonts w:ascii="Cambria" w:hAnsi="Cambria" w:cstheme="minorHAnsi"/>
              </w:rPr>
              <w:t xml:space="preserve"> v </w:t>
            </w:r>
            <w:r w:rsidR="00004C97">
              <w:rPr>
                <w:rFonts w:ascii="Cambria" w:hAnsi="Cambria" w:cstheme="minorHAnsi"/>
              </w:rPr>
              <w:t>objekte</w:t>
            </w:r>
            <w:r w:rsidR="00004C97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004C97" w:rsidRPr="00BA6F3B">
              <w:rPr>
                <w:rFonts w:ascii="Cambria" w:hAnsi="Cambria" w:cstheme="minorHAnsi"/>
              </w:rPr>
              <w:t>kWh</w:t>
            </w:r>
            <w:r>
              <w:rPr>
                <w:rStyle w:val="CommentReference"/>
                <w:rFonts w:cstheme="minorBidi"/>
              </w:rPr>
              <w:t>,</w:t>
            </w:r>
          </w:p>
        </w:tc>
      </w:tr>
      <w:tr w:rsidR="00030FC0" w:rsidRPr="00BA6F3B" w14:paraId="423E225C" w14:textId="77777777" w:rsidTr="00C56076">
        <w:tc>
          <w:tcPr>
            <w:tcW w:w="583" w:type="dxa"/>
            <w:shd w:val="clear" w:color="auto" w:fill="auto"/>
          </w:tcPr>
          <w:p w14:paraId="39869F31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7C95F9E2" w14:textId="77777777" w:rsidR="00030FC0" w:rsidRPr="00BA6F3B" w:rsidRDefault="00314F80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0FC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20A05734" w14:textId="2BB69084" w:rsidR="00030FC0" w:rsidRPr="00BA6F3B" w:rsidRDefault="00465E00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0FC0" w:rsidRPr="00BA6F3B">
              <w:rPr>
                <w:rFonts w:ascii="Cambria" w:hAnsi="Cambria" w:cstheme="minorHAnsi"/>
              </w:rPr>
              <w:t>kutočná ročná výroba elektriny z</w:t>
            </w:r>
            <w:r w:rsidR="00030FC0">
              <w:rPr>
                <w:rFonts w:ascii="Cambria" w:hAnsi="Cambria" w:cstheme="minorHAnsi"/>
              </w:rPr>
              <w:t xml:space="preserve"> nových zdrojov výroby elektriny </w:t>
            </w:r>
            <w:r w:rsidR="00030FC0" w:rsidRPr="00BA6F3B">
              <w:rPr>
                <w:rFonts w:ascii="Cambria" w:hAnsi="Cambria" w:cstheme="minorHAnsi"/>
              </w:rPr>
              <w:t xml:space="preserve">OZE </w:t>
            </w:r>
            <w:r w:rsidR="00030FC0">
              <w:rPr>
                <w:rFonts w:ascii="Cambria" w:hAnsi="Cambria" w:cstheme="minorHAnsi"/>
              </w:rPr>
              <w:t>(lokálny zdroj)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 w:rsidRPr="00BC0669">
              <w:rPr>
                <w:rFonts w:ascii="Cambria" w:hAnsi="Cambria" w:cstheme="minorHAnsi"/>
                <w:i/>
                <w:iCs/>
              </w:rPr>
              <w:t>i</w:t>
            </w:r>
            <w:r w:rsidR="00030FC0">
              <w:rPr>
                <w:rFonts w:ascii="Cambria" w:hAnsi="Cambria" w:cstheme="minorHAnsi"/>
              </w:rPr>
              <w:t> </w:t>
            </w:r>
            <w:r w:rsidR="00030FC0" w:rsidRPr="00BA6F3B">
              <w:rPr>
                <w:rFonts w:ascii="Cambria" w:hAnsi="Cambria" w:cstheme="minorHAnsi"/>
              </w:rPr>
              <w:t>v</w:t>
            </w:r>
            <w:r w:rsidR="00030FC0">
              <w:rPr>
                <w:rFonts w:ascii="Cambria" w:hAnsi="Cambria" w:cstheme="minorHAnsi"/>
              </w:rPr>
              <w:t> objekte</w:t>
            </w:r>
            <w:r w:rsidR="00030FC0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perióde,</w:t>
            </w:r>
          </w:p>
        </w:tc>
      </w:tr>
      <w:tr w:rsidR="00030FC0" w:rsidRPr="00BA6F3B" w14:paraId="7760CAB7" w14:textId="77777777" w:rsidTr="00C56076">
        <w:tc>
          <w:tcPr>
            <w:tcW w:w="583" w:type="dxa"/>
            <w:shd w:val="clear" w:color="auto" w:fill="auto"/>
          </w:tcPr>
          <w:p w14:paraId="64B8ED4D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574808F" w14:textId="77777777" w:rsidR="00030FC0" w:rsidRDefault="00314F80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KVET,j,M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0FC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0174C2C6" w14:textId="58F48605" w:rsidR="00030FC0" w:rsidRPr="00BA6F3B" w:rsidRDefault="00254782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0FC0" w:rsidRPr="00BA6F3B">
              <w:rPr>
                <w:rFonts w:ascii="Cambria" w:hAnsi="Cambria" w:cstheme="minorHAnsi"/>
              </w:rPr>
              <w:t xml:space="preserve">kutočná ročná výroba elektriny </w:t>
            </w:r>
            <w:r w:rsidR="00030FC0">
              <w:rPr>
                <w:rFonts w:ascii="Cambria" w:hAnsi="Cambria" w:cstheme="minorHAnsi"/>
              </w:rPr>
              <w:t>z nových zdrojov výroby elektriny KVET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>
              <w:rPr>
                <w:rFonts w:ascii="Cambria" w:hAnsi="Cambria" w:cstheme="minorHAnsi"/>
              </w:rPr>
              <w:t>(lokálny zdroj)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 w:rsidRPr="00BC0669">
              <w:rPr>
                <w:rFonts w:ascii="Cambria" w:hAnsi="Cambria" w:cstheme="minorHAnsi"/>
                <w:i/>
                <w:iCs/>
              </w:rPr>
              <w:t>j</w:t>
            </w:r>
            <w:r w:rsidR="00030FC0">
              <w:rPr>
                <w:rFonts w:ascii="Cambria" w:hAnsi="Cambria" w:cstheme="minorHAnsi"/>
              </w:rPr>
              <w:t xml:space="preserve"> </w:t>
            </w:r>
            <w:r w:rsidR="00030FC0" w:rsidRPr="00BA6F3B">
              <w:rPr>
                <w:rFonts w:ascii="Cambria" w:hAnsi="Cambria" w:cstheme="minorHAnsi"/>
              </w:rPr>
              <w:t xml:space="preserve">v </w:t>
            </w:r>
            <w:r w:rsidR="00030FC0">
              <w:rPr>
                <w:rFonts w:ascii="Cambria" w:hAnsi="Cambria" w:cstheme="minorHAnsi"/>
              </w:rPr>
              <w:t>objekte</w:t>
            </w:r>
            <w:r w:rsidR="00030FC0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 w:rsidR="001A47B5">
              <w:rPr>
                <w:rFonts w:ascii="Cambria" w:hAnsi="Cambria" w:cstheme="minorHAnsi"/>
              </w:rPr>
              <w:t xml:space="preserve"> (hodnota nezahŕňa vyrobenú elektrinu využitú pre vlastnú spotrebu zariadenia KVET)</w:t>
            </w:r>
            <w:r w:rsidR="000F46B4">
              <w:rPr>
                <w:rFonts w:ascii="Cambria" w:hAnsi="Cambria" w:cstheme="minorHAnsi"/>
              </w:rPr>
              <w:t>,</w:t>
            </w:r>
          </w:p>
        </w:tc>
      </w:tr>
      <w:tr w:rsidR="00030FC0" w:rsidRPr="00BA6F3B" w14:paraId="72157371" w14:textId="77777777" w:rsidTr="00C56076">
        <w:tc>
          <w:tcPr>
            <w:tcW w:w="583" w:type="dxa"/>
            <w:shd w:val="clear" w:color="auto" w:fill="auto"/>
          </w:tcPr>
          <w:p w14:paraId="574DD5CD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010007F" w14:textId="7D8D4091" w:rsidR="00030FC0" w:rsidRPr="00986768" w:rsidRDefault="00356789" w:rsidP="00C56076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60EFFEF9" w14:textId="37C6548B" w:rsidR="00030FC0" w:rsidRPr="00BA6F3B" w:rsidRDefault="000F46B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030FC0">
              <w:rPr>
                <w:rFonts w:ascii="Cambria" w:hAnsi="Cambria" w:cstheme="minorHAnsi"/>
              </w:rPr>
              <w:t>očet jednotlivých nových inštalovaných OZE,</w:t>
            </w:r>
          </w:p>
        </w:tc>
      </w:tr>
      <w:tr w:rsidR="00030FC0" w:rsidRPr="00BA6F3B" w14:paraId="49E6E63E" w14:textId="77777777" w:rsidTr="00C56076">
        <w:tc>
          <w:tcPr>
            <w:tcW w:w="583" w:type="dxa"/>
            <w:shd w:val="clear" w:color="auto" w:fill="auto"/>
          </w:tcPr>
          <w:p w14:paraId="3BFA9FDA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18D333F5" w14:textId="2EF2F329" w:rsidR="00030FC0" w:rsidRPr="00986768" w:rsidRDefault="003D3959" w:rsidP="00C56076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797CF599" w14:textId="4EA63375" w:rsidR="00030FC0" w:rsidRDefault="000F46B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030FC0">
              <w:rPr>
                <w:rFonts w:ascii="Cambria" w:hAnsi="Cambria" w:cstheme="minorHAnsi"/>
              </w:rPr>
              <w:t>očet jednotlivých nových inštalovaných zdrojov KVET.</w:t>
            </w:r>
          </w:p>
        </w:tc>
      </w:tr>
    </w:tbl>
    <w:p w14:paraId="330855FF" w14:textId="0B93AA44" w:rsidR="00792723" w:rsidRPr="00BA6F3B" w:rsidRDefault="008C5826" w:rsidP="00D8620E">
      <w:pPr>
        <w:pStyle w:val="Heading3"/>
        <w:spacing w:before="240"/>
        <w:rPr>
          <w:rFonts w:ascii="Cambria" w:hAnsi="Cambria"/>
        </w:rPr>
      </w:pPr>
      <w:r w:rsidRPr="00BA6F3B">
        <w:rPr>
          <w:rFonts w:ascii="Cambria" w:hAnsi="Cambria"/>
        </w:rPr>
        <w:t>Definovanie „</w:t>
      </w:r>
      <w:proofErr w:type="spellStart"/>
      <w:r w:rsidRPr="00BA6F3B">
        <w:rPr>
          <w:rFonts w:ascii="Cambria" w:hAnsi="Cambria"/>
        </w:rPr>
        <w:t>baseline</w:t>
      </w:r>
      <w:proofErr w:type="spellEnd"/>
      <w:r w:rsidRPr="00BA6F3B">
        <w:rPr>
          <w:rFonts w:ascii="Cambria" w:hAnsi="Cambria"/>
        </w:rPr>
        <w:t>“ spotreby elektriny na osvetlenie</w:t>
      </w:r>
    </w:p>
    <w:p w14:paraId="00C59DC7" w14:textId="7BC5C4C1" w:rsidR="007A4828" w:rsidRPr="00BA6F3B" w:rsidRDefault="008C5826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Výpočtová spotreba elektriny na osvetlenie </w:t>
      </w:r>
      <w:r w:rsidR="00C82F30" w:rsidRPr="00BA6F3B">
        <w:rPr>
          <w:rFonts w:ascii="Cambria" w:hAnsi="Cambria" w:cstheme="minorHAnsi"/>
        </w:rPr>
        <w:t>v</w:t>
      </w:r>
      <w:r w:rsidRPr="00BA6F3B">
        <w:rPr>
          <w:rFonts w:ascii="Cambria" w:hAnsi="Cambria" w:cstheme="minorHAnsi"/>
        </w:rPr>
        <w:t xml:space="preserve"> jednotlivých budovách v základnej perióde v kWh bola stanovená nasledovným postupom:</w:t>
      </w:r>
    </w:p>
    <w:p w14:paraId="1A5463B2" w14:textId="7FF9A979" w:rsidR="008C5826" w:rsidRPr="00BA6F3B" w:rsidRDefault="008C5826" w:rsidP="00E9177F">
      <w:pPr>
        <w:spacing w:before="240" w:after="120" w:line="276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>Určenie skutočného množstva spotrebovanej elektriny na osvetlenie v základnej perióde.</w:t>
      </w:r>
    </w:p>
    <w:p w14:paraId="328154AB" w14:textId="1D21B819" w:rsidR="008C5826" w:rsidRPr="00BA6F3B" w:rsidRDefault="008C5826" w:rsidP="008C5826">
      <w:pPr>
        <w:spacing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Množstvo skutočne spotrebovanej elektriny na osvetlenie v základnej perióde </w:t>
      </w:r>
      <w:r w:rsidR="00AB67B9" w:rsidRPr="00BA6F3B">
        <w:rPr>
          <w:rFonts w:ascii="Cambria" w:hAnsi="Cambria" w:cstheme="minorHAnsi"/>
        </w:rPr>
        <w:t xml:space="preserve">bolo určené </w:t>
      </w:r>
      <w:r w:rsidRPr="00BA6F3B">
        <w:rPr>
          <w:rFonts w:ascii="Cambria" w:hAnsi="Cambria" w:cstheme="minorHAnsi"/>
        </w:rPr>
        <w:t>výpočtom nasledovne:</w:t>
      </w:r>
    </w:p>
    <w:p w14:paraId="2699F605" w14:textId="103924EE" w:rsidR="008C5826" w:rsidRPr="00BA6F3B" w:rsidRDefault="00314F80" w:rsidP="008C5826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l=1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L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</m:e>
        </m:nary>
      </m:oMath>
      <w:r w:rsidR="00C62A74" w:rsidRPr="00BA6F3B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8C5826" w:rsidRPr="00BA6F3B" w14:paraId="37899328" w14:textId="77777777" w:rsidTr="008C5826">
        <w:tc>
          <w:tcPr>
            <w:tcW w:w="567" w:type="dxa"/>
          </w:tcPr>
          <w:p w14:paraId="3CC5B6B7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lastRenderedPageBreak/>
              <w:t>kde:</w:t>
            </w:r>
          </w:p>
        </w:tc>
        <w:tc>
          <w:tcPr>
            <w:tcW w:w="1276" w:type="dxa"/>
          </w:tcPr>
          <w:p w14:paraId="07FF56B0" w14:textId="60E557D1" w:rsidR="008C5826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l,SK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9AD46FF" w14:textId="3266A4DC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</w:t>
            </w:r>
            <w:r w:rsidR="008C5826" w:rsidRPr="00BA6F3B">
              <w:rPr>
                <w:rFonts w:ascii="Cambria" w:hAnsi="Cambria" w:cstheme="minorHAnsi"/>
              </w:rPr>
              <w:t xml:space="preserve">nožstvo skutočne spotrebovanej elektriny na osvetlenie </w:t>
            </w:r>
            <w:del w:id="0" w:author="Marcel Lauko" w:date="2020-10-20T16:02:00Z">
              <w:r w:rsidR="008C5826" w:rsidRPr="00BA6F3B" w:rsidDel="00D531BB">
                <w:rPr>
                  <w:rFonts w:ascii="Cambria" w:hAnsi="Cambria" w:cstheme="minorHAnsi"/>
                </w:rPr>
                <w:delText xml:space="preserve">v budove </w:delText>
              </w:r>
              <w:r w:rsidR="008C5826" w:rsidRPr="00BA6F3B" w:rsidDel="00D531BB">
                <w:rPr>
                  <w:rFonts w:ascii="Cambria" w:hAnsi="Cambria" w:cstheme="minorHAnsi"/>
                  <w:i/>
                  <w:iCs/>
                </w:rPr>
                <w:delText>i</w:delText>
              </w:r>
              <w:r w:rsidR="008C5826" w:rsidRPr="00BA6F3B" w:rsidDel="00D531BB">
                <w:rPr>
                  <w:rFonts w:ascii="Cambria" w:hAnsi="Cambria" w:cstheme="minorHAnsi"/>
                </w:rPr>
                <w:delText xml:space="preserve"> </w:delText>
              </w:r>
            </w:del>
            <w:r w:rsidR="008C5826" w:rsidRPr="00BA6F3B">
              <w:rPr>
                <w:rFonts w:ascii="Cambria" w:hAnsi="Cambria" w:cstheme="minorHAnsi"/>
              </w:rPr>
              <w:t>v základnej perióde v</w:t>
            </w:r>
            <w:r>
              <w:rPr>
                <w:rFonts w:ascii="Cambria" w:hAnsi="Cambria" w:cstheme="minorHAnsi"/>
              </w:rPr>
              <w:t> </w:t>
            </w:r>
            <w:r w:rsidR="008C5826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8C5826" w:rsidRPr="00BA6F3B" w14:paraId="6B1FD824" w14:textId="77777777" w:rsidTr="008C5826">
        <w:tc>
          <w:tcPr>
            <w:tcW w:w="567" w:type="dxa"/>
          </w:tcPr>
          <w:p w14:paraId="33DF3C4D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619167D" w14:textId="53796EBE" w:rsidR="008C5826" w:rsidRPr="00BA6F3B" w:rsidRDefault="00314F80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B807BF2" w14:textId="36225EB9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</w:t>
            </w:r>
            <w:r w:rsidR="008C5826" w:rsidRPr="00BA6F3B">
              <w:rPr>
                <w:rFonts w:ascii="Cambria" w:hAnsi="Cambria" w:cstheme="minorHAnsi"/>
              </w:rPr>
              <w:t xml:space="preserve">nštalovaný príkon pôvodného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C4FE2" w:rsidRPr="00BA6F3B">
              <w:rPr>
                <w:rFonts w:ascii="Cambria" w:hAnsi="Cambria" w:cstheme="minorHAnsi"/>
              </w:rPr>
              <w:t xml:space="preserve"> </w:t>
            </w:r>
            <w:r w:rsidR="008C5826" w:rsidRPr="00BA6F3B">
              <w:rPr>
                <w:rFonts w:ascii="Cambria" w:hAnsi="Cambria" w:cstheme="minorHAnsi"/>
              </w:rPr>
              <w:t>v základnej perióde, zistený na základe štítkových údajov inštalovaných zariadení v</w:t>
            </w:r>
            <w:r>
              <w:rPr>
                <w:rFonts w:ascii="Cambria" w:hAnsi="Cambria" w:cstheme="minorHAnsi"/>
              </w:rPr>
              <w:t> </w:t>
            </w:r>
            <w:r w:rsidR="008C5826" w:rsidRPr="00BA6F3B">
              <w:rPr>
                <w:rFonts w:ascii="Cambria" w:hAnsi="Cambria" w:cstheme="minorHAnsi"/>
              </w:rPr>
              <w:t>kW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C4FE2" w:rsidRPr="00BA6F3B" w14:paraId="54AE2130" w14:textId="77777777" w:rsidTr="000545DE">
        <w:tc>
          <w:tcPr>
            <w:tcW w:w="567" w:type="dxa"/>
          </w:tcPr>
          <w:p w14:paraId="66FB1DBB" w14:textId="77777777" w:rsidR="00FC4FE2" w:rsidRPr="00BA6F3B" w:rsidRDefault="00FC4FE2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AB07A01" w14:textId="5DD8D8BB" w:rsidR="00FC4FE2" w:rsidRPr="00BA6F3B" w:rsidRDefault="00314F80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FC4FE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F4567DB" w14:textId="004D9B0E" w:rsidR="00FC4FE2" w:rsidRPr="00BA6F3B" w:rsidRDefault="002E0C71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C4FE2" w:rsidRPr="00BA6F3B">
              <w:rPr>
                <w:rFonts w:ascii="Cambria" w:hAnsi="Cambria" w:cstheme="minorHAnsi"/>
              </w:rPr>
              <w:t xml:space="preserve">revádzková doba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C4FE2" w:rsidRPr="00BA6F3B">
              <w:rPr>
                <w:rFonts w:ascii="Cambria" w:hAnsi="Cambria" w:cstheme="minorHAnsi"/>
              </w:rPr>
              <w:t xml:space="preserve"> v základnej perióde v</w:t>
            </w:r>
            <w:r>
              <w:rPr>
                <w:rFonts w:ascii="Cambria" w:hAnsi="Cambria" w:cstheme="minorHAnsi"/>
              </w:rPr>
              <w:t> </w:t>
            </w:r>
            <w:r w:rsidR="00FC4FE2" w:rsidRPr="00BA6F3B">
              <w:rPr>
                <w:rFonts w:ascii="Cambria" w:hAnsi="Cambria" w:cstheme="minorHAnsi"/>
              </w:rPr>
              <w:t>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8C5826" w:rsidRPr="00BA6F3B" w14:paraId="3D58D349" w14:textId="77777777" w:rsidTr="008C5826">
        <w:tc>
          <w:tcPr>
            <w:tcW w:w="567" w:type="dxa"/>
          </w:tcPr>
          <w:p w14:paraId="3FB3C621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EC4ACF0" w14:textId="4A5E09CC" w:rsidR="008C5826" w:rsidRPr="00BA6F3B" w:rsidRDefault="000003F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L</m:t>
              </m:r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A2B61EF" w14:textId="3C420E13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DA1FBF" w:rsidRPr="00BA6F3B">
              <w:rPr>
                <w:rFonts w:ascii="Cambria" w:hAnsi="Cambria" w:cstheme="minorHAnsi"/>
              </w:rPr>
              <w:t>očet jednotlivých typov pôvodných osvetľovacích telies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272CFB46" w14:textId="0F72DEC6" w:rsidR="0028324F" w:rsidRPr="00BA6F3B" w:rsidRDefault="00C82F30" w:rsidP="0028324F">
      <w:pPr>
        <w:spacing w:before="120" w:after="120" w:line="276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>Výpočtov</w:t>
      </w:r>
      <w:r w:rsidR="003F242A" w:rsidRPr="00BA6F3B">
        <w:rPr>
          <w:rFonts w:ascii="Cambria" w:hAnsi="Cambria" w:cstheme="minorHAnsi"/>
          <w:b/>
          <w:bCs/>
        </w:rPr>
        <w:t>é</w:t>
      </w:r>
      <w:r w:rsidRPr="00BA6F3B">
        <w:rPr>
          <w:rFonts w:ascii="Cambria" w:hAnsi="Cambria" w:cstheme="minorHAnsi"/>
          <w:b/>
          <w:bCs/>
        </w:rPr>
        <w:t xml:space="preserve"> spotreby elektriny na osvetlenie </w:t>
      </w:r>
      <w:del w:id="1" w:author="Marcel Lauko" w:date="2020-10-20T16:02:00Z">
        <w:r w:rsidR="00F15534" w:rsidRPr="00BA6F3B" w:rsidDel="00D531BB">
          <w:rPr>
            <w:rFonts w:ascii="Cambria" w:hAnsi="Cambria" w:cstheme="minorHAnsi"/>
            <w:b/>
            <w:bCs/>
          </w:rPr>
          <w:delText xml:space="preserve">vnútorných priestorov </w:delText>
        </w:r>
        <w:r w:rsidRPr="00BA6F3B" w:rsidDel="00D531BB">
          <w:rPr>
            <w:rFonts w:ascii="Cambria" w:hAnsi="Cambria" w:cstheme="minorHAnsi"/>
            <w:b/>
            <w:bCs/>
          </w:rPr>
          <w:delText xml:space="preserve">v jednotlivých budovách </w:delText>
        </w:r>
      </w:del>
      <w:r w:rsidRPr="00BA6F3B">
        <w:rPr>
          <w:rFonts w:ascii="Cambria" w:hAnsi="Cambria" w:cstheme="minorHAnsi"/>
          <w:b/>
          <w:bCs/>
        </w:rPr>
        <w:t xml:space="preserve">v základnej perióde sú uvedené v časti </w:t>
      </w:r>
      <w:del w:id="2" w:author="Marcel Lauko" w:date="2020-10-20T16:02:00Z">
        <w:r w:rsidR="003F242A" w:rsidRPr="00BA6F3B" w:rsidDel="00D531BB">
          <w:rPr>
            <w:rFonts w:ascii="Cambria" w:hAnsi="Cambria" w:cstheme="minorHAnsi"/>
            <w:b/>
            <w:bCs/>
          </w:rPr>
          <w:delText>6</w:delText>
        </w:r>
      </w:del>
      <w:ins w:id="3" w:author="Marcel Lauko" w:date="2020-10-20T16:02:00Z">
        <w:r w:rsidR="00D531BB">
          <w:rPr>
            <w:rFonts w:ascii="Cambria" w:hAnsi="Cambria" w:cstheme="minorHAnsi"/>
            <w:b/>
            <w:bCs/>
          </w:rPr>
          <w:t>5</w:t>
        </w:r>
      </w:ins>
      <w:r w:rsidR="003F242A" w:rsidRPr="00BA6F3B">
        <w:rPr>
          <w:rFonts w:ascii="Cambria" w:hAnsi="Cambria" w:cstheme="minorHAnsi"/>
          <w:b/>
          <w:bCs/>
        </w:rPr>
        <w:t>. tejto metodiky.</w:t>
      </w:r>
    </w:p>
    <w:p w14:paraId="646285D2" w14:textId="4EC9FFF7" w:rsidR="00AB67B9" w:rsidRPr="00BA6F3B" w:rsidRDefault="002D1A4E" w:rsidP="00AB67B9">
      <w:pPr>
        <w:pStyle w:val="Heading3"/>
        <w:rPr>
          <w:rFonts w:ascii="Cambria" w:hAnsi="Cambria"/>
        </w:rPr>
      </w:pPr>
      <w:r w:rsidRPr="00BA6F3B">
        <w:rPr>
          <w:rFonts w:ascii="Cambria" w:hAnsi="Cambria"/>
        </w:rPr>
        <w:t>Určenie</w:t>
      </w:r>
      <w:r w:rsidR="00812721" w:rsidRPr="00BA6F3B">
        <w:rPr>
          <w:rFonts w:ascii="Cambria" w:hAnsi="Cambria"/>
        </w:rPr>
        <w:t xml:space="preserve"> spotreb</w:t>
      </w:r>
      <w:r w:rsidR="00BB5C03" w:rsidRPr="00BA6F3B">
        <w:rPr>
          <w:rFonts w:ascii="Cambria" w:hAnsi="Cambria"/>
        </w:rPr>
        <w:t>y</w:t>
      </w:r>
      <w:r w:rsidR="00812721" w:rsidRPr="00BA6F3B">
        <w:rPr>
          <w:rFonts w:ascii="Cambria" w:hAnsi="Cambria"/>
        </w:rPr>
        <w:t xml:space="preserve"> elektriny na osvetlenie v úsporovej perióde</w:t>
      </w:r>
    </w:p>
    <w:p w14:paraId="32B4B9E8" w14:textId="046980E9" w:rsidR="00AB67B9" w:rsidRPr="00BA6F3B" w:rsidRDefault="001B2624" w:rsidP="00AB67B9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Výpočtová spotreba elektriny na osvetlenie </w:t>
      </w:r>
      <w:del w:id="4" w:author="Marcel Lauko" w:date="2020-10-20T16:02:00Z">
        <w:r w:rsidRPr="00BA6F3B" w:rsidDel="00D531BB">
          <w:rPr>
            <w:rFonts w:ascii="Cambria" w:hAnsi="Cambria" w:cstheme="minorHAnsi"/>
          </w:rPr>
          <w:delText xml:space="preserve">v budove </w:delText>
        </w:r>
        <w:r w:rsidRPr="00BA6F3B" w:rsidDel="00D531BB">
          <w:rPr>
            <w:rFonts w:ascii="Cambria" w:hAnsi="Cambria" w:cstheme="minorHAnsi"/>
            <w:i/>
            <w:iCs/>
          </w:rPr>
          <w:delText>i</w:delText>
        </w:r>
        <w:r w:rsidRPr="00BA6F3B" w:rsidDel="00D531BB">
          <w:rPr>
            <w:rFonts w:ascii="Cambria" w:hAnsi="Cambria" w:cstheme="minorHAnsi"/>
          </w:rPr>
          <w:delText xml:space="preserve"> </w:delText>
        </w:r>
      </w:del>
      <w:r w:rsidRPr="00BA6F3B">
        <w:rPr>
          <w:rFonts w:ascii="Cambria" w:hAnsi="Cambria" w:cstheme="minorHAnsi"/>
        </w:rPr>
        <w:t xml:space="preserve">v príslušnej ročnej úsporovej perióde </w:t>
      </w:r>
      <w:r w:rsidR="00DB10B1" w:rsidRPr="00BA6F3B">
        <w:rPr>
          <w:rFonts w:ascii="Cambria" w:hAnsi="Cambria" w:cstheme="minorHAnsi"/>
        </w:rPr>
        <w:t>sa určí výpočtom nasledovne</w:t>
      </w:r>
      <w:r w:rsidR="00AB67B9" w:rsidRPr="00BA6F3B">
        <w:rPr>
          <w:rFonts w:ascii="Cambria" w:hAnsi="Cambria" w:cstheme="minorHAnsi"/>
        </w:rPr>
        <w:t>:</w:t>
      </w:r>
    </w:p>
    <w:p w14:paraId="48CBE6BD" w14:textId="231CF825" w:rsidR="00FE1AAD" w:rsidRPr="00BA6F3B" w:rsidRDefault="00314F80" w:rsidP="00FE1AAD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l=1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L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w:del w:id="5" w:author="Marcel Lauko" w:date="2020-10-20T16:13:00Z"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BL</m:t>
                  </w:del>
                </m:r>
                <m:r>
                  <w:ins w:id="6" w:author="Marcel Lauko" w:date="2020-10-20T16:13:00Z"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SK</m:t>
                  </w:ins>
                </m:r>
              </m:sup>
            </m:sSubSup>
          </m:e>
        </m:nary>
      </m:oMath>
      <w:r w:rsidR="00FE1AAD" w:rsidRPr="00BA6F3B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FE1AAD" w:rsidRPr="00BA6F3B" w14:paraId="358E54BF" w14:textId="77777777" w:rsidTr="000545DE">
        <w:tc>
          <w:tcPr>
            <w:tcW w:w="567" w:type="dxa"/>
          </w:tcPr>
          <w:p w14:paraId="515FB64D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FE1996A" w14:textId="0879CB47" w:rsidR="00FE1AAD" w:rsidRPr="00BA6F3B" w:rsidRDefault="00314F80" w:rsidP="000545DE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CC7517F" w14:textId="1F799F02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5A2304" w:rsidRPr="00BA6F3B">
              <w:rPr>
                <w:rFonts w:ascii="Cambria" w:hAnsi="Cambria" w:cstheme="minorHAnsi"/>
              </w:rPr>
              <w:t xml:space="preserve">ýpočtová spotreba elektriny na osvetlenie v </w:t>
            </w:r>
            <w:r w:rsidR="005758EA">
              <w:rPr>
                <w:rFonts w:ascii="Cambria" w:hAnsi="Cambria" w:cstheme="minorHAnsi"/>
              </w:rPr>
              <w:t>objekte</w:t>
            </w:r>
            <w:r w:rsidR="005A2304" w:rsidRPr="00BA6F3B">
              <w:rPr>
                <w:rFonts w:ascii="Cambria" w:hAnsi="Cambria" w:cstheme="minorHAnsi"/>
              </w:rPr>
              <w:t xml:space="preserve"> v príslušnej ročnej úsporovej perióde </w:t>
            </w:r>
            <w:r w:rsidR="00FE1AAD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65EA2649" w14:textId="77777777" w:rsidTr="000545DE">
        <w:tc>
          <w:tcPr>
            <w:tcW w:w="567" w:type="dxa"/>
          </w:tcPr>
          <w:p w14:paraId="3055F489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C92FABE" w14:textId="3E33B1BB" w:rsidR="00FE1AAD" w:rsidRPr="00BA6F3B" w:rsidRDefault="00314F80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DAA3618" w14:textId="7E2A3982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</w:t>
            </w:r>
            <w:r w:rsidR="00FE1AAD" w:rsidRPr="00BA6F3B">
              <w:rPr>
                <w:rFonts w:ascii="Cambria" w:hAnsi="Cambria" w:cstheme="minorHAnsi"/>
              </w:rPr>
              <w:t xml:space="preserve">nštalovaný príkon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E1AAD" w:rsidRPr="00BA6F3B">
              <w:rPr>
                <w:rFonts w:ascii="Cambria" w:hAnsi="Cambria" w:cstheme="minorHAnsi"/>
              </w:rPr>
              <w:t xml:space="preserve"> v</w:t>
            </w:r>
            <w:r w:rsidR="00726D9C" w:rsidRPr="00BA6F3B">
              <w:rPr>
                <w:rFonts w:ascii="Cambria" w:hAnsi="Cambria" w:cstheme="minorHAnsi"/>
              </w:rPr>
              <w:t> príslušnej ročnej úsporovej</w:t>
            </w:r>
            <w:r w:rsidR="00FE1AAD" w:rsidRPr="00BA6F3B">
              <w:rPr>
                <w:rFonts w:ascii="Cambria" w:hAnsi="Cambria" w:cstheme="minorHAnsi"/>
              </w:rPr>
              <w:t xml:space="preserve"> perióde, zistený na základe štítkových údajov inštalovaných zariadení 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kW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44A95574" w14:textId="77777777" w:rsidTr="000545DE">
        <w:tc>
          <w:tcPr>
            <w:tcW w:w="567" w:type="dxa"/>
          </w:tcPr>
          <w:p w14:paraId="62CBAA1D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A4A1472" w14:textId="2D999948" w:rsidR="00FE1AAD" w:rsidRPr="00BA6F3B" w:rsidRDefault="00314F80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del w:id="7" w:author="Marcel Lauko" w:date="2020-10-20T16:13:00Z">
                      <w:rPr>
                        <w:rFonts w:ascii="Cambria Math" w:hAnsi="Cambria Math" w:cstheme="minorHAnsi"/>
                      </w:rPr>
                      <m:t>BL</m:t>
                    </w:del>
                  </m:r>
                  <m:r>
                    <w:ins w:id="8" w:author="Marcel Lauko" w:date="2020-10-20T16:13:00Z">
                      <w:rPr>
                        <w:rFonts w:ascii="Cambria Math" w:hAnsi="Cambria Math" w:cstheme="minorHAnsi"/>
                      </w:rPr>
                      <m:t>SK</m:t>
                    </w:ins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FF2132" w14:textId="10915D0C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E1AAD" w:rsidRPr="00BA6F3B">
              <w:rPr>
                <w:rFonts w:ascii="Cambria" w:hAnsi="Cambria" w:cstheme="minorHAnsi"/>
              </w:rPr>
              <w:t xml:space="preserve">revádzková doba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E1AAD" w:rsidRPr="00BA6F3B">
              <w:rPr>
                <w:rFonts w:ascii="Cambria" w:hAnsi="Cambria" w:cstheme="minorHAnsi"/>
              </w:rPr>
              <w:t xml:space="preserve"> </w:t>
            </w:r>
            <w:r w:rsidR="005B0D28" w:rsidRPr="00BA6F3B">
              <w:rPr>
                <w:rFonts w:ascii="Cambria" w:hAnsi="Cambria" w:cstheme="minorHAnsi"/>
              </w:rPr>
              <w:t>v </w:t>
            </w:r>
            <w:del w:id="9" w:author="Marcel Lauko" w:date="2020-10-20T16:03:00Z">
              <w:r w:rsidR="005B0D28" w:rsidRPr="00BA6F3B" w:rsidDel="00D531BB">
                <w:rPr>
                  <w:rFonts w:ascii="Cambria" w:hAnsi="Cambria" w:cstheme="minorHAnsi"/>
                </w:rPr>
                <w:delText>príslušnej ročnej úsporovej</w:delText>
              </w:r>
            </w:del>
            <w:ins w:id="10" w:author="Marcel Lauko" w:date="2020-10-20T16:03:00Z">
              <w:r w:rsidR="00D531BB">
                <w:rPr>
                  <w:rFonts w:ascii="Cambria" w:hAnsi="Cambria" w:cstheme="minorHAnsi"/>
                </w:rPr>
                <w:t>základnej</w:t>
              </w:r>
            </w:ins>
            <w:r w:rsidR="005B0D28" w:rsidRPr="00BA6F3B">
              <w:rPr>
                <w:rFonts w:ascii="Cambria" w:hAnsi="Cambria" w:cstheme="minorHAnsi"/>
              </w:rPr>
              <w:t xml:space="preserve"> perióde </w:t>
            </w:r>
            <w:r w:rsidR="00FE1AAD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302B27BB" w14:textId="77777777" w:rsidTr="000545DE">
        <w:tc>
          <w:tcPr>
            <w:tcW w:w="567" w:type="dxa"/>
          </w:tcPr>
          <w:p w14:paraId="2F401843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8EF8301" w14:textId="6542BCE4" w:rsidR="00FE1AAD" w:rsidRPr="00BA6F3B" w:rsidRDefault="00722628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L</m:t>
              </m:r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7818DD7" w14:textId="46FEC50C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E1AAD" w:rsidRPr="00BA6F3B">
              <w:rPr>
                <w:rFonts w:ascii="Cambria" w:hAnsi="Cambria" w:cstheme="minorHAnsi"/>
              </w:rPr>
              <w:t>očet jednotlivých typov osvetľovacích telies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5C33D009" w14:textId="0368655D" w:rsidR="001F7717" w:rsidRPr="00BA6F3B" w:rsidRDefault="001F7717" w:rsidP="001F7717">
      <w:pPr>
        <w:pStyle w:val="Heading2"/>
        <w:rPr>
          <w:rFonts w:ascii="Cambria" w:hAnsi="Cambria"/>
        </w:rPr>
      </w:pPr>
      <w:r w:rsidRPr="00BA6F3B">
        <w:rPr>
          <w:rFonts w:ascii="Cambria" w:hAnsi="Cambria"/>
        </w:rPr>
        <w:t xml:space="preserve">Výpočet skutočných úspor </w:t>
      </w:r>
      <w:r w:rsidR="0028324F" w:rsidRPr="00BA6F3B">
        <w:rPr>
          <w:rFonts w:ascii="Cambria" w:hAnsi="Cambria"/>
        </w:rPr>
        <w:t>zemného plynu</w:t>
      </w:r>
    </w:p>
    <w:p w14:paraId="3EBD56F2" w14:textId="72270AEE" w:rsidR="005E35F0" w:rsidRPr="00BA6F3B" w:rsidRDefault="005E35F0" w:rsidP="005E35F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</w:t>
      </w:r>
      <w:r>
        <w:rPr>
          <w:rFonts w:ascii="Cambria" w:hAnsi="Cambria" w:cstheme="minorHAnsi"/>
        </w:rPr>
        <w:t xml:space="preserve">o zemného plynu </w:t>
      </w:r>
      <w:r w:rsidRPr="00BA6F3B">
        <w:rPr>
          <w:rFonts w:ascii="Cambria" w:hAnsi="Cambria" w:cstheme="minorHAnsi"/>
        </w:rPr>
        <w:t>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00BD6A25" w14:textId="4DD8127E" w:rsidR="005E35F0" w:rsidRPr="006A2AD8" w:rsidRDefault="005E35F0" w:rsidP="005E35F0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-ZP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ZP-SZ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5E35F0" w:rsidRPr="00BA6F3B" w14:paraId="55D5F111" w14:textId="77777777" w:rsidTr="00C56076">
        <w:tc>
          <w:tcPr>
            <w:tcW w:w="583" w:type="dxa"/>
          </w:tcPr>
          <w:p w14:paraId="7D9DB3F3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260D7F6B" w14:textId="34F5223F" w:rsidR="005E35F0" w:rsidRPr="00BA6F3B" w:rsidRDefault="00314F80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E35F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EDE00EA" w14:textId="36DA4057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E35F0" w:rsidRPr="00BA6F3B">
              <w:rPr>
                <w:rFonts w:ascii="Cambria" w:hAnsi="Cambria" w:cstheme="minorHAnsi"/>
              </w:rPr>
              <w:t xml:space="preserve">kutočné </w:t>
            </w:r>
            <w:r w:rsidR="005E35F0">
              <w:rPr>
                <w:rFonts w:ascii="Cambria" w:hAnsi="Cambria" w:cstheme="minorHAnsi"/>
              </w:rPr>
              <w:t xml:space="preserve">celkové </w:t>
            </w:r>
            <w:r w:rsidR="005E35F0" w:rsidRPr="00BA6F3B">
              <w:rPr>
                <w:rFonts w:ascii="Cambria" w:hAnsi="Cambria" w:cstheme="minorHAnsi"/>
              </w:rPr>
              <w:t xml:space="preserve">ročné úspory </w:t>
            </w:r>
            <w:r w:rsidR="005E35F0">
              <w:rPr>
                <w:rFonts w:ascii="Cambria" w:hAnsi="Cambria" w:cstheme="minorHAnsi"/>
              </w:rPr>
              <w:t>na zemnom plyne v objekte</w:t>
            </w:r>
            <w:r w:rsidR="005E35F0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E35F0" w:rsidRPr="00BA6F3B" w14:paraId="11D4CCE5" w14:textId="77777777" w:rsidTr="00C56076">
        <w:tc>
          <w:tcPr>
            <w:tcW w:w="583" w:type="dxa"/>
          </w:tcPr>
          <w:p w14:paraId="0B8DEDEC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EED3AEB" w14:textId="18187794" w:rsidR="005E35F0" w:rsidRPr="00BA6F3B" w:rsidRDefault="00314F80" w:rsidP="00C5607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E35F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DFA2E73" w14:textId="3D860194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E35F0" w:rsidRPr="00BA6F3B">
              <w:rPr>
                <w:rFonts w:ascii="Cambria" w:hAnsi="Cambria" w:cstheme="minorHAnsi"/>
              </w:rPr>
              <w:t>kutočn</w:t>
            </w:r>
            <w:r w:rsidR="00120A77">
              <w:rPr>
                <w:rFonts w:ascii="Cambria" w:hAnsi="Cambria" w:cstheme="minorHAnsi"/>
              </w:rPr>
              <w:t>é ročné navýšenie spotreby</w:t>
            </w:r>
            <w:r w:rsidR="005E35F0" w:rsidRPr="00BA6F3B">
              <w:rPr>
                <w:rFonts w:ascii="Cambria" w:hAnsi="Cambria" w:cstheme="minorHAnsi"/>
              </w:rPr>
              <w:t xml:space="preserve"> </w:t>
            </w:r>
            <w:r w:rsidR="005E35F0">
              <w:rPr>
                <w:rFonts w:ascii="Cambria" w:hAnsi="Cambria" w:cstheme="minorHAnsi"/>
              </w:rPr>
              <w:t>zemného plynu</w:t>
            </w:r>
            <w:r w:rsidR="005E35F0" w:rsidRPr="00BA6F3B">
              <w:rPr>
                <w:rFonts w:ascii="Cambria" w:hAnsi="Cambria" w:cstheme="minorHAnsi"/>
              </w:rPr>
              <w:t xml:space="preserve"> v</w:t>
            </w:r>
            <w:r w:rsidR="00120A77">
              <w:rPr>
                <w:rFonts w:ascii="Cambria" w:hAnsi="Cambria" w:cstheme="minorHAnsi"/>
              </w:rPr>
              <w:t> </w:t>
            </w:r>
            <w:r w:rsidR="005E35F0">
              <w:rPr>
                <w:rFonts w:ascii="Cambria" w:hAnsi="Cambria" w:cstheme="minorHAnsi"/>
              </w:rPr>
              <w:t>objekte</w:t>
            </w:r>
            <w:r w:rsidR="00120A77">
              <w:rPr>
                <w:rFonts w:ascii="Cambria" w:hAnsi="Cambria" w:cstheme="minorHAnsi"/>
              </w:rPr>
              <w:t xml:space="preserve"> z nových zdrojov pre vlastnú výrobu elektriny</w:t>
            </w:r>
            <w:r w:rsidR="005E35F0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5E35F0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E35F0" w:rsidRPr="00BA6F3B" w14:paraId="6D0FDDDE" w14:textId="77777777" w:rsidTr="00C56076">
        <w:tc>
          <w:tcPr>
            <w:tcW w:w="583" w:type="dxa"/>
          </w:tcPr>
          <w:p w14:paraId="47AAE7D5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28CC414" w14:textId="7D38B229" w:rsidR="005E35F0" w:rsidRPr="005E35F0" w:rsidRDefault="00314F80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ZP-SZ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D4AE3BE" w14:textId="253A673A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c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ena s</w:t>
            </w:r>
            <w:r w:rsidR="00120A77" w:rsidRP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potrebnej zložky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zemného plynu pre objekt</w:t>
            </w:r>
            <w:r w:rsidR="00120A77">
              <w:rPr>
                <w:rStyle w:val="normaltextrun"/>
                <w:rFonts w:ascii="Cambria" w:hAnsi="Cambria"/>
                <w:i/>
                <w:iCs/>
                <w:color w:val="000000"/>
                <w:shd w:val="clear" w:color="auto" w:fill="FFFFFF"/>
              </w:rPr>
              <w:t> 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>
              <w:rPr>
                <w:rStyle w:val="eop"/>
              </w:rPr>
              <w:t>.</w:t>
            </w:r>
          </w:p>
        </w:tc>
      </w:tr>
    </w:tbl>
    <w:p w14:paraId="4487D164" w14:textId="26710067" w:rsidR="00D227D5" w:rsidRPr="00BA6F3B" w:rsidRDefault="00D227D5" w:rsidP="00D227D5">
      <w:pPr>
        <w:spacing w:before="120" w:after="120" w:line="276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 xml:space="preserve">Výpočet podľa tohto bodu bude realizovaný iba </w:t>
      </w:r>
      <w:r>
        <w:rPr>
          <w:rFonts w:ascii="Cambria" w:hAnsi="Cambria" w:cstheme="minorHAnsi"/>
          <w:b/>
          <w:bCs/>
        </w:rPr>
        <w:t>pre opatrenia</w:t>
      </w:r>
      <w:r w:rsidR="003C7303">
        <w:rPr>
          <w:rFonts w:ascii="Cambria" w:hAnsi="Cambria" w:cstheme="minorHAnsi"/>
          <w:b/>
          <w:bCs/>
        </w:rPr>
        <w:t xml:space="preserve"> </w:t>
      </w:r>
      <w:r w:rsidR="003C7303" w:rsidRPr="00BA6F3B">
        <w:rPr>
          <w:rFonts w:ascii="Cambria" w:hAnsi="Cambria" w:cstheme="minorHAnsi"/>
          <w:b/>
          <w:bCs/>
        </w:rPr>
        <w:t>(</w:t>
      </w:r>
      <w:r w:rsidR="003C7303">
        <w:rPr>
          <w:rFonts w:ascii="Cambria" w:hAnsi="Cambria" w:cstheme="minorHAnsi"/>
          <w:b/>
          <w:bCs/>
        </w:rPr>
        <w:t>inštalácia KVET</w:t>
      </w:r>
      <w:r w:rsidR="003C7303" w:rsidRPr="00BA6F3B">
        <w:rPr>
          <w:rFonts w:ascii="Cambria" w:hAnsi="Cambria" w:cstheme="minorHAnsi"/>
          <w:b/>
          <w:bCs/>
        </w:rPr>
        <w:t>)</w:t>
      </w:r>
      <w:r w:rsidRPr="00BA6F3B">
        <w:rPr>
          <w:rFonts w:ascii="Cambria" w:hAnsi="Cambria" w:cstheme="minorHAnsi"/>
          <w:b/>
          <w:bCs/>
        </w:rPr>
        <w:t xml:space="preserve"> zaradené do zmluvy o energetickej efektívnosti.</w:t>
      </w:r>
    </w:p>
    <w:p w14:paraId="1198B083" w14:textId="7C8EDB6D" w:rsidR="00B3237B" w:rsidRPr="00BA6F3B" w:rsidRDefault="00B3237B" w:rsidP="00B3237B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  <w:u w:val="single"/>
        </w:rPr>
        <w:t xml:space="preserve">Skutočné ročné </w:t>
      </w:r>
      <w:r w:rsidR="007C2E2E">
        <w:rPr>
          <w:rFonts w:ascii="Cambria" w:hAnsi="Cambria" w:cstheme="minorHAnsi"/>
          <w:u w:val="single"/>
        </w:rPr>
        <w:t>navýšenie</w:t>
      </w:r>
      <w:r w:rsidRPr="00BA6F3B">
        <w:rPr>
          <w:rFonts w:ascii="Cambria" w:hAnsi="Cambria" w:cstheme="minorHAnsi"/>
          <w:u w:val="single"/>
        </w:rPr>
        <w:t xml:space="preserve"> spotreby </w:t>
      </w:r>
      <w:r w:rsidR="000A0608" w:rsidRPr="00BA6F3B">
        <w:rPr>
          <w:rFonts w:ascii="Cambria" w:hAnsi="Cambria" w:cstheme="minorHAnsi"/>
          <w:u w:val="single"/>
        </w:rPr>
        <w:t>zemného plynu</w:t>
      </w:r>
      <w:r w:rsidRPr="00BA6F3B">
        <w:rPr>
          <w:rFonts w:ascii="Cambria" w:hAnsi="Cambria" w:cstheme="minorHAnsi"/>
        </w:rPr>
        <w:t xml:space="preserve"> v jednotlivých budovách v príslušnej ročnej úsporovej perióde sa vypočítajú nasledovne:</w:t>
      </w:r>
    </w:p>
    <w:p w14:paraId="29B8552D" w14:textId="7719E119" w:rsidR="00B3237B" w:rsidRPr="00BA6F3B" w:rsidRDefault="00B3237B" w:rsidP="00B3237B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ZP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B3237B" w:rsidRPr="00BA6F3B" w14:paraId="274368EA" w14:textId="0EE707F2" w:rsidTr="006848C7">
        <w:tc>
          <w:tcPr>
            <w:tcW w:w="583" w:type="dxa"/>
          </w:tcPr>
          <w:p w14:paraId="1FA8730B" w14:textId="0B231C9A" w:rsidR="00B3237B" w:rsidRPr="00BA6F3B" w:rsidRDefault="00B3237B" w:rsidP="000545DE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1C5242B7" w14:textId="35A1B7E4" w:rsidR="00B3237B" w:rsidRPr="00BA6F3B" w:rsidRDefault="00314F80" w:rsidP="000545DE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3237B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AD63888" w14:textId="50AABF46" w:rsidR="00B3237B" w:rsidRPr="00BA6F3B" w:rsidRDefault="0078549A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120A77" w:rsidRPr="00BA6F3B">
              <w:rPr>
                <w:rFonts w:ascii="Cambria" w:hAnsi="Cambria" w:cstheme="minorHAnsi"/>
              </w:rPr>
              <w:t>kutočn</w:t>
            </w:r>
            <w:r w:rsidR="00120A77">
              <w:rPr>
                <w:rFonts w:ascii="Cambria" w:hAnsi="Cambria" w:cstheme="minorHAnsi"/>
              </w:rPr>
              <w:t>é ročné navýšenie spotreby</w:t>
            </w:r>
            <w:r w:rsidR="00120A77" w:rsidRPr="00BA6F3B">
              <w:rPr>
                <w:rFonts w:ascii="Cambria" w:hAnsi="Cambria" w:cstheme="minorHAnsi"/>
              </w:rPr>
              <w:t xml:space="preserve"> </w:t>
            </w:r>
            <w:r w:rsidR="00120A77">
              <w:rPr>
                <w:rFonts w:ascii="Cambria" w:hAnsi="Cambria" w:cstheme="minorHAnsi"/>
              </w:rPr>
              <w:t>zemného plynu</w:t>
            </w:r>
            <w:r w:rsidR="00120A77" w:rsidRPr="00BA6F3B">
              <w:rPr>
                <w:rFonts w:ascii="Cambria" w:hAnsi="Cambria" w:cstheme="minorHAnsi"/>
              </w:rPr>
              <w:t xml:space="preserve"> v</w:t>
            </w:r>
            <w:r w:rsidR="00120A77">
              <w:rPr>
                <w:rFonts w:ascii="Cambria" w:hAnsi="Cambria" w:cstheme="minorHAnsi"/>
              </w:rPr>
              <w:t> objekte z nových zdrojov pre vlastnú výrobu elektriny</w:t>
            </w:r>
            <w:r w:rsidR="00120A77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120A77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6848C7" w:rsidRPr="00BA6F3B" w14:paraId="373FFBC1" w14:textId="4802C7BD" w:rsidTr="006848C7">
        <w:tc>
          <w:tcPr>
            <w:tcW w:w="583" w:type="dxa"/>
          </w:tcPr>
          <w:p w14:paraId="212DE058" w14:textId="33B5C012" w:rsidR="006848C7" w:rsidRPr="00BA6F3B" w:rsidRDefault="006848C7" w:rsidP="006848C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80441DE" w14:textId="1A642C3D" w:rsidR="006848C7" w:rsidRPr="00BA6F3B" w:rsidRDefault="00314F80" w:rsidP="006848C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KVET,j,M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6848C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65FE0CD" w14:textId="4178B194" w:rsidR="006848C7" w:rsidRPr="00BA6F3B" w:rsidRDefault="0078549A" w:rsidP="006848C7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6848C7" w:rsidRPr="00BA6F3B">
              <w:rPr>
                <w:rFonts w:ascii="Cambria" w:hAnsi="Cambria" w:cstheme="minorHAnsi"/>
              </w:rPr>
              <w:t>kutočn</w:t>
            </w:r>
            <w:r w:rsidR="006848C7">
              <w:rPr>
                <w:rFonts w:ascii="Cambria" w:hAnsi="Cambria" w:cstheme="minorHAnsi"/>
              </w:rPr>
              <w:t>á</w:t>
            </w:r>
            <w:r w:rsidR="006848C7" w:rsidRPr="00BA6F3B">
              <w:rPr>
                <w:rFonts w:ascii="Cambria" w:hAnsi="Cambria" w:cstheme="minorHAnsi"/>
              </w:rPr>
              <w:t xml:space="preserve"> ročn</w:t>
            </w:r>
            <w:r w:rsidR="006848C7">
              <w:rPr>
                <w:rFonts w:ascii="Cambria" w:hAnsi="Cambria" w:cstheme="minorHAnsi"/>
              </w:rPr>
              <w:t>á</w:t>
            </w:r>
            <w:r w:rsidR="006848C7" w:rsidRPr="00BA6F3B">
              <w:rPr>
                <w:rFonts w:ascii="Cambria" w:hAnsi="Cambria" w:cstheme="minorHAnsi"/>
              </w:rPr>
              <w:t xml:space="preserve"> </w:t>
            </w:r>
            <w:r w:rsidR="006848C7">
              <w:rPr>
                <w:rFonts w:ascii="Cambria" w:hAnsi="Cambria" w:cstheme="minorHAnsi"/>
              </w:rPr>
              <w:t>spotreba</w:t>
            </w:r>
            <w:r w:rsidR="006848C7" w:rsidRPr="00BA6F3B">
              <w:rPr>
                <w:rFonts w:ascii="Cambria" w:hAnsi="Cambria" w:cstheme="minorHAnsi"/>
              </w:rPr>
              <w:t xml:space="preserve"> zemného plynu </w:t>
            </w:r>
            <w:r w:rsidR="005A757C">
              <w:rPr>
                <w:rFonts w:ascii="Cambria" w:hAnsi="Cambria" w:cstheme="minorHAnsi"/>
              </w:rPr>
              <w:t>z nových zdrojov výroby elektriny KVET</w:t>
            </w:r>
            <w:r w:rsidR="005A757C" w:rsidRPr="00BA6F3B">
              <w:rPr>
                <w:rFonts w:ascii="Cambria" w:hAnsi="Cambria" w:cstheme="minorHAnsi"/>
              </w:rPr>
              <w:t xml:space="preserve"> </w:t>
            </w:r>
            <w:r w:rsidR="005A757C">
              <w:rPr>
                <w:rFonts w:ascii="Cambria" w:hAnsi="Cambria" w:cstheme="minorHAnsi"/>
              </w:rPr>
              <w:t>(lokálny zdroj)</w:t>
            </w:r>
            <w:r w:rsidR="005A757C" w:rsidRPr="00BA6F3B">
              <w:rPr>
                <w:rFonts w:ascii="Cambria" w:hAnsi="Cambria" w:cstheme="minorHAnsi"/>
              </w:rPr>
              <w:t xml:space="preserve"> </w:t>
            </w:r>
            <w:r w:rsidR="005A757C" w:rsidRPr="00BC0669">
              <w:rPr>
                <w:rFonts w:ascii="Cambria" w:hAnsi="Cambria" w:cstheme="minorHAnsi"/>
                <w:i/>
                <w:iCs/>
              </w:rPr>
              <w:t>j</w:t>
            </w:r>
            <w:r w:rsidR="005A757C">
              <w:rPr>
                <w:rFonts w:ascii="Cambria" w:hAnsi="Cambria" w:cstheme="minorHAnsi"/>
              </w:rPr>
              <w:t xml:space="preserve"> </w:t>
            </w:r>
            <w:r w:rsidR="005A757C" w:rsidRPr="00BA6F3B">
              <w:rPr>
                <w:rFonts w:ascii="Cambria" w:hAnsi="Cambria" w:cstheme="minorHAnsi"/>
              </w:rPr>
              <w:t xml:space="preserve">v </w:t>
            </w:r>
            <w:r w:rsidR="005A757C">
              <w:rPr>
                <w:rFonts w:ascii="Cambria" w:hAnsi="Cambria" w:cstheme="minorHAnsi"/>
              </w:rPr>
              <w:t>objekte</w:t>
            </w:r>
            <w:r w:rsidR="005A757C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</w:t>
            </w:r>
            <w:r w:rsidR="00EC5D33">
              <w:rPr>
                <w:rFonts w:ascii="Cambria" w:hAnsi="Cambria" w:cstheme="minorHAnsi"/>
              </w:rPr>
              <w:t>spotrebovaného plynu</w:t>
            </w:r>
            <w:r w:rsidR="005A757C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5A757C" w:rsidRPr="00BA6F3B" w14:paraId="49D15082" w14:textId="77777777" w:rsidTr="00F45DCA">
        <w:tc>
          <w:tcPr>
            <w:tcW w:w="583" w:type="dxa"/>
            <w:shd w:val="clear" w:color="auto" w:fill="auto"/>
          </w:tcPr>
          <w:p w14:paraId="38B7369E" w14:textId="77777777" w:rsidR="005A757C" w:rsidRPr="00BA6F3B" w:rsidRDefault="005A757C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7B710DB" w14:textId="78E5973C" w:rsidR="005A757C" w:rsidRPr="00986768" w:rsidRDefault="007C2E2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750E8A01" w14:textId="4E4149BD" w:rsidR="005A757C" w:rsidRDefault="00BF609D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5A757C">
              <w:rPr>
                <w:rFonts w:ascii="Cambria" w:hAnsi="Cambria" w:cstheme="minorHAnsi"/>
              </w:rPr>
              <w:t>očet jednotlivých nových inštalovaných zdrojov KVET.</w:t>
            </w:r>
          </w:p>
        </w:tc>
      </w:tr>
    </w:tbl>
    <w:p w14:paraId="237E6F2F" w14:textId="56865FD7" w:rsidR="00033CD0" w:rsidRPr="00BA6F3B" w:rsidRDefault="00033CD0" w:rsidP="00033CD0">
      <w:pPr>
        <w:pStyle w:val="Heading2"/>
        <w:rPr>
          <w:rFonts w:ascii="Cambria" w:hAnsi="Cambria"/>
        </w:rPr>
      </w:pPr>
      <w:r w:rsidRPr="00BA6F3B">
        <w:rPr>
          <w:rFonts w:ascii="Cambria" w:hAnsi="Cambria"/>
        </w:rPr>
        <w:t>Výpočet skutočných úspor tepla z CZT</w:t>
      </w:r>
    </w:p>
    <w:p w14:paraId="37CFF005" w14:textId="45DE5957" w:rsidR="003C7303" w:rsidRPr="00BA6F3B" w:rsidRDefault="003C7303" w:rsidP="003C7303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 xml:space="preserve">ročné úspory </w:t>
      </w:r>
      <w:r w:rsidR="0053649A">
        <w:rPr>
          <w:rFonts w:ascii="Cambria" w:hAnsi="Cambria" w:cstheme="minorHAnsi"/>
        </w:rPr>
        <w:t xml:space="preserve">z tepla z CZT </w:t>
      </w:r>
      <w:r w:rsidRPr="00BA6F3B">
        <w:rPr>
          <w:rFonts w:ascii="Cambria" w:hAnsi="Cambria" w:cstheme="minorHAnsi"/>
        </w:rPr>
        <w:t>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3F37B9FF" w14:textId="5A03ABC7" w:rsidR="003C7303" w:rsidRPr="006A2AD8" w:rsidRDefault="003C7303" w:rsidP="003C7303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CZT-SZ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3C7303" w:rsidRPr="00BA6F3B" w14:paraId="0EB2B4BD" w14:textId="77777777" w:rsidTr="00C56076">
        <w:tc>
          <w:tcPr>
            <w:tcW w:w="583" w:type="dxa"/>
          </w:tcPr>
          <w:p w14:paraId="57E73EBB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D5E76A1" w14:textId="787DF542" w:rsidR="003C7303" w:rsidRPr="00BA6F3B" w:rsidRDefault="00314F80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3C7303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BF9F182" w14:textId="39B6C2BC" w:rsidR="003C7303" w:rsidRPr="00C537D9" w:rsidRDefault="008316A4" w:rsidP="00C537D9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Bidi"/>
              </w:rPr>
              <w:t>s</w:t>
            </w:r>
            <w:r w:rsidR="003C7303" w:rsidRPr="00C537D9">
              <w:rPr>
                <w:rFonts w:ascii="Cambria" w:hAnsi="Cambria" w:cstheme="minorBidi"/>
              </w:rPr>
              <w:t xml:space="preserve">kutočné celkové ročné úspory na </w:t>
            </w:r>
            <w:r w:rsidR="00536FFD" w:rsidRPr="00C537D9">
              <w:rPr>
                <w:rFonts w:ascii="Cambria" w:hAnsi="Cambria" w:cstheme="minorBidi"/>
              </w:rPr>
              <w:t>teple</w:t>
            </w:r>
            <w:r w:rsidR="00536FFD">
              <w:rPr>
                <w:rFonts w:ascii="Cambria" w:hAnsi="Cambria" w:cstheme="minorHAnsi"/>
              </w:rPr>
              <w:t xml:space="preserve"> </w:t>
            </w:r>
            <w:r w:rsidR="00D24ECE" w:rsidRPr="00C537D9">
              <w:rPr>
                <w:rFonts w:ascii="Cambria" w:hAnsi="Cambria" w:cstheme="minorBidi"/>
              </w:rPr>
              <w:t>z CZT</w:t>
            </w:r>
            <w:r w:rsidR="003C7303" w:rsidRPr="00C537D9">
              <w:rPr>
                <w:rFonts w:ascii="Cambria" w:hAnsi="Cambria" w:cstheme="minorBidi"/>
              </w:rPr>
              <w:t xml:space="preserve"> v objekte v príslušnej ročnej úsporovej perióde v EUR bez DPH</w:t>
            </w:r>
            <w:r>
              <w:rPr>
                <w:rFonts w:ascii="Cambria" w:hAnsi="Cambria" w:cstheme="minorBidi"/>
              </w:rPr>
              <w:t>,</w:t>
            </w:r>
          </w:p>
        </w:tc>
      </w:tr>
      <w:tr w:rsidR="003C7303" w:rsidRPr="00BA6F3B" w14:paraId="51D6BB55" w14:textId="77777777" w:rsidTr="00C56076">
        <w:tc>
          <w:tcPr>
            <w:tcW w:w="583" w:type="dxa"/>
          </w:tcPr>
          <w:p w14:paraId="78CC6616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475595F" w14:textId="72335E10" w:rsidR="003C7303" w:rsidRPr="00A47EB3" w:rsidRDefault="00314F80" w:rsidP="00C5607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CZT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34F26342" w14:textId="09148D3B" w:rsidR="003C7303" w:rsidRPr="00C537D9" w:rsidRDefault="008316A4" w:rsidP="00C537D9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Bidi"/>
              </w:rPr>
              <w:t>s</w:t>
            </w:r>
            <w:r w:rsidR="00A944D2" w:rsidRPr="00590E39">
              <w:rPr>
                <w:rFonts w:ascii="Cambria" w:hAnsi="Cambria" w:cstheme="minorBidi"/>
              </w:rPr>
              <w:t>kutočné</w:t>
            </w:r>
            <w:r w:rsidR="00A944D2" w:rsidRPr="00C537D9">
              <w:rPr>
                <w:rFonts w:ascii="Cambria" w:hAnsi="Cambria" w:cstheme="minorBidi"/>
              </w:rPr>
              <w:t xml:space="preserve"> ročné úspory tepla z CZT v objekte v príslušnej ročnej úsporovej perióde v kWh</w:t>
            </w:r>
            <w:r w:rsidR="2E5622BA" w:rsidRPr="00C537D9">
              <w:rPr>
                <w:rFonts w:ascii="Cambria" w:hAnsi="Cambria" w:cstheme="minorBidi"/>
              </w:rPr>
              <w:t xml:space="preserve"> </w:t>
            </w:r>
            <w:r w:rsidR="00D24ECE" w:rsidRPr="00C537D9">
              <w:rPr>
                <w:rFonts w:ascii="Cambria" w:hAnsi="Cambria" w:cstheme="minorBidi"/>
              </w:rPr>
              <w:t>tepla z</w:t>
            </w:r>
            <w:r>
              <w:rPr>
                <w:rFonts w:ascii="Cambria" w:hAnsi="Cambria" w:cstheme="minorBidi"/>
              </w:rPr>
              <w:t> </w:t>
            </w:r>
            <w:r w:rsidR="00D24ECE" w:rsidRPr="00C537D9">
              <w:rPr>
                <w:rFonts w:ascii="Cambria" w:hAnsi="Cambria" w:cstheme="minorBidi"/>
              </w:rPr>
              <w:t>CZT</w:t>
            </w:r>
            <w:r>
              <w:rPr>
                <w:rFonts w:ascii="Cambria" w:hAnsi="Cambria" w:cstheme="minorBidi"/>
              </w:rPr>
              <w:t>,</w:t>
            </w:r>
          </w:p>
        </w:tc>
      </w:tr>
      <w:tr w:rsidR="003C7303" w:rsidRPr="00BA6F3B" w14:paraId="2EA7356E" w14:textId="77777777" w:rsidTr="00C56076">
        <w:tc>
          <w:tcPr>
            <w:tcW w:w="583" w:type="dxa"/>
          </w:tcPr>
          <w:p w14:paraId="35DD9C59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1C3CE76" w14:textId="7E62C3EF" w:rsidR="003C7303" w:rsidRPr="005E35F0" w:rsidRDefault="00314F80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CZT-SZ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1FD44D53" w14:textId="747AC1BC" w:rsidR="003C7303" w:rsidRPr="00D652DD" w:rsidRDefault="008316A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HAnsi"/>
              </w:rPr>
              <w:t>c</w:t>
            </w:r>
            <w:r w:rsidR="00F30AD7" w:rsidRPr="00D24ECE">
              <w:rPr>
                <w:rFonts w:ascii="Cambria" w:hAnsi="Cambria" w:cstheme="minorHAnsi"/>
              </w:rPr>
              <w:t>ena spotrebnej zložky</w:t>
            </w:r>
            <w:r w:rsidR="00D24ECE" w:rsidRPr="00D24ECE">
              <w:rPr>
                <w:rFonts w:ascii="Cambria" w:hAnsi="Cambria" w:cstheme="minorHAnsi"/>
              </w:rPr>
              <w:t xml:space="preserve"> tepla z CZT v objekte v základnej perióde v EUR bez DPH/kWh</w:t>
            </w:r>
            <w:r>
              <w:rPr>
                <w:rFonts w:ascii="Cambria" w:hAnsi="Cambria" w:cstheme="minorHAnsi"/>
              </w:rPr>
              <w:t>.</w:t>
            </w:r>
            <w:r w:rsidR="003C7303">
              <w:rPr>
                <w:rStyle w:val="eop"/>
                <w:rFonts w:ascii="Cambria" w:hAnsi="Cambria"/>
                <w:color w:val="000000"/>
                <w:shd w:val="clear" w:color="auto" w:fill="FFFFFF"/>
              </w:rPr>
              <w:t> </w:t>
            </w:r>
          </w:p>
        </w:tc>
      </w:tr>
    </w:tbl>
    <w:p w14:paraId="6BBC2636" w14:textId="325EE4C9" w:rsidR="00033CD0" w:rsidRPr="00BA6F3B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  <w:u w:val="single"/>
        </w:rPr>
        <w:t>Skutočné ročné úspory spotreby tepla z CZT</w:t>
      </w:r>
      <w:r w:rsidRPr="00BA6F3B">
        <w:rPr>
          <w:rFonts w:ascii="Cambria" w:hAnsi="Cambria" w:cstheme="minorHAnsi"/>
        </w:rPr>
        <w:t xml:space="preserve"> v </w:t>
      </w:r>
      <w:r w:rsidR="005758EA"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2C12E8D1" w14:textId="4D0C727A" w:rsidR="00033CD0" w:rsidRPr="00BA6F3B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K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VOT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BA6F3B" w14:paraId="15ED23DA" w14:textId="77777777" w:rsidTr="002B3F15">
        <w:tc>
          <w:tcPr>
            <w:tcW w:w="583" w:type="dxa"/>
          </w:tcPr>
          <w:p w14:paraId="6C7A75DC" w14:textId="77777777" w:rsidR="00033CD0" w:rsidRPr="00BA6F3B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1087441" w14:textId="5F45949F" w:rsidR="00033CD0" w:rsidRPr="00BA6F3B" w:rsidRDefault="00314F80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C60BADB" w14:textId="0B09E125" w:rsidR="00033CD0" w:rsidRPr="00BA6F3B" w:rsidRDefault="00464B5B" w:rsidP="00033CD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3CD0" w:rsidRPr="00BA6F3B">
              <w:rPr>
                <w:rFonts w:ascii="Cambria" w:hAnsi="Cambria" w:cstheme="minorHAnsi"/>
              </w:rPr>
              <w:t xml:space="preserve">kutočné ročné úspory tepla z CZT v </w:t>
            </w:r>
            <w:r w:rsidR="002B3F15">
              <w:rPr>
                <w:rFonts w:ascii="Cambria" w:hAnsi="Cambria" w:cstheme="minorHAnsi"/>
              </w:rPr>
              <w:t>objekte</w:t>
            </w:r>
            <w:r w:rsidR="00033CD0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033CD0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9A31DB" w:rsidRPr="00BA6F3B" w14:paraId="3B43C563" w14:textId="77777777" w:rsidTr="002B3F15">
        <w:tc>
          <w:tcPr>
            <w:tcW w:w="583" w:type="dxa"/>
          </w:tcPr>
          <w:p w14:paraId="1C2E459E" w14:textId="77777777" w:rsidR="009A31DB" w:rsidRPr="00BA6F3B" w:rsidRDefault="009A31DB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631880E" w14:textId="0CC8F5DA" w:rsidR="009A31DB" w:rsidRPr="009A31DB" w:rsidRDefault="00314F80" w:rsidP="009A31DB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OZE,i,M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253D49C5" w14:textId="150F031D" w:rsidR="009A31DB" w:rsidRPr="00BA6F3B" w:rsidRDefault="00464B5B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9A31DB">
              <w:rPr>
                <w:rFonts w:ascii="Cambria" w:hAnsi="Cambria" w:cstheme="minorHAnsi"/>
              </w:rPr>
              <w:t>kutočné r</w:t>
            </w:r>
            <w:r w:rsidR="009A31DB" w:rsidRPr="00BA6F3B">
              <w:rPr>
                <w:rFonts w:ascii="Cambria" w:hAnsi="Cambria" w:cstheme="minorHAnsi"/>
              </w:rPr>
              <w:t xml:space="preserve">očné </w:t>
            </w:r>
            <w:r w:rsidR="00EC5D33">
              <w:rPr>
                <w:rFonts w:ascii="Cambria" w:hAnsi="Cambria" w:cstheme="minorHAnsi"/>
              </w:rPr>
              <w:t xml:space="preserve">vyrobené množstvo </w:t>
            </w:r>
            <w:r w:rsidR="009A31DB" w:rsidRPr="00BA6F3B">
              <w:rPr>
                <w:rFonts w:ascii="Cambria" w:hAnsi="Cambria" w:cstheme="minorHAnsi"/>
              </w:rPr>
              <w:t xml:space="preserve">tepla </w:t>
            </w:r>
            <w:r w:rsidR="009A31DB">
              <w:rPr>
                <w:rFonts w:ascii="Cambria" w:hAnsi="Cambria" w:cstheme="minorHAnsi"/>
              </w:rPr>
              <w:t>z inštalácie nového zdroja</w:t>
            </w:r>
            <w:r w:rsidR="009A31DB" w:rsidRPr="00BA6F3B">
              <w:rPr>
                <w:rFonts w:ascii="Cambria" w:hAnsi="Cambria" w:cstheme="minorHAnsi"/>
              </w:rPr>
              <w:t xml:space="preserve"> </w:t>
            </w:r>
            <w:r w:rsidR="00C964BE">
              <w:rPr>
                <w:rFonts w:ascii="Cambria" w:hAnsi="Cambria" w:cstheme="minorHAnsi"/>
              </w:rPr>
              <w:t xml:space="preserve">tepla </w:t>
            </w:r>
            <w:r w:rsidR="00EC5D33">
              <w:rPr>
                <w:rFonts w:ascii="Cambria" w:hAnsi="Cambria" w:cstheme="minorHAnsi"/>
              </w:rPr>
              <w:t>(</w:t>
            </w:r>
            <w:r w:rsidR="00F065DF">
              <w:rPr>
                <w:rFonts w:ascii="Cambria" w:hAnsi="Cambria" w:cstheme="minorHAnsi"/>
              </w:rPr>
              <w:t xml:space="preserve">OZE) </w:t>
            </w:r>
            <w:r w:rsidR="00EC5D33" w:rsidRPr="00EC5D33">
              <w:rPr>
                <w:rFonts w:ascii="Cambria" w:hAnsi="Cambria" w:cstheme="minorHAnsi"/>
                <w:i/>
                <w:iCs/>
              </w:rPr>
              <w:t>i</w:t>
            </w:r>
            <w:r w:rsidR="00EC5D3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v</w:t>
            </w:r>
            <w:r w:rsidR="00EC5D33">
              <w:rPr>
                <w:rFonts w:ascii="Cambria" w:hAnsi="Cambria" w:cstheme="minorHAnsi"/>
              </w:rPr>
              <w:t> </w:t>
            </w:r>
            <w:r w:rsidR="009A31DB">
              <w:rPr>
                <w:rFonts w:ascii="Cambria" w:hAnsi="Cambria" w:cstheme="minorHAnsi"/>
              </w:rPr>
              <w:t>objekte</w:t>
            </w:r>
            <w:r w:rsidR="009A31DB" w:rsidRPr="00BA6F3B">
              <w:rPr>
                <w:rFonts w:ascii="Cambria" w:hAnsi="Cambria" w:cstheme="minorHAnsi"/>
              </w:rPr>
              <w:t xml:space="preserve"> v </w:t>
            </w:r>
            <w:r w:rsidR="00204FC9" w:rsidRPr="00BA6F3B">
              <w:rPr>
                <w:rFonts w:ascii="Cambria" w:hAnsi="Cambria" w:cstheme="minorHAnsi"/>
              </w:rPr>
              <w:t>príslušnej ročnej úsporovej perióde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EC5D3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kWh</w:t>
            </w:r>
            <w:r w:rsidR="00EC5D33">
              <w:rPr>
                <w:rFonts w:ascii="Cambria" w:hAnsi="Cambria" w:cstheme="minorHAnsi"/>
              </w:rPr>
              <w:t xml:space="preserve">, </w:t>
            </w:r>
            <w:r w:rsidR="00EC5D33" w:rsidRPr="00BA6F3B">
              <w:rPr>
                <w:rFonts w:ascii="Cambria" w:hAnsi="Cambria" w:cstheme="minorHAnsi"/>
              </w:rPr>
              <w:t>hodnota bude zistená na základe nameraného množstva vyroben</w:t>
            </w:r>
            <w:r w:rsidR="00EC5D33">
              <w:rPr>
                <w:rFonts w:ascii="Cambria" w:hAnsi="Cambria" w:cstheme="minorHAnsi"/>
              </w:rPr>
              <w:t>ého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</w:t>
            </w:r>
            <w:r w:rsidR="00EC5D3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EC5D33" w:rsidRPr="00BA6F3B" w14:paraId="46E04040" w14:textId="77777777" w:rsidTr="00F45DCA">
        <w:tc>
          <w:tcPr>
            <w:tcW w:w="583" w:type="dxa"/>
          </w:tcPr>
          <w:p w14:paraId="22C390C0" w14:textId="77777777" w:rsidR="00EC5D33" w:rsidRPr="00BA6F3B" w:rsidRDefault="00EC5D3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394DE95" w14:textId="7BF72BA0" w:rsidR="00EC5D33" w:rsidRPr="009A31DB" w:rsidRDefault="00314F80" w:rsidP="00F45DCA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12BC2E2" w14:textId="5796D2BB" w:rsidR="00EC5D33" w:rsidRPr="00BA6F3B" w:rsidRDefault="00757EA0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EC5D33">
              <w:rPr>
                <w:rFonts w:ascii="Cambria" w:hAnsi="Cambria" w:cstheme="minorHAnsi"/>
              </w:rPr>
              <w:t>kutočné r</w:t>
            </w:r>
            <w:r w:rsidR="00EC5D33" w:rsidRPr="00BA6F3B">
              <w:rPr>
                <w:rFonts w:ascii="Cambria" w:hAnsi="Cambria" w:cstheme="minorHAnsi"/>
              </w:rPr>
              <w:t xml:space="preserve">očné </w:t>
            </w:r>
            <w:r w:rsidR="00EC5D33">
              <w:rPr>
                <w:rFonts w:ascii="Cambria" w:hAnsi="Cambria" w:cstheme="minorHAnsi"/>
              </w:rPr>
              <w:t xml:space="preserve">vyrobené množstvo </w:t>
            </w:r>
            <w:r w:rsidR="00EC5D33" w:rsidRPr="00BA6F3B">
              <w:rPr>
                <w:rFonts w:ascii="Cambria" w:hAnsi="Cambria" w:cstheme="minorHAnsi"/>
              </w:rPr>
              <w:t xml:space="preserve">tepla </w:t>
            </w:r>
            <w:r w:rsidR="00EC5D33">
              <w:rPr>
                <w:rFonts w:ascii="Cambria" w:hAnsi="Cambria" w:cstheme="minorHAnsi"/>
              </w:rPr>
              <w:t>z inštalácie nového zdroja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 (</w:t>
            </w:r>
            <w:r w:rsidR="002A38C8">
              <w:rPr>
                <w:rFonts w:ascii="Cambria" w:hAnsi="Cambria" w:cstheme="minorHAnsi"/>
              </w:rPr>
              <w:t>KVET</w:t>
            </w:r>
            <w:r w:rsidR="00EC5D33">
              <w:rPr>
                <w:rFonts w:ascii="Cambria" w:hAnsi="Cambria" w:cstheme="minorHAnsi"/>
              </w:rPr>
              <w:t xml:space="preserve">) </w:t>
            </w:r>
            <w:r w:rsidR="00EC5D33">
              <w:rPr>
                <w:rFonts w:ascii="Cambria" w:hAnsi="Cambria" w:cstheme="minorHAnsi"/>
                <w:i/>
                <w:iCs/>
              </w:rPr>
              <w:t>j</w:t>
            </w:r>
            <w:r w:rsidR="00EC5D33">
              <w:rPr>
                <w:rFonts w:ascii="Cambria" w:hAnsi="Cambria" w:cstheme="minorHAnsi"/>
              </w:rPr>
              <w:t> </w:t>
            </w:r>
            <w:r w:rsidR="00EC5D33" w:rsidRPr="00BA6F3B">
              <w:rPr>
                <w:rFonts w:ascii="Cambria" w:hAnsi="Cambria" w:cstheme="minorHAnsi"/>
              </w:rPr>
              <w:t>v</w:t>
            </w:r>
            <w:r w:rsidR="00EC5D33">
              <w:rPr>
                <w:rFonts w:ascii="Cambria" w:hAnsi="Cambria" w:cstheme="minorHAnsi"/>
              </w:rPr>
              <w:t> objekte</w:t>
            </w:r>
            <w:r w:rsidR="00EC5D33" w:rsidRPr="00BA6F3B">
              <w:rPr>
                <w:rFonts w:ascii="Cambria" w:hAnsi="Cambria" w:cstheme="minorHAnsi"/>
              </w:rPr>
              <w:t xml:space="preserve"> v </w:t>
            </w:r>
            <w:r w:rsidR="00204FC9" w:rsidRPr="00BA6F3B">
              <w:rPr>
                <w:rFonts w:ascii="Cambria" w:hAnsi="Cambria" w:cstheme="minorHAnsi"/>
              </w:rPr>
              <w:t>príslušnej ročnej úsporovej perióde</w:t>
            </w:r>
            <w:r w:rsidR="00EC5D33" w:rsidRPr="00BA6F3B">
              <w:rPr>
                <w:rFonts w:ascii="Cambria" w:hAnsi="Cambria" w:cstheme="minorHAnsi"/>
              </w:rPr>
              <w:t xml:space="preserve"> v</w:t>
            </w:r>
            <w:r w:rsidR="00EC5D33">
              <w:rPr>
                <w:rFonts w:ascii="Cambria" w:hAnsi="Cambria" w:cstheme="minorHAnsi"/>
              </w:rPr>
              <w:t> </w:t>
            </w:r>
            <w:r w:rsidR="00EC5D33" w:rsidRPr="00BA6F3B">
              <w:rPr>
                <w:rFonts w:ascii="Cambria" w:hAnsi="Cambria" w:cstheme="minorHAnsi"/>
              </w:rPr>
              <w:t>kWh</w:t>
            </w:r>
            <w:r w:rsidR="00EC5D33">
              <w:rPr>
                <w:rFonts w:ascii="Cambria" w:hAnsi="Cambria" w:cstheme="minorHAnsi"/>
              </w:rPr>
              <w:t xml:space="preserve">, </w:t>
            </w:r>
            <w:r w:rsidR="00EC5D33" w:rsidRPr="00BA6F3B">
              <w:rPr>
                <w:rFonts w:ascii="Cambria" w:hAnsi="Cambria" w:cstheme="minorHAnsi"/>
              </w:rPr>
              <w:t>hodnota bude zistená na základe nameraného množstva vyroben</w:t>
            </w:r>
            <w:r w:rsidR="00EC5D33">
              <w:rPr>
                <w:rFonts w:ascii="Cambria" w:hAnsi="Cambria" w:cstheme="minorHAnsi"/>
              </w:rPr>
              <w:t>ého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</w:t>
            </w:r>
            <w:r w:rsidR="00EC5D3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9A31DB" w:rsidRPr="00BA6F3B" w14:paraId="22C45884" w14:textId="77777777" w:rsidTr="002B3F15">
        <w:tc>
          <w:tcPr>
            <w:tcW w:w="583" w:type="dxa"/>
          </w:tcPr>
          <w:p w14:paraId="14319557" w14:textId="77777777" w:rsidR="009A31DB" w:rsidRPr="00BA6F3B" w:rsidRDefault="009A31DB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D3AF289" w14:textId="75D5EA2C" w:rsidR="009A31DB" w:rsidRPr="002B3F15" w:rsidRDefault="00314F80" w:rsidP="009A31DB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VOT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7759FE" w14:textId="56954279" w:rsidR="009A31DB" w:rsidRPr="00BA6F3B" w:rsidRDefault="00DD7B3C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9A31DB">
              <w:rPr>
                <w:rFonts w:ascii="Cambria" w:hAnsi="Cambria" w:cstheme="minorHAnsi"/>
              </w:rPr>
              <w:t>kutočné r</w:t>
            </w:r>
            <w:r w:rsidR="009A31DB" w:rsidRPr="00BA6F3B">
              <w:rPr>
                <w:rFonts w:ascii="Cambria" w:hAnsi="Cambria" w:cstheme="minorHAnsi"/>
              </w:rPr>
              <w:t xml:space="preserve">očné </w:t>
            </w:r>
            <w:r w:rsidR="008C3303">
              <w:rPr>
                <w:rFonts w:ascii="Cambria" w:hAnsi="Cambria" w:cstheme="minorHAnsi"/>
              </w:rPr>
              <w:t>množstvo využitého tepla</w:t>
            </w:r>
            <w:r w:rsidR="009A31DB" w:rsidRPr="00BA6F3B">
              <w:rPr>
                <w:rFonts w:ascii="Cambria" w:hAnsi="Cambria" w:cstheme="minorHAnsi"/>
              </w:rPr>
              <w:t xml:space="preserve"> </w:t>
            </w:r>
            <w:r w:rsidR="009A31DB">
              <w:rPr>
                <w:rFonts w:ascii="Cambria" w:hAnsi="Cambria" w:cstheme="minorHAnsi"/>
              </w:rPr>
              <w:t>z</w:t>
            </w:r>
            <w:r w:rsidR="008C3303">
              <w:rPr>
                <w:rFonts w:ascii="Cambria" w:hAnsi="Cambria" w:cstheme="minorHAnsi"/>
              </w:rPr>
              <w:t> nového inštalovaného</w:t>
            </w:r>
            <w:r w:rsidR="009A31DB">
              <w:rPr>
                <w:rFonts w:ascii="Cambria" w:hAnsi="Cambria" w:cstheme="minorHAnsi"/>
              </w:rPr>
              <w:t xml:space="preserve"> </w:t>
            </w:r>
            <w:r w:rsidR="008C3303">
              <w:rPr>
                <w:rFonts w:ascii="Cambria" w:hAnsi="Cambria" w:cstheme="minorHAnsi"/>
              </w:rPr>
              <w:t xml:space="preserve">zariadenia pre </w:t>
            </w:r>
            <w:r w:rsidR="009A31DB">
              <w:rPr>
                <w:rFonts w:ascii="Cambria" w:hAnsi="Cambria" w:cstheme="minorHAnsi"/>
              </w:rPr>
              <w:t>zvýšené využívani</w:t>
            </w:r>
            <w:r w:rsidR="008C3303">
              <w:rPr>
                <w:rFonts w:ascii="Cambria" w:hAnsi="Cambria" w:cstheme="minorHAnsi"/>
              </w:rPr>
              <w:t>e</w:t>
            </w:r>
            <w:r w:rsidR="009A31DB">
              <w:rPr>
                <w:rFonts w:ascii="Cambria" w:hAnsi="Cambria" w:cstheme="minorHAnsi"/>
              </w:rPr>
              <w:t xml:space="preserve"> odpadového tepla </w:t>
            </w:r>
            <w:r w:rsidR="008C3303" w:rsidRPr="008C3303">
              <w:rPr>
                <w:rFonts w:ascii="Cambria" w:hAnsi="Cambria" w:cstheme="minorHAnsi"/>
                <w:i/>
                <w:iCs/>
              </w:rPr>
              <w:t>k</w:t>
            </w:r>
            <w:r w:rsidR="008C3303">
              <w:rPr>
                <w:rFonts w:ascii="Cambria" w:hAnsi="Cambria" w:cstheme="minorHAnsi"/>
              </w:rPr>
              <w:t xml:space="preserve"> </w:t>
            </w:r>
            <w:r w:rsidR="009A31DB">
              <w:rPr>
                <w:rFonts w:ascii="Cambria" w:hAnsi="Cambria" w:cstheme="minorHAnsi"/>
              </w:rPr>
              <w:t>z procesu výroby chladu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8C3303">
              <w:rPr>
                <w:rFonts w:ascii="Cambria" w:hAnsi="Cambria" w:cstheme="minorHAnsi"/>
              </w:rPr>
              <w:t> </w:t>
            </w:r>
            <w:r w:rsidR="009A31DB">
              <w:rPr>
                <w:rFonts w:ascii="Cambria" w:hAnsi="Cambria" w:cstheme="minorHAnsi"/>
              </w:rPr>
              <w:t>objekte</w:t>
            </w:r>
            <w:r w:rsidR="009A31DB" w:rsidRPr="00BA6F3B">
              <w:rPr>
                <w:rFonts w:ascii="Cambria" w:hAnsi="Cambria" w:cstheme="minorHAnsi"/>
              </w:rPr>
              <w:t xml:space="preserve"> v </w:t>
            </w:r>
            <w:r w:rsidR="00E91C3E" w:rsidRPr="00BA6F3B">
              <w:rPr>
                <w:rFonts w:ascii="Cambria" w:hAnsi="Cambria" w:cstheme="minorHAnsi"/>
              </w:rPr>
              <w:t>príslušnej ročnej úsporovej perióde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8C330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kWh</w:t>
            </w:r>
            <w:r w:rsidR="008C3303">
              <w:rPr>
                <w:rFonts w:ascii="Cambria" w:hAnsi="Cambria" w:cstheme="minorHAnsi"/>
              </w:rPr>
              <w:t>,</w:t>
            </w:r>
            <w:r w:rsidR="008C3303" w:rsidRPr="00BA6F3B">
              <w:rPr>
                <w:rFonts w:ascii="Cambria" w:hAnsi="Cambria" w:cstheme="minorHAnsi"/>
              </w:rPr>
              <w:t xml:space="preserve"> hodnota bude zistená na základe nameraného množstva </w:t>
            </w:r>
            <w:r w:rsidR="008C3303">
              <w:rPr>
                <w:rFonts w:ascii="Cambria" w:hAnsi="Cambria" w:cstheme="minorHAnsi"/>
              </w:rPr>
              <w:t>využitého tepla</w:t>
            </w:r>
            <w:r w:rsidR="008C330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8C3303" w:rsidRPr="00BA6F3B" w14:paraId="24D7F3FD" w14:textId="77777777" w:rsidTr="00F45DCA">
        <w:tc>
          <w:tcPr>
            <w:tcW w:w="583" w:type="dxa"/>
            <w:shd w:val="clear" w:color="auto" w:fill="auto"/>
          </w:tcPr>
          <w:p w14:paraId="672794BE" w14:textId="77777777" w:rsidR="008C3303" w:rsidRPr="00BA6F3B" w:rsidRDefault="008C330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74822027" w14:textId="19CB2C16" w:rsidR="008C3303" w:rsidRPr="00986768" w:rsidRDefault="00E91C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3F185DEC" w14:textId="3723F13A" w:rsidR="008C3303" w:rsidRPr="00BA6F3B" w:rsidRDefault="00727B9A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OZE,</w:t>
            </w:r>
          </w:p>
        </w:tc>
      </w:tr>
      <w:tr w:rsidR="008C3303" w:rsidRPr="00BA6F3B" w14:paraId="673A95B7" w14:textId="77777777" w:rsidTr="00F45DCA">
        <w:tc>
          <w:tcPr>
            <w:tcW w:w="583" w:type="dxa"/>
            <w:shd w:val="clear" w:color="auto" w:fill="auto"/>
          </w:tcPr>
          <w:p w14:paraId="0BB7EECE" w14:textId="77777777" w:rsidR="008C3303" w:rsidRPr="00BA6F3B" w:rsidRDefault="008C330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A5109A9" w14:textId="2266FC38" w:rsidR="008C3303" w:rsidRPr="00986768" w:rsidRDefault="00F458B6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01EC7469" w14:textId="78EA0CAB" w:rsidR="008C3303" w:rsidRDefault="00727B9A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zdrojov KVET,</w:t>
            </w:r>
          </w:p>
        </w:tc>
      </w:tr>
      <w:tr w:rsidR="008C3303" w:rsidRPr="00BA6F3B" w14:paraId="14219396" w14:textId="77777777" w:rsidTr="002B3F15">
        <w:tc>
          <w:tcPr>
            <w:tcW w:w="583" w:type="dxa"/>
          </w:tcPr>
          <w:p w14:paraId="3BD7639B" w14:textId="77777777" w:rsidR="008C3303" w:rsidRPr="00BA6F3B" w:rsidRDefault="008C3303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11505C1" w14:textId="63E6BAF8" w:rsidR="008C3303" w:rsidRPr="008C3303" w:rsidRDefault="00F458B6" w:rsidP="009A31DB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K</w:t>
            </w:r>
          </w:p>
        </w:tc>
        <w:tc>
          <w:tcPr>
            <w:tcW w:w="7508" w:type="dxa"/>
          </w:tcPr>
          <w:p w14:paraId="2E8A8BCA" w14:textId="5FDD4C37" w:rsidR="008C3303" w:rsidRDefault="00727B9A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zariaden</w:t>
            </w:r>
            <w:r w:rsidR="00A4118D">
              <w:rPr>
                <w:rFonts w:ascii="Cambria" w:hAnsi="Cambria" w:cstheme="minorHAnsi"/>
              </w:rPr>
              <w:t>í</w:t>
            </w:r>
            <w:r w:rsidR="008C3303">
              <w:rPr>
                <w:rFonts w:ascii="Cambria" w:hAnsi="Cambria" w:cstheme="minorHAnsi"/>
              </w:rPr>
              <w:t xml:space="preserve"> pre využívanie odpadového </w:t>
            </w:r>
            <w:r w:rsidR="00F87E68">
              <w:rPr>
                <w:rFonts w:ascii="Cambria" w:hAnsi="Cambria" w:cstheme="minorHAnsi"/>
              </w:rPr>
              <w:t>tepla</w:t>
            </w:r>
            <w:r w:rsidR="008C3303">
              <w:rPr>
                <w:rFonts w:ascii="Cambria" w:hAnsi="Cambria" w:cstheme="minorHAnsi"/>
              </w:rPr>
              <w:t xml:space="preserve"> z procesu výroby chladu.</w:t>
            </w:r>
          </w:p>
        </w:tc>
      </w:tr>
    </w:tbl>
    <w:p w14:paraId="7F27C9A0" w14:textId="6C469D89" w:rsidR="003A0C18" w:rsidRPr="00BA6F3B" w:rsidRDefault="003A0C18" w:rsidP="003A0C18">
      <w:pPr>
        <w:pStyle w:val="Heading1"/>
        <w:rPr>
          <w:rFonts w:ascii="Cambria" w:hAnsi="Cambria"/>
        </w:rPr>
      </w:pPr>
      <w:r w:rsidRPr="00BA6F3B">
        <w:rPr>
          <w:rFonts w:ascii="Cambria" w:hAnsi="Cambria"/>
        </w:rPr>
        <w:t>Zdroje údajov</w:t>
      </w:r>
    </w:p>
    <w:p w14:paraId="346EFAAF" w14:textId="18C2F9BB" w:rsidR="003A0C18" w:rsidRPr="00BA6F3B" w:rsidRDefault="00BB5C03" w:rsidP="003A0C18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4"/>
        <w:gridCol w:w="4366"/>
        <w:gridCol w:w="3616"/>
      </w:tblGrid>
      <w:tr w:rsidR="00BB5C03" w:rsidRPr="00BA6F3B" w14:paraId="22579EDC" w14:textId="77777777" w:rsidTr="00AD45F0">
        <w:tc>
          <w:tcPr>
            <w:tcW w:w="1414" w:type="dxa"/>
          </w:tcPr>
          <w:p w14:paraId="302E0DF6" w14:textId="77777777" w:rsidR="00BB5C03" w:rsidRPr="00BA6F3B" w:rsidRDefault="00BB5C03" w:rsidP="00C63471">
            <w:pPr>
              <w:spacing w:after="120"/>
              <w:jc w:val="both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Označenie</w:t>
            </w:r>
          </w:p>
        </w:tc>
        <w:tc>
          <w:tcPr>
            <w:tcW w:w="4366" w:type="dxa"/>
          </w:tcPr>
          <w:p w14:paraId="71DA69D6" w14:textId="77777777" w:rsidR="00BB5C03" w:rsidRPr="00BA6F3B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Popis</w:t>
            </w:r>
          </w:p>
        </w:tc>
        <w:tc>
          <w:tcPr>
            <w:tcW w:w="3616" w:type="dxa"/>
          </w:tcPr>
          <w:p w14:paraId="631B1DEB" w14:textId="77777777" w:rsidR="00BB5C03" w:rsidRPr="00BA6F3B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Zdroj údajov</w:t>
            </w:r>
          </w:p>
        </w:tc>
      </w:tr>
      <w:tr w:rsidR="005F357A" w:rsidRPr="00BA6F3B" w14:paraId="7B82D7B1" w14:textId="77777777" w:rsidTr="00AD45F0">
        <w:tc>
          <w:tcPr>
            <w:tcW w:w="1414" w:type="dxa"/>
          </w:tcPr>
          <w:p w14:paraId="6BD861D8" w14:textId="0B00CC71" w:rsidR="005F357A" w:rsidRPr="00706F59" w:rsidRDefault="00314F80" w:rsidP="005F357A">
            <w:pPr>
              <w:spacing w:after="120"/>
              <w:jc w:val="both"/>
              <w:rPr>
                <w:rFonts w:eastAsia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F357A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672E80EB" w14:textId="1845AD7A" w:rsidR="005F357A" w:rsidRPr="00706F59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5F357A">
              <w:rPr>
                <w:rFonts w:ascii="Cambria" w:hAnsi="Cambria" w:cstheme="minorHAnsi"/>
              </w:rPr>
              <w:t xml:space="preserve">Skutočná ročná spotreba elektriny v novom zdroji tepla OZE i v príslušnej ročnej úsporovej perióde v kWh, hodnota bude zistená na základe nameraného </w:t>
            </w:r>
            <w:r w:rsidR="00885ECF">
              <w:rPr>
                <w:rFonts w:ascii="Cambria" w:hAnsi="Cambria" w:cstheme="minorHAnsi"/>
              </w:rPr>
              <w:t xml:space="preserve">množstva </w:t>
            </w:r>
            <w:r w:rsidRPr="005F357A">
              <w:rPr>
                <w:rFonts w:ascii="Cambria" w:hAnsi="Cambria" w:cstheme="minorHAnsi"/>
              </w:rPr>
              <w:t>spotrebovanej elektriny v príslušnej ročnej úsporovej perióde</w:t>
            </w:r>
            <w:r w:rsidR="00814745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E14B579" w14:textId="226C24DF" w:rsidR="005F357A" w:rsidRDefault="005F357A" w:rsidP="005F357A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5F357A" w:rsidRPr="00BA6F3B" w14:paraId="7E1BC881" w14:textId="77777777" w:rsidTr="00AD45F0">
        <w:tc>
          <w:tcPr>
            <w:tcW w:w="1414" w:type="dxa"/>
          </w:tcPr>
          <w:p w14:paraId="65EE67A1" w14:textId="4867ACBC" w:rsidR="005F357A" w:rsidRPr="005F357A" w:rsidRDefault="00314F80" w:rsidP="005F357A">
            <w:pPr>
              <w:spacing w:after="120"/>
              <w:jc w:val="both"/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VOT,k,M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060A73F1" w14:textId="753D04D2" w:rsidR="005F357A" w:rsidRPr="005F357A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5F357A">
              <w:rPr>
                <w:rFonts w:ascii="Cambria" w:hAnsi="Cambria" w:cstheme="minorHAnsi"/>
              </w:rPr>
              <w:t>Skutočná ročná spotreba elektriny v novom zariadení na využitie odpadového tepla k</w:t>
            </w:r>
            <w:r w:rsidR="001A47B5">
              <w:rPr>
                <w:rFonts w:ascii="Cambria" w:hAnsi="Cambria" w:cstheme="minorHAnsi"/>
              </w:rPr>
              <w:t> </w:t>
            </w:r>
            <w:r w:rsidRPr="005F357A">
              <w:rPr>
                <w:rFonts w:ascii="Cambria" w:hAnsi="Cambria" w:cstheme="minorHAnsi"/>
              </w:rPr>
              <w:t>v</w:t>
            </w:r>
            <w:r w:rsidR="001A47B5">
              <w:rPr>
                <w:rFonts w:ascii="Cambria" w:hAnsi="Cambria" w:cstheme="minorHAnsi"/>
              </w:rPr>
              <w:t> </w:t>
            </w:r>
            <w:r w:rsidRPr="005F357A">
              <w:rPr>
                <w:rFonts w:ascii="Cambria" w:hAnsi="Cambria" w:cstheme="minorHAnsi"/>
              </w:rPr>
              <w:t>príslušnej ročnej úsporovej perióde</w:t>
            </w:r>
            <w:r w:rsidR="001A47B5">
              <w:rPr>
                <w:rFonts w:ascii="Cambria" w:hAnsi="Cambria" w:cstheme="minorHAnsi"/>
              </w:rPr>
              <w:t xml:space="preserve"> </w:t>
            </w:r>
            <w:r w:rsidRPr="005F357A">
              <w:rPr>
                <w:rFonts w:ascii="Cambria" w:hAnsi="Cambria" w:cstheme="minorHAnsi"/>
              </w:rPr>
              <w:t>v kWh, hodnota bude zistená na základe nameraného množstva spotrebovanej elektriny v príslušnej ročnej úsporovej perióde.</w:t>
            </w:r>
          </w:p>
        </w:tc>
        <w:tc>
          <w:tcPr>
            <w:tcW w:w="3616" w:type="dxa"/>
          </w:tcPr>
          <w:p w14:paraId="5A0E9FF8" w14:textId="753AEDA6" w:rsidR="005F357A" w:rsidRDefault="001A47B5" w:rsidP="005F357A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5F357A" w:rsidRPr="00BA6F3B" w14:paraId="78EE91C3" w14:textId="77777777" w:rsidTr="00AD45F0">
        <w:tc>
          <w:tcPr>
            <w:tcW w:w="1414" w:type="dxa"/>
          </w:tcPr>
          <w:p w14:paraId="068ADF30" w14:textId="5B938F67" w:rsidR="005F357A" w:rsidRPr="00BA6F3B" w:rsidRDefault="00314F80" w:rsidP="005F357A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F357A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18A0F840" w14:textId="441CDE2A" w:rsidR="005F357A" w:rsidRPr="00BA6F3B" w:rsidRDefault="001A47B5" w:rsidP="005F357A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Skutočná ročná výroba elektriny z</w:t>
            </w:r>
            <w:r>
              <w:rPr>
                <w:rFonts w:ascii="Cambria" w:hAnsi="Cambria" w:cstheme="minorHAnsi"/>
              </w:rPr>
              <w:t xml:space="preserve"> nových zdrojov výroby elektriny </w:t>
            </w:r>
            <w:r w:rsidRPr="00BA6F3B">
              <w:rPr>
                <w:rFonts w:ascii="Cambria" w:hAnsi="Cambria" w:cstheme="minorHAnsi"/>
              </w:rPr>
              <w:t xml:space="preserve">OZE </w:t>
            </w:r>
            <w:r>
              <w:rPr>
                <w:rFonts w:ascii="Cambria" w:hAnsi="Cambria" w:cstheme="minorHAnsi"/>
              </w:rPr>
              <w:t>(lokálny zdroj)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 w:rsidRPr="00BC0669">
              <w:rPr>
                <w:rFonts w:ascii="Cambria" w:hAnsi="Cambria" w:cstheme="minorHAnsi"/>
                <w:i/>
                <w:iCs/>
              </w:rPr>
              <w:t>i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 w:rsidR="00814745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260717C" w14:textId="77777777" w:rsidR="005F357A" w:rsidRPr="00BA6F3B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Poskytovateľ, meranie</w:t>
            </w:r>
          </w:p>
        </w:tc>
      </w:tr>
      <w:tr w:rsidR="001A47B5" w:rsidRPr="00BA6F3B" w14:paraId="364AC3B6" w14:textId="77777777" w:rsidTr="00AD45F0">
        <w:tc>
          <w:tcPr>
            <w:tcW w:w="1414" w:type="dxa"/>
          </w:tcPr>
          <w:p w14:paraId="2C19BEBD" w14:textId="11E239A2" w:rsidR="001A47B5" w:rsidRPr="001A47B5" w:rsidRDefault="00314F80" w:rsidP="001A47B5">
            <w:pPr>
              <w:spacing w:after="120"/>
              <w:jc w:val="both"/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72B7248F" w14:textId="2283B79E" w:rsidR="001A47B5" w:rsidRPr="00BA6F3B" w:rsidRDefault="001A47B5" w:rsidP="001A47B5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 xml:space="preserve">Skutočná ročná výroba elektriny </w:t>
            </w:r>
            <w:r>
              <w:rPr>
                <w:rFonts w:ascii="Cambria" w:hAnsi="Cambria" w:cstheme="minorHAnsi"/>
              </w:rPr>
              <w:t>z nových zdrojov výroby elektriny KVET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(lokálny zdroj)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 w:rsidRPr="00BC0669">
              <w:rPr>
                <w:rFonts w:ascii="Cambria" w:hAnsi="Cambria" w:cstheme="minorHAnsi"/>
                <w:i/>
                <w:iCs/>
              </w:rPr>
              <w:t>j</w:t>
            </w:r>
            <w:r>
              <w:rPr>
                <w:rFonts w:ascii="Cambria" w:hAnsi="Cambria" w:cstheme="minorHAnsi"/>
              </w:rPr>
              <w:t xml:space="preserve"> </w:t>
            </w:r>
            <w:r w:rsidRPr="00BA6F3B">
              <w:rPr>
                <w:rFonts w:ascii="Cambria" w:hAnsi="Cambria" w:cstheme="minorHAnsi"/>
              </w:rPr>
              <w:t xml:space="preserve">v </w:t>
            </w:r>
            <w:r>
              <w:rPr>
                <w:rFonts w:ascii="Cambria" w:hAnsi="Cambria" w:cstheme="minorHAnsi"/>
              </w:rPr>
              <w:t>objekte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>
              <w:rPr>
                <w:rFonts w:ascii="Cambria" w:hAnsi="Cambria" w:cstheme="minorHAnsi"/>
              </w:rPr>
              <w:t xml:space="preserve"> (hodnota nezahŕňa vyrobenú elektrinu využitú pre vlastnú spotrebu zariadenia KVET)</w:t>
            </w:r>
            <w:r w:rsidR="006E3AAA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7028239" w14:textId="30045583" w:rsidR="001A47B5" w:rsidRPr="00BA6F3B" w:rsidRDefault="001A47B5" w:rsidP="001A47B5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8A1DF2" w14:paraId="5850A2C1" w14:textId="77777777" w:rsidTr="000C1ACF">
        <w:tc>
          <w:tcPr>
            <w:tcW w:w="1414" w:type="dxa"/>
          </w:tcPr>
          <w:p w14:paraId="5F54984E" w14:textId="7229A77C" w:rsidR="008A1DF2" w:rsidRPr="00DA5870" w:rsidRDefault="00314F80" w:rsidP="000C1ACF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ZP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4B63C698" w14:textId="3227F161" w:rsidR="008A1DF2" w:rsidRPr="008A1DF2" w:rsidRDefault="008A1DF2" w:rsidP="000C1ACF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 xml:space="preserve">Skutočná ročná spotreba zemného plynu z nových zdrojov výroby elektriny KVET (lokálny zdroj) </w:t>
            </w:r>
            <w:r w:rsidRPr="008A1DF2">
              <w:rPr>
                <w:rFonts w:ascii="Cambria" w:hAnsi="Cambria" w:cstheme="minorHAnsi"/>
                <w:i/>
                <w:iCs/>
              </w:rPr>
              <w:t>j</w:t>
            </w:r>
            <w:r w:rsidRPr="008A1DF2">
              <w:rPr>
                <w:rFonts w:ascii="Cambria" w:hAnsi="Cambria" w:cstheme="minorHAnsi"/>
              </w:rPr>
              <w:t xml:space="preserve"> v objekte v príslušnej ročnej úsporovej perióde v kWh, hodnota bude zistená na základe nameraného množstva spotrebovaného plynu v príslušnej ročnej úsporovej perióde</w:t>
            </w:r>
            <w:r w:rsidR="001157CE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4DC6A264" w14:textId="77777777" w:rsidR="008A1DF2" w:rsidRPr="008A1DF2" w:rsidRDefault="008A1DF2" w:rsidP="000C1ACF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1A47B5" w:rsidRPr="00BA6F3B" w14:paraId="6080B79E" w14:textId="77777777" w:rsidTr="00AD45F0">
        <w:tc>
          <w:tcPr>
            <w:tcW w:w="1414" w:type="dxa"/>
          </w:tcPr>
          <w:p w14:paraId="07903DD1" w14:textId="09F85964" w:rsidR="001A47B5" w:rsidRPr="008A1DF2" w:rsidRDefault="00314F80" w:rsidP="001A47B5">
            <w:pPr>
              <w:spacing w:after="120"/>
              <w:jc w:val="both"/>
              <w:rPr>
                <w:rFonts w:ascii="Cambria" w:eastAsia="Calibri" w:hAnsi="Cambria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1A47B5" w:rsidRPr="008A1DF2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43A02DCD" w14:textId="49B2FF66" w:rsidR="001A47B5" w:rsidRPr="008A1DF2" w:rsidRDefault="008A1DF2" w:rsidP="001A47B5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 xml:space="preserve">Skutočné ročné vyrobené množstvo tepla z inštalácie nového zdroja tepla (OZE) </w:t>
            </w:r>
            <w:r w:rsidRPr="008A1DF2">
              <w:rPr>
                <w:rFonts w:ascii="Cambria" w:hAnsi="Cambria" w:cstheme="minorHAnsi"/>
                <w:i/>
                <w:iCs/>
              </w:rPr>
              <w:t>i</w:t>
            </w:r>
            <w:r w:rsidRPr="008A1DF2">
              <w:rPr>
                <w:rFonts w:ascii="Cambria" w:hAnsi="Cambria" w:cstheme="minorHAnsi"/>
              </w:rPr>
              <w:t> v objekte v príslušnej ročnej úsporovej perióde v kWh, hodnota bude zistená na základe nameraného množstva vyrobeného tepla v príslušnej ročnej úsporovej perióde</w:t>
            </w:r>
            <w:r w:rsidR="00EE5530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309F81F" w14:textId="77777777" w:rsidR="001A47B5" w:rsidRPr="008A1DF2" w:rsidRDefault="001A47B5" w:rsidP="001A47B5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BA6F3B" w14:paraId="05CB09BD" w14:textId="77777777" w:rsidTr="00AD45F0">
        <w:tc>
          <w:tcPr>
            <w:tcW w:w="1414" w:type="dxa"/>
          </w:tcPr>
          <w:p w14:paraId="735ADF72" w14:textId="1D67DB63" w:rsidR="008A1DF2" w:rsidRPr="008A1DF2" w:rsidRDefault="00314F80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003B1121" w14:textId="3185465F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Skutočné r</w:t>
            </w:r>
            <w:r w:rsidRPr="00BA6F3B">
              <w:rPr>
                <w:rFonts w:ascii="Cambria" w:hAnsi="Cambria" w:cstheme="minorHAnsi"/>
              </w:rPr>
              <w:t xml:space="preserve">očné </w:t>
            </w:r>
            <w:r>
              <w:rPr>
                <w:rFonts w:ascii="Cambria" w:hAnsi="Cambria" w:cstheme="minorHAnsi"/>
              </w:rPr>
              <w:t xml:space="preserve">vyrobené množstvo </w:t>
            </w:r>
            <w:r w:rsidRPr="00BA6F3B">
              <w:rPr>
                <w:rFonts w:ascii="Cambria" w:hAnsi="Cambria" w:cstheme="minorHAnsi"/>
              </w:rPr>
              <w:t xml:space="preserve">tepla </w:t>
            </w:r>
            <w:r>
              <w:rPr>
                <w:rFonts w:ascii="Cambria" w:hAnsi="Cambria" w:cstheme="minorHAnsi"/>
              </w:rPr>
              <w:t>z inštalácie nového zdroja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tepla (</w:t>
            </w:r>
            <w:r w:rsidR="002A38C8">
              <w:rPr>
                <w:rFonts w:ascii="Cambria" w:hAnsi="Cambria" w:cstheme="minorHAnsi"/>
              </w:rPr>
              <w:t>KVET</w:t>
            </w:r>
            <w:r>
              <w:rPr>
                <w:rFonts w:ascii="Cambria" w:hAnsi="Cambria" w:cstheme="minorHAnsi"/>
              </w:rPr>
              <w:t xml:space="preserve">) </w:t>
            </w:r>
            <w:r>
              <w:rPr>
                <w:rFonts w:ascii="Cambria" w:hAnsi="Cambria" w:cstheme="minorHAnsi"/>
                <w:i/>
                <w:iCs/>
              </w:rPr>
              <w:t>j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 xml:space="preserve">, </w:t>
            </w:r>
            <w:r w:rsidRPr="00BA6F3B">
              <w:rPr>
                <w:rFonts w:ascii="Cambria" w:hAnsi="Cambria" w:cstheme="minorHAnsi"/>
              </w:rPr>
              <w:t>hodnota bude zistená na základe nameraného množstva vyroben</w:t>
            </w:r>
            <w:r>
              <w:rPr>
                <w:rFonts w:ascii="Cambria" w:hAnsi="Cambria" w:cstheme="minorHAnsi"/>
              </w:rPr>
              <w:t>ého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tepla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</w:t>
            </w:r>
            <w:r w:rsidR="003535E7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50CC413" w14:textId="77777777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BA6F3B" w14:paraId="15362A12" w14:textId="77777777" w:rsidTr="00AD45F0">
        <w:tc>
          <w:tcPr>
            <w:tcW w:w="1414" w:type="dxa"/>
          </w:tcPr>
          <w:p w14:paraId="59414AAF" w14:textId="59283AA7" w:rsidR="008A1DF2" w:rsidRPr="008A1DF2" w:rsidRDefault="00314F80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VOT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38DB102A" w14:textId="60E9712B" w:rsidR="008A1DF2" w:rsidRPr="008A1DF2" w:rsidRDefault="008A1DF2" w:rsidP="008A1DF2">
            <w:pPr>
              <w:spacing w:after="120"/>
              <w:rPr>
                <w:rFonts w:ascii="Cambria" w:hAnsi="Cambria" w:cstheme="minorHAnsi"/>
                <w:highlight w:val="yellow"/>
              </w:rPr>
            </w:pPr>
            <w:r>
              <w:rPr>
                <w:rFonts w:ascii="Cambria" w:hAnsi="Cambria" w:cstheme="minorHAnsi"/>
              </w:rPr>
              <w:t>Skutočné r</w:t>
            </w:r>
            <w:r w:rsidRPr="00BA6F3B">
              <w:rPr>
                <w:rFonts w:ascii="Cambria" w:hAnsi="Cambria" w:cstheme="minorHAnsi"/>
              </w:rPr>
              <w:t xml:space="preserve">očné </w:t>
            </w:r>
            <w:r>
              <w:rPr>
                <w:rFonts w:ascii="Cambria" w:hAnsi="Cambria" w:cstheme="minorHAnsi"/>
              </w:rPr>
              <w:t>množstvo využitého množstva tepla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 xml:space="preserve">z nového inštalovaného zariadenia pre zvýšené využívanie odpadového tepla </w:t>
            </w:r>
            <w:r w:rsidRPr="008C3303">
              <w:rPr>
                <w:rFonts w:ascii="Cambria" w:hAnsi="Cambria" w:cstheme="minorHAnsi"/>
                <w:i/>
                <w:iCs/>
              </w:rPr>
              <w:t>k</w:t>
            </w:r>
            <w:r>
              <w:rPr>
                <w:rFonts w:ascii="Cambria" w:hAnsi="Cambria" w:cstheme="minorHAnsi"/>
              </w:rPr>
              <w:t xml:space="preserve"> z procesu výroby chladu</w:t>
            </w:r>
            <w:r w:rsidRPr="00BA6F3B">
              <w:rPr>
                <w:rFonts w:ascii="Cambria" w:hAnsi="Cambria" w:cstheme="minorHAnsi"/>
              </w:rPr>
              <w:t xml:space="preserve"> 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  <w:r w:rsidRPr="00BA6F3B">
              <w:rPr>
                <w:rFonts w:ascii="Cambria" w:hAnsi="Cambria" w:cstheme="minorHAnsi"/>
              </w:rPr>
              <w:t xml:space="preserve"> hodnota bude zistená na základe nameraného množstva </w:t>
            </w:r>
            <w:r>
              <w:rPr>
                <w:rFonts w:ascii="Cambria" w:hAnsi="Cambria" w:cstheme="minorHAnsi"/>
              </w:rPr>
              <w:lastRenderedPageBreak/>
              <w:t>využitého tepla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</w:t>
            </w:r>
            <w:r w:rsidR="00605D34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4707E703" w14:textId="77777777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lastRenderedPageBreak/>
              <w:t>Poskytovateľ, meranie</w:t>
            </w:r>
          </w:p>
        </w:tc>
      </w:tr>
      <w:tr w:rsidR="008A1DF2" w:rsidRPr="00BA6F3B" w:rsidDel="00563351" w14:paraId="338F10A7" w14:textId="7D143EFA" w:rsidTr="00AD45F0">
        <w:trPr>
          <w:del w:id="11" w:author="Marcel Lauko" w:date="2020-10-20T16:15:00Z"/>
        </w:trPr>
        <w:tc>
          <w:tcPr>
            <w:tcW w:w="1414" w:type="dxa"/>
          </w:tcPr>
          <w:p w14:paraId="717E2ACC" w14:textId="3878D954" w:rsidR="008A1DF2" w:rsidRPr="00BA6F3B" w:rsidDel="00563351" w:rsidRDefault="00314F80" w:rsidP="008A1DF2">
            <w:pPr>
              <w:spacing w:after="120"/>
              <w:jc w:val="both"/>
              <w:rPr>
                <w:del w:id="12" w:author="Marcel Lauko" w:date="2020-10-20T16:15:00Z"/>
                <w:rFonts w:ascii="Cambria" w:hAnsi="Cambria" w:cstheme="minorHAnsi"/>
              </w:rPr>
            </w:pPr>
            <m:oMath>
              <m:sSubSup>
                <m:sSubSupPr>
                  <m:ctrlPr>
                    <w:del w:id="13" w:author="Marcel Lauko" w:date="2020-10-20T16:15:00Z">
                      <w:rPr>
                        <w:rFonts w:ascii="Cambria Math" w:hAnsi="Cambria Math" w:cstheme="minorHAnsi"/>
                        <w:i/>
                      </w:rPr>
                    </w:del>
                  </m:ctrlPr>
                </m:sSubSupPr>
                <m:e>
                  <m:r>
                    <w:del w:id="14" w:author="Marcel Lauko" w:date="2020-10-20T16:15:00Z">
                      <w:rPr>
                        <w:rFonts w:ascii="Cambria Math" w:hAnsi="Cambria Math" w:cstheme="minorHAnsi"/>
                      </w:rPr>
                      <m:t>τ</m:t>
                    </w:del>
                  </m:r>
                </m:e>
                <m:sub>
                  <m:r>
                    <w:del w:id="15" w:author="Marcel Lauko" w:date="2020-10-20T16:15:00Z">
                      <w:rPr>
                        <w:rFonts w:ascii="Cambria Math" w:hAnsi="Cambria Math" w:cstheme="minorHAnsi"/>
                      </w:rPr>
                      <m:t>OT,j</m:t>
                    </w:del>
                  </m:r>
                </m:sub>
                <m:sup>
                  <m:r>
                    <w:del w:id="16" w:author="Marcel Lauko" w:date="2020-10-20T16:15:00Z">
                      <w:rPr>
                        <w:rFonts w:ascii="Cambria Math" w:hAnsi="Cambria Math" w:cstheme="minorHAnsi"/>
                      </w:rPr>
                      <m:t>BL</m:t>
                    </w:del>
                  </m:r>
                </m:sup>
              </m:sSubSup>
            </m:oMath>
            <w:del w:id="17" w:author="Marcel Lauko" w:date="2020-10-20T16:15:00Z">
              <w:r w:rsidR="008A1DF2" w:rsidRPr="00BA6F3B" w:rsidDel="00563351">
                <w:rPr>
                  <w:rFonts w:ascii="Cambria" w:hAnsi="Cambria" w:cstheme="minorHAnsi"/>
                  <w:i/>
                  <w:iCs/>
                </w:rPr>
                <w:delText xml:space="preserve"> </w:delText>
              </w:r>
            </w:del>
          </w:p>
        </w:tc>
        <w:tc>
          <w:tcPr>
            <w:tcW w:w="4366" w:type="dxa"/>
          </w:tcPr>
          <w:p w14:paraId="103CC1A8" w14:textId="16897BD1" w:rsidR="008A1DF2" w:rsidRPr="00BA6F3B" w:rsidDel="00563351" w:rsidRDefault="008A1DF2" w:rsidP="008A1DF2">
            <w:pPr>
              <w:spacing w:after="120"/>
              <w:rPr>
                <w:del w:id="18" w:author="Marcel Lauko" w:date="2020-10-20T16:15:00Z"/>
                <w:rFonts w:ascii="Cambria" w:hAnsi="Cambria" w:cstheme="minorHAnsi"/>
              </w:rPr>
            </w:pPr>
            <w:del w:id="19" w:author="Marcel Lauko" w:date="2020-10-20T16:15:00Z">
              <w:r w:rsidRPr="00BA6F3B" w:rsidDel="00563351">
                <w:rPr>
                  <w:rFonts w:ascii="Cambria" w:hAnsi="Cambria" w:cstheme="minorHAnsi"/>
                </w:rPr>
                <w:delText xml:space="preserve">Prevádzková doba osvetľovacieho telesa </w:delText>
              </w:r>
              <w:r w:rsidRPr="00BA6F3B" w:rsidDel="00563351">
                <w:rPr>
                  <w:rFonts w:ascii="Cambria" w:hAnsi="Cambria" w:cstheme="minorHAnsi"/>
                  <w:i/>
                  <w:iCs/>
                </w:rPr>
                <w:delText>j</w:delText>
              </w:r>
              <w:r w:rsidRPr="00BA6F3B" w:rsidDel="00563351">
                <w:rPr>
                  <w:rFonts w:ascii="Cambria" w:hAnsi="Cambria" w:cstheme="minorHAnsi"/>
                </w:rPr>
                <w:delText xml:space="preserve"> v príslušnej ročnej úsporovej perióde v</w:delText>
              </w:r>
              <w:r w:rsidR="00605D34" w:rsidDel="00563351">
                <w:rPr>
                  <w:rFonts w:ascii="Cambria" w:hAnsi="Cambria" w:cstheme="minorHAnsi"/>
                </w:rPr>
                <w:delText> </w:delText>
              </w:r>
              <w:r w:rsidRPr="00BA6F3B" w:rsidDel="00563351">
                <w:rPr>
                  <w:rFonts w:ascii="Cambria" w:hAnsi="Cambria" w:cstheme="minorHAnsi"/>
                </w:rPr>
                <w:delText>h</w:delText>
              </w:r>
              <w:r w:rsidR="00605D34" w:rsidDel="00563351">
                <w:rPr>
                  <w:rFonts w:ascii="Cambria" w:hAnsi="Cambria" w:cstheme="minorHAnsi"/>
                </w:rPr>
                <w:delText>.</w:delText>
              </w:r>
            </w:del>
          </w:p>
        </w:tc>
        <w:tc>
          <w:tcPr>
            <w:tcW w:w="3616" w:type="dxa"/>
          </w:tcPr>
          <w:p w14:paraId="05DE1317" w14:textId="7DE2B3AF" w:rsidR="008A1DF2" w:rsidRPr="00BA6F3B" w:rsidDel="00563351" w:rsidRDefault="008A1DF2" w:rsidP="008A1DF2">
            <w:pPr>
              <w:spacing w:after="120"/>
              <w:rPr>
                <w:del w:id="20" w:author="Marcel Lauko" w:date="2020-10-20T16:15:00Z"/>
                <w:rFonts w:ascii="Cambria" w:hAnsi="Cambria" w:cstheme="minorHAnsi"/>
              </w:rPr>
            </w:pPr>
            <w:del w:id="21" w:author="Marcel Lauko" w:date="2020-10-20T16:15:00Z">
              <w:r w:rsidRPr="00BA6F3B" w:rsidDel="00563351">
                <w:rPr>
                  <w:rFonts w:ascii="Cambria" w:hAnsi="Cambria" w:cstheme="minorHAnsi"/>
                </w:rPr>
                <w:delText>Prijímateľ</w:delText>
              </w:r>
            </w:del>
          </w:p>
        </w:tc>
      </w:tr>
      <w:tr w:rsidR="008A1DF2" w:rsidRPr="00BA6F3B" w14:paraId="23F64C82" w14:textId="77777777" w:rsidTr="000C1ACF">
        <w:tc>
          <w:tcPr>
            <w:tcW w:w="1414" w:type="dxa"/>
          </w:tcPr>
          <w:p w14:paraId="4F179382" w14:textId="77777777" w:rsidR="008A1DF2" w:rsidRPr="00BA6F3B" w:rsidRDefault="00314F80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A1DF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5682C368" w14:textId="0EA00588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 xml:space="preserve">Inštalovaný príkon osvetľovacieho telesa </w:t>
            </w:r>
            <w:r w:rsidRPr="00BA6F3B">
              <w:rPr>
                <w:rFonts w:ascii="Cambria" w:hAnsi="Cambria" w:cstheme="minorHAnsi"/>
                <w:i/>
                <w:iCs/>
              </w:rPr>
              <w:t>j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perióde, zistený na základe štítkových údajov inštalovaných zariadení v</w:t>
            </w:r>
            <w:r w:rsidR="003A146A"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</w:t>
            </w:r>
            <w:r w:rsidR="003A146A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18F5D2C" w14:textId="77777777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Poskytovateľ, evidencia</w:t>
            </w:r>
          </w:p>
        </w:tc>
      </w:tr>
    </w:tbl>
    <w:p w14:paraId="7A1130AD" w14:textId="424DB0DD" w:rsidR="00C63471" w:rsidRPr="00BA6F3B" w:rsidRDefault="00C63471" w:rsidP="00C63471">
      <w:pPr>
        <w:spacing w:after="120" w:line="240" w:lineRule="auto"/>
        <w:rPr>
          <w:rFonts w:ascii="Cambria" w:hAnsi="Cambria" w:cstheme="minorHAnsi"/>
        </w:rPr>
      </w:pPr>
    </w:p>
    <w:p w14:paraId="69BD7569" w14:textId="5910F198" w:rsidR="003A0C18" w:rsidRPr="00BA6F3B" w:rsidRDefault="003A0C18" w:rsidP="003A0C18">
      <w:pPr>
        <w:pStyle w:val="Heading1"/>
        <w:rPr>
          <w:rFonts w:ascii="Cambria" w:hAnsi="Cambria"/>
        </w:rPr>
      </w:pPr>
      <w:r w:rsidRPr="00BA6F3B">
        <w:rPr>
          <w:rFonts w:ascii="Cambria" w:hAnsi="Cambria"/>
        </w:rPr>
        <w:t>Hodnoty parametrov v základnej perióde</w:t>
      </w:r>
    </w:p>
    <w:p w14:paraId="244E2DD7" w14:textId="530ECB34" w:rsidR="003A0C18" w:rsidRDefault="00C63471" w:rsidP="003A0C18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Parametre a výpočtové hodnoty základnej periódy potrebné pre vyhodnotenia dosahovania garantovaných úspor sú uvedené v</w:t>
      </w:r>
      <w:r w:rsidR="0004319D">
        <w:rPr>
          <w:rFonts w:ascii="Cambria" w:hAnsi="Cambria" w:cstheme="minorHAnsi"/>
        </w:rPr>
        <w:t> nasledovnej tabuľke</w:t>
      </w:r>
      <w:r w:rsidR="003A0C18" w:rsidRPr="00BA6F3B">
        <w:rPr>
          <w:rFonts w:ascii="Cambria" w:hAnsi="Cambria" w:cstheme="minorHAnsi"/>
        </w:rPr>
        <w:t>:</w:t>
      </w:r>
    </w:p>
    <w:p w14:paraId="3C3B2797" w14:textId="77777777" w:rsidR="0004319D" w:rsidRPr="00BA6F3B" w:rsidRDefault="0004319D" w:rsidP="003A0C18">
      <w:pPr>
        <w:spacing w:after="120" w:line="240" w:lineRule="auto"/>
        <w:rPr>
          <w:rFonts w:ascii="Cambria" w:hAnsi="Cambria" w:cstheme="minorHAnsi"/>
        </w:rPr>
      </w:pPr>
    </w:p>
    <w:tbl>
      <w:tblPr>
        <w:tblStyle w:val="TableGrid"/>
        <w:tblW w:w="6091" w:type="dxa"/>
        <w:tblLayout w:type="fixed"/>
        <w:tblLook w:val="04A0" w:firstRow="1" w:lastRow="0" w:firstColumn="1" w:lastColumn="0" w:noHBand="0" w:noVBand="1"/>
      </w:tblPr>
      <w:tblGrid>
        <w:gridCol w:w="1098"/>
        <w:gridCol w:w="2446"/>
        <w:gridCol w:w="2547"/>
      </w:tblGrid>
      <w:tr w:rsidR="0004319D" w:rsidRPr="00BA6F3B" w14:paraId="4620E572" w14:textId="77777777" w:rsidTr="0004319D">
        <w:tc>
          <w:tcPr>
            <w:tcW w:w="3544" w:type="dxa"/>
            <w:gridSpan w:val="2"/>
            <w:vAlign w:val="center"/>
          </w:tcPr>
          <w:p w14:paraId="717A03E8" w14:textId="77777777" w:rsidR="0004319D" w:rsidRPr="00BA6F3B" w:rsidRDefault="0004319D" w:rsidP="00C63471">
            <w:pPr>
              <w:jc w:val="center"/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</w:pPr>
            <w:r w:rsidRPr="00BA6F3B"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2547" w:type="dxa"/>
            <w:vAlign w:val="center"/>
          </w:tcPr>
          <w:p w14:paraId="70F4D8EF" w14:textId="43E92E3D" w:rsidR="0004319D" w:rsidRPr="00BA6F3B" w:rsidRDefault="0004319D" w:rsidP="00C63471">
            <w:pPr>
              <w:jc w:val="center"/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4319D" w:rsidRPr="00BA6F3B" w14:paraId="1BF1EE44" w14:textId="77777777" w:rsidTr="0004319D">
        <w:trPr>
          <w:cantSplit/>
          <w:trHeight w:val="1134"/>
        </w:trPr>
        <w:tc>
          <w:tcPr>
            <w:tcW w:w="3544" w:type="dxa"/>
            <w:gridSpan w:val="2"/>
            <w:vAlign w:val="center"/>
          </w:tcPr>
          <w:p w14:paraId="770F1C94" w14:textId="77777777" w:rsidR="0004319D" w:rsidRPr="00DD4B6A" w:rsidRDefault="0004319D" w:rsidP="00DD4B6A">
            <w:pPr>
              <w:jc w:val="center"/>
              <w:rPr>
                <w:rFonts w:ascii="Cambria" w:hAnsi="Cambria" w:cstheme="majorHAnsi"/>
                <w:b/>
                <w:bCs/>
                <w:sz w:val="18"/>
                <w:szCs w:val="18"/>
              </w:rPr>
            </w:pPr>
            <w:r w:rsidRPr="00DD4B6A">
              <w:rPr>
                <w:rFonts w:ascii="Cambria" w:hAnsi="Cambria" w:cstheme="majorHAnsi"/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2547" w:type="dxa"/>
            <w:vAlign w:val="center"/>
          </w:tcPr>
          <w:p w14:paraId="19C855A0" w14:textId="47CECE79" w:rsidR="0004319D" w:rsidRPr="000971AD" w:rsidRDefault="0004319D" w:rsidP="0004319D">
            <w:pPr>
              <w:jc w:val="center"/>
              <w:rPr>
                <w:rFonts w:ascii="Cambria" w:hAnsi="Cambria" w:cstheme="majorHAnsi"/>
                <w:b/>
                <w:bCs/>
                <w:sz w:val="16"/>
                <w:szCs w:val="16"/>
              </w:rPr>
            </w:pPr>
            <w:r w:rsidRPr="00150FE1">
              <w:rPr>
                <w:rFonts w:ascii="Cambria" w:hAnsi="Cambria" w:cstheme="majorHAnsi"/>
                <w:b/>
                <w:bCs/>
                <w:sz w:val="16"/>
                <w:szCs w:val="16"/>
              </w:rPr>
              <w:t>B</w:t>
            </w:r>
            <w:r w:rsidRPr="0004319D">
              <w:rPr>
                <w:rFonts w:ascii="Cambria" w:hAnsi="Cambria" w:cstheme="majorHAnsi"/>
                <w:b/>
                <w:bCs/>
                <w:sz w:val="18"/>
                <w:szCs w:val="18"/>
              </w:rPr>
              <w:t xml:space="preserve">-41 / Zimný štadión Ondreja </w:t>
            </w:r>
            <w:proofErr w:type="spellStart"/>
            <w:r w:rsidRPr="0004319D">
              <w:rPr>
                <w:rFonts w:ascii="Cambria" w:hAnsi="Cambria" w:cstheme="majorHAnsi"/>
                <w:b/>
                <w:bCs/>
                <w:sz w:val="18"/>
                <w:szCs w:val="18"/>
              </w:rPr>
              <w:t>Nepelu</w:t>
            </w:r>
            <w:proofErr w:type="spellEnd"/>
          </w:p>
        </w:tc>
      </w:tr>
      <w:tr w:rsidR="0004319D" w:rsidRPr="00BA6F3B" w14:paraId="34FD22B6" w14:textId="77777777" w:rsidTr="0004319D">
        <w:tc>
          <w:tcPr>
            <w:tcW w:w="1098" w:type="dxa"/>
          </w:tcPr>
          <w:p w14:paraId="2B4E754E" w14:textId="6E024E85" w:rsidR="0004319D" w:rsidRPr="00BA6F3B" w:rsidRDefault="00314F80" w:rsidP="00C968F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4319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7BF6F990" w14:textId="160C1D5E" w:rsidR="0004319D" w:rsidRPr="00BA6F3B" w:rsidRDefault="0004319D" w:rsidP="00C968F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Priemerná ročná cena elektriny pre </w:t>
            </w:r>
            <w:r w:rsidR="00F30AD7">
              <w:rPr>
                <w:rFonts w:ascii="Cambria" w:hAnsi="Cambria" w:cstheme="minorHAnsi"/>
                <w:sz w:val="16"/>
                <w:szCs w:val="16"/>
              </w:rPr>
              <w:t>objekt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4CD10D69" w14:textId="37916786" w:rsidR="0004319D" w:rsidRPr="00ED022A" w:rsidRDefault="0004319D" w:rsidP="00C968F1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0,1</w:t>
            </w:r>
            <w:r w:rsidR="00F30AD7" w:rsidRPr="00F30AD7">
              <w:rPr>
                <w:rFonts w:ascii="Cambria" w:hAnsi="Cambria" w:cstheme="minorHAnsi"/>
                <w:sz w:val="16"/>
                <w:szCs w:val="16"/>
              </w:rPr>
              <w:t>1421</w:t>
            </w:r>
          </w:p>
        </w:tc>
      </w:tr>
      <w:tr w:rsidR="00F30AD7" w:rsidRPr="00BA6F3B" w14:paraId="28C12C5E" w14:textId="77777777" w:rsidTr="0004319D">
        <w:tc>
          <w:tcPr>
            <w:tcW w:w="1098" w:type="dxa"/>
          </w:tcPr>
          <w:p w14:paraId="1568C547" w14:textId="5EF55135" w:rsidR="00F30AD7" w:rsidRDefault="00314F80" w:rsidP="00F30AD7">
            <w:pPr>
              <w:spacing w:after="120"/>
              <w:jc w:val="both"/>
              <w:rPr>
                <w:rFonts w:eastAsia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6F64F72D" w14:textId="69CF5BFE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C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ena </w:t>
            </w:r>
            <w:r>
              <w:rPr>
                <w:rFonts w:ascii="Cambria" w:hAnsi="Cambria" w:cstheme="minorHAnsi"/>
                <w:sz w:val="16"/>
                <w:szCs w:val="16"/>
              </w:rPr>
              <w:t xml:space="preserve">usporenej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elektriny pre </w:t>
            </w:r>
            <w:r>
              <w:rPr>
                <w:rFonts w:ascii="Cambria" w:hAnsi="Cambria" w:cstheme="minorHAnsi"/>
                <w:sz w:val="16"/>
                <w:szCs w:val="16"/>
              </w:rPr>
              <w:t>objekt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0F6B7701" w14:textId="0A505A4A" w:rsidR="00F30AD7" w:rsidRPr="00ED022A" w:rsidRDefault="00F30AD7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</w:t>
            </w:r>
            <w:r>
              <w:rPr>
                <w:rFonts w:ascii="Cambria" w:hAnsi="Cambria" w:cstheme="minorHAnsi"/>
                <w:sz w:val="16"/>
                <w:szCs w:val="16"/>
              </w:rPr>
              <w:t>07919</w:t>
            </w:r>
          </w:p>
        </w:tc>
      </w:tr>
      <w:tr w:rsidR="00F30AD7" w:rsidRPr="00BA6F3B" w14:paraId="0AB1381C" w14:textId="77777777" w:rsidTr="0004319D">
        <w:tc>
          <w:tcPr>
            <w:tcW w:w="1098" w:type="dxa"/>
          </w:tcPr>
          <w:p w14:paraId="6E298112" w14:textId="6678378C" w:rsidR="00F30AD7" w:rsidRPr="00BA6F3B" w:rsidRDefault="00314F80" w:rsidP="00F30AD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ZP-SZ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49499164" w14:textId="5308FCA2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C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ena </w:t>
            </w:r>
            <w:r>
              <w:rPr>
                <w:rFonts w:ascii="Cambria" w:hAnsi="Cambria" w:cstheme="minorHAnsi"/>
                <w:sz w:val="16"/>
                <w:szCs w:val="16"/>
              </w:rPr>
              <w:t xml:space="preserve">spotrebnej zložky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zemného plynu </w:t>
            </w:r>
            <w:r>
              <w:rPr>
                <w:rFonts w:ascii="Cambria" w:hAnsi="Cambria" w:cstheme="minorHAnsi"/>
                <w:sz w:val="16"/>
                <w:szCs w:val="16"/>
              </w:rPr>
              <w:t>objektu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265B7AED" w14:textId="539C6AD0" w:rsidR="00F30AD7" w:rsidRPr="00F30AD7" w:rsidRDefault="00F30AD7" w:rsidP="00F30AD7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0,02406</w:t>
            </w:r>
          </w:p>
        </w:tc>
      </w:tr>
      <w:tr w:rsidR="00F30AD7" w:rsidRPr="00BA6F3B" w14:paraId="4BA574EC" w14:textId="77777777" w:rsidTr="0004319D">
        <w:tc>
          <w:tcPr>
            <w:tcW w:w="1098" w:type="dxa"/>
          </w:tcPr>
          <w:p w14:paraId="4BC23674" w14:textId="1E1077E7" w:rsidR="00F30AD7" w:rsidRPr="00BA6F3B" w:rsidRDefault="00314F80" w:rsidP="00F30AD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CZT-SZ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74AFE764" w14:textId="1AD0B922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Priemerná ročná cena tepla z CZT pre budovu 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i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1B4CCCB5" w14:textId="391DC95A" w:rsidR="00F30AD7" w:rsidRPr="00ED022A" w:rsidRDefault="00D24ECE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D24ECE">
              <w:rPr>
                <w:rFonts w:ascii="Cambria" w:hAnsi="Cambria" w:cstheme="minorHAnsi"/>
                <w:sz w:val="16"/>
                <w:szCs w:val="16"/>
              </w:rPr>
              <w:t>0,04910</w:t>
            </w:r>
          </w:p>
        </w:tc>
      </w:tr>
      <w:tr w:rsidR="00F30AD7" w:rsidRPr="00BA6F3B" w14:paraId="45EF3F04" w14:textId="77777777" w:rsidTr="0004319D">
        <w:tc>
          <w:tcPr>
            <w:tcW w:w="1098" w:type="dxa"/>
          </w:tcPr>
          <w:p w14:paraId="5AFBE68D" w14:textId="20FC9B0E" w:rsidR="00F30AD7" w:rsidRPr="00BA6F3B" w:rsidRDefault="00314F80" w:rsidP="00F30AD7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0CC8835F" w14:textId="6AE3B9D7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Výpočtová spotreba elektriny na osvetlenie </w:t>
            </w:r>
            <w:r w:rsidR="00D24ECE">
              <w:rPr>
                <w:rFonts w:ascii="Cambria" w:hAnsi="Cambria" w:cstheme="minorHAnsi"/>
                <w:sz w:val="16"/>
                <w:szCs w:val="16"/>
              </w:rPr>
              <w:t>tréningovej hal</w:t>
            </w:r>
            <w:r w:rsidR="00EA65E3">
              <w:rPr>
                <w:rFonts w:ascii="Cambria" w:hAnsi="Cambria" w:cstheme="minorHAnsi"/>
                <w:sz w:val="16"/>
                <w:szCs w:val="16"/>
              </w:rPr>
              <w:t>y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 v základnej perióde v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 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03648651" w14:textId="3D5D67B0" w:rsidR="00F30AD7" w:rsidRPr="00ED022A" w:rsidRDefault="004A3E55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358 608</w:t>
            </w:r>
          </w:p>
        </w:tc>
      </w:tr>
      <w:tr w:rsidR="00563351" w:rsidRPr="00BA6F3B" w14:paraId="3983033E" w14:textId="77777777" w:rsidTr="0004319D">
        <w:trPr>
          <w:ins w:id="22" w:author="Marcel Lauko" w:date="2020-10-20T16:15:00Z"/>
        </w:trPr>
        <w:tc>
          <w:tcPr>
            <w:tcW w:w="1098" w:type="dxa"/>
          </w:tcPr>
          <w:p w14:paraId="5DFA3EE5" w14:textId="7154BC61" w:rsidR="00563351" w:rsidRPr="00782098" w:rsidRDefault="00314F80" w:rsidP="00F30AD7">
            <w:pPr>
              <w:spacing w:after="120"/>
              <w:jc w:val="both"/>
              <w:rPr>
                <w:ins w:id="23" w:author="Marcel Lauko" w:date="2020-10-20T16:15:00Z"/>
                <w:rFonts w:eastAsia="Calibri"/>
              </w:rPr>
            </w:pPr>
            <m:oMathPara>
              <m:oMath>
                <m:sSubSup>
                  <m:sSubSupPr>
                    <m:ctrlPr>
                      <w:ins w:id="24" w:author="Marcel Lauko" w:date="2020-10-20T16:15:00Z">
                        <w:rPr>
                          <w:rFonts w:ascii="Cambria Math" w:hAnsi="Cambria Math" w:cstheme="minorHAnsi"/>
                          <w:i/>
                        </w:rPr>
                      </w:ins>
                    </m:ctrlPr>
                  </m:sSubSupPr>
                  <m:e>
                    <m:r>
                      <w:ins w:id="25" w:author="Marcel Lauko" w:date="2020-10-20T16:15:00Z">
                        <w:rPr>
                          <w:rFonts w:ascii="Cambria Math" w:hAnsi="Cambria Math" w:cstheme="minorHAnsi"/>
                        </w:rPr>
                        <m:t>τ</m:t>
                      </w:ins>
                    </m:r>
                  </m:e>
                  <m:sub>
                    <m:r>
                      <w:ins w:id="26" w:author="Marcel Lauko" w:date="2020-10-20T16:15:00Z">
                        <w:rPr>
                          <w:rFonts w:ascii="Cambria Math" w:hAnsi="Cambria Math" w:cstheme="minorHAnsi"/>
                        </w:rPr>
                        <m:t>OT,l</m:t>
                      </w:ins>
                    </m:r>
                  </m:sub>
                  <m:sup>
                    <w:bookmarkStart w:id="27" w:name="_GoBack"/>
                    <m:r>
                      <w:ins w:id="28" w:author="Marcel Lauko" w:date="2020-10-20T16:15:00Z">
                        <w:rPr>
                          <w:rFonts w:ascii="Cambria Math" w:hAnsi="Cambria Math" w:cstheme="minorHAnsi"/>
                        </w:rPr>
                        <m:t>SK</m:t>
                      </w:ins>
                    </m:r>
                    <w:bookmarkEnd w:id="27"/>
                  </m:sup>
                </m:sSubSup>
              </m:oMath>
            </m:oMathPara>
          </w:p>
        </w:tc>
        <w:tc>
          <w:tcPr>
            <w:tcW w:w="2446" w:type="dxa"/>
          </w:tcPr>
          <w:p w14:paraId="644BBDFE" w14:textId="24516706" w:rsidR="00563351" w:rsidRPr="00782098" w:rsidRDefault="00563351" w:rsidP="00F30AD7">
            <w:pPr>
              <w:spacing w:after="120"/>
              <w:rPr>
                <w:ins w:id="29" w:author="Marcel Lauko" w:date="2020-10-20T16:15:00Z"/>
                <w:rFonts w:ascii="Cambria" w:hAnsi="Cambria" w:cstheme="minorHAnsi"/>
                <w:sz w:val="16"/>
                <w:szCs w:val="16"/>
              </w:rPr>
            </w:pPr>
            <w:ins w:id="30" w:author="Marcel Lauko" w:date="2020-10-20T16:16:00Z">
              <w:r w:rsidRPr="00782098">
                <w:rPr>
                  <w:rFonts w:ascii="Cambria" w:hAnsi="Cambria" w:cstheme="minorHAnsi"/>
                  <w:sz w:val="16"/>
                  <w:szCs w:val="16"/>
                </w:rPr>
                <w:t xml:space="preserve">prevádzková doba osvetľovacieho telesa </w:t>
              </w:r>
              <w:r w:rsidRPr="00782098">
                <w:rPr>
                  <w:rFonts w:ascii="Cambria" w:hAnsi="Cambria" w:cstheme="minorHAnsi"/>
                  <w:i/>
                  <w:iCs/>
                  <w:sz w:val="16"/>
                  <w:szCs w:val="16"/>
                </w:rPr>
                <w:t>l</w:t>
              </w:r>
            </w:ins>
            <w:ins w:id="31" w:author="Marcel Lauko" w:date="2020-10-21T11:09:00Z">
              <w:r w:rsidR="00DD5DCF" w:rsidRPr="00782098">
                <w:rPr>
                  <w:rFonts w:ascii="Cambria" w:hAnsi="Cambria" w:cstheme="minorHAnsi"/>
                  <w:i/>
                  <w:iCs/>
                  <w:sz w:val="16"/>
                  <w:szCs w:val="16"/>
                </w:rPr>
                <w:t xml:space="preserve"> </w:t>
              </w:r>
              <w:r w:rsidR="00DD5DCF" w:rsidRPr="00782098">
                <w:rPr>
                  <w:rFonts w:ascii="Cambria" w:hAnsi="Cambria" w:cstheme="minorHAnsi"/>
                  <w:sz w:val="16"/>
                  <w:szCs w:val="16"/>
                </w:rPr>
                <w:t xml:space="preserve">v tréningových halách </w:t>
              </w:r>
            </w:ins>
            <w:ins w:id="32" w:author="Marcel Lauko" w:date="2020-10-20T16:16:00Z">
              <w:r w:rsidRPr="00782098">
                <w:rPr>
                  <w:rFonts w:ascii="Cambria" w:hAnsi="Cambria" w:cstheme="minorHAnsi"/>
                  <w:sz w:val="16"/>
                  <w:szCs w:val="16"/>
                </w:rPr>
                <w:t xml:space="preserve"> v základnej perióde v h</w:t>
              </w:r>
            </w:ins>
          </w:p>
        </w:tc>
        <w:tc>
          <w:tcPr>
            <w:tcW w:w="2547" w:type="dxa"/>
            <w:vAlign w:val="center"/>
          </w:tcPr>
          <w:p w14:paraId="48C49B34" w14:textId="61D21C74" w:rsidR="00563351" w:rsidRPr="00782098" w:rsidRDefault="00512A1D" w:rsidP="00F30AD7">
            <w:pPr>
              <w:jc w:val="center"/>
              <w:rPr>
                <w:ins w:id="33" w:author="Marcel Lauko" w:date="2020-10-20T16:15:00Z"/>
                <w:rFonts w:ascii="Cambria" w:hAnsi="Cambria" w:cstheme="minorHAnsi"/>
                <w:sz w:val="16"/>
                <w:szCs w:val="16"/>
              </w:rPr>
            </w:pPr>
            <w:ins w:id="34" w:author="Pavol Tuzinsky" w:date="2020-10-20T20:42:00Z">
              <w:r w:rsidRPr="00782098">
                <w:rPr>
                  <w:rFonts w:ascii="Cambria" w:hAnsi="Cambria" w:cstheme="minorHAnsi"/>
                  <w:sz w:val="16"/>
                  <w:szCs w:val="16"/>
                </w:rPr>
                <w:t>2</w:t>
              </w:r>
            </w:ins>
            <w:r w:rsidR="00836C82" w:rsidRPr="00782098">
              <w:rPr>
                <w:rFonts w:ascii="Cambria" w:hAnsi="Cambria" w:cstheme="minorHAnsi"/>
                <w:sz w:val="16"/>
                <w:szCs w:val="16"/>
              </w:rPr>
              <w:t>892</w:t>
            </w:r>
          </w:p>
        </w:tc>
      </w:tr>
    </w:tbl>
    <w:p w14:paraId="30A326E8" w14:textId="3B95666E" w:rsidR="00C63471" w:rsidRDefault="00C63471" w:rsidP="00D24ECE">
      <w:pPr>
        <w:rPr>
          <w:ins w:id="35" w:author="Pavol Tuzinsky" w:date="2020-10-20T20:38:00Z"/>
          <w:rFonts w:ascii="Cambria" w:hAnsi="Cambria" w:cstheme="minorHAnsi"/>
        </w:rPr>
      </w:pPr>
    </w:p>
    <w:p w14:paraId="6D876944" w14:textId="77777777" w:rsidR="00142A1A" w:rsidRPr="00BA6F3B" w:rsidRDefault="00142A1A" w:rsidP="00D24ECE">
      <w:pPr>
        <w:rPr>
          <w:rFonts w:ascii="Cambria" w:hAnsi="Cambria" w:cstheme="minorHAnsi"/>
        </w:rPr>
      </w:pPr>
    </w:p>
    <w:sectPr w:rsidR="00142A1A" w:rsidRPr="00BA6F3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B45DC" w14:textId="77777777" w:rsidR="00314F80" w:rsidRDefault="00314F80" w:rsidP="005F63C4">
      <w:pPr>
        <w:spacing w:after="0" w:line="240" w:lineRule="auto"/>
      </w:pPr>
      <w:r>
        <w:separator/>
      </w:r>
    </w:p>
  </w:endnote>
  <w:endnote w:type="continuationSeparator" w:id="0">
    <w:p w14:paraId="5115395F" w14:textId="77777777" w:rsidR="00314F80" w:rsidRDefault="00314F80" w:rsidP="005F63C4">
      <w:pPr>
        <w:spacing w:after="0" w:line="240" w:lineRule="auto"/>
      </w:pPr>
      <w:r>
        <w:continuationSeparator/>
      </w:r>
    </w:p>
  </w:endnote>
  <w:endnote w:type="continuationNotice" w:id="1">
    <w:p w14:paraId="5846E716" w14:textId="77777777" w:rsidR="00314F80" w:rsidRDefault="00314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1C4A2" w14:textId="77777777" w:rsidR="00314F80" w:rsidRDefault="00314F80" w:rsidP="005F63C4">
      <w:pPr>
        <w:spacing w:after="0" w:line="240" w:lineRule="auto"/>
      </w:pPr>
      <w:r>
        <w:separator/>
      </w:r>
    </w:p>
  </w:footnote>
  <w:footnote w:type="continuationSeparator" w:id="0">
    <w:p w14:paraId="5FA83E51" w14:textId="77777777" w:rsidR="00314F80" w:rsidRDefault="00314F80" w:rsidP="005F63C4">
      <w:pPr>
        <w:spacing w:after="0" w:line="240" w:lineRule="auto"/>
      </w:pPr>
      <w:r>
        <w:continuationSeparator/>
      </w:r>
    </w:p>
  </w:footnote>
  <w:footnote w:type="continuationNotice" w:id="1">
    <w:p w14:paraId="3C24730A" w14:textId="77777777" w:rsidR="00314F80" w:rsidRDefault="00314F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12442"/>
    <w:multiLevelType w:val="multilevel"/>
    <w:tmpl w:val="4A32D3D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4"/>
  </w:num>
  <w:num w:numId="4">
    <w:abstractNumId w:val="1"/>
  </w:num>
  <w:num w:numId="5">
    <w:abstractNumId w:val="10"/>
  </w:num>
  <w:num w:numId="6">
    <w:abstractNumId w:val="4"/>
  </w:num>
  <w:num w:numId="7">
    <w:abstractNumId w:val="4"/>
  </w:num>
  <w:num w:numId="8">
    <w:abstractNumId w:val="6"/>
  </w:num>
  <w:num w:numId="9">
    <w:abstractNumId w:val="13"/>
  </w:num>
  <w:num w:numId="10">
    <w:abstractNumId w:val="15"/>
  </w:num>
  <w:num w:numId="11">
    <w:abstractNumId w:val="17"/>
  </w:num>
  <w:num w:numId="12">
    <w:abstractNumId w:val="14"/>
  </w:num>
  <w:num w:numId="13">
    <w:abstractNumId w:val="0"/>
  </w:num>
  <w:num w:numId="14">
    <w:abstractNumId w:val="5"/>
  </w:num>
  <w:num w:numId="15">
    <w:abstractNumId w:val="2"/>
  </w:num>
  <w:num w:numId="16">
    <w:abstractNumId w:val="3"/>
  </w:num>
  <w:num w:numId="17">
    <w:abstractNumId w:val="7"/>
  </w:num>
  <w:num w:numId="18">
    <w:abstractNumId w:val="9"/>
  </w:num>
  <w:num w:numId="19">
    <w:abstractNumId w:val="12"/>
  </w:num>
  <w:num w:numId="20">
    <w:abstractNumId w:val="11"/>
  </w:num>
  <w:num w:numId="2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el Lauko">
    <w15:presenceInfo w15:providerId="AD" w15:userId="S::lauko@ecb.sk::d8e66ba0-f9cc-4725-9a41-6ec1029b96cf"/>
  </w15:person>
  <w15:person w15:author="Pavol Tuzinsky">
    <w15:presenceInfo w15:providerId="AD" w15:userId="S::tuzinsky@ecb.sk::b7c10eae-b571-4119-8d2c-1f9b1f2597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C4"/>
    <w:rsid w:val="000003FB"/>
    <w:rsid w:val="00001190"/>
    <w:rsid w:val="000027DA"/>
    <w:rsid w:val="000048FF"/>
    <w:rsid w:val="00004A68"/>
    <w:rsid w:val="00004C97"/>
    <w:rsid w:val="00007E9E"/>
    <w:rsid w:val="000116D9"/>
    <w:rsid w:val="00012DEC"/>
    <w:rsid w:val="0001303E"/>
    <w:rsid w:val="00014488"/>
    <w:rsid w:val="00021899"/>
    <w:rsid w:val="000272A9"/>
    <w:rsid w:val="00030FC0"/>
    <w:rsid w:val="00033CD0"/>
    <w:rsid w:val="00036C21"/>
    <w:rsid w:val="00041737"/>
    <w:rsid w:val="00041EFB"/>
    <w:rsid w:val="0004267F"/>
    <w:rsid w:val="00042842"/>
    <w:rsid w:val="0004319D"/>
    <w:rsid w:val="0004721B"/>
    <w:rsid w:val="0004757D"/>
    <w:rsid w:val="00051E40"/>
    <w:rsid w:val="00052EFC"/>
    <w:rsid w:val="0005367F"/>
    <w:rsid w:val="00053E5E"/>
    <w:rsid w:val="000545DE"/>
    <w:rsid w:val="00054DB2"/>
    <w:rsid w:val="00055B10"/>
    <w:rsid w:val="000561E0"/>
    <w:rsid w:val="000612ED"/>
    <w:rsid w:val="00061903"/>
    <w:rsid w:val="00064A45"/>
    <w:rsid w:val="00067777"/>
    <w:rsid w:val="00071F17"/>
    <w:rsid w:val="0007327B"/>
    <w:rsid w:val="000803FB"/>
    <w:rsid w:val="00083AAE"/>
    <w:rsid w:val="0008534F"/>
    <w:rsid w:val="0008557D"/>
    <w:rsid w:val="00085810"/>
    <w:rsid w:val="00094DDC"/>
    <w:rsid w:val="000971AD"/>
    <w:rsid w:val="00097A24"/>
    <w:rsid w:val="000A0608"/>
    <w:rsid w:val="000A356B"/>
    <w:rsid w:val="000A45AF"/>
    <w:rsid w:val="000A61E9"/>
    <w:rsid w:val="000A6BD0"/>
    <w:rsid w:val="000B2102"/>
    <w:rsid w:val="000B57FD"/>
    <w:rsid w:val="000B7CA7"/>
    <w:rsid w:val="000C1ACF"/>
    <w:rsid w:val="000C3A56"/>
    <w:rsid w:val="000C4989"/>
    <w:rsid w:val="000C558B"/>
    <w:rsid w:val="000C6950"/>
    <w:rsid w:val="000D1D46"/>
    <w:rsid w:val="000D2DBF"/>
    <w:rsid w:val="000D4514"/>
    <w:rsid w:val="000D5006"/>
    <w:rsid w:val="000E13A8"/>
    <w:rsid w:val="000E319E"/>
    <w:rsid w:val="000F195B"/>
    <w:rsid w:val="000F1B4A"/>
    <w:rsid w:val="000F46B4"/>
    <w:rsid w:val="000F675B"/>
    <w:rsid w:val="000F6A48"/>
    <w:rsid w:val="000F7497"/>
    <w:rsid w:val="000F7F1E"/>
    <w:rsid w:val="00101787"/>
    <w:rsid w:val="00101C1B"/>
    <w:rsid w:val="00102D48"/>
    <w:rsid w:val="001042F4"/>
    <w:rsid w:val="0011293A"/>
    <w:rsid w:val="00114D61"/>
    <w:rsid w:val="0011571F"/>
    <w:rsid w:val="001157CE"/>
    <w:rsid w:val="001159D8"/>
    <w:rsid w:val="00120A77"/>
    <w:rsid w:val="00121705"/>
    <w:rsid w:val="00122766"/>
    <w:rsid w:val="00122E62"/>
    <w:rsid w:val="00124030"/>
    <w:rsid w:val="00125192"/>
    <w:rsid w:val="00126BF6"/>
    <w:rsid w:val="001317C1"/>
    <w:rsid w:val="00136206"/>
    <w:rsid w:val="00140035"/>
    <w:rsid w:val="001413F5"/>
    <w:rsid w:val="00142A1A"/>
    <w:rsid w:val="00146990"/>
    <w:rsid w:val="00150B82"/>
    <w:rsid w:val="00150FE1"/>
    <w:rsid w:val="0015664A"/>
    <w:rsid w:val="00157512"/>
    <w:rsid w:val="001606DE"/>
    <w:rsid w:val="00160883"/>
    <w:rsid w:val="001649EF"/>
    <w:rsid w:val="00165076"/>
    <w:rsid w:val="001652E0"/>
    <w:rsid w:val="00165454"/>
    <w:rsid w:val="00165B9B"/>
    <w:rsid w:val="0016740F"/>
    <w:rsid w:val="00170179"/>
    <w:rsid w:val="001708DE"/>
    <w:rsid w:val="00171A98"/>
    <w:rsid w:val="0017303E"/>
    <w:rsid w:val="00173B36"/>
    <w:rsid w:val="00175CE8"/>
    <w:rsid w:val="00176EE8"/>
    <w:rsid w:val="00177854"/>
    <w:rsid w:val="0018325D"/>
    <w:rsid w:val="001843DA"/>
    <w:rsid w:val="00193D22"/>
    <w:rsid w:val="0019474D"/>
    <w:rsid w:val="0019496D"/>
    <w:rsid w:val="00195B94"/>
    <w:rsid w:val="00196908"/>
    <w:rsid w:val="001A06ED"/>
    <w:rsid w:val="001A1281"/>
    <w:rsid w:val="001A3264"/>
    <w:rsid w:val="001A47B5"/>
    <w:rsid w:val="001B2624"/>
    <w:rsid w:val="001C24F2"/>
    <w:rsid w:val="001C2BAC"/>
    <w:rsid w:val="001D2BBA"/>
    <w:rsid w:val="001D5168"/>
    <w:rsid w:val="001E1A2A"/>
    <w:rsid w:val="001E4578"/>
    <w:rsid w:val="001F2798"/>
    <w:rsid w:val="001F5028"/>
    <w:rsid w:val="001F56EB"/>
    <w:rsid w:val="001F7717"/>
    <w:rsid w:val="00201885"/>
    <w:rsid w:val="00202786"/>
    <w:rsid w:val="00204FC9"/>
    <w:rsid w:val="00205683"/>
    <w:rsid w:val="0021587C"/>
    <w:rsid w:val="00220545"/>
    <w:rsid w:val="002221B5"/>
    <w:rsid w:val="0022329A"/>
    <w:rsid w:val="002234F2"/>
    <w:rsid w:val="002304B3"/>
    <w:rsid w:val="00233A94"/>
    <w:rsid w:val="002342D0"/>
    <w:rsid w:val="002354B0"/>
    <w:rsid w:val="0023725B"/>
    <w:rsid w:val="00240E4E"/>
    <w:rsid w:val="00242700"/>
    <w:rsid w:val="00254782"/>
    <w:rsid w:val="00262D96"/>
    <w:rsid w:val="00263A0F"/>
    <w:rsid w:val="002768B1"/>
    <w:rsid w:val="00280111"/>
    <w:rsid w:val="00281698"/>
    <w:rsid w:val="0028222B"/>
    <w:rsid w:val="00282ADC"/>
    <w:rsid w:val="0028324F"/>
    <w:rsid w:val="00283B56"/>
    <w:rsid w:val="00283D78"/>
    <w:rsid w:val="00285464"/>
    <w:rsid w:val="00290A0F"/>
    <w:rsid w:val="00291413"/>
    <w:rsid w:val="00292117"/>
    <w:rsid w:val="00292E8B"/>
    <w:rsid w:val="00296CD8"/>
    <w:rsid w:val="002A141D"/>
    <w:rsid w:val="002A1A60"/>
    <w:rsid w:val="002A38C8"/>
    <w:rsid w:val="002A50FE"/>
    <w:rsid w:val="002A7DB3"/>
    <w:rsid w:val="002B2B1D"/>
    <w:rsid w:val="002B3F15"/>
    <w:rsid w:val="002B4506"/>
    <w:rsid w:val="002B7CAC"/>
    <w:rsid w:val="002C070B"/>
    <w:rsid w:val="002C25D2"/>
    <w:rsid w:val="002C2BBB"/>
    <w:rsid w:val="002C2FDC"/>
    <w:rsid w:val="002C3677"/>
    <w:rsid w:val="002C5BDE"/>
    <w:rsid w:val="002C6D44"/>
    <w:rsid w:val="002D0104"/>
    <w:rsid w:val="002D17A5"/>
    <w:rsid w:val="002D1968"/>
    <w:rsid w:val="002D1A4E"/>
    <w:rsid w:val="002D2607"/>
    <w:rsid w:val="002D55A0"/>
    <w:rsid w:val="002E09F9"/>
    <w:rsid w:val="002E0C71"/>
    <w:rsid w:val="002E35B2"/>
    <w:rsid w:val="002E6301"/>
    <w:rsid w:val="002E7316"/>
    <w:rsid w:val="002E7D4D"/>
    <w:rsid w:val="002F5214"/>
    <w:rsid w:val="003012A0"/>
    <w:rsid w:val="00301B1C"/>
    <w:rsid w:val="00303DFB"/>
    <w:rsid w:val="00305CC4"/>
    <w:rsid w:val="00305EF7"/>
    <w:rsid w:val="003074F9"/>
    <w:rsid w:val="00314F80"/>
    <w:rsid w:val="00322515"/>
    <w:rsid w:val="00323611"/>
    <w:rsid w:val="003245D4"/>
    <w:rsid w:val="00326EC6"/>
    <w:rsid w:val="00330F57"/>
    <w:rsid w:val="003313D3"/>
    <w:rsid w:val="00340408"/>
    <w:rsid w:val="003432BA"/>
    <w:rsid w:val="003453E8"/>
    <w:rsid w:val="003508E0"/>
    <w:rsid w:val="003535E7"/>
    <w:rsid w:val="00355AEA"/>
    <w:rsid w:val="0035623B"/>
    <w:rsid w:val="00356789"/>
    <w:rsid w:val="00363830"/>
    <w:rsid w:val="00366BDD"/>
    <w:rsid w:val="00367B38"/>
    <w:rsid w:val="00370C69"/>
    <w:rsid w:val="003729C2"/>
    <w:rsid w:val="00372B11"/>
    <w:rsid w:val="00376311"/>
    <w:rsid w:val="0038053B"/>
    <w:rsid w:val="0038062A"/>
    <w:rsid w:val="00381CFA"/>
    <w:rsid w:val="0038243B"/>
    <w:rsid w:val="0038562A"/>
    <w:rsid w:val="003911CF"/>
    <w:rsid w:val="003A0C18"/>
    <w:rsid w:val="003A146A"/>
    <w:rsid w:val="003A1C7F"/>
    <w:rsid w:val="003A627E"/>
    <w:rsid w:val="003B033A"/>
    <w:rsid w:val="003B795A"/>
    <w:rsid w:val="003C1F33"/>
    <w:rsid w:val="003C3DC4"/>
    <w:rsid w:val="003C5B9B"/>
    <w:rsid w:val="003C6A82"/>
    <w:rsid w:val="003C7303"/>
    <w:rsid w:val="003D3959"/>
    <w:rsid w:val="003D3CB9"/>
    <w:rsid w:val="003E27DA"/>
    <w:rsid w:val="003E2BE5"/>
    <w:rsid w:val="003E3F20"/>
    <w:rsid w:val="003E64AD"/>
    <w:rsid w:val="003F242A"/>
    <w:rsid w:val="003F2CB6"/>
    <w:rsid w:val="003F3C53"/>
    <w:rsid w:val="003F40F7"/>
    <w:rsid w:val="00400A60"/>
    <w:rsid w:val="00400E6C"/>
    <w:rsid w:val="004066EC"/>
    <w:rsid w:val="00411272"/>
    <w:rsid w:val="00413C92"/>
    <w:rsid w:val="00415D71"/>
    <w:rsid w:val="004167AB"/>
    <w:rsid w:val="00422D57"/>
    <w:rsid w:val="00423221"/>
    <w:rsid w:val="00423C22"/>
    <w:rsid w:val="00425EAD"/>
    <w:rsid w:val="00431002"/>
    <w:rsid w:val="0043266F"/>
    <w:rsid w:val="00433DB1"/>
    <w:rsid w:val="00435777"/>
    <w:rsid w:val="00436988"/>
    <w:rsid w:val="00440440"/>
    <w:rsid w:val="00441273"/>
    <w:rsid w:val="00441F73"/>
    <w:rsid w:val="00452312"/>
    <w:rsid w:val="00452E06"/>
    <w:rsid w:val="00455A4D"/>
    <w:rsid w:val="00460271"/>
    <w:rsid w:val="00463CA0"/>
    <w:rsid w:val="0046400F"/>
    <w:rsid w:val="004646AB"/>
    <w:rsid w:val="00464B5B"/>
    <w:rsid w:val="00465E00"/>
    <w:rsid w:val="00467E80"/>
    <w:rsid w:val="004704DC"/>
    <w:rsid w:val="00470CB1"/>
    <w:rsid w:val="00475027"/>
    <w:rsid w:val="00475AA5"/>
    <w:rsid w:val="0047604F"/>
    <w:rsid w:val="00476F67"/>
    <w:rsid w:val="00477F56"/>
    <w:rsid w:val="0048077C"/>
    <w:rsid w:val="004841F0"/>
    <w:rsid w:val="004842E2"/>
    <w:rsid w:val="00486C6C"/>
    <w:rsid w:val="00490498"/>
    <w:rsid w:val="00492E74"/>
    <w:rsid w:val="00496AAD"/>
    <w:rsid w:val="004A3ACA"/>
    <w:rsid w:val="004A3E55"/>
    <w:rsid w:val="004A78E4"/>
    <w:rsid w:val="004A7F58"/>
    <w:rsid w:val="004B0798"/>
    <w:rsid w:val="004B2EC0"/>
    <w:rsid w:val="004B3805"/>
    <w:rsid w:val="004B3B17"/>
    <w:rsid w:val="004B59ED"/>
    <w:rsid w:val="004B7561"/>
    <w:rsid w:val="004B7E06"/>
    <w:rsid w:val="004C0C8F"/>
    <w:rsid w:val="004D0289"/>
    <w:rsid w:val="004D7FF2"/>
    <w:rsid w:val="004E18F0"/>
    <w:rsid w:val="004E4795"/>
    <w:rsid w:val="004E6359"/>
    <w:rsid w:val="004F00E4"/>
    <w:rsid w:val="00500974"/>
    <w:rsid w:val="00504135"/>
    <w:rsid w:val="005048B4"/>
    <w:rsid w:val="00506825"/>
    <w:rsid w:val="00506FA4"/>
    <w:rsid w:val="0051111D"/>
    <w:rsid w:val="00512A1D"/>
    <w:rsid w:val="0051304B"/>
    <w:rsid w:val="00513197"/>
    <w:rsid w:val="0052131E"/>
    <w:rsid w:val="00521870"/>
    <w:rsid w:val="00521BAE"/>
    <w:rsid w:val="00526D83"/>
    <w:rsid w:val="00533FCD"/>
    <w:rsid w:val="0053438F"/>
    <w:rsid w:val="0053649A"/>
    <w:rsid w:val="00536FFD"/>
    <w:rsid w:val="00537072"/>
    <w:rsid w:val="005445A0"/>
    <w:rsid w:val="005506D1"/>
    <w:rsid w:val="00550A57"/>
    <w:rsid w:val="00553640"/>
    <w:rsid w:val="00556E10"/>
    <w:rsid w:val="00563351"/>
    <w:rsid w:val="00564B64"/>
    <w:rsid w:val="00567755"/>
    <w:rsid w:val="00571EDC"/>
    <w:rsid w:val="0057325F"/>
    <w:rsid w:val="005758EA"/>
    <w:rsid w:val="0057637D"/>
    <w:rsid w:val="00580F71"/>
    <w:rsid w:val="0058369B"/>
    <w:rsid w:val="0058426D"/>
    <w:rsid w:val="005879DC"/>
    <w:rsid w:val="00587EED"/>
    <w:rsid w:val="005904BF"/>
    <w:rsid w:val="00590B26"/>
    <w:rsid w:val="00590E39"/>
    <w:rsid w:val="00591009"/>
    <w:rsid w:val="00592B48"/>
    <w:rsid w:val="00595E5B"/>
    <w:rsid w:val="00596BBB"/>
    <w:rsid w:val="005A1685"/>
    <w:rsid w:val="005A2304"/>
    <w:rsid w:val="005A459F"/>
    <w:rsid w:val="005A4625"/>
    <w:rsid w:val="005A5AD0"/>
    <w:rsid w:val="005A6C93"/>
    <w:rsid w:val="005A757C"/>
    <w:rsid w:val="005B0D28"/>
    <w:rsid w:val="005B2B92"/>
    <w:rsid w:val="005B70CF"/>
    <w:rsid w:val="005B7520"/>
    <w:rsid w:val="005C38CA"/>
    <w:rsid w:val="005C4135"/>
    <w:rsid w:val="005C4836"/>
    <w:rsid w:val="005C50BA"/>
    <w:rsid w:val="005C7774"/>
    <w:rsid w:val="005D4FD0"/>
    <w:rsid w:val="005D62F3"/>
    <w:rsid w:val="005D66B8"/>
    <w:rsid w:val="005D6F7B"/>
    <w:rsid w:val="005E06C5"/>
    <w:rsid w:val="005E35DD"/>
    <w:rsid w:val="005E35F0"/>
    <w:rsid w:val="005E7ECE"/>
    <w:rsid w:val="005F357A"/>
    <w:rsid w:val="005F63C4"/>
    <w:rsid w:val="006042C4"/>
    <w:rsid w:val="006051FD"/>
    <w:rsid w:val="00605D34"/>
    <w:rsid w:val="00605E83"/>
    <w:rsid w:val="006125D3"/>
    <w:rsid w:val="0061278B"/>
    <w:rsid w:val="00612A87"/>
    <w:rsid w:val="006179A0"/>
    <w:rsid w:val="00626DD2"/>
    <w:rsid w:val="0063035A"/>
    <w:rsid w:val="006317E8"/>
    <w:rsid w:val="00637DD0"/>
    <w:rsid w:val="006435E6"/>
    <w:rsid w:val="00650B84"/>
    <w:rsid w:val="00653AB3"/>
    <w:rsid w:val="006545EC"/>
    <w:rsid w:val="0065612E"/>
    <w:rsid w:val="00656504"/>
    <w:rsid w:val="00656F47"/>
    <w:rsid w:val="006604EA"/>
    <w:rsid w:val="00663A10"/>
    <w:rsid w:val="006640B8"/>
    <w:rsid w:val="00664FA9"/>
    <w:rsid w:val="00665A3C"/>
    <w:rsid w:val="00667557"/>
    <w:rsid w:val="00681ACF"/>
    <w:rsid w:val="0068242F"/>
    <w:rsid w:val="006848C7"/>
    <w:rsid w:val="006904A2"/>
    <w:rsid w:val="00690822"/>
    <w:rsid w:val="006920C2"/>
    <w:rsid w:val="00694002"/>
    <w:rsid w:val="00695FCA"/>
    <w:rsid w:val="00697C3C"/>
    <w:rsid w:val="006A0936"/>
    <w:rsid w:val="006A2AD8"/>
    <w:rsid w:val="006A393D"/>
    <w:rsid w:val="006A740F"/>
    <w:rsid w:val="006A7E21"/>
    <w:rsid w:val="006B0938"/>
    <w:rsid w:val="006B2E71"/>
    <w:rsid w:val="006B2E73"/>
    <w:rsid w:val="006B4190"/>
    <w:rsid w:val="006B7DFD"/>
    <w:rsid w:val="006C0C79"/>
    <w:rsid w:val="006C19FB"/>
    <w:rsid w:val="006C424A"/>
    <w:rsid w:val="006C6B60"/>
    <w:rsid w:val="006D45E3"/>
    <w:rsid w:val="006D52E9"/>
    <w:rsid w:val="006D68E0"/>
    <w:rsid w:val="006E09A4"/>
    <w:rsid w:val="006E37F3"/>
    <w:rsid w:val="006E3AAA"/>
    <w:rsid w:val="006E5623"/>
    <w:rsid w:val="006E67C8"/>
    <w:rsid w:val="006E7902"/>
    <w:rsid w:val="006E79EC"/>
    <w:rsid w:val="006F3AEA"/>
    <w:rsid w:val="00700041"/>
    <w:rsid w:val="00701F56"/>
    <w:rsid w:val="00704278"/>
    <w:rsid w:val="0070533C"/>
    <w:rsid w:val="00706F59"/>
    <w:rsid w:val="007104DA"/>
    <w:rsid w:val="00715693"/>
    <w:rsid w:val="00716A89"/>
    <w:rsid w:val="00720579"/>
    <w:rsid w:val="0072157F"/>
    <w:rsid w:val="007223DD"/>
    <w:rsid w:val="00722628"/>
    <w:rsid w:val="007237B0"/>
    <w:rsid w:val="00726D9C"/>
    <w:rsid w:val="00727B9A"/>
    <w:rsid w:val="0073129E"/>
    <w:rsid w:val="00740242"/>
    <w:rsid w:val="007426ED"/>
    <w:rsid w:val="00743F46"/>
    <w:rsid w:val="00744D3F"/>
    <w:rsid w:val="0075048D"/>
    <w:rsid w:val="007511EE"/>
    <w:rsid w:val="00752B64"/>
    <w:rsid w:val="00753E4F"/>
    <w:rsid w:val="00757EA0"/>
    <w:rsid w:val="00762FCE"/>
    <w:rsid w:val="00764BCF"/>
    <w:rsid w:val="00765234"/>
    <w:rsid w:val="0077015F"/>
    <w:rsid w:val="0077069C"/>
    <w:rsid w:val="00770BFB"/>
    <w:rsid w:val="0078103E"/>
    <w:rsid w:val="00782098"/>
    <w:rsid w:val="00783715"/>
    <w:rsid w:val="0078549A"/>
    <w:rsid w:val="007871F7"/>
    <w:rsid w:val="00790B63"/>
    <w:rsid w:val="00792723"/>
    <w:rsid w:val="00797EED"/>
    <w:rsid w:val="007A0FB8"/>
    <w:rsid w:val="007A4828"/>
    <w:rsid w:val="007A580F"/>
    <w:rsid w:val="007B1291"/>
    <w:rsid w:val="007B2018"/>
    <w:rsid w:val="007B60B0"/>
    <w:rsid w:val="007B67D6"/>
    <w:rsid w:val="007B789C"/>
    <w:rsid w:val="007C2219"/>
    <w:rsid w:val="007C2575"/>
    <w:rsid w:val="007C2E2E"/>
    <w:rsid w:val="007D1768"/>
    <w:rsid w:val="007D3183"/>
    <w:rsid w:val="007D5E8F"/>
    <w:rsid w:val="007E2BB8"/>
    <w:rsid w:val="007E6237"/>
    <w:rsid w:val="007E6AF4"/>
    <w:rsid w:val="007F5037"/>
    <w:rsid w:val="0080082F"/>
    <w:rsid w:val="008023FB"/>
    <w:rsid w:val="00803EEB"/>
    <w:rsid w:val="00810041"/>
    <w:rsid w:val="00810D2E"/>
    <w:rsid w:val="00812212"/>
    <w:rsid w:val="00812721"/>
    <w:rsid w:val="00813AC4"/>
    <w:rsid w:val="00814745"/>
    <w:rsid w:val="008159D6"/>
    <w:rsid w:val="00815FF3"/>
    <w:rsid w:val="00820627"/>
    <w:rsid w:val="00821897"/>
    <w:rsid w:val="00822C18"/>
    <w:rsid w:val="00824B68"/>
    <w:rsid w:val="00825AAB"/>
    <w:rsid w:val="00830FF3"/>
    <w:rsid w:val="008316A4"/>
    <w:rsid w:val="00833265"/>
    <w:rsid w:val="00834CD1"/>
    <w:rsid w:val="00836C82"/>
    <w:rsid w:val="00837098"/>
    <w:rsid w:val="00837C1E"/>
    <w:rsid w:val="00840014"/>
    <w:rsid w:val="008410DA"/>
    <w:rsid w:val="00844008"/>
    <w:rsid w:val="00844B2D"/>
    <w:rsid w:val="0084694C"/>
    <w:rsid w:val="00855013"/>
    <w:rsid w:val="0085668C"/>
    <w:rsid w:val="00857658"/>
    <w:rsid w:val="00860A0B"/>
    <w:rsid w:val="0086301E"/>
    <w:rsid w:val="00866606"/>
    <w:rsid w:val="00867F13"/>
    <w:rsid w:val="00870064"/>
    <w:rsid w:val="0087354F"/>
    <w:rsid w:val="00873FD6"/>
    <w:rsid w:val="008745BA"/>
    <w:rsid w:val="0087463E"/>
    <w:rsid w:val="008771E3"/>
    <w:rsid w:val="00885ECF"/>
    <w:rsid w:val="008871CF"/>
    <w:rsid w:val="00895811"/>
    <w:rsid w:val="00897C27"/>
    <w:rsid w:val="008A0F15"/>
    <w:rsid w:val="008A1DF2"/>
    <w:rsid w:val="008A1F52"/>
    <w:rsid w:val="008A2E42"/>
    <w:rsid w:val="008A3CC6"/>
    <w:rsid w:val="008A64CA"/>
    <w:rsid w:val="008B00F2"/>
    <w:rsid w:val="008B151D"/>
    <w:rsid w:val="008B4C32"/>
    <w:rsid w:val="008B5BF9"/>
    <w:rsid w:val="008C04F1"/>
    <w:rsid w:val="008C0F7B"/>
    <w:rsid w:val="008C2456"/>
    <w:rsid w:val="008C3303"/>
    <w:rsid w:val="008C5826"/>
    <w:rsid w:val="008C7EA6"/>
    <w:rsid w:val="008D04C9"/>
    <w:rsid w:val="008D16B8"/>
    <w:rsid w:val="008D2130"/>
    <w:rsid w:val="008D2840"/>
    <w:rsid w:val="008D4DFE"/>
    <w:rsid w:val="008D7109"/>
    <w:rsid w:val="008E2736"/>
    <w:rsid w:val="008E2EFF"/>
    <w:rsid w:val="008E34E0"/>
    <w:rsid w:val="008E696E"/>
    <w:rsid w:val="008E7AE9"/>
    <w:rsid w:val="008F1081"/>
    <w:rsid w:val="008F311E"/>
    <w:rsid w:val="008F3925"/>
    <w:rsid w:val="008F5265"/>
    <w:rsid w:val="008F5C48"/>
    <w:rsid w:val="008F5ED4"/>
    <w:rsid w:val="008F6336"/>
    <w:rsid w:val="00900A4A"/>
    <w:rsid w:val="00902281"/>
    <w:rsid w:val="00916F9F"/>
    <w:rsid w:val="009226E7"/>
    <w:rsid w:val="009230F4"/>
    <w:rsid w:val="0092343F"/>
    <w:rsid w:val="00926FC9"/>
    <w:rsid w:val="00940E3F"/>
    <w:rsid w:val="00941F7B"/>
    <w:rsid w:val="0094648E"/>
    <w:rsid w:val="0095397E"/>
    <w:rsid w:val="009555BB"/>
    <w:rsid w:val="009561A8"/>
    <w:rsid w:val="00960ADE"/>
    <w:rsid w:val="00960F92"/>
    <w:rsid w:val="009633BE"/>
    <w:rsid w:val="009647AA"/>
    <w:rsid w:val="009657FC"/>
    <w:rsid w:val="009679E9"/>
    <w:rsid w:val="00971341"/>
    <w:rsid w:val="00972CA5"/>
    <w:rsid w:val="009748B1"/>
    <w:rsid w:val="009762FB"/>
    <w:rsid w:val="00980A8E"/>
    <w:rsid w:val="009816DA"/>
    <w:rsid w:val="00982A0A"/>
    <w:rsid w:val="00983F34"/>
    <w:rsid w:val="009851D3"/>
    <w:rsid w:val="00985B0D"/>
    <w:rsid w:val="00986768"/>
    <w:rsid w:val="00987C4B"/>
    <w:rsid w:val="00996F92"/>
    <w:rsid w:val="00997310"/>
    <w:rsid w:val="009A0090"/>
    <w:rsid w:val="009A26A4"/>
    <w:rsid w:val="009A2F1B"/>
    <w:rsid w:val="009A2F76"/>
    <w:rsid w:val="009A31DB"/>
    <w:rsid w:val="009A56AC"/>
    <w:rsid w:val="009A5F41"/>
    <w:rsid w:val="009A786F"/>
    <w:rsid w:val="009B1B53"/>
    <w:rsid w:val="009B38FB"/>
    <w:rsid w:val="009B4C64"/>
    <w:rsid w:val="009C0D18"/>
    <w:rsid w:val="009C278B"/>
    <w:rsid w:val="009C5BFF"/>
    <w:rsid w:val="009C71DB"/>
    <w:rsid w:val="009D0FBC"/>
    <w:rsid w:val="009D2C8D"/>
    <w:rsid w:val="009D7B8F"/>
    <w:rsid w:val="009E0105"/>
    <w:rsid w:val="009E403A"/>
    <w:rsid w:val="009E59AB"/>
    <w:rsid w:val="009F0570"/>
    <w:rsid w:val="009F05F0"/>
    <w:rsid w:val="009F1FC0"/>
    <w:rsid w:val="00A03657"/>
    <w:rsid w:val="00A149B7"/>
    <w:rsid w:val="00A17604"/>
    <w:rsid w:val="00A20A88"/>
    <w:rsid w:val="00A21569"/>
    <w:rsid w:val="00A234FB"/>
    <w:rsid w:val="00A2464E"/>
    <w:rsid w:val="00A251C6"/>
    <w:rsid w:val="00A27DFF"/>
    <w:rsid w:val="00A31194"/>
    <w:rsid w:val="00A31C31"/>
    <w:rsid w:val="00A3514E"/>
    <w:rsid w:val="00A35874"/>
    <w:rsid w:val="00A36DB9"/>
    <w:rsid w:val="00A4118D"/>
    <w:rsid w:val="00A42223"/>
    <w:rsid w:val="00A44E79"/>
    <w:rsid w:val="00A457C4"/>
    <w:rsid w:val="00A46BA0"/>
    <w:rsid w:val="00A479D1"/>
    <w:rsid w:val="00A47EB3"/>
    <w:rsid w:val="00A52182"/>
    <w:rsid w:val="00A53939"/>
    <w:rsid w:val="00A53A09"/>
    <w:rsid w:val="00A53F1E"/>
    <w:rsid w:val="00A54512"/>
    <w:rsid w:val="00A555F9"/>
    <w:rsid w:val="00A605AC"/>
    <w:rsid w:val="00A611F5"/>
    <w:rsid w:val="00A64077"/>
    <w:rsid w:val="00A7010A"/>
    <w:rsid w:val="00A7095E"/>
    <w:rsid w:val="00A711D6"/>
    <w:rsid w:val="00A72152"/>
    <w:rsid w:val="00A729CD"/>
    <w:rsid w:val="00A72A80"/>
    <w:rsid w:val="00A73605"/>
    <w:rsid w:val="00A759F8"/>
    <w:rsid w:val="00A8281F"/>
    <w:rsid w:val="00A84C57"/>
    <w:rsid w:val="00A85503"/>
    <w:rsid w:val="00A86A33"/>
    <w:rsid w:val="00A93E34"/>
    <w:rsid w:val="00A944D2"/>
    <w:rsid w:val="00A9451A"/>
    <w:rsid w:val="00A97827"/>
    <w:rsid w:val="00AA45BB"/>
    <w:rsid w:val="00AB39D6"/>
    <w:rsid w:val="00AB5416"/>
    <w:rsid w:val="00AB543F"/>
    <w:rsid w:val="00AB67B9"/>
    <w:rsid w:val="00AC23A6"/>
    <w:rsid w:val="00AC41E5"/>
    <w:rsid w:val="00AC4BB5"/>
    <w:rsid w:val="00AC530B"/>
    <w:rsid w:val="00AD20DD"/>
    <w:rsid w:val="00AD45F0"/>
    <w:rsid w:val="00AE3609"/>
    <w:rsid w:val="00AF059E"/>
    <w:rsid w:val="00AF1356"/>
    <w:rsid w:val="00AF26D3"/>
    <w:rsid w:val="00B00EE1"/>
    <w:rsid w:val="00B018C6"/>
    <w:rsid w:val="00B03E5A"/>
    <w:rsid w:val="00B05362"/>
    <w:rsid w:val="00B0669B"/>
    <w:rsid w:val="00B109F9"/>
    <w:rsid w:val="00B1584F"/>
    <w:rsid w:val="00B17E7C"/>
    <w:rsid w:val="00B20194"/>
    <w:rsid w:val="00B265CE"/>
    <w:rsid w:val="00B3237B"/>
    <w:rsid w:val="00B32C4D"/>
    <w:rsid w:val="00B34B12"/>
    <w:rsid w:val="00B362B7"/>
    <w:rsid w:val="00B37C97"/>
    <w:rsid w:val="00B405BF"/>
    <w:rsid w:val="00B430C3"/>
    <w:rsid w:val="00B442D3"/>
    <w:rsid w:val="00B56AAA"/>
    <w:rsid w:val="00B574DD"/>
    <w:rsid w:val="00B60932"/>
    <w:rsid w:val="00B60FBA"/>
    <w:rsid w:val="00B6184C"/>
    <w:rsid w:val="00B66380"/>
    <w:rsid w:val="00B67036"/>
    <w:rsid w:val="00B72B7F"/>
    <w:rsid w:val="00B74448"/>
    <w:rsid w:val="00B75DE0"/>
    <w:rsid w:val="00B77078"/>
    <w:rsid w:val="00B77122"/>
    <w:rsid w:val="00B81DF4"/>
    <w:rsid w:val="00B81F09"/>
    <w:rsid w:val="00B87BC0"/>
    <w:rsid w:val="00B9258B"/>
    <w:rsid w:val="00B92F58"/>
    <w:rsid w:val="00B93BE8"/>
    <w:rsid w:val="00B95249"/>
    <w:rsid w:val="00BA033A"/>
    <w:rsid w:val="00BA3F18"/>
    <w:rsid w:val="00BA6F3B"/>
    <w:rsid w:val="00BA7612"/>
    <w:rsid w:val="00BB154D"/>
    <w:rsid w:val="00BB15E2"/>
    <w:rsid w:val="00BB1634"/>
    <w:rsid w:val="00BB5C03"/>
    <w:rsid w:val="00BB6AA7"/>
    <w:rsid w:val="00BB75B6"/>
    <w:rsid w:val="00BC05E8"/>
    <w:rsid w:val="00BC0669"/>
    <w:rsid w:val="00BC1BC5"/>
    <w:rsid w:val="00BC20E3"/>
    <w:rsid w:val="00BC222B"/>
    <w:rsid w:val="00BC4BFF"/>
    <w:rsid w:val="00BC6A5F"/>
    <w:rsid w:val="00BD2C6A"/>
    <w:rsid w:val="00BD3A85"/>
    <w:rsid w:val="00BD49EA"/>
    <w:rsid w:val="00BE406D"/>
    <w:rsid w:val="00BE4351"/>
    <w:rsid w:val="00BE5325"/>
    <w:rsid w:val="00BE5F9A"/>
    <w:rsid w:val="00BF223B"/>
    <w:rsid w:val="00BF5243"/>
    <w:rsid w:val="00BF569C"/>
    <w:rsid w:val="00BF609D"/>
    <w:rsid w:val="00BF7228"/>
    <w:rsid w:val="00BF7F6B"/>
    <w:rsid w:val="00C05E71"/>
    <w:rsid w:val="00C10186"/>
    <w:rsid w:val="00C21E21"/>
    <w:rsid w:val="00C22173"/>
    <w:rsid w:val="00C23322"/>
    <w:rsid w:val="00C23A53"/>
    <w:rsid w:val="00C25567"/>
    <w:rsid w:val="00C33378"/>
    <w:rsid w:val="00C40DDE"/>
    <w:rsid w:val="00C413A1"/>
    <w:rsid w:val="00C43810"/>
    <w:rsid w:val="00C43A16"/>
    <w:rsid w:val="00C457EB"/>
    <w:rsid w:val="00C463D8"/>
    <w:rsid w:val="00C47366"/>
    <w:rsid w:val="00C51C7E"/>
    <w:rsid w:val="00C537D9"/>
    <w:rsid w:val="00C549C5"/>
    <w:rsid w:val="00C55ECB"/>
    <w:rsid w:val="00C56076"/>
    <w:rsid w:val="00C60E15"/>
    <w:rsid w:val="00C618BE"/>
    <w:rsid w:val="00C62A74"/>
    <w:rsid w:val="00C62B1D"/>
    <w:rsid w:val="00C63471"/>
    <w:rsid w:val="00C64BBF"/>
    <w:rsid w:val="00C67894"/>
    <w:rsid w:val="00C679F6"/>
    <w:rsid w:val="00C7345B"/>
    <w:rsid w:val="00C7576F"/>
    <w:rsid w:val="00C76F78"/>
    <w:rsid w:val="00C82703"/>
    <w:rsid w:val="00C82F30"/>
    <w:rsid w:val="00C833CA"/>
    <w:rsid w:val="00C84FF8"/>
    <w:rsid w:val="00C90329"/>
    <w:rsid w:val="00C93CDB"/>
    <w:rsid w:val="00C95AF4"/>
    <w:rsid w:val="00C964BE"/>
    <w:rsid w:val="00C968F1"/>
    <w:rsid w:val="00CA1D7A"/>
    <w:rsid w:val="00CA3938"/>
    <w:rsid w:val="00CA465C"/>
    <w:rsid w:val="00CA566B"/>
    <w:rsid w:val="00CB19CF"/>
    <w:rsid w:val="00CB2C26"/>
    <w:rsid w:val="00CB3327"/>
    <w:rsid w:val="00CB5288"/>
    <w:rsid w:val="00CB7B98"/>
    <w:rsid w:val="00CB7D91"/>
    <w:rsid w:val="00CC7B7A"/>
    <w:rsid w:val="00CD3624"/>
    <w:rsid w:val="00CD37A9"/>
    <w:rsid w:val="00CE489C"/>
    <w:rsid w:val="00CE729C"/>
    <w:rsid w:val="00CF0CCF"/>
    <w:rsid w:val="00CF31D4"/>
    <w:rsid w:val="00D00A71"/>
    <w:rsid w:val="00D04520"/>
    <w:rsid w:val="00D05359"/>
    <w:rsid w:val="00D05A28"/>
    <w:rsid w:val="00D07BAB"/>
    <w:rsid w:val="00D1170B"/>
    <w:rsid w:val="00D13F5A"/>
    <w:rsid w:val="00D148D5"/>
    <w:rsid w:val="00D1537A"/>
    <w:rsid w:val="00D16C72"/>
    <w:rsid w:val="00D17B8B"/>
    <w:rsid w:val="00D215D9"/>
    <w:rsid w:val="00D21ABF"/>
    <w:rsid w:val="00D21B66"/>
    <w:rsid w:val="00D227D5"/>
    <w:rsid w:val="00D24ECE"/>
    <w:rsid w:val="00D30E7D"/>
    <w:rsid w:val="00D35F25"/>
    <w:rsid w:val="00D363D5"/>
    <w:rsid w:val="00D4078E"/>
    <w:rsid w:val="00D438E9"/>
    <w:rsid w:val="00D46FBF"/>
    <w:rsid w:val="00D475FA"/>
    <w:rsid w:val="00D47A80"/>
    <w:rsid w:val="00D531BB"/>
    <w:rsid w:val="00D55B8D"/>
    <w:rsid w:val="00D60F2A"/>
    <w:rsid w:val="00D60F74"/>
    <w:rsid w:val="00D63F0B"/>
    <w:rsid w:val="00D64247"/>
    <w:rsid w:val="00D64574"/>
    <w:rsid w:val="00D64C90"/>
    <w:rsid w:val="00D652DD"/>
    <w:rsid w:val="00D6674F"/>
    <w:rsid w:val="00D73694"/>
    <w:rsid w:val="00D753E3"/>
    <w:rsid w:val="00D82AFC"/>
    <w:rsid w:val="00D859FF"/>
    <w:rsid w:val="00D8620E"/>
    <w:rsid w:val="00D96A7C"/>
    <w:rsid w:val="00DA1FBF"/>
    <w:rsid w:val="00DA3C29"/>
    <w:rsid w:val="00DA4191"/>
    <w:rsid w:val="00DA5870"/>
    <w:rsid w:val="00DA72C9"/>
    <w:rsid w:val="00DB10B1"/>
    <w:rsid w:val="00DB11D0"/>
    <w:rsid w:val="00DB711C"/>
    <w:rsid w:val="00DC0983"/>
    <w:rsid w:val="00DC2417"/>
    <w:rsid w:val="00DD0747"/>
    <w:rsid w:val="00DD3237"/>
    <w:rsid w:val="00DD3E45"/>
    <w:rsid w:val="00DD40D0"/>
    <w:rsid w:val="00DD4B6A"/>
    <w:rsid w:val="00DD5DCF"/>
    <w:rsid w:val="00DD703F"/>
    <w:rsid w:val="00DD7481"/>
    <w:rsid w:val="00DD77F3"/>
    <w:rsid w:val="00DD7B3C"/>
    <w:rsid w:val="00DE06AB"/>
    <w:rsid w:val="00DE1518"/>
    <w:rsid w:val="00DE4E6B"/>
    <w:rsid w:val="00DE721F"/>
    <w:rsid w:val="00DF04BE"/>
    <w:rsid w:val="00DF14F6"/>
    <w:rsid w:val="00DF6555"/>
    <w:rsid w:val="00E002B2"/>
    <w:rsid w:val="00E00987"/>
    <w:rsid w:val="00E01D10"/>
    <w:rsid w:val="00E0291E"/>
    <w:rsid w:val="00E063BC"/>
    <w:rsid w:val="00E11660"/>
    <w:rsid w:val="00E137FE"/>
    <w:rsid w:val="00E14CE4"/>
    <w:rsid w:val="00E15493"/>
    <w:rsid w:val="00E15AD3"/>
    <w:rsid w:val="00E17557"/>
    <w:rsid w:val="00E27EDD"/>
    <w:rsid w:val="00E34FD3"/>
    <w:rsid w:val="00E35A5A"/>
    <w:rsid w:val="00E3705E"/>
    <w:rsid w:val="00E40A10"/>
    <w:rsid w:val="00E42295"/>
    <w:rsid w:val="00E4285E"/>
    <w:rsid w:val="00E44D27"/>
    <w:rsid w:val="00E454F0"/>
    <w:rsid w:val="00E455C7"/>
    <w:rsid w:val="00E45C6B"/>
    <w:rsid w:val="00E5132D"/>
    <w:rsid w:val="00E5596F"/>
    <w:rsid w:val="00E5627F"/>
    <w:rsid w:val="00E60D46"/>
    <w:rsid w:val="00E61426"/>
    <w:rsid w:val="00E675E4"/>
    <w:rsid w:val="00E74A85"/>
    <w:rsid w:val="00E7569D"/>
    <w:rsid w:val="00E76E70"/>
    <w:rsid w:val="00E80A5C"/>
    <w:rsid w:val="00E82D80"/>
    <w:rsid w:val="00E836AC"/>
    <w:rsid w:val="00E85095"/>
    <w:rsid w:val="00E87956"/>
    <w:rsid w:val="00E90D42"/>
    <w:rsid w:val="00E9177F"/>
    <w:rsid w:val="00E91A13"/>
    <w:rsid w:val="00E91C3E"/>
    <w:rsid w:val="00E96D39"/>
    <w:rsid w:val="00E974A5"/>
    <w:rsid w:val="00EA3B07"/>
    <w:rsid w:val="00EA65E3"/>
    <w:rsid w:val="00EA6823"/>
    <w:rsid w:val="00EA6829"/>
    <w:rsid w:val="00EA79BE"/>
    <w:rsid w:val="00EB07DA"/>
    <w:rsid w:val="00EB4C01"/>
    <w:rsid w:val="00EB53EC"/>
    <w:rsid w:val="00EC01B3"/>
    <w:rsid w:val="00EC2F90"/>
    <w:rsid w:val="00EC5D33"/>
    <w:rsid w:val="00EC7FC9"/>
    <w:rsid w:val="00ED022A"/>
    <w:rsid w:val="00ED151A"/>
    <w:rsid w:val="00ED61F0"/>
    <w:rsid w:val="00EE5530"/>
    <w:rsid w:val="00EE6A06"/>
    <w:rsid w:val="00EE7C07"/>
    <w:rsid w:val="00F065DF"/>
    <w:rsid w:val="00F06860"/>
    <w:rsid w:val="00F15534"/>
    <w:rsid w:val="00F16175"/>
    <w:rsid w:val="00F162A7"/>
    <w:rsid w:val="00F201CB"/>
    <w:rsid w:val="00F21ADA"/>
    <w:rsid w:val="00F21B67"/>
    <w:rsid w:val="00F23938"/>
    <w:rsid w:val="00F25611"/>
    <w:rsid w:val="00F2578F"/>
    <w:rsid w:val="00F271E0"/>
    <w:rsid w:val="00F273F9"/>
    <w:rsid w:val="00F27A1E"/>
    <w:rsid w:val="00F30AD7"/>
    <w:rsid w:val="00F31924"/>
    <w:rsid w:val="00F31FCA"/>
    <w:rsid w:val="00F3612D"/>
    <w:rsid w:val="00F36470"/>
    <w:rsid w:val="00F410A2"/>
    <w:rsid w:val="00F438E0"/>
    <w:rsid w:val="00F44987"/>
    <w:rsid w:val="00F458B6"/>
    <w:rsid w:val="00F45B54"/>
    <w:rsid w:val="00F45DCA"/>
    <w:rsid w:val="00F46BA3"/>
    <w:rsid w:val="00F4718F"/>
    <w:rsid w:val="00F635BF"/>
    <w:rsid w:val="00F676C2"/>
    <w:rsid w:val="00F725D8"/>
    <w:rsid w:val="00F73136"/>
    <w:rsid w:val="00F74EBF"/>
    <w:rsid w:val="00F7512E"/>
    <w:rsid w:val="00F76A05"/>
    <w:rsid w:val="00F816AB"/>
    <w:rsid w:val="00F83530"/>
    <w:rsid w:val="00F87E68"/>
    <w:rsid w:val="00FA4469"/>
    <w:rsid w:val="00FA6FD3"/>
    <w:rsid w:val="00FB1B90"/>
    <w:rsid w:val="00FB2E55"/>
    <w:rsid w:val="00FB71CA"/>
    <w:rsid w:val="00FC01D4"/>
    <w:rsid w:val="00FC3859"/>
    <w:rsid w:val="00FC4E59"/>
    <w:rsid w:val="00FC4FE2"/>
    <w:rsid w:val="00FC7864"/>
    <w:rsid w:val="00FC7D57"/>
    <w:rsid w:val="00FD06A2"/>
    <w:rsid w:val="00FD243B"/>
    <w:rsid w:val="00FD4C36"/>
    <w:rsid w:val="00FD5FD9"/>
    <w:rsid w:val="00FE0B75"/>
    <w:rsid w:val="00FE1AAD"/>
    <w:rsid w:val="00FE4FAB"/>
    <w:rsid w:val="00FE75EC"/>
    <w:rsid w:val="00FE764C"/>
    <w:rsid w:val="00FF36A4"/>
    <w:rsid w:val="00FF3820"/>
    <w:rsid w:val="00FF7451"/>
    <w:rsid w:val="2E5622BA"/>
    <w:rsid w:val="2E62D700"/>
    <w:rsid w:val="48A3ECCC"/>
    <w:rsid w:val="67B8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067C"/>
  <w15:chartTrackingRefBased/>
  <w15:docId w15:val="{F1A4B6E1-36D0-4AB1-9CBE-74960C9A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810"/>
    <w:rPr>
      <w:rFonts w:ascii="Arial" w:hAnsi="Arial" w:cs="Arial"/>
      <w:sz w:val="20"/>
      <w:szCs w:val="20"/>
      <w:lang w:val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810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7A4828"/>
    <w:pPr>
      <w:numPr>
        <w:ilvl w:val="1"/>
      </w:numPr>
      <w:ind w:left="567" w:hanging="567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8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5F63C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5F63C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63C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F63C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8581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styleId="PlaceholderText">
    <w:name w:val="Placeholder Text"/>
    <w:basedOn w:val="DefaultParagraphFont"/>
    <w:uiPriority w:val="99"/>
    <w:semiHidden/>
    <w:rsid w:val="00240E4E"/>
    <w:rPr>
      <w:color w:val="808080"/>
    </w:rPr>
  </w:style>
  <w:style w:type="table" w:styleId="TableGrid">
    <w:name w:val="Table Grid"/>
    <w:basedOn w:val="TableNormal"/>
    <w:uiPriority w:val="39"/>
    <w:rsid w:val="0008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81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A4828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rsid w:val="008C582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8C5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826"/>
    <w:pPr>
      <w:spacing w:line="240" w:lineRule="auto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826"/>
    <w:rPr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826"/>
    <w:rPr>
      <w:rFonts w:ascii="Segoe UI" w:hAnsi="Segoe UI" w:cs="Segoe UI"/>
      <w:sz w:val="18"/>
      <w:szCs w:val="18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ABF"/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ABF"/>
    <w:rPr>
      <w:rFonts w:ascii="Arial" w:hAnsi="Arial" w:cs="Arial"/>
      <w:b/>
      <w:bCs/>
      <w:sz w:val="20"/>
      <w:szCs w:val="20"/>
      <w:lang w:val="sk-SK"/>
    </w:rPr>
  </w:style>
  <w:style w:type="paragraph" w:customStyle="1" w:styleId="wText">
    <w:name w:val="wText"/>
    <w:basedOn w:val="Normal"/>
    <w:link w:val="wTextChar"/>
    <w:uiPriority w:val="2"/>
    <w:qFormat/>
    <w:rsid w:val="00BA6F3B"/>
    <w:pPr>
      <w:spacing w:after="180" w:line="240" w:lineRule="auto"/>
      <w:jc w:val="both"/>
    </w:pPr>
    <w:rPr>
      <w:rFonts w:ascii="Times New Roman" w:eastAsia="MS Mincho" w:hAnsi="Times New Roman" w:cs="Times New Roman"/>
      <w:sz w:val="22"/>
      <w:szCs w:val="22"/>
    </w:rPr>
  </w:style>
  <w:style w:type="character" w:customStyle="1" w:styleId="wTextChar">
    <w:name w:val="wText Char"/>
    <w:basedOn w:val="DefaultParagraphFont"/>
    <w:link w:val="wText"/>
    <w:uiPriority w:val="2"/>
    <w:rsid w:val="00BA6F3B"/>
    <w:rPr>
      <w:rFonts w:ascii="Times New Roman" w:eastAsia="MS Mincho" w:hAnsi="Times New Roman" w:cs="Times New Roman"/>
      <w:lang w:val="sk-SK"/>
    </w:rPr>
  </w:style>
  <w:style w:type="character" w:customStyle="1" w:styleId="normaltextrun">
    <w:name w:val="normaltextrun"/>
    <w:basedOn w:val="DefaultParagraphFont"/>
    <w:rsid w:val="000971AD"/>
  </w:style>
  <w:style w:type="paragraph" w:customStyle="1" w:styleId="paragraph">
    <w:name w:val="paragraph"/>
    <w:basedOn w:val="Normal"/>
    <w:rsid w:val="0009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B40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05BF"/>
    <w:rPr>
      <w:rFonts w:ascii="Arial" w:hAnsi="Arial" w:cs="Arial"/>
      <w:sz w:val="20"/>
      <w:szCs w:val="20"/>
      <w:lang w:val="sk-SK"/>
    </w:rPr>
  </w:style>
  <w:style w:type="paragraph" w:styleId="Footer">
    <w:name w:val="footer"/>
    <w:basedOn w:val="Normal"/>
    <w:link w:val="FooterChar"/>
    <w:uiPriority w:val="99"/>
    <w:semiHidden/>
    <w:unhideWhenUsed/>
    <w:rsid w:val="00B40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5BF"/>
    <w:rPr>
      <w:rFonts w:ascii="Arial" w:hAnsi="Arial" w:cs="Arial"/>
      <w:sz w:val="20"/>
      <w:szCs w:val="20"/>
      <w:lang w:val="sk-SK"/>
    </w:rPr>
  </w:style>
  <w:style w:type="character" w:customStyle="1" w:styleId="eop">
    <w:name w:val="eop"/>
    <w:basedOn w:val="DefaultParagraphFont"/>
    <w:rsid w:val="00FD4C36"/>
  </w:style>
  <w:style w:type="character" w:styleId="UnresolvedMention">
    <w:name w:val="Unresolved Mention"/>
    <w:basedOn w:val="DefaultParagraphFont"/>
    <w:uiPriority w:val="99"/>
    <w:unhideWhenUsed/>
    <w:rsid w:val="00A47EB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47EB3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5B7520"/>
    <w:pPr>
      <w:spacing w:after="0" w:line="240" w:lineRule="auto"/>
    </w:pPr>
    <w:rPr>
      <w:rFonts w:ascii="Arial" w:hAnsi="Arial" w:cs="Arial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10" ma:contentTypeDescription="Create a new document." ma:contentTypeScope="" ma:versionID="0948a6e090c66c0eb3142bd436c517e2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ab2a69dcf40aec700d256931cd58ef8c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399B-B934-4FD9-AF91-64AC5AEFCC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8d0af-bf40-4d99-9c65-9d17c349ca0e"/>
    <ds:schemaRef ds:uri="a6aa8c6c-6351-4010-95fa-0255eb4aa2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24B43-5411-4921-A669-52CEE5734B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2EEF9-2367-4C23-9A28-CB6353BE3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436C0F-4340-4FA9-B06B-3E318573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2387</Words>
  <Characters>13610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Tomas Uricek</cp:lastModifiedBy>
  <cp:revision>4</cp:revision>
  <dcterms:created xsi:type="dcterms:W3CDTF">2020-10-21T09:09:00Z</dcterms:created>
  <dcterms:modified xsi:type="dcterms:W3CDTF">2020-10-22T07:42:00Z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