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C89D5" w14:textId="24A62E5E" w:rsidR="00B37B36" w:rsidRDefault="00676E70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  <w:r w:rsidRPr="00676E70">
        <w:rPr>
          <w:rFonts w:asciiTheme="majorHAnsi" w:hAnsiTheme="majorHAnsi" w:cs="Arial"/>
          <w:b/>
          <w:bCs/>
          <w:sz w:val="28"/>
          <w:szCs w:val="28"/>
        </w:rPr>
        <w:t>Zoznam poskytnutých služieb</w:t>
      </w:r>
    </w:p>
    <w:p w14:paraId="164D9FFF" w14:textId="77777777" w:rsidR="00676E70" w:rsidRPr="00676E70" w:rsidRDefault="00676E70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7540A4E4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4C02AA0D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D428BDE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CFC80A4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Konajúci prostredníctvom: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DDFE7E0" w14:textId="77777777" w:rsidR="00B37B36" w:rsidRDefault="00B37B36" w:rsidP="00B37B36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31CF3D1D" w14:textId="0C218B14" w:rsidR="00B37B36" w:rsidRDefault="007A7844" w:rsidP="007A7844">
      <w:pPr>
        <w:keepNext/>
        <w:keepLines/>
        <w:spacing w:line="264" w:lineRule="auto"/>
        <w:jc w:val="both"/>
        <w:rPr>
          <w:rFonts w:asciiTheme="majorHAnsi" w:hAnsiTheme="majorHAnsi" w:cs="Arial"/>
          <w:bCs/>
        </w:rPr>
      </w:pPr>
      <w:r w:rsidRPr="008F209D">
        <w:rPr>
          <w:rFonts w:ascii="Cambria" w:hAnsi="Cambria" w:cs="Arial"/>
          <w:noProof/>
        </w:rPr>
        <w:t>ako uchádzač predkladajúci ponuku do verejnej súťaže na obstaranie nadlimitnej zákazky “</w:t>
      </w:r>
      <w:bookmarkStart w:id="0" w:name="_Hlk76134057"/>
      <w:r w:rsidRPr="008F209D">
        <w:rPr>
          <w:rFonts w:ascii="Cambria" w:hAnsi="Cambria"/>
          <w:b/>
          <w:bCs/>
        </w:rPr>
        <w:t>Obstaranie dopravcu na zabezpečenie služieb v pravidelnej autobusovej doprave (MHD) pre mesto Zvolen</w:t>
      </w:r>
      <w:r w:rsidRPr="008F209D">
        <w:rPr>
          <w:rFonts w:ascii="Cambria" w:hAnsi="Cambria"/>
          <w:b/>
          <w:bCs/>
          <w:noProof/>
        </w:rPr>
        <w:t xml:space="preserve">“ </w:t>
      </w:r>
      <w:r w:rsidRPr="008F209D">
        <w:rPr>
          <w:rFonts w:ascii="Cambria" w:hAnsi="Cambria" w:cs="Arial"/>
          <w:noProof/>
        </w:rPr>
        <w:t xml:space="preserve">vyhlásenej verejným obstarávateľom </w:t>
      </w:r>
      <w:r w:rsidRPr="008F209D">
        <w:rPr>
          <w:rFonts w:ascii="Cambria" w:hAnsi="Cambria"/>
          <w:b/>
          <w:bCs/>
          <w:noProof/>
        </w:rPr>
        <w:t>Mesto Zvolen, Námestie slobody 22, 960 01 Zvolen</w:t>
      </w:r>
      <w:bookmarkEnd w:id="0"/>
      <w:r w:rsidRPr="008F209D">
        <w:rPr>
          <w:rFonts w:ascii="Cambria" w:hAnsi="Cambria" w:cs="Arial"/>
          <w:noProof/>
        </w:rPr>
        <w:t xml:space="preserve">, uverejnením </w:t>
      </w:r>
      <w:r w:rsidRPr="008F209D">
        <w:rPr>
          <w:rFonts w:ascii="Cambria" w:hAnsi="Cambria" w:cs="Arial"/>
          <w:bCs/>
          <w:noProof/>
        </w:rPr>
        <w:t>oznámenia o</w:t>
      </w:r>
      <w:r w:rsidRPr="008F209D">
        <w:rPr>
          <w:rFonts w:ascii="Cambria" w:hAnsi="Cambria" w:cs="Calibri"/>
          <w:bCs/>
          <w:noProof/>
        </w:rPr>
        <w:t> </w:t>
      </w:r>
      <w:r w:rsidRPr="008F209D">
        <w:rPr>
          <w:rFonts w:ascii="Cambria" w:hAnsi="Cambria" w:cs="Arial"/>
          <w:bCs/>
          <w:noProof/>
        </w:rPr>
        <w:t>vyhl</w:t>
      </w:r>
      <w:r w:rsidRPr="008F209D">
        <w:rPr>
          <w:rFonts w:ascii="Cambria" w:hAnsi="Cambria" w:cs="Proba Pro"/>
          <w:bCs/>
          <w:noProof/>
        </w:rPr>
        <w:t>á</w:t>
      </w:r>
      <w:r w:rsidRPr="008F209D">
        <w:rPr>
          <w:rFonts w:ascii="Cambria" w:hAnsi="Cambria" w:cs="Arial"/>
          <w:bCs/>
          <w:noProof/>
        </w:rPr>
        <w:t>sen</w:t>
      </w:r>
      <w:r w:rsidRPr="008F209D">
        <w:rPr>
          <w:rFonts w:ascii="Cambria" w:hAnsi="Cambria" w:cs="Proba Pro"/>
          <w:bCs/>
          <w:noProof/>
        </w:rPr>
        <w:t>í</w:t>
      </w:r>
      <w:r w:rsidRPr="008F209D">
        <w:rPr>
          <w:rFonts w:ascii="Cambria" w:hAnsi="Cambria" w:cs="Arial"/>
          <w:bCs/>
          <w:noProof/>
        </w:rPr>
        <w:t xml:space="preserve"> verejn</w:t>
      </w:r>
      <w:r w:rsidRPr="008F209D">
        <w:rPr>
          <w:rFonts w:ascii="Cambria" w:hAnsi="Cambria" w:cs="Proba Pro"/>
          <w:bCs/>
          <w:noProof/>
        </w:rPr>
        <w:t>é</w:t>
      </w:r>
      <w:r w:rsidRPr="008F209D">
        <w:rPr>
          <w:rFonts w:ascii="Cambria" w:hAnsi="Cambria" w:cs="Arial"/>
          <w:bCs/>
          <w:noProof/>
        </w:rPr>
        <w:t>ho obstar</w:t>
      </w:r>
      <w:r w:rsidRPr="008F209D">
        <w:rPr>
          <w:rFonts w:ascii="Cambria" w:hAnsi="Cambria" w:cs="Proba Pro"/>
          <w:bCs/>
          <w:noProof/>
        </w:rPr>
        <w:t>á</w:t>
      </w:r>
      <w:r w:rsidRPr="008F209D">
        <w:rPr>
          <w:rFonts w:ascii="Cambria" w:hAnsi="Cambria" w:cs="Arial"/>
          <w:bCs/>
          <w:noProof/>
        </w:rPr>
        <w:t>vania vo Vestn</w:t>
      </w:r>
      <w:r w:rsidRPr="008F209D">
        <w:rPr>
          <w:rFonts w:ascii="Cambria" w:hAnsi="Cambria" w:cs="Proba Pro"/>
          <w:bCs/>
          <w:noProof/>
        </w:rPr>
        <w:t>í</w:t>
      </w:r>
      <w:r w:rsidRPr="008F209D">
        <w:rPr>
          <w:rFonts w:ascii="Cambria" w:hAnsi="Cambria" w:cs="Arial"/>
          <w:bCs/>
          <w:noProof/>
        </w:rPr>
        <w:t>ku verejn</w:t>
      </w:r>
      <w:r w:rsidRPr="008F209D">
        <w:rPr>
          <w:rFonts w:ascii="Cambria" w:hAnsi="Cambria" w:cs="Proba Pro"/>
          <w:bCs/>
          <w:noProof/>
        </w:rPr>
        <w:t>é</w:t>
      </w:r>
      <w:r w:rsidRPr="008F209D">
        <w:rPr>
          <w:rFonts w:ascii="Cambria" w:hAnsi="Cambria" w:cs="Arial"/>
          <w:bCs/>
          <w:noProof/>
        </w:rPr>
        <w:t>ho obstar</w:t>
      </w:r>
      <w:r w:rsidRPr="008F209D">
        <w:rPr>
          <w:rFonts w:ascii="Cambria" w:hAnsi="Cambria" w:cs="Proba Pro"/>
          <w:bCs/>
          <w:noProof/>
        </w:rPr>
        <w:t>á</w:t>
      </w:r>
      <w:r w:rsidRPr="008F209D">
        <w:rPr>
          <w:rFonts w:ascii="Cambria" w:hAnsi="Cambria" w:cs="Arial"/>
          <w:bCs/>
          <w:noProof/>
        </w:rPr>
        <w:t xml:space="preserve">vania </w:t>
      </w:r>
      <w:r w:rsidRPr="008F209D">
        <w:rPr>
          <w:rFonts w:ascii="Cambria" w:hAnsi="Cambria" w:cs="Arial"/>
          <w:bCs/>
          <w:i/>
          <w:noProof/>
        </w:rPr>
        <w:t>[</w:t>
      </w:r>
      <w:r w:rsidRPr="008F209D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Vestníka</w:t>
      </w:r>
      <w:r w:rsidRPr="008F209D">
        <w:rPr>
          <w:rFonts w:ascii="Cambria" w:hAnsi="Cambria" w:cs="Arial"/>
          <w:bCs/>
          <w:i/>
          <w:noProof/>
        </w:rPr>
        <w:t>]</w:t>
      </w:r>
      <w:r w:rsidRPr="008F209D">
        <w:rPr>
          <w:rFonts w:ascii="Cambria" w:hAnsi="Cambria" w:cs="Arial"/>
          <w:bCs/>
          <w:noProof/>
        </w:rPr>
        <w:t xml:space="preserve"> zo dňa </w:t>
      </w:r>
      <w:r w:rsidRPr="008F209D">
        <w:rPr>
          <w:rFonts w:ascii="Cambria" w:hAnsi="Cambria" w:cs="Arial"/>
          <w:bCs/>
          <w:i/>
          <w:noProof/>
        </w:rPr>
        <w:t>[</w:t>
      </w:r>
      <w:r w:rsidRPr="008F209D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8F209D">
        <w:rPr>
          <w:rFonts w:ascii="Cambria" w:hAnsi="Cambria" w:cs="Arial"/>
          <w:bCs/>
          <w:i/>
          <w:noProof/>
        </w:rPr>
        <w:t>]</w:t>
      </w:r>
      <w:r w:rsidRPr="008F209D">
        <w:rPr>
          <w:rFonts w:ascii="Cambria" w:hAnsi="Cambria" w:cs="Arial"/>
          <w:bCs/>
          <w:noProof/>
        </w:rPr>
        <w:t xml:space="preserve"> pod číslom </w:t>
      </w:r>
      <w:r w:rsidRPr="008F209D">
        <w:rPr>
          <w:rFonts w:ascii="Cambria" w:hAnsi="Cambria" w:cs="Arial"/>
          <w:bCs/>
          <w:i/>
          <w:noProof/>
        </w:rPr>
        <w:t>[</w:t>
      </w:r>
      <w:r w:rsidRPr="008F209D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8F209D">
        <w:rPr>
          <w:rFonts w:ascii="Cambria" w:hAnsi="Cambria" w:cs="Arial"/>
          <w:bCs/>
          <w:i/>
          <w:noProof/>
        </w:rPr>
        <w:t>]</w:t>
      </w:r>
      <w:r w:rsidRPr="008F209D">
        <w:rPr>
          <w:rFonts w:ascii="Cambria" w:hAnsi="Cambria" w:cs="Arial"/>
          <w:noProof/>
        </w:rPr>
        <w:t xml:space="preserve"> a</w:t>
      </w:r>
      <w:r w:rsidRPr="008F209D">
        <w:rPr>
          <w:rFonts w:ascii="Cambria" w:hAnsi="Cambria" w:cs="Calibri"/>
          <w:noProof/>
        </w:rPr>
        <w:t> </w:t>
      </w:r>
      <w:r w:rsidRPr="008F209D">
        <w:rPr>
          <w:rFonts w:ascii="Cambria" w:hAnsi="Cambria" w:cs="Arial"/>
          <w:noProof/>
        </w:rPr>
        <w:t xml:space="preserve">v Dodatku k </w:t>
      </w:r>
      <w:r w:rsidRPr="008F209D">
        <w:rPr>
          <w:rFonts w:ascii="Cambria" w:hAnsi="Cambria" w:cs="Proba Pro"/>
          <w:noProof/>
        </w:rPr>
        <w:t>Ú</w:t>
      </w:r>
      <w:r w:rsidRPr="008F209D">
        <w:rPr>
          <w:rFonts w:ascii="Cambria" w:hAnsi="Cambria" w:cs="Arial"/>
          <w:noProof/>
        </w:rPr>
        <w:t>radn</w:t>
      </w:r>
      <w:r w:rsidRPr="008F209D">
        <w:rPr>
          <w:rFonts w:ascii="Cambria" w:hAnsi="Cambria" w:cs="Proba Pro"/>
          <w:noProof/>
        </w:rPr>
        <w:t>é</w:t>
      </w:r>
      <w:r w:rsidRPr="008F209D">
        <w:rPr>
          <w:rFonts w:ascii="Cambria" w:hAnsi="Cambria" w:cs="Arial"/>
          <w:noProof/>
        </w:rPr>
        <w:t>mu vestn</w:t>
      </w:r>
      <w:r w:rsidRPr="008F209D">
        <w:rPr>
          <w:rFonts w:ascii="Cambria" w:hAnsi="Cambria" w:cs="Proba Pro"/>
          <w:noProof/>
        </w:rPr>
        <w:t>í</w:t>
      </w:r>
      <w:r w:rsidRPr="008F209D">
        <w:rPr>
          <w:rFonts w:ascii="Cambria" w:hAnsi="Cambria" w:cs="Arial"/>
          <w:noProof/>
        </w:rPr>
        <w:t>ku Eur</w:t>
      </w:r>
      <w:r w:rsidRPr="008F209D">
        <w:rPr>
          <w:rFonts w:ascii="Cambria" w:hAnsi="Cambria" w:cs="Proba Pro"/>
          <w:noProof/>
        </w:rPr>
        <w:t>ó</w:t>
      </w:r>
      <w:r w:rsidRPr="008F209D">
        <w:rPr>
          <w:rFonts w:ascii="Cambria" w:hAnsi="Cambria" w:cs="Arial"/>
          <w:noProof/>
        </w:rPr>
        <w:t xml:space="preserve">pskej </w:t>
      </w:r>
      <w:r w:rsidRPr="008F209D">
        <w:rPr>
          <w:rFonts w:ascii="Cambria" w:hAnsi="Cambria" w:cs="Proba Pro"/>
          <w:noProof/>
        </w:rPr>
        <w:t>ú</w:t>
      </w:r>
      <w:r w:rsidRPr="008F209D">
        <w:rPr>
          <w:rFonts w:ascii="Cambria" w:hAnsi="Cambria" w:cs="Arial"/>
          <w:noProof/>
        </w:rPr>
        <w:t xml:space="preserve">nie </w:t>
      </w:r>
      <w:r w:rsidRPr="008F209D">
        <w:rPr>
          <w:rFonts w:ascii="Cambria" w:hAnsi="Cambria" w:cs="Arial"/>
          <w:i/>
          <w:noProof/>
        </w:rPr>
        <w:t>[</w:t>
      </w:r>
      <w:r w:rsidRPr="008F209D">
        <w:rPr>
          <w:rFonts w:ascii="Cambria" w:hAnsi="Cambria" w:cs="Arial"/>
          <w:i/>
          <w:noProof/>
          <w:shd w:val="clear" w:color="auto" w:fill="BFBFBF" w:themeFill="background1" w:themeFillShade="BF"/>
        </w:rPr>
        <w:t>d</w:t>
      </w:r>
      <w:r w:rsidRPr="008F209D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8F209D">
        <w:rPr>
          <w:rFonts w:ascii="Cambria" w:hAnsi="Cambria" w:cs="Arial"/>
          <w:i/>
          <w:noProof/>
        </w:rPr>
        <w:t>]</w:t>
      </w:r>
      <w:r w:rsidRPr="008F209D">
        <w:rPr>
          <w:rFonts w:ascii="Cambria" w:hAnsi="Cambria" w:cs="Arial"/>
          <w:noProof/>
        </w:rPr>
        <w:t xml:space="preserve"> zo dňa </w:t>
      </w:r>
      <w:r w:rsidRPr="008F209D">
        <w:rPr>
          <w:rFonts w:ascii="Cambria" w:hAnsi="Cambria" w:cs="Arial"/>
          <w:i/>
          <w:noProof/>
        </w:rPr>
        <w:t>[</w:t>
      </w:r>
      <w:r w:rsidRPr="008F209D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 zverejnenia</w:t>
      </w:r>
      <w:r w:rsidRPr="008F209D">
        <w:rPr>
          <w:rFonts w:ascii="Cambria" w:hAnsi="Cambria" w:cs="Arial"/>
          <w:i/>
          <w:noProof/>
        </w:rPr>
        <w:t>]</w:t>
      </w:r>
      <w:r w:rsidRPr="008F209D">
        <w:rPr>
          <w:rFonts w:ascii="Cambria" w:hAnsi="Cambria" w:cs="Arial"/>
          <w:noProof/>
        </w:rPr>
        <w:t xml:space="preserve"> (ďalej len „</w:t>
      </w:r>
      <w:r w:rsidRPr="008F209D">
        <w:rPr>
          <w:rFonts w:ascii="Cambria" w:hAnsi="Cambria" w:cs="Arial"/>
          <w:b/>
          <w:noProof/>
        </w:rPr>
        <w:t>verejná súťaž</w:t>
      </w:r>
      <w:r w:rsidRPr="008F209D">
        <w:rPr>
          <w:rFonts w:ascii="Cambria" w:hAnsi="Cambria" w:cs="Arial"/>
          <w:noProof/>
        </w:rPr>
        <w:t xml:space="preserve">“), týmto </w:t>
      </w:r>
      <w:r w:rsidR="00636F20">
        <w:rPr>
          <w:rFonts w:ascii="Cambria" w:hAnsi="Cambria" w:cs="Arial"/>
        </w:rPr>
        <w:t xml:space="preserve">predkladáme nasledovný Zoznam poskytnutých služieb podľa ustanovenia bodu 3.2 </w:t>
      </w:r>
      <w:r w:rsidR="00BD20DC">
        <w:rPr>
          <w:rFonts w:ascii="Cambria" w:hAnsi="Cambria" w:cs="Arial"/>
        </w:rPr>
        <w:t xml:space="preserve">písm. a) </w:t>
      </w:r>
      <w:r w:rsidR="00636F20">
        <w:rPr>
          <w:rFonts w:ascii="Cambria" w:hAnsi="Cambria" w:cs="Arial"/>
        </w:rPr>
        <w:t>Časti F (Podmienky účasti) súťažných podkladov</w:t>
      </w:r>
      <w:r w:rsidR="00B37B36">
        <w:rPr>
          <w:rFonts w:asciiTheme="majorHAnsi" w:hAnsiTheme="majorHAnsi" w:cs="Arial"/>
          <w:bCs/>
        </w:rPr>
        <w:t>.</w:t>
      </w:r>
    </w:p>
    <w:p w14:paraId="6BD58967" w14:textId="77777777" w:rsidR="007A7844" w:rsidRDefault="007A7844" w:rsidP="007A7844">
      <w:pPr>
        <w:keepNext/>
        <w:keepLines/>
        <w:spacing w:line="264" w:lineRule="auto"/>
        <w:jc w:val="both"/>
        <w:rPr>
          <w:rFonts w:asciiTheme="majorHAnsi" w:hAnsiTheme="majorHAnsi" w:cs="Arial"/>
          <w:bCs/>
        </w:rPr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8D3D65" w:rsidRPr="00F15E72" w14:paraId="750AC442" w14:textId="77777777" w:rsidTr="00636F20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5BCF6B" w14:textId="59C01E0E" w:rsidR="008D3D65" w:rsidRPr="00F15E72" w:rsidRDefault="00D814C9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 w:rsidR="008D3D65"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B7B214" w14:textId="54BF5EBE" w:rsidR="008D3D65" w:rsidRDefault="008D3D65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8D3D65" w:rsidRPr="00F15E72" w14:paraId="4DAB4358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030D" w14:textId="28D1E255" w:rsidR="008D3D65" w:rsidRPr="008D3D65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 w:rsidR="005F3341">
              <w:rPr>
                <w:rStyle w:val="FootnoteReference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1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E33D" w14:textId="00390675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F3341" w:rsidRPr="00F15E72" w14:paraId="075C218A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5C16" w14:textId="1FAEF9E6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17A5" w14:textId="0EF5E3A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F3341" w:rsidRPr="00F15E72" w14:paraId="3C0DCB7C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62BA" w14:textId="5264321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FEFA" w14:textId="0A2AD8F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D3D65" w:rsidRPr="00F15E72" w14:paraId="5BED58E5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2557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E573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281F282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41A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D347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69CE2644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F333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EFEFF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6DAC8A0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008E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E124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3D67C1C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ECB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D27B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26F979F5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1A71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37E9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30663FD5" w14:textId="119C062E" w:rsidR="00F15E72" w:rsidRDefault="00F15E72" w:rsidP="009E4FB9">
      <w:pPr>
        <w:rPr>
          <w:rFonts w:asciiTheme="majorHAnsi" w:eastAsia="Calibri" w:hAnsiTheme="majorHAnsi" w:cs="Arial"/>
          <w:lang w:eastAsia="en-US"/>
        </w:rPr>
      </w:pPr>
    </w:p>
    <w:p w14:paraId="29A5D805" w14:textId="43C896CD" w:rsidR="00C013BB" w:rsidRDefault="00C013BB" w:rsidP="002904CB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 xml:space="preserve">Ku každému z vyššie identifikovaných referenčných plnení </w:t>
      </w:r>
      <w:r w:rsidR="002904CB">
        <w:rPr>
          <w:rFonts w:asciiTheme="majorHAnsi" w:eastAsia="Calibri" w:hAnsiTheme="majorHAnsi" w:cs="Arial"/>
          <w:lang w:eastAsia="en-US"/>
        </w:rPr>
        <w:t xml:space="preserve">zároveň </w:t>
      </w:r>
      <w:r>
        <w:rPr>
          <w:rFonts w:asciiTheme="majorHAnsi" w:eastAsia="Calibri" w:hAnsiTheme="majorHAnsi" w:cs="Arial"/>
          <w:lang w:eastAsia="en-US"/>
        </w:rPr>
        <w:t>prikladáme vo forme samostatného vyhlásenia Referenčný list plnenia</w:t>
      </w:r>
      <w:r w:rsidR="00B37B36">
        <w:rPr>
          <w:rFonts w:asciiTheme="majorHAnsi" w:eastAsia="Calibri" w:hAnsiTheme="majorHAnsi" w:cs="Arial"/>
          <w:lang w:eastAsia="en-US"/>
        </w:rPr>
        <w:t xml:space="preserve"> s identifikáciou údajov podstatných pre posúdenie splnenia podmienok účasti</w:t>
      </w:r>
      <w:r w:rsidR="002904CB">
        <w:rPr>
          <w:rFonts w:asciiTheme="majorHAnsi" w:eastAsia="Calibri" w:hAnsiTheme="majorHAnsi" w:cs="Arial"/>
          <w:lang w:eastAsia="en-US"/>
        </w:rPr>
        <w:t xml:space="preserve"> podľa ustanovenia § 34 ods. 1 písm. a) zákona č. 343/2015 Z. z. o verejnom obstarávaní a o zmene a doplnení niektorých zákonov v znení neskorších predpisov</w:t>
      </w:r>
      <w:r w:rsidR="00B37B36">
        <w:rPr>
          <w:rFonts w:asciiTheme="majorHAnsi" w:eastAsia="Calibri" w:hAnsiTheme="majorHAnsi" w:cs="Arial"/>
          <w:lang w:eastAsia="en-US"/>
        </w:rPr>
        <w:t>.</w:t>
      </w:r>
    </w:p>
    <w:p w14:paraId="3F950A8A" w14:textId="77777777" w:rsidR="00C013BB" w:rsidRPr="00F15E72" w:rsidRDefault="00C013BB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15E72" w:rsidRPr="008B7953" w14:paraId="7D10A03F" w14:textId="77777777" w:rsidTr="00D65061">
        <w:tc>
          <w:tcPr>
            <w:tcW w:w="4531" w:type="dxa"/>
          </w:tcPr>
          <w:p w14:paraId="37025401" w14:textId="5E25671C" w:rsidR="00F15E72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6F5D7165" w14:textId="7C0B13B1" w:rsidR="00D55543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6ED41105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589DEB38" w14:textId="3264F139" w:rsidR="00F15E72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6586E27C" w14:textId="02AB9388" w:rsidR="00D5554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0B476BC7" w14:textId="4DFE5A95" w:rsidR="00D5554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1F6CDD56" w14:textId="77777777" w:rsidR="00D55543" w:rsidRPr="008B795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3D55ADAB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1AF4494C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osoby </w:t>
            </w:r>
          </w:p>
          <w:p w14:paraId="28ACA9B9" w14:textId="1D686558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oprávnenej konať za </w:t>
            </w:r>
            <w:r w:rsidR="00AA6FC5">
              <w:rPr>
                <w:rFonts w:ascii="Cambria" w:hAnsi="Cambria"/>
              </w:rPr>
              <w:t>uchádzača</w:t>
            </w:r>
            <w:r w:rsidRPr="008B7953">
              <w:rPr>
                <w:rFonts w:ascii="Cambria" w:hAnsi="Cambria"/>
              </w:rPr>
              <w:t>]</w:t>
            </w:r>
          </w:p>
          <w:p w14:paraId="02F7F221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05131A72" w14:textId="29B9A679" w:rsidR="00FB73DC" w:rsidRDefault="00FB73DC" w:rsidP="009E4FB9">
      <w:pPr>
        <w:rPr>
          <w:rFonts w:asciiTheme="majorHAnsi" w:eastAsia="Calibri" w:hAnsiTheme="majorHAnsi" w:cs="Arial"/>
          <w:lang w:eastAsia="en-US"/>
        </w:rPr>
      </w:pPr>
    </w:p>
    <w:p w14:paraId="52342BE6" w14:textId="3684FC62" w:rsidR="00451B30" w:rsidRDefault="00451B30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E8625A" w:rsidRPr="00E8625A" w14:paraId="2258E422" w14:textId="77777777" w:rsidTr="007F662B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0887F8A" w14:textId="6164BD79" w:rsidR="00451B30" w:rsidRPr="007F662B" w:rsidRDefault="006536CC" w:rsidP="007F3ED9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 w:rsidR="0027106A">
              <w:rPr>
                <w:rStyle w:val="FootnoteReference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2"/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4F91AAF9" w14:textId="606A0745" w:rsidR="00451B30" w:rsidRPr="007F662B" w:rsidRDefault="0002395A" w:rsidP="007F3ED9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87505B" w:rsidRPr="00E8625A" w14:paraId="209A2B77" w14:textId="77777777" w:rsidTr="001005BB">
        <w:trPr>
          <w:cantSplit/>
        </w:trPr>
        <w:tc>
          <w:tcPr>
            <w:tcW w:w="1481" w:type="pct"/>
          </w:tcPr>
          <w:p w14:paraId="502A6E40" w14:textId="66F3B08F" w:rsidR="0087505B" w:rsidRDefault="0087505B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služieb</w:t>
            </w:r>
          </w:p>
        </w:tc>
        <w:tc>
          <w:tcPr>
            <w:tcW w:w="3519" w:type="pct"/>
          </w:tcPr>
          <w:p w14:paraId="06D47BB3" w14:textId="2277BDB0" w:rsidR="00EB2D4E" w:rsidRPr="000B5259" w:rsidRDefault="0087505B" w:rsidP="00513C45">
            <w:pPr>
              <w:pStyle w:val="BodyText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</w:rPr>
              <w:t xml:space="preserve">Vyhlasujeme, že v rámci identifikovaného referenčného plnenia sme </w:t>
            </w:r>
            <w:r w:rsidR="00C04360">
              <w:rPr>
                <w:rFonts w:ascii="Cambria" w:hAnsi="Cambria" w:cs="Arial"/>
              </w:rPr>
              <w:t xml:space="preserve">pre nižšie identifikovaného odberateľa poskytovali nasledovný </w:t>
            </w:r>
            <w:r w:rsidR="00513C45">
              <w:rPr>
                <w:rFonts w:ascii="Cambria" w:hAnsi="Cambria" w:cs="Arial"/>
              </w:rPr>
              <w:t>typ</w:t>
            </w:r>
            <w:r w:rsidR="00C04360">
              <w:rPr>
                <w:rFonts w:ascii="Cambria" w:hAnsi="Cambria" w:cs="Arial"/>
              </w:rPr>
              <w:t xml:space="preserve"> služieb verejnej pravidelnej autobusovej dopravy</w:t>
            </w:r>
            <w:r w:rsidR="00403E87">
              <w:rPr>
                <w:rFonts w:ascii="Cambria" w:hAnsi="Cambria" w:cs="Arial"/>
              </w:rPr>
              <w:t>:</w:t>
            </w:r>
            <w:r w:rsidR="00513C45">
              <w:rPr>
                <w:rFonts w:ascii="Cambria" w:hAnsi="Cambria" w:cs="Arial"/>
              </w:rPr>
              <w:t xml:space="preserve"> </w:t>
            </w:r>
            <w:r w:rsidR="00403E87"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403E87" w:rsidRPr="000B5259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403E87"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="00403E87">
              <w:rPr>
                <w:rStyle w:val="FootnoteReference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3"/>
            </w:r>
          </w:p>
        </w:tc>
      </w:tr>
      <w:tr w:rsidR="00E8625A" w:rsidRPr="00E8625A" w14:paraId="65AB12FB" w14:textId="77777777" w:rsidTr="001005BB">
        <w:trPr>
          <w:cantSplit/>
        </w:trPr>
        <w:tc>
          <w:tcPr>
            <w:tcW w:w="1481" w:type="pct"/>
            <w:hideMark/>
          </w:tcPr>
          <w:p w14:paraId="47349F61" w14:textId="1BDBDDC1" w:rsidR="00451B30" w:rsidRPr="00E8625A" w:rsidRDefault="00A01B6B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</w:t>
            </w:r>
          </w:p>
        </w:tc>
        <w:tc>
          <w:tcPr>
            <w:tcW w:w="3519" w:type="pct"/>
          </w:tcPr>
          <w:p w14:paraId="67818217" w14:textId="5C3C3A0A" w:rsidR="00451B30" w:rsidRDefault="00A01B6B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Názov odberateľa: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841D86" w:rsidRPr="000B5259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841D86"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D7764B0" w14:textId="5C6D9E91" w:rsidR="00A01B6B" w:rsidRDefault="00A01B6B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Sídlo odberateľa: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841D86" w:rsidRPr="000B5259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841D86"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48D31A77" w14:textId="7B3CC1AA" w:rsidR="00A01B6B" w:rsidRPr="00E8625A" w:rsidRDefault="00A01B6B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IČO: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841D86" w:rsidRPr="000B5259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841D86"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E8625A" w:rsidRPr="00E8625A" w14:paraId="787C1225" w14:textId="77777777" w:rsidTr="001005BB">
        <w:trPr>
          <w:cantSplit/>
        </w:trPr>
        <w:tc>
          <w:tcPr>
            <w:tcW w:w="1481" w:type="pct"/>
            <w:hideMark/>
          </w:tcPr>
          <w:p w14:paraId="0B540A91" w14:textId="02E1ABC2" w:rsidR="00451B30" w:rsidRPr="00E8625A" w:rsidRDefault="00A01B6B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dodania</w:t>
            </w:r>
          </w:p>
        </w:tc>
        <w:tc>
          <w:tcPr>
            <w:tcW w:w="3519" w:type="pct"/>
          </w:tcPr>
          <w:p w14:paraId="32260AE8" w14:textId="68E16434" w:rsidR="00451B30" w:rsidRDefault="00FC2391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začatia </w:t>
            </w:r>
            <w:r w:rsidR="007A7844">
              <w:rPr>
                <w:rFonts w:ascii="Cambria" w:hAnsi="Cambria" w:cs="Arial"/>
              </w:rPr>
              <w:t xml:space="preserve">poskytovania služieb </w:t>
            </w:r>
            <w:r w:rsidR="0081447D">
              <w:rPr>
                <w:rFonts w:ascii="Cambria" w:hAnsi="Cambria" w:cs="Arial"/>
              </w:rPr>
              <w:t>autobusovej dopravy</w:t>
            </w:r>
            <w:r>
              <w:rPr>
                <w:rFonts w:ascii="Cambria" w:hAnsi="Cambria" w:cs="Arial"/>
              </w:rPr>
              <w:t>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841D86" w:rsidRPr="000B5259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841D86"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787D42E4" w14:textId="3BC2E76D" w:rsidR="00451B30" w:rsidRPr="00E8625A" w:rsidRDefault="00FC2391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</w:t>
            </w:r>
            <w:r w:rsidR="0081447D">
              <w:rPr>
                <w:rFonts w:ascii="Cambria" w:hAnsi="Cambria" w:cs="Arial"/>
              </w:rPr>
              <w:t>ukončenia poskytovania služieb autobusovej dopravy (ak je)</w:t>
            </w:r>
            <w:r>
              <w:rPr>
                <w:rFonts w:ascii="Cambria" w:hAnsi="Cambria" w:cs="Arial"/>
              </w:rPr>
              <w:t>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841D86" w:rsidRPr="000B5259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841D86"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E8625A" w:rsidRPr="00E8625A" w14:paraId="424A8B6C" w14:textId="77777777" w:rsidTr="001005BB">
        <w:trPr>
          <w:cantSplit/>
        </w:trPr>
        <w:tc>
          <w:tcPr>
            <w:tcW w:w="1481" w:type="pct"/>
            <w:hideMark/>
          </w:tcPr>
          <w:p w14:paraId="4AD1163E" w14:textId="0D1C35CD" w:rsidR="00451B30" w:rsidRPr="00E8625A" w:rsidRDefault="005E5B27" w:rsidP="007F3ED9">
            <w:pPr>
              <w:suppressAutoHyphens/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>Rozsah služieb</w:t>
            </w:r>
          </w:p>
        </w:tc>
        <w:tc>
          <w:tcPr>
            <w:tcW w:w="3519" w:type="pct"/>
          </w:tcPr>
          <w:p w14:paraId="425E7036" w14:textId="41E0E6EF" w:rsidR="00E065AA" w:rsidRDefault="0038725C" w:rsidP="00881B20">
            <w:pPr>
              <w:spacing w:before="120" w:after="120"/>
              <w:jc w:val="both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</w:rPr>
              <w:t xml:space="preserve">V rámci identifikovaného referenčného plnenia sme </w:t>
            </w:r>
            <w:r w:rsidR="00E065AA">
              <w:rPr>
                <w:rFonts w:ascii="Cambria" w:hAnsi="Cambria" w:cs="Arial"/>
              </w:rPr>
              <w:t xml:space="preserve">v jednotlivých rokoch pred vyhlásením verejného obstarávania vykonávali </w:t>
            </w:r>
            <w:r>
              <w:rPr>
                <w:rFonts w:ascii="Cambria" w:hAnsi="Cambria" w:cs="Arial"/>
              </w:rPr>
              <w:t>p</w:t>
            </w:r>
            <w:r>
              <w:rPr>
                <w:rFonts w:ascii="Cambria" w:hAnsi="Cambria" w:cs="Arial"/>
                <w:spacing w:val="-2"/>
              </w:rPr>
              <w:t>ravidelnú autobusov</w:t>
            </w:r>
            <w:r w:rsidR="0020124F">
              <w:rPr>
                <w:rFonts w:ascii="Cambria" w:hAnsi="Cambria" w:cs="Arial"/>
                <w:spacing w:val="-2"/>
              </w:rPr>
              <w:t>ú</w:t>
            </w:r>
            <w:r>
              <w:rPr>
                <w:rFonts w:ascii="Cambria" w:hAnsi="Cambria" w:cs="Arial"/>
                <w:spacing w:val="-2"/>
              </w:rPr>
              <w:t xml:space="preserve"> dopravu </w:t>
            </w:r>
            <w:r w:rsidR="00E065AA">
              <w:rPr>
                <w:rFonts w:ascii="Cambria" w:hAnsi="Cambria" w:cs="Arial"/>
                <w:spacing w:val="-2"/>
              </w:rPr>
              <w:t>v nasledovnom rozsahu</w:t>
            </w:r>
            <w:r w:rsidR="00F07F40">
              <w:rPr>
                <w:rFonts w:ascii="Cambria" w:hAnsi="Cambria" w:cs="Arial"/>
                <w:spacing w:val="-2"/>
              </w:rPr>
              <w:t>:</w:t>
            </w:r>
          </w:p>
          <w:p w14:paraId="135E58D4" w14:textId="16A80D93" w:rsidR="00932E4C" w:rsidRPr="000B5259" w:rsidRDefault="00932E4C" w:rsidP="00932E4C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  <w:spacing w:val="-2"/>
              </w:rPr>
              <w:t xml:space="preserve">Obdobie od </w:t>
            </w:r>
            <w:r w:rsidR="009F2F61">
              <w:rPr>
                <w:rFonts w:asciiTheme="majorHAnsi" w:eastAsia="Calibri" w:hAnsiTheme="majorHAnsi" w:cs="Arial"/>
                <w:lang w:eastAsia="en-US"/>
              </w:rPr>
              <w:t>2</w:t>
            </w:r>
            <w:r w:rsidR="00FF15BE">
              <w:rPr>
                <w:rFonts w:asciiTheme="majorHAnsi" w:eastAsia="Calibri" w:hAnsiTheme="majorHAnsi" w:cs="Arial"/>
                <w:lang w:eastAsia="en-US"/>
              </w:rPr>
              <w:t>5</w:t>
            </w:r>
            <w:r w:rsidR="009F2F61">
              <w:rPr>
                <w:rFonts w:asciiTheme="majorHAnsi" w:eastAsia="Calibri" w:hAnsiTheme="majorHAnsi" w:cs="Arial"/>
                <w:lang w:eastAsia="en-US"/>
              </w:rPr>
              <w:t>.07.2018</w:t>
            </w:r>
            <w:r w:rsidRPr="000B5259">
              <w:rPr>
                <w:rFonts w:asciiTheme="majorHAnsi" w:eastAsia="Calibri" w:hAnsiTheme="majorHAnsi" w:cs="Arial"/>
                <w:lang w:eastAsia="en-US"/>
              </w:rPr>
              <w:t xml:space="preserve"> do </w:t>
            </w:r>
            <w:r>
              <w:rPr>
                <w:rFonts w:asciiTheme="majorHAnsi" w:eastAsia="Calibri" w:hAnsiTheme="majorHAnsi" w:cs="Arial"/>
                <w:lang w:eastAsia="en-US"/>
              </w:rPr>
              <w:t xml:space="preserve">31.12.2018 </w:t>
            </w:r>
            <w:r w:rsidRPr="000B5259">
              <w:rPr>
                <w:rFonts w:asciiTheme="majorHAnsi" w:eastAsia="Calibri" w:hAnsiTheme="majorHAnsi" w:cs="Arial"/>
                <w:lang w:eastAsia="en-US"/>
              </w:rPr>
              <w:t xml:space="preserve">v rozsahu: 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0B5259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0B5259">
              <w:rPr>
                <w:rFonts w:asciiTheme="majorHAnsi" w:eastAsia="Calibri" w:hAnsiTheme="majorHAnsi" w:cs="Arial"/>
                <w:lang w:eastAsia="en-US"/>
              </w:rPr>
              <w:t xml:space="preserve"> </w:t>
            </w:r>
            <w:proofErr w:type="spellStart"/>
            <w:r w:rsidRPr="000B5259">
              <w:rPr>
                <w:rFonts w:asciiTheme="majorHAnsi" w:eastAsia="Calibri" w:hAnsiTheme="majorHAnsi" w:cs="Arial"/>
                <w:lang w:eastAsia="en-US"/>
              </w:rPr>
              <w:t>vzkm</w:t>
            </w:r>
            <w:proofErr w:type="spellEnd"/>
          </w:p>
          <w:p w14:paraId="1E1D903F" w14:textId="403C4A97" w:rsidR="000E72C0" w:rsidRPr="000B5259" w:rsidRDefault="00E065AA" w:rsidP="00E065AA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  <w:spacing w:val="-2"/>
              </w:rPr>
              <w:t>Obdobie od</w:t>
            </w:r>
            <w:r w:rsidR="00F07F40">
              <w:rPr>
                <w:rFonts w:ascii="Cambria" w:hAnsi="Cambria" w:cs="Arial"/>
                <w:spacing w:val="-2"/>
              </w:rPr>
              <w:t xml:space="preserve"> </w:t>
            </w:r>
            <w:r w:rsidR="00932E4C">
              <w:rPr>
                <w:rFonts w:asciiTheme="majorHAnsi" w:eastAsia="Calibri" w:hAnsiTheme="majorHAnsi" w:cs="Arial"/>
                <w:lang w:eastAsia="en-US"/>
              </w:rPr>
              <w:t>01.01.2019</w:t>
            </w:r>
            <w:r w:rsidRPr="000B5259">
              <w:rPr>
                <w:rFonts w:asciiTheme="majorHAnsi" w:eastAsia="Calibri" w:hAnsiTheme="majorHAnsi" w:cs="Arial"/>
                <w:lang w:eastAsia="en-US"/>
              </w:rPr>
              <w:t xml:space="preserve"> do </w:t>
            </w:r>
            <w:r w:rsidR="00932E4C">
              <w:rPr>
                <w:rFonts w:asciiTheme="majorHAnsi" w:eastAsia="Calibri" w:hAnsiTheme="majorHAnsi" w:cs="Arial"/>
                <w:lang w:eastAsia="en-US"/>
              </w:rPr>
              <w:t xml:space="preserve">31.12.2019 </w:t>
            </w:r>
            <w:r w:rsidRPr="000B5259">
              <w:rPr>
                <w:rFonts w:asciiTheme="majorHAnsi" w:eastAsia="Calibri" w:hAnsiTheme="majorHAnsi" w:cs="Arial"/>
                <w:lang w:eastAsia="en-US"/>
              </w:rPr>
              <w:t xml:space="preserve">v rozsahu: 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0B5259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0B5259">
              <w:rPr>
                <w:rFonts w:asciiTheme="majorHAnsi" w:eastAsia="Calibri" w:hAnsiTheme="majorHAnsi" w:cs="Arial"/>
                <w:lang w:eastAsia="en-US"/>
              </w:rPr>
              <w:t xml:space="preserve"> </w:t>
            </w:r>
            <w:proofErr w:type="spellStart"/>
            <w:r w:rsidR="000B5259" w:rsidRPr="000B5259">
              <w:rPr>
                <w:rFonts w:asciiTheme="majorHAnsi" w:eastAsia="Calibri" w:hAnsiTheme="majorHAnsi" w:cs="Arial"/>
                <w:lang w:eastAsia="en-US"/>
              </w:rPr>
              <w:t>vz</w:t>
            </w:r>
            <w:r w:rsidRPr="000B5259">
              <w:rPr>
                <w:rFonts w:asciiTheme="majorHAnsi" w:eastAsia="Calibri" w:hAnsiTheme="majorHAnsi" w:cs="Arial"/>
                <w:lang w:eastAsia="en-US"/>
              </w:rPr>
              <w:t>km</w:t>
            </w:r>
            <w:proofErr w:type="spellEnd"/>
          </w:p>
          <w:p w14:paraId="323CFF13" w14:textId="0742BDA5" w:rsidR="00E065AA" w:rsidRDefault="00E065AA" w:rsidP="00E065AA">
            <w:pPr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 xml:space="preserve">Obdobie od </w:t>
            </w:r>
            <w:r w:rsidR="00932E4C">
              <w:rPr>
                <w:rFonts w:ascii="Cambria" w:hAnsi="Cambria" w:cs="Arial"/>
                <w:spacing w:val="-2"/>
              </w:rPr>
              <w:t xml:space="preserve">01.01.2020 </w:t>
            </w:r>
            <w:r w:rsidRPr="000B5259">
              <w:rPr>
                <w:rFonts w:asciiTheme="majorHAnsi" w:eastAsia="Calibri" w:hAnsiTheme="majorHAnsi" w:cs="Arial"/>
                <w:lang w:eastAsia="en-US"/>
              </w:rPr>
              <w:t xml:space="preserve">do </w:t>
            </w:r>
            <w:r w:rsidR="00932E4C">
              <w:rPr>
                <w:rFonts w:asciiTheme="majorHAnsi" w:eastAsia="Calibri" w:hAnsiTheme="majorHAnsi" w:cs="Arial"/>
                <w:lang w:eastAsia="en-US"/>
              </w:rPr>
              <w:t xml:space="preserve">31.12.2020 </w:t>
            </w:r>
            <w:r w:rsidRPr="000B5259">
              <w:rPr>
                <w:rFonts w:asciiTheme="majorHAnsi" w:eastAsia="Calibri" w:hAnsiTheme="majorHAnsi" w:cs="Arial"/>
                <w:lang w:eastAsia="en-US"/>
              </w:rPr>
              <w:t xml:space="preserve">v rozsahu: 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0B5259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0B5259">
              <w:rPr>
                <w:rFonts w:asciiTheme="majorHAnsi" w:eastAsia="Calibri" w:hAnsiTheme="majorHAnsi" w:cs="Arial"/>
                <w:lang w:eastAsia="en-US"/>
              </w:rPr>
              <w:t xml:space="preserve"> </w:t>
            </w:r>
            <w:proofErr w:type="spellStart"/>
            <w:r w:rsidR="000B5259" w:rsidRPr="000B5259">
              <w:rPr>
                <w:rFonts w:asciiTheme="majorHAnsi" w:eastAsia="Calibri" w:hAnsiTheme="majorHAnsi" w:cs="Arial"/>
                <w:lang w:eastAsia="en-US"/>
              </w:rPr>
              <w:t>vz</w:t>
            </w:r>
            <w:r w:rsidRPr="000B5259">
              <w:rPr>
                <w:rFonts w:asciiTheme="majorHAnsi" w:eastAsia="Calibri" w:hAnsiTheme="majorHAnsi" w:cs="Arial"/>
                <w:lang w:eastAsia="en-US"/>
              </w:rPr>
              <w:t>km</w:t>
            </w:r>
            <w:proofErr w:type="spellEnd"/>
            <w:r>
              <w:rPr>
                <w:rFonts w:ascii="Cambria" w:hAnsi="Cambria" w:cs="Arial"/>
                <w:spacing w:val="-2"/>
              </w:rPr>
              <w:t xml:space="preserve"> </w:t>
            </w:r>
          </w:p>
          <w:p w14:paraId="524F2BA7" w14:textId="6EA96B9B" w:rsidR="00E065AA" w:rsidRPr="00E8625A" w:rsidRDefault="00E065AA" w:rsidP="00E065AA">
            <w:pPr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 xml:space="preserve">Obdobie od </w:t>
            </w:r>
            <w:r w:rsidR="00932E4C">
              <w:rPr>
                <w:rFonts w:asciiTheme="majorHAnsi" w:eastAsia="Calibri" w:hAnsiTheme="majorHAnsi" w:cs="Arial"/>
                <w:lang w:eastAsia="en-US"/>
              </w:rPr>
              <w:t>01.01.2021</w:t>
            </w:r>
            <w:r w:rsidRPr="000B5259">
              <w:rPr>
                <w:rFonts w:asciiTheme="majorHAnsi" w:eastAsia="Calibri" w:hAnsiTheme="majorHAnsi" w:cs="Arial"/>
                <w:lang w:eastAsia="en-US"/>
              </w:rPr>
              <w:t xml:space="preserve"> do </w:t>
            </w:r>
            <w:r w:rsidR="009F2F61">
              <w:rPr>
                <w:rFonts w:asciiTheme="majorHAnsi" w:eastAsia="Calibri" w:hAnsiTheme="majorHAnsi" w:cs="Arial"/>
                <w:lang w:eastAsia="en-US"/>
              </w:rPr>
              <w:t xml:space="preserve">25.07.2021 </w:t>
            </w:r>
            <w:r w:rsidRPr="000B5259">
              <w:rPr>
                <w:rFonts w:asciiTheme="majorHAnsi" w:eastAsia="Calibri" w:hAnsiTheme="majorHAnsi" w:cs="Arial"/>
                <w:lang w:eastAsia="en-US"/>
              </w:rPr>
              <w:t xml:space="preserve">v rozsahu: 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0B5259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0B5259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0B5259">
              <w:rPr>
                <w:rFonts w:asciiTheme="majorHAnsi" w:eastAsia="Calibri" w:hAnsiTheme="majorHAnsi" w:cs="Arial"/>
                <w:lang w:eastAsia="en-US"/>
              </w:rPr>
              <w:t xml:space="preserve"> </w:t>
            </w:r>
            <w:proofErr w:type="spellStart"/>
            <w:r w:rsidR="000B5259">
              <w:rPr>
                <w:rFonts w:asciiTheme="majorHAnsi" w:eastAsia="Calibri" w:hAnsiTheme="majorHAnsi" w:cs="Arial"/>
                <w:lang w:eastAsia="en-US"/>
              </w:rPr>
              <w:t>vz</w:t>
            </w:r>
            <w:r w:rsidRPr="000B5259">
              <w:rPr>
                <w:rFonts w:asciiTheme="majorHAnsi" w:eastAsia="Calibri" w:hAnsiTheme="majorHAnsi" w:cs="Arial"/>
                <w:lang w:eastAsia="en-US"/>
              </w:rPr>
              <w:t>km</w:t>
            </w:r>
            <w:proofErr w:type="spellEnd"/>
          </w:p>
        </w:tc>
      </w:tr>
      <w:tr w:rsidR="00E8625A" w:rsidRPr="00E8625A" w14:paraId="37997980" w14:textId="77777777" w:rsidTr="001005BB">
        <w:trPr>
          <w:cantSplit/>
        </w:trPr>
        <w:tc>
          <w:tcPr>
            <w:tcW w:w="1481" w:type="pct"/>
            <w:hideMark/>
          </w:tcPr>
          <w:p w14:paraId="40D37B56" w14:textId="3FC21241" w:rsidR="00451B30" w:rsidRPr="00E8625A" w:rsidRDefault="00881B20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Počet autobusov</w:t>
            </w:r>
          </w:p>
        </w:tc>
        <w:tc>
          <w:tcPr>
            <w:tcW w:w="3519" w:type="pct"/>
          </w:tcPr>
          <w:p w14:paraId="78C45111" w14:textId="7F151B40" w:rsidR="009F4A84" w:rsidRPr="00A974AA" w:rsidRDefault="00881B20" w:rsidP="00881B20">
            <w:pPr>
              <w:spacing w:before="120" w:after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</w:rPr>
              <w:t>V rámci identifikovaného referenčného plnenia sme vykonávali p</w:t>
            </w:r>
            <w:r>
              <w:rPr>
                <w:rFonts w:ascii="Cambria" w:hAnsi="Cambria" w:cs="Arial"/>
                <w:spacing w:val="-2"/>
              </w:rPr>
              <w:t>ravidelnú autobusov</w:t>
            </w:r>
            <w:r w:rsidR="0020124F">
              <w:rPr>
                <w:rFonts w:ascii="Cambria" w:hAnsi="Cambria" w:cs="Arial"/>
                <w:spacing w:val="-2"/>
              </w:rPr>
              <w:t>ú</w:t>
            </w:r>
            <w:r>
              <w:rPr>
                <w:rFonts w:ascii="Cambria" w:hAnsi="Cambria" w:cs="Arial"/>
                <w:spacing w:val="-2"/>
              </w:rPr>
              <w:t xml:space="preserve"> dopravu v</w:t>
            </w:r>
            <w:r w:rsidR="0020124F">
              <w:rPr>
                <w:rFonts w:ascii="Cambria" w:hAnsi="Cambria" w:cs="Arial"/>
                <w:spacing w:val="-2"/>
              </w:rPr>
              <w:t> </w:t>
            </w:r>
            <w:r>
              <w:rPr>
                <w:rFonts w:ascii="Cambria" w:hAnsi="Cambria" w:cs="Arial"/>
                <w:spacing w:val="-2"/>
              </w:rPr>
              <w:t>priemere</w:t>
            </w:r>
            <w:r w:rsidR="0020124F">
              <w:rPr>
                <w:rFonts w:ascii="Cambria" w:hAnsi="Cambria" w:cs="Arial"/>
                <w:spacing w:val="-2"/>
              </w:rPr>
              <w:t xml:space="preserve"> ročne</w:t>
            </w:r>
            <w:r w:rsidR="00425F13">
              <w:rPr>
                <w:rFonts w:ascii="Cambria" w:hAnsi="Cambria" w:cs="Arial"/>
                <w:spacing w:val="-2"/>
              </w:rPr>
              <w:t xml:space="preserve"> počas celého referenčného obdobia</w:t>
            </w:r>
            <w:r w:rsidR="0020124F">
              <w:rPr>
                <w:rFonts w:ascii="Cambria" w:hAnsi="Cambria" w:cs="Arial"/>
                <w:spacing w:val="-2"/>
              </w:rPr>
              <w:t xml:space="preserve"> </w:t>
            </w:r>
            <w:r w:rsidR="0020124F" w:rsidRPr="00C80044">
              <w:rPr>
                <w:rFonts w:asciiTheme="majorHAnsi" w:hAnsiTheme="majorHAnsi" w:cs="Arial"/>
                <w:spacing w:val="-2"/>
              </w:rPr>
              <w:t>nasledovným počtom vozidiel</w:t>
            </w:r>
            <w:ins w:id="2" w:author="Tomas Uricek" w:date="2021-08-17T11:56:00Z">
              <w:r w:rsidR="007823E1" w:rsidRPr="00C80044">
                <w:rPr>
                  <w:rFonts w:asciiTheme="majorHAnsi" w:hAnsiTheme="majorHAnsi" w:cs="Arial"/>
                  <w:spacing w:val="-2"/>
                </w:rPr>
                <w:t xml:space="preserve"> (</w:t>
              </w:r>
              <w:proofErr w:type="spellStart"/>
              <w:r w:rsidR="007823E1" w:rsidRPr="00C80044">
                <w:rPr>
                  <w:rFonts w:asciiTheme="majorHAnsi" w:hAnsiTheme="majorHAnsi"/>
                  <w:shd w:val="clear" w:color="auto" w:fill="FFFFFF"/>
                  <w:lang w:eastAsia="sk-SK"/>
                </w:rPr>
                <w:t>P</w:t>
              </w:r>
              <w:r w:rsidR="007823E1" w:rsidRPr="00C80044">
                <w:rPr>
                  <w:rFonts w:asciiTheme="majorHAnsi" w:hAnsiTheme="majorHAnsi"/>
                  <w:shd w:val="clear" w:color="auto" w:fill="FFFFFF"/>
                  <w:vertAlign w:val="subscript"/>
                  <w:lang w:eastAsia="sk-SK"/>
                </w:rPr>
                <w:t>voz</w:t>
              </w:r>
              <w:proofErr w:type="spellEnd"/>
              <w:r w:rsidR="007823E1" w:rsidRPr="00C80044">
                <w:rPr>
                  <w:rFonts w:asciiTheme="majorHAnsi" w:hAnsiTheme="majorHAnsi"/>
                  <w:shd w:val="clear" w:color="auto" w:fill="FFFFFF"/>
                  <w:lang w:eastAsia="sk-SK"/>
                </w:rPr>
                <w:t>)</w:t>
              </w:r>
            </w:ins>
            <w:r w:rsidRPr="00C80044">
              <w:rPr>
                <w:rFonts w:asciiTheme="majorHAnsi" w:hAnsiTheme="majorHAnsi" w:cs="Arial"/>
                <w:spacing w:val="-2"/>
              </w:rPr>
              <w:t>:</w:t>
            </w:r>
            <w:r w:rsidR="0020124F" w:rsidRPr="00C80044">
              <w:rPr>
                <w:rFonts w:asciiTheme="majorHAnsi" w:hAnsiTheme="majorHAnsi" w:cs="Arial"/>
                <w:spacing w:val="-2"/>
              </w:rPr>
              <w:t xml:space="preserve"> </w:t>
            </w:r>
            <w:r w:rsidR="0020124F" w:rsidRPr="002B30B5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20124F" w:rsidRPr="00C80044">
              <w:rPr>
                <w:rFonts w:eastAsia="Calibri"/>
                <w:highlight w:val="yellow"/>
                <w:lang w:eastAsia="en-US"/>
              </w:rPr>
              <w:t>●</w:t>
            </w:r>
            <w:r w:rsidR="0020124F" w:rsidRPr="002B30B5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1EB23E2" w14:textId="77777777" w:rsidR="007823E1" w:rsidRPr="00C80044" w:rsidRDefault="00B21D1A" w:rsidP="007823E1">
            <w:pPr>
              <w:rPr>
                <w:ins w:id="3" w:author="Tomas Uricek" w:date="2021-08-17T11:57:00Z"/>
                <w:rFonts w:asciiTheme="majorHAnsi" w:hAnsiTheme="majorHAnsi" w:cs="Arial"/>
                <w:spacing w:val="-2"/>
              </w:rPr>
            </w:pPr>
            <w:ins w:id="4" w:author="Tomas Uricek" w:date="2021-08-17T11:55:00Z">
              <w:r w:rsidRPr="00C80044">
                <w:rPr>
                  <w:rFonts w:asciiTheme="majorHAnsi" w:hAnsiTheme="majorHAnsi" w:cs="Arial"/>
                  <w:spacing w:val="-2"/>
                </w:rPr>
                <w:t xml:space="preserve">Priemerný počet Vozidiel </w:t>
              </w:r>
            </w:ins>
            <w:ins w:id="5" w:author="Tomas Uricek" w:date="2021-08-17T11:56:00Z">
              <w:r w:rsidR="007823E1" w:rsidRPr="00C80044">
                <w:rPr>
                  <w:rFonts w:asciiTheme="majorHAnsi" w:hAnsiTheme="majorHAnsi" w:cs="Arial"/>
                  <w:spacing w:val="-2"/>
                </w:rPr>
                <w:t>(</w:t>
              </w:r>
              <w:proofErr w:type="spellStart"/>
              <w:r w:rsidR="007823E1" w:rsidRPr="00C80044">
                <w:rPr>
                  <w:rFonts w:asciiTheme="majorHAnsi" w:hAnsiTheme="majorHAnsi"/>
                  <w:shd w:val="clear" w:color="auto" w:fill="FFFFFF"/>
                  <w:lang w:eastAsia="sk-SK"/>
                </w:rPr>
                <w:t>P</w:t>
              </w:r>
              <w:r w:rsidR="007823E1" w:rsidRPr="00C80044">
                <w:rPr>
                  <w:rFonts w:asciiTheme="majorHAnsi" w:hAnsiTheme="majorHAnsi"/>
                  <w:shd w:val="clear" w:color="auto" w:fill="FFFFFF"/>
                  <w:vertAlign w:val="subscript"/>
                  <w:lang w:eastAsia="sk-SK"/>
                </w:rPr>
                <w:t>voz</w:t>
              </w:r>
              <w:proofErr w:type="spellEnd"/>
              <w:r w:rsidR="007823E1" w:rsidRPr="00C80044">
                <w:rPr>
                  <w:rFonts w:asciiTheme="majorHAnsi" w:hAnsiTheme="majorHAnsi" w:cs="Arial"/>
                  <w:spacing w:val="-2"/>
                </w:rPr>
                <w:t xml:space="preserve">) </w:t>
              </w:r>
            </w:ins>
            <w:ins w:id="6" w:author="Tomas Uricek" w:date="2021-08-17T11:55:00Z">
              <w:r w:rsidRPr="00C80044">
                <w:rPr>
                  <w:rFonts w:asciiTheme="majorHAnsi" w:hAnsiTheme="majorHAnsi" w:cs="Arial"/>
                  <w:spacing w:val="-2"/>
                </w:rPr>
                <w:t xml:space="preserve">bol vypočítaný </w:t>
              </w:r>
            </w:ins>
            <w:ins w:id="7" w:author="Tomas Uricek" w:date="2021-08-17T11:56:00Z">
              <w:r w:rsidR="007823E1" w:rsidRPr="00C80044">
                <w:rPr>
                  <w:rFonts w:asciiTheme="majorHAnsi" w:hAnsiTheme="majorHAnsi" w:cs="Arial"/>
                  <w:spacing w:val="-2"/>
                </w:rPr>
                <w:t>nasledovným vzorcom</w:t>
              </w:r>
            </w:ins>
            <w:ins w:id="8" w:author="Tomas Uricek" w:date="2021-08-17T11:57:00Z">
              <w:r w:rsidR="007823E1" w:rsidRPr="00C80044">
                <w:rPr>
                  <w:rFonts w:asciiTheme="majorHAnsi" w:hAnsiTheme="majorHAnsi" w:cs="Arial"/>
                  <w:spacing w:val="-2"/>
                </w:rPr>
                <w:t xml:space="preserve"> </w:t>
              </w:r>
            </w:ins>
          </w:p>
          <w:p w14:paraId="773B9327" w14:textId="77777777" w:rsidR="002B30B5" w:rsidRDefault="007823E1" w:rsidP="007823E1">
            <w:pPr>
              <w:rPr>
                <w:ins w:id="9" w:author="Tomas Uricek" w:date="2021-08-17T11:58:00Z"/>
                <w:rFonts w:asciiTheme="majorHAnsi" w:hAnsiTheme="majorHAnsi" w:cs="Arial"/>
              </w:rPr>
            </w:pPr>
            <w:proofErr w:type="spellStart"/>
            <w:ins w:id="10" w:author="Tomas Uricek" w:date="2021-08-17T11:57:00Z">
              <w:r w:rsidRPr="00C80044">
                <w:rPr>
                  <w:rFonts w:asciiTheme="majorHAnsi" w:hAnsiTheme="majorHAnsi"/>
                  <w:shd w:val="clear" w:color="auto" w:fill="FFFFFF"/>
                  <w:lang w:eastAsia="sk-SK"/>
                </w:rPr>
                <w:t>P</w:t>
              </w:r>
              <w:r w:rsidRPr="00C80044">
                <w:rPr>
                  <w:rFonts w:asciiTheme="majorHAnsi" w:hAnsiTheme="majorHAnsi"/>
                  <w:shd w:val="clear" w:color="auto" w:fill="FFFFFF"/>
                  <w:vertAlign w:val="subscript"/>
                  <w:lang w:eastAsia="sk-SK"/>
                </w:rPr>
                <w:t>voz</w:t>
              </w:r>
              <w:proofErr w:type="spellEnd"/>
              <w:r w:rsidRPr="00C80044">
                <w:rPr>
                  <w:rFonts w:asciiTheme="majorHAnsi" w:hAnsiTheme="majorHAnsi"/>
                  <w:shd w:val="clear" w:color="auto" w:fill="FFFFFF"/>
                  <w:lang w:eastAsia="sk-SK"/>
                </w:rPr>
                <w:t xml:space="preserve"> = (V</w:t>
              </w:r>
              <w:r w:rsidRPr="00C80044">
                <w:rPr>
                  <w:rFonts w:asciiTheme="majorHAnsi" w:hAnsiTheme="majorHAnsi"/>
                  <w:shd w:val="clear" w:color="auto" w:fill="FFFFFF"/>
                  <w:vertAlign w:val="subscript"/>
                  <w:lang w:eastAsia="sk-SK"/>
                </w:rPr>
                <w:t>M1</w:t>
              </w:r>
              <w:r w:rsidRPr="00C80044">
                <w:rPr>
                  <w:rFonts w:asciiTheme="majorHAnsi" w:hAnsiTheme="majorHAnsi"/>
                  <w:shd w:val="clear" w:color="auto" w:fill="FFFFFF"/>
                  <w:lang w:eastAsia="sk-SK"/>
                </w:rPr>
                <w:t xml:space="preserve"> + V</w:t>
              </w:r>
              <w:r w:rsidRPr="00C80044">
                <w:rPr>
                  <w:rFonts w:asciiTheme="majorHAnsi" w:hAnsiTheme="majorHAnsi"/>
                  <w:shd w:val="clear" w:color="auto" w:fill="FFFFFF"/>
                  <w:vertAlign w:val="subscript"/>
                  <w:lang w:eastAsia="sk-SK"/>
                </w:rPr>
                <w:t>M2</w:t>
              </w:r>
              <w:r w:rsidRPr="00C80044">
                <w:rPr>
                  <w:rFonts w:asciiTheme="majorHAnsi" w:hAnsiTheme="majorHAnsi"/>
                  <w:shd w:val="clear" w:color="auto" w:fill="FFFFFF"/>
                  <w:lang w:eastAsia="sk-SK"/>
                </w:rPr>
                <w:t xml:space="preserve"> + V</w:t>
              </w:r>
              <w:r w:rsidRPr="00C80044">
                <w:rPr>
                  <w:rFonts w:asciiTheme="majorHAnsi" w:hAnsiTheme="majorHAnsi"/>
                  <w:shd w:val="clear" w:color="auto" w:fill="FFFFFF"/>
                  <w:vertAlign w:val="subscript"/>
                  <w:lang w:eastAsia="sk-SK"/>
                </w:rPr>
                <w:t>M3</w:t>
              </w:r>
              <w:r w:rsidRPr="00C80044">
                <w:rPr>
                  <w:rFonts w:asciiTheme="majorHAnsi" w:hAnsiTheme="majorHAnsi"/>
                  <w:shd w:val="clear" w:color="auto" w:fill="FFFFFF"/>
                  <w:lang w:eastAsia="sk-SK"/>
                </w:rPr>
                <w:t xml:space="preserve"> .... </w:t>
              </w:r>
              <w:proofErr w:type="spellStart"/>
              <w:r w:rsidRPr="00C80044">
                <w:rPr>
                  <w:rFonts w:asciiTheme="majorHAnsi" w:hAnsiTheme="majorHAnsi"/>
                  <w:shd w:val="clear" w:color="auto" w:fill="FFFFFF"/>
                  <w:lang w:eastAsia="sk-SK"/>
                </w:rPr>
                <w:t>V</w:t>
              </w:r>
              <w:r w:rsidRPr="00C80044">
                <w:rPr>
                  <w:rFonts w:asciiTheme="majorHAnsi" w:hAnsiTheme="majorHAnsi"/>
                  <w:shd w:val="clear" w:color="auto" w:fill="FFFFFF"/>
                  <w:vertAlign w:val="subscript"/>
                  <w:lang w:eastAsia="sk-SK"/>
                </w:rPr>
                <w:t>Mn</w:t>
              </w:r>
              <w:proofErr w:type="spellEnd"/>
              <w:r w:rsidRPr="00C80044">
                <w:rPr>
                  <w:rFonts w:asciiTheme="majorHAnsi" w:hAnsiTheme="majorHAnsi"/>
                  <w:shd w:val="clear" w:color="auto" w:fill="FFFFFF"/>
                  <w:lang w:eastAsia="sk-SK"/>
                </w:rPr>
                <w:t>)  / M</w:t>
              </w:r>
              <w:r w:rsidRPr="00C80044">
                <w:rPr>
                  <w:rFonts w:asciiTheme="majorHAnsi" w:hAnsiTheme="majorHAnsi"/>
                  <w:shd w:val="clear" w:color="auto" w:fill="FFFFFF"/>
                  <w:vertAlign w:val="subscript"/>
                  <w:lang w:eastAsia="sk-SK"/>
                </w:rPr>
                <w:t>n</w:t>
              </w:r>
              <w:r w:rsidR="002B30B5" w:rsidRPr="00C80044">
                <w:rPr>
                  <w:rFonts w:asciiTheme="majorHAnsi" w:hAnsiTheme="majorHAnsi"/>
                  <w:shd w:val="clear" w:color="auto" w:fill="FFFFFF"/>
                  <w:lang w:eastAsia="sk-SK"/>
                </w:rPr>
                <w:t xml:space="preserve"> v súlade s vysvetlivkami podľa bodu 3.2 písm. a) </w:t>
              </w:r>
              <w:r w:rsidR="002B30B5" w:rsidRPr="00C80044">
                <w:rPr>
                  <w:rFonts w:asciiTheme="majorHAnsi" w:hAnsiTheme="majorHAnsi" w:cs="Arial"/>
                </w:rPr>
                <w:t>Časti F (Podmienky účasti) súťažných podkladov</w:t>
              </w:r>
            </w:ins>
            <w:ins w:id="11" w:author="Tomas Uricek" w:date="2021-08-17T11:58:00Z">
              <w:r w:rsidR="002B30B5">
                <w:rPr>
                  <w:rFonts w:asciiTheme="majorHAnsi" w:hAnsiTheme="majorHAnsi" w:cs="Arial"/>
                </w:rPr>
                <w:t xml:space="preserve">, kde </w:t>
              </w:r>
            </w:ins>
          </w:p>
          <w:p w14:paraId="4209BC01" w14:textId="23EEC77D" w:rsidR="007823E1" w:rsidRDefault="002B30B5" w:rsidP="003063C8">
            <w:pPr>
              <w:jc w:val="both"/>
              <w:rPr>
                <w:ins w:id="12" w:author="Tomas Uricek" w:date="2021-08-17T12:00:00Z"/>
                <w:rFonts w:ascii="Cambria" w:hAnsi="Cambria" w:cs="Arial"/>
                <w:spacing w:val="-2"/>
              </w:rPr>
            </w:pPr>
            <w:ins w:id="13" w:author="Tomas Uricek" w:date="2021-08-17T11:58:00Z">
              <w:r>
                <w:rPr>
                  <w:rFonts w:asciiTheme="majorHAnsi" w:hAnsiTheme="majorHAnsi" w:cs="Arial"/>
                </w:rPr>
                <w:t xml:space="preserve">počet mesiacov </w:t>
              </w:r>
              <w:r w:rsidR="00A974AA">
                <w:rPr>
                  <w:rFonts w:asciiTheme="majorHAnsi" w:hAnsiTheme="majorHAnsi" w:cs="Arial"/>
                </w:rPr>
                <w:t xml:space="preserve">(M) </w:t>
              </w:r>
              <w:r w:rsidR="00A974AA" w:rsidRPr="00A974AA">
                <w:rPr>
                  <w:rFonts w:asciiTheme="majorHAnsi" w:hAnsiTheme="majorHAnsi" w:cs="Arial"/>
                </w:rPr>
                <w:t xml:space="preserve">v rámci referenčného obdobia, v rámci ktorých </w:t>
              </w:r>
            </w:ins>
            <w:ins w:id="14" w:author="Tomas Uricek" w:date="2021-08-17T11:59:00Z">
              <w:r w:rsidR="00A974AA">
                <w:rPr>
                  <w:rFonts w:asciiTheme="majorHAnsi" w:hAnsiTheme="majorHAnsi" w:cs="Arial"/>
                </w:rPr>
                <w:t xml:space="preserve">sme vykonávali </w:t>
              </w:r>
              <w:r w:rsidR="00A974AA">
                <w:rPr>
                  <w:rFonts w:ascii="Cambria" w:hAnsi="Cambria" w:cs="Arial"/>
                </w:rPr>
                <w:t>p</w:t>
              </w:r>
              <w:r w:rsidR="00A974AA">
                <w:rPr>
                  <w:rFonts w:ascii="Cambria" w:hAnsi="Cambria" w:cs="Arial"/>
                  <w:spacing w:val="-2"/>
                </w:rPr>
                <w:t xml:space="preserve">ravidelnú autobusovú dopravu </w:t>
              </w:r>
            </w:ins>
            <w:ins w:id="15" w:author="Tomas Uricek" w:date="2021-08-17T11:58:00Z">
              <w:r w:rsidR="00A974AA" w:rsidRPr="00A974AA">
                <w:rPr>
                  <w:rFonts w:asciiTheme="majorHAnsi" w:hAnsiTheme="majorHAnsi" w:cs="Arial"/>
                </w:rPr>
                <w:t>čo i len jeden deň</w:t>
              </w:r>
            </w:ins>
            <w:ins w:id="16" w:author="Tomas Uricek" w:date="2021-08-17T11:59:00Z">
              <w:r w:rsidR="00A974AA">
                <w:rPr>
                  <w:rFonts w:asciiTheme="majorHAnsi" w:hAnsiTheme="majorHAnsi" w:cs="Arial"/>
                </w:rPr>
                <w:t xml:space="preserve"> je </w:t>
              </w:r>
              <w:r w:rsidR="00A974AA" w:rsidRPr="002B30B5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t>[</w:t>
              </w:r>
              <w:r w:rsidR="00A974AA" w:rsidRPr="008F35BF">
                <w:rPr>
                  <w:rFonts w:eastAsia="Calibri"/>
                  <w:highlight w:val="yellow"/>
                  <w:lang w:eastAsia="en-US"/>
                </w:rPr>
                <w:t>●</w:t>
              </w:r>
              <w:r w:rsidR="00A974AA" w:rsidRPr="002B30B5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t>]</w:t>
              </w:r>
              <w:r w:rsidR="000D5B80">
                <w:rPr>
                  <w:rFonts w:asciiTheme="majorHAnsi" w:eastAsia="Calibri" w:hAnsiTheme="majorHAnsi" w:cs="Arial"/>
                  <w:lang w:eastAsia="en-US"/>
                </w:rPr>
                <w:t xml:space="preserve"> a v rámci týchto jednotlivých mesiacov</w:t>
              </w:r>
              <w:r w:rsidR="000D5B80">
                <w:rPr>
                  <w:rFonts w:asciiTheme="majorHAnsi" w:hAnsiTheme="majorHAnsi" w:cs="Arial"/>
                </w:rPr>
                <w:t xml:space="preserve"> </w:t>
              </w:r>
              <w:r w:rsidR="000D5B80">
                <w:rPr>
                  <w:rFonts w:asciiTheme="majorHAnsi" w:hAnsiTheme="majorHAnsi" w:cs="Arial"/>
                </w:rPr>
                <w:t xml:space="preserve">sme vykonávali </w:t>
              </w:r>
              <w:r w:rsidR="000D5B80">
                <w:rPr>
                  <w:rFonts w:ascii="Cambria" w:hAnsi="Cambria" w:cs="Arial"/>
                </w:rPr>
                <w:t>p</w:t>
              </w:r>
              <w:r w:rsidR="000D5B80">
                <w:rPr>
                  <w:rFonts w:ascii="Cambria" w:hAnsi="Cambria" w:cs="Arial"/>
                  <w:spacing w:val="-2"/>
                </w:rPr>
                <w:t>ravidelnú autobusovú dopravu</w:t>
              </w:r>
              <w:r w:rsidR="000D5B80">
                <w:rPr>
                  <w:rFonts w:ascii="Cambria" w:hAnsi="Cambria" w:cs="Arial"/>
                  <w:spacing w:val="-2"/>
                </w:rPr>
                <w:t xml:space="preserve"> nasledovným počtom </w:t>
              </w:r>
            </w:ins>
            <w:ins w:id="17" w:author="Tomas Uricek" w:date="2021-08-17T12:00:00Z">
              <w:r w:rsidR="000D5B80">
                <w:rPr>
                  <w:rFonts w:ascii="Cambria" w:hAnsi="Cambria" w:cs="Arial"/>
                  <w:spacing w:val="-2"/>
                </w:rPr>
                <w:t>vozidiel:</w:t>
              </w:r>
            </w:ins>
          </w:p>
          <w:p w14:paraId="53F2916B" w14:textId="50BC9B6D" w:rsidR="000D5B80" w:rsidRPr="00C80044" w:rsidRDefault="000D5B80" w:rsidP="00881B20">
            <w:pPr>
              <w:spacing w:before="120" w:after="120"/>
              <w:jc w:val="both"/>
              <w:rPr>
                <w:ins w:id="18" w:author="Tomas Uricek" w:date="2021-08-17T12:00:00Z"/>
                <w:rFonts w:asciiTheme="majorHAnsi" w:hAnsiTheme="majorHAnsi"/>
                <w:shd w:val="clear" w:color="auto" w:fill="FFFFFF"/>
                <w:lang w:eastAsia="sk-SK"/>
              </w:rPr>
            </w:pPr>
            <w:ins w:id="19" w:author="Tomas Uricek" w:date="2021-08-17T12:00:00Z">
              <w:r w:rsidRPr="008F35BF">
                <w:rPr>
                  <w:rFonts w:asciiTheme="majorHAnsi" w:hAnsiTheme="majorHAnsi"/>
                  <w:shd w:val="clear" w:color="auto" w:fill="FFFFFF"/>
                  <w:lang w:eastAsia="sk-SK"/>
                </w:rPr>
                <w:t>V</w:t>
              </w:r>
              <w:r w:rsidRPr="008F35BF">
                <w:rPr>
                  <w:rFonts w:asciiTheme="majorHAnsi" w:hAnsiTheme="majorHAnsi"/>
                  <w:shd w:val="clear" w:color="auto" w:fill="FFFFFF"/>
                  <w:vertAlign w:val="subscript"/>
                  <w:lang w:eastAsia="sk-SK"/>
                </w:rPr>
                <w:t>M1</w:t>
              </w:r>
              <w:r>
                <w:rPr>
                  <w:rFonts w:asciiTheme="majorHAnsi" w:hAnsiTheme="majorHAnsi"/>
                  <w:shd w:val="clear" w:color="auto" w:fill="FFFFFF"/>
                  <w:lang w:eastAsia="sk-SK"/>
                </w:rPr>
                <w:t xml:space="preserve"> : </w:t>
              </w:r>
              <w:r w:rsidRPr="002B30B5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t>[</w:t>
              </w:r>
              <w:r w:rsidRPr="008F35BF">
                <w:rPr>
                  <w:rFonts w:eastAsia="Calibri"/>
                  <w:highlight w:val="yellow"/>
                  <w:lang w:eastAsia="en-US"/>
                </w:rPr>
                <w:t>●</w:t>
              </w:r>
              <w:r w:rsidRPr="002B30B5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t>]</w:t>
              </w:r>
              <w:bookmarkStart w:id="20" w:name="_GoBack"/>
              <w:bookmarkEnd w:id="20"/>
            </w:ins>
          </w:p>
          <w:p w14:paraId="017DC2DA" w14:textId="77777777" w:rsidR="000D5B80" w:rsidRPr="008F35BF" w:rsidRDefault="000D5B80" w:rsidP="000D5B80">
            <w:pPr>
              <w:spacing w:before="120" w:after="120"/>
              <w:jc w:val="both"/>
              <w:rPr>
                <w:ins w:id="21" w:author="Tomas Uricek" w:date="2021-08-17T12:00:00Z"/>
                <w:rFonts w:asciiTheme="majorHAnsi" w:hAnsiTheme="majorHAnsi"/>
                <w:shd w:val="clear" w:color="auto" w:fill="FFFFFF"/>
                <w:lang w:eastAsia="sk-SK"/>
              </w:rPr>
            </w:pPr>
            <w:ins w:id="22" w:author="Tomas Uricek" w:date="2021-08-17T12:00:00Z">
              <w:r w:rsidRPr="008F35BF">
                <w:rPr>
                  <w:rFonts w:asciiTheme="majorHAnsi" w:hAnsiTheme="majorHAnsi"/>
                  <w:shd w:val="clear" w:color="auto" w:fill="FFFFFF"/>
                  <w:lang w:eastAsia="sk-SK"/>
                </w:rPr>
                <w:t>V</w:t>
              </w:r>
              <w:r w:rsidRPr="008F35BF">
                <w:rPr>
                  <w:rFonts w:asciiTheme="majorHAnsi" w:hAnsiTheme="majorHAnsi"/>
                  <w:shd w:val="clear" w:color="auto" w:fill="FFFFFF"/>
                  <w:vertAlign w:val="subscript"/>
                  <w:lang w:eastAsia="sk-SK"/>
                </w:rPr>
                <w:t>M2</w:t>
              </w:r>
              <w:r>
                <w:rPr>
                  <w:rFonts w:asciiTheme="majorHAnsi" w:hAnsiTheme="majorHAnsi"/>
                  <w:shd w:val="clear" w:color="auto" w:fill="FFFFFF"/>
                  <w:lang w:eastAsia="sk-SK"/>
                </w:rPr>
                <w:t xml:space="preserve"> : </w:t>
              </w:r>
              <w:r w:rsidRPr="002B30B5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t>[</w:t>
              </w:r>
              <w:r w:rsidRPr="008F35BF">
                <w:rPr>
                  <w:rFonts w:eastAsia="Calibri"/>
                  <w:highlight w:val="yellow"/>
                  <w:lang w:eastAsia="en-US"/>
                </w:rPr>
                <w:t>●</w:t>
              </w:r>
              <w:r w:rsidRPr="002B30B5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t>]</w:t>
              </w:r>
            </w:ins>
          </w:p>
          <w:p w14:paraId="68E7BDEB" w14:textId="75DC3F96" w:rsidR="000D5B80" w:rsidRPr="008F35BF" w:rsidRDefault="000D5B80" w:rsidP="000D5B80">
            <w:pPr>
              <w:spacing w:before="120" w:after="120"/>
              <w:jc w:val="both"/>
              <w:rPr>
                <w:ins w:id="23" w:author="Tomas Uricek" w:date="2021-08-17T12:00:00Z"/>
                <w:rFonts w:asciiTheme="majorHAnsi" w:hAnsiTheme="majorHAnsi"/>
                <w:shd w:val="clear" w:color="auto" w:fill="FFFFFF"/>
                <w:lang w:eastAsia="sk-SK"/>
              </w:rPr>
            </w:pPr>
            <w:ins w:id="24" w:author="Tomas Uricek" w:date="2021-08-17T12:00:00Z">
              <w:r w:rsidRPr="008F35BF">
                <w:rPr>
                  <w:rFonts w:asciiTheme="majorHAnsi" w:hAnsiTheme="majorHAnsi"/>
                  <w:shd w:val="clear" w:color="auto" w:fill="FFFFFF"/>
                  <w:lang w:eastAsia="sk-SK"/>
                </w:rPr>
                <w:t>V</w:t>
              </w:r>
              <w:r w:rsidRPr="008F35BF">
                <w:rPr>
                  <w:rFonts w:asciiTheme="majorHAnsi" w:hAnsiTheme="majorHAnsi"/>
                  <w:shd w:val="clear" w:color="auto" w:fill="FFFFFF"/>
                  <w:vertAlign w:val="subscript"/>
                  <w:lang w:eastAsia="sk-SK"/>
                </w:rPr>
                <w:t>M3</w:t>
              </w:r>
              <w:r>
                <w:rPr>
                  <w:rFonts w:asciiTheme="majorHAnsi" w:hAnsiTheme="majorHAnsi"/>
                  <w:shd w:val="clear" w:color="auto" w:fill="FFFFFF"/>
                  <w:lang w:eastAsia="sk-SK"/>
                </w:rPr>
                <w:t xml:space="preserve"> : </w:t>
              </w:r>
              <w:r w:rsidRPr="002B30B5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t>[</w:t>
              </w:r>
              <w:r w:rsidRPr="008F35BF">
                <w:rPr>
                  <w:rFonts w:eastAsia="Calibri"/>
                  <w:highlight w:val="yellow"/>
                  <w:lang w:eastAsia="en-US"/>
                </w:rPr>
                <w:t>●</w:t>
              </w:r>
              <w:r w:rsidRPr="002B30B5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t>]</w:t>
              </w:r>
            </w:ins>
          </w:p>
          <w:p w14:paraId="42F9D134" w14:textId="77777777" w:rsidR="000D5B80" w:rsidRDefault="000D5B80" w:rsidP="00881B20">
            <w:pPr>
              <w:spacing w:before="120" w:after="120"/>
              <w:jc w:val="both"/>
              <w:rPr>
                <w:ins w:id="25" w:author="Tomas Uricek" w:date="2021-08-17T12:00:00Z"/>
                <w:rFonts w:asciiTheme="majorHAnsi" w:hAnsiTheme="majorHAnsi"/>
                <w:shd w:val="clear" w:color="auto" w:fill="FFFFFF"/>
                <w:lang w:eastAsia="sk-SK"/>
              </w:rPr>
            </w:pPr>
            <w:ins w:id="26" w:author="Tomas Uricek" w:date="2021-08-17T12:00:00Z">
              <w:r w:rsidRPr="008F35BF">
                <w:rPr>
                  <w:rFonts w:asciiTheme="majorHAnsi" w:hAnsiTheme="majorHAnsi"/>
                  <w:shd w:val="clear" w:color="auto" w:fill="FFFFFF"/>
                  <w:lang w:eastAsia="sk-SK"/>
                </w:rPr>
                <w:t xml:space="preserve">.... </w:t>
              </w:r>
            </w:ins>
          </w:p>
          <w:p w14:paraId="11CB1962" w14:textId="62F3E4F9" w:rsidR="00B21D1A" w:rsidRPr="00C80044" w:rsidRDefault="000D5B80" w:rsidP="00881B20">
            <w:pPr>
              <w:spacing w:before="120" w:after="120"/>
              <w:jc w:val="both"/>
              <w:rPr>
                <w:rFonts w:asciiTheme="majorHAnsi" w:hAnsiTheme="majorHAnsi"/>
                <w:shd w:val="clear" w:color="auto" w:fill="FFFFFF"/>
                <w:lang w:eastAsia="sk-SK"/>
              </w:rPr>
            </w:pPr>
            <w:proofErr w:type="spellStart"/>
            <w:ins w:id="27" w:author="Tomas Uricek" w:date="2021-08-17T12:00:00Z">
              <w:r w:rsidRPr="008F35BF">
                <w:rPr>
                  <w:rFonts w:asciiTheme="majorHAnsi" w:hAnsiTheme="majorHAnsi"/>
                  <w:shd w:val="clear" w:color="auto" w:fill="FFFFFF"/>
                  <w:lang w:eastAsia="sk-SK"/>
                </w:rPr>
                <w:t>V</w:t>
              </w:r>
              <w:r w:rsidRPr="008F35BF">
                <w:rPr>
                  <w:rFonts w:asciiTheme="majorHAnsi" w:hAnsiTheme="majorHAnsi"/>
                  <w:shd w:val="clear" w:color="auto" w:fill="FFFFFF"/>
                  <w:vertAlign w:val="subscript"/>
                  <w:lang w:eastAsia="sk-SK"/>
                </w:rPr>
                <w:t>Mn</w:t>
              </w:r>
              <w:proofErr w:type="spellEnd"/>
              <w:r>
                <w:rPr>
                  <w:rFonts w:asciiTheme="majorHAnsi" w:hAnsiTheme="majorHAnsi"/>
                  <w:shd w:val="clear" w:color="auto" w:fill="FFFFFF"/>
                  <w:lang w:eastAsia="sk-SK"/>
                </w:rPr>
                <w:t xml:space="preserve"> : </w:t>
              </w:r>
              <w:r w:rsidRPr="002B30B5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t>[</w:t>
              </w:r>
              <w:r w:rsidRPr="008F35BF">
                <w:rPr>
                  <w:rFonts w:eastAsia="Calibri"/>
                  <w:highlight w:val="yellow"/>
                  <w:lang w:eastAsia="en-US"/>
                </w:rPr>
                <w:t>●</w:t>
              </w:r>
              <w:r w:rsidRPr="002B30B5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t>]</w:t>
              </w:r>
            </w:ins>
            <w:ins w:id="28" w:author="Tomas Uricek" w:date="2021-08-17T12:01:00Z">
              <w:r w:rsidR="004111CC">
                <w:rPr>
                  <w:rStyle w:val="FootnoteReference"/>
                  <w:rFonts w:asciiTheme="majorHAnsi" w:eastAsia="Calibri" w:hAnsiTheme="majorHAnsi" w:cs="Arial"/>
                  <w:highlight w:val="yellow"/>
                  <w:lang w:eastAsia="en-US"/>
                </w:rPr>
                <w:footnoteReference w:id="4"/>
              </w:r>
            </w:ins>
          </w:p>
        </w:tc>
      </w:tr>
      <w:tr w:rsidR="00E8625A" w:rsidRPr="00E8625A" w14:paraId="2E5F5F1D" w14:textId="77777777" w:rsidTr="001005BB">
        <w:trPr>
          <w:cantSplit/>
        </w:trPr>
        <w:tc>
          <w:tcPr>
            <w:tcW w:w="1481" w:type="pct"/>
            <w:hideMark/>
          </w:tcPr>
          <w:p w14:paraId="15D7067C" w14:textId="7D91D932" w:rsidR="00451B30" w:rsidRPr="00E8625A" w:rsidRDefault="008A20CD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FootnoteReference"/>
                <w:rFonts w:ascii="Cambria" w:hAnsi="Cambria" w:cs="Arial"/>
              </w:rPr>
              <w:footnoteReference w:id="5"/>
            </w:r>
          </w:p>
        </w:tc>
        <w:tc>
          <w:tcPr>
            <w:tcW w:w="3519" w:type="pct"/>
          </w:tcPr>
          <w:p w14:paraId="792227D7" w14:textId="3794440D" w:rsidR="00451B30" w:rsidRPr="00E8625A" w:rsidRDefault="008A20CD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26D30FAC" w14:textId="77777777" w:rsidR="00451B30" w:rsidRPr="00F15E72" w:rsidRDefault="00451B30" w:rsidP="009E4FB9">
      <w:pPr>
        <w:rPr>
          <w:rFonts w:asciiTheme="majorHAnsi" w:eastAsia="Calibri" w:hAnsiTheme="majorHAnsi" w:cs="Arial"/>
          <w:lang w:eastAsia="en-US"/>
        </w:rPr>
      </w:pPr>
    </w:p>
    <w:sectPr w:rsidR="00451B30" w:rsidRPr="00F15E72" w:rsidSect="00C013B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01AC8A" w14:textId="77777777" w:rsidR="0068574B" w:rsidRDefault="0068574B" w:rsidP="009D53CB">
      <w:r>
        <w:separator/>
      </w:r>
    </w:p>
  </w:endnote>
  <w:endnote w:type="continuationSeparator" w:id="0">
    <w:p w14:paraId="1BA7D9C7" w14:textId="77777777" w:rsidR="0068574B" w:rsidRDefault="0068574B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C027B3" w14:textId="77777777" w:rsidR="0068574B" w:rsidRDefault="0068574B" w:rsidP="009D53CB">
      <w:r>
        <w:separator/>
      </w:r>
    </w:p>
  </w:footnote>
  <w:footnote w:type="continuationSeparator" w:id="0">
    <w:p w14:paraId="2A1D92A2" w14:textId="77777777" w:rsidR="0068574B" w:rsidRDefault="0068574B" w:rsidP="009D53CB">
      <w:r>
        <w:continuationSeparator/>
      </w:r>
    </w:p>
  </w:footnote>
  <w:footnote w:id="1">
    <w:p w14:paraId="16E49A9E" w14:textId="5D8DE9FF" w:rsidR="005F3341" w:rsidRPr="005F3341" w:rsidRDefault="005F3341">
      <w:pPr>
        <w:pStyle w:val="FootnoteText"/>
        <w:rPr>
          <w:rFonts w:asciiTheme="majorHAnsi" w:hAnsiTheme="majorHAnsi"/>
          <w:sz w:val="18"/>
          <w:szCs w:val="18"/>
        </w:rPr>
      </w:pPr>
      <w:r w:rsidRPr="005F3341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Rozsah tabuľky uchádzač primerane upraví</w:t>
      </w:r>
    </w:p>
  </w:footnote>
  <w:footnote w:id="2">
    <w:p w14:paraId="70C5B50E" w14:textId="2A606BD8" w:rsidR="0027106A" w:rsidRDefault="0027106A" w:rsidP="00C80044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27106A">
        <w:rPr>
          <w:rFonts w:asciiTheme="majorHAnsi" w:hAnsiTheme="majorHAnsi"/>
          <w:sz w:val="18"/>
          <w:szCs w:val="18"/>
        </w:rPr>
        <w:t>Uchádzač vyplní pre každé z referenčných plnení samostatne</w:t>
      </w:r>
    </w:p>
  </w:footnote>
  <w:footnote w:id="3">
    <w:p w14:paraId="3412D444" w14:textId="21232193" w:rsidR="00403E87" w:rsidRDefault="00403E87" w:rsidP="00C80044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bookmarkStart w:id="1" w:name="_Hlk76134576"/>
      <w:r w:rsidRPr="00403E87">
        <w:rPr>
          <w:rFonts w:asciiTheme="majorHAnsi" w:hAnsiTheme="majorHAnsi"/>
          <w:sz w:val="18"/>
          <w:szCs w:val="18"/>
        </w:rPr>
        <w:t>Uchádzač vyplní typ pravidelnej autobusovej dopravy (mestská hromadná doprava / prímestská hromadná doprava / diaľková autobusová doprava / iné)</w:t>
      </w:r>
      <w:r w:rsidR="000C7BEB">
        <w:rPr>
          <w:rFonts w:asciiTheme="majorHAnsi" w:hAnsiTheme="majorHAnsi"/>
          <w:sz w:val="18"/>
          <w:szCs w:val="18"/>
        </w:rPr>
        <w:t xml:space="preserve"> </w:t>
      </w:r>
      <w:r w:rsidR="003C4BD3">
        <w:rPr>
          <w:rFonts w:asciiTheme="majorHAnsi" w:hAnsiTheme="majorHAnsi"/>
          <w:sz w:val="18"/>
          <w:szCs w:val="18"/>
        </w:rPr>
        <w:t>aj s uvedením územného pokrytia resp. stručným popisom služby</w:t>
      </w:r>
    </w:p>
    <w:bookmarkEnd w:id="1"/>
  </w:footnote>
  <w:footnote w:id="4">
    <w:p w14:paraId="41A41D64" w14:textId="4C13F3DA" w:rsidR="004111CC" w:rsidRPr="00C80044" w:rsidRDefault="004111CC" w:rsidP="00C80044">
      <w:pPr>
        <w:pStyle w:val="FootnoteText"/>
        <w:jc w:val="both"/>
        <w:rPr>
          <w:ins w:id="29" w:author="Tomas Uricek" w:date="2021-08-17T12:01:00Z"/>
          <w:rFonts w:asciiTheme="majorHAnsi" w:hAnsiTheme="majorHAnsi"/>
          <w:sz w:val="18"/>
          <w:szCs w:val="18"/>
        </w:rPr>
      </w:pPr>
      <w:ins w:id="30" w:author="Tomas Uricek" w:date="2021-08-17T12:01:00Z">
        <w:r>
          <w:rPr>
            <w:rStyle w:val="FootnoteReference"/>
          </w:rPr>
          <w:footnoteRef/>
        </w:r>
        <w:r>
          <w:t xml:space="preserve"> </w:t>
        </w:r>
        <w:r w:rsidRPr="00C80044">
          <w:rPr>
            <w:rFonts w:asciiTheme="majorHAnsi" w:hAnsiTheme="majorHAnsi"/>
            <w:sz w:val="18"/>
            <w:szCs w:val="18"/>
          </w:rPr>
          <w:t>Rozsah údajov uchádzač primerane upraví</w:t>
        </w:r>
        <w:r>
          <w:rPr>
            <w:rFonts w:asciiTheme="majorHAnsi" w:hAnsiTheme="majorHAnsi"/>
            <w:sz w:val="18"/>
            <w:szCs w:val="18"/>
          </w:rPr>
          <w:t xml:space="preserve"> a vyplní podľa počtu mesiacov </w:t>
        </w:r>
        <w:r w:rsidRPr="004111CC">
          <w:rPr>
            <w:rFonts w:asciiTheme="majorHAnsi" w:hAnsiTheme="majorHAnsi"/>
            <w:sz w:val="18"/>
            <w:szCs w:val="18"/>
          </w:rPr>
          <w:t xml:space="preserve">v rámci referenčného obdobia, v rámci ktorých </w:t>
        </w:r>
        <w:r>
          <w:rPr>
            <w:rFonts w:asciiTheme="majorHAnsi" w:hAnsiTheme="majorHAnsi"/>
            <w:sz w:val="18"/>
            <w:szCs w:val="18"/>
          </w:rPr>
          <w:t>vyko</w:t>
        </w:r>
      </w:ins>
      <w:ins w:id="31" w:author="Tomas Uricek" w:date="2021-08-17T12:02:00Z">
        <w:r>
          <w:rPr>
            <w:rFonts w:asciiTheme="majorHAnsi" w:hAnsiTheme="majorHAnsi"/>
            <w:sz w:val="18"/>
            <w:szCs w:val="18"/>
          </w:rPr>
          <w:t>nával</w:t>
        </w:r>
      </w:ins>
      <w:ins w:id="32" w:author="Tomas Uricek" w:date="2021-08-17T12:01:00Z">
        <w:r w:rsidRPr="004111CC">
          <w:rPr>
            <w:rFonts w:asciiTheme="majorHAnsi" w:hAnsiTheme="majorHAnsi"/>
            <w:sz w:val="18"/>
            <w:szCs w:val="18"/>
          </w:rPr>
          <w:t xml:space="preserve"> pravidelnú autobusovú dopravu čo i len jeden deň</w:t>
        </w:r>
      </w:ins>
      <w:ins w:id="33" w:author="Tomas Uricek" w:date="2021-08-17T12:02:00Z">
        <w:r w:rsidR="00C80044">
          <w:rPr>
            <w:rFonts w:asciiTheme="majorHAnsi" w:hAnsiTheme="majorHAnsi"/>
            <w:sz w:val="18"/>
            <w:szCs w:val="18"/>
          </w:rPr>
          <w:t>.</w:t>
        </w:r>
      </w:ins>
    </w:p>
  </w:footnote>
  <w:footnote w:id="5">
    <w:p w14:paraId="08EFC963" w14:textId="4E0A2617" w:rsidR="0038414A" w:rsidRPr="0038414A" w:rsidRDefault="008A20CD" w:rsidP="00C80044">
      <w:pPr>
        <w:pStyle w:val="FootnoteText"/>
        <w:jc w:val="both"/>
        <w:rPr>
          <w:rFonts w:asciiTheme="majorHAnsi" w:hAnsiTheme="majorHAnsi"/>
          <w:sz w:val="18"/>
          <w:szCs w:val="18"/>
        </w:rPr>
      </w:pPr>
      <w:r w:rsidRPr="0038414A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 xml:space="preserve">V prípade, ak uchádzač považuje za vhodné / relevantné </w:t>
      </w:r>
      <w:r w:rsidR="0038414A" w:rsidRPr="0038414A">
        <w:rPr>
          <w:rFonts w:asciiTheme="majorHAnsi" w:hAnsiTheme="majorHAnsi"/>
          <w:sz w:val="18"/>
          <w:szCs w:val="18"/>
        </w:rPr>
        <w:t>doplniť</w:t>
      </w:r>
      <w:r w:rsidR="0038414A">
        <w:rPr>
          <w:rFonts w:asciiTheme="majorHAnsi" w:hAnsiTheme="majorHAnsi"/>
          <w:sz w:val="18"/>
          <w:szCs w:val="18"/>
        </w:rPr>
        <w:t xml:space="preserve"> </w:t>
      </w:r>
      <w:r w:rsidR="0038414A" w:rsidRPr="0038414A">
        <w:rPr>
          <w:rFonts w:asciiTheme="majorHAnsi" w:hAnsiTheme="majorHAnsi"/>
          <w:sz w:val="18"/>
          <w:szCs w:val="18"/>
        </w:rPr>
        <w:t>poznámky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9B0FC" w14:textId="7DFFEBDD" w:rsidR="00F15E72" w:rsidRPr="00F15E72" w:rsidRDefault="00F15E72" w:rsidP="00F15E72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34" w:name="_Toc514419051"/>
    <w:bookmarkStart w:id="35" w:name="_Toc517419721"/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 w:rsidR="00946943">
      <w:rPr>
        <w:rFonts w:asciiTheme="majorHAnsi" w:hAnsiTheme="majorHAnsi"/>
        <w:b/>
        <w:noProof/>
        <w:sz w:val="20"/>
        <w:szCs w:val="20"/>
      </w:rPr>
      <w:t>F</w:t>
    </w:r>
    <w:r w:rsidRPr="00F15E72">
      <w:rPr>
        <w:rFonts w:asciiTheme="majorHAnsi" w:hAnsiTheme="majorHAnsi"/>
        <w:b/>
        <w:noProof/>
        <w:sz w:val="20"/>
        <w:szCs w:val="20"/>
      </w:rPr>
      <w:t>.</w:t>
    </w:r>
    <w:r w:rsidR="00946943">
      <w:rPr>
        <w:rFonts w:asciiTheme="majorHAnsi" w:hAnsiTheme="majorHAnsi"/>
        <w:b/>
        <w:noProof/>
        <w:sz w:val="20"/>
        <w:szCs w:val="20"/>
      </w:rPr>
      <w:t>1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bookmarkEnd w:id="34"/>
  <w:bookmarkEnd w:id="35"/>
  <w:p w14:paraId="7282B537" w14:textId="16677268" w:rsidR="00F15E72" w:rsidRPr="00F15E72" w:rsidRDefault="00F15E72" w:rsidP="00F15E72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 w:rsidR="00946943">
      <w:rPr>
        <w:rFonts w:asciiTheme="majorHAnsi" w:hAnsiTheme="majorHAnsi"/>
        <w:b/>
        <w:noProof/>
        <w:sz w:val="20"/>
        <w:szCs w:val="20"/>
      </w:rPr>
      <w:t>poskytnutých služieb</w:t>
    </w:r>
    <w:r w:rsidRPr="00F15E72">
      <w:rPr>
        <w:rFonts w:asciiTheme="majorHAnsi" w:hAnsiTheme="majorHAnsi"/>
        <w:b/>
        <w:noProof/>
        <w:sz w:val="20"/>
        <w:szCs w:val="20"/>
      </w:rPr>
      <w:t xml:space="preserve"> (referencií)</w:t>
    </w:r>
  </w:p>
  <w:p w14:paraId="5FBE6B3A" w14:textId="17A65499" w:rsidR="009D53CB" w:rsidRPr="002F30A2" w:rsidRDefault="009D53CB" w:rsidP="002F30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7FC72D0"/>
    <w:multiLevelType w:val="hybridMultilevel"/>
    <w:tmpl w:val="B6A2EA98"/>
    <w:lvl w:ilvl="0" w:tplc="6368F9A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omas Uricek">
    <w15:presenceInfo w15:providerId="None" w15:userId="Tomas Uric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FB9"/>
    <w:rsid w:val="0002395A"/>
    <w:rsid w:val="000537FC"/>
    <w:rsid w:val="0008558B"/>
    <w:rsid w:val="000858A2"/>
    <w:rsid w:val="000A2C35"/>
    <w:rsid w:val="000B5259"/>
    <w:rsid w:val="000C775D"/>
    <w:rsid w:val="000C7BEB"/>
    <w:rsid w:val="000D5B80"/>
    <w:rsid w:val="000E72C0"/>
    <w:rsid w:val="001005BB"/>
    <w:rsid w:val="0014534B"/>
    <w:rsid w:val="00151049"/>
    <w:rsid w:val="00165AFA"/>
    <w:rsid w:val="001C5F48"/>
    <w:rsid w:val="0020124F"/>
    <w:rsid w:val="0020552B"/>
    <w:rsid w:val="002245A0"/>
    <w:rsid w:val="00226509"/>
    <w:rsid w:val="00243A12"/>
    <w:rsid w:val="00252489"/>
    <w:rsid w:val="0027106A"/>
    <w:rsid w:val="002904CB"/>
    <w:rsid w:val="002B30B5"/>
    <w:rsid w:val="002F30A2"/>
    <w:rsid w:val="003063C8"/>
    <w:rsid w:val="00310707"/>
    <w:rsid w:val="00377422"/>
    <w:rsid w:val="003838FE"/>
    <w:rsid w:val="0038414A"/>
    <w:rsid w:val="0038725C"/>
    <w:rsid w:val="003B4CB8"/>
    <w:rsid w:val="003C21EC"/>
    <w:rsid w:val="003C4BD3"/>
    <w:rsid w:val="00403E87"/>
    <w:rsid w:val="004111CC"/>
    <w:rsid w:val="004146DE"/>
    <w:rsid w:val="00416D5C"/>
    <w:rsid w:val="00425F13"/>
    <w:rsid w:val="00441508"/>
    <w:rsid w:val="00451B30"/>
    <w:rsid w:val="00481D4A"/>
    <w:rsid w:val="004A1A87"/>
    <w:rsid w:val="005034FE"/>
    <w:rsid w:val="00513C45"/>
    <w:rsid w:val="00523616"/>
    <w:rsid w:val="0054405E"/>
    <w:rsid w:val="00546128"/>
    <w:rsid w:val="00582EA2"/>
    <w:rsid w:val="00591785"/>
    <w:rsid w:val="005C7566"/>
    <w:rsid w:val="005E5B27"/>
    <w:rsid w:val="005F3341"/>
    <w:rsid w:val="00606910"/>
    <w:rsid w:val="00636F20"/>
    <w:rsid w:val="006536CC"/>
    <w:rsid w:val="006643D4"/>
    <w:rsid w:val="00676E70"/>
    <w:rsid w:val="0068574B"/>
    <w:rsid w:val="007001DB"/>
    <w:rsid w:val="007823E1"/>
    <w:rsid w:val="007859FC"/>
    <w:rsid w:val="007A7844"/>
    <w:rsid w:val="007B5B86"/>
    <w:rsid w:val="007F662B"/>
    <w:rsid w:val="008002DC"/>
    <w:rsid w:val="0081447D"/>
    <w:rsid w:val="00835BA9"/>
    <w:rsid w:val="00841D86"/>
    <w:rsid w:val="00846702"/>
    <w:rsid w:val="00847185"/>
    <w:rsid w:val="008660E2"/>
    <w:rsid w:val="0087505B"/>
    <w:rsid w:val="00881B20"/>
    <w:rsid w:val="008A20CD"/>
    <w:rsid w:val="008C3A90"/>
    <w:rsid w:val="008D3D65"/>
    <w:rsid w:val="009217F5"/>
    <w:rsid w:val="00932E4C"/>
    <w:rsid w:val="00946943"/>
    <w:rsid w:val="009755D0"/>
    <w:rsid w:val="00997FDC"/>
    <w:rsid w:val="009D53CB"/>
    <w:rsid w:val="009E4FB9"/>
    <w:rsid w:val="009F2F61"/>
    <w:rsid w:val="009F4A84"/>
    <w:rsid w:val="009F7136"/>
    <w:rsid w:val="00A01B6B"/>
    <w:rsid w:val="00A15CD0"/>
    <w:rsid w:val="00A200FC"/>
    <w:rsid w:val="00A27745"/>
    <w:rsid w:val="00A7218D"/>
    <w:rsid w:val="00A974AA"/>
    <w:rsid w:val="00AA6FC5"/>
    <w:rsid w:val="00AE5478"/>
    <w:rsid w:val="00B21D1A"/>
    <w:rsid w:val="00B37B36"/>
    <w:rsid w:val="00B62F1A"/>
    <w:rsid w:val="00BA23D2"/>
    <w:rsid w:val="00BD20DC"/>
    <w:rsid w:val="00C013BB"/>
    <w:rsid w:val="00C04360"/>
    <w:rsid w:val="00C136D6"/>
    <w:rsid w:val="00C80044"/>
    <w:rsid w:val="00C83B5C"/>
    <w:rsid w:val="00CB58BB"/>
    <w:rsid w:val="00D0669B"/>
    <w:rsid w:val="00D11D6D"/>
    <w:rsid w:val="00D544B1"/>
    <w:rsid w:val="00D546B3"/>
    <w:rsid w:val="00D55543"/>
    <w:rsid w:val="00D67008"/>
    <w:rsid w:val="00D814C9"/>
    <w:rsid w:val="00D974BB"/>
    <w:rsid w:val="00DD66ED"/>
    <w:rsid w:val="00E065AA"/>
    <w:rsid w:val="00E321BD"/>
    <w:rsid w:val="00E8625A"/>
    <w:rsid w:val="00EB2D4E"/>
    <w:rsid w:val="00EE41E1"/>
    <w:rsid w:val="00F07F40"/>
    <w:rsid w:val="00F10F9E"/>
    <w:rsid w:val="00F14A99"/>
    <w:rsid w:val="00F15E72"/>
    <w:rsid w:val="00F16DD2"/>
    <w:rsid w:val="00F23A3B"/>
    <w:rsid w:val="00F54837"/>
    <w:rsid w:val="00FB2D8A"/>
    <w:rsid w:val="00FB73DC"/>
    <w:rsid w:val="00FC2391"/>
    <w:rsid w:val="00FF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469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14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4C9"/>
    <w:rPr>
      <w:rFonts w:ascii="Segoe UI" w:eastAsia="Times New Roman" w:hAnsi="Segoe UI" w:cs="Segoe UI"/>
      <w:sz w:val="18"/>
      <w:szCs w:val="18"/>
      <w:lang w:eastAsia="cs-CZ"/>
    </w:rPr>
  </w:style>
  <w:style w:type="paragraph" w:styleId="BodyText">
    <w:name w:val="Body Text"/>
    <w:basedOn w:val="Normal"/>
    <w:link w:val="BodyTextChar"/>
    <w:uiPriority w:val="99"/>
    <w:unhideWhenUsed/>
    <w:rsid w:val="00451B3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51B3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E72C0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72C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0E72C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81B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1B2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1B2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1B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1B2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C4E61-B4C3-4A3D-93E5-27BEF8367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52</cp:revision>
  <cp:lastPrinted>2021-07-26T07:03:00Z</cp:lastPrinted>
  <dcterms:created xsi:type="dcterms:W3CDTF">2019-04-15T14:50:00Z</dcterms:created>
  <dcterms:modified xsi:type="dcterms:W3CDTF">2021-08-17T10:02:00Z</dcterms:modified>
</cp:coreProperties>
</file>