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Pr="00426756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426756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426756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426756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26756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26756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426756">
        <w:rPr>
          <w:rFonts w:ascii="Cambria" w:hAnsi="Cambria" w:cs="Arial"/>
          <w:b/>
          <w:sz w:val="20"/>
          <w:szCs w:val="20"/>
        </w:rPr>
        <w:t>vedúceho</w:t>
      </w:r>
      <w:r w:rsidR="00D13B7A" w:rsidRPr="00426756">
        <w:rPr>
          <w:rFonts w:ascii="Cambria" w:hAnsi="Cambria" w:cs="Arial"/>
          <w:b/>
          <w:sz w:val="20"/>
          <w:szCs w:val="20"/>
        </w:rPr>
        <w:t xml:space="preserve"> </w:t>
      </w:r>
      <w:r w:rsidRPr="00426756">
        <w:rPr>
          <w:rFonts w:ascii="Cambria" w:hAnsi="Cambria" w:cs="Arial"/>
          <w:b/>
          <w:sz w:val="20"/>
          <w:szCs w:val="20"/>
        </w:rPr>
        <w:t>člena skupiny dodávateľov:</w:t>
      </w:r>
    </w:p>
    <w:p w14:paraId="3B78DC2F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Obchodné meno: </w:t>
      </w:r>
      <w:r w:rsidRPr="00426756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Sídlo: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Štatutárny zástupca:</w:t>
      </w:r>
      <w:r w:rsidRPr="00426756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IČO: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26756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26756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426756">
        <w:rPr>
          <w:rFonts w:ascii="Cambria" w:hAnsi="Cambria" w:cs="Arial"/>
          <w:b/>
          <w:sz w:val="20"/>
          <w:szCs w:val="20"/>
        </w:rPr>
        <w:t>2</w:t>
      </w:r>
      <w:r w:rsidRPr="00426756">
        <w:rPr>
          <w:rFonts w:ascii="Cambria" w:hAnsi="Cambria" w:cs="Arial"/>
          <w:b/>
          <w:sz w:val="20"/>
          <w:szCs w:val="20"/>
        </w:rPr>
        <w:t>*:</w:t>
      </w:r>
    </w:p>
    <w:p w14:paraId="35FB0DBB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Obchodné meno: 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Sídlo: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Štatutárny zástupca:</w:t>
      </w:r>
      <w:r w:rsidRPr="00426756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IČO:</w:t>
      </w:r>
      <w:r w:rsidRPr="00426756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Pr="00426756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42675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*uvedie sa ďalej v počte podľa potreby</w:t>
      </w:r>
    </w:p>
    <w:bookmarkEnd w:id="0"/>
    <w:p w14:paraId="397F7B10" w14:textId="44217C5C" w:rsidR="00836C9C" w:rsidRPr="00426756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 xml:space="preserve">My, </w:t>
      </w:r>
      <w:r w:rsidR="00486559" w:rsidRPr="00426756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426756">
        <w:rPr>
          <w:rFonts w:ascii="Cambria" w:hAnsi="Cambria" w:cs="Arial"/>
          <w:sz w:val="20"/>
          <w:szCs w:val="20"/>
        </w:rPr>
        <w:t xml:space="preserve">členov </w:t>
      </w:r>
      <w:r w:rsidR="00486559" w:rsidRPr="00426756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426756">
        <w:rPr>
          <w:rFonts w:ascii="Cambria" w:hAnsi="Cambria" w:cs="Proba Pro"/>
          <w:sz w:val="20"/>
          <w:szCs w:val="20"/>
        </w:rPr>
        <w:t>ý</w:t>
      </w:r>
      <w:r w:rsidR="00486559" w:rsidRPr="00426756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26756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26756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1BBCC26A" w:rsidR="00486559" w:rsidRPr="00426756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426756">
        <w:rPr>
          <w:rFonts w:ascii="Cambria" w:hAnsi="Cambria" w:cs="Arial"/>
        </w:rPr>
        <w:t>podávame našu spoločnú ponuku do verejnej súťaže</w:t>
      </w:r>
      <w:r w:rsidR="00836C9C" w:rsidRPr="00426756">
        <w:rPr>
          <w:rFonts w:ascii="Cambria" w:hAnsi="Cambria" w:cs="Arial"/>
        </w:rPr>
        <w:t xml:space="preserve"> na obstaranie nadlimitnej zákazky </w:t>
      </w:r>
      <w:r w:rsidRPr="00426756">
        <w:rPr>
          <w:rFonts w:ascii="Cambria" w:hAnsi="Cambria" w:cs="Arial"/>
        </w:rPr>
        <w:t xml:space="preserve"> </w:t>
      </w:r>
      <w:r w:rsidR="00271905" w:rsidRPr="008F209D">
        <w:rPr>
          <w:rFonts w:ascii="Cambria" w:hAnsi="Cambria" w:cs="Arial"/>
          <w:noProof/>
        </w:rPr>
        <w:t>“</w:t>
      </w:r>
      <w:r w:rsidR="00271905" w:rsidRPr="008F209D">
        <w:rPr>
          <w:rFonts w:ascii="Cambria" w:hAnsi="Cambria"/>
          <w:b/>
          <w:bCs/>
        </w:rPr>
        <w:t>Obstaranie dopravcu na zabezpečenie služieb v pravidelnej autobusovej doprave (MHD) pre mesto Zvolen</w:t>
      </w:r>
      <w:r w:rsidR="00271905" w:rsidRPr="008F209D">
        <w:rPr>
          <w:rFonts w:ascii="Cambria" w:hAnsi="Cambria"/>
          <w:b/>
          <w:bCs/>
          <w:noProof/>
        </w:rPr>
        <w:t xml:space="preserve">“ </w:t>
      </w:r>
      <w:r w:rsidR="00271905" w:rsidRPr="008F209D">
        <w:rPr>
          <w:rFonts w:ascii="Cambria" w:hAnsi="Cambria" w:cs="Arial"/>
          <w:noProof/>
        </w:rPr>
        <w:t xml:space="preserve">vyhlásenej verejným obstarávateľom </w:t>
      </w:r>
      <w:r w:rsidR="00271905" w:rsidRPr="008F209D">
        <w:rPr>
          <w:rFonts w:ascii="Cambria" w:hAnsi="Cambria"/>
          <w:b/>
          <w:bCs/>
          <w:noProof/>
        </w:rPr>
        <w:t>Mesto Zvolen, Námestie slobody 22, 960 01 Zvolen</w:t>
      </w:r>
      <w:r w:rsidR="00271905" w:rsidRPr="00426756">
        <w:rPr>
          <w:rFonts w:ascii="Cambria" w:hAnsi="Cambria"/>
          <w:bCs/>
          <w:noProof/>
        </w:rPr>
        <w:t xml:space="preserve"> </w:t>
      </w:r>
      <w:bookmarkStart w:id="1" w:name="_GoBack"/>
      <w:bookmarkEnd w:id="1"/>
      <w:r w:rsidRPr="00426756">
        <w:rPr>
          <w:rFonts w:ascii="Cambria" w:hAnsi="Cambria"/>
          <w:bCs/>
          <w:noProof/>
        </w:rPr>
        <w:t>(ďalej len „</w:t>
      </w:r>
      <w:r w:rsidRPr="00426756">
        <w:rPr>
          <w:rFonts w:ascii="Cambria" w:hAnsi="Cambria"/>
          <w:b/>
          <w:bCs/>
          <w:noProof/>
        </w:rPr>
        <w:t>verejný obstarávateľ</w:t>
      </w:r>
      <w:r w:rsidRPr="00426756">
        <w:rPr>
          <w:rFonts w:ascii="Cambria" w:hAnsi="Cambria"/>
          <w:bCs/>
          <w:noProof/>
        </w:rPr>
        <w:t xml:space="preserve">“) </w:t>
      </w:r>
      <w:r w:rsidR="00836C9C" w:rsidRPr="00426756">
        <w:rPr>
          <w:rFonts w:ascii="Cambria" w:hAnsi="Cambria"/>
          <w:bCs/>
          <w:noProof/>
        </w:rPr>
        <w:t>uverejnením</w:t>
      </w:r>
      <w:r w:rsidRPr="00426756">
        <w:rPr>
          <w:rFonts w:ascii="Cambria" w:hAnsi="Cambria"/>
          <w:bCs/>
          <w:noProof/>
        </w:rPr>
        <w:t xml:space="preserve"> oznámen</w:t>
      </w:r>
      <w:r w:rsidR="00C11554" w:rsidRPr="00426756">
        <w:rPr>
          <w:rFonts w:ascii="Cambria" w:hAnsi="Cambria"/>
          <w:bCs/>
          <w:noProof/>
        </w:rPr>
        <w:t>ia</w:t>
      </w:r>
      <w:r w:rsidRPr="00426756">
        <w:rPr>
          <w:rFonts w:ascii="Cambria" w:hAnsi="Cambria"/>
          <w:bCs/>
          <w:noProof/>
        </w:rPr>
        <w:t xml:space="preserve"> o</w:t>
      </w:r>
      <w:r w:rsidRPr="00426756">
        <w:rPr>
          <w:rFonts w:ascii="Cambria" w:hAnsi="Cambria" w:cs="Calibri"/>
          <w:bCs/>
          <w:noProof/>
        </w:rPr>
        <w:t> </w:t>
      </w:r>
      <w:r w:rsidRPr="00426756">
        <w:rPr>
          <w:rFonts w:ascii="Cambria" w:hAnsi="Cambria"/>
          <w:bCs/>
          <w:noProof/>
        </w:rPr>
        <w:t>vyhlásení verejného obstarávania</w:t>
      </w:r>
      <w:r w:rsidR="00C90D02" w:rsidRPr="00426756">
        <w:rPr>
          <w:rFonts w:ascii="Cambria" w:hAnsi="Cambria" w:cs="Arial"/>
        </w:rPr>
        <w:t xml:space="preserve"> </w:t>
      </w:r>
      <w:bookmarkStart w:id="2" w:name="_Hlk517437622"/>
      <w:r w:rsidRPr="00426756">
        <w:rPr>
          <w:rFonts w:ascii="Cambria" w:hAnsi="Cambria"/>
          <w:bCs/>
          <w:noProof/>
        </w:rPr>
        <w:t xml:space="preserve">vo Vestníku verejného obstarávania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/>
          <w:bCs/>
          <w:noProof/>
        </w:rPr>
        <w:t xml:space="preserve"> zo dňa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/>
          <w:bCs/>
          <w:noProof/>
        </w:rPr>
        <w:t xml:space="preserve"> </w:t>
      </w:r>
      <w:bookmarkStart w:id="3" w:name="_Hlk517437523"/>
      <w:bookmarkStart w:id="4" w:name="_Hlk517437559"/>
      <w:r w:rsidRPr="00426756">
        <w:rPr>
          <w:rFonts w:ascii="Cambria" w:hAnsi="Cambria"/>
          <w:bCs/>
          <w:noProof/>
        </w:rPr>
        <w:t xml:space="preserve">pod číslom </w:t>
      </w:r>
      <w:r w:rsidRPr="00426756">
        <w:rPr>
          <w:rFonts w:ascii="Cambria" w:hAnsi="Cambria"/>
          <w:bCs/>
          <w:i/>
          <w:noProof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426756">
        <w:rPr>
          <w:rFonts w:ascii="Cambria" w:hAnsi="Cambria"/>
          <w:bCs/>
          <w:i/>
          <w:noProof/>
        </w:rPr>
        <w:t>]</w:t>
      </w:r>
      <w:r w:rsidRPr="00426756">
        <w:rPr>
          <w:rFonts w:ascii="Cambria" w:hAnsi="Cambria" w:cs="Arial"/>
        </w:rPr>
        <w:t xml:space="preserve"> </w:t>
      </w:r>
      <w:bookmarkEnd w:id="3"/>
      <w:r w:rsidRPr="00426756">
        <w:rPr>
          <w:rFonts w:ascii="Cambria" w:hAnsi="Cambria" w:cs="Arial"/>
          <w:color w:val="000000"/>
        </w:rPr>
        <w:t>a </w:t>
      </w:r>
      <w:bookmarkStart w:id="5" w:name="_Hlk516043668"/>
      <w:r w:rsidRPr="00426756">
        <w:rPr>
          <w:rFonts w:ascii="Cambria" w:hAnsi="Cambria" w:cs="Arial"/>
          <w:color w:val="000000"/>
        </w:rPr>
        <w:t xml:space="preserve">v Dodatku k Úradnému vestníku Európskej únie </w:t>
      </w:r>
      <w:bookmarkEnd w:id="5"/>
      <w:r w:rsidRPr="00426756">
        <w:rPr>
          <w:rFonts w:ascii="Cambria" w:hAnsi="Cambria" w:cs="Arial"/>
          <w:i/>
        </w:rPr>
        <w:t>[</w:t>
      </w:r>
      <w:r w:rsidRPr="00426756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426756">
        <w:rPr>
          <w:rFonts w:ascii="Cambria" w:hAnsi="Cambria" w:cs="Arial"/>
          <w:i/>
        </w:rPr>
        <w:t>]</w:t>
      </w:r>
      <w:r w:rsidRPr="00426756">
        <w:rPr>
          <w:rFonts w:ascii="Cambria" w:hAnsi="Cambria" w:cs="Arial"/>
          <w:color w:val="000000"/>
        </w:rPr>
        <w:t xml:space="preserve"> zo dňa </w:t>
      </w:r>
      <w:r w:rsidRPr="00426756">
        <w:rPr>
          <w:rFonts w:ascii="Cambria" w:hAnsi="Cambria" w:cs="Arial"/>
          <w:i/>
        </w:rPr>
        <w:t>[</w:t>
      </w:r>
      <w:r w:rsidRPr="0042675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426756">
        <w:rPr>
          <w:rFonts w:ascii="Cambria" w:hAnsi="Cambria" w:cs="Arial"/>
          <w:i/>
        </w:rPr>
        <w:t xml:space="preserve">] </w:t>
      </w:r>
      <w:bookmarkEnd w:id="2"/>
      <w:bookmarkEnd w:id="4"/>
      <w:r w:rsidRPr="00426756">
        <w:rPr>
          <w:rFonts w:ascii="Cambria" w:hAnsi="Cambria" w:cs="Arial"/>
        </w:rPr>
        <w:t>(ďalej len „</w:t>
      </w:r>
      <w:r w:rsidRPr="00426756">
        <w:rPr>
          <w:rFonts w:ascii="Cambria" w:hAnsi="Cambria" w:cs="Arial"/>
          <w:b/>
        </w:rPr>
        <w:t>verejná súťaž</w:t>
      </w:r>
      <w:r w:rsidRPr="00426756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6AB57B4E" w14:textId="4D1FEF07" w:rsidR="00486559" w:rsidRPr="00426756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426756">
        <w:rPr>
          <w:rFonts w:ascii="Cambria" w:hAnsi="Cambria"/>
          <w:noProof/>
        </w:rPr>
        <w:t xml:space="preserve">v prípade ak </w:t>
      </w:r>
      <w:r w:rsidRPr="00426756">
        <w:rPr>
          <w:rFonts w:ascii="Cambria" w:hAnsi="Cambria"/>
        </w:rPr>
        <w:t>bude naša ponuka predložená do verejnej súťaže</w:t>
      </w:r>
      <w:r w:rsidRPr="00426756">
        <w:rPr>
          <w:rFonts w:ascii="Cambria" w:hAnsi="Cambria"/>
          <w:noProof/>
        </w:rPr>
        <w:t xml:space="preserve"> vyhodnoten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 xml:space="preserve"> ako 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>spe</w:t>
      </w:r>
      <w:r w:rsidRPr="00426756">
        <w:rPr>
          <w:rFonts w:ascii="Cambria" w:hAnsi="Cambria" w:cs="Proba Pro"/>
          <w:noProof/>
        </w:rPr>
        <w:t>š</w:t>
      </w:r>
      <w:r w:rsidRPr="00426756">
        <w:rPr>
          <w:rFonts w:ascii="Cambria" w:hAnsi="Cambria"/>
          <w:noProof/>
        </w:rPr>
        <w:t>n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 xml:space="preserve">, </w:t>
      </w:r>
      <w:r w:rsidRPr="00426756">
        <w:rPr>
          <w:rFonts w:ascii="Cambria" w:hAnsi="Cambria" w:cs="Arial"/>
        </w:rPr>
        <w:t>zav</w:t>
      </w:r>
      <w:r w:rsidRPr="00426756">
        <w:rPr>
          <w:rFonts w:ascii="Cambria" w:hAnsi="Cambria" w:cs="Proba Pro"/>
        </w:rPr>
        <w:t>ä</w:t>
      </w:r>
      <w:r w:rsidRPr="00426756">
        <w:rPr>
          <w:rFonts w:ascii="Cambria" w:hAnsi="Cambria" w:cs="Arial"/>
        </w:rPr>
        <w:t>zujeme sa, pred uzavret</w:t>
      </w:r>
      <w:r w:rsidRPr="00426756">
        <w:rPr>
          <w:rFonts w:ascii="Cambria" w:hAnsi="Cambria" w:cs="Proba Pro"/>
        </w:rPr>
        <w:t>í</w:t>
      </w:r>
      <w:r w:rsidRPr="00426756">
        <w:rPr>
          <w:rFonts w:ascii="Cambria" w:hAnsi="Cambria" w:cs="Arial"/>
        </w:rPr>
        <w:t>m zmluvy v</w:t>
      </w:r>
      <w:r w:rsidRPr="00426756">
        <w:rPr>
          <w:rFonts w:ascii="Cambria" w:hAnsi="Cambria" w:cs="Calibri"/>
        </w:rPr>
        <w:t> </w:t>
      </w:r>
      <w:r w:rsidRPr="00426756">
        <w:rPr>
          <w:rFonts w:ascii="Cambria" w:hAnsi="Cambria" w:cs="Arial"/>
        </w:rPr>
        <w:t>zmysle podmienok tejto verejnej s</w:t>
      </w:r>
      <w:r w:rsidRPr="00426756">
        <w:rPr>
          <w:rFonts w:ascii="Cambria" w:hAnsi="Cambria" w:cs="Proba Pro"/>
        </w:rPr>
        <w:t>úť</w:t>
      </w:r>
      <w:r w:rsidRPr="00426756">
        <w:rPr>
          <w:rFonts w:ascii="Cambria" w:hAnsi="Cambria" w:cs="Arial"/>
        </w:rPr>
        <w:t>a</w:t>
      </w:r>
      <w:r w:rsidRPr="00426756">
        <w:rPr>
          <w:rFonts w:ascii="Cambria" w:hAnsi="Cambria" w:cs="Proba Pro"/>
        </w:rPr>
        <w:t>ž</w:t>
      </w:r>
      <w:r w:rsidRPr="00426756">
        <w:rPr>
          <w:rFonts w:ascii="Cambria" w:hAnsi="Cambria" w:cs="Arial"/>
        </w:rPr>
        <w:t xml:space="preserve">e </w:t>
      </w:r>
      <w:r w:rsidRPr="00426756">
        <w:rPr>
          <w:rFonts w:ascii="Cambria" w:hAnsi="Cambria"/>
          <w:noProof/>
        </w:rPr>
        <w:t>vytvoriť zdru</w:t>
      </w:r>
      <w:r w:rsidRPr="00426756">
        <w:rPr>
          <w:rFonts w:ascii="Cambria" w:hAnsi="Cambria" w:cs="Proba Pro"/>
          <w:noProof/>
        </w:rPr>
        <w:t>ž</w:t>
      </w:r>
      <w:r w:rsidRPr="00426756">
        <w:rPr>
          <w:rFonts w:ascii="Cambria" w:hAnsi="Cambria"/>
          <w:noProof/>
        </w:rPr>
        <w:t>enie os</w:t>
      </w:r>
      <w:r w:rsidRPr="00426756">
        <w:rPr>
          <w:rFonts w:ascii="Cambria" w:hAnsi="Cambria" w:cs="Proba Pro"/>
          <w:noProof/>
        </w:rPr>
        <w:t>ô</w:t>
      </w:r>
      <w:r w:rsidRPr="00426756">
        <w:rPr>
          <w:rFonts w:ascii="Cambria" w:hAnsi="Cambria"/>
          <w:noProof/>
        </w:rPr>
        <w:t>b pod</w:t>
      </w:r>
      <w:r w:rsidRPr="00426756">
        <w:rPr>
          <w:rFonts w:ascii="Cambria" w:hAnsi="Cambria" w:cs="Proba Pro"/>
          <w:noProof/>
        </w:rPr>
        <w:t>ľ</w:t>
      </w:r>
      <w:r w:rsidRPr="00426756">
        <w:rPr>
          <w:rFonts w:ascii="Cambria" w:hAnsi="Cambria"/>
          <w:noProof/>
        </w:rPr>
        <w:t>a bodu 7 Časti A. Pokyny pre uchádzačov súťažných podkladov</w:t>
      </w:r>
      <w:r w:rsidR="00836C9C" w:rsidRPr="00426756">
        <w:rPr>
          <w:rFonts w:ascii="Cambria" w:hAnsi="Cambria"/>
          <w:noProof/>
        </w:rPr>
        <w:t xml:space="preserve"> k</w:t>
      </w:r>
      <w:r w:rsidRPr="00426756">
        <w:rPr>
          <w:rFonts w:ascii="Cambria" w:hAnsi="Cambria"/>
          <w:noProof/>
        </w:rPr>
        <w:t xml:space="preserve"> tejto verejnej </w:t>
      </w:r>
      <w:r w:rsidR="00836C9C" w:rsidRPr="00426756">
        <w:rPr>
          <w:rFonts w:ascii="Cambria" w:hAnsi="Cambria"/>
          <w:noProof/>
        </w:rPr>
        <w:t>súťaži</w:t>
      </w:r>
      <w:r w:rsidRPr="00426756">
        <w:rPr>
          <w:rFonts w:ascii="Cambria" w:hAnsi="Cambria"/>
          <w:noProof/>
        </w:rPr>
        <w:t>, pričom z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dokument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cie preukazuj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>cej vznik zdru</w:t>
      </w:r>
      <w:r w:rsidRPr="00426756">
        <w:rPr>
          <w:rFonts w:ascii="Cambria" w:hAnsi="Cambria" w:cs="Proba Pro"/>
          <w:noProof/>
        </w:rPr>
        <w:t>ž</w:t>
      </w:r>
      <w:r w:rsidRPr="00426756">
        <w:rPr>
          <w:rFonts w:ascii="Cambria" w:hAnsi="Cambria"/>
          <w:noProof/>
        </w:rPr>
        <w:t>enia (resp. inej z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konnej formy spolupr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ce fyzick</w:t>
      </w:r>
      <w:r w:rsidRPr="00426756">
        <w:rPr>
          <w:rFonts w:ascii="Cambria" w:hAnsi="Cambria" w:cs="Proba Pro"/>
          <w:noProof/>
        </w:rPr>
        <w:t>ý</w:t>
      </w:r>
      <w:r w:rsidRPr="00426756">
        <w:rPr>
          <w:rFonts w:ascii="Cambria" w:hAnsi="Cambria"/>
          <w:noProof/>
        </w:rPr>
        <w:t>ch alebo 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vnick</w:t>
      </w:r>
      <w:r w:rsidRPr="00426756">
        <w:rPr>
          <w:rFonts w:ascii="Cambria" w:hAnsi="Cambria" w:cs="Proba Pro"/>
          <w:noProof/>
        </w:rPr>
        <w:t>ý</w:t>
      </w:r>
      <w:r w:rsidRPr="00426756">
        <w:rPr>
          <w:rFonts w:ascii="Cambria" w:hAnsi="Cambria"/>
          <w:noProof/>
        </w:rPr>
        <w:t>ch os</w:t>
      </w:r>
      <w:r w:rsidRPr="00426756">
        <w:rPr>
          <w:rFonts w:ascii="Cambria" w:hAnsi="Cambria" w:cs="Proba Pro"/>
          <w:noProof/>
        </w:rPr>
        <w:t>ô</w:t>
      </w:r>
      <w:r w:rsidRPr="00426756">
        <w:rPr>
          <w:rFonts w:ascii="Cambria" w:hAnsi="Cambria"/>
          <w:noProof/>
        </w:rPr>
        <w:t>b) bude jasn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zrejm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>, ako s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 xml:space="preserve"> stanoven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vz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jomn</w:t>
      </w:r>
      <w:r w:rsidRPr="00426756">
        <w:rPr>
          <w:rFonts w:ascii="Cambria" w:hAnsi="Cambria" w:cs="Proba Pro"/>
          <w:noProof/>
        </w:rPr>
        <w:t>é</w:t>
      </w:r>
      <w:r w:rsidRPr="00426756">
        <w:rPr>
          <w:rFonts w:ascii="Cambria" w:hAnsi="Cambria"/>
          <w:noProof/>
        </w:rPr>
        <w:t xml:space="preserve"> pr</w:t>
      </w:r>
      <w:r w:rsidRPr="00426756">
        <w:rPr>
          <w:rFonts w:ascii="Cambria" w:hAnsi="Cambria" w:cs="Proba Pro"/>
          <w:noProof/>
        </w:rPr>
        <w:t>á</w:t>
      </w:r>
      <w:r w:rsidRPr="00426756">
        <w:rPr>
          <w:rFonts w:ascii="Cambria" w:hAnsi="Cambria"/>
          <w:noProof/>
        </w:rPr>
        <w:t>va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povinnosti, kto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 xml:space="preserve">akou </w:t>
      </w:r>
      <w:r w:rsidRPr="00426756">
        <w:rPr>
          <w:rFonts w:ascii="Cambria" w:hAnsi="Cambria" w:cs="Proba Pro"/>
          <w:noProof/>
        </w:rPr>
        <w:t>č</w:t>
      </w:r>
      <w:r w:rsidRPr="00426756">
        <w:rPr>
          <w:rFonts w:ascii="Cambria" w:hAnsi="Cambria"/>
          <w:noProof/>
        </w:rPr>
        <w:t>as</w:t>
      </w:r>
      <w:r w:rsidRPr="00426756">
        <w:rPr>
          <w:rFonts w:ascii="Cambria" w:hAnsi="Cambria" w:cs="Proba Pro"/>
          <w:noProof/>
        </w:rPr>
        <w:t>ť</w:t>
      </w:r>
      <w:r w:rsidRPr="00426756">
        <w:rPr>
          <w:rFonts w:ascii="Cambria" w:hAnsi="Cambria"/>
          <w:noProof/>
        </w:rPr>
        <w:t>ou sa bude na plnen</w:t>
      </w:r>
      <w:r w:rsidRPr="00426756">
        <w:rPr>
          <w:rFonts w:ascii="Cambria" w:hAnsi="Cambria" w:cs="Proba Pro"/>
          <w:noProof/>
        </w:rPr>
        <w:t>í</w:t>
      </w:r>
      <w:r w:rsidRPr="00426756">
        <w:rPr>
          <w:rFonts w:ascii="Cambria" w:hAnsi="Cambria"/>
          <w:noProof/>
        </w:rPr>
        <w:t xml:space="preserve"> </w:t>
      </w:r>
      <w:r w:rsidR="00C95D14" w:rsidRPr="00426756">
        <w:rPr>
          <w:rFonts w:ascii="Cambria" w:hAnsi="Cambria"/>
          <w:noProof/>
        </w:rPr>
        <w:t xml:space="preserve">zmluvy </w:t>
      </w:r>
      <w:r w:rsidRPr="00426756">
        <w:rPr>
          <w:rFonts w:ascii="Cambria" w:hAnsi="Cambria"/>
          <w:noProof/>
        </w:rPr>
        <w:t>podie</w:t>
      </w:r>
      <w:r w:rsidRPr="00426756">
        <w:rPr>
          <w:rFonts w:ascii="Cambria" w:hAnsi="Cambria" w:cs="Proba Pro"/>
          <w:noProof/>
        </w:rPr>
        <w:t>ľ</w:t>
      </w:r>
      <w:r w:rsidRPr="00426756">
        <w:rPr>
          <w:rFonts w:ascii="Cambria" w:hAnsi="Cambria"/>
          <w:noProof/>
        </w:rPr>
        <w:t>a</w:t>
      </w:r>
      <w:r w:rsidRPr="00426756">
        <w:rPr>
          <w:rFonts w:ascii="Cambria" w:hAnsi="Cambria" w:cs="Proba Pro"/>
          <w:noProof/>
        </w:rPr>
        <w:t>ť</w:t>
      </w:r>
      <w:r w:rsidRPr="00426756">
        <w:rPr>
          <w:rFonts w:ascii="Cambria" w:hAnsi="Cambria"/>
          <w:noProof/>
        </w:rPr>
        <w:t xml:space="preserve"> a</w:t>
      </w:r>
      <w:r w:rsidR="00C95D14" w:rsidRPr="00426756">
        <w:rPr>
          <w:rFonts w:ascii="Cambria" w:hAnsi="Cambria" w:cs="Arial"/>
          <w:noProof/>
        </w:rPr>
        <w:t xml:space="preserve"> tiež </w:t>
      </w:r>
      <w:r w:rsidRPr="00426756">
        <w:rPr>
          <w:rFonts w:ascii="Cambria" w:hAnsi="Cambria"/>
          <w:noProof/>
        </w:rPr>
        <w:t>skutočnosť, že všetci naši členovia združenia ručia za záväzky združenia spoločne a</w:t>
      </w:r>
      <w:r w:rsidRPr="00426756"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nerozdielne.</w:t>
      </w:r>
    </w:p>
    <w:p w14:paraId="4F485952" w14:textId="6448D1F0" w:rsidR="00486559" w:rsidRPr="00426756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s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pravdiv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 xml:space="preserve"> a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>pln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>. Sme si vedom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n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s</w:t>
      </w:r>
      <w:r w:rsidRPr="00426756">
        <w:rPr>
          <w:rFonts w:ascii="Cambria" w:hAnsi="Cambria" w:cs="Proba Pro"/>
          <w:sz w:val="20"/>
          <w:szCs w:val="20"/>
        </w:rPr>
        <w:t>úť</w:t>
      </w:r>
      <w:r w:rsidRPr="00426756">
        <w:rPr>
          <w:rFonts w:ascii="Cambria" w:hAnsi="Cambria" w:cs="Arial"/>
          <w:sz w:val="20"/>
          <w:szCs w:val="20"/>
        </w:rPr>
        <w:t>a</w:t>
      </w:r>
      <w:r w:rsidRPr="00426756">
        <w:rPr>
          <w:rFonts w:ascii="Cambria" w:hAnsi="Cambria" w:cs="Proba Pro"/>
          <w:sz w:val="20"/>
          <w:szCs w:val="20"/>
        </w:rPr>
        <w:t>ž</w:t>
      </w:r>
      <w:r w:rsidRPr="00426756">
        <w:rPr>
          <w:rFonts w:ascii="Cambria" w:hAnsi="Cambria" w:cs="Arial"/>
          <w:sz w:val="20"/>
          <w:szCs w:val="20"/>
        </w:rPr>
        <w:t>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podkladov, vr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 xml:space="preserve">tane zodpovednosti za 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kodu sp</w:t>
      </w:r>
      <w:r w:rsidRPr="00426756">
        <w:rPr>
          <w:rFonts w:ascii="Cambria" w:hAnsi="Cambria" w:cs="Proba Pro"/>
          <w:sz w:val="20"/>
          <w:szCs w:val="20"/>
        </w:rPr>
        <w:t>ô</w:t>
      </w:r>
      <w:r w:rsidRPr="00426756">
        <w:rPr>
          <w:rFonts w:ascii="Cambria" w:hAnsi="Cambria" w:cs="Arial"/>
          <w:sz w:val="20"/>
          <w:szCs w:val="20"/>
        </w:rPr>
        <w:t>soben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verejn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>mu obstar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vate</w:t>
      </w:r>
      <w:r w:rsidRPr="00426756">
        <w:rPr>
          <w:rFonts w:ascii="Cambria" w:hAnsi="Cambria" w:cs="Proba Pro"/>
          <w:sz w:val="20"/>
          <w:szCs w:val="20"/>
        </w:rPr>
        <w:t>ľ</w:t>
      </w:r>
      <w:r w:rsidRPr="00426756">
        <w:rPr>
          <w:rFonts w:ascii="Cambria" w:hAnsi="Cambria" w:cs="Arial"/>
          <w:sz w:val="20"/>
          <w:szCs w:val="20"/>
        </w:rPr>
        <w:t>ovi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v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eobecne z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</w:t>
      </w:r>
      <w:r w:rsidRPr="00426756">
        <w:rPr>
          <w:rFonts w:ascii="Cambria" w:hAnsi="Cambria" w:cs="Proba Pro"/>
          <w:sz w:val="20"/>
          <w:szCs w:val="20"/>
        </w:rPr>
        <w:t>ä</w:t>
      </w:r>
      <w:r w:rsidRPr="00426756">
        <w:rPr>
          <w:rFonts w:ascii="Cambria" w:hAnsi="Cambria" w:cs="Arial"/>
          <w:sz w:val="20"/>
          <w:szCs w:val="20"/>
        </w:rPr>
        <w:t>zn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predpisov platn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v</w:t>
      </w:r>
      <w:r w:rsidR="00C95D14"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S</w:t>
      </w:r>
      <w:r w:rsidR="00C95D14" w:rsidRPr="00426756">
        <w:rPr>
          <w:rFonts w:ascii="Cambria" w:hAnsi="Cambria" w:cs="Arial"/>
          <w:sz w:val="20"/>
          <w:szCs w:val="20"/>
        </w:rPr>
        <w:t>lovenskej republike</w:t>
      </w:r>
      <w:r w:rsidRPr="00426756">
        <w:rPr>
          <w:rFonts w:ascii="Cambria" w:hAnsi="Cambria" w:cs="Arial"/>
          <w:sz w:val="20"/>
          <w:szCs w:val="20"/>
        </w:rPr>
        <w:t>.</w:t>
      </w:r>
    </w:p>
    <w:p w14:paraId="1FB5E28F" w14:textId="21BA0A07" w:rsidR="0022435B" w:rsidRPr="00426756" w:rsidRDefault="0022435B" w:rsidP="0022435B">
      <w:pPr>
        <w:widowControl w:val="0"/>
        <w:spacing w:before="120"/>
        <w:rPr>
          <w:rFonts w:ascii="Cambria" w:hAnsi="Cambria"/>
        </w:rPr>
      </w:pPr>
    </w:p>
    <w:p w14:paraId="791F6E27" w14:textId="77777777" w:rsidR="00842C3A" w:rsidRPr="00426756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426756" w14:paraId="5E9EB35D" w14:textId="77777777" w:rsidTr="00842C3A">
        <w:tc>
          <w:tcPr>
            <w:tcW w:w="4531" w:type="dxa"/>
          </w:tcPr>
          <w:p w14:paraId="1FC14372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6" w:name="_Hlk5350265"/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426756" w14:paraId="36DEB6E3" w14:textId="77777777" w:rsidTr="00842C3A">
        <w:tc>
          <w:tcPr>
            <w:tcW w:w="4531" w:type="dxa"/>
          </w:tcPr>
          <w:p w14:paraId="553EC083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426756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426756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6"/>
    </w:tbl>
    <w:p w14:paraId="33280B41" w14:textId="0B859BC7" w:rsidR="00C27F16" w:rsidRPr="00426756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426756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DC905" w14:textId="77777777" w:rsidR="00C0346E" w:rsidRDefault="00C0346E" w:rsidP="006C23AD">
      <w:r>
        <w:separator/>
      </w:r>
    </w:p>
  </w:endnote>
  <w:endnote w:type="continuationSeparator" w:id="0">
    <w:p w14:paraId="0EE5CF71" w14:textId="77777777" w:rsidR="00C0346E" w:rsidRDefault="00C0346E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E04DF" w14:textId="77777777" w:rsidR="00C0346E" w:rsidRDefault="00C0346E" w:rsidP="006C23AD">
      <w:r>
        <w:separator/>
      </w:r>
    </w:p>
  </w:footnote>
  <w:footnote w:type="continuationSeparator" w:id="0">
    <w:p w14:paraId="171152BF" w14:textId="77777777" w:rsidR="00C0346E" w:rsidRDefault="00C0346E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77777777" w:rsidR="006C23AD" w:rsidRPr="00426756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7" w:name="_Toc514419051"/>
    <w:bookmarkStart w:id="8" w:name="_Toc517419721"/>
    <w:bookmarkStart w:id="9" w:name="_Hlk517438797"/>
    <w:r w:rsidRPr="00426756">
      <w:rPr>
        <w:rFonts w:ascii="Cambria" w:hAnsi="Cambria"/>
        <w:b/>
        <w:noProof/>
        <w:sz w:val="20"/>
        <w:szCs w:val="20"/>
      </w:rPr>
      <w:t>Príloha A.4 Súťažných podkladov:</w:t>
    </w:r>
  </w:p>
  <w:p w14:paraId="04F374B6" w14:textId="1591D171" w:rsidR="006C23AD" w:rsidRPr="00426756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26756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7"/>
    <w:bookmarkEnd w:id="8"/>
  </w:p>
  <w:bookmarkEnd w:id="9"/>
  <w:p w14:paraId="665F45EA" w14:textId="77777777" w:rsidR="006C23AD" w:rsidRPr="00426756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941DC"/>
    <w:rsid w:val="001204F8"/>
    <w:rsid w:val="0022435B"/>
    <w:rsid w:val="00271905"/>
    <w:rsid w:val="00275151"/>
    <w:rsid w:val="002E7207"/>
    <w:rsid w:val="00304260"/>
    <w:rsid w:val="00315759"/>
    <w:rsid w:val="003A4F84"/>
    <w:rsid w:val="00426756"/>
    <w:rsid w:val="00443841"/>
    <w:rsid w:val="004442FA"/>
    <w:rsid w:val="00450CF4"/>
    <w:rsid w:val="00482E20"/>
    <w:rsid w:val="00486559"/>
    <w:rsid w:val="005F1C9A"/>
    <w:rsid w:val="005F789D"/>
    <w:rsid w:val="006353BA"/>
    <w:rsid w:val="00661E07"/>
    <w:rsid w:val="006A0BD6"/>
    <w:rsid w:val="006C23AD"/>
    <w:rsid w:val="006E0AA2"/>
    <w:rsid w:val="007F25D1"/>
    <w:rsid w:val="00836C9C"/>
    <w:rsid w:val="00842C3A"/>
    <w:rsid w:val="008B0898"/>
    <w:rsid w:val="009263F5"/>
    <w:rsid w:val="00973CE4"/>
    <w:rsid w:val="00A1624B"/>
    <w:rsid w:val="00A4603F"/>
    <w:rsid w:val="00B3263E"/>
    <w:rsid w:val="00C0346E"/>
    <w:rsid w:val="00C11554"/>
    <w:rsid w:val="00C1719F"/>
    <w:rsid w:val="00C27F16"/>
    <w:rsid w:val="00C90D02"/>
    <w:rsid w:val="00C95D14"/>
    <w:rsid w:val="00CE2D2F"/>
    <w:rsid w:val="00CF4B6D"/>
    <w:rsid w:val="00D13B7A"/>
    <w:rsid w:val="00D14DC4"/>
    <w:rsid w:val="00E13877"/>
    <w:rsid w:val="00E86BD2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16</cp:revision>
  <dcterms:created xsi:type="dcterms:W3CDTF">2019-04-12T09:24:00Z</dcterms:created>
  <dcterms:modified xsi:type="dcterms:W3CDTF">2021-07-02T13:41:00Z</dcterms:modified>
</cp:coreProperties>
</file>