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0E9D3875" w14:textId="5E5EC350" w:rsidR="00BF623F" w:rsidRDefault="00140FA5" w:rsidP="00C454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 xml:space="preserve">Predmet zákazky: </w:t>
      </w:r>
      <w:r w:rsidR="00C45490" w:rsidRPr="008F209D">
        <w:rPr>
          <w:rFonts w:ascii="Cambria" w:hAnsi="Cambria"/>
          <w:b/>
          <w:bCs/>
          <w:sz w:val="20"/>
          <w:szCs w:val="20"/>
        </w:rPr>
        <w:t>Obstaranie dopravcu na zabezpečenie služieb v pravidelnej autobusovej doprave (MHD) pre mesto Zvolen</w:t>
      </w:r>
    </w:p>
    <w:p w14:paraId="7477AD39" w14:textId="77777777" w:rsidR="00C45490" w:rsidRPr="00105C8E" w:rsidRDefault="00C45490" w:rsidP="00C45490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176DAA9A" w:rsidR="00140FA5" w:rsidRPr="00105C8E" w:rsidRDefault="00C45490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Najnižšia cena za realizáciu predmetu zákazky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88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72"/>
        <w:gridCol w:w="1015"/>
        <w:gridCol w:w="4498"/>
      </w:tblGrid>
      <w:tr w:rsidR="00C45490" w:rsidRPr="00105C8E" w14:paraId="041090CB" w14:textId="77777777" w:rsidTr="00FD644B">
        <w:trPr>
          <w:trHeight w:val="265"/>
          <w:jc w:val="center"/>
        </w:trPr>
        <w:tc>
          <w:tcPr>
            <w:tcW w:w="3372" w:type="dxa"/>
            <w:shd w:val="clear" w:color="auto" w:fill="BFBFBF"/>
            <w:vAlign w:val="center"/>
          </w:tcPr>
          <w:p w14:paraId="11E39099" w14:textId="77777777" w:rsidR="00C45490" w:rsidRPr="00105C8E" w:rsidRDefault="00C45490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015" w:type="dxa"/>
            <w:shd w:val="clear" w:color="auto" w:fill="BFBFBF"/>
            <w:vAlign w:val="center"/>
          </w:tcPr>
          <w:p w14:paraId="622F09A2" w14:textId="77777777" w:rsidR="00C45490" w:rsidRPr="00105C8E" w:rsidRDefault="00C45490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498" w:type="dxa"/>
            <w:shd w:val="clear" w:color="auto" w:fill="BFBFBF"/>
            <w:vAlign w:val="center"/>
          </w:tcPr>
          <w:p w14:paraId="419173B4" w14:textId="77777777" w:rsidR="00C45490" w:rsidRPr="00105C8E" w:rsidRDefault="00C45490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C45490" w:rsidRPr="00105C8E" w14:paraId="54DACBC2" w14:textId="77777777" w:rsidTr="00FD644B">
        <w:trPr>
          <w:trHeight w:val="935"/>
          <w:jc w:val="center"/>
        </w:trPr>
        <w:tc>
          <w:tcPr>
            <w:tcW w:w="3372" w:type="dxa"/>
            <w:shd w:val="clear" w:color="auto" w:fill="D9D9D9" w:themeFill="background1" w:themeFillShade="D9"/>
            <w:vAlign w:val="center"/>
          </w:tcPr>
          <w:p w14:paraId="34D5F40E" w14:textId="53C4A0EE" w:rsidR="00C45490" w:rsidRPr="00FD644B" w:rsidRDefault="006405F3" w:rsidP="00556624">
            <w:pPr>
              <w:spacing w:before="60" w:after="60"/>
              <w:rPr>
                <w:rFonts w:ascii="Cambria" w:hAnsi="Cambria" w:cs="Arial"/>
                <w:b/>
                <w:sz w:val="20"/>
                <w:szCs w:val="20"/>
              </w:rPr>
            </w:pPr>
            <w:r w:rsidRPr="00FD644B">
              <w:rPr>
                <w:rFonts w:ascii="Cambria" w:hAnsi="Cambria" w:cs="Arial"/>
                <w:b/>
                <w:sz w:val="20"/>
                <w:szCs w:val="20"/>
                <w:u w:val="single"/>
              </w:rPr>
              <w:t>C</w:t>
            </w:r>
            <w:r w:rsidRPr="00FD644B">
              <w:rPr>
                <w:rFonts w:ascii="Cambria" w:hAnsi="Cambria" w:cs="Arial"/>
                <w:b/>
                <w:sz w:val="20"/>
                <w:szCs w:val="20"/>
                <w:u w:val="single"/>
              </w:rPr>
              <w:t>ena za realizáciu predmetu zákazky</w:t>
            </w:r>
            <w:r w:rsidRPr="00FD644B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0F0081B9" w14:textId="77777777" w:rsidR="00C45490" w:rsidRPr="00FD644B" w:rsidRDefault="00C45490" w:rsidP="00556624">
            <w:pPr>
              <w:spacing w:before="60" w:after="6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FD644B">
              <w:rPr>
                <w:rFonts w:ascii="Cambria" w:hAnsi="Cambria" w:cs="Arial"/>
                <w:bCs/>
                <w:sz w:val="20"/>
                <w:szCs w:val="20"/>
              </w:rPr>
              <w:t>euro</w:t>
            </w:r>
          </w:p>
        </w:tc>
        <w:tc>
          <w:tcPr>
            <w:tcW w:w="4498" w:type="dxa"/>
            <w:shd w:val="clear" w:color="auto" w:fill="D9D9D9" w:themeFill="background1" w:themeFillShade="D9"/>
            <w:vAlign w:val="center"/>
          </w:tcPr>
          <w:p w14:paraId="7313ACD8" w14:textId="58EC087F" w:rsidR="00C45490" w:rsidRPr="00FD644B" w:rsidRDefault="00C45490" w:rsidP="00556624">
            <w:pPr>
              <w:spacing w:before="60" w:after="6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FD644B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FD644B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FD644B">
              <w:rPr>
                <w:rFonts w:ascii="Cambria" w:hAnsi="Cambria" w:cs="Arial"/>
                <w:bCs/>
                <w:sz w:val="20"/>
                <w:szCs w:val="20"/>
              </w:rPr>
              <w:t xml:space="preserve">]  </w:t>
            </w:r>
            <w:bookmarkStart w:id="0" w:name="_GoBack"/>
            <w:bookmarkEnd w:id="0"/>
            <w:r w:rsidRPr="00FD644B">
              <w:rPr>
                <w:rFonts w:ascii="Cambria" w:hAnsi="Cambria" w:cs="Arial"/>
                <w:bCs/>
                <w:sz w:val="20"/>
                <w:szCs w:val="20"/>
              </w:rPr>
              <w:t>bez DPH</w:t>
            </w:r>
          </w:p>
        </w:tc>
      </w:tr>
    </w:tbl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3FD31" w14:textId="77777777" w:rsidR="00710DE2" w:rsidRDefault="00710DE2" w:rsidP="006F6013">
      <w:r>
        <w:separator/>
      </w:r>
    </w:p>
  </w:endnote>
  <w:endnote w:type="continuationSeparator" w:id="0">
    <w:p w14:paraId="7DAA21CB" w14:textId="77777777" w:rsidR="00710DE2" w:rsidRDefault="00710DE2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75548" w14:textId="77777777" w:rsidR="00710DE2" w:rsidRDefault="00710DE2" w:rsidP="006F6013">
      <w:r>
        <w:separator/>
      </w:r>
    </w:p>
  </w:footnote>
  <w:footnote w:type="continuationSeparator" w:id="0">
    <w:p w14:paraId="21369BEC" w14:textId="77777777" w:rsidR="00710DE2" w:rsidRDefault="00710DE2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1D609BC1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" w:name="_Toc517419718"/>
    <w:r w:rsidRPr="006F6013">
      <w:rPr>
        <w:rFonts w:ascii="Cambria" w:hAnsi="Cambria"/>
        <w:b/>
        <w:sz w:val="20"/>
        <w:szCs w:val="20"/>
      </w:rPr>
      <w:t xml:space="preserve">Príloha </w:t>
    </w:r>
    <w:r w:rsidR="00C45490">
      <w:rPr>
        <w:rFonts w:ascii="Cambria" w:hAnsi="Cambria"/>
        <w:b/>
        <w:sz w:val="20"/>
        <w:szCs w:val="20"/>
      </w:rPr>
      <w:t>E</w:t>
    </w:r>
    <w:r w:rsidRPr="006F6013">
      <w:rPr>
        <w:rFonts w:ascii="Cambria" w:hAnsi="Cambria"/>
        <w:b/>
        <w:sz w:val="20"/>
        <w:szCs w:val="20"/>
      </w:rPr>
      <w:t>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D34"/>
    <w:rsid w:val="000106EF"/>
    <w:rsid w:val="00014B2C"/>
    <w:rsid w:val="000213C0"/>
    <w:rsid w:val="0005255C"/>
    <w:rsid w:val="00052B15"/>
    <w:rsid w:val="0006442B"/>
    <w:rsid w:val="00073960"/>
    <w:rsid w:val="00080CD0"/>
    <w:rsid w:val="000A2844"/>
    <w:rsid w:val="000F2663"/>
    <w:rsid w:val="00101CA3"/>
    <w:rsid w:val="00105C8E"/>
    <w:rsid w:val="00106CE7"/>
    <w:rsid w:val="001258E1"/>
    <w:rsid w:val="00127830"/>
    <w:rsid w:val="00140FA5"/>
    <w:rsid w:val="001816EB"/>
    <w:rsid w:val="00183734"/>
    <w:rsid w:val="00186F71"/>
    <w:rsid w:val="001C1581"/>
    <w:rsid w:val="00216C29"/>
    <w:rsid w:val="00242177"/>
    <w:rsid w:val="0024471D"/>
    <w:rsid w:val="00281C68"/>
    <w:rsid w:val="00281CDE"/>
    <w:rsid w:val="002D406C"/>
    <w:rsid w:val="002F0A45"/>
    <w:rsid w:val="00343EB9"/>
    <w:rsid w:val="0036449F"/>
    <w:rsid w:val="00386488"/>
    <w:rsid w:val="003A30FD"/>
    <w:rsid w:val="003C48F0"/>
    <w:rsid w:val="003D1023"/>
    <w:rsid w:val="003D643B"/>
    <w:rsid w:val="003E5AA6"/>
    <w:rsid w:val="003F6960"/>
    <w:rsid w:val="00411C3F"/>
    <w:rsid w:val="00414568"/>
    <w:rsid w:val="004C3D40"/>
    <w:rsid w:val="004E0025"/>
    <w:rsid w:val="004F18DD"/>
    <w:rsid w:val="004F7023"/>
    <w:rsid w:val="0050287D"/>
    <w:rsid w:val="00556624"/>
    <w:rsid w:val="00594795"/>
    <w:rsid w:val="005B7667"/>
    <w:rsid w:val="005C2135"/>
    <w:rsid w:val="005F1C9A"/>
    <w:rsid w:val="005F5333"/>
    <w:rsid w:val="00602D34"/>
    <w:rsid w:val="00606ECA"/>
    <w:rsid w:val="006405F3"/>
    <w:rsid w:val="00664CA8"/>
    <w:rsid w:val="00673A4C"/>
    <w:rsid w:val="0068741B"/>
    <w:rsid w:val="006B5C0D"/>
    <w:rsid w:val="006D0A53"/>
    <w:rsid w:val="006D42FA"/>
    <w:rsid w:val="006D48EC"/>
    <w:rsid w:val="006D6132"/>
    <w:rsid w:val="006F6013"/>
    <w:rsid w:val="00710DE2"/>
    <w:rsid w:val="00746C13"/>
    <w:rsid w:val="00754957"/>
    <w:rsid w:val="007652E6"/>
    <w:rsid w:val="007664CC"/>
    <w:rsid w:val="0077406B"/>
    <w:rsid w:val="00785A19"/>
    <w:rsid w:val="007973C5"/>
    <w:rsid w:val="007B44A2"/>
    <w:rsid w:val="007D0802"/>
    <w:rsid w:val="007E018F"/>
    <w:rsid w:val="00801CED"/>
    <w:rsid w:val="00805177"/>
    <w:rsid w:val="00843110"/>
    <w:rsid w:val="0084567E"/>
    <w:rsid w:val="008609CC"/>
    <w:rsid w:val="008B0FAA"/>
    <w:rsid w:val="008B2B0E"/>
    <w:rsid w:val="008B6769"/>
    <w:rsid w:val="008E359D"/>
    <w:rsid w:val="008E58DD"/>
    <w:rsid w:val="009330D9"/>
    <w:rsid w:val="0093333B"/>
    <w:rsid w:val="00950DA4"/>
    <w:rsid w:val="00962F93"/>
    <w:rsid w:val="00966662"/>
    <w:rsid w:val="0096736E"/>
    <w:rsid w:val="00986450"/>
    <w:rsid w:val="00991D78"/>
    <w:rsid w:val="009D08D4"/>
    <w:rsid w:val="009F1FA9"/>
    <w:rsid w:val="00A25018"/>
    <w:rsid w:val="00A70101"/>
    <w:rsid w:val="00A7284A"/>
    <w:rsid w:val="00A77414"/>
    <w:rsid w:val="00A84417"/>
    <w:rsid w:val="00A921CC"/>
    <w:rsid w:val="00AD5FF9"/>
    <w:rsid w:val="00AE4DAE"/>
    <w:rsid w:val="00B20243"/>
    <w:rsid w:val="00B265F3"/>
    <w:rsid w:val="00B33A88"/>
    <w:rsid w:val="00B42249"/>
    <w:rsid w:val="00B5277C"/>
    <w:rsid w:val="00B5424B"/>
    <w:rsid w:val="00B65B38"/>
    <w:rsid w:val="00B81077"/>
    <w:rsid w:val="00B97BE3"/>
    <w:rsid w:val="00BF623F"/>
    <w:rsid w:val="00BF75FF"/>
    <w:rsid w:val="00C27F16"/>
    <w:rsid w:val="00C45490"/>
    <w:rsid w:val="00C53CFB"/>
    <w:rsid w:val="00C622B4"/>
    <w:rsid w:val="00C626B3"/>
    <w:rsid w:val="00CA5988"/>
    <w:rsid w:val="00CC2234"/>
    <w:rsid w:val="00CD0876"/>
    <w:rsid w:val="00CD1396"/>
    <w:rsid w:val="00CE1D4C"/>
    <w:rsid w:val="00D04375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D4ED4"/>
    <w:rsid w:val="00DF3E4B"/>
    <w:rsid w:val="00E62CEA"/>
    <w:rsid w:val="00E667DD"/>
    <w:rsid w:val="00ED67F6"/>
    <w:rsid w:val="00EF2D6F"/>
    <w:rsid w:val="00F13427"/>
    <w:rsid w:val="00F61398"/>
    <w:rsid w:val="00F630D7"/>
    <w:rsid w:val="00F72FAF"/>
    <w:rsid w:val="00F77980"/>
    <w:rsid w:val="00F85391"/>
    <w:rsid w:val="00FB05CE"/>
    <w:rsid w:val="00FB4205"/>
    <w:rsid w:val="00FD644B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8E78E-1413-4D77-A467-BA09AB8A8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53</cp:revision>
  <dcterms:created xsi:type="dcterms:W3CDTF">2019-04-12T09:31:00Z</dcterms:created>
  <dcterms:modified xsi:type="dcterms:W3CDTF">2021-07-02T13:45:00Z</dcterms:modified>
</cp:coreProperties>
</file>