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  <w:r w:rsidR="00A15FFC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484F88" w:rsidRDefault="00484F88" w:rsidP="00B31A59">
      <w:pPr>
        <w:ind w:left="6237"/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Default="00B31A59" w:rsidP="0021581B">
      <w:pPr>
        <w:spacing w:after="0" w:line="360" w:lineRule="auto"/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7625EB">
        <w:rPr>
          <w:rFonts w:ascii="Arial" w:hAnsi="Arial" w:cs="Arial"/>
          <w:b/>
          <w:sz w:val="21"/>
          <w:szCs w:val="21"/>
        </w:rPr>
        <w:t>„</w:t>
      </w:r>
      <w:r w:rsidR="003D74AA">
        <w:rPr>
          <w:rFonts w:ascii="Arial" w:hAnsi="Arial" w:cs="Arial"/>
          <w:b/>
          <w:i/>
        </w:rPr>
        <w:t>Budowa</w:t>
      </w:r>
      <w:r w:rsidR="007625EB" w:rsidRPr="007625EB">
        <w:rPr>
          <w:rFonts w:ascii="Arial" w:hAnsi="Arial" w:cs="Arial"/>
          <w:b/>
          <w:i/>
        </w:rPr>
        <w:t xml:space="preserve"> instalacji fotowoltaicznych na potrzeby Nadleśnictwa Dabrowa</w:t>
      </w:r>
      <w:r w:rsidR="0021581B">
        <w:rPr>
          <w:rFonts w:ascii="Arial" w:hAnsi="Arial" w:cs="Arial"/>
          <w:b/>
          <w:i/>
        </w:rPr>
        <w:t xml:space="preserve">- POSTĘPOWANIE II </w:t>
      </w:r>
      <w:r w:rsidR="007625EB" w:rsidRPr="007625EB">
        <w:rPr>
          <w:rFonts w:ascii="Arial" w:hAnsi="Arial" w:cs="Arial"/>
          <w:b/>
          <w:i/>
        </w:rPr>
        <w:t>”</w:t>
      </w:r>
    </w:p>
    <w:p w:rsidR="007625EB" w:rsidRPr="00A22DCF" w:rsidRDefault="007625EB" w:rsidP="00B31A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7625EB">
        <w:rPr>
          <w:rFonts w:ascii="Arial" w:hAnsi="Arial" w:cs="Arial"/>
          <w:b/>
          <w:u w:val="single"/>
        </w:rPr>
        <w:t>PAKIET NR …..</w:t>
      </w:r>
      <w:r>
        <w:rPr>
          <w:rFonts w:ascii="Arial" w:hAnsi="Arial" w:cs="Arial"/>
          <w:b/>
        </w:rPr>
        <w:t xml:space="preserve"> </w:t>
      </w:r>
      <w:r w:rsidRPr="007625EB">
        <w:rPr>
          <w:rFonts w:ascii="Arial" w:hAnsi="Arial" w:cs="Arial"/>
          <w:sz w:val="20"/>
          <w:szCs w:val="20"/>
        </w:rPr>
        <w:t>( należy wpisać nr pakietu</w:t>
      </w:r>
      <w:r w:rsidR="0021581B">
        <w:rPr>
          <w:rFonts w:ascii="Arial" w:hAnsi="Arial" w:cs="Arial"/>
          <w:sz w:val="20"/>
          <w:szCs w:val="20"/>
        </w:rPr>
        <w:t>)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211232" w:rsidP="007F16D2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7F16D2">
        <w:rPr>
          <w:rFonts w:ascii="Arial" w:hAnsi="Arial" w:cs="Arial"/>
          <w:b/>
          <w:sz w:val="21"/>
          <w:szCs w:val="21"/>
        </w:rPr>
        <w:t>ROBÓT BUDOWLANYCH</w:t>
      </w:r>
    </w:p>
    <w:p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>w</w:t>
      </w:r>
      <w:r w:rsidR="007625EB">
        <w:rPr>
          <w:rFonts w:ascii="Cambria" w:hAnsi="Cambria" w:cs="Arial"/>
          <w:i/>
        </w:rPr>
        <w:t xml:space="preserve"> zakresie doświadczenia- wykaz </w:t>
      </w:r>
      <w:r w:rsidR="003D74AA">
        <w:rPr>
          <w:rFonts w:ascii="Cambria" w:hAnsi="Cambria" w:cs="Arial"/>
        </w:rPr>
        <w:t>robót budowlanych</w:t>
      </w:r>
      <w:r w:rsidR="00DB7532" w:rsidRPr="003D74AA">
        <w:rPr>
          <w:rFonts w:ascii="Cambria" w:hAnsi="Cambria" w:cs="Arial"/>
          <w:i/>
        </w:rPr>
        <w:t xml:space="preserve"> </w:t>
      </w:r>
      <w:r w:rsidRPr="00211232">
        <w:rPr>
          <w:rFonts w:ascii="Cambria" w:hAnsi="Cambria" w:cs="Arial"/>
          <w:i/>
        </w:rPr>
        <w:t>wykonywanych nie wc</w:t>
      </w:r>
      <w:r w:rsidR="007625EB">
        <w:rPr>
          <w:rFonts w:ascii="Cambria" w:hAnsi="Cambria" w:cs="Arial"/>
          <w:i/>
        </w:rPr>
        <w:t>ześniej niż w okresie ostatnich</w:t>
      </w:r>
      <w:r>
        <w:rPr>
          <w:rFonts w:ascii="Cambria" w:hAnsi="Cambria" w:cs="Arial"/>
          <w:i/>
        </w:rPr>
        <w:t xml:space="preserve"> </w:t>
      </w:r>
      <w:r w:rsidR="009E5D90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:rsidTr="007F16D2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Rodzaj wykonanej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roboty budowlanej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C07803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Moc instalacji 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kWp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)</w:t>
            </w:r>
            <w:bookmarkStart w:id="0" w:name="_GoBack"/>
            <w:bookmarkEnd w:id="0"/>
            <w:r w:rsidR="00211232"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robotę budowlana</w:t>
            </w:r>
          </w:p>
        </w:tc>
      </w:tr>
      <w:tr w:rsidR="00211232" w:rsidRPr="00211232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11232" w:rsidRPr="00211232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D3925" w:rsidRPr="0021581B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21581B">
        <w:rPr>
          <w:rFonts w:ascii="Cambria" w:hAnsi="Cambria" w:cs="Arial"/>
          <w:i/>
        </w:rPr>
        <w:t xml:space="preserve">Wykonawca dołączy do powyższej tabeli </w:t>
      </w:r>
      <w:r w:rsidR="007625EB" w:rsidRPr="0021581B">
        <w:rPr>
          <w:rFonts w:ascii="Cambria" w:hAnsi="Cambria" w:cs="Arial"/>
          <w:i/>
        </w:rPr>
        <w:t xml:space="preserve">dowody, że </w:t>
      </w:r>
      <w:r w:rsidR="003D74AA" w:rsidRPr="0021581B">
        <w:rPr>
          <w:rFonts w:ascii="Cambria" w:hAnsi="Cambria" w:cs="Arial"/>
          <w:i/>
        </w:rPr>
        <w:t>roboty budowlane wskazane</w:t>
      </w:r>
      <w:ins w:id="1" w:author="Michał Stec" w:date="2021-10-14T12:34:00Z">
        <w:r w:rsidR="0017709A" w:rsidRPr="0021581B">
          <w:rPr>
            <w:rFonts w:ascii="Cambria" w:hAnsi="Cambria" w:cs="Arial"/>
            <w:i/>
          </w:rPr>
          <w:t xml:space="preserve"> </w:t>
        </w:r>
      </w:ins>
      <w:r w:rsidR="009D3925" w:rsidRPr="0021581B">
        <w:rPr>
          <w:rFonts w:ascii="Cambria" w:hAnsi="Cambria" w:cs="Arial"/>
          <w:i/>
        </w:rPr>
        <w:t xml:space="preserve">w celu spełnienia warunku udziału w postępowaniu wykonane zostały należycie, zgodnie z przepisami </w:t>
      </w:r>
      <w:r w:rsidR="007625EB" w:rsidRPr="0021581B">
        <w:rPr>
          <w:rFonts w:ascii="Cambria" w:hAnsi="Cambria" w:cs="Arial"/>
          <w:i/>
        </w:rPr>
        <w:t>prawa</w:t>
      </w:r>
      <w:r w:rsidR="009D3925" w:rsidRPr="0021581B">
        <w:rPr>
          <w:rFonts w:ascii="Cambria" w:hAnsi="Cambria" w:cs="Arial"/>
          <w:i/>
        </w:rPr>
        <w:t xml:space="preserve"> i prawidłowo ukończone</w:t>
      </w:r>
    </w:p>
    <w:p w:rsidR="009D3925" w:rsidRPr="0021581B" w:rsidRDefault="009D3925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21581B">
        <w:rPr>
          <w:rFonts w:ascii="Cambria" w:hAnsi="Cambria" w:cs="Arial"/>
          <w:i/>
        </w:rPr>
        <w:t xml:space="preserve">Dowodami, o których mowa powyżej są referencje bądź inne dokumenty wystawione przez podmiot, na rzecz którego </w:t>
      </w:r>
      <w:r w:rsidR="003D74AA" w:rsidRPr="0021581B">
        <w:rPr>
          <w:rFonts w:ascii="Cambria" w:hAnsi="Cambria" w:cs="Arial"/>
          <w:i/>
        </w:rPr>
        <w:t>roboty</w:t>
      </w:r>
      <w:ins w:id="2" w:author="Michał Stec" w:date="2021-10-14T12:35:00Z">
        <w:r w:rsidR="0017709A" w:rsidRPr="0021581B">
          <w:rPr>
            <w:rFonts w:ascii="Cambria" w:hAnsi="Cambria" w:cs="Arial"/>
            <w:i/>
          </w:rPr>
          <w:t xml:space="preserve"> </w:t>
        </w:r>
      </w:ins>
      <w:r w:rsidRPr="0021581B">
        <w:rPr>
          <w:rFonts w:ascii="Cambria" w:hAnsi="Cambria" w:cs="Arial"/>
          <w:i/>
        </w:rPr>
        <w:t>były wykonywane, a jeżeli z uzasadnionej przyczyny o obiektywnym charakterze wykonawca nie jest w stanie uzyskać tych dokumentów – oświadczenie wykonawcy.</w:t>
      </w:r>
    </w:p>
    <w:p w:rsidR="009D3925" w:rsidRDefault="009D3925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15FF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E30F8" w:rsidRPr="00190D6E" w:rsidRDefault="007E30F8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2B9" w:rsidRDefault="005562B9" w:rsidP="0038231F">
      <w:pPr>
        <w:spacing w:after="0" w:line="240" w:lineRule="auto"/>
      </w:pPr>
      <w:r>
        <w:separator/>
      </w:r>
    </w:p>
  </w:endnote>
  <w:endnote w:type="continuationSeparator" w:id="0">
    <w:p w:rsidR="005562B9" w:rsidRDefault="005562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2B9" w:rsidRDefault="005562B9" w:rsidP="0038231F">
      <w:pPr>
        <w:spacing w:after="0" w:line="240" w:lineRule="auto"/>
      </w:pPr>
      <w:r>
        <w:separator/>
      </w:r>
    </w:p>
  </w:footnote>
  <w:footnote w:type="continuationSeparator" w:id="0">
    <w:p w:rsidR="005562B9" w:rsidRDefault="005562B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431"/>
    <w:rsid w:val="00025C8D"/>
    <w:rsid w:val="000303E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7709A"/>
    <w:rsid w:val="001902D2"/>
    <w:rsid w:val="001C6945"/>
    <w:rsid w:val="001F027E"/>
    <w:rsid w:val="00203A40"/>
    <w:rsid w:val="00211232"/>
    <w:rsid w:val="0021581B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070E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2F6"/>
    <w:rsid w:val="003D74AA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14679"/>
    <w:rsid w:val="00520174"/>
    <w:rsid w:val="00535B46"/>
    <w:rsid w:val="005562B9"/>
    <w:rsid w:val="005641F0"/>
    <w:rsid w:val="005C39CA"/>
    <w:rsid w:val="005E176A"/>
    <w:rsid w:val="00615F8D"/>
    <w:rsid w:val="00634311"/>
    <w:rsid w:val="0064110D"/>
    <w:rsid w:val="006436C9"/>
    <w:rsid w:val="00690094"/>
    <w:rsid w:val="006971C1"/>
    <w:rsid w:val="006A3A1F"/>
    <w:rsid w:val="006A52B6"/>
    <w:rsid w:val="006D6427"/>
    <w:rsid w:val="006F0034"/>
    <w:rsid w:val="006F3D32"/>
    <w:rsid w:val="007118F0"/>
    <w:rsid w:val="0072560B"/>
    <w:rsid w:val="00746532"/>
    <w:rsid w:val="00751725"/>
    <w:rsid w:val="00756C8F"/>
    <w:rsid w:val="007625EB"/>
    <w:rsid w:val="007840F2"/>
    <w:rsid w:val="007936D6"/>
    <w:rsid w:val="007961C8"/>
    <w:rsid w:val="007B01C8"/>
    <w:rsid w:val="007D5B61"/>
    <w:rsid w:val="007E2F69"/>
    <w:rsid w:val="007E30F8"/>
    <w:rsid w:val="007F16D2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1E18"/>
    <w:rsid w:val="008F3B4E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23F"/>
    <w:rsid w:val="009E5D90"/>
    <w:rsid w:val="00A15F7E"/>
    <w:rsid w:val="00A15FFC"/>
    <w:rsid w:val="00A166B0"/>
    <w:rsid w:val="00A22DCF"/>
    <w:rsid w:val="00A24C2D"/>
    <w:rsid w:val="00A276E4"/>
    <w:rsid w:val="00A3062E"/>
    <w:rsid w:val="00A347DE"/>
    <w:rsid w:val="00A45E7A"/>
    <w:rsid w:val="00A91D60"/>
    <w:rsid w:val="00AE6FF2"/>
    <w:rsid w:val="00B0088C"/>
    <w:rsid w:val="00B14071"/>
    <w:rsid w:val="00B15219"/>
    <w:rsid w:val="00B15FD3"/>
    <w:rsid w:val="00B20BE6"/>
    <w:rsid w:val="00B31A59"/>
    <w:rsid w:val="00B34079"/>
    <w:rsid w:val="00B8005E"/>
    <w:rsid w:val="00B90E42"/>
    <w:rsid w:val="00BB0C3C"/>
    <w:rsid w:val="00BB3091"/>
    <w:rsid w:val="00C014B5"/>
    <w:rsid w:val="00C07803"/>
    <w:rsid w:val="00C4103F"/>
    <w:rsid w:val="00C56EB6"/>
    <w:rsid w:val="00C57DEB"/>
    <w:rsid w:val="00C62E4F"/>
    <w:rsid w:val="00C81012"/>
    <w:rsid w:val="00D23F3D"/>
    <w:rsid w:val="00D34D9A"/>
    <w:rsid w:val="00D409DE"/>
    <w:rsid w:val="00D42C9B"/>
    <w:rsid w:val="00D531D5"/>
    <w:rsid w:val="00D7532C"/>
    <w:rsid w:val="00DA6EC7"/>
    <w:rsid w:val="00DB7532"/>
    <w:rsid w:val="00DD146A"/>
    <w:rsid w:val="00DD3E9D"/>
    <w:rsid w:val="00DF2402"/>
    <w:rsid w:val="00E022A1"/>
    <w:rsid w:val="00E21B42"/>
    <w:rsid w:val="00E309E9"/>
    <w:rsid w:val="00E31C06"/>
    <w:rsid w:val="00E64482"/>
    <w:rsid w:val="00E65685"/>
    <w:rsid w:val="00E73190"/>
    <w:rsid w:val="00E73CEB"/>
    <w:rsid w:val="00EA0C15"/>
    <w:rsid w:val="00EB7CDE"/>
    <w:rsid w:val="00EE1FBF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D069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F5B5"/>
  <w15:docId w15:val="{CA63109B-85DE-4824-925C-30F1677E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2EC90-04CC-4BA3-8969-3A3696FF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4</cp:revision>
  <cp:lastPrinted>2021-11-04T07:07:00Z</cp:lastPrinted>
  <dcterms:created xsi:type="dcterms:W3CDTF">2021-11-03T16:02:00Z</dcterms:created>
  <dcterms:modified xsi:type="dcterms:W3CDTF">2021-11-04T07:07:00Z</dcterms:modified>
</cp:coreProperties>
</file>