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FD" w:rsidRPr="004B5A90" w:rsidRDefault="00A52F2B" w:rsidP="001B3C9D">
      <w:pPr>
        <w:spacing w:after="0" w:line="240" w:lineRule="auto"/>
        <w:jc w:val="center"/>
        <w:rPr>
          <w:b/>
          <w:sz w:val="40"/>
          <w:szCs w:val="40"/>
        </w:rPr>
      </w:pPr>
      <w:r w:rsidRPr="00A52F2B">
        <w:rPr>
          <w:b/>
          <w:sz w:val="40"/>
          <w:szCs w:val="40"/>
        </w:rPr>
        <w:t xml:space="preserve">DOHODA </w:t>
      </w:r>
      <w:r w:rsidR="004B5A90">
        <w:rPr>
          <w:b/>
          <w:sz w:val="40"/>
          <w:szCs w:val="40"/>
        </w:rPr>
        <w:t xml:space="preserve">RODIČOV </w:t>
      </w:r>
      <w:r w:rsidRPr="00A52F2B">
        <w:rPr>
          <w:b/>
          <w:sz w:val="40"/>
          <w:szCs w:val="40"/>
        </w:rPr>
        <w:t>O MENE A PRIEZVISKU DIEŤAŤA</w:t>
      </w:r>
    </w:p>
    <w:p w:rsidR="001722FD" w:rsidRPr="008E3775" w:rsidRDefault="001722FD">
      <w:pPr>
        <w:rPr>
          <w:b/>
          <w:sz w:val="28"/>
          <w:szCs w:val="28"/>
        </w:rPr>
      </w:pPr>
    </w:p>
    <w:p w:rsidR="001722FD" w:rsidRPr="008E3775" w:rsidRDefault="003E265E" w:rsidP="003E265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ÚDAJE O RODIČOCH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Matka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Otec</w:t>
      </w:r>
    </w:p>
    <w:tbl>
      <w:tblPr>
        <w:tblStyle w:val="Mriekatabuky"/>
        <w:tblW w:w="9217" w:type="dxa"/>
        <w:tblInd w:w="-23" w:type="dxa"/>
        <w:tblLook w:val="04A0" w:firstRow="1" w:lastRow="0" w:firstColumn="1" w:lastColumn="0" w:noHBand="0" w:noVBand="1"/>
      </w:tblPr>
      <w:tblGrid>
        <w:gridCol w:w="1985"/>
        <w:gridCol w:w="857"/>
        <w:gridCol w:w="311"/>
        <w:gridCol w:w="311"/>
        <w:gridCol w:w="312"/>
        <w:gridCol w:w="104"/>
        <w:gridCol w:w="207"/>
        <w:gridCol w:w="312"/>
        <w:gridCol w:w="311"/>
        <w:gridCol w:w="208"/>
        <w:gridCol w:w="103"/>
        <w:gridCol w:w="312"/>
        <w:gridCol w:w="311"/>
        <w:gridCol w:w="312"/>
        <w:gridCol w:w="326"/>
        <w:gridCol w:w="326"/>
        <w:gridCol w:w="326"/>
        <w:gridCol w:w="109"/>
        <w:gridCol w:w="217"/>
        <w:gridCol w:w="326"/>
        <w:gridCol w:w="326"/>
        <w:gridCol w:w="218"/>
        <w:gridCol w:w="108"/>
        <w:gridCol w:w="326"/>
        <w:gridCol w:w="326"/>
        <w:gridCol w:w="327"/>
      </w:tblGrid>
      <w:tr w:rsidR="001722FD" w:rsidTr="00CB5414">
        <w:trPr>
          <w:trHeight w:val="454"/>
        </w:trPr>
        <w:tc>
          <w:tcPr>
            <w:tcW w:w="284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Meno</w:t>
            </w:r>
          </w:p>
        </w:tc>
        <w:tc>
          <w:tcPr>
            <w:tcW w:w="3114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>
            <w:bookmarkStart w:id="0" w:name="_GoBack"/>
            <w:bookmarkEnd w:id="0"/>
          </w:p>
        </w:tc>
        <w:tc>
          <w:tcPr>
            <w:tcW w:w="3261" w:type="dxa"/>
            <w:gridSpan w:val="1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722FD" w:rsidTr="00CB5414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Priezvisko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722FD" w:rsidTr="00CB5414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Rodné priezvisko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50F75" w:rsidTr="00CB5414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50F75" w:rsidRDefault="00150F75">
            <w:r>
              <w:t xml:space="preserve">Dátum narodenia </w:t>
            </w:r>
          </w:p>
          <w:p w:rsidR="00150F75" w:rsidRPr="001722FD" w:rsidRDefault="00150F75">
            <w:pPr>
              <w:rPr>
                <w:sz w:val="16"/>
                <w:szCs w:val="16"/>
              </w:rPr>
            </w:pPr>
            <w:r w:rsidRPr="001722FD">
              <w:rPr>
                <w:sz w:val="16"/>
                <w:szCs w:val="16"/>
              </w:rPr>
              <w:t>(deň, mesiac, rok)</w:t>
            </w:r>
          </w:p>
        </w:tc>
        <w:tc>
          <w:tcPr>
            <w:tcW w:w="1038" w:type="dxa"/>
            <w:gridSpan w:val="4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10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1038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50F75" w:rsidRDefault="00150F75"/>
        </w:tc>
        <w:tc>
          <w:tcPr>
            <w:tcW w:w="108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0F75" w:rsidRDefault="00150F75"/>
        </w:tc>
        <w:tc>
          <w:tcPr>
            <w:tcW w:w="10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0F75" w:rsidRDefault="00150F75"/>
        </w:tc>
        <w:tc>
          <w:tcPr>
            <w:tcW w:w="10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50F75" w:rsidRDefault="00150F75"/>
        </w:tc>
      </w:tr>
      <w:tr w:rsidR="002B1F36" w:rsidTr="00CB5414">
        <w:trPr>
          <w:trHeight w:val="454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2B1F36" w:rsidRDefault="002B1F36">
            <w:r>
              <w:t xml:space="preserve">Miesto narodenia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Okres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2B1F36" w:rsidTr="00CB5414">
        <w:trPr>
          <w:trHeight w:val="454"/>
        </w:trPr>
        <w:tc>
          <w:tcPr>
            <w:tcW w:w="1985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:rsidR="002B1F36" w:rsidRDefault="002B1F36"/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Obec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2B1F36" w:rsidTr="00CB5414">
        <w:trPr>
          <w:trHeight w:val="454"/>
        </w:trPr>
        <w:tc>
          <w:tcPr>
            <w:tcW w:w="1985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1F36" w:rsidRDefault="002B1F36"/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Štát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1722FD" w:rsidTr="00CB5414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Štátne občianstvo</w:t>
            </w:r>
          </w:p>
        </w:tc>
        <w:tc>
          <w:tcPr>
            <w:tcW w:w="3114" w:type="dxa"/>
            <w:gridSpan w:val="1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261" w:type="dxa"/>
            <w:gridSpan w:val="1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50F75" w:rsidTr="00CB5414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0F75" w:rsidRDefault="00150F75">
            <w:r>
              <w:t>Rodné číslo</w:t>
            </w:r>
          </w:p>
        </w:tc>
        <w:tc>
          <w:tcPr>
            <w:tcW w:w="31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12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0F75" w:rsidRDefault="00150F75"/>
        </w:tc>
        <w:tc>
          <w:tcPr>
            <w:tcW w:w="3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0F75" w:rsidRDefault="00150F75"/>
        </w:tc>
      </w:tr>
    </w:tbl>
    <w:p w:rsidR="001722FD" w:rsidRDefault="001722FD"/>
    <w:p w:rsidR="001722FD" w:rsidRPr="008E3775" w:rsidRDefault="001722FD" w:rsidP="003E265E">
      <w:pPr>
        <w:spacing w:after="0" w:line="240" w:lineRule="auto"/>
        <w:rPr>
          <w:b/>
          <w:sz w:val="28"/>
          <w:szCs w:val="28"/>
        </w:rPr>
      </w:pPr>
      <w:r w:rsidRPr="008E3775">
        <w:rPr>
          <w:b/>
          <w:sz w:val="28"/>
          <w:szCs w:val="28"/>
        </w:rPr>
        <w:t>ÚDAJE O DIEŤATI</w:t>
      </w:r>
    </w:p>
    <w:tbl>
      <w:tblPr>
        <w:tblStyle w:val="Mriekatabuky"/>
        <w:tblW w:w="921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861"/>
        <w:gridCol w:w="851"/>
        <w:gridCol w:w="974"/>
        <w:gridCol w:w="18"/>
        <w:gridCol w:w="992"/>
        <w:gridCol w:w="992"/>
        <w:gridCol w:w="1560"/>
        <w:gridCol w:w="992"/>
        <w:gridCol w:w="974"/>
      </w:tblGrid>
      <w:tr w:rsidR="001722FD" w:rsidTr="00CB5414">
        <w:trPr>
          <w:trHeight w:val="454"/>
        </w:trPr>
        <w:tc>
          <w:tcPr>
            <w:tcW w:w="27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Meno</w:t>
            </w:r>
          </w:p>
        </w:tc>
        <w:tc>
          <w:tcPr>
            <w:tcW w:w="6502" w:type="dxa"/>
            <w:gridSpan w:val="7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732CDA"/>
        </w:tc>
      </w:tr>
      <w:tr w:rsidR="001722FD" w:rsidTr="00CB5414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Priezvisko</w:t>
            </w:r>
          </w:p>
        </w:tc>
        <w:tc>
          <w:tcPr>
            <w:tcW w:w="6502" w:type="dxa"/>
            <w:gridSpan w:val="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732CDA"/>
        </w:tc>
      </w:tr>
      <w:tr w:rsidR="00150F75" w:rsidTr="00CB5414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50F75" w:rsidRDefault="00150F75" w:rsidP="008E3775">
            <w:r>
              <w:t>Dátum narodenia</w:t>
            </w:r>
          </w:p>
          <w:p w:rsidR="00150F75" w:rsidRPr="008E3775" w:rsidRDefault="00150F75" w:rsidP="008E3775">
            <w:pPr>
              <w:rPr>
                <w:sz w:val="16"/>
                <w:szCs w:val="16"/>
              </w:rPr>
            </w:pPr>
            <w:r w:rsidRPr="008E3775">
              <w:rPr>
                <w:sz w:val="16"/>
                <w:szCs w:val="16"/>
              </w:rPr>
              <w:t>(deň, mesiac, rok)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F75" w:rsidRDefault="00150F75" w:rsidP="001722FD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F75" w:rsidRDefault="00150F75" w:rsidP="001722FD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F75" w:rsidRDefault="00150F75" w:rsidP="001722FD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F75" w:rsidRDefault="00150F75" w:rsidP="00150F75">
            <w:r>
              <w:t>Čas narodenia</w:t>
            </w:r>
          </w:p>
          <w:p w:rsidR="00150F75" w:rsidRDefault="002B1F36" w:rsidP="00150F75">
            <w:r>
              <w:rPr>
                <w:sz w:val="16"/>
                <w:szCs w:val="16"/>
              </w:rPr>
              <w:t>(hodina</w:t>
            </w:r>
            <w:r w:rsidR="00150F75" w:rsidRPr="008E3775">
              <w:rPr>
                <w:sz w:val="16"/>
                <w:szCs w:val="16"/>
              </w:rPr>
              <w:t>, minúta)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F75" w:rsidRDefault="00150F75" w:rsidP="001722FD"/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50F75" w:rsidRDefault="00150F75" w:rsidP="001722FD"/>
        </w:tc>
      </w:tr>
      <w:tr w:rsidR="00150F75" w:rsidTr="00CB5414">
        <w:trPr>
          <w:trHeight w:val="454"/>
        </w:trPr>
        <w:tc>
          <w:tcPr>
            <w:tcW w:w="186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FD" w:rsidRDefault="001722FD" w:rsidP="008E3775">
            <w:r>
              <w:t>Miesto narodenia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Okres</w:t>
            </w:r>
          </w:p>
        </w:tc>
        <w:tc>
          <w:tcPr>
            <w:tcW w:w="6502" w:type="dxa"/>
            <w:gridSpan w:val="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1722FD"/>
        </w:tc>
      </w:tr>
      <w:tr w:rsidR="00150F75" w:rsidTr="00CB5414">
        <w:trPr>
          <w:trHeight w:val="454"/>
        </w:trPr>
        <w:tc>
          <w:tcPr>
            <w:tcW w:w="186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FD" w:rsidRDefault="001722FD" w:rsidP="008E3775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Obec</w:t>
            </w:r>
          </w:p>
        </w:tc>
        <w:tc>
          <w:tcPr>
            <w:tcW w:w="6502" w:type="dxa"/>
            <w:gridSpan w:val="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1722FD"/>
        </w:tc>
      </w:tr>
      <w:tr w:rsidR="00A52F2B" w:rsidTr="00CB5414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52F2B" w:rsidRDefault="00A52F2B" w:rsidP="008E3775">
            <w:r>
              <w:t xml:space="preserve">Pohlavie </w:t>
            </w:r>
            <w:r w:rsidRPr="00150F75">
              <w:rPr>
                <w:sz w:val="16"/>
                <w:szCs w:val="16"/>
              </w:rPr>
              <w:t>(1-mužské, 2-ženské)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52F2B" w:rsidRDefault="00A52F2B" w:rsidP="001722FD"/>
        </w:tc>
        <w:tc>
          <w:tcPr>
            <w:tcW w:w="5528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A52F2B" w:rsidRDefault="00A52F2B" w:rsidP="001722FD"/>
        </w:tc>
      </w:tr>
    </w:tbl>
    <w:p w:rsidR="001722FD" w:rsidRDefault="001722FD"/>
    <w:p w:rsidR="004B5A90" w:rsidRDefault="004B5A90"/>
    <w:p w:rsidR="00A52F2B" w:rsidRDefault="004B5A90" w:rsidP="004B5A90">
      <w:pPr>
        <w:spacing w:after="0" w:line="240" w:lineRule="auto"/>
      </w:pPr>
      <w:r>
        <w:t>...............................................................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.............................................................</w:t>
      </w:r>
    </w:p>
    <w:p w:rsidR="004B5A90" w:rsidRDefault="004B5A90" w:rsidP="004B5A90">
      <w:pPr>
        <w:spacing w:after="0" w:line="240" w:lineRule="auto"/>
        <w:ind w:firstLine="708"/>
      </w:pPr>
      <w:r>
        <w:t xml:space="preserve">        Podpis </w:t>
      </w:r>
      <w:r w:rsidRPr="003E265E">
        <w:rPr>
          <w:b/>
        </w:rPr>
        <w:t>matky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</w:t>
      </w:r>
      <w:r w:rsidRPr="003E265E">
        <w:rPr>
          <w:b/>
        </w:rPr>
        <w:t>otca</w:t>
      </w:r>
    </w:p>
    <w:p w:rsidR="003E265E" w:rsidRDefault="003E265E" w:rsidP="004B5A90"/>
    <w:p w:rsidR="00D4182E" w:rsidRDefault="004B5A90" w:rsidP="004B5A90">
      <w:r>
        <w:t>V....................................dňa..................</w:t>
      </w:r>
      <w:r>
        <w:tab/>
      </w:r>
      <w:r>
        <w:tab/>
      </w:r>
      <w:r>
        <w:tab/>
        <w:t xml:space="preserve">              V.................................dňa....................</w:t>
      </w:r>
    </w:p>
    <w:p w:rsidR="003E265E" w:rsidRDefault="003E265E" w:rsidP="004B5A90">
      <w:pPr>
        <w:rPr>
          <w:b/>
        </w:rPr>
      </w:pPr>
    </w:p>
    <w:p w:rsidR="00D4182E" w:rsidRDefault="00D4182E" w:rsidP="004B5A90">
      <w:pPr>
        <w:rPr>
          <w:b/>
        </w:rPr>
      </w:pPr>
      <w:r w:rsidRPr="00D4182E">
        <w:rPr>
          <w:b/>
        </w:rPr>
        <w:t>Podpísané pred:</w:t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 w:rsidRPr="00D4182E">
        <w:rPr>
          <w:b/>
        </w:rPr>
        <w:t>Podpísané pred:</w:t>
      </w:r>
    </w:p>
    <w:p w:rsidR="00D4182E" w:rsidRPr="003E265E" w:rsidRDefault="00D4182E" w:rsidP="004B5A90">
      <w:r w:rsidRPr="003E265E">
        <w:t>Meno: ................................................</w:t>
      </w:r>
      <w:r w:rsidR="003E265E">
        <w:t>...</w:t>
      </w:r>
      <w:r w:rsidR="003E265E">
        <w:tab/>
      </w:r>
      <w:r w:rsidR="003E265E">
        <w:tab/>
      </w:r>
      <w:r w:rsidR="003E265E">
        <w:tab/>
      </w:r>
      <w:r w:rsidR="003E265E">
        <w:tab/>
        <w:t>Meno: .................................................</w:t>
      </w:r>
    </w:p>
    <w:p w:rsidR="00D4182E" w:rsidRPr="003E265E" w:rsidRDefault="00D4182E" w:rsidP="004B5A90">
      <w:r w:rsidRPr="003E265E">
        <w:t>Funkcia: ..............................................</w:t>
      </w:r>
      <w:r w:rsidR="003E265E">
        <w:t>..</w:t>
      </w:r>
      <w:r w:rsidR="003E265E">
        <w:tab/>
      </w:r>
      <w:r w:rsidR="003E265E">
        <w:tab/>
      </w:r>
      <w:r w:rsidR="003E265E">
        <w:tab/>
      </w:r>
      <w:r w:rsidR="003E265E">
        <w:tab/>
        <w:t>Funkcia: ..............................................</w:t>
      </w:r>
    </w:p>
    <w:p w:rsidR="003E265E" w:rsidRDefault="003E265E" w:rsidP="003E265E">
      <w:pPr>
        <w:spacing w:after="0" w:line="240" w:lineRule="auto"/>
      </w:pPr>
    </w:p>
    <w:p w:rsidR="004B5A90" w:rsidRDefault="003E265E" w:rsidP="003E265E">
      <w:pPr>
        <w:spacing w:after="0" w:line="240" w:lineRule="auto"/>
      </w:pPr>
      <w:r>
        <w:t>..............................</w:t>
      </w:r>
      <w:r w:rsidR="00D4182E" w:rsidRPr="003E265E">
        <w:t>...............................</w:t>
      </w:r>
      <w:r>
        <w:t>.</w:t>
      </w:r>
      <w:r>
        <w:tab/>
      </w:r>
      <w:r>
        <w:tab/>
      </w:r>
      <w:r>
        <w:tab/>
      </w:r>
      <w:r>
        <w:tab/>
        <w:t>............................................................</w:t>
      </w:r>
      <w:r w:rsidR="004B5A90" w:rsidRPr="003E265E">
        <w:tab/>
      </w:r>
      <w:r w:rsidR="00C04F67">
        <w:t xml:space="preserve">   </w:t>
      </w:r>
      <w:r>
        <w:t>P</w:t>
      </w:r>
      <w:r w:rsidR="00C04F67">
        <w:t>odpis a p</w:t>
      </w:r>
      <w:r>
        <w:t xml:space="preserve">ečiatka </w:t>
      </w:r>
      <w:r w:rsidR="004B5A90" w:rsidRPr="003E265E">
        <w:tab/>
      </w:r>
      <w:r>
        <w:tab/>
      </w:r>
      <w:r>
        <w:tab/>
      </w:r>
      <w:r w:rsidR="00924421">
        <w:tab/>
      </w:r>
      <w:r w:rsidR="00924421">
        <w:tab/>
        <w:t xml:space="preserve">          </w:t>
      </w:r>
      <w:r w:rsidR="00C04F67">
        <w:t xml:space="preserve">        P</w:t>
      </w:r>
      <w:r>
        <w:t>odpis</w:t>
      </w:r>
      <w:r w:rsidR="00C04F67">
        <w:t xml:space="preserve"> a pečiatka</w:t>
      </w:r>
      <w:r w:rsidR="00924421">
        <w:t xml:space="preserve"> </w:t>
      </w:r>
    </w:p>
    <w:p w:rsidR="00C04F67" w:rsidRPr="003E265E" w:rsidRDefault="00C04F67" w:rsidP="003E265E">
      <w:pPr>
        <w:spacing w:after="0" w:line="240" w:lineRule="auto"/>
      </w:pPr>
      <w:r>
        <w:t xml:space="preserve">         zdravotníckeho zariadenia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matrikára</w:t>
      </w:r>
    </w:p>
    <w:sectPr w:rsidR="00C04F67" w:rsidRPr="003E265E" w:rsidSect="003E265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FD"/>
    <w:rsid w:val="00150F75"/>
    <w:rsid w:val="001722FD"/>
    <w:rsid w:val="001B3C9D"/>
    <w:rsid w:val="002B1F36"/>
    <w:rsid w:val="003E265E"/>
    <w:rsid w:val="00445137"/>
    <w:rsid w:val="004A642D"/>
    <w:rsid w:val="004B5A90"/>
    <w:rsid w:val="008E3775"/>
    <w:rsid w:val="00924421"/>
    <w:rsid w:val="00A52F2B"/>
    <w:rsid w:val="00C04F67"/>
    <w:rsid w:val="00CB5414"/>
    <w:rsid w:val="00D4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20A79-D696-4F73-8A3A-B01F603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2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8C1AC50553714A82786948F52843FC" ma:contentTypeVersion="13" ma:contentTypeDescription="Create a new document." ma:contentTypeScope="" ma:versionID="10acbfcf889ddfd4c8334d5ca2ca2e2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de9bbae4c116deefd92d99d4a63f3730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Props1.xml><?xml version="1.0" encoding="utf-8"?>
<ds:datastoreItem xmlns:ds="http://schemas.openxmlformats.org/officeDocument/2006/customXml" ds:itemID="{5D3F66C9-05B4-471C-BA04-CD6FA735D6C5}"/>
</file>

<file path=customXml/itemProps2.xml><?xml version="1.0" encoding="utf-8"?>
<ds:datastoreItem xmlns:ds="http://schemas.openxmlformats.org/officeDocument/2006/customXml" ds:itemID="{59D465D7-BCB4-4A3F-A9BA-8ED0C0086EF6}"/>
</file>

<file path=customXml/itemProps3.xml><?xml version="1.0" encoding="utf-8"?>
<ds:datastoreItem xmlns:ds="http://schemas.openxmlformats.org/officeDocument/2006/customXml" ds:itemID="{9B3F03DC-B5FE-4E65-8EE0-3105F82A7C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Vidová Katarína, Ing.</dc:creator>
  <cp:keywords/>
  <dc:description/>
  <cp:lastModifiedBy>Vidová Katarína, Ing.</cp:lastModifiedBy>
  <cp:revision>6</cp:revision>
  <dcterms:created xsi:type="dcterms:W3CDTF">2021-10-19T08:02:00Z</dcterms:created>
  <dcterms:modified xsi:type="dcterms:W3CDTF">2021-11-15T08:44:00Z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</Properties>
</file>