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109F02F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Mgr. Ladislav Lupták, hlavný 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04784FEE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E44CC2" w:rsidRPr="00E44CC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Mobilný </w:t>
      </w:r>
      <w:proofErr w:type="spellStart"/>
      <w:r w:rsidR="00E44CC2" w:rsidRPr="00E44CC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štiepkovač</w:t>
      </w:r>
      <w:proofErr w:type="spellEnd"/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851D1B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na získanie povolenia na prevádzku a poistenie. Súčasťou dodávky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príslušných dokladov</w:t>
      </w:r>
      <w:r w:rsidR="005318B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napr.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doklad o kontrole originality; servisná knižka, a ďalšie doklady, ktoré sa vzťahujú k predmetu kúpy,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1DF10F02" w:rsidR="004D0C34" w:rsidRPr="00EC5B32" w:rsidRDefault="004D0C34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58BEF1B7" w:rsidR="004D373C" w:rsidRPr="00EC5B32" w:rsidRDefault="00A54D16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7D577874" w14:textId="56AFEBF9" w:rsidR="00E24ECF" w:rsidRPr="00EC5B32" w:rsidDel="007D14ED" w:rsidRDefault="0060004C" w:rsidP="007D14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1" w:author="Debnárová Monika" w:date="2022-05-11T14:29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del w:id="2" w:author="Debnárová Monika" w:date="2022-05-11T14:29:00Z">
        <w:r w:rsidR="00E24ECF"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Servisné podmienky:</w:delText>
        </w:r>
      </w:del>
    </w:p>
    <w:p w14:paraId="1FB4F8FF" w14:textId="4F0D2A0F" w:rsidR="00E24ECF" w:rsidRPr="00EC5B32" w:rsidDel="007D14ED" w:rsidRDefault="00E24ECF" w:rsidP="007D14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3" w:author="Debnárová Monika" w:date="2022-05-11T14:29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4" w:author="Debnárová Monika" w:date="2022-05-11T14:29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5" w:author="Debnárová Monika" w:date="2022-05-11T14:29:00Z">
        <w:r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a)</w:delText>
        </w:r>
        <w:r w:rsidR="00A54D16"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4D0C34"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redpredajný servis je povinný zabezpečiť </w:delText>
        </w:r>
        <w:r w:rsidR="004D0C34"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redávajúci na vlastné náklady v</w:delText>
        </w:r>
        <w:r w:rsidR="0060004C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</w:delText>
        </w:r>
        <w:r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servisných strediskách</w:delText>
        </w:r>
        <w:r w:rsidR="003A60FC"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7CC1160A" w14:textId="64833DA5" w:rsidR="00E24ECF" w:rsidRPr="00EC5B32" w:rsidRDefault="00E24ECF" w:rsidP="007D14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6" w:author="Debnárová Monika" w:date="2022-05-11T14:29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7" w:author="Debnárová Monika" w:date="2022-05-11T14:29:00Z">
        <w:r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b)</w:delText>
        </w:r>
        <w:r w:rsidR="00A54D16"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</w:delText>
        </w:r>
        <w:r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účasťou dodávky </w:delText>
        </w:r>
        <w:r w:rsidR="004D0C34"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ovaru je záruka </w:delText>
        </w:r>
        <w:r w:rsidR="000430FD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zabezpečenia </w:delText>
        </w:r>
        <w:r w:rsidRPr="00EC5B32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záručného a pozáručného servisu, údržby a opráv</w:delText>
        </w:r>
        <w:r w:rsidR="000430FD" w:rsidDel="007D14ED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.</w:delText>
        </w:r>
      </w:del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4B66E277" w:rsidR="00D02BD5" w:rsidRPr="00EC5B32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tovaru, nákladov odskúšania prevádzky, zaškolenia obsluhy, návodu na obsluhu a údržbu, servisného zošita so záručnými podmienkami v slovenskom jazyku alebo v českom jazyku, kompletného príslušenstva pre plnohodnotnú prevádzku zariadenia, a vrátane vykonania predpredajného servisu.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8" w:name="financovanie"/>
      <w:bookmarkEnd w:id="8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9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Miesto a spôsob plnenia, dodacia lehota a dodacie podmienky</w:t>
      </w:r>
    </w:p>
    <w:bookmarkEnd w:id="9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10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10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5AFBC739" w:rsidR="00762CBB" w:rsidRPr="00EC5B32" w:rsidDel="007D14ED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del w:id="11" w:author="Debnárová Monika" w:date="2022-05-11T14:30:00Z"/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</w:t>
      </w:r>
      <w:proofErr w:type="spellStart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del w:id="12" w:author="Debnárová Monika" w:date="2022-05-11T14:30:00Z">
        <w:r w:rsidR="00A73FFD" w:rsidRPr="00EC5B32" w:rsidDel="007D14ED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EC5B32" w:rsidDel="007D14ED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6A8DFA0F" w14:textId="38A2AC93" w:rsidR="00E51DDE" w:rsidRPr="00EC5B32" w:rsidRDefault="00A73FFD" w:rsidP="007D14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pPrChange w:id="13" w:author="Debnárová Monika" w:date="2022-05-11T14:30:00Z">
          <w:pPr>
            <w:pStyle w:val="Odsekzoznamu"/>
            <w:numPr>
              <w:numId w:val="21"/>
            </w:numPr>
            <w:suppressAutoHyphens/>
            <w:ind w:left="360" w:hanging="360"/>
            <w:jc w:val="both"/>
          </w:pPr>
        </w:pPrChange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0774712E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62933C37" w:rsidR="00A73FFD" w:rsidRPr="00EC5B32" w:rsidRDefault="00A73FFD" w:rsidP="00DE57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zanikne dňom doručenia odstúpenia od Zmluvy druhej zmluvnej strane. V prípade pochybnosti sa má za to, že odstúpenie od Zmluvy je účinné na tretí deň po odoslaní oznámenia o odstúpení od Zmluvy. Zmluva zaniká s právnymi účinkami ex </w:t>
      </w:r>
      <w:proofErr w:type="spellStart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nunc</w:t>
      </w:r>
      <w:proofErr w:type="spellEnd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7014F134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4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14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BF54" w14:textId="77777777" w:rsidR="00186A52" w:rsidRDefault="00186A52" w:rsidP="00D75695">
      <w:r>
        <w:separator/>
      </w:r>
    </w:p>
  </w:endnote>
  <w:endnote w:type="continuationSeparator" w:id="0">
    <w:p w14:paraId="11D94644" w14:textId="77777777" w:rsidR="00186A52" w:rsidRDefault="00186A5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489478BF" w:rsidR="00D021D2" w:rsidRDefault="00D021D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0D2">
          <w:rPr>
            <w:noProof/>
          </w:rPr>
          <w:t>9</w:t>
        </w:r>
        <w:r>
          <w:fldChar w:fldCharType="end"/>
        </w:r>
      </w:p>
    </w:sdtContent>
  </w:sdt>
  <w:p w14:paraId="5CCC654D" w14:textId="77777777" w:rsidR="00D021D2" w:rsidRDefault="00D021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C45FB" w14:textId="77777777" w:rsidR="00186A52" w:rsidRDefault="00186A52" w:rsidP="00D75695">
      <w:r>
        <w:separator/>
      </w:r>
    </w:p>
  </w:footnote>
  <w:footnote w:type="continuationSeparator" w:id="0">
    <w:p w14:paraId="147E2A16" w14:textId="77777777" w:rsidR="00186A52" w:rsidRDefault="00186A5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6177">
    <w:abstractNumId w:val="24"/>
  </w:num>
  <w:num w:numId="2" w16cid:durableId="1724065498">
    <w:abstractNumId w:val="1"/>
  </w:num>
  <w:num w:numId="3" w16cid:durableId="1760445329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240524670">
    <w:abstractNumId w:val="13"/>
  </w:num>
  <w:num w:numId="5" w16cid:durableId="565803918">
    <w:abstractNumId w:val="19"/>
  </w:num>
  <w:num w:numId="6" w16cid:durableId="2082360993">
    <w:abstractNumId w:val="15"/>
  </w:num>
  <w:num w:numId="7" w16cid:durableId="859704070">
    <w:abstractNumId w:val="18"/>
  </w:num>
  <w:num w:numId="8" w16cid:durableId="1517957562">
    <w:abstractNumId w:val="23"/>
  </w:num>
  <w:num w:numId="9" w16cid:durableId="1390037737">
    <w:abstractNumId w:val="26"/>
  </w:num>
  <w:num w:numId="10" w16cid:durableId="1151560609">
    <w:abstractNumId w:val="12"/>
  </w:num>
  <w:num w:numId="11" w16cid:durableId="1260482871">
    <w:abstractNumId w:val="4"/>
  </w:num>
  <w:num w:numId="12" w16cid:durableId="154151946">
    <w:abstractNumId w:val="22"/>
  </w:num>
  <w:num w:numId="13" w16cid:durableId="1711569786">
    <w:abstractNumId w:val="3"/>
  </w:num>
  <w:num w:numId="14" w16cid:durableId="1432821130">
    <w:abstractNumId w:val="8"/>
  </w:num>
  <w:num w:numId="15" w16cid:durableId="577446820">
    <w:abstractNumId w:val="5"/>
  </w:num>
  <w:num w:numId="16" w16cid:durableId="11889097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431803">
    <w:abstractNumId w:val="6"/>
  </w:num>
  <w:num w:numId="18" w16cid:durableId="252132354">
    <w:abstractNumId w:val="10"/>
  </w:num>
  <w:num w:numId="19" w16cid:durableId="1988319841">
    <w:abstractNumId w:val="17"/>
  </w:num>
  <w:num w:numId="20" w16cid:durableId="773205333">
    <w:abstractNumId w:val="9"/>
  </w:num>
  <w:num w:numId="21" w16cid:durableId="1535848326">
    <w:abstractNumId w:val="0"/>
  </w:num>
  <w:num w:numId="22" w16cid:durableId="721486209">
    <w:abstractNumId w:val="7"/>
  </w:num>
  <w:num w:numId="23" w16cid:durableId="864488347">
    <w:abstractNumId w:val="20"/>
  </w:num>
  <w:num w:numId="24" w16cid:durableId="870262295">
    <w:abstractNumId w:val="2"/>
  </w:num>
  <w:num w:numId="25" w16cid:durableId="1534154470">
    <w:abstractNumId w:val="14"/>
  </w:num>
  <w:num w:numId="26" w16cid:durableId="2047439672">
    <w:abstractNumId w:val="21"/>
  </w:num>
  <w:num w:numId="27" w16cid:durableId="1440829839">
    <w:abstractNumId w:val="25"/>
  </w:num>
  <w:num w:numId="28" w16cid:durableId="1762215836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3A55"/>
    <w:rsid w:val="000430FD"/>
    <w:rsid w:val="000550B9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C447B"/>
    <w:rsid w:val="001D57D9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96CD4"/>
    <w:rsid w:val="003A60FC"/>
    <w:rsid w:val="003B1DDF"/>
    <w:rsid w:val="003C44D1"/>
    <w:rsid w:val="003D48F7"/>
    <w:rsid w:val="003F1999"/>
    <w:rsid w:val="003F6432"/>
    <w:rsid w:val="00407A6B"/>
    <w:rsid w:val="0041563E"/>
    <w:rsid w:val="00424A6E"/>
    <w:rsid w:val="00440DAA"/>
    <w:rsid w:val="00462A02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DF9"/>
    <w:rsid w:val="005F3EEE"/>
    <w:rsid w:val="005F6B09"/>
    <w:rsid w:val="0060004C"/>
    <w:rsid w:val="0060392F"/>
    <w:rsid w:val="006204CE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40A3D"/>
    <w:rsid w:val="007504CC"/>
    <w:rsid w:val="00762CBB"/>
    <w:rsid w:val="00767D29"/>
    <w:rsid w:val="00785692"/>
    <w:rsid w:val="00790E6C"/>
    <w:rsid w:val="007A1AF5"/>
    <w:rsid w:val="007A3D99"/>
    <w:rsid w:val="007A43AD"/>
    <w:rsid w:val="007C0019"/>
    <w:rsid w:val="007D14ED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954C4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9390A"/>
    <w:rsid w:val="00AA1543"/>
    <w:rsid w:val="00AC2E2D"/>
    <w:rsid w:val="00AD4884"/>
    <w:rsid w:val="00AE52C3"/>
    <w:rsid w:val="00AF1E8B"/>
    <w:rsid w:val="00B34804"/>
    <w:rsid w:val="00B3491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947BA"/>
    <w:rsid w:val="00CA4AAC"/>
    <w:rsid w:val="00CD31D8"/>
    <w:rsid w:val="00CD4E85"/>
    <w:rsid w:val="00CD682F"/>
    <w:rsid w:val="00CE4A1F"/>
    <w:rsid w:val="00CF7A5D"/>
    <w:rsid w:val="00D021D2"/>
    <w:rsid w:val="00D02BD5"/>
    <w:rsid w:val="00D2082B"/>
    <w:rsid w:val="00D2252B"/>
    <w:rsid w:val="00D27C0C"/>
    <w:rsid w:val="00D32D8F"/>
    <w:rsid w:val="00D54B49"/>
    <w:rsid w:val="00D70CF6"/>
    <w:rsid w:val="00D75695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7C5D"/>
    <w:rsid w:val="00E20F43"/>
    <w:rsid w:val="00E24ECF"/>
    <w:rsid w:val="00E30FFA"/>
    <w:rsid w:val="00E40239"/>
    <w:rsid w:val="00E44CC2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83014"/>
    <w:rsid w:val="00F83CA9"/>
    <w:rsid w:val="00FA5D43"/>
    <w:rsid w:val="00FB6030"/>
    <w:rsid w:val="00FC6366"/>
    <w:rsid w:val="00FC696D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2060F-B359-4069-8B7E-ED186DAA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9</Pages>
  <Words>4430</Words>
  <Characters>25257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106</cp:revision>
  <dcterms:created xsi:type="dcterms:W3CDTF">2021-10-14T12:56:00Z</dcterms:created>
  <dcterms:modified xsi:type="dcterms:W3CDTF">2022-05-11T12:30:00Z</dcterms:modified>
</cp:coreProperties>
</file>