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3F48EAD8" w:rsidR="00A73FFD" w:rsidRPr="005F6839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140D15" w:rsidRPr="00861E5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140D15" w:rsidRPr="000756AE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proofErr w:type="spellEnd"/>
      <w:r w:rsidR="00140D15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="00861E50" w:rsidRPr="00861E5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Minibager</w:t>
      </w:r>
      <w:proofErr w:type="spellEnd"/>
      <w:r w:rsidR="00861E50" w:rsidRPr="00861E5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 1700 kg</w:t>
      </w:r>
      <w:r w:rsidR="00516F6A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34EA6B3B" w:rsidR="004D0C34" w:rsidRPr="00D2082B" w:rsidRDefault="00091FE9" w:rsidP="00F80D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mazací plán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1BC4852F" w:rsidR="004D373C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24ECF" w:rsidRPr="000C73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plný objem prevádzkových hmôt a mazív, min. 10 l paliva</w:t>
      </w:r>
      <w:r w:rsidR="00F80D4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D577874" w14:textId="629C3BEE" w:rsidR="00E24ECF" w:rsidRPr="00D2082B" w:rsidDel="00197A1C" w:rsidRDefault="00165D8B" w:rsidP="00197A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27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27:00Z">
        <w:r w:rsidR="00E24ECF"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17410903" w:rsidR="00E24ECF" w:rsidRPr="00D2082B" w:rsidDel="00197A1C" w:rsidRDefault="00E24ECF" w:rsidP="00197A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27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27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27:00Z"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480A7DF0" w:rsidR="00E24ECF" w:rsidRPr="00D2082B" w:rsidDel="00197A1C" w:rsidRDefault="00E24ECF" w:rsidP="00197A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27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27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27:00Z"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747967AE" w:rsidR="00E24ECF" w:rsidRPr="00D2082B" w:rsidRDefault="00E24ECF" w:rsidP="00197A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0" w:author="Debnárová Monika" w:date="2022-05-11T14:27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1" w:author="Debnárová Monika" w:date="2022-05-11T14:27:00Z"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2" w:name="financovanie"/>
      <w:bookmarkEnd w:id="1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4866F959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</w:t>
      </w:r>
      <w:ins w:id="13" w:author="Debnárová Monika" w:date="2022-05-11T14:27:00Z">
        <w:r w:rsidR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.</w:t>
        </w:r>
      </w:ins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del w:id="14" w:author="Debnárová Monika" w:date="2022-05-11T14:27:00Z">
        <w:r w:rsidR="00993A15" w:rsidRPr="00D2082B" w:rsidDel="00197A1C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 vrátane nákladov na materiál, filtre, dopravu a práce mechanika na prvú servisnú prehliadku.</w:delText>
        </w:r>
      </w:del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5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5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6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6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27D8F2B3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7" w:author="Debnárová Monika" w:date="2022-05-11T14:28:00Z">
        <w:r w:rsidR="00A73FFD" w:rsidRPr="00D2082B" w:rsidDel="00197A1C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197A1C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za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8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8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E36036F" w14:textId="77777777" w:rsidR="00F80D46" w:rsidRDefault="00F80D4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42A536" w14:textId="77777777" w:rsidR="00F80D46" w:rsidRDefault="00F80D4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A43BDA3" w14:textId="77777777" w:rsidR="00F80D46" w:rsidRDefault="00F80D4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67C8B7E5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9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19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0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20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1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lastRenderedPageBreak/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21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2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2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3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3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F221CB7" w14:textId="77777777" w:rsidR="00F80D46" w:rsidRDefault="00F80D4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33CEC9D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4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4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C2AA" w14:textId="77777777" w:rsidR="00743045" w:rsidRDefault="00743045" w:rsidP="00D75695">
      <w:r>
        <w:separator/>
      </w:r>
    </w:p>
  </w:endnote>
  <w:endnote w:type="continuationSeparator" w:id="0">
    <w:p w14:paraId="34FA2DE9" w14:textId="77777777" w:rsidR="00743045" w:rsidRDefault="00743045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33FE8131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384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8D7C" w14:textId="77777777" w:rsidR="00743045" w:rsidRDefault="00743045" w:rsidP="00D75695">
      <w:r>
        <w:separator/>
      </w:r>
    </w:p>
  </w:footnote>
  <w:footnote w:type="continuationSeparator" w:id="0">
    <w:p w14:paraId="177B6518" w14:textId="77777777" w:rsidR="00743045" w:rsidRDefault="00743045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665094">
    <w:abstractNumId w:val="25"/>
  </w:num>
  <w:num w:numId="2" w16cid:durableId="207112294">
    <w:abstractNumId w:val="1"/>
  </w:num>
  <w:num w:numId="3" w16cid:durableId="2083017229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243417212">
    <w:abstractNumId w:val="13"/>
  </w:num>
  <w:num w:numId="5" w16cid:durableId="1480338509">
    <w:abstractNumId w:val="18"/>
  </w:num>
  <w:num w:numId="6" w16cid:durableId="1801655193">
    <w:abstractNumId w:val="14"/>
  </w:num>
  <w:num w:numId="7" w16cid:durableId="675886417">
    <w:abstractNumId w:val="17"/>
  </w:num>
  <w:num w:numId="8" w16cid:durableId="1850170084">
    <w:abstractNumId w:val="24"/>
  </w:num>
  <w:num w:numId="9" w16cid:durableId="2101678233">
    <w:abstractNumId w:val="28"/>
  </w:num>
  <w:num w:numId="10" w16cid:durableId="2121560532">
    <w:abstractNumId w:val="12"/>
  </w:num>
  <w:num w:numId="11" w16cid:durableId="1702126052">
    <w:abstractNumId w:val="4"/>
  </w:num>
  <w:num w:numId="12" w16cid:durableId="605890837">
    <w:abstractNumId w:val="22"/>
  </w:num>
  <w:num w:numId="13" w16cid:durableId="2125996709">
    <w:abstractNumId w:val="3"/>
  </w:num>
  <w:num w:numId="14" w16cid:durableId="1374961413">
    <w:abstractNumId w:val="8"/>
  </w:num>
  <w:num w:numId="15" w16cid:durableId="1464615705">
    <w:abstractNumId w:val="5"/>
  </w:num>
  <w:num w:numId="16" w16cid:durableId="996422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1059729">
    <w:abstractNumId w:val="6"/>
  </w:num>
  <w:num w:numId="18" w16cid:durableId="247806912">
    <w:abstractNumId w:val="10"/>
  </w:num>
  <w:num w:numId="19" w16cid:durableId="1218007580">
    <w:abstractNumId w:val="16"/>
  </w:num>
  <w:num w:numId="20" w16cid:durableId="1482194215">
    <w:abstractNumId w:val="9"/>
  </w:num>
  <w:num w:numId="21" w16cid:durableId="1486315575">
    <w:abstractNumId w:val="0"/>
  </w:num>
  <w:num w:numId="22" w16cid:durableId="1004821403">
    <w:abstractNumId w:val="7"/>
  </w:num>
  <w:num w:numId="23" w16cid:durableId="94327895">
    <w:abstractNumId w:val="19"/>
  </w:num>
  <w:num w:numId="24" w16cid:durableId="1132214959">
    <w:abstractNumId w:val="2"/>
  </w:num>
  <w:num w:numId="25" w16cid:durableId="1175614728">
    <w:abstractNumId w:val="20"/>
  </w:num>
  <w:num w:numId="26" w16cid:durableId="185146348">
    <w:abstractNumId w:val="21"/>
  </w:num>
  <w:num w:numId="27" w16cid:durableId="1248921871">
    <w:abstractNumId w:val="26"/>
  </w:num>
  <w:num w:numId="28" w16cid:durableId="53479481">
    <w:abstractNumId w:val="27"/>
  </w:num>
  <w:num w:numId="29" w16cid:durableId="1282759571">
    <w:abstractNumId w:val="11"/>
  </w:num>
  <w:num w:numId="30" w16cid:durableId="1166558345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756AE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384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97A1C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2E480A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839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045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1762B"/>
    <w:rsid w:val="008425F9"/>
    <w:rsid w:val="00842729"/>
    <w:rsid w:val="00861E50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9E77A8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03A4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0D46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6B88F-2EC9-4FCC-9D4A-12DCAA6F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10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131</cp:revision>
  <dcterms:created xsi:type="dcterms:W3CDTF">2021-10-14T12:56:00Z</dcterms:created>
  <dcterms:modified xsi:type="dcterms:W3CDTF">2022-05-11T12:28:00Z</dcterms:modified>
</cp:coreProperties>
</file>