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FC38682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516F6A" w:rsidRPr="00516F6A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Vozidlo do 6 ton vyklápač 6 miesta kabína s hydraulickou rukou nosnosť do 1,5 </w:t>
      </w:r>
      <w:r w:rsidR="00516F6A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5D3FA3B0" w14:textId="79E52508" w:rsidR="00091FE9" w:rsidRPr="00D2082B" w:rsidRDefault="00091FE9" w:rsidP="0009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76FE0184" w14:textId="77777777" w:rsidR="001A71F5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to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úprava náradia: (kľúče vidlicové 6-32), legalizácia pohybu po verejných komunikáciách na zariadeni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všetky prídavné zariadenia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</w:p>
    <w:p w14:paraId="6084496C" w14:textId="79B02EBD" w:rsidR="004D373C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23121ACC" w:rsidR="00E24ECF" w:rsidRPr="00D2082B" w:rsidDel="00CE7466" w:rsidRDefault="00165D8B" w:rsidP="00CE7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22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22:00Z">
        <w:r w:rsidR="00E24ECF"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2E9D2459" w:rsidR="00E24ECF" w:rsidRPr="00D2082B" w:rsidDel="00CE7466" w:rsidRDefault="00E24ECF" w:rsidP="00CE7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22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22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22:00Z"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4F554405" w:rsidR="00E24ECF" w:rsidRPr="00D2082B" w:rsidDel="00CE7466" w:rsidRDefault="00E24ECF" w:rsidP="00CE7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22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22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22:00Z"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67288F36" w:rsidR="00E24ECF" w:rsidRPr="00D2082B" w:rsidRDefault="00E24ECF" w:rsidP="00CE74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0" w:author="Debnárová Monika" w:date="2022-05-11T14:22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1" w:author="Debnárová Monika" w:date="2022-05-11T14:22:00Z"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2" w:name="financovanie"/>
      <w:bookmarkEnd w:id="1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5203FE30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</w:t>
      </w:r>
      <w:ins w:id="13" w:author="Debnárová Monika" w:date="2022-05-11T14:22:00Z">
        <w:r w:rsidR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.</w:t>
        </w:r>
      </w:ins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del w:id="14" w:author="Debnárová Monika" w:date="2022-05-11T14:22:00Z">
        <w:r w:rsidR="00993A15" w:rsidRPr="00D2082B" w:rsidDel="00CE7466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 vrátane nákladov na materiál, filtre, dopravu a práce mechanika na prvú servisnú prehliadku.</w:delText>
        </w:r>
      </w:del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5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5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6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6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775E7D93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7" w:author="Debnárová Monika" w:date="2022-05-11T14:22:00Z">
        <w:r w:rsidR="00A73FFD" w:rsidRPr="00D2082B" w:rsidDel="00CE746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CE746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8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8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9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19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0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20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1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21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2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2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3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3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72330A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4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4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89674" w14:textId="77777777" w:rsidR="00B21BF9" w:rsidRDefault="00B21BF9" w:rsidP="00D75695">
      <w:r>
        <w:separator/>
      </w:r>
    </w:p>
  </w:endnote>
  <w:endnote w:type="continuationSeparator" w:id="0">
    <w:p w14:paraId="6D822ECA" w14:textId="77777777" w:rsidR="00B21BF9" w:rsidRDefault="00B21BF9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35815788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F37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AA7A" w14:textId="77777777" w:rsidR="00B21BF9" w:rsidRDefault="00B21BF9" w:rsidP="00D75695">
      <w:r>
        <w:separator/>
      </w:r>
    </w:p>
  </w:footnote>
  <w:footnote w:type="continuationSeparator" w:id="0">
    <w:p w14:paraId="7A900BDB" w14:textId="77777777" w:rsidR="00B21BF9" w:rsidRDefault="00B21BF9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793435">
    <w:abstractNumId w:val="25"/>
  </w:num>
  <w:num w:numId="2" w16cid:durableId="1184630452">
    <w:abstractNumId w:val="1"/>
  </w:num>
  <w:num w:numId="3" w16cid:durableId="1676152911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800340192">
    <w:abstractNumId w:val="13"/>
  </w:num>
  <w:num w:numId="5" w16cid:durableId="312757990">
    <w:abstractNumId w:val="18"/>
  </w:num>
  <w:num w:numId="6" w16cid:durableId="1708681807">
    <w:abstractNumId w:val="14"/>
  </w:num>
  <w:num w:numId="7" w16cid:durableId="1630235861">
    <w:abstractNumId w:val="17"/>
  </w:num>
  <w:num w:numId="8" w16cid:durableId="2056080909">
    <w:abstractNumId w:val="24"/>
  </w:num>
  <w:num w:numId="9" w16cid:durableId="722099161">
    <w:abstractNumId w:val="28"/>
  </w:num>
  <w:num w:numId="10" w16cid:durableId="1495342771">
    <w:abstractNumId w:val="12"/>
  </w:num>
  <w:num w:numId="11" w16cid:durableId="171605019">
    <w:abstractNumId w:val="4"/>
  </w:num>
  <w:num w:numId="12" w16cid:durableId="395593919">
    <w:abstractNumId w:val="22"/>
  </w:num>
  <w:num w:numId="13" w16cid:durableId="1692222901">
    <w:abstractNumId w:val="3"/>
  </w:num>
  <w:num w:numId="14" w16cid:durableId="1936548197">
    <w:abstractNumId w:val="8"/>
  </w:num>
  <w:num w:numId="15" w16cid:durableId="97455631">
    <w:abstractNumId w:val="5"/>
  </w:num>
  <w:num w:numId="16" w16cid:durableId="1119370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7266623">
    <w:abstractNumId w:val="6"/>
  </w:num>
  <w:num w:numId="18" w16cid:durableId="2029482195">
    <w:abstractNumId w:val="10"/>
  </w:num>
  <w:num w:numId="19" w16cid:durableId="1366708790">
    <w:abstractNumId w:val="16"/>
  </w:num>
  <w:num w:numId="20" w16cid:durableId="1068725546">
    <w:abstractNumId w:val="9"/>
  </w:num>
  <w:num w:numId="21" w16cid:durableId="1325625973">
    <w:abstractNumId w:val="0"/>
  </w:num>
  <w:num w:numId="22" w16cid:durableId="528226793">
    <w:abstractNumId w:val="7"/>
  </w:num>
  <w:num w:numId="23" w16cid:durableId="571963522">
    <w:abstractNumId w:val="19"/>
  </w:num>
  <w:num w:numId="24" w16cid:durableId="1480997020">
    <w:abstractNumId w:val="2"/>
  </w:num>
  <w:num w:numId="25" w16cid:durableId="1589342483">
    <w:abstractNumId w:val="20"/>
  </w:num>
  <w:num w:numId="26" w16cid:durableId="1441217994">
    <w:abstractNumId w:val="21"/>
  </w:num>
  <w:num w:numId="27" w16cid:durableId="286857472">
    <w:abstractNumId w:val="26"/>
  </w:num>
  <w:num w:numId="28" w16cid:durableId="303463709">
    <w:abstractNumId w:val="27"/>
  </w:num>
  <w:num w:numId="29" w16cid:durableId="958297539">
    <w:abstractNumId w:val="11"/>
  </w:num>
  <w:num w:numId="30" w16cid:durableId="785268755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A71F5"/>
    <w:rsid w:val="001C2314"/>
    <w:rsid w:val="001D03FE"/>
    <w:rsid w:val="001D57D9"/>
    <w:rsid w:val="001F7493"/>
    <w:rsid w:val="00203D55"/>
    <w:rsid w:val="00210628"/>
    <w:rsid w:val="00212F37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256A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57AA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21BF9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E7466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73FA7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0B09E-8075-4625-B1CE-FFA63460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10</Pages>
  <Words>4631</Words>
  <Characters>26398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128</cp:revision>
  <dcterms:created xsi:type="dcterms:W3CDTF">2021-10-14T12:56:00Z</dcterms:created>
  <dcterms:modified xsi:type="dcterms:W3CDTF">2022-05-11T12:22:00Z</dcterms:modified>
</cp:coreProperties>
</file>