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D52BF" w14:textId="781DCD3E" w:rsidR="00B255FF" w:rsidRDefault="00B255FF">
      <w:pPr>
        <w:rPr>
          <w:sz w:val="20"/>
          <w:szCs w:val="20"/>
        </w:rPr>
      </w:pPr>
    </w:p>
    <w:p w14:paraId="2A57C5E6" w14:textId="01534729" w:rsidR="00174A90" w:rsidRPr="00174A90" w:rsidRDefault="00174A90">
      <w:pPr>
        <w:rPr>
          <w:b/>
          <w:sz w:val="32"/>
          <w:szCs w:val="32"/>
        </w:rPr>
      </w:pPr>
      <w:r w:rsidRPr="00174A90">
        <w:rPr>
          <w:b/>
          <w:sz w:val="32"/>
          <w:szCs w:val="32"/>
        </w:rPr>
        <w:t>Vysvetlenie k zmenám k IM Hlásenie o narodení v1.2</w:t>
      </w:r>
    </w:p>
    <w:p w14:paraId="1B8C3FC1" w14:textId="74140D73" w:rsidR="00174A90" w:rsidRDefault="00174A90">
      <w:pPr>
        <w:rPr>
          <w:sz w:val="20"/>
          <w:szCs w:val="20"/>
        </w:rPr>
      </w:pPr>
    </w:p>
    <w:p w14:paraId="4054F8A7" w14:textId="0CD971DC" w:rsidR="00174A90" w:rsidRPr="002B019B" w:rsidRDefault="00174A90">
      <w:pPr>
        <w:rPr>
          <w:b/>
          <w:i/>
          <w:sz w:val="20"/>
          <w:szCs w:val="20"/>
        </w:rPr>
      </w:pPr>
      <w:r w:rsidRPr="002B019B">
        <w:rPr>
          <w:b/>
          <w:i/>
          <w:sz w:val="20"/>
          <w:szCs w:val="20"/>
        </w:rPr>
        <w:t>Zmeny</w:t>
      </w:r>
      <w:r w:rsidR="00352102" w:rsidRPr="002B019B">
        <w:rPr>
          <w:b/>
          <w:i/>
          <w:sz w:val="20"/>
          <w:szCs w:val="20"/>
        </w:rPr>
        <w:t xml:space="preserve"> v bodoch 1.-7. boli oznámené dňa </w:t>
      </w:r>
      <w:r w:rsidR="002B019B" w:rsidRPr="002B019B">
        <w:rPr>
          <w:b/>
          <w:i/>
          <w:sz w:val="20"/>
          <w:szCs w:val="20"/>
        </w:rPr>
        <w:t>11.3.2022</w:t>
      </w:r>
      <w:r w:rsidR="00352102" w:rsidRPr="002B019B">
        <w:rPr>
          <w:b/>
          <w:i/>
          <w:sz w:val="20"/>
          <w:szCs w:val="20"/>
        </w:rPr>
        <w:t>, červeným označený text je doplnenie na základe zistení a nahlásených problémov v produkčnej prevádzke.</w:t>
      </w:r>
    </w:p>
    <w:p w14:paraId="159B6D4F" w14:textId="3C45DCA6" w:rsidR="00352102" w:rsidRPr="002B019B" w:rsidRDefault="00352102">
      <w:pPr>
        <w:rPr>
          <w:b/>
          <w:i/>
          <w:sz w:val="20"/>
          <w:szCs w:val="20"/>
        </w:rPr>
      </w:pPr>
      <w:r w:rsidRPr="002B019B">
        <w:rPr>
          <w:b/>
          <w:i/>
          <w:sz w:val="20"/>
          <w:szCs w:val="20"/>
        </w:rPr>
        <w:t xml:space="preserve">Zmeny v bode 8. boli vykonané z dôvodu minimalizácie chýb na strane PZS, kvôli ktorým nebolo možné HoN odoslať z NCZI do CISMA. </w:t>
      </w:r>
    </w:p>
    <w:p w14:paraId="11202B39" w14:textId="77777777" w:rsidR="00352102" w:rsidRPr="00516C5F" w:rsidRDefault="00352102">
      <w:pPr>
        <w:rPr>
          <w:b/>
          <w:i/>
          <w:sz w:val="20"/>
          <w:szCs w:val="20"/>
        </w:rPr>
      </w:pPr>
    </w:p>
    <w:p w14:paraId="3DF703E7" w14:textId="77777777" w:rsidR="00174A90" w:rsidRPr="004510FA" w:rsidRDefault="00174A90">
      <w:pPr>
        <w:rPr>
          <w:sz w:val="20"/>
          <w:szCs w:val="20"/>
        </w:rPr>
      </w:pPr>
    </w:p>
    <w:p w14:paraId="4F0C6B9D" w14:textId="77777777" w:rsidR="00B255FF" w:rsidRPr="004510FA" w:rsidRDefault="00B255FF" w:rsidP="00B255FF">
      <w:pPr>
        <w:pStyle w:val="Odsekzoznamu"/>
        <w:numPr>
          <w:ilvl w:val="0"/>
          <w:numId w:val="3"/>
        </w:numPr>
        <w:ind w:left="284" w:hanging="284"/>
        <w:rPr>
          <w:b/>
          <w:sz w:val="20"/>
          <w:szCs w:val="20"/>
        </w:rPr>
      </w:pPr>
      <w:r w:rsidRPr="004510FA">
        <w:rPr>
          <w:b/>
          <w:sz w:val="20"/>
          <w:szCs w:val="20"/>
        </w:rPr>
        <w:t>IM kapitola 5.1:</w:t>
      </w:r>
    </w:p>
    <w:p w14:paraId="2A893430" w14:textId="77777777" w:rsidR="00B255FF" w:rsidRPr="004510FA" w:rsidRDefault="00B255FF" w:rsidP="00FF7915">
      <w:pPr>
        <w:pStyle w:val="Odsekzoznamu"/>
        <w:ind w:left="567"/>
        <w:rPr>
          <w:sz w:val="20"/>
          <w:szCs w:val="20"/>
        </w:rPr>
      </w:pPr>
      <w:r w:rsidRPr="004510FA">
        <w:rPr>
          <w:sz w:val="20"/>
          <w:szCs w:val="20"/>
        </w:rPr>
        <w:t xml:space="preserve">Služba </w:t>
      </w:r>
      <w:r w:rsidRPr="004510FA">
        <w:rPr>
          <w:b/>
          <w:sz w:val="20"/>
          <w:szCs w:val="20"/>
        </w:rPr>
        <w:t>ZapisHlasenieONarodeni_v1</w:t>
      </w:r>
      <w:r w:rsidRPr="004510FA">
        <w:rPr>
          <w:sz w:val="20"/>
          <w:szCs w:val="20"/>
        </w:rPr>
        <w:t xml:space="preserve"> je uvedený nasledovná reštrikcia pre položky stav a krajina(štát):</w:t>
      </w:r>
    </w:p>
    <w:p w14:paraId="6CA3DA38" w14:textId="77777777" w:rsidR="00B255FF" w:rsidRPr="004510FA" w:rsidRDefault="00B255FF" w:rsidP="00B255FF">
      <w:pPr>
        <w:rPr>
          <w:sz w:val="20"/>
          <w:szCs w:val="20"/>
        </w:rPr>
      </w:pPr>
    </w:p>
    <w:p w14:paraId="64F78CCE" w14:textId="77777777" w:rsidR="00B255FF" w:rsidRPr="004510FA" w:rsidRDefault="00B255FF" w:rsidP="00FF7915">
      <w:pPr>
        <w:numPr>
          <w:ilvl w:val="0"/>
          <w:numId w:val="1"/>
        </w:numPr>
        <w:autoSpaceDE w:val="0"/>
        <w:autoSpaceDN w:val="0"/>
        <w:ind w:left="851" w:hanging="284"/>
        <w:rPr>
          <w:sz w:val="20"/>
          <w:szCs w:val="20"/>
        </w:rPr>
      </w:pPr>
      <w:r w:rsidRPr="004510FA">
        <w:rPr>
          <w:b/>
          <w:bCs/>
          <w:color w:val="000000"/>
          <w:sz w:val="20"/>
          <w:szCs w:val="20"/>
        </w:rPr>
        <w:t>Matka.stav</w:t>
      </w:r>
      <w:r w:rsidRPr="004510FA">
        <w:rPr>
          <w:sz w:val="20"/>
          <w:szCs w:val="20"/>
        </w:rPr>
        <w:t xml:space="preserve"> - povolené hodnoty codeValue: </w:t>
      </w:r>
      <w:r w:rsidRPr="004510FA">
        <w:rPr>
          <w:b/>
          <w:bCs/>
          <w:color w:val="2E75B6"/>
          <w:sz w:val="20"/>
          <w:szCs w:val="20"/>
        </w:rPr>
        <w:t>1161861, 116178, 441303,441311</w:t>
      </w:r>
      <w:r w:rsidRPr="004510FA">
        <w:rPr>
          <w:sz w:val="20"/>
          <w:szCs w:val="20"/>
        </w:rPr>
        <w:t xml:space="preserve"> (E000005)</w:t>
      </w:r>
    </w:p>
    <w:p w14:paraId="07E19B6C" w14:textId="77777777" w:rsidR="00B255FF" w:rsidRPr="004510FA" w:rsidRDefault="00B255FF" w:rsidP="00FF7915">
      <w:pPr>
        <w:numPr>
          <w:ilvl w:val="0"/>
          <w:numId w:val="1"/>
        </w:numPr>
        <w:autoSpaceDE w:val="0"/>
        <w:autoSpaceDN w:val="0"/>
        <w:spacing w:after="80"/>
        <w:ind w:left="851" w:hanging="284"/>
        <w:rPr>
          <w:sz w:val="20"/>
          <w:szCs w:val="20"/>
        </w:rPr>
      </w:pPr>
      <w:r w:rsidRPr="004510FA">
        <w:rPr>
          <w:b/>
          <w:bCs/>
          <w:color w:val="000000"/>
          <w:sz w:val="20"/>
          <w:szCs w:val="20"/>
        </w:rPr>
        <w:t xml:space="preserve">Osoba </w:t>
      </w:r>
      <w:r w:rsidRPr="004510FA">
        <w:rPr>
          <w:sz w:val="20"/>
          <w:szCs w:val="20"/>
        </w:rPr>
        <w:t xml:space="preserve">- Ak je narodenie v SR (statNarodenia = </w:t>
      </w:r>
      <w:r w:rsidRPr="004510FA">
        <w:rPr>
          <w:b/>
          <w:bCs/>
          <w:color w:val="2E75B6"/>
          <w:sz w:val="20"/>
          <w:szCs w:val="20"/>
        </w:rPr>
        <w:t>115659</w:t>
      </w:r>
      <w:r w:rsidRPr="004510FA">
        <w:rPr>
          <w:sz w:val="20"/>
          <w:szCs w:val="20"/>
        </w:rPr>
        <w:t xml:space="preserve">) - uvádza sa okresNarodenia a obecNarodenia, ak je narodenie mimo SR - uvádza sa len štát. </w:t>
      </w:r>
      <w:r w:rsidRPr="004510FA">
        <w:rPr>
          <w:sz w:val="20"/>
          <w:szCs w:val="20"/>
        </w:rPr>
        <w:br/>
        <w:t>Údaje o mieste narodenia a okrese narodenia nebudú vyplnené ak obec narodenia už nepatrí medzi platné obce alebo okres narodenia nepatrí medzi platné okresy.</w:t>
      </w:r>
    </w:p>
    <w:p w14:paraId="751436E1" w14:textId="77777777" w:rsidR="00B255FF" w:rsidRPr="004510FA" w:rsidRDefault="00B255FF" w:rsidP="00FF7915">
      <w:pPr>
        <w:numPr>
          <w:ilvl w:val="0"/>
          <w:numId w:val="2"/>
        </w:numPr>
        <w:autoSpaceDE w:val="0"/>
        <w:autoSpaceDN w:val="0"/>
        <w:spacing w:after="80"/>
        <w:ind w:left="851" w:hanging="284"/>
        <w:rPr>
          <w:sz w:val="20"/>
          <w:szCs w:val="20"/>
        </w:rPr>
      </w:pPr>
      <w:r w:rsidRPr="004510FA">
        <w:rPr>
          <w:b/>
          <w:bCs/>
          <w:color w:val="000000"/>
          <w:sz w:val="20"/>
          <w:szCs w:val="20"/>
        </w:rPr>
        <w:t>Osoba trvalyPobyt</w:t>
      </w:r>
      <w:r w:rsidRPr="004510FA">
        <w:rPr>
          <w:sz w:val="20"/>
          <w:szCs w:val="20"/>
        </w:rPr>
        <w:t xml:space="preserve"> - Pre pobyt v SR (stat = </w:t>
      </w:r>
      <w:r w:rsidRPr="004510FA">
        <w:rPr>
          <w:b/>
          <w:bCs/>
          <w:color w:val="2E75B6"/>
          <w:sz w:val="20"/>
          <w:szCs w:val="20"/>
        </w:rPr>
        <w:t>115659</w:t>
      </w:r>
      <w:r w:rsidRPr="004510FA">
        <w:rPr>
          <w:sz w:val="20"/>
          <w:szCs w:val="20"/>
        </w:rPr>
        <w:t>) budú vyplnené položky Okres, Obec, Súpisné číslo, Orientačné číslo(ak existuje), Ulicu (ak existuje).Pre pobyt mimo SR bude vyplnená len položka stat.</w:t>
      </w:r>
    </w:p>
    <w:p w14:paraId="238A3BDE" w14:textId="77777777" w:rsidR="00B255FF" w:rsidRPr="004510FA" w:rsidRDefault="00B255FF" w:rsidP="00B255FF">
      <w:pPr>
        <w:rPr>
          <w:sz w:val="20"/>
          <w:szCs w:val="20"/>
        </w:rPr>
      </w:pPr>
    </w:p>
    <w:p w14:paraId="09277D4E" w14:textId="77777777" w:rsidR="00B255FF" w:rsidRPr="004510FA" w:rsidRDefault="00B255FF" w:rsidP="00FF7915">
      <w:pPr>
        <w:ind w:left="567"/>
        <w:rPr>
          <w:sz w:val="20"/>
          <w:szCs w:val="20"/>
        </w:rPr>
      </w:pPr>
      <w:r w:rsidRPr="004510FA">
        <w:rPr>
          <w:sz w:val="20"/>
          <w:szCs w:val="20"/>
        </w:rPr>
        <w:t>Keďže položka CV má reštrikciu na 11 znakov, tak je potrebné uvádzať hodnoty aj s vedúcimi nulami, t.j. správny popis je:</w:t>
      </w:r>
    </w:p>
    <w:p w14:paraId="4AFEE204" w14:textId="77777777" w:rsidR="00B255FF" w:rsidRPr="004510FA" w:rsidRDefault="00B255FF" w:rsidP="00B255FF">
      <w:pPr>
        <w:rPr>
          <w:sz w:val="20"/>
          <w:szCs w:val="20"/>
        </w:rPr>
      </w:pPr>
    </w:p>
    <w:p w14:paraId="2F3194A3" w14:textId="287AC6A3" w:rsidR="00B255FF" w:rsidRPr="004510FA" w:rsidRDefault="00B255FF" w:rsidP="00FF7915">
      <w:pPr>
        <w:numPr>
          <w:ilvl w:val="0"/>
          <w:numId w:val="1"/>
        </w:numPr>
        <w:autoSpaceDE w:val="0"/>
        <w:autoSpaceDN w:val="0"/>
        <w:ind w:left="851" w:hanging="284"/>
        <w:rPr>
          <w:sz w:val="20"/>
          <w:szCs w:val="20"/>
        </w:rPr>
      </w:pPr>
      <w:r w:rsidRPr="004510FA">
        <w:rPr>
          <w:b/>
          <w:bCs/>
          <w:color w:val="000000"/>
          <w:sz w:val="20"/>
          <w:szCs w:val="20"/>
        </w:rPr>
        <w:t>Matka.stav</w:t>
      </w:r>
      <w:r w:rsidRPr="004510FA">
        <w:rPr>
          <w:sz w:val="20"/>
          <w:szCs w:val="20"/>
        </w:rPr>
        <w:t xml:space="preserve"> - povolené hodnoty codeValue:</w:t>
      </w:r>
      <w:r w:rsidR="00634A24">
        <w:rPr>
          <w:sz w:val="20"/>
          <w:szCs w:val="20"/>
        </w:rPr>
        <w:t xml:space="preserve"> </w:t>
      </w:r>
      <w:r w:rsidR="00634A24" w:rsidRPr="00634A24">
        <w:rPr>
          <w:rFonts w:eastAsia="Times New Roman"/>
          <w:highlight w:val="yellow"/>
          <w:lang w:eastAsia="sk-SK"/>
        </w:rPr>
        <w:t>00000116186</w:t>
      </w:r>
      <w:r w:rsidRPr="004510FA">
        <w:rPr>
          <w:b/>
          <w:bCs/>
          <w:color w:val="2E75B6"/>
          <w:sz w:val="20"/>
          <w:szCs w:val="20"/>
        </w:rPr>
        <w:t xml:space="preserve">, </w:t>
      </w:r>
      <w:r w:rsidRPr="004510FA">
        <w:rPr>
          <w:b/>
          <w:bCs/>
          <w:color w:val="8FAADC"/>
          <w:sz w:val="20"/>
          <w:szCs w:val="20"/>
          <w:highlight w:val="yellow"/>
        </w:rPr>
        <w:t>00000</w:t>
      </w:r>
      <w:r w:rsidRPr="004510FA">
        <w:rPr>
          <w:b/>
          <w:bCs/>
          <w:color w:val="2E75B6"/>
          <w:sz w:val="20"/>
          <w:szCs w:val="20"/>
        </w:rPr>
        <w:t xml:space="preserve">116178, </w:t>
      </w:r>
      <w:r w:rsidRPr="004510FA">
        <w:rPr>
          <w:b/>
          <w:bCs/>
          <w:color w:val="8FAADC"/>
          <w:sz w:val="20"/>
          <w:szCs w:val="20"/>
          <w:highlight w:val="yellow"/>
        </w:rPr>
        <w:t>00000</w:t>
      </w:r>
      <w:r w:rsidRPr="004510FA">
        <w:rPr>
          <w:b/>
          <w:bCs/>
          <w:color w:val="2E75B6"/>
          <w:sz w:val="20"/>
          <w:szCs w:val="20"/>
        </w:rPr>
        <w:t>441303,</w:t>
      </w:r>
      <w:r w:rsidRPr="004510FA">
        <w:rPr>
          <w:b/>
          <w:bCs/>
          <w:color w:val="8FAADC"/>
          <w:sz w:val="20"/>
          <w:szCs w:val="20"/>
        </w:rPr>
        <w:t xml:space="preserve"> </w:t>
      </w:r>
      <w:r w:rsidRPr="004510FA">
        <w:rPr>
          <w:b/>
          <w:bCs/>
          <w:color w:val="8FAADC"/>
          <w:sz w:val="20"/>
          <w:szCs w:val="20"/>
          <w:highlight w:val="yellow"/>
        </w:rPr>
        <w:t>00000</w:t>
      </w:r>
      <w:r w:rsidRPr="004510FA">
        <w:rPr>
          <w:b/>
          <w:bCs/>
          <w:color w:val="2E75B6"/>
          <w:sz w:val="20"/>
          <w:szCs w:val="20"/>
        </w:rPr>
        <w:t>441311</w:t>
      </w:r>
      <w:r w:rsidRPr="004510FA">
        <w:rPr>
          <w:sz w:val="20"/>
          <w:szCs w:val="20"/>
        </w:rPr>
        <w:t xml:space="preserve"> (E000005)</w:t>
      </w:r>
    </w:p>
    <w:p w14:paraId="1C1FFB3F" w14:textId="77777777" w:rsidR="00B255FF" w:rsidRPr="004510FA" w:rsidRDefault="00B255FF" w:rsidP="00FF7915">
      <w:pPr>
        <w:numPr>
          <w:ilvl w:val="0"/>
          <w:numId w:val="1"/>
        </w:numPr>
        <w:autoSpaceDE w:val="0"/>
        <w:autoSpaceDN w:val="0"/>
        <w:spacing w:after="80"/>
        <w:ind w:left="851" w:hanging="284"/>
        <w:rPr>
          <w:sz w:val="20"/>
          <w:szCs w:val="20"/>
        </w:rPr>
      </w:pPr>
      <w:r w:rsidRPr="004510FA">
        <w:rPr>
          <w:b/>
          <w:bCs/>
          <w:color w:val="000000"/>
          <w:sz w:val="20"/>
          <w:szCs w:val="20"/>
        </w:rPr>
        <w:t xml:space="preserve">Osoba </w:t>
      </w:r>
      <w:r w:rsidRPr="004510FA">
        <w:rPr>
          <w:sz w:val="20"/>
          <w:szCs w:val="20"/>
        </w:rPr>
        <w:t xml:space="preserve">- Ak je narodenie v SR (statNarodenia = </w:t>
      </w:r>
      <w:r w:rsidRPr="004510FA">
        <w:rPr>
          <w:b/>
          <w:bCs/>
          <w:color w:val="8FAADC"/>
          <w:sz w:val="20"/>
          <w:szCs w:val="20"/>
          <w:highlight w:val="yellow"/>
        </w:rPr>
        <w:t>00000</w:t>
      </w:r>
      <w:r w:rsidRPr="004510FA">
        <w:rPr>
          <w:b/>
          <w:bCs/>
          <w:color w:val="2E75B6"/>
          <w:sz w:val="20"/>
          <w:szCs w:val="20"/>
        </w:rPr>
        <w:t>115659</w:t>
      </w:r>
      <w:r w:rsidRPr="004510FA">
        <w:rPr>
          <w:sz w:val="20"/>
          <w:szCs w:val="20"/>
        </w:rPr>
        <w:t xml:space="preserve">) - uvádza sa okresNarodenia a obecNarodenia, ak je narodenie mimo SR - uvádza sa len štát. </w:t>
      </w:r>
      <w:r w:rsidRPr="004510FA">
        <w:rPr>
          <w:sz w:val="20"/>
          <w:szCs w:val="20"/>
        </w:rPr>
        <w:br/>
        <w:t>Údaje o mieste narodenia a okrese narodenia nebudú vyplnené ak obec narodenia už nepatrí medzi platné obce alebo okres narodenia nepatrí medzi platné okresy.</w:t>
      </w:r>
    </w:p>
    <w:p w14:paraId="11F6650C" w14:textId="77777777" w:rsidR="00B255FF" w:rsidRPr="004510FA" w:rsidRDefault="00B255FF" w:rsidP="00FF7915">
      <w:pPr>
        <w:numPr>
          <w:ilvl w:val="0"/>
          <w:numId w:val="2"/>
        </w:numPr>
        <w:autoSpaceDE w:val="0"/>
        <w:autoSpaceDN w:val="0"/>
        <w:spacing w:after="80"/>
        <w:ind w:left="851" w:hanging="284"/>
        <w:rPr>
          <w:sz w:val="20"/>
          <w:szCs w:val="20"/>
        </w:rPr>
      </w:pPr>
      <w:r w:rsidRPr="004510FA">
        <w:rPr>
          <w:b/>
          <w:bCs/>
          <w:color w:val="000000"/>
          <w:sz w:val="20"/>
          <w:szCs w:val="20"/>
        </w:rPr>
        <w:t>Osoba trvalyPobyt</w:t>
      </w:r>
      <w:r w:rsidRPr="004510FA">
        <w:rPr>
          <w:sz w:val="20"/>
          <w:szCs w:val="20"/>
        </w:rPr>
        <w:t xml:space="preserve"> - Pre pobyt v SR (stat = </w:t>
      </w:r>
      <w:r w:rsidRPr="004510FA">
        <w:rPr>
          <w:b/>
          <w:bCs/>
          <w:color w:val="8FAADC"/>
          <w:sz w:val="20"/>
          <w:szCs w:val="20"/>
          <w:highlight w:val="yellow"/>
        </w:rPr>
        <w:t>00000</w:t>
      </w:r>
      <w:r w:rsidRPr="004510FA">
        <w:rPr>
          <w:b/>
          <w:bCs/>
          <w:color w:val="2E75B6"/>
          <w:sz w:val="20"/>
          <w:szCs w:val="20"/>
        </w:rPr>
        <w:t>115659</w:t>
      </w:r>
      <w:r w:rsidRPr="004510FA">
        <w:rPr>
          <w:sz w:val="20"/>
          <w:szCs w:val="20"/>
        </w:rPr>
        <w:t>) budú vyplnené položky Okres, Obec, Súpisné číslo, Orientačné číslo(ak existuje), Ulicu (ak existuje).Pre pobyt mimo SR bude vyplnená len položka stat.</w:t>
      </w:r>
    </w:p>
    <w:p w14:paraId="348F49F0" w14:textId="77777777" w:rsidR="008219E7" w:rsidRPr="004510FA" w:rsidRDefault="008219E7" w:rsidP="008219E7">
      <w:pPr>
        <w:rPr>
          <w:sz w:val="20"/>
          <w:szCs w:val="20"/>
        </w:rPr>
      </w:pPr>
    </w:p>
    <w:p w14:paraId="78144816" w14:textId="77777777" w:rsidR="008219E7" w:rsidRPr="004510FA" w:rsidRDefault="008219E7" w:rsidP="007801BA">
      <w:pPr>
        <w:pStyle w:val="Odsekzoznamu"/>
        <w:numPr>
          <w:ilvl w:val="0"/>
          <w:numId w:val="3"/>
        </w:numPr>
        <w:ind w:left="284" w:hanging="284"/>
        <w:rPr>
          <w:b/>
          <w:sz w:val="20"/>
          <w:szCs w:val="20"/>
        </w:rPr>
      </w:pPr>
      <w:r w:rsidRPr="004510FA">
        <w:rPr>
          <w:b/>
          <w:sz w:val="20"/>
          <w:szCs w:val="20"/>
        </w:rPr>
        <w:t>IM kapitola 5.1:</w:t>
      </w:r>
    </w:p>
    <w:p w14:paraId="3D1E7445" w14:textId="77777777" w:rsidR="008219E7" w:rsidRPr="004510FA" w:rsidRDefault="008219E7" w:rsidP="00FF7915">
      <w:pPr>
        <w:ind w:left="567"/>
        <w:rPr>
          <w:sz w:val="20"/>
          <w:szCs w:val="20"/>
        </w:rPr>
      </w:pPr>
      <w:r w:rsidRPr="004510FA">
        <w:rPr>
          <w:sz w:val="20"/>
          <w:szCs w:val="20"/>
        </w:rPr>
        <w:t>Služba ZapisHlasenieONarodeni_v1 – v popise je uvedené:</w:t>
      </w:r>
    </w:p>
    <w:p w14:paraId="545F53B5" w14:textId="77777777" w:rsidR="008219E7" w:rsidRPr="004510FA" w:rsidRDefault="008219E7" w:rsidP="008219E7">
      <w:pPr>
        <w:rPr>
          <w:sz w:val="20"/>
          <w:szCs w:val="20"/>
        </w:rPr>
      </w:pPr>
    </w:p>
    <w:p w14:paraId="681B1C05" w14:textId="77777777" w:rsidR="008219E7" w:rsidRPr="004510FA" w:rsidRDefault="008219E7" w:rsidP="008219E7">
      <w:pPr>
        <w:numPr>
          <w:ilvl w:val="0"/>
          <w:numId w:val="4"/>
        </w:numPr>
        <w:autoSpaceDE w:val="0"/>
        <w:autoSpaceDN w:val="0"/>
        <w:spacing w:after="80"/>
        <w:ind w:left="851" w:hanging="284"/>
        <w:rPr>
          <w:sz w:val="20"/>
          <w:szCs w:val="20"/>
        </w:rPr>
      </w:pPr>
      <w:r w:rsidRPr="004510FA">
        <w:rPr>
          <w:b/>
          <w:bCs/>
          <w:color w:val="000000"/>
          <w:sz w:val="20"/>
          <w:szCs w:val="20"/>
        </w:rPr>
        <w:t>Osoba trvalyPobyt</w:t>
      </w:r>
      <w:r w:rsidRPr="004510FA">
        <w:rPr>
          <w:sz w:val="20"/>
          <w:szCs w:val="20"/>
        </w:rPr>
        <w:t xml:space="preserve"> - Pre pobyt v SR (stat = 115659) budú vyplnené položky Okres, Obec, Súpisné číslo, Orientačné číslo(ak existuje), Ulicu (ak existuje).</w:t>
      </w:r>
      <w:r w:rsidR="00FF7915" w:rsidRPr="004510FA">
        <w:rPr>
          <w:sz w:val="20"/>
          <w:szCs w:val="20"/>
        </w:rPr>
        <w:t xml:space="preserve"> </w:t>
      </w:r>
      <w:r w:rsidRPr="004510FA">
        <w:rPr>
          <w:sz w:val="20"/>
          <w:szCs w:val="20"/>
        </w:rPr>
        <w:t>Pre pobyt mimo SR bude vyplnená len položka štát.</w:t>
      </w:r>
    </w:p>
    <w:p w14:paraId="730EE0C7" w14:textId="77777777" w:rsidR="008219E7" w:rsidRPr="004510FA" w:rsidRDefault="008219E7" w:rsidP="00FF7915">
      <w:pPr>
        <w:ind w:left="567"/>
        <w:rPr>
          <w:sz w:val="20"/>
          <w:szCs w:val="20"/>
        </w:rPr>
      </w:pPr>
      <w:r w:rsidRPr="004510FA">
        <w:rPr>
          <w:sz w:val="20"/>
          <w:szCs w:val="20"/>
        </w:rPr>
        <w:t xml:space="preserve">V implementácii </w:t>
      </w:r>
      <w:r w:rsidR="007801BA" w:rsidRPr="004510FA">
        <w:rPr>
          <w:sz w:val="20"/>
          <w:szCs w:val="20"/>
        </w:rPr>
        <w:t>je to chápané</w:t>
      </w:r>
      <w:r w:rsidRPr="004510FA">
        <w:rPr>
          <w:sz w:val="20"/>
          <w:szCs w:val="20"/>
        </w:rPr>
        <w:t xml:space="preserve"> tak, že položka Okres a Obec trvalého pobytu je povinná v prípade ak</w:t>
      </w:r>
      <w:r w:rsidR="007801BA" w:rsidRPr="004510FA">
        <w:rPr>
          <w:sz w:val="20"/>
          <w:szCs w:val="20"/>
        </w:rPr>
        <w:t xml:space="preserve"> sa jedná o pobyt v SR. Kvôli jednoznačnejšiemu</w:t>
      </w:r>
      <w:r w:rsidRPr="004510FA">
        <w:rPr>
          <w:sz w:val="20"/>
          <w:szCs w:val="20"/>
        </w:rPr>
        <w:t xml:space="preserve"> popisu</w:t>
      </w:r>
      <w:r w:rsidR="007801BA" w:rsidRPr="004510FA">
        <w:rPr>
          <w:sz w:val="20"/>
          <w:szCs w:val="20"/>
        </w:rPr>
        <w:t>:</w:t>
      </w:r>
    </w:p>
    <w:p w14:paraId="1CD220E4" w14:textId="77777777" w:rsidR="008219E7" w:rsidRPr="004510FA" w:rsidRDefault="008219E7" w:rsidP="008219E7">
      <w:pPr>
        <w:rPr>
          <w:sz w:val="20"/>
          <w:szCs w:val="20"/>
        </w:rPr>
      </w:pPr>
    </w:p>
    <w:p w14:paraId="44448233" w14:textId="77777777" w:rsidR="008219E7" w:rsidRPr="004510FA" w:rsidRDefault="008219E7" w:rsidP="00FF7915">
      <w:pPr>
        <w:numPr>
          <w:ilvl w:val="0"/>
          <w:numId w:val="4"/>
        </w:numPr>
        <w:autoSpaceDE w:val="0"/>
        <w:autoSpaceDN w:val="0"/>
        <w:spacing w:after="80"/>
        <w:ind w:left="851" w:hanging="284"/>
        <w:rPr>
          <w:sz w:val="20"/>
          <w:szCs w:val="20"/>
        </w:rPr>
      </w:pPr>
      <w:r w:rsidRPr="004510FA">
        <w:rPr>
          <w:b/>
          <w:bCs/>
          <w:color w:val="000000"/>
          <w:sz w:val="20"/>
          <w:szCs w:val="20"/>
        </w:rPr>
        <w:t>Osoba trvalyPobyt</w:t>
      </w:r>
      <w:r w:rsidRPr="004510FA">
        <w:rPr>
          <w:sz w:val="20"/>
          <w:szCs w:val="20"/>
        </w:rPr>
        <w:t xml:space="preserve"> - Pre pobyt v SR (stat </w:t>
      </w:r>
      <w:r w:rsidRPr="00CF0DB7">
        <w:rPr>
          <w:sz w:val="20"/>
          <w:szCs w:val="20"/>
        </w:rPr>
        <w:t xml:space="preserve">= </w:t>
      </w:r>
      <w:r w:rsidRPr="00CF0DB7">
        <w:rPr>
          <w:bCs/>
          <w:sz w:val="20"/>
          <w:szCs w:val="20"/>
          <w:highlight w:val="yellow"/>
        </w:rPr>
        <w:t>00000</w:t>
      </w:r>
      <w:r w:rsidRPr="00CF0DB7">
        <w:rPr>
          <w:sz w:val="20"/>
          <w:szCs w:val="20"/>
        </w:rPr>
        <w:t>115659</w:t>
      </w:r>
      <w:r w:rsidRPr="004510FA">
        <w:rPr>
          <w:sz w:val="20"/>
          <w:szCs w:val="20"/>
        </w:rPr>
        <w:t xml:space="preserve">) </w:t>
      </w:r>
      <w:r w:rsidRPr="004510FA">
        <w:rPr>
          <w:bCs/>
          <w:sz w:val="20"/>
          <w:szCs w:val="20"/>
          <w:highlight w:val="yellow"/>
        </w:rPr>
        <w:t>je povinné vyplnenie položiek</w:t>
      </w:r>
      <w:r w:rsidRPr="004510FA">
        <w:rPr>
          <w:b/>
          <w:bCs/>
          <w:sz w:val="20"/>
          <w:szCs w:val="20"/>
        </w:rPr>
        <w:t xml:space="preserve"> </w:t>
      </w:r>
      <w:r w:rsidRPr="004510FA">
        <w:rPr>
          <w:sz w:val="20"/>
          <w:szCs w:val="20"/>
        </w:rPr>
        <w:t>Okres, Obec, Súpisné číslo, Orientačné číslo(ak existuje), Ulicu (ak existuje).</w:t>
      </w:r>
      <w:r w:rsidR="00FF7915" w:rsidRPr="004510FA">
        <w:rPr>
          <w:sz w:val="20"/>
          <w:szCs w:val="20"/>
        </w:rPr>
        <w:t xml:space="preserve"> </w:t>
      </w:r>
      <w:r w:rsidRPr="004510FA">
        <w:rPr>
          <w:sz w:val="20"/>
          <w:szCs w:val="20"/>
        </w:rPr>
        <w:t>Pre pobyt mimo SR bude vyplnená len položka štát.</w:t>
      </w:r>
    </w:p>
    <w:p w14:paraId="1343C149" w14:textId="77777777" w:rsidR="008219E7" w:rsidRPr="004510FA" w:rsidRDefault="008219E7" w:rsidP="008219E7">
      <w:pPr>
        <w:pStyle w:val="Odsekzoznamu"/>
        <w:rPr>
          <w:sz w:val="20"/>
          <w:szCs w:val="20"/>
        </w:rPr>
      </w:pPr>
    </w:p>
    <w:p w14:paraId="295AD06F" w14:textId="77777777" w:rsidR="00926E44" w:rsidRDefault="00926E44" w:rsidP="004510FA">
      <w:pPr>
        <w:pStyle w:val="Odsekzoznamu"/>
        <w:numPr>
          <w:ilvl w:val="0"/>
          <w:numId w:val="3"/>
        </w:numPr>
        <w:ind w:left="284" w:hanging="284"/>
        <w:rPr>
          <w:b/>
          <w:sz w:val="20"/>
          <w:szCs w:val="20"/>
        </w:rPr>
      </w:pPr>
      <w:r w:rsidRPr="00926E44">
        <w:rPr>
          <w:b/>
          <w:sz w:val="20"/>
          <w:szCs w:val="20"/>
        </w:rPr>
        <w:t>IM kapitola 5.2</w:t>
      </w:r>
    </w:p>
    <w:p w14:paraId="1BFAEDAC" w14:textId="77777777" w:rsidR="00926E44" w:rsidRPr="001E5144" w:rsidRDefault="00926E44" w:rsidP="001E5144">
      <w:pPr>
        <w:pStyle w:val="Odsekzoznamu"/>
        <w:ind w:left="284"/>
        <w:rPr>
          <w:sz w:val="20"/>
          <w:szCs w:val="20"/>
        </w:rPr>
      </w:pPr>
      <w:r w:rsidRPr="00926E44">
        <w:rPr>
          <w:sz w:val="20"/>
          <w:szCs w:val="20"/>
        </w:rPr>
        <w:t xml:space="preserve">V službe VyhladajHlasenieONarodeni_v1, </w:t>
      </w:r>
      <w:r>
        <w:rPr>
          <w:sz w:val="20"/>
          <w:szCs w:val="20"/>
        </w:rPr>
        <w:t>ak je vyhľadávacie kritérium iné ako ID hlásenia, platí žlto vyznačené doplnenie:</w:t>
      </w:r>
    </w:p>
    <w:p w14:paraId="047C8D92" w14:textId="77777777" w:rsidR="001E5144" w:rsidRDefault="001E5144" w:rsidP="001E5144">
      <w:pPr>
        <w:ind w:left="567"/>
        <w:rPr>
          <w:rFonts w:ascii="Times New Roman" w:hAnsi="Times New Roman"/>
          <w:b/>
          <w:color w:val="000000"/>
          <w:sz w:val="20"/>
        </w:rPr>
      </w:pPr>
    </w:p>
    <w:p w14:paraId="394FC25A" w14:textId="77777777" w:rsidR="001E5144" w:rsidRPr="001E5144" w:rsidRDefault="001E5144" w:rsidP="001E5144">
      <w:pPr>
        <w:ind w:left="567"/>
        <w:rPr>
          <w:rFonts w:asciiTheme="minorHAnsi" w:hAnsiTheme="minorHAnsi" w:cstheme="minorHAnsi"/>
          <w:sz w:val="20"/>
        </w:rPr>
      </w:pPr>
      <w:r w:rsidRPr="001E5144">
        <w:rPr>
          <w:rFonts w:asciiTheme="minorHAnsi" w:hAnsiTheme="minorHAnsi" w:cstheme="minorHAnsi"/>
          <w:b/>
          <w:color w:val="000000"/>
          <w:sz w:val="20"/>
        </w:rPr>
        <w:t>Výstup:</w:t>
      </w:r>
    </w:p>
    <w:p w14:paraId="43DFC5E5" w14:textId="77777777" w:rsidR="001E5144" w:rsidRPr="001E5144" w:rsidRDefault="001E5144" w:rsidP="001E5144">
      <w:pPr>
        <w:ind w:left="567"/>
        <w:rPr>
          <w:rFonts w:asciiTheme="minorHAnsi" w:hAnsiTheme="minorHAnsi" w:cstheme="minorHAnsi"/>
          <w:sz w:val="20"/>
        </w:rPr>
      </w:pPr>
      <w:r w:rsidRPr="001E5144">
        <w:rPr>
          <w:rFonts w:asciiTheme="minorHAnsi" w:hAnsiTheme="minorHAnsi" w:cstheme="minorHAnsi"/>
          <w:b/>
          <w:color w:val="000000"/>
          <w:sz w:val="20"/>
        </w:rPr>
        <w:t>Š</w:t>
      </w:r>
      <w:r w:rsidRPr="001E5144">
        <w:rPr>
          <w:rFonts w:asciiTheme="minorHAnsi" w:hAnsiTheme="minorHAnsi" w:cstheme="minorHAnsi"/>
          <w:sz w:val="20"/>
        </w:rPr>
        <w:t>ifrovan</w:t>
      </w:r>
      <w:r w:rsidRPr="001E5144">
        <w:rPr>
          <w:rFonts w:asciiTheme="minorHAnsi" w:hAnsiTheme="minorHAnsi" w:cstheme="minorHAnsi"/>
          <w:color w:val="000000"/>
          <w:sz w:val="20"/>
        </w:rPr>
        <w:t>ý</w:t>
      </w:r>
      <w:r w:rsidRPr="001E5144">
        <w:rPr>
          <w:rFonts w:asciiTheme="minorHAnsi" w:hAnsiTheme="minorHAnsi" w:cstheme="minorHAnsi"/>
          <w:sz w:val="20"/>
        </w:rPr>
        <w:t xml:space="preserve"> zoznam z</w:t>
      </w:r>
      <w:r w:rsidRPr="001E5144">
        <w:rPr>
          <w:rFonts w:asciiTheme="minorHAnsi" w:hAnsiTheme="minorHAnsi" w:cstheme="minorHAnsi"/>
          <w:color w:val="000000"/>
          <w:sz w:val="20"/>
        </w:rPr>
        <w:t>á</w:t>
      </w:r>
      <w:r w:rsidRPr="001E5144">
        <w:rPr>
          <w:rFonts w:asciiTheme="minorHAnsi" w:hAnsiTheme="minorHAnsi" w:cstheme="minorHAnsi"/>
          <w:sz w:val="20"/>
        </w:rPr>
        <w:t>znamov o naroden</w:t>
      </w:r>
      <w:r w:rsidRPr="001E5144">
        <w:rPr>
          <w:rFonts w:asciiTheme="minorHAnsi" w:hAnsiTheme="minorHAnsi" w:cstheme="minorHAnsi"/>
          <w:color w:val="000000"/>
          <w:sz w:val="20"/>
        </w:rPr>
        <w:t>í</w:t>
      </w:r>
      <w:r w:rsidRPr="001E5144">
        <w:rPr>
          <w:rFonts w:asciiTheme="minorHAnsi" w:hAnsiTheme="minorHAnsi" w:cstheme="minorHAnsi"/>
          <w:sz w:val="20"/>
        </w:rPr>
        <w:t xml:space="preserve"> v </w:t>
      </w:r>
      <w:r w:rsidRPr="001E5144">
        <w:rPr>
          <w:rFonts w:asciiTheme="minorHAnsi" w:hAnsiTheme="minorHAnsi" w:cstheme="minorHAnsi"/>
          <w:color w:val="000000"/>
          <w:sz w:val="20"/>
        </w:rPr>
        <w:t>š</w:t>
      </w:r>
      <w:r w:rsidRPr="001E5144">
        <w:rPr>
          <w:rFonts w:asciiTheme="minorHAnsi" w:hAnsiTheme="minorHAnsi" w:cstheme="minorHAnsi"/>
          <w:sz w:val="20"/>
        </w:rPr>
        <w:t>trukt</w:t>
      </w:r>
      <w:r w:rsidRPr="001E5144">
        <w:rPr>
          <w:rFonts w:asciiTheme="minorHAnsi" w:hAnsiTheme="minorHAnsi" w:cstheme="minorHAnsi"/>
          <w:color w:val="000000"/>
          <w:sz w:val="20"/>
        </w:rPr>
        <w:t>ú</w:t>
      </w:r>
      <w:r w:rsidRPr="001E5144">
        <w:rPr>
          <w:rFonts w:asciiTheme="minorHAnsi" w:hAnsiTheme="minorHAnsi" w:cstheme="minorHAnsi"/>
          <w:sz w:val="20"/>
        </w:rPr>
        <w:t>re VyhladajHlasenieONarodeni_Response, ktor</w:t>
      </w:r>
      <w:r w:rsidRPr="001E5144">
        <w:rPr>
          <w:rFonts w:asciiTheme="minorHAnsi" w:hAnsiTheme="minorHAnsi" w:cstheme="minorHAnsi"/>
          <w:color w:val="000000"/>
          <w:sz w:val="20"/>
        </w:rPr>
        <w:t>é</w:t>
      </w:r>
      <w:r w:rsidRPr="001E5144">
        <w:rPr>
          <w:rFonts w:asciiTheme="minorHAnsi" w:hAnsiTheme="minorHAnsi" w:cstheme="minorHAnsi"/>
          <w:sz w:val="20"/>
        </w:rPr>
        <w:t xml:space="preserve"> vyhovuj</w:t>
      </w:r>
      <w:r w:rsidRPr="001E5144">
        <w:rPr>
          <w:rFonts w:asciiTheme="minorHAnsi" w:hAnsiTheme="minorHAnsi" w:cstheme="minorHAnsi"/>
          <w:color w:val="000000"/>
          <w:sz w:val="20"/>
        </w:rPr>
        <w:t>ú</w:t>
      </w:r>
      <w:r w:rsidRPr="001E5144">
        <w:rPr>
          <w:rFonts w:asciiTheme="minorHAnsi" w:hAnsiTheme="minorHAnsi" w:cstheme="minorHAnsi"/>
          <w:sz w:val="20"/>
        </w:rPr>
        <w:t xml:space="preserve"> krit</w:t>
      </w:r>
      <w:r w:rsidRPr="001E5144">
        <w:rPr>
          <w:rFonts w:asciiTheme="minorHAnsi" w:hAnsiTheme="minorHAnsi" w:cstheme="minorHAnsi"/>
          <w:color w:val="000000"/>
          <w:sz w:val="20"/>
        </w:rPr>
        <w:t>é</w:t>
      </w:r>
      <w:r w:rsidRPr="001E5144">
        <w:rPr>
          <w:rFonts w:asciiTheme="minorHAnsi" w:hAnsiTheme="minorHAnsi" w:cstheme="minorHAnsi"/>
          <w:sz w:val="20"/>
        </w:rPr>
        <w:t>ri</w:t>
      </w:r>
      <w:r w:rsidRPr="001E5144">
        <w:rPr>
          <w:rFonts w:asciiTheme="minorHAnsi" w:hAnsiTheme="minorHAnsi" w:cstheme="minorHAnsi"/>
          <w:color w:val="000000"/>
          <w:sz w:val="20"/>
        </w:rPr>
        <w:t>á</w:t>
      </w:r>
      <w:r w:rsidRPr="001E5144">
        <w:rPr>
          <w:rFonts w:asciiTheme="minorHAnsi" w:hAnsiTheme="minorHAnsi" w:cstheme="minorHAnsi"/>
          <w:sz w:val="20"/>
        </w:rPr>
        <w:t>m</w:t>
      </w:r>
    </w:p>
    <w:p w14:paraId="7AB7BBCD" w14:textId="77777777" w:rsidR="001E5144" w:rsidRPr="001E5144" w:rsidRDefault="001E5144" w:rsidP="001E514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851" w:hanging="284"/>
        <w:rPr>
          <w:rFonts w:asciiTheme="minorHAnsi" w:hAnsiTheme="minorHAnsi" w:cstheme="minorHAnsi"/>
          <w:sz w:val="20"/>
        </w:rPr>
      </w:pPr>
      <w:r w:rsidRPr="001E5144">
        <w:rPr>
          <w:rFonts w:asciiTheme="minorHAnsi" w:hAnsiTheme="minorHAnsi" w:cstheme="minorHAnsi"/>
          <w:sz w:val="20"/>
        </w:rPr>
        <w:t>V pr</w:t>
      </w:r>
      <w:r w:rsidRPr="001E5144">
        <w:rPr>
          <w:rFonts w:asciiTheme="minorHAnsi" w:hAnsiTheme="minorHAnsi" w:cstheme="minorHAnsi"/>
          <w:color w:val="000000"/>
          <w:sz w:val="20"/>
        </w:rPr>
        <w:t>í</w:t>
      </w:r>
      <w:r w:rsidRPr="001E5144">
        <w:rPr>
          <w:rFonts w:asciiTheme="minorHAnsi" w:hAnsiTheme="minorHAnsi" w:cstheme="minorHAnsi"/>
          <w:sz w:val="20"/>
        </w:rPr>
        <w:t xml:space="preserve">pade, </w:t>
      </w:r>
      <w:r w:rsidRPr="001E5144">
        <w:rPr>
          <w:rFonts w:asciiTheme="minorHAnsi" w:hAnsiTheme="minorHAnsi" w:cstheme="minorHAnsi"/>
          <w:color w:val="000000"/>
          <w:sz w:val="20"/>
        </w:rPr>
        <w:t>ž</w:t>
      </w:r>
      <w:r w:rsidRPr="001E5144">
        <w:rPr>
          <w:rFonts w:asciiTheme="minorHAnsi" w:hAnsiTheme="minorHAnsi" w:cstheme="minorHAnsi"/>
          <w:sz w:val="20"/>
        </w:rPr>
        <w:t>e v hl</w:t>
      </w:r>
      <w:r w:rsidRPr="001E5144">
        <w:rPr>
          <w:rFonts w:asciiTheme="minorHAnsi" w:hAnsiTheme="minorHAnsi" w:cstheme="minorHAnsi"/>
          <w:color w:val="000000"/>
          <w:sz w:val="20"/>
        </w:rPr>
        <w:t>á</w:t>
      </w:r>
      <w:r w:rsidRPr="001E5144">
        <w:rPr>
          <w:rFonts w:asciiTheme="minorHAnsi" w:hAnsiTheme="minorHAnsi" w:cstheme="minorHAnsi"/>
          <w:sz w:val="20"/>
        </w:rPr>
        <w:t>sen</w:t>
      </w:r>
      <w:r w:rsidRPr="001E5144">
        <w:rPr>
          <w:rFonts w:asciiTheme="minorHAnsi" w:hAnsiTheme="minorHAnsi" w:cstheme="minorHAnsi"/>
          <w:color w:val="000000"/>
          <w:sz w:val="20"/>
        </w:rPr>
        <w:t>í</w:t>
      </w:r>
      <w:r w:rsidRPr="001E5144">
        <w:rPr>
          <w:rFonts w:asciiTheme="minorHAnsi" w:hAnsiTheme="minorHAnsi" w:cstheme="minorHAnsi"/>
          <w:sz w:val="20"/>
        </w:rPr>
        <w:t xml:space="preserve"> nie je uveden</w:t>
      </w:r>
      <w:r w:rsidRPr="001E5144">
        <w:rPr>
          <w:rFonts w:asciiTheme="minorHAnsi" w:hAnsiTheme="minorHAnsi" w:cstheme="minorHAnsi"/>
          <w:color w:val="000000"/>
          <w:sz w:val="20"/>
        </w:rPr>
        <w:t>ý</w:t>
      </w:r>
      <w:r w:rsidRPr="001E5144">
        <w:rPr>
          <w:rFonts w:asciiTheme="minorHAnsi" w:hAnsiTheme="minorHAnsi" w:cstheme="minorHAnsi"/>
          <w:sz w:val="20"/>
        </w:rPr>
        <w:t xml:space="preserve"> presn</w:t>
      </w:r>
      <w:r w:rsidRPr="001E5144">
        <w:rPr>
          <w:rFonts w:asciiTheme="minorHAnsi" w:hAnsiTheme="minorHAnsi" w:cstheme="minorHAnsi"/>
          <w:color w:val="000000"/>
          <w:sz w:val="20"/>
        </w:rPr>
        <w:t>ý</w:t>
      </w:r>
      <w:r w:rsidRPr="001E5144">
        <w:rPr>
          <w:rFonts w:asciiTheme="minorHAnsi" w:hAnsiTheme="minorHAnsi" w:cstheme="minorHAnsi"/>
          <w:sz w:val="20"/>
        </w:rPr>
        <w:t xml:space="preserve"> de</w:t>
      </w:r>
      <w:r w:rsidRPr="001E5144">
        <w:rPr>
          <w:rFonts w:asciiTheme="minorHAnsi" w:hAnsiTheme="minorHAnsi" w:cstheme="minorHAnsi"/>
          <w:color w:val="000000"/>
          <w:sz w:val="20"/>
        </w:rPr>
        <w:t>ň</w:t>
      </w:r>
      <w:r w:rsidRPr="001E5144">
        <w:rPr>
          <w:rFonts w:asciiTheme="minorHAnsi" w:hAnsiTheme="minorHAnsi" w:cstheme="minorHAnsi"/>
          <w:sz w:val="20"/>
        </w:rPr>
        <w:t xml:space="preserve"> narodenia, za d</w:t>
      </w:r>
      <w:r w:rsidRPr="001E5144">
        <w:rPr>
          <w:rFonts w:asciiTheme="minorHAnsi" w:hAnsiTheme="minorHAnsi" w:cstheme="minorHAnsi"/>
          <w:color w:val="000000"/>
          <w:sz w:val="20"/>
        </w:rPr>
        <w:t>á</w:t>
      </w:r>
      <w:r w:rsidRPr="001E5144">
        <w:rPr>
          <w:rFonts w:asciiTheme="minorHAnsi" w:hAnsiTheme="minorHAnsi" w:cstheme="minorHAnsi"/>
          <w:sz w:val="20"/>
        </w:rPr>
        <w:t>tum narodenia sa pova</w:t>
      </w:r>
      <w:r w:rsidRPr="001E5144">
        <w:rPr>
          <w:rFonts w:asciiTheme="minorHAnsi" w:hAnsiTheme="minorHAnsi" w:cstheme="minorHAnsi"/>
          <w:color w:val="000000"/>
          <w:sz w:val="20"/>
        </w:rPr>
        <w:t>ž</w:t>
      </w:r>
      <w:r w:rsidRPr="001E5144">
        <w:rPr>
          <w:rFonts w:asciiTheme="minorHAnsi" w:hAnsiTheme="minorHAnsi" w:cstheme="minorHAnsi"/>
          <w:sz w:val="20"/>
        </w:rPr>
        <w:t>uje posledn</w:t>
      </w:r>
      <w:r w:rsidRPr="001E5144">
        <w:rPr>
          <w:rFonts w:asciiTheme="minorHAnsi" w:hAnsiTheme="minorHAnsi" w:cstheme="minorHAnsi"/>
          <w:color w:val="000000"/>
          <w:sz w:val="20"/>
        </w:rPr>
        <w:t>ý</w:t>
      </w:r>
      <w:r w:rsidRPr="001E5144">
        <w:rPr>
          <w:rFonts w:asciiTheme="minorHAnsi" w:hAnsiTheme="minorHAnsi" w:cstheme="minorHAnsi"/>
          <w:sz w:val="20"/>
        </w:rPr>
        <w:t xml:space="preserve"> de</w:t>
      </w:r>
      <w:r w:rsidRPr="001E5144">
        <w:rPr>
          <w:rFonts w:asciiTheme="minorHAnsi" w:hAnsiTheme="minorHAnsi" w:cstheme="minorHAnsi"/>
          <w:color w:val="000000"/>
          <w:sz w:val="20"/>
        </w:rPr>
        <w:t>ň</w:t>
      </w:r>
      <w:r w:rsidRPr="001E5144">
        <w:rPr>
          <w:rFonts w:asciiTheme="minorHAnsi" w:hAnsiTheme="minorHAnsi" w:cstheme="minorHAnsi"/>
          <w:color w:val="FF0000"/>
          <w:sz w:val="20"/>
        </w:rPr>
        <w:t xml:space="preserve"> </w:t>
      </w:r>
      <w:r w:rsidRPr="001E5144">
        <w:rPr>
          <w:rFonts w:asciiTheme="minorHAnsi" w:hAnsiTheme="minorHAnsi" w:cstheme="minorHAnsi"/>
          <w:sz w:val="20"/>
        </w:rPr>
        <w:t>v mesiaci.</w:t>
      </w:r>
    </w:p>
    <w:p w14:paraId="75ACB0F7" w14:textId="77777777" w:rsidR="001E5144" w:rsidRPr="001E5144" w:rsidRDefault="001E5144" w:rsidP="001E514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851" w:hanging="284"/>
        <w:rPr>
          <w:rFonts w:asciiTheme="minorHAnsi" w:hAnsiTheme="minorHAnsi" w:cstheme="minorHAnsi"/>
          <w:sz w:val="20"/>
        </w:rPr>
      </w:pPr>
      <w:r w:rsidRPr="001E5144">
        <w:rPr>
          <w:rFonts w:asciiTheme="minorHAnsi" w:hAnsiTheme="minorHAnsi" w:cstheme="minorHAnsi"/>
          <w:sz w:val="20"/>
        </w:rPr>
        <w:t>Ak krit</w:t>
      </w:r>
      <w:r w:rsidRPr="001E5144">
        <w:rPr>
          <w:rFonts w:asciiTheme="minorHAnsi" w:hAnsiTheme="minorHAnsi" w:cstheme="minorHAnsi"/>
          <w:color w:val="000000"/>
          <w:sz w:val="20"/>
        </w:rPr>
        <w:t>é</w:t>
      </w:r>
      <w:r w:rsidRPr="001E5144">
        <w:rPr>
          <w:rFonts w:asciiTheme="minorHAnsi" w:hAnsiTheme="minorHAnsi" w:cstheme="minorHAnsi"/>
          <w:sz w:val="20"/>
        </w:rPr>
        <w:t>ri</w:t>
      </w:r>
      <w:r w:rsidRPr="001E5144">
        <w:rPr>
          <w:rFonts w:asciiTheme="minorHAnsi" w:hAnsiTheme="minorHAnsi" w:cstheme="minorHAnsi"/>
          <w:color w:val="000000"/>
          <w:sz w:val="20"/>
        </w:rPr>
        <w:t>á</w:t>
      </w:r>
      <w:r w:rsidRPr="001E5144">
        <w:rPr>
          <w:rFonts w:asciiTheme="minorHAnsi" w:hAnsiTheme="minorHAnsi" w:cstheme="minorHAnsi"/>
          <w:sz w:val="20"/>
        </w:rPr>
        <w:t xml:space="preserve">m nevyhovuje </w:t>
      </w:r>
      <w:r w:rsidRPr="001E5144">
        <w:rPr>
          <w:rFonts w:asciiTheme="minorHAnsi" w:hAnsiTheme="minorHAnsi" w:cstheme="minorHAnsi"/>
          <w:color w:val="000000"/>
          <w:sz w:val="20"/>
        </w:rPr>
        <w:t>ž</w:t>
      </w:r>
      <w:r w:rsidRPr="001E5144">
        <w:rPr>
          <w:rFonts w:asciiTheme="minorHAnsi" w:hAnsiTheme="minorHAnsi" w:cstheme="minorHAnsi"/>
          <w:sz w:val="20"/>
        </w:rPr>
        <w:t>iaden z</w:t>
      </w:r>
      <w:r w:rsidRPr="001E5144">
        <w:rPr>
          <w:rFonts w:asciiTheme="minorHAnsi" w:hAnsiTheme="minorHAnsi" w:cstheme="minorHAnsi"/>
          <w:color w:val="000000"/>
          <w:sz w:val="20"/>
        </w:rPr>
        <w:t>á</w:t>
      </w:r>
      <w:r w:rsidRPr="001E5144">
        <w:rPr>
          <w:rFonts w:asciiTheme="minorHAnsi" w:hAnsiTheme="minorHAnsi" w:cstheme="minorHAnsi"/>
          <w:sz w:val="20"/>
        </w:rPr>
        <w:t>znam, je vr</w:t>
      </w:r>
      <w:r w:rsidRPr="001E5144">
        <w:rPr>
          <w:rFonts w:asciiTheme="minorHAnsi" w:hAnsiTheme="minorHAnsi" w:cstheme="minorHAnsi"/>
          <w:color w:val="000000"/>
          <w:sz w:val="20"/>
        </w:rPr>
        <w:t>á</w:t>
      </w:r>
      <w:r w:rsidRPr="001E5144">
        <w:rPr>
          <w:rFonts w:asciiTheme="minorHAnsi" w:hAnsiTheme="minorHAnsi" w:cstheme="minorHAnsi"/>
          <w:sz w:val="20"/>
        </w:rPr>
        <w:t>ten</w:t>
      </w:r>
      <w:r w:rsidRPr="001E5144">
        <w:rPr>
          <w:rFonts w:asciiTheme="minorHAnsi" w:hAnsiTheme="minorHAnsi" w:cstheme="minorHAnsi"/>
          <w:color w:val="000000"/>
          <w:sz w:val="20"/>
        </w:rPr>
        <w:t>ý</w:t>
      </w:r>
      <w:r w:rsidRPr="001E5144">
        <w:rPr>
          <w:rFonts w:asciiTheme="minorHAnsi" w:hAnsiTheme="minorHAnsi" w:cstheme="minorHAnsi"/>
          <w:sz w:val="20"/>
        </w:rPr>
        <w:t xml:space="preserve"> pr</w:t>
      </w:r>
      <w:r w:rsidRPr="001E5144">
        <w:rPr>
          <w:rFonts w:asciiTheme="minorHAnsi" w:hAnsiTheme="minorHAnsi" w:cstheme="minorHAnsi"/>
          <w:color w:val="000000"/>
          <w:sz w:val="20"/>
        </w:rPr>
        <w:t>á</w:t>
      </w:r>
      <w:r w:rsidRPr="001E5144">
        <w:rPr>
          <w:rFonts w:asciiTheme="minorHAnsi" w:hAnsiTheme="minorHAnsi" w:cstheme="minorHAnsi"/>
          <w:sz w:val="20"/>
        </w:rPr>
        <w:t>zdny zoznam.</w:t>
      </w:r>
    </w:p>
    <w:p w14:paraId="7D0DD98E" w14:textId="77777777" w:rsidR="00926E44" w:rsidRPr="001E5144" w:rsidRDefault="00926E44" w:rsidP="001E5144">
      <w:pPr>
        <w:numPr>
          <w:ilvl w:val="0"/>
          <w:numId w:val="5"/>
        </w:numPr>
        <w:autoSpaceDE w:val="0"/>
        <w:autoSpaceDN w:val="0"/>
        <w:spacing w:after="80"/>
        <w:ind w:left="851" w:hanging="284"/>
        <w:rPr>
          <w:rFonts w:asciiTheme="minorHAnsi" w:hAnsiTheme="minorHAnsi" w:cstheme="minorHAnsi"/>
          <w:sz w:val="20"/>
          <w:szCs w:val="20"/>
          <w:highlight w:val="yellow"/>
          <w:lang w:eastAsia="sk-SK"/>
        </w:rPr>
      </w:pPr>
      <w:r w:rsidRPr="001E5144">
        <w:rPr>
          <w:rFonts w:asciiTheme="minorHAnsi" w:hAnsiTheme="minorHAnsi" w:cstheme="minorHAnsi"/>
          <w:sz w:val="20"/>
          <w:szCs w:val="20"/>
          <w:highlight w:val="yellow"/>
          <w:lang w:eastAsia="sk-SK"/>
        </w:rPr>
        <w:t>V prípade, že nebol zadaný idHlasenia, je na výstup vrátená posledná verzia hlásenia</w:t>
      </w:r>
      <w:r w:rsidR="001E5144" w:rsidRPr="001E5144">
        <w:rPr>
          <w:rFonts w:asciiTheme="minorHAnsi" w:hAnsiTheme="minorHAnsi" w:cstheme="minorHAnsi"/>
          <w:sz w:val="20"/>
          <w:szCs w:val="20"/>
          <w:highlight w:val="yellow"/>
          <w:lang w:eastAsia="sk-SK"/>
        </w:rPr>
        <w:t>.</w:t>
      </w:r>
    </w:p>
    <w:p w14:paraId="17601719" w14:textId="77777777" w:rsidR="00926E44" w:rsidRPr="00926E44" w:rsidRDefault="00926E44" w:rsidP="00926E44">
      <w:pPr>
        <w:pStyle w:val="Odsekzoznamu"/>
        <w:ind w:left="284"/>
        <w:rPr>
          <w:sz w:val="20"/>
          <w:szCs w:val="20"/>
        </w:rPr>
      </w:pPr>
    </w:p>
    <w:p w14:paraId="5C62CCF5" w14:textId="77777777" w:rsidR="00926E44" w:rsidRPr="00926E44" w:rsidRDefault="00926E44" w:rsidP="00926E44">
      <w:pPr>
        <w:pStyle w:val="Odsekzoznamu"/>
        <w:ind w:left="284"/>
        <w:rPr>
          <w:b/>
          <w:sz w:val="20"/>
          <w:szCs w:val="20"/>
        </w:rPr>
      </w:pPr>
    </w:p>
    <w:p w14:paraId="555DB9A8" w14:textId="77777777" w:rsidR="00B255FF" w:rsidRPr="004510FA" w:rsidRDefault="004510FA" w:rsidP="004510FA">
      <w:pPr>
        <w:pStyle w:val="Odsekzoznamu"/>
        <w:numPr>
          <w:ilvl w:val="0"/>
          <w:numId w:val="3"/>
        </w:numPr>
        <w:ind w:left="284" w:hanging="284"/>
        <w:rPr>
          <w:b/>
          <w:sz w:val="20"/>
          <w:szCs w:val="20"/>
        </w:rPr>
      </w:pPr>
      <w:r w:rsidRPr="004510FA">
        <w:rPr>
          <w:b/>
          <w:sz w:val="20"/>
          <w:szCs w:val="20"/>
        </w:rPr>
        <w:lastRenderedPageBreak/>
        <w:t>IM kapitola 6.1, Hlasenie_Request_Response.xsd</w:t>
      </w:r>
    </w:p>
    <w:p w14:paraId="07A83608" w14:textId="77777777" w:rsidR="00B255FF" w:rsidRPr="004510FA" w:rsidRDefault="00B255FF" w:rsidP="00FF7915">
      <w:pPr>
        <w:pStyle w:val="Odsekzoznamu"/>
        <w:ind w:left="567"/>
        <w:rPr>
          <w:sz w:val="20"/>
          <w:szCs w:val="20"/>
        </w:rPr>
      </w:pPr>
      <w:r w:rsidRPr="004510FA">
        <w:rPr>
          <w:sz w:val="20"/>
          <w:szCs w:val="20"/>
        </w:rPr>
        <w:t xml:space="preserve">Pre element </w:t>
      </w:r>
      <w:r w:rsidR="004510FA" w:rsidRPr="004510FA">
        <w:rPr>
          <w:sz w:val="20"/>
          <w:szCs w:val="20"/>
        </w:rPr>
        <w:t>najvyssieVzdelanie</w:t>
      </w:r>
      <w:r w:rsidRPr="004510FA">
        <w:rPr>
          <w:sz w:val="20"/>
          <w:szCs w:val="20"/>
        </w:rPr>
        <w:t xml:space="preserve"> </w:t>
      </w:r>
      <w:r w:rsidR="004510FA" w:rsidRPr="004510FA">
        <w:rPr>
          <w:sz w:val="20"/>
          <w:szCs w:val="20"/>
        </w:rPr>
        <w:t>sa majú zadávať hodnoty z číselníka OID: 1.3.158.00165387.100.10.266, avšak v Hlasenie_Request_Response.xsd je nesprávne uvedený type="xs:int"</w:t>
      </w:r>
      <w:r w:rsidRPr="004510FA">
        <w:rPr>
          <w:sz w:val="20"/>
          <w:szCs w:val="20"/>
        </w:rPr>
        <w:t xml:space="preserve">. </w:t>
      </w:r>
      <w:r w:rsidR="004510FA" w:rsidRPr="004510FA">
        <w:rPr>
          <w:b/>
          <w:sz w:val="20"/>
          <w:szCs w:val="20"/>
        </w:rPr>
        <w:t xml:space="preserve">Xsd schéma sa kvôli tomuto rozdielu </w:t>
      </w:r>
      <w:r w:rsidR="004510FA" w:rsidRPr="004510FA">
        <w:rPr>
          <w:b/>
          <w:sz w:val="20"/>
          <w:szCs w:val="20"/>
          <w:u w:val="single"/>
        </w:rPr>
        <w:t>nebude</w:t>
      </w:r>
      <w:r w:rsidR="004510FA" w:rsidRPr="004510FA">
        <w:rPr>
          <w:b/>
          <w:sz w:val="20"/>
          <w:szCs w:val="20"/>
        </w:rPr>
        <w:t xml:space="preserve"> meniť.</w:t>
      </w:r>
      <w:r w:rsidR="004510FA" w:rsidRPr="004510FA">
        <w:rPr>
          <w:sz w:val="20"/>
          <w:szCs w:val="20"/>
        </w:rPr>
        <w:t xml:space="preserve"> Očakáva </w:t>
      </w:r>
      <w:r w:rsidR="00CF0DB7">
        <w:rPr>
          <w:sz w:val="20"/>
          <w:szCs w:val="20"/>
        </w:rPr>
        <w:t>sa však, že pre tento element</w:t>
      </w:r>
      <w:r w:rsidR="004510FA" w:rsidRPr="004510FA">
        <w:rPr>
          <w:sz w:val="20"/>
          <w:szCs w:val="20"/>
        </w:rPr>
        <w:t xml:space="preserve">: </w:t>
      </w:r>
    </w:p>
    <w:p w14:paraId="5B2D75C5" w14:textId="77777777" w:rsidR="004510FA" w:rsidRPr="004510FA" w:rsidRDefault="004510FA" w:rsidP="00FF7915">
      <w:pPr>
        <w:pStyle w:val="Odsekzoznamu"/>
        <w:ind w:left="567"/>
        <w:rPr>
          <w:sz w:val="20"/>
          <w:szCs w:val="20"/>
        </w:rPr>
      </w:pPr>
    </w:p>
    <w:p w14:paraId="7A0BEE7D" w14:textId="77777777" w:rsidR="004510FA" w:rsidRPr="004510FA" w:rsidRDefault="004510FA" w:rsidP="004510FA">
      <w:pPr>
        <w:autoSpaceDE w:val="0"/>
        <w:autoSpaceDN w:val="0"/>
        <w:ind w:left="709"/>
        <w:rPr>
          <w:sz w:val="20"/>
          <w:szCs w:val="20"/>
          <w:highlight w:val="yellow"/>
          <w:lang w:eastAsia="sk-SK"/>
        </w:rPr>
      </w:pPr>
      <w:r w:rsidRPr="004510FA">
        <w:rPr>
          <w:sz w:val="20"/>
          <w:szCs w:val="20"/>
          <w:highlight w:val="yellow"/>
          <w:lang w:eastAsia="sk-SK"/>
        </w:rPr>
        <w:t xml:space="preserve">Vyplní sa položka "skratka" z číselníka </w:t>
      </w:r>
      <w:r w:rsidRPr="004510FA">
        <w:rPr>
          <w:b/>
          <w:bCs/>
          <w:sz w:val="20"/>
          <w:szCs w:val="20"/>
          <w:highlight w:val="yellow"/>
          <w:lang w:eastAsia="sk-SK"/>
        </w:rPr>
        <w:t>1.3.158.00165387.100.10.266</w:t>
      </w:r>
      <w:r w:rsidRPr="004510FA">
        <w:rPr>
          <w:sz w:val="20"/>
          <w:szCs w:val="20"/>
          <w:highlight w:val="yellow"/>
          <w:lang w:eastAsia="sk-SK"/>
        </w:rPr>
        <w:t xml:space="preserve"> - Stupeň dosiahnutého vzdelania</w:t>
      </w:r>
    </w:p>
    <w:p w14:paraId="36C92F24" w14:textId="77777777" w:rsidR="004510FA" w:rsidRPr="004510FA" w:rsidRDefault="004510FA" w:rsidP="004510FA">
      <w:pPr>
        <w:autoSpaceDE w:val="0"/>
        <w:autoSpaceDN w:val="0"/>
        <w:ind w:left="709"/>
        <w:rPr>
          <w:sz w:val="20"/>
          <w:szCs w:val="20"/>
          <w:highlight w:val="yellow"/>
          <w:lang w:eastAsia="sk-SK"/>
        </w:rPr>
      </w:pPr>
      <w:r w:rsidRPr="004510FA">
        <w:rPr>
          <w:sz w:val="20"/>
          <w:szCs w:val="20"/>
          <w:highlight w:val="yellow"/>
          <w:lang w:eastAsia="sk-SK"/>
        </w:rPr>
        <w:t>Príklad hodnôt:</w:t>
      </w:r>
    </w:p>
    <w:p w14:paraId="5F224A1F" w14:textId="77777777" w:rsidR="00CF0DB7" w:rsidRPr="00CF0DB7" w:rsidRDefault="00CF0DB7" w:rsidP="00CF0DB7">
      <w:pPr>
        <w:autoSpaceDE w:val="0"/>
        <w:autoSpaceDN w:val="0"/>
        <w:ind w:left="709"/>
        <w:rPr>
          <w:sz w:val="20"/>
          <w:szCs w:val="20"/>
          <w:highlight w:val="yellow"/>
          <w:lang w:eastAsia="sk-SK"/>
        </w:rPr>
      </w:pPr>
      <w:r>
        <w:rPr>
          <w:sz w:val="20"/>
          <w:szCs w:val="20"/>
          <w:highlight w:val="yellow"/>
          <w:lang w:eastAsia="sk-SK"/>
        </w:rPr>
        <w:t xml:space="preserve">0 - </w:t>
      </w:r>
      <w:r w:rsidRPr="00CF0DB7">
        <w:rPr>
          <w:sz w:val="20"/>
          <w:szCs w:val="20"/>
          <w:highlight w:val="yellow"/>
          <w:lang w:eastAsia="sk-SK"/>
        </w:rPr>
        <w:t>neukončené základné vzdelanie</w:t>
      </w:r>
    </w:p>
    <w:p w14:paraId="4182837E" w14:textId="77777777" w:rsidR="00CF0DB7" w:rsidRPr="00CF0DB7" w:rsidRDefault="00CF0DB7" w:rsidP="00CF0DB7">
      <w:pPr>
        <w:autoSpaceDE w:val="0"/>
        <w:autoSpaceDN w:val="0"/>
        <w:ind w:left="709"/>
        <w:rPr>
          <w:sz w:val="20"/>
          <w:szCs w:val="20"/>
          <w:highlight w:val="yellow"/>
          <w:lang w:eastAsia="sk-SK"/>
        </w:rPr>
      </w:pPr>
      <w:r w:rsidRPr="00CF0DB7">
        <w:rPr>
          <w:sz w:val="20"/>
          <w:szCs w:val="20"/>
          <w:highlight w:val="yellow"/>
          <w:lang w:eastAsia="sk-SK"/>
        </w:rPr>
        <w:t>1</w:t>
      </w:r>
      <w:r>
        <w:rPr>
          <w:sz w:val="20"/>
          <w:szCs w:val="20"/>
          <w:highlight w:val="yellow"/>
          <w:lang w:eastAsia="sk-SK"/>
        </w:rPr>
        <w:t xml:space="preserve"> - </w:t>
      </w:r>
      <w:r w:rsidRPr="00CF0DB7">
        <w:rPr>
          <w:sz w:val="20"/>
          <w:szCs w:val="20"/>
          <w:highlight w:val="yellow"/>
          <w:lang w:eastAsia="sk-SK"/>
        </w:rPr>
        <w:t>základné vzdelanie</w:t>
      </w:r>
    </w:p>
    <w:p w14:paraId="46FB58C2" w14:textId="77777777" w:rsidR="00CF0DB7" w:rsidRPr="00CF0DB7" w:rsidRDefault="00CF0DB7" w:rsidP="00CF0DB7">
      <w:pPr>
        <w:autoSpaceDE w:val="0"/>
        <w:autoSpaceDN w:val="0"/>
        <w:ind w:left="709"/>
        <w:rPr>
          <w:sz w:val="20"/>
          <w:szCs w:val="20"/>
          <w:highlight w:val="yellow"/>
          <w:lang w:eastAsia="sk-SK"/>
        </w:rPr>
      </w:pPr>
      <w:r w:rsidRPr="00CF0DB7">
        <w:rPr>
          <w:sz w:val="20"/>
          <w:szCs w:val="20"/>
          <w:highlight w:val="yellow"/>
          <w:lang w:eastAsia="sk-SK"/>
        </w:rPr>
        <w:t>2</w:t>
      </w:r>
      <w:r>
        <w:rPr>
          <w:sz w:val="20"/>
          <w:szCs w:val="20"/>
          <w:highlight w:val="yellow"/>
          <w:lang w:eastAsia="sk-SK"/>
        </w:rPr>
        <w:t xml:space="preserve"> - </w:t>
      </w:r>
      <w:r w:rsidRPr="00CF0DB7">
        <w:rPr>
          <w:sz w:val="20"/>
          <w:szCs w:val="20"/>
          <w:highlight w:val="yellow"/>
          <w:lang w:eastAsia="sk-SK"/>
        </w:rPr>
        <w:t>nižšie stredné odborné vzdelanie (bez výučného listu)</w:t>
      </w:r>
    </w:p>
    <w:p w14:paraId="3388D81A" w14:textId="77777777" w:rsidR="00CF0DB7" w:rsidRPr="00CF0DB7" w:rsidRDefault="00CF0DB7" w:rsidP="00CF0DB7">
      <w:pPr>
        <w:autoSpaceDE w:val="0"/>
        <w:autoSpaceDN w:val="0"/>
        <w:ind w:left="709"/>
        <w:rPr>
          <w:sz w:val="20"/>
          <w:szCs w:val="20"/>
          <w:highlight w:val="yellow"/>
          <w:lang w:eastAsia="sk-SK"/>
        </w:rPr>
      </w:pPr>
      <w:r w:rsidRPr="00CF0DB7">
        <w:rPr>
          <w:sz w:val="20"/>
          <w:szCs w:val="20"/>
          <w:highlight w:val="yellow"/>
          <w:lang w:eastAsia="sk-SK"/>
        </w:rPr>
        <w:t>3</w:t>
      </w:r>
      <w:r>
        <w:rPr>
          <w:sz w:val="20"/>
          <w:szCs w:val="20"/>
          <w:highlight w:val="yellow"/>
          <w:lang w:eastAsia="sk-SK"/>
        </w:rPr>
        <w:t xml:space="preserve"> - </w:t>
      </w:r>
      <w:r w:rsidRPr="00CF0DB7">
        <w:rPr>
          <w:sz w:val="20"/>
          <w:szCs w:val="20"/>
          <w:highlight w:val="yellow"/>
          <w:lang w:eastAsia="sk-SK"/>
        </w:rPr>
        <w:t>stredné odborné vzdelanie (s výučným listom)</w:t>
      </w:r>
    </w:p>
    <w:p w14:paraId="23D73E2E" w14:textId="77777777" w:rsidR="00CF0DB7" w:rsidRPr="00CF0DB7" w:rsidRDefault="00CF0DB7" w:rsidP="00CF0DB7">
      <w:pPr>
        <w:autoSpaceDE w:val="0"/>
        <w:autoSpaceDN w:val="0"/>
        <w:ind w:left="709"/>
        <w:rPr>
          <w:sz w:val="20"/>
          <w:szCs w:val="20"/>
          <w:highlight w:val="yellow"/>
          <w:lang w:eastAsia="sk-SK"/>
        </w:rPr>
      </w:pPr>
      <w:r w:rsidRPr="00CF0DB7">
        <w:rPr>
          <w:sz w:val="20"/>
          <w:szCs w:val="20"/>
          <w:highlight w:val="yellow"/>
          <w:lang w:eastAsia="sk-SK"/>
        </w:rPr>
        <w:t>4</w:t>
      </w:r>
      <w:r>
        <w:rPr>
          <w:sz w:val="20"/>
          <w:szCs w:val="20"/>
          <w:highlight w:val="yellow"/>
          <w:lang w:eastAsia="sk-SK"/>
        </w:rPr>
        <w:t xml:space="preserve"> - </w:t>
      </w:r>
      <w:r w:rsidRPr="00CF0DB7">
        <w:rPr>
          <w:sz w:val="20"/>
          <w:szCs w:val="20"/>
          <w:highlight w:val="yellow"/>
          <w:lang w:eastAsia="sk-SK"/>
        </w:rPr>
        <w:t>úplné stredné všeobecné alebo odborné vzdelanie (s maturitou)</w:t>
      </w:r>
    </w:p>
    <w:p w14:paraId="1379314C" w14:textId="77777777" w:rsidR="004510FA" w:rsidRPr="004510FA" w:rsidRDefault="004510FA" w:rsidP="00CF0DB7">
      <w:pPr>
        <w:autoSpaceDE w:val="0"/>
        <w:autoSpaceDN w:val="0"/>
        <w:ind w:left="709"/>
        <w:rPr>
          <w:sz w:val="20"/>
          <w:szCs w:val="20"/>
          <w:lang w:eastAsia="sk-SK"/>
        </w:rPr>
      </w:pPr>
      <w:r w:rsidRPr="00CF0DB7">
        <w:rPr>
          <w:sz w:val="20"/>
          <w:szCs w:val="20"/>
          <w:highlight w:val="yellow"/>
          <w:lang w:eastAsia="sk-SK"/>
        </w:rPr>
        <w:t>.....</w:t>
      </w:r>
    </w:p>
    <w:p w14:paraId="2B64E822" w14:textId="77777777" w:rsidR="00B255FF" w:rsidRPr="004510FA" w:rsidRDefault="00B255FF" w:rsidP="00B255FF">
      <w:pPr>
        <w:pStyle w:val="Odsekzoznamu"/>
        <w:rPr>
          <w:sz w:val="20"/>
          <w:szCs w:val="20"/>
        </w:rPr>
      </w:pPr>
    </w:p>
    <w:p w14:paraId="50E1AE40" w14:textId="770DC373" w:rsidR="4FB71D84" w:rsidRDefault="4FB71D84" w:rsidP="5ED7B475">
      <w:pPr>
        <w:pStyle w:val="Odsekzoznamu"/>
        <w:numPr>
          <w:ilvl w:val="0"/>
          <w:numId w:val="3"/>
        </w:numPr>
        <w:ind w:left="284" w:hanging="284"/>
        <w:rPr>
          <w:rFonts w:asciiTheme="minorHAnsi" w:eastAsiaTheme="minorEastAsia" w:hAnsiTheme="minorHAnsi" w:cstheme="minorBidi"/>
          <w:sz w:val="20"/>
          <w:szCs w:val="20"/>
        </w:rPr>
      </w:pPr>
      <w:r w:rsidRPr="5ED7B475">
        <w:rPr>
          <w:b/>
          <w:bCs/>
          <w:sz w:val="20"/>
          <w:szCs w:val="20"/>
        </w:rPr>
        <w:t xml:space="preserve">IM kapitola 6.1, </w:t>
      </w:r>
      <w:r w:rsidR="004510FA" w:rsidRPr="5ED7B475">
        <w:rPr>
          <w:b/>
          <w:bCs/>
          <w:sz w:val="20"/>
          <w:szCs w:val="20"/>
        </w:rPr>
        <w:t>Hlasenie_Request_Response.xsd</w:t>
      </w:r>
    </w:p>
    <w:p w14:paraId="11848067" w14:textId="4210CBB2" w:rsidR="4FB71D84" w:rsidRDefault="00634A24" w:rsidP="4352ECBB">
      <w:pPr>
        <w:ind w:left="708"/>
        <w:rPr>
          <w:rFonts w:eastAsia="Calibri"/>
          <w:sz w:val="20"/>
          <w:szCs w:val="20"/>
        </w:rPr>
      </w:pPr>
      <w:r w:rsidRPr="4352ECBB">
        <w:rPr>
          <w:rFonts w:eastAsia="Calibri"/>
          <w:sz w:val="20"/>
          <w:szCs w:val="20"/>
        </w:rPr>
        <w:t>Pre Complex type</w:t>
      </w:r>
      <w:r w:rsidRPr="4352ECBB">
        <w:rPr>
          <w:rFonts w:eastAsia="Calibri"/>
          <w:b/>
          <w:bCs/>
          <w:sz w:val="20"/>
          <w:szCs w:val="20"/>
        </w:rPr>
        <w:t xml:space="preserve"> VyhladajHlasenieONarodeni_request </w:t>
      </w:r>
      <w:r w:rsidRPr="4352ECBB">
        <w:rPr>
          <w:rFonts w:eastAsia="Calibri"/>
          <w:sz w:val="20"/>
          <w:szCs w:val="20"/>
        </w:rPr>
        <w:t>zmenený type elementu</w:t>
      </w:r>
      <w:r w:rsidRPr="4352ECBB">
        <w:rPr>
          <w:rFonts w:eastAsia="Calibri"/>
          <w:b/>
          <w:bCs/>
          <w:sz w:val="20"/>
          <w:szCs w:val="20"/>
        </w:rPr>
        <w:t xml:space="preserve"> rodneCisloRodica </w:t>
      </w:r>
      <w:r w:rsidRPr="4352ECBB">
        <w:rPr>
          <w:rFonts w:eastAsia="Calibri"/>
          <w:sz w:val="20"/>
          <w:szCs w:val="20"/>
        </w:rPr>
        <w:t>na string11.</w:t>
      </w:r>
    </w:p>
    <w:p w14:paraId="0F5A0F43" w14:textId="063C3E2A" w:rsidR="4352ECBB" w:rsidRDefault="4352ECBB" w:rsidP="4352ECBB">
      <w:pPr>
        <w:ind w:left="708"/>
        <w:rPr>
          <w:rFonts w:eastAsia="Calibri"/>
          <w:sz w:val="20"/>
          <w:szCs w:val="20"/>
        </w:rPr>
      </w:pPr>
      <w:r w:rsidRPr="4352ECBB">
        <w:rPr>
          <w:rFonts w:eastAsia="Calibri"/>
          <w:sz w:val="20"/>
          <w:szCs w:val="20"/>
        </w:rPr>
        <w:t>Rodné číslo musí byť uvedené s “/”.</w:t>
      </w:r>
    </w:p>
    <w:p w14:paraId="1963559E" w14:textId="77777777" w:rsidR="00634A24" w:rsidRDefault="00634A24" w:rsidP="00634A24">
      <w:pPr>
        <w:ind w:left="708"/>
        <w:rPr>
          <w:rFonts w:eastAsia="Calibri"/>
          <w:b/>
          <w:bCs/>
          <w:sz w:val="20"/>
          <w:szCs w:val="20"/>
        </w:rPr>
      </w:pPr>
    </w:p>
    <w:p w14:paraId="62FD7C63" w14:textId="025DD97C" w:rsidR="00634A24" w:rsidRDefault="00634A24" w:rsidP="00634A24">
      <w:pPr>
        <w:ind w:left="567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Zdôvodnenie: </w:t>
      </w:r>
      <w:r w:rsidRPr="00634A24">
        <w:rPr>
          <w:rFonts w:eastAsia="Calibri"/>
          <w:bCs/>
          <w:sz w:val="20"/>
          <w:szCs w:val="20"/>
        </w:rPr>
        <w:t>RČ sa ukladá s </w:t>
      </w:r>
      <w:r>
        <w:rPr>
          <w:rFonts w:eastAsia="Calibri"/>
          <w:bCs/>
          <w:sz w:val="20"/>
          <w:szCs w:val="20"/>
        </w:rPr>
        <w:t>oddeľ</w:t>
      </w:r>
      <w:r w:rsidRPr="00634A24">
        <w:rPr>
          <w:rFonts w:eastAsia="Calibri"/>
          <w:bCs/>
          <w:sz w:val="20"/>
          <w:szCs w:val="20"/>
        </w:rPr>
        <w:t>ovacím znakom „/“, preto aj zadanie RČ pre vyhľadávanie musí byť s týmto oddeľovac</w:t>
      </w:r>
      <w:r>
        <w:rPr>
          <w:rFonts w:eastAsia="Calibri"/>
          <w:bCs/>
          <w:sz w:val="20"/>
          <w:szCs w:val="20"/>
        </w:rPr>
        <w:t>í</w:t>
      </w:r>
      <w:r w:rsidRPr="00634A24">
        <w:rPr>
          <w:rFonts w:eastAsia="Calibri"/>
          <w:bCs/>
          <w:sz w:val="20"/>
          <w:szCs w:val="20"/>
        </w:rPr>
        <w:t>m znakom.</w:t>
      </w:r>
      <w:r>
        <w:rPr>
          <w:rFonts w:eastAsia="Calibri"/>
          <w:bCs/>
          <w:sz w:val="20"/>
          <w:szCs w:val="20"/>
        </w:rPr>
        <w:t xml:space="preserve"> Vyhľadávanie bez oddeľovacieho znaku nevráti žiadne záznamy.</w:t>
      </w:r>
    </w:p>
    <w:p w14:paraId="656D1B93" w14:textId="3805EC1E" w:rsidR="00352102" w:rsidRDefault="00352102" w:rsidP="00634A24">
      <w:pPr>
        <w:ind w:left="567"/>
        <w:rPr>
          <w:rFonts w:eastAsia="Calibri"/>
          <w:b/>
          <w:bCs/>
          <w:sz w:val="20"/>
          <w:szCs w:val="20"/>
        </w:rPr>
      </w:pPr>
    </w:p>
    <w:p w14:paraId="56401F00" w14:textId="6E08CF4A" w:rsidR="00E745B5" w:rsidRPr="00E745B5" w:rsidRDefault="00E745B5" w:rsidP="00634A24">
      <w:pPr>
        <w:ind w:left="567"/>
        <w:rPr>
          <w:rFonts w:eastAsia="Arial" w:cs="Arial"/>
          <w:color w:val="FF0000"/>
          <w:sz w:val="20"/>
          <w:szCs w:val="20"/>
        </w:rPr>
      </w:pPr>
      <w:r w:rsidRPr="00E745B5">
        <w:rPr>
          <w:rFonts w:eastAsia="Calibri"/>
          <w:bCs/>
          <w:color w:val="FF0000"/>
          <w:sz w:val="20"/>
          <w:szCs w:val="20"/>
        </w:rPr>
        <w:t xml:space="preserve">Kvôli zjednoteniu spôsobu zadávania RČ bol upresnený popis podmienok pre vyplnenie údajov v službe </w:t>
      </w:r>
      <w:r w:rsidRPr="00E745B5">
        <w:rPr>
          <w:rFonts w:eastAsia="Calibri"/>
          <w:b/>
          <w:bCs/>
          <w:color w:val="FF0000"/>
          <w:sz w:val="20"/>
          <w:szCs w:val="20"/>
        </w:rPr>
        <w:t>ZapisHlasenieONarodeni_v1</w:t>
      </w:r>
      <w:r w:rsidRPr="00E745B5">
        <w:rPr>
          <w:rFonts w:eastAsia="Calibri"/>
          <w:bCs/>
          <w:color w:val="FF0000"/>
          <w:sz w:val="20"/>
          <w:szCs w:val="20"/>
        </w:rPr>
        <w:t>:</w:t>
      </w:r>
    </w:p>
    <w:p w14:paraId="41EA5067" w14:textId="77777777" w:rsidR="00E745B5" w:rsidRPr="00E745B5" w:rsidRDefault="00E745B5" w:rsidP="00E745B5">
      <w:pPr>
        <w:pStyle w:val="Odsekzoznamu"/>
        <w:spacing w:before="60" w:after="60"/>
        <w:ind w:left="714"/>
        <w:rPr>
          <w:rFonts w:asciiTheme="minorHAnsi" w:eastAsiaTheme="minorEastAsia" w:hAnsiTheme="minorHAnsi" w:cstheme="minorBidi"/>
          <w:b/>
          <w:bCs/>
          <w:color w:val="FF0000"/>
          <w:sz w:val="20"/>
          <w:szCs w:val="20"/>
        </w:rPr>
      </w:pPr>
      <w:r w:rsidRPr="00E745B5">
        <w:rPr>
          <w:b/>
          <w:bCs/>
          <w:color w:val="FF0000"/>
          <w:sz w:val="20"/>
          <w:szCs w:val="20"/>
        </w:rPr>
        <w:t>Osoba rodneCislo</w:t>
      </w:r>
      <w:r w:rsidRPr="00E745B5">
        <w:rPr>
          <w:color w:val="FF0000"/>
          <w:sz w:val="20"/>
          <w:szCs w:val="20"/>
        </w:rPr>
        <w:t xml:space="preserve"> </w:t>
      </w:r>
      <w:r w:rsidRPr="00E745B5">
        <w:rPr>
          <w:color w:val="FF0000"/>
          <w:sz w:val="20"/>
          <w:szCs w:val="20"/>
          <w:highlight w:val="yellow"/>
        </w:rPr>
        <w:t>sa zadáva s lomkou</w:t>
      </w:r>
      <w:r w:rsidRPr="00E745B5">
        <w:rPr>
          <w:color w:val="FF0000"/>
          <w:sz w:val="20"/>
          <w:szCs w:val="20"/>
        </w:rPr>
        <w:t xml:space="preserve"> a nenapĺňa, pokiaľ osoba nemá pridelené rodné číslo</w:t>
      </w:r>
    </w:p>
    <w:p w14:paraId="62495D7C" w14:textId="49A6C9F4" w:rsidR="00634A24" w:rsidRDefault="00634A24" w:rsidP="4FB71D84">
      <w:pPr>
        <w:rPr>
          <w:rFonts w:eastAsia="Calibri"/>
          <w:b/>
          <w:bCs/>
          <w:sz w:val="20"/>
          <w:szCs w:val="20"/>
        </w:rPr>
      </w:pPr>
    </w:p>
    <w:p w14:paraId="592A2AAE" w14:textId="4E589AC6" w:rsidR="00B255FF" w:rsidRPr="00174A90" w:rsidRDefault="007801BA" w:rsidP="004B1C85">
      <w:pPr>
        <w:pStyle w:val="Odsekzoznamu"/>
        <w:numPr>
          <w:ilvl w:val="0"/>
          <w:numId w:val="3"/>
        </w:numPr>
        <w:ind w:left="284" w:hanging="284"/>
        <w:rPr>
          <w:sz w:val="20"/>
          <w:szCs w:val="20"/>
        </w:rPr>
      </w:pPr>
      <w:r w:rsidRPr="00174A90">
        <w:rPr>
          <w:b/>
          <w:bCs/>
          <w:sz w:val="20"/>
          <w:szCs w:val="20"/>
        </w:rPr>
        <w:t>IM kapitola 8.1</w:t>
      </w:r>
      <w:r w:rsidRPr="00174A90">
        <w:rPr>
          <w:sz w:val="20"/>
          <w:szCs w:val="20"/>
        </w:rPr>
        <w:t xml:space="preserve"> (príloha Dohoda o mene a priezvisku dieťaťa – vzor)</w:t>
      </w:r>
    </w:p>
    <w:p w14:paraId="41B4363E" w14:textId="77777777" w:rsidR="00FF7915" w:rsidRDefault="007801BA" w:rsidP="00CF0DB7">
      <w:pPr>
        <w:pStyle w:val="Odsekzoznamu"/>
        <w:ind w:left="567"/>
        <w:rPr>
          <w:sz w:val="20"/>
          <w:szCs w:val="20"/>
        </w:rPr>
      </w:pPr>
      <w:r w:rsidRPr="004510FA">
        <w:rPr>
          <w:sz w:val="20"/>
          <w:szCs w:val="20"/>
        </w:rPr>
        <w:t xml:space="preserve">Do šablóny boli doplnené polia pre zápis OP, pasu matky a otca, pričom </w:t>
      </w:r>
      <w:r w:rsidR="001E5144">
        <w:rPr>
          <w:sz w:val="20"/>
          <w:szCs w:val="20"/>
        </w:rPr>
        <w:t xml:space="preserve">vyplnené môžu byť </w:t>
      </w:r>
      <w:r w:rsidRPr="004510FA">
        <w:rPr>
          <w:sz w:val="20"/>
          <w:szCs w:val="20"/>
        </w:rPr>
        <w:t xml:space="preserve">manuálne v tlačovom výstupe. </w:t>
      </w:r>
      <w:r w:rsidR="00501FDF" w:rsidRPr="004510FA">
        <w:rPr>
          <w:sz w:val="20"/>
          <w:szCs w:val="20"/>
        </w:rPr>
        <w:t>Zároveň boli doplnené</w:t>
      </w:r>
      <w:r w:rsidR="00FF7915" w:rsidRPr="004510FA">
        <w:rPr>
          <w:sz w:val="20"/>
          <w:szCs w:val="20"/>
        </w:rPr>
        <w:t>/upravené statické texty. Zmeny sú označené žltým.</w:t>
      </w:r>
    </w:p>
    <w:p w14:paraId="3991CAFB" w14:textId="77777777" w:rsidR="001E5144" w:rsidRPr="00CF0DB7" w:rsidRDefault="001E5144" w:rsidP="00CF0DB7">
      <w:pPr>
        <w:pStyle w:val="Odsekzoznamu"/>
        <w:ind w:left="567"/>
        <w:rPr>
          <w:sz w:val="20"/>
          <w:szCs w:val="20"/>
        </w:rPr>
      </w:pPr>
    </w:p>
    <w:bookmarkStart w:id="0" w:name="_MON_1708246637"/>
    <w:bookmarkEnd w:id="0"/>
    <w:p w14:paraId="2924CC96" w14:textId="77777777" w:rsidR="00FF7915" w:rsidRDefault="00501FDF" w:rsidP="00FF7915">
      <w:pPr>
        <w:pStyle w:val="Odsekzoznamu"/>
        <w:ind w:left="567"/>
        <w:rPr>
          <w:sz w:val="20"/>
          <w:szCs w:val="20"/>
        </w:rPr>
      </w:pPr>
      <w:r w:rsidRPr="004510FA">
        <w:rPr>
          <w:sz w:val="20"/>
          <w:szCs w:val="20"/>
        </w:rPr>
        <w:object w:dxaOrig="1520" w:dyaOrig="988" w14:anchorId="5FCDB6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8pt;height:49.1pt" o:ole="">
            <v:imagedata r:id="rId10" o:title=""/>
          </v:shape>
          <o:OLEObject Type="Embed" ProgID="Word.Document.12" ShapeID="_x0000_i1025" DrawAspect="Icon" ObjectID="_1713079392" r:id="rId11">
            <o:FieldCodes>\s</o:FieldCodes>
          </o:OLEObject>
        </w:object>
      </w:r>
    </w:p>
    <w:p w14:paraId="03C96253" w14:textId="6320389A" w:rsidR="00926E44" w:rsidRPr="00634A24" w:rsidRDefault="00634A24" w:rsidP="00B94823">
      <w:pPr>
        <w:pStyle w:val="Odsekzoznamu"/>
        <w:numPr>
          <w:ilvl w:val="0"/>
          <w:numId w:val="3"/>
        </w:numPr>
        <w:ind w:left="284" w:hanging="284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5ED7B475">
        <w:rPr>
          <w:rFonts w:eastAsiaTheme="minorEastAsia"/>
          <w:b/>
          <w:bCs/>
          <w:sz w:val="20"/>
          <w:szCs w:val="20"/>
        </w:rPr>
        <w:t>Exceptions list</w:t>
      </w:r>
    </w:p>
    <w:p w14:paraId="662855D1" w14:textId="1F6FC624" w:rsidR="00634A24" w:rsidRDefault="00634A24" w:rsidP="00B94823">
      <w:pPr>
        <w:pStyle w:val="Odsekzoznamu"/>
        <w:ind w:left="567"/>
        <w:rPr>
          <w:sz w:val="20"/>
          <w:szCs w:val="20"/>
        </w:rPr>
      </w:pPr>
      <w:r w:rsidRPr="00634A24">
        <w:rPr>
          <w:sz w:val="20"/>
          <w:szCs w:val="20"/>
        </w:rPr>
        <w:t>Pre Hlásenie o narodení, bola navrhnutá nová výnimka E700087 - Chyba dešifrovania údajov</w:t>
      </w:r>
      <w:r w:rsidR="00B94823">
        <w:rPr>
          <w:sz w:val="20"/>
          <w:szCs w:val="20"/>
        </w:rPr>
        <w:t xml:space="preserve">. </w:t>
      </w:r>
      <w:r w:rsidR="00B94823" w:rsidRPr="00B94823">
        <w:rPr>
          <w:sz w:val="20"/>
          <w:szCs w:val="20"/>
        </w:rPr>
        <w:t xml:space="preserve">Táto chyba je zmenená na </w:t>
      </w:r>
      <w:r w:rsidRPr="00B94823">
        <w:rPr>
          <w:sz w:val="20"/>
          <w:szCs w:val="20"/>
        </w:rPr>
        <w:t>E790006 - Chyba dešifrovania vstupu</w:t>
      </w:r>
      <w:r w:rsidR="00B94823" w:rsidRPr="00B94823">
        <w:rPr>
          <w:sz w:val="20"/>
          <w:szCs w:val="20"/>
        </w:rPr>
        <w:t xml:space="preserve">, ktorá sa používa aj pre iné služby. </w:t>
      </w:r>
    </w:p>
    <w:p w14:paraId="1E11043C" w14:textId="6A37748F" w:rsidR="00174A90" w:rsidRDefault="00174A90" w:rsidP="00621E7B">
      <w:pPr>
        <w:rPr>
          <w:sz w:val="20"/>
          <w:szCs w:val="20"/>
        </w:rPr>
      </w:pPr>
    </w:p>
    <w:p w14:paraId="6C7F7022" w14:textId="3D15A120" w:rsidR="000E0919" w:rsidRPr="000E0919" w:rsidRDefault="000E0919" w:rsidP="000E0919">
      <w:pPr>
        <w:ind w:firstLine="567"/>
        <w:rPr>
          <w:rFonts w:asciiTheme="minorHAnsi" w:hAnsiTheme="minorHAnsi" w:cstheme="minorHAnsi"/>
          <w:color w:val="FF0000"/>
          <w:sz w:val="20"/>
          <w:szCs w:val="20"/>
        </w:rPr>
      </w:pPr>
      <w:r w:rsidRPr="000E0919">
        <w:rPr>
          <w:rFonts w:asciiTheme="minorHAnsi" w:hAnsiTheme="minorHAnsi" w:cstheme="minorHAnsi"/>
          <w:color w:val="FF0000"/>
          <w:sz w:val="20"/>
          <w:szCs w:val="20"/>
        </w:rPr>
        <w:t>Z</w:t>
      </w:r>
      <w:r>
        <w:rPr>
          <w:rFonts w:asciiTheme="minorHAnsi" w:hAnsiTheme="minorHAnsi" w:cstheme="minorHAnsi"/>
          <w:color w:val="FF0000"/>
          <w:sz w:val="20"/>
          <w:szCs w:val="20"/>
        </w:rPr>
        <w:t xml:space="preserve">ároveň bol doplnený popis pre chyby: </w:t>
      </w:r>
    </w:p>
    <w:p w14:paraId="6169BE3E" w14:textId="306C9533" w:rsidR="00174A90" w:rsidRPr="000E0919" w:rsidRDefault="000E0919" w:rsidP="00B94823">
      <w:pPr>
        <w:pStyle w:val="Odsekzoznamu"/>
        <w:ind w:left="567"/>
        <w:rPr>
          <w:rFonts w:asciiTheme="minorHAnsi" w:hAnsiTheme="minorHAnsi" w:cstheme="minorHAnsi"/>
          <w:color w:val="FF0000"/>
          <w:sz w:val="20"/>
          <w:szCs w:val="20"/>
        </w:rPr>
      </w:pPr>
      <w:r w:rsidRPr="000E0919">
        <w:rPr>
          <w:rFonts w:asciiTheme="minorHAnsi" w:hAnsiTheme="minorHAnsi" w:cstheme="minorHAnsi"/>
          <w:color w:val="FF0000"/>
          <w:sz w:val="20"/>
          <w:szCs w:val="20"/>
        </w:rPr>
        <w:t>- ZapisHlasenieONarodeni_v1</w:t>
      </w:r>
      <w:r w:rsidRPr="000E0919">
        <w:rPr>
          <w:rFonts w:asciiTheme="minorHAnsi" w:hAnsiTheme="minorHAnsi" w:cstheme="minorHAnsi"/>
          <w:color w:val="FF0000"/>
          <w:sz w:val="20"/>
          <w:szCs w:val="20"/>
        </w:rPr>
        <w:tab/>
        <w:t>E700001 – ChybnyAtributNaVstupe</w:t>
      </w:r>
    </w:p>
    <w:p w14:paraId="296C5E1D" w14:textId="2D82AD8A" w:rsidR="000E0919" w:rsidRPr="000E0919" w:rsidRDefault="000E0919" w:rsidP="00B94823">
      <w:pPr>
        <w:pStyle w:val="Odsekzoznamu"/>
        <w:ind w:left="567"/>
        <w:rPr>
          <w:rFonts w:asciiTheme="minorHAnsi" w:hAnsiTheme="minorHAnsi" w:cstheme="minorHAnsi"/>
          <w:color w:val="FF0000"/>
          <w:sz w:val="20"/>
          <w:szCs w:val="20"/>
        </w:rPr>
      </w:pPr>
      <w:r w:rsidRPr="000E0919">
        <w:rPr>
          <w:rFonts w:asciiTheme="minorHAnsi" w:hAnsiTheme="minorHAnsi" w:cstheme="minorHAnsi"/>
          <w:color w:val="FF0000"/>
          <w:sz w:val="20"/>
          <w:szCs w:val="20"/>
        </w:rPr>
        <w:t>- StornujHlasenieONarodeni_v1</w:t>
      </w:r>
      <w:r w:rsidRPr="000E0919">
        <w:rPr>
          <w:rFonts w:asciiTheme="minorHAnsi" w:hAnsiTheme="minorHAnsi" w:cstheme="minorHAnsi"/>
          <w:color w:val="FF0000"/>
          <w:sz w:val="20"/>
          <w:szCs w:val="20"/>
        </w:rPr>
        <w:tab/>
        <w:t>E700001 - ChybnyAtributNaVstupe</w:t>
      </w:r>
    </w:p>
    <w:p w14:paraId="191F462F" w14:textId="77777777" w:rsidR="000E0919" w:rsidRDefault="000E0919" w:rsidP="00B94823">
      <w:pPr>
        <w:pStyle w:val="Odsekzoznamu"/>
        <w:ind w:left="567"/>
        <w:rPr>
          <w:sz w:val="20"/>
          <w:szCs w:val="20"/>
        </w:rPr>
      </w:pPr>
    </w:p>
    <w:p w14:paraId="7D371060" w14:textId="39F25A79" w:rsidR="00174A90" w:rsidRPr="00634A24" w:rsidRDefault="00174A90" w:rsidP="00174A90">
      <w:pPr>
        <w:pStyle w:val="Odsekzoznamu"/>
        <w:numPr>
          <w:ilvl w:val="0"/>
          <w:numId w:val="3"/>
        </w:numPr>
        <w:ind w:left="284" w:hanging="284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>
        <w:rPr>
          <w:rFonts w:eastAsiaTheme="minorEastAsia"/>
          <w:b/>
          <w:bCs/>
          <w:sz w:val="20"/>
          <w:szCs w:val="20"/>
        </w:rPr>
        <w:t>IM kapitola 6.1, Hlasenie_Request_Response.xsd</w:t>
      </w:r>
    </w:p>
    <w:p w14:paraId="56819A02" w14:textId="37DCD8B3" w:rsidR="00174A90" w:rsidRPr="00174A90" w:rsidRDefault="00174A90" w:rsidP="00174A90">
      <w:pPr>
        <w:pStyle w:val="Odsekzoznamu"/>
        <w:ind w:left="567"/>
        <w:rPr>
          <w:sz w:val="20"/>
          <w:szCs w:val="20"/>
        </w:rPr>
      </w:pPr>
      <w:r>
        <w:rPr>
          <w:sz w:val="20"/>
          <w:szCs w:val="20"/>
        </w:rPr>
        <w:t>Na základe zistení zo zasielaných HoN v produkcii boli urobené v xsd schéme úpravy, ktoré</w:t>
      </w:r>
      <w:r w:rsidRPr="00174A90">
        <w:rPr>
          <w:sz w:val="20"/>
          <w:szCs w:val="20"/>
        </w:rPr>
        <w:t xml:space="preserve"> majú eliminovať nesprávne</w:t>
      </w:r>
      <w:r>
        <w:rPr>
          <w:sz w:val="20"/>
          <w:szCs w:val="20"/>
        </w:rPr>
        <w:t xml:space="preserve"> vyplnené hodnoty zo strany PZS, kvôli ktorým</w:t>
      </w:r>
      <w:r w:rsidRPr="00174A90">
        <w:rPr>
          <w:sz w:val="20"/>
          <w:szCs w:val="20"/>
        </w:rPr>
        <w:t xml:space="preserve"> </w:t>
      </w:r>
      <w:r w:rsidR="00621E7B">
        <w:rPr>
          <w:sz w:val="20"/>
          <w:szCs w:val="20"/>
        </w:rPr>
        <w:t xml:space="preserve">nemôže byť HoN odoslané na matriky (skončia s chybou pri odoslaní z NCZI smerom na MV SR). </w:t>
      </w:r>
      <w:r w:rsidRPr="00174A90">
        <w:rPr>
          <w:sz w:val="20"/>
          <w:szCs w:val="20"/>
        </w:rPr>
        <w:t>2 zmeny sa týkajú zmeny typu atribútu.</w:t>
      </w:r>
      <w:r>
        <w:rPr>
          <w:sz w:val="20"/>
          <w:szCs w:val="20"/>
        </w:rPr>
        <w:t xml:space="preserve"> </w:t>
      </w:r>
      <w:r w:rsidRPr="00174A90">
        <w:rPr>
          <w:sz w:val="20"/>
          <w:szCs w:val="20"/>
        </w:rPr>
        <w:t xml:space="preserve">Ostatné obmedzujú zapísanú hodnotu (max, existujúci deň) alebo max. počet znakov.  </w:t>
      </w:r>
    </w:p>
    <w:p w14:paraId="1DE621FE" w14:textId="713D4F26" w:rsidR="00174A90" w:rsidRPr="00B94823" w:rsidRDefault="00174A90" w:rsidP="00174A90">
      <w:pPr>
        <w:pStyle w:val="Odsekzoznamu"/>
        <w:ind w:left="567"/>
        <w:rPr>
          <w:sz w:val="20"/>
          <w:szCs w:val="20"/>
        </w:rPr>
      </w:pPr>
    </w:p>
    <w:tbl>
      <w:tblPr>
        <w:tblStyle w:val="Mriekatabuky"/>
        <w:tblW w:w="5000" w:type="pct"/>
        <w:tblLayout w:type="fixed"/>
        <w:tblLook w:val="04A0" w:firstRow="1" w:lastRow="0" w:firstColumn="1" w:lastColumn="0" w:noHBand="0" w:noVBand="1"/>
      </w:tblPr>
      <w:tblGrid>
        <w:gridCol w:w="3870"/>
        <w:gridCol w:w="2674"/>
        <w:gridCol w:w="3368"/>
      </w:tblGrid>
      <w:tr w:rsidR="00621E7B" w:rsidRPr="00621E7B" w14:paraId="1F5FE81F" w14:textId="77777777" w:rsidTr="007D12D8">
        <w:trPr>
          <w:trHeight w:val="340"/>
        </w:trPr>
        <w:tc>
          <w:tcPr>
            <w:tcW w:w="1952" w:type="pct"/>
            <w:hideMark/>
          </w:tcPr>
          <w:p w14:paraId="63F5367F" w14:textId="77777777" w:rsidR="00621E7B" w:rsidRPr="00621E7B" w:rsidRDefault="00621E7B" w:rsidP="004B1C85">
            <w:pPr>
              <w:rPr>
                <w:rFonts w:ascii="Daytona" w:hAnsi="Daytona"/>
                <w:b/>
                <w:sz w:val="20"/>
                <w:szCs w:val="20"/>
                <w:lang w:eastAsia="sk-SK"/>
              </w:rPr>
            </w:pPr>
            <w:r w:rsidRPr="00621E7B">
              <w:rPr>
                <w:rFonts w:ascii="Daytona" w:hAnsi="Daytona"/>
                <w:b/>
                <w:sz w:val="20"/>
                <w:szCs w:val="20"/>
                <w:lang w:eastAsia="sk-SK"/>
              </w:rPr>
              <w:t>HlasenieONarodeni</w:t>
            </w:r>
          </w:p>
        </w:tc>
        <w:tc>
          <w:tcPr>
            <w:tcW w:w="1349" w:type="pct"/>
            <w:hideMark/>
          </w:tcPr>
          <w:p w14:paraId="513882BF" w14:textId="77777777" w:rsidR="00621E7B" w:rsidRPr="00621E7B" w:rsidRDefault="00621E7B" w:rsidP="004B1C85">
            <w:pPr>
              <w:rPr>
                <w:rFonts w:ascii="Daytona" w:hAnsi="Daytona"/>
                <w:b/>
                <w:sz w:val="20"/>
                <w:szCs w:val="20"/>
                <w:lang w:eastAsia="sk-SK"/>
              </w:rPr>
            </w:pPr>
            <w:r w:rsidRPr="00621E7B">
              <w:rPr>
                <w:rFonts w:ascii="Daytona" w:hAnsi="Daytona"/>
                <w:b/>
                <w:color w:val="000000"/>
                <w:sz w:val="20"/>
                <w:szCs w:val="20"/>
                <w:lang w:eastAsia="sk-SK"/>
              </w:rPr>
              <w:t>Pôvodné nastavenie</w:t>
            </w:r>
          </w:p>
        </w:tc>
        <w:tc>
          <w:tcPr>
            <w:tcW w:w="1699" w:type="pct"/>
            <w:noWrap/>
            <w:hideMark/>
          </w:tcPr>
          <w:p w14:paraId="7FFCC6B4" w14:textId="77777777" w:rsidR="00621E7B" w:rsidRPr="00621E7B" w:rsidRDefault="00621E7B" w:rsidP="004B1C85">
            <w:pPr>
              <w:rPr>
                <w:rFonts w:ascii="Daytona" w:hAnsi="Daytona"/>
                <w:b/>
                <w:sz w:val="20"/>
                <w:szCs w:val="20"/>
                <w:lang w:eastAsia="sk-SK"/>
              </w:rPr>
            </w:pPr>
            <w:r w:rsidRPr="00621E7B">
              <w:rPr>
                <w:rFonts w:ascii="Daytona" w:hAnsi="Daytona"/>
                <w:b/>
                <w:color w:val="000000"/>
                <w:sz w:val="20"/>
                <w:szCs w:val="20"/>
                <w:lang w:eastAsia="sk-SK"/>
              </w:rPr>
              <w:t>Zmena</w:t>
            </w:r>
          </w:p>
        </w:tc>
      </w:tr>
      <w:tr w:rsidR="00621E7B" w:rsidRPr="00621E7B" w14:paraId="07CD0DC9" w14:textId="77777777" w:rsidTr="007D12D8">
        <w:trPr>
          <w:trHeight w:val="340"/>
        </w:trPr>
        <w:tc>
          <w:tcPr>
            <w:tcW w:w="1952" w:type="pct"/>
            <w:hideMark/>
          </w:tcPr>
          <w:p w14:paraId="3D58A323" w14:textId="1F79258A" w:rsidR="00621E7B" w:rsidRPr="00621E7B" w:rsidRDefault="00621E7B" w:rsidP="004B1C85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1E7B">
              <w:rPr>
                <w:b/>
                <w:bCs/>
                <w:color w:val="000000"/>
                <w:sz w:val="20"/>
                <w:szCs w:val="20"/>
                <w:lang w:eastAsia="sk-SK"/>
              </w:rPr>
              <w:t>denNarodenia</w:t>
            </w:r>
          </w:p>
        </w:tc>
        <w:tc>
          <w:tcPr>
            <w:tcW w:w="1349" w:type="pct"/>
            <w:hideMark/>
          </w:tcPr>
          <w:p w14:paraId="0C774032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Int max 31</w:t>
            </w:r>
          </w:p>
        </w:tc>
        <w:tc>
          <w:tcPr>
            <w:tcW w:w="1699" w:type="pct"/>
            <w:noWrap/>
            <w:hideMark/>
          </w:tcPr>
          <w:p w14:paraId="55E686C5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Doplnená validácia na platný deň</w:t>
            </w:r>
          </w:p>
        </w:tc>
      </w:tr>
      <w:tr w:rsidR="00621E7B" w:rsidRPr="00621E7B" w14:paraId="41454D73" w14:textId="77777777" w:rsidTr="007D12D8">
        <w:trPr>
          <w:trHeight w:val="340"/>
        </w:trPr>
        <w:tc>
          <w:tcPr>
            <w:tcW w:w="1952" w:type="pct"/>
            <w:hideMark/>
          </w:tcPr>
          <w:p w14:paraId="60967FCE" w14:textId="748D2EC9" w:rsidR="00621E7B" w:rsidRPr="00621E7B" w:rsidRDefault="00621E7B" w:rsidP="004B1C85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1E7B">
              <w:rPr>
                <w:b/>
                <w:bCs/>
                <w:color w:val="000000"/>
                <w:sz w:val="20"/>
                <w:szCs w:val="20"/>
                <w:lang w:eastAsia="sk-SK"/>
              </w:rPr>
              <w:t>porod</w:t>
            </w:r>
          </w:p>
        </w:tc>
        <w:tc>
          <w:tcPr>
            <w:tcW w:w="1349" w:type="pct"/>
            <w:hideMark/>
          </w:tcPr>
          <w:p w14:paraId="08B1ECFD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hodnoty</w:t>
            </w:r>
          </w:p>
        </w:tc>
        <w:tc>
          <w:tcPr>
            <w:tcW w:w="1699" w:type="pct"/>
            <w:noWrap/>
            <w:hideMark/>
          </w:tcPr>
          <w:p w14:paraId="2CDD4FA6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hodnotu max 5</w:t>
            </w:r>
          </w:p>
        </w:tc>
      </w:tr>
      <w:tr w:rsidR="00621E7B" w:rsidRPr="00621E7B" w14:paraId="14486FD3" w14:textId="77777777" w:rsidTr="007D12D8">
        <w:trPr>
          <w:trHeight w:val="340"/>
        </w:trPr>
        <w:tc>
          <w:tcPr>
            <w:tcW w:w="1952" w:type="pct"/>
            <w:hideMark/>
          </w:tcPr>
          <w:p w14:paraId="1AB90CD2" w14:textId="673A3697" w:rsidR="00621E7B" w:rsidRPr="00621E7B" w:rsidRDefault="00621E7B" w:rsidP="004B1C85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1E7B">
              <w:rPr>
                <w:b/>
                <w:bCs/>
                <w:color w:val="000000"/>
                <w:sz w:val="20"/>
                <w:szCs w:val="20"/>
                <w:lang w:eastAsia="sk-SK"/>
              </w:rPr>
              <w:t>porodPoradie</w:t>
            </w:r>
          </w:p>
        </w:tc>
        <w:tc>
          <w:tcPr>
            <w:tcW w:w="1349" w:type="pct"/>
            <w:hideMark/>
          </w:tcPr>
          <w:p w14:paraId="482D982D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hodnoty</w:t>
            </w:r>
          </w:p>
        </w:tc>
        <w:tc>
          <w:tcPr>
            <w:tcW w:w="1699" w:type="pct"/>
            <w:noWrap/>
            <w:hideMark/>
          </w:tcPr>
          <w:p w14:paraId="1833BF8E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hodnotu max 5</w:t>
            </w:r>
          </w:p>
        </w:tc>
      </w:tr>
      <w:tr w:rsidR="00621E7B" w:rsidRPr="00621E7B" w14:paraId="3A28EC37" w14:textId="77777777" w:rsidTr="007D12D8">
        <w:trPr>
          <w:trHeight w:val="340"/>
        </w:trPr>
        <w:tc>
          <w:tcPr>
            <w:tcW w:w="1952" w:type="pct"/>
            <w:hideMark/>
          </w:tcPr>
          <w:p w14:paraId="39F69ED6" w14:textId="1AF39727" w:rsidR="00621E7B" w:rsidRPr="00621E7B" w:rsidRDefault="00621E7B" w:rsidP="004B1C85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1E7B">
              <w:rPr>
                <w:b/>
                <w:bCs/>
                <w:color w:val="000000"/>
                <w:sz w:val="20"/>
                <w:szCs w:val="20"/>
                <w:lang w:eastAsia="sk-SK"/>
              </w:rPr>
              <w:t>porodnaHmotnost</w:t>
            </w:r>
          </w:p>
        </w:tc>
        <w:tc>
          <w:tcPr>
            <w:tcW w:w="1349" w:type="pct"/>
            <w:hideMark/>
          </w:tcPr>
          <w:p w14:paraId="45383F86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hodnoty</w:t>
            </w:r>
          </w:p>
        </w:tc>
        <w:tc>
          <w:tcPr>
            <w:tcW w:w="1699" w:type="pct"/>
            <w:noWrap/>
            <w:hideMark/>
          </w:tcPr>
          <w:p w14:paraId="19E9D1F9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hodnotu max 9999</w:t>
            </w:r>
          </w:p>
        </w:tc>
      </w:tr>
      <w:tr w:rsidR="00621E7B" w:rsidRPr="00621E7B" w14:paraId="707C2A92" w14:textId="77777777" w:rsidTr="007D12D8">
        <w:trPr>
          <w:trHeight w:val="340"/>
        </w:trPr>
        <w:tc>
          <w:tcPr>
            <w:tcW w:w="1952" w:type="pct"/>
            <w:hideMark/>
          </w:tcPr>
          <w:p w14:paraId="4EFABAA5" w14:textId="04D882FC" w:rsidR="00621E7B" w:rsidRPr="00621E7B" w:rsidRDefault="00621E7B" w:rsidP="004B1C85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1E7B">
              <w:rPr>
                <w:b/>
                <w:bCs/>
                <w:color w:val="000000"/>
                <w:sz w:val="20"/>
                <w:szCs w:val="20"/>
                <w:lang w:eastAsia="sk-SK"/>
              </w:rPr>
              <w:t>porodnaDlzka</w:t>
            </w:r>
          </w:p>
        </w:tc>
        <w:tc>
          <w:tcPr>
            <w:tcW w:w="1349" w:type="pct"/>
            <w:hideMark/>
          </w:tcPr>
          <w:p w14:paraId="03D71C6B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hodnoty</w:t>
            </w:r>
          </w:p>
        </w:tc>
        <w:tc>
          <w:tcPr>
            <w:tcW w:w="1699" w:type="pct"/>
            <w:noWrap/>
            <w:hideMark/>
          </w:tcPr>
          <w:p w14:paraId="6E69EB7E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hodnotu max 100</w:t>
            </w:r>
          </w:p>
        </w:tc>
      </w:tr>
      <w:tr w:rsidR="00621E7B" w:rsidRPr="00621E7B" w14:paraId="3094CF83" w14:textId="77777777" w:rsidTr="007D12D8">
        <w:trPr>
          <w:trHeight w:val="340"/>
        </w:trPr>
        <w:tc>
          <w:tcPr>
            <w:tcW w:w="1952" w:type="pct"/>
            <w:hideMark/>
          </w:tcPr>
          <w:p w14:paraId="667A0F29" w14:textId="47F44055" w:rsidR="00621E7B" w:rsidRPr="00621E7B" w:rsidRDefault="00621E7B" w:rsidP="004B1C85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1E7B">
              <w:rPr>
                <w:b/>
                <w:bCs/>
                <w:color w:val="000000"/>
                <w:sz w:val="20"/>
                <w:szCs w:val="20"/>
                <w:lang w:eastAsia="sk-SK"/>
              </w:rPr>
              <w:t>tyzdenTehotenstva</w:t>
            </w:r>
          </w:p>
        </w:tc>
        <w:tc>
          <w:tcPr>
            <w:tcW w:w="1349" w:type="pct"/>
            <w:hideMark/>
          </w:tcPr>
          <w:p w14:paraId="73A475ED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hodnoty</w:t>
            </w:r>
          </w:p>
        </w:tc>
        <w:tc>
          <w:tcPr>
            <w:tcW w:w="1699" w:type="pct"/>
            <w:noWrap/>
            <w:hideMark/>
          </w:tcPr>
          <w:p w14:paraId="074D03BB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hodnotu max 45</w:t>
            </w:r>
          </w:p>
        </w:tc>
      </w:tr>
      <w:tr w:rsidR="00621E7B" w14:paraId="3C49A57A" w14:textId="77777777" w:rsidTr="007D12D8">
        <w:trPr>
          <w:trHeight w:val="340"/>
        </w:trPr>
        <w:tc>
          <w:tcPr>
            <w:tcW w:w="1952" w:type="pct"/>
            <w:hideMark/>
          </w:tcPr>
          <w:p w14:paraId="3F14861C" w14:textId="77777777" w:rsidR="00621E7B" w:rsidRPr="00621E7B" w:rsidRDefault="00621E7B" w:rsidP="004B1C85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21E7B">
              <w:rPr>
                <w:b/>
                <w:bCs/>
                <w:color w:val="000000"/>
                <w:sz w:val="20"/>
                <w:szCs w:val="20"/>
                <w:lang w:eastAsia="sk-SK"/>
              </w:rPr>
              <w:t>storno.dovod</w:t>
            </w:r>
          </w:p>
        </w:tc>
        <w:tc>
          <w:tcPr>
            <w:tcW w:w="1349" w:type="pct"/>
            <w:hideMark/>
          </w:tcPr>
          <w:p w14:paraId="20F20CAD" w14:textId="143DC872" w:rsidR="00621E7B" w:rsidRPr="007D12D8" w:rsidRDefault="00621E7B" w:rsidP="004B1C85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  <w:hideMark/>
          </w:tcPr>
          <w:p w14:paraId="00DD13B5" w14:textId="77777777" w:rsidR="00621E7B" w:rsidRPr="007D12D8" w:rsidRDefault="00621E7B" w:rsidP="004B1C85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1024 znakov</w:t>
            </w:r>
          </w:p>
        </w:tc>
      </w:tr>
      <w:tr w:rsidR="00B7278E" w14:paraId="2B2EF6A8" w14:textId="77777777" w:rsidTr="007D12D8">
        <w:trPr>
          <w:trHeight w:val="340"/>
        </w:trPr>
        <w:tc>
          <w:tcPr>
            <w:tcW w:w="1952" w:type="pct"/>
          </w:tcPr>
          <w:p w14:paraId="189AEB26" w14:textId="7AC75680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SpisovaZnacka</w:t>
            </w:r>
          </w:p>
        </w:tc>
        <w:tc>
          <w:tcPr>
            <w:tcW w:w="1349" w:type="pct"/>
          </w:tcPr>
          <w:p w14:paraId="0A3BC0B0" w14:textId="529B519A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315BD609" w14:textId="3ED670D8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10 znakov</w:t>
            </w:r>
          </w:p>
        </w:tc>
      </w:tr>
      <w:tr w:rsidR="00B7278E" w14:paraId="65BE9933" w14:textId="77777777" w:rsidTr="007D12D8">
        <w:trPr>
          <w:trHeight w:val="340"/>
        </w:trPr>
        <w:tc>
          <w:tcPr>
            <w:tcW w:w="1952" w:type="pct"/>
          </w:tcPr>
          <w:p w14:paraId="754E4048" w14:textId="075CA9B9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>PorodnaKniha</w:t>
            </w:r>
          </w:p>
        </w:tc>
        <w:tc>
          <w:tcPr>
            <w:tcW w:w="1349" w:type="pct"/>
          </w:tcPr>
          <w:p w14:paraId="560513CC" w14:textId="48CB5CEA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1BD56CE0" w14:textId="137BEA01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20 znakov</w:t>
            </w:r>
          </w:p>
        </w:tc>
      </w:tr>
      <w:tr w:rsidR="00B7278E" w14:paraId="538FCFF8" w14:textId="77777777" w:rsidTr="007D12D8">
        <w:trPr>
          <w:trHeight w:val="340"/>
        </w:trPr>
        <w:tc>
          <w:tcPr>
            <w:tcW w:w="1952" w:type="pct"/>
          </w:tcPr>
          <w:p w14:paraId="57E657A9" w14:textId="36C8AE64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>Meno</w:t>
            </w:r>
          </w:p>
        </w:tc>
        <w:tc>
          <w:tcPr>
            <w:tcW w:w="1349" w:type="pct"/>
          </w:tcPr>
          <w:p w14:paraId="3ABDCC5B" w14:textId="34E49174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1E55905C" w14:textId="2D931C67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255 znakov</w:t>
            </w:r>
          </w:p>
        </w:tc>
      </w:tr>
      <w:tr w:rsidR="00B7278E" w14:paraId="3B0B5AFE" w14:textId="77777777" w:rsidTr="007D12D8">
        <w:trPr>
          <w:trHeight w:val="340"/>
        </w:trPr>
        <w:tc>
          <w:tcPr>
            <w:tcW w:w="1952" w:type="pct"/>
          </w:tcPr>
          <w:p w14:paraId="0D0C7994" w14:textId="3AB88D73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>Priezvisko</w:t>
            </w:r>
          </w:p>
        </w:tc>
        <w:tc>
          <w:tcPr>
            <w:tcW w:w="1349" w:type="pct"/>
          </w:tcPr>
          <w:p w14:paraId="32A0DABD" w14:textId="0258CC93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5FF4526F" w14:textId="107D3971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255 znakov</w:t>
            </w:r>
          </w:p>
        </w:tc>
      </w:tr>
      <w:tr w:rsidR="00B7278E" w14:paraId="12A17D32" w14:textId="77777777" w:rsidTr="007D12D8">
        <w:trPr>
          <w:trHeight w:val="340"/>
        </w:trPr>
        <w:tc>
          <w:tcPr>
            <w:tcW w:w="1952" w:type="pct"/>
          </w:tcPr>
          <w:p w14:paraId="0EA35225" w14:textId="3FE97A51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>rodnePriezvisko</w:t>
            </w:r>
          </w:p>
        </w:tc>
        <w:tc>
          <w:tcPr>
            <w:tcW w:w="1349" w:type="pct"/>
          </w:tcPr>
          <w:p w14:paraId="2A931CED" w14:textId="3039B23D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68C96E83" w14:textId="298E819F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255 znakov</w:t>
            </w:r>
          </w:p>
        </w:tc>
      </w:tr>
      <w:tr w:rsidR="00B7278E" w14:paraId="3402BD9C" w14:textId="77777777" w:rsidTr="007D12D8">
        <w:trPr>
          <w:trHeight w:val="340"/>
        </w:trPr>
        <w:tc>
          <w:tcPr>
            <w:tcW w:w="1952" w:type="pct"/>
          </w:tcPr>
          <w:p w14:paraId="17EC7E23" w14:textId="2327D654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 xml:space="preserve">rodneCislo </w:t>
            </w:r>
          </w:p>
        </w:tc>
        <w:tc>
          <w:tcPr>
            <w:tcW w:w="1349" w:type="pct"/>
          </w:tcPr>
          <w:p w14:paraId="66AFB079" w14:textId="6ABBAE8D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7D11EECA" w14:textId="64FDE8A8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20 znakov</w:t>
            </w:r>
          </w:p>
        </w:tc>
      </w:tr>
      <w:tr w:rsidR="00B7278E" w14:paraId="7F1F4A5D" w14:textId="77777777" w:rsidTr="007D12D8">
        <w:trPr>
          <w:trHeight w:val="340"/>
        </w:trPr>
        <w:tc>
          <w:tcPr>
            <w:tcW w:w="1952" w:type="pct"/>
          </w:tcPr>
          <w:p w14:paraId="43C86065" w14:textId="520C1865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>Ifo</w:t>
            </w:r>
          </w:p>
        </w:tc>
        <w:tc>
          <w:tcPr>
            <w:tcW w:w="1349" w:type="pct"/>
          </w:tcPr>
          <w:p w14:paraId="7926D808" w14:textId="08DB2C23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623AA6D6" w14:textId="11C202E4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20 znakov</w:t>
            </w:r>
          </w:p>
        </w:tc>
      </w:tr>
      <w:tr w:rsidR="00B7278E" w14:paraId="01D74AA0" w14:textId="77777777" w:rsidTr="007D12D8">
        <w:trPr>
          <w:trHeight w:val="340"/>
        </w:trPr>
        <w:tc>
          <w:tcPr>
            <w:tcW w:w="1952" w:type="pct"/>
          </w:tcPr>
          <w:p w14:paraId="4535050E" w14:textId="088C1E58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>Ulica</w:t>
            </w:r>
          </w:p>
        </w:tc>
        <w:tc>
          <w:tcPr>
            <w:tcW w:w="1349" w:type="pct"/>
          </w:tcPr>
          <w:p w14:paraId="1E0FD1DD" w14:textId="28311544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5FF2D4B7" w14:textId="6A9D3140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100 znakov</w:t>
            </w:r>
          </w:p>
        </w:tc>
      </w:tr>
      <w:tr w:rsidR="00B7278E" w14:paraId="2B48A2D5" w14:textId="77777777" w:rsidTr="007D12D8">
        <w:trPr>
          <w:trHeight w:val="340"/>
        </w:trPr>
        <w:tc>
          <w:tcPr>
            <w:tcW w:w="1952" w:type="pct"/>
          </w:tcPr>
          <w:p w14:paraId="7DA35B41" w14:textId="6A0DF657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>CisloSupisne</w:t>
            </w:r>
          </w:p>
        </w:tc>
        <w:tc>
          <w:tcPr>
            <w:tcW w:w="1349" w:type="pct"/>
          </w:tcPr>
          <w:p w14:paraId="7EF0C53F" w14:textId="31B982A8" w:rsidR="00B7278E" w:rsidRPr="007D12D8" w:rsidRDefault="007D12D8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String10</w:t>
            </w:r>
          </w:p>
        </w:tc>
        <w:tc>
          <w:tcPr>
            <w:tcW w:w="1699" w:type="pct"/>
            <w:noWrap/>
          </w:tcPr>
          <w:p w14:paraId="75CBECCE" w14:textId="47D448A9" w:rsidR="00B7278E" w:rsidRPr="007D12D8" w:rsidRDefault="007D12D8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Int10</w:t>
            </w:r>
          </w:p>
        </w:tc>
      </w:tr>
      <w:tr w:rsidR="00B7278E" w14:paraId="776B4E71" w14:textId="77777777" w:rsidTr="007D12D8">
        <w:trPr>
          <w:trHeight w:val="340"/>
        </w:trPr>
        <w:tc>
          <w:tcPr>
            <w:tcW w:w="1952" w:type="pct"/>
          </w:tcPr>
          <w:p w14:paraId="0C3CA106" w14:textId="7BEDDF79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>CisloOrientacne</w:t>
            </w:r>
          </w:p>
        </w:tc>
        <w:tc>
          <w:tcPr>
            <w:tcW w:w="1349" w:type="pct"/>
          </w:tcPr>
          <w:p w14:paraId="0CFA2498" w14:textId="6BC8EF3F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735AA4A5" w14:textId="54B9C764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20 znakov</w:t>
            </w:r>
          </w:p>
        </w:tc>
      </w:tr>
      <w:tr w:rsidR="00B7278E" w14:paraId="1F0DBA60" w14:textId="77777777" w:rsidTr="007D12D8">
        <w:trPr>
          <w:trHeight w:val="340"/>
        </w:trPr>
        <w:tc>
          <w:tcPr>
            <w:tcW w:w="1952" w:type="pct"/>
          </w:tcPr>
          <w:p w14:paraId="253C6435" w14:textId="624601B1" w:rsidR="00B7278E" w:rsidRPr="00B7278E" w:rsidRDefault="00B7278E" w:rsidP="00B7278E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278E">
              <w:rPr>
                <w:b/>
                <w:bCs/>
                <w:color w:val="000000"/>
                <w:sz w:val="20"/>
                <w:szCs w:val="20"/>
                <w:lang w:eastAsia="sk-SK"/>
              </w:rPr>
              <w:t>miestoNajdenia</w:t>
            </w:r>
          </w:p>
        </w:tc>
        <w:tc>
          <w:tcPr>
            <w:tcW w:w="1349" w:type="pct"/>
          </w:tcPr>
          <w:p w14:paraId="18DD19DA" w14:textId="166306AE" w:rsidR="00B7278E" w:rsidRPr="007D12D8" w:rsidRDefault="00B7278E" w:rsidP="00B7278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 obmedzenia počtu znakov</w:t>
            </w:r>
          </w:p>
        </w:tc>
        <w:tc>
          <w:tcPr>
            <w:tcW w:w="1699" w:type="pct"/>
            <w:noWrap/>
          </w:tcPr>
          <w:p w14:paraId="75357671" w14:textId="1597FC6D" w:rsidR="00B7278E" w:rsidRPr="007D12D8" w:rsidRDefault="00B7278E" w:rsidP="00B7278E">
            <w:pPr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</w:pPr>
            <w:r w:rsidRPr="007D12D8">
              <w:rPr>
                <w:rFonts w:asciiTheme="minorHAnsi" w:hAnsiTheme="minorHAnsi" w:cstheme="minorHAnsi"/>
                <w:color w:val="3B3838"/>
                <w:sz w:val="20"/>
                <w:szCs w:val="20"/>
                <w:lang w:eastAsia="sk-SK"/>
              </w:rPr>
              <w:t>Obmedzenie na 2047 znakov</w:t>
            </w:r>
          </w:p>
        </w:tc>
      </w:tr>
    </w:tbl>
    <w:p w14:paraId="67AE9705" w14:textId="7F402D21" w:rsidR="00174A90" w:rsidRDefault="00174A90" w:rsidP="00B94823">
      <w:pPr>
        <w:pStyle w:val="Odsekzoznamu"/>
        <w:ind w:left="567"/>
        <w:rPr>
          <w:sz w:val="20"/>
          <w:szCs w:val="20"/>
        </w:rPr>
      </w:pPr>
    </w:p>
    <w:p w14:paraId="5C103B9B" w14:textId="25D3BA89" w:rsidR="004B1C85" w:rsidRDefault="004B1C85" w:rsidP="00B94823">
      <w:pPr>
        <w:pStyle w:val="Odsekzoznamu"/>
        <w:ind w:left="567"/>
        <w:rPr>
          <w:sz w:val="20"/>
          <w:szCs w:val="20"/>
        </w:rPr>
      </w:pPr>
    </w:p>
    <w:p w14:paraId="3900A5BE" w14:textId="1D497E7C" w:rsidR="004B1C85" w:rsidRPr="00B94823" w:rsidRDefault="00174A90" w:rsidP="78BC0CB3">
      <w:pPr>
        <w:pStyle w:val="Odsekzoznamu"/>
        <w:numPr>
          <w:ilvl w:val="0"/>
          <w:numId w:val="3"/>
        </w:numPr>
        <w:ind w:left="284" w:hanging="284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78BC0CB3">
        <w:rPr>
          <w:rFonts w:eastAsiaTheme="minorEastAsia"/>
          <w:b/>
          <w:bCs/>
          <w:sz w:val="20"/>
          <w:szCs w:val="20"/>
        </w:rPr>
        <w:t xml:space="preserve">Testovacie </w:t>
      </w:r>
      <w:r w:rsidR="00950969" w:rsidRPr="78BC0CB3">
        <w:rPr>
          <w:rFonts w:eastAsiaTheme="minorEastAsia"/>
          <w:b/>
          <w:bCs/>
          <w:sz w:val="20"/>
          <w:szCs w:val="20"/>
        </w:rPr>
        <w:t>scenáre</w:t>
      </w:r>
      <w:r w:rsidRPr="78BC0CB3">
        <w:rPr>
          <w:rFonts w:eastAsiaTheme="minorEastAsia"/>
          <w:b/>
          <w:bCs/>
          <w:sz w:val="20"/>
          <w:szCs w:val="20"/>
        </w:rPr>
        <w:t xml:space="preserve"> (TC) doplnenie</w:t>
      </w:r>
      <w:r w:rsidR="00950969">
        <w:rPr>
          <w:rFonts w:eastAsiaTheme="minorEastAsia"/>
          <w:b/>
          <w:bCs/>
          <w:sz w:val="20"/>
          <w:szCs w:val="20"/>
        </w:rPr>
        <w:t>:</w:t>
      </w:r>
    </w:p>
    <w:p w14:paraId="7C760C80" w14:textId="69368DB7" w:rsidR="00950969" w:rsidRDefault="00EC1701" w:rsidP="78BC0CB3">
      <w:pPr>
        <w:pStyle w:val="Odsekzoznamu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Doplnené 2 nové </w:t>
      </w:r>
      <w:r w:rsidR="00950969">
        <w:rPr>
          <w:sz w:val="20"/>
          <w:szCs w:val="20"/>
        </w:rPr>
        <w:t>scenáre</w:t>
      </w:r>
      <w:r>
        <w:rPr>
          <w:sz w:val="20"/>
          <w:szCs w:val="20"/>
        </w:rPr>
        <w:t xml:space="preserve"> popisujúce prácu s IS PZS v režime Off-line</w:t>
      </w:r>
      <w:r w:rsidR="00950969">
        <w:rPr>
          <w:sz w:val="20"/>
          <w:szCs w:val="20"/>
        </w:rPr>
        <w:t>:</w:t>
      </w:r>
    </w:p>
    <w:p w14:paraId="2B9D05E8" w14:textId="4143B05D" w:rsidR="00950969" w:rsidRPr="00950969" w:rsidRDefault="00950969" w:rsidP="00950969">
      <w:pPr>
        <w:pStyle w:val="Odsekzoznamu"/>
        <w:ind w:left="567"/>
        <w:rPr>
          <w:sz w:val="20"/>
          <w:szCs w:val="20"/>
        </w:rPr>
      </w:pPr>
      <w:r w:rsidRPr="00950969">
        <w:rPr>
          <w:sz w:val="20"/>
          <w:szCs w:val="20"/>
        </w:rPr>
        <w:t>H</w:t>
      </w:r>
      <w:r>
        <w:rPr>
          <w:sz w:val="20"/>
          <w:szCs w:val="20"/>
        </w:rPr>
        <w:t xml:space="preserve">oN_01_03_vyhľadaj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0969">
        <w:rPr>
          <w:sz w:val="20"/>
          <w:szCs w:val="20"/>
        </w:rPr>
        <w:t xml:space="preserve">Vyhľadanie záznamu HoN z internej databázy - OffLine </w:t>
      </w:r>
      <w:r w:rsidRPr="00950969">
        <w:rPr>
          <w:sz w:val="20"/>
          <w:szCs w:val="20"/>
        </w:rPr>
        <w:t>scenár</w:t>
      </w:r>
    </w:p>
    <w:p w14:paraId="4C565D20" w14:textId="4C03F2D0" w:rsidR="00950969" w:rsidRDefault="00950969" w:rsidP="00950969">
      <w:pPr>
        <w:pStyle w:val="Odsekzoznamu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HoN_02_06_Zapíš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0969">
        <w:rPr>
          <w:sz w:val="20"/>
          <w:szCs w:val="20"/>
        </w:rPr>
        <w:tab/>
        <w:t>Odos</w:t>
      </w:r>
      <w:bookmarkStart w:id="1" w:name="_GoBack"/>
      <w:bookmarkEnd w:id="1"/>
      <w:r w:rsidRPr="00950969">
        <w:rPr>
          <w:sz w:val="20"/>
          <w:szCs w:val="20"/>
        </w:rPr>
        <w:t xml:space="preserve">lanie záznamu HoN - </w:t>
      </w:r>
      <w:r w:rsidRPr="00950969">
        <w:rPr>
          <w:sz w:val="20"/>
          <w:szCs w:val="20"/>
        </w:rPr>
        <w:t>Scenár</w:t>
      </w:r>
      <w:r w:rsidRPr="00950969">
        <w:rPr>
          <w:sz w:val="20"/>
          <w:szCs w:val="20"/>
        </w:rPr>
        <w:t xml:space="preserve"> fronta</w:t>
      </w:r>
    </w:p>
    <w:sectPr w:rsidR="00950969" w:rsidSect="004510FA">
      <w:footerReference w:type="default" r:id="rId12"/>
      <w:pgSz w:w="11906" w:h="16838"/>
      <w:pgMar w:top="993" w:right="991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4980E" w14:textId="77777777" w:rsidR="000A1489" w:rsidRDefault="000A1489" w:rsidP="00926E44">
      <w:r>
        <w:separator/>
      </w:r>
    </w:p>
  </w:endnote>
  <w:endnote w:type="continuationSeparator" w:id="0">
    <w:p w14:paraId="6475F0EA" w14:textId="77777777" w:rsidR="000A1489" w:rsidRDefault="000A1489" w:rsidP="00926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aytona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4218845"/>
      <w:docPartObj>
        <w:docPartGallery w:val="Page Numbers (Bottom of Page)"/>
        <w:docPartUnique/>
      </w:docPartObj>
    </w:sdtPr>
    <w:sdtEndPr/>
    <w:sdtContent>
      <w:p w14:paraId="03F835A4" w14:textId="2DF1018A" w:rsidR="004B1C85" w:rsidRDefault="004B1C8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969">
          <w:rPr>
            <w:noProof/>
          </w:rPr>
          <w:t>3</w:t>
        </w:r>
        <w:r>
          <w:fldChar w:fldCharType="end"/>
        </w:r>
      </w:p>
    </w:sdtContent>
  </w:sdt>
  <w:p w14:paraId="642E777E" w14:textId="77777777" w:rsidR="004B1C85" w:rsidRDefault="004B1C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D6029" w14:textId="77777777" w:rsidR="000A1489" w:rsidRDefault="000A1489" w:rsidP="00926E44">
      <w:r>
        <w:separator/>
      </w:r>
    </w:p>
  </w:footnote>
  <w:footnote w:type="continuationSeparator" w:id="0">
    <w:p w14:paraId="3512A0CF" w14:textId="77777777" w:rsidR="000A1489" w:rsidRDefault="000A1489" w:rsidP="00926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31482"/>
    <w:multiLevelType w:val="multilevel"/>
    <w:tmpl w:val="00000005"/>
    <w:name w:val="HTML-List5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" w15:restartNumberingAfterBreak="0">
    <w:nsid w:val="18B31483"/>
    <w:multiLevelType w:val="multilevel"/>
    <w:tmpl w:val="00000006"/>
    <w:name w:val="HTML-List6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19660743"/>
    <w:multiLevelType w:val="hybridMultilevel"/>
    <w:tmpl w:val="FFFFFFFF"/>
    <w:lvl w:ilvl="0" w:tplc="8FE487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00EA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C6CC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68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A6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D8C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AD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07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685E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0EC5"/>
    <w:multiLevelType w:val="multilevel"/>
    <w:tmpl w:val="23560ED5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2DE1CCC3"/>
    <w:multiLevelType w:val="multilevel"/>
    <w:tmpl w:val="00000006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5" w15:restartNumberingAfterBreak="0">
    <w:nsid w:val="5BF4E79E"/>
    <w:multiLevelType w:val="multilevel"/>
    <w:tmpl w:val="00000001"/>
    <w:name w:val="HTML-List1"/>
    <w:lvl w:ilvl="0">
      <w:start w:val="1"/>
      <w:numFmt w:val="bullet"/>
      <w:lvlText w:val="·"/>
      <w:lvlJc w:val="left"/>
      <w:pPr>
        <w:ind w:left="708" w:firstLine="0"/>
      </w:pPr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pPr>
        <w:ind w:left="708" w:firstLine="0"/>
      </w:pPr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pPr>
        <w:ind w:left="708" w:firstLine="0"/>
      </w:pPr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pPr>
        <w:ind w:left="708" w:firstLine="0"/>
      </w:pPr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pPr>
        <w:ind w:left="708" w:firstLine="0"/>
      </w:pPr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pPr>
        <w:ind w:left="708" w:firstLine="0"/>
      </w:pPr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pPr>
        <w:ind w:left="708" w:firstLine="0"/>
      </w:pPr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708" w:firstLine="0"/>
      </w:pPr>
    </w:lvl>
    <w:lvl w:ilvl="8">
      <w:start w:val="1"/>
      <w:numFmt w:val="decimal"/>
      <w:lvlText w:val="%1.%2.%3.%4.%5.%6.%7.%8.%9"/>
      <w:lvlJc w:val="left"/>
      <w:pPr>
        <w:ind w:left="708" w:firstLine="0"/>
      </w:pPr>
    </w:lvl>
  </w:abstractNum>
  <w:abstractNum w:abstractNumId="6" w15:restartNumberingAfterBreak="0">
    <w:nsid w:val="77001C90"/>
    <w:multiLevelType w:val="hybridMultilevel"/>
    <w:tmpl w:val="7F485774"/>
    <w:lvl w:ilvl="0" w:tplc="F1863B0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5FF"/>
    <w:rsid w:val="000A1489"/>
    <w:rsid w:val="000E0919"/>
    <w:rsid w:val="00174A90"/>
    <w:rsid w:val="001E5144"/>
    <w:rsid w:val="002B019B"/>
    <w:rsid w:val="00352102"/>
    <w:rsid w:val="004176E2"/>
    <w:rsid w:val="004510FA"/>
    <w:rsid w:val="004B1C85"/>
    <w:rsid w:val="00501FDF"/>
    <w:rsid w:val="00516C5F"/>
    <w:rsid w:val="005F0CEF"/>
    <w:rsid w:val="00621E7B"/>
    <w:rsid w:val="00634A24"/>
    <w:rsid w:val="00650E2B"/>
    <w:rsid w:val="007677F0"/>
    <w:rsid w:val="007801BA"/>
    <w:rsid w:val="00782BB8"/>
    <w:rsid w:val="007D12D8"/>
    <w:rsid w:val="007D5801"/>
    <w:rsid w:val="008219E7"/>
    <w:rsid w:val="008D06FE"/>
    <w:rsid w:val="00926E44"/>
    <w:rsid w:val="00950969"/>
    <w:rsid w:val="00A119DC"/>
    <w:rsid w:val="00B255FF"/>
    <w:rsid w:val="00B43459"/>
    <w:rsid w:val="00B7278E"/>
    <w:rsid w:val="00B94823"/>
    <w:rsid w:val="00CF0DB7"/>
    <w:rsid w:val="00D23DC6"/>
    <w:rsid w:val="00E745B5"/>
    <w:rsid w:val="00EC1701"/>
    <w:rsid w:val="00FF7915"/>
    <w:rsid w:val="09690315"/>
    <w:rsid w:val="159ECF88"/>
    <w:rsid w:val="4352ECBB"/>
    <w:rsid w:val="4CF8C2C8"/>
    <w:rsid w:val="4FB71D84"/>
    <w:rsid w:val="503163C6"/>
    <w:rsid w:val="5ED7B475"/>
    <w:rsid w:val="78BC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F517A8"/>
  <w15:chartTrackingRefBased/>
  <w15:docId w15:val="{766C8909-63AF-41A7-B7B4-BE9EE58E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255F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B255F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26E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26E44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26E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26E44"/>
    <w:rPr>
      <w:rFonts w:ascii="Calibri" w:hAnsi="Calibri" w:cs="Calibri"/>
    </w:rPr>
  </w:style>
  <w:style w:type="character" w:styleId="Odkaznakomentr">
    <w:name w:val="annotation reference"/>
    <w:basedOn w:val="Predvolenpsmoodseku"/>
    <w:uiPriority w:val="99"/>
    <w:semiHidden/>
    <w:unhideWhenUsed/>
    <w:rsid w:val="007677F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677F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677F0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7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677F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77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77F0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7677F0"/>
    <w:pPr>
      <w:spacing w:after="0" w:line="240" w:lineRule="auto"/>
    </w:pPr>
    <w:rPr>
      <w:rFonts w:ascii="Calibri" w:hAnsi="Calibri" w:cs="Calibri"/>
    </w:rPr>
  </w:style>
  <w:style w:type="table" w:styleId="Mriekatabuky">
    <w:name w:val="Table Grid"/>
    <w:basedOn w:val="Normlnatabuka"/>
    <w:uiPriority w:val="39"/>
    <w:rsid w:val="0062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E745B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Dokument_programu_Microsoft_Word.docx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cced6428-df55-4da3-bb3e-6cf9b53c6358" xsi:nil="true"/>
    <Stru_x010d_n_x00fd_popis xmlns="cced6428-df55-4da3-bb3e-6cf9b53c63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8C1AC50553714A82786948F52843FC" ma:contentTypeVersion="14" ma:contentTypeDescription="Umožňuje vytvoriť nový dokument." ma:contentTypeScope="" ma:versionID="142579db996f8868a5e48881f4e5e6b9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0f99922700b9df8dad299af687da1df5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5670A-B689-40A4-81E1-118AD384ABDD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cced6428-df55-4da3-bb3e-6cf9b53c6358"/>
    <ds:schemaRef ds:uri="http://schemas.microsoft.com/office/2006/documentManagement/types"/>
    <ds:schemaRef ds:uri="b012ed28-d9d2-4586-86b0-45de90e14516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67AED25-5B3C-4D4E-B82A-31D0F980D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6428-df55-4da3-bb3e-6cf9b53c6358"/>
    <ds:schemaRef ds:uri="b012ed28-d9d2-4586-86b0-45de90e1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A1680-A817-44EF-8E55-9DA09B1D8B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973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Vidová Katarína, Ing.</dc:creator>
  <cp:keywords/>
  <dc:description/>
  <cp:lastModifiedBy>Bielik Marian, Ing.</cp:lastModifiedBy>
  <cp:revision>7</cp:revision>
  <dcterms:created xsi:type="dcterms:W3CDTF">2022-05-01T07:19:00Z</dcterms:created>
  <dcterms:modified xsi:type="dcterms:W3CDTF">2022-05-03T08:37:00Z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</Properties>
</file>