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D95A9D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D95A9D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D95A9D" w:rsidRDefault="00086917" w:rsidP="72620242">
      <w:pPr>
        <w:spacing w:line="276" w:lineRule="auto"/>
        <w:jc w:val="center"/>
        <w:rPr>
          <w:rFonts w:cs="Arial"/>
          <w:sz w:val="32"/>
          <w:szCs w:val="32"/>
        </w:rPr>
      </w:pPr>
    </w:p>
    <w:p w14:paraId="5404A706" w14:textId="77777777" w:rsidR="00DC6463" w:rsidRPr="00D95A9D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proofErr w:type="spellStart"/>
      <w:r w:rsidRPr="72620242">
        <w:rPr>
          <w:sz w:val="32"/>
          <w:szCs w:val="32"/>
        </w:rPr>
        <w:t>ezdravie</w:t>
      </w:r>
      <w:proofErr w:type="spellEnd"/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D95A9D" w14:paraId="03524AFA" w14:textId="77777777" w:rsidTr="726202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D95A9D" w:rsidRDefault="00E35501" w:rsidP="00527CAD">
            <w:pPr>
              <w:spacing w:line="276" w:lineRule="auto"/>
              <w:rPr>
                <w:rFonts w:cs="Arial"/>
              </w:rPr>
            </w:pPr>
          </w:p>
          <w:p w14:paraId="7AFCBF49" w14:textId="46C0D312" w:rsidR="00E35501" w:rsidRPr="00D95A9D" w:rsidRDefault="00283F61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D95A9D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52910690" w:rsidRPr="00D95A9D">
              <w:rPr>
                <w:sz w:val="44"/>
                <w:szCs w:val="44"/>
              </w:rPr>
              <w:t xml:space="preserve">Integračný manuál </w:t>
            </w:r>
            <w:proofErr w:type="spellStart"/>
            <w:r w:rsidR="3867D1B3">
              <w:rPr>
                <w:sz w:val="44"/>
                <w:szCs w:val="44"/>
              </w:rPr>
              <w:t>e</w:t>
            </w:r>
            <w:r w:rsidR="29575575">
              <w:rPr>
                <w:sz w:val="44"/>
                <w:szCs w:val="44"/>
              </w:rPr>
              <w:t>D</w:t>
            </w:r>
            <w:r w:rsidR="3867D1B3">
              <w:rPr>
                <w:sz w:val="44"/>
                <w:szCs w:val="44"/>
              </w:rPr>
              <w:t>PN</w:t>
            </w:r>
            <w:proofErr w:type="spellEnd"/>
          </w:p>
          <w:p w14:paraId="4D434842" w14:textId="77777777" w:rsidR="00E35501" w:rsidRPr="00D95A9D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D95A9D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D95A9D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Default="2C057BC4"/>
    <w:p w14:paraId="071300B0" w14:textId="77777777" w:rsidR="00851703" w:rsidRPr="00D95A9D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12096605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77777777" w:rsidR="007952E2" w:rsidRPr="00682411" w:rsidRDefault="007952E2" w:rsidP="00E35501">
      <w:pPr>
        <w:pStyle w:val="content"/>
        <w:spacing w:line="276" w:lineRule="auto"/>
        <w:rPr>
          <w:rFonts w:cs="Arial"/>
          <w:lang w:val="en-US"/>
        </w:rPr>
      </w:pPr>
    </w:p>
    <w:p w14:paraId="21CA4B46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D95A9D" w14:paraId="45523EC6" w14:textId="77777777" w:rsidTr="72620242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21BA5B16" w:rsidR="00E35501" w:rsidRPr="00D95A9D" w:rsidRDefault="6BFAF76E" w:rsidP="00950C5A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noProof/>
                <w:snapToGrid w:val="0"/>
                <w:sz w:val="18"/>
                <w:szCs w:val="18"/>
              </w:rPr>
            </w:pPr>
            <w:r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e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zdravie_e</w:t>
            </w:r>
            <w:r w:rsidR="25CFE2BD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D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PN_</w:t>
            </w:r>
            <w:r w:rsidR="5FE1C21B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IM_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V1_v</w:t>
            </w:r>
            <w:r w:rsidR="00950C5A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4</w:t>
            </w:r>
            <w:r w:rsidR="557F28B8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.</w:t>
            </w:r>
            <w:r w:rsidR="002410B1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2</w:t>
            </w:r>
          </w:p>
        </w:tc>
      </w:tr>
      <w:tr w:rsidR="00E35501" w:rsidRPr="00D95A9D" w14:paraId="14664E54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14517587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D95A9D" w14:paraId="3946E109" w14:textId="77777777" w:rsidTr="72620242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4D852FB9" w:rsidR="00E35501" w:rsidRPr="00D95A9D" w:rsidRDefault="00950C5A" w:rsidP="0074BC3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4</w:t>
            </w:r>
            <w:r w:rsidR="23F2B102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.</w:t>
            </w:r>
            <w:r w:rsidR="002410B1">
              <w:rPr>
                <w:rStyle w:val="slostrany"/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E35501" w:rsidRPr="00D95A9D" w14:paraId="469058A1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3BB8BAB0" w:rsidR="00E35501" w:rsidRPr="00D95A9D" w:rsidRDefault="5FBD3D87" w:rsidP="33B2620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Final</w:t>
            </w:r>
            <w:proofErr w:type="spellEnd"/>
          </w:p>
        </w:tc>
      </w:tr>
      <w:tr w:rsidR="00E35501" w:rsidRPr="00D95A9D" w14:paraId="673F6F90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2AA4FA0C" w14:textId="77777777" w:rsidR="00E35501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vAlign w:val="center"/>
          </w:tcPr>
          <w:p w14:paraId="161964DF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D95A9D" w14:paraId="2442E823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07A7DC21" w14:textId="77777777" w:rsidR="00DC6463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vAlign w:val="center"/>
          </w:tcPr>
          <w:p w14:paraId="4DB49848" w14:textId="259E5D7F" w:rsidR="00DC6463" w:rsidRPr="00D95A9D" w:rsidRDefault="002410B1" w:rsidP="002410B1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18</w:t>
            </w:r>
            <w:r w:rsidR="03DEC4AF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5</w:t>
            </w:r>
            <w:r w:rsidR="03DEC4AF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.20</w:t>
            </w:r>
            <w:r w:rsidR="18EF2240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2</w:t>
            </w:r>
            <w:r w:rsidR="00277638">
              <w:rPr>
                <w:rStyle w:val="slostrany"/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</w:tbl>
    <w:p w14:paraId="483DB6CF" w14:textId="58CE67E5" w:rsidR="2C057BC4" w:rsidRDefault="2C057BC4"/>
    <w:p w14:paraId="35D0425C" w14:textId="77777777" w:rsidR="0070054E" w:rsidRPr="00D95A9D" w:rsidRDefault="008033DE" w:rsidP="72620242">
      <w:pPr>
        <w:tabs>
          <w:tab w:val="left" w:pos="5835"/>
        </w:tabs>
        <w:spacing w:after="120"/>
        <w:rPr>
          <w:rFonts w:cs="Arial"/>
          <w:b/>
          <w:bCs/>
          <w:sz w:val="28"/>
          <w:szCs w:val="28"/>
        </w:rPr>
      </w:pPr>
      <w:bookmarkStart w:id="0" w:name="_Toc321755929"/>
      <w:r w:rsidRPr="00D95A9D">
        <w:rPr>
          <w:rFonts w:cs="Arial"/>
          <w:b/>
          <w:sz w:val="28"/>
        </w:rPr>
        <w:tab/>
      </w:r>
    </w:p>
    <w:p w14:paraId="118E8D61" w14:textId="77777777" w:rsidR="00875136" w:rsidRPr="00D95A9D" w:rsidRDefault="4B1F096C" w:rsidP="002654BF">
      <w:pPr>
        <w:pStyle w:val="Obsah1"/>
      </w:pPr>
      <w:r>
        <w:t>Obsah:</w:t>
      </w:r>
    </w:p>
    <w:bookmarkEnd w:id="0"/>
    <w:p w14:paraId="4130E8AC" w14:textId="4BC1DC37" w:rsidR="00F8694E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72620242">
        <w:fldChar w:fldCharType="begin"/>
      </w:r>
      <w:r w:rsidR="00851703" w:rsidRPr="00D95A9D">
        <w:instrText xml:space="preserve"> TOC \o "1-4" \h \z \u </w:instrText>
      </w:r>
      <w:r w:rsidRPr="72620242">
        <w:fldChar w:fldCharType="separate"/>
      </w:r>
      <w:hyperlink w:anchor="_Toc120798963" w:history="1">
        <w:r w:rsidR="00F8694E" w:rsidRPr="00F767A8">
          <w:rPr>
            <w:rStyle w:val="Hypertextovprepojenie"/>
            <w:bCs/>
            <w:noProof/>
          </w:rPr>
          <w:t>Zoznam tabuliek: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_Toc120798963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</w:t>
        </w:r>
        <w:r w:rsidR="00F8694E">
          <w:rPr>
            <w:noProof/>
            <w:webHidden/>
          </w:rPr>
          <w:fldChar w:fldCharType="end"/>
        </w:r>
      </w:hyperlink>
    </w:p>
    <w:p w14:paraId="0C5AE2A2" w14:textId="04AA6FF8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64" w:history="1">
        <w:r w:rsidR="00F8694E" w:rsidRPr="00F767A8">
          <w:rPr>
            <w:rStyle w:val="Hypertextovprepojenie"/>
            <w:noProof/>
          </w:rPr>
          <w:t>1.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Základné informácie o dokumente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_Toc120798964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</w:t>
        </w:r>
        <w:r w:rsidR="00F8694E">
          <w:rPr>
            <w:noProof/>
            <w:webHidden/>
          </w:rPr>
          <w:fldChar w:fldCharType="end"/>
        </w:r>
      </w:hyperlink>
    </w:p>
    <w:p w14:paraId="15B513A8" w14:textId="3142692E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65" w:history="1">
        <w:r w:rsidR="00F8694E" w:rsidRPr="00F767A8">
          <w:rPr>
            <w:rStyle w:val="Hypertextovprepojenie"/>
            <w:noProof/>
          </w:rPr>
          <w:t>2.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História zmien dokumentu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_Toc120798965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</w:t>
        </w:r>
        <w:r w:rsidR="00F8694E">
          <w:rPr>
            <w:noProof/>
            <w:webHidden/>
          </w:rPr>
          <w:fldChar w:fldCharType="end"/>
        </w:r>
      </w:hyperlink>
    </w:p>
    <w:p w14:paraId="5EBFCD5A" w14:textId="677C9450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66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Register zmien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_Toc120798966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</w:t>
        </w:r>
        <w:r w:rsidR="00F8694E">
          <w:rPr>
            <w:noProof/>
            <w:webHidden/>
          </w:rPr>
          <w:fldChar w:fldCharType="end"/>
        </w:r>
      </w:hyperlink>
    </w:p>
    <w:p w14:paraId="7F35CDCF" w14:textId="4A5512D9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67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Zoznam skratiek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_Toc120798967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6</w:t>
        </w:r>
        <w:r w:rsidR="00F8694E">
          <w:rPr>
            <w:noProof/>
            <w:webHidden/>
          </w:rPr>
          <w:fldChar w:fldCharType="end"/>
        </w:r>
      </w:hyperlink>
    </w:p>
    <w:p w14:paraId="4E256F6A" w14:textId="4E2F713A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68" w:history="1">
        <w:r w:rsidR="00F8694E" w:rsidRPr="00F767A8">
          <w:rPr>
            <w:rStyle w:val="Hypertextovprepojenie"/>
            <w:noProof/>
          </w:rPr>
          <w:t>3.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Biznis špecifikácia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_Toc120798968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7</w:t>
        </w:r>
        <w:r w:rsidR="00F8694E">
          <w:rPr>
            <w:noProof/>
            <w:webHidden/>
          </w:rPr>
          <w:fldChar w:fldCharType="end"/>
        </w:r>
      </w:hyperlink>
    </w:p>
    <w:p w14:paraId="0D302109" w14:textId="5E22CC31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69" w:history="1">
        <w:r w:rsidR="00F8694E" w:rsidRPr="00F767A8">
          <w:rPr>
            <w:rStyle w:val="Hypertextovprepojenie"/>
            <w:noProof/>
          </w:rPr>
          <w:t>4.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Procesný model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_Toc120798969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12</w:t>
        </w:r>
        <w:r w:rsidR="00F8694E">
          <w:rPr>
            <w:noProof/>
            <w:webHidden/>
          </w:rPr>
          <w:fldChar w:fldCharType="end"/>
        </w:r>
      </w:hyperlink>
    </w:p>
    <w:p w14:paraId="0A6FFC7D" w14:textId="42FF2C97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70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Procesná mapa (L1)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_Toc120798970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12</w:t>
        </w:r>
        <w:r w:rsidR="00F8694E">
          <w:rPr>
            <w:noProof/>
            <w:webHidden/>
          </w:rPr>
          <w:fldChar w:fldCharType="end"/>
        </w:r>
      </w:hyperlink>
    </w:p>
    <w:p w14:paraId="0535ECF4" w14:textId="0B80ED69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71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Popis procesov (L2)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_Toc120798971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13</w:t>
        </w:r>
        <w:r w:rsidR="00F8694E">
          <w:rPr>
            <w:noProof/>
            <w:webHidden/>
          </w:rPr>
          <w:fldChar w:fldCharType="end"/>
        </w:r>
      </w:hyperlink>
    </w:p>
    <w:p w14:paraId="00D00032" w14:textId="381D4250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2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A01 - Zápis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_Toc120798972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13</w:t>
        </w:r>
        <w:r w:rsidR="00F8694E">
          <w:rPr>
            <w:noProof/>
            <w:webHidden/>
          </w:rPr>
          <w:fldChar w:fldCharType="end"/>
        </w:r>
      </w:hyperlink>
    </w:p>
    <w:p w14:paraId="46A43071" w14:textId="083C1026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3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4.2.2.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A02 - Zmena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_Toc120798973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14</w:t>
        </w:r>
        <w:r w:rsidR="00F8694E">
          <w:rPr>
            <w:noProof/>
            <w:webHidden/>
          </w:rPr>
          <w:fldChar w:fldCharType="end"/>
        </w:r>
      </w:hyperlink>
    </w:p>
    <w:p w14:paraId="23E33453" w14:textId="693BAE28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4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4.2.3.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A03 – Ukončenie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_Toc120798974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15</w:t>
        </w:r>
        <w:r w:rsidR="00F8694E">
          <w:rPr>
            <w:noProof/>
            <w:webHidden/>
          </w:rPr>
          <w:fldChar w:fldCharType="end"/>
        </w:r>
      </w:hyperlink>
    </w:p>
    <w:p w14:paraId="5E5B07DA" w14:textId="4088A1D7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5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4.2.4.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A04 – Storno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_Toc120798975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15</w:t>
        </w:r>
        <w:r w:rsidR="00F8694E">
          <w:rPr>
            <w:noProof/>
            <w:webHidden/>
          </w:rPr>
          <w:fldChar w:fldCharType="end"/>
        </w:r>
      </w:hyperlink>
    </w:p>
    <w:p w14:paraId="65491CC5" w14:textId="527C1FA1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6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4.2.5.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A05 – Pokračovanie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_Toc120798976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16</w:t>
        </w:r>
        <w:r w:rsidR="00F8694E">
          <w:rPr>
            <w:noProof/>
            <w:webHidden/>
          </w:rPr>
          <w:fldChar w:fldCharType="end"/>
        </w:r>
      </w:hyperlink>
    </w:p>
    <w:p w14:paraId="40E1A4F5" w14:textId="7FA786E5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7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4.2.6.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A06 – Vyhľadanie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_Toc120798977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17</w:t>
        </w:r>
        <w:r w:rsidR="00F8694E">
          <w:rPr>
            <w:noProof/>
            <w:webHidden/>
          </w:rPr>
          <w:fldChar w:fldCharType="end"/>
        </w:r>
      </w:hyperlink>
    </w:p>
    <w:p w14:paraId="2B821A5B" w14:textId="62FF607D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78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Scenáre použitia (Procesné scenáre služieb)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_Toc120798978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17</w:t>
        </w:r>
        <w:r w:rsidR="00F8694E">
          <w:rPr>
            <w:noProof/>
            <w:webHidden/>
          </w:rPr>
          <w:fldChar w:fldCharType="end"/>
        </w:r>
      </w:hyperlink>
    </w:p>
    <w:p w14:paraId="3939D63F" w14:textId="0E069C46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79" w:history="1">
        <w:r w:rsidR="00F8694E" w:rsidRPr="00F767A8">
          <w:rPr>
            <w:rStyle w:val="Hypertextovprepojenie"/>
            <w:rFonts w:ascii="Times New Roman"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4.3.1.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eDPN_01_01 – Vyhľadanie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_Toc120798979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18</w:t>
        </w:r>
        <w:r w:rsidR="00F8694E">
          <w:rPr>
            <w:noProof/>
            <w:webHidden/>
          </w:rPr>
          <w:fldChar w:fldCharType="end"/>
        </w:r>
      </w:hyperlink>
    </w:p>
    <w:p w14:paraId="7ADD09C5" w14:textId="2C7FFD4D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80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4.3.2.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eDPN_02_01 – Zápis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_Toc120798980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19</w:t>
        </w:r>
        <w:r w:rsidR="00F8694E">
          <w:rPr>
            <w:noProof/>
            <w:webHidden/>
          </w:rPr>
          <w:fldChar w:fldCharType="end"/>
        </w:r>
      </w:hyperlink>
    </w:p>
    <w:p w14:paraId="0CCCD76F" w14:textId="3DF3136E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81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4.3.3.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eDPN_02_02 - Pokračovanie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_Toc120798981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21</w:t>
        </w:r>
        <w:r w:rsidR="00F8694E">
          <w:rPr>
            <w:noProof/>
            <w:webHidden/>
          </w:rPr>
          <w:fldChar w:fldCharType="end"/>
        </w:r>
      </w:hyperlink>
    </w:p>
    <w:p w14:paraId="29718362" w14:textId="1735406C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82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4.3.4.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eDPN_02_03 – Zmena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_Toc120798982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24</w:t>
        </w:r>
        <w:r w:rsidR="00F8694E">
          <w:rPr>
            <w:noProof/>
            <w:webHidden/>
          </w:rPr>
          <w:fldChar w:fldCharType="end"/>
        </w:r>
      </w:hyperlink>
    </w:p>
    <w:p w14:paraId="02CA1A13" w14:textId="06EB35AC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83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4.3.5.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eDPN_02_04 – Ukončenie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_Toc120798983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26</w:t>
        </w:r>
        <w:r w:rsidR="00F8694E">
          <w:rPr>
            <w:noProof/>
            <w:webHidden/>
          </w:rPr>
          <w:fldChar w:fldCharType="end"/>
        </w:r>
      </w:hyperlink>
    </w:p>
    <w:p w14:paraId="1E570BB8" w14:textId="4F25B312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84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4.3.6.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eDPN_04_01 – Storno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_Toc120798984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27</w:t>
        </w:r>
        <w:r w:rsidR="00F8694E">
          <w:rPr>
            <w:noProof/>
            <w:webHidden/>
          </w:rPr>
          <w:fldChar w:fldCharType="end"/>
        </w:r>
      </w:hyperlink>
    </w:p>
    <w:p w14:paraId="0C6949E5" w14:textId="4782E84E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85" w:history="1">
        <w:r w:rsidR="00F8694E" w:rsidRPr="00F767A8">
          <w:rPr>
            <w:rStyle w:val="Hypertextovprepojenie"/>
            <w:noProof/>
          </w:rPr>
          <w:t>5.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Popis služieb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_Toc120798985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28</w:t>
        </w:r>
        <w:r w:rsidR="00F8694E">
          <w:rPr>
            <w:noProof/>
            <w:webHidden/>
          </w:rPr>
          <w:fldChar w:fldCharType="end"/>
        </w:r>
      </w:hyperlink>
    </w:p>
    <w:p w14:paraId="3E449B93" w14:textId="78EBECA4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86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ZapisPotvrdenieDPN_v1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_Toc120798986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28</w:t>
        </w:r>
        <w:r w:rsidR="00F8694E">
          <w:rPr>
            <w:noProof/>
            <w:webHidden/>
          </w:rPr>
          <w:fldChar w:fldCharType="end"/>
        </w:r>
      </w:hyperlink>
    </w:p>
    <w:p w14:paraId="691137E2" w14:textId="3AFC615B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87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DajPotvrdenieDPN_v1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_Toc120798987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30</w:t>
        </w:r>
        <w:r w:rsidR="00F8694E">
          <w:rPr>
            <w:noProof/>
            <w:webHidden/>
          </w:rPr>
          <w:fldChar w:fldCharType="end"/>
        </w:r>
      </w:hyperlink>
    </w:p>
    <w:p w14:paraId="5499BF01" w14:textId="652C5C07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88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VyhladajPotvrdenieDPN_v1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_Toc120798988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31</w:t>
        </w:r>
        <w:r w:rsidR="00F8694E">
          <w:rPr>
            <w:noProof/>
            <w:webHidden/>
          </w:rPr>
          <w:fldChar w:fldCharType="end"/>
        </w:r>
      </w:hyperlink>
    </w:p>
    <w:p w14:paraId="29416467" w14:textId="53FDC069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89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StornujPotvrdenieDPN_v1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_Toc120798989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32</w:t>
        </w:r>
        <w:r w:rsidR="00F8694E">
          <w:rPr>
            <w:noProof/>
            <w:webHidden/>
          </w:rPr>
          <w:fldChar w:fldCharType="end"/>
        </w:r>
      </w:hyperlink>
    </w:p>
    <w:p w14:paraId="4CB5917E" w14:textId="3B80784A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0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5.5.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VyhladajHistoriuPotvrdeniaDPN_v1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_Toc120798990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34</w:t>
        </w:r>
        <w:r w:rsidR="00F8694E">
          <w:rPr>
            <w:noProof/>
            <w:webHidden/>
          </w:rPr>
          <w:fldChar w:fldCharType="end"/>
        </w:r>
      </w:hyperlink>
    </w:p>
    <w:p w14:paraId="6C9B72F3" w14:textId="1741C648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1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5.6.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VyhladajPoisteniaSP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_Toc120798991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35</w:t>
        </w:r>
        <w:r w:rsidR="00F8694E">
          <w:rPr>
            <w:noProof/>
            <w:webHidden/>
          </w:rPr>
          <w:fldChar w:fldCharType="end"/>
        </w:r>
      </w:hyperlink>
    </w:p>
    <w:p w14:paraId="2295CEDD" w14:textId="7BA370CC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92" w:history="1">
        <w:r w:rsidR="00F8694E" w:rsidRPr="00F767A8">
          <w:rPr>
            <w:rStyle w:val="Hypertextovprepojenie"/>
            <w:noProof/>
          </w:rPr>
          <w:t>6.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Archetypy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_Toc120798992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37</w:t>
        </w:r>
        <w:r w:rsidR="00F8694E">
          <w:rPr>
            <w:noProof/>
            <w:webHidden/>
          </w:rPr>
          <w:fldChar w:fldCharType="end"/>
        </w:r>
      </w:hyperlink>
    </w:p>
    <w:p w14:paraId="682DAE0E" w14:textId="3B2C3062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3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Záznam o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_Toc120798993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37</w:t>
        </w:r>
        <w:r w:rsidR="00F8694E">
          <w:rPr>
            <w:noProof/>
            <w:webHidden/>
          </w:rPr>
          <w:fldChar w:fldCharType="end"/>
        </w:r>
      </w:hyperlink>
    </w:p>
    <w:p w14:paraId="3B7B2AA6" w14:textId="6FD29301" w:rsidR="00F8694E" w:rsidRDefault="00FC4E5F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994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6.1.1.</w:t>
        </w:r>
        <w:r w:rsidR="00F8694E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Popis šifrovania elementov správy.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_Toc120798994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40</w:t>
        </w:r>
        <w:r w:rsidR="00F8694E">
          <w:rPr>
            <w:noProof/>
            <w:webHidden/>
          </w:rPr>
          <w:fldChar w:fldCharType="end"/>
        </w:r>
      </w:hyperlink>
    </w:p>
    <w:p w14:paraId="7F1FFACB" w14:textId="50DFF737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5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Údaje hlavičky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_Toc120798995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41</w:t>
        </w:r>
        <w:r w:rsidR="00F8694E">
          <w:rPr>
            <w:noProof/>
            <w:webHidden/>
          </w:rPr>
          <w:fldChar w:fldCharType="end"/>
        </w:r>
      </w:hyperlink>
    </w:p>
    <w:p w14:paraId="08E52B72" w14:textId="35DB0F4E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6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Zdravotnícky pracovník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_Toc120798996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41</w:t>
        </w:r>
        <w:r w:rsidR="00F8694E">
          <w:rPr>
            <w:noProof/>
            <w:webHidden/>
          </w:rPr>
          <w:fldChar w:fldCharType="end"/>
        </w:r>
      </w:hyperlink>
    </w:p>
    <w:p w14:paraId="5AC064E4" w14:textId="4C3DB100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7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6.4.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Zmena stavu záznamu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_Toc120798997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41</w:t>
        </w:r>
        <w:r w:rsidR="00F8694E">
          <w:rPr>
            <w:noProof/>
            <w:webHidden/>
          </w:rPr>
          <w:fldChar w:fldCharType="end"/>
        </w:r>
      </w:hyperlink>
    </w:p>
    <w:p w14:paraId="21EB6CAD" w14:textId="500DC20D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8998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6.5.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Poistný vzťah v SP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_Toc120798998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42</w:t>
        </w:r>
        <w:r w:rsidR="00F8694E">
          <w:rPr>
            <w:noProof/>
            <w:webHidden/>
          </w:rPr>
          <w:fldChar w:fldCharType="end"/>
        </w:r>
      </w:hyperlink>
    </w:p>
    <w:p w14:paraId="5FB4E743" w14:textId="6281579B" w:rsidR="00F8694E" w:rsidRDefault="00FC4E5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20798999" w:history="1">
        <w:r w:rsidR="00F8694E" w:rsidRPr="00F767A8">
          <w:rPr>
            <w:rStyle w:val="Hypertextovprepojenie"/>
            <w:noProof/>
          </w:rPr>
          <w:t>7.</w:t>
        </w:r>
        <w:r w:rsidR="00F869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Prílohy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_Toc120798999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3A18DAF1" w14:textId="0FE856BD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9000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Príloha č. 1 – Vzor odpisu eDPN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_Toc120799000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66943514" w14:textId="3FF1B6F0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9001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Príloha č. 2 – Zoznam chýb pri volaniach služieb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_Toc120799001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5EC51ED3" w14:textId="2BE77D5F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9002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7.3.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Príloha č. 3 – Archetypy, XSD Schémy a XML príklady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_Toc120799002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4B3C6755" w14:textId="1CBDEBAE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9003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7.4.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Príloha č. 4 – Procesné scenáre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_Toc120799003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67550A2F" w14:textId="57BED147" w:rsidR="00F8694E" w:rsidRDefault="00FC4E5F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20799004" w:history="1">
        <w:r w:rsidR="00F8694E" w:rsidRPr="00F767A8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7.5.</w:t>
        </w:r>
        <w:r w:rsidR="00F8694E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F8694E" w:rsidRPr="00F767A8">
          <w:rPr>
            <w:rStyle w:val="Hypertextovprepojenie"/>
            <w:noProof/>
          </w:rPr>
          <w:t>Príloha č. 5 – E2E TC</w:t>
        </w:r>
        <w:r w:rsidR="00F8694E">
          <w:rPr>
            <w:noProof/>
            <w:webHidden/>
          </w:rPr>
          <w:tab/>
        </w:r>
        <w:r w:rsidR="00F8694E">
          <w:rPr>
            <w:noProof/>
            <w:webHidden/>
          </w:rPr>
          <w:fldChar w:fldCharType="begin"/>
        </w:r>
        <w:r w:rsidR="00F8694E">
          <w:rPr>
            <w:noProof/>
            <w:webHidden/>
          </w:rPr>
          <w:instrText xml:space="preserve"> PAGEREF _Toc120799004 \h </w:instrText>
        </w:r>
        <w:r w:rsidR="00F8694E">
          <w:rPr>
            <w:noProof/>
            <w:webHidden/>
          </w:rPr>
        </w:r>
        <w:r w:rsidR="00F8694E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43</w:t>
        </w:r>
        <w:r w:rsidR="00F8694E">
          <w:rPr>
            <w:noProof/>
            <w:webHidden/>
          </w:rPr>
          <w:fldChar w:fldCharType="end"/>
        </w:r>
      </w:hyperlink>
    </w:p>
    <w:p w14:paraId="51F23C69" w14:textId="7B993FC8" w:rsidR="00E35501" w:rsidRPr="00D95A9D" w:rsidRDefault="001C6B33" w:rsidP="72620242">
      <w:pPr>
        <w:spacing w:after="120"/>
        <w:rPr>
          <w:rFonts w:cs="Arial"/>
          <w:b/>
          <w:bCs/>
        </w:rPr>
      </w:pPr>
      <w:r w:rsidRPr="72620242">
        <w:rPr>
          <w:rFonts w:cs="Arial"/>
          <w:b/>
          <w:bCs/>
        </w:rPr>
        <w:fldChar w:fldCharType="end"/>
      </w:r>
    </w:p>
    <w:p w14:paraId="5504564B" w14:textId="77777777" w:rsidR="005D6787" w:rsidRPr="00D95A9D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1" w:name="_Toc86367211"/>
      <w:bookmarkStart w:id="2" w:name="_Toc120798963"/>
      <w:r w:rsidRPr="72620242">
        <w:rPr>
          <w:b/>
          <w:bCs/>
          <w:sz w:val="24"/>
          <w:szCs w:val="24"/>
        </w:rPr>
        <w:t>Zoznam tabuliek:</w:t>
      </w:r>
      <w:bookmarkEnd w:id="1"/>
      <w:bookmarkEnd w:id="2"/>
    </w:p>
    <w:p w14:paraId="5CCF3E1D" w14:textId="625C188A" w:rsidR="004A6618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72620242">
        <w:rPr>
          <w:rFonts w:cs="Arial"/>
        </w:rPr>
        <w:fldChar w:fldCharType="begin"/>
      </w:r>
      <w:r w:rsidR="00E12D14" w:rsidRPr="00D95A9D">
        <w:rPr>
          <w:rFonts w:cs="Arial"/>
        </w:rPr>
        <w:instrText xml:space="preserve"> TOC \h \z \c "Tabuľka" </w:instrText>
      </w:r>
      <w:r w:rsidRPr="72620242">
        <w:rPr>
          <w:rFonts w:cs="Arial"/>
        </w:rPr>
        <w:fldChar w:fldCharType="separate"/>
      </w:r>
      <w:hyperlink w:anchor="_Toc120798757" w:history="1">
        <w:r w:rsidR="004A6618" w:rsidRPr="00691C56">
          <w:rPr>
            <w:rStyle w:val="Hypertextovprepojenie"/>
            <w:rFonts w:eastAsiaTheme="minorEastAsia"/>
            <w:noProof/>
          </w:rPr>
          <w:t>Tabuľka 1: Základné informácie o dokumente</w:t>
        </w:r>
        <w:r w:rsidR="004A6618">
          <w:rPr>
            <w:noProof/>
            <w:webHidden/>
          </w:rPr>
          <w:tab/>
        </w:r>
        <w:r w:rsidR="004A6618">
          <w:rPr>
            <w:noProof/>
            <w:webHidden/>
          </w:rPr>
          <w:fldChar w:fldCharType="begin"/>
        </w:r>
        <w:r w:rsidR="004A6618">
          <w:rPr>
            <w:noProof/>
            <w:webHidden/>
          </w:rPr>
          <w:instrText xml:space="preserve"> PAGEREF _Toc120798757 \h </w:instrText>
        </w:r>
        <w:r w:rsidR="004A6618">
          <w:rPr>
            <w:noProof/>
            <w:webHidden/>
          </w:rPr>
        </w:r>
        <w:r w:rsidR="004A6618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4</w:t>
        </w:r>
        <w:r w:rsidR="004A6618">
          <w:rPr>
            <w:noProof/>
            <w:webHidden/>
          </w:rPr>
          <w:fldChar w:fldCharType="end"/>
        </w:r>
      </w:hyperlink>
    </w:p>
    <w:p w14:paraId="158EBAED" w14:textId="10994352" w:rsidR="004A6618" w:rsidRDefault="00FC4E5F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758" w:history="1">
        <w:r w:rsidR="004A6618" w:rsidRPr="00691C56">
          <w:rPr>
            <w:rStyle w:val="Hypertextovprepojenie"/>
            <w:rFonts w:eastAsiaTheme="minorEastAsia"/>
            <w:noProof/>
          </w:rPr>
          <w:t>Tabuľka 2</w:t>
        </w:r>
        <w:r w:rsidR="004A6618" w:rsidRPr="00691C56">
          <w:rPr>
            <w:rStyle w:val="Hypertextovprepojenie"/>
            <w:rFonts w:eastAsia="Arial" w:cs="Arial"/>
            <w:noProof/>
          </w:rPr>
          <w:t xml:space="preserve">: </w:t>
        </w:r>
        <w:r w:rsidR="004A6618" w:rsidRPr="00691C56">
          <w:rPr>
            <w:rStyle w:val="Hypertextovprepojenie"/>
            <w:rFonts w:eastAsiaTheme="minorEastAsia"/>
            <w:noProof/>
          </w:rPr>
          <w:t>Register zmien</w:t>
        </w:r>
        <w:r w:rsidR="004A6618">
          <w:rPr>
            <w:noProof/>
            <w:webHidden/>
          </w:rPr>
          <w:tab/>
        </w:r>
        <w:r w:rsidR="004A6618">
          <w:rPr>
            <w:noProof/>
            <w:webHidden/>
          </w:rPr>
          <w:fldChar w:fldCharType="begin"/>
        </w:r>
        <w:r w:rsidR="004A6618">
          <w:rPr>
            <w:noProof/>
            <w:webHidden/>
          </w:rPr>
          <w:instrText xml:space="preserve"> PAGEREF _Toc120798758 \h </w:instrText>
        </w:r>
        <w:r w:rsidR="004A6618">
          <w:rPr>
            <w:noProof/>
            <w:webHidden/>
          </w:rPr>
        </w:r>
        <w:r w:rsidR="004A6618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5</w:t>
        </w:r>
        <w:r w:rsidR="004A6618">
          <w:rPr>
            <w:noProof/>
            <w:webHidden/>
          </w:rPr>
          <w:fldChar w:fldCharType="end"/>
        </w:r>
      </w:hyperlink>
    </w:p>
    <w:p w14:paraId="1FA5C827" w14:textId="574E7D4E" w:rsidR="004A6618" w:rsidRDefault="00FC4E5F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759" w:history="1">
        <w:r w:rsidR="004A6618" w:rsidRPr="00691C56">
          <w:rPr>
            <w:rStyle w:val="Hypertextovprepojenie"/>
            <w:rFonts w:eastAsiaTheme="minorEastAsia"/>
            <w:noProof/>
          </w:rPr>
          <w:t>Tabuľka 3: Zoznam skratiek</w:t>
        </w:r>
        <w:r w:rsidR="004A6618">
          <w:rPr>
            <w:noProof/>
            <w:webHidden/>
          </w:rPr>
          <w:tab/>
        </w:r>
        <w:r w:rsidR="004A6618">
          <w:rPr>
            <w:noProof/>
            <w:webHidden/>
          </w:rPr>
          <w:fldChar w:fldCharType="begin"/>
        </w:r>
        <w:r w:rsidR="004A6618">
          <w:rPr>
            <w:noProof/>
            <w:webHidden/>
          </w:rPr>
          <w:instrText xml:space="preserve"> PAGEREF _Toc120798759 \h </w:instrText>
        </w:r>
        <w:r w:rsidR="004A6618">
          <w:rPr>
            <w:noProof/>
            <w:webHidden/>
          </w:rPr>
        </w:r>
        <w:r w:rsidR="004A6618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6</w:t>
        </w:r>
        <w:r w:rsidR="004A6618">
          <w:rPr>
            <w:noProof/>
            <w:webHidden/>
          </w:rPr>
          <w:fldChar w:fldCharType="end"/>
        </w:r>
      </w:hyperlink>
    </w:p>
    <w:p w14:paraId="35FC4088" w14:textId="5A06AFA6" w:rsidR="004A6618" w:rsidRDefault="00FC4E5F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20798760" w:history="1">
        <w:r w:rsidR="004A6618" w:rsidRPr="00691C56">
          <w:rPr>
            <w:rStyle w:val="Hypertextovprepojenie"/>
            <w:rFonts w:eastAsiaTheme="minorEastAsia"/>
            <w:noProof/>
          </w:rPr>
          <w:t>Tabuľka 4: Rozdelenie – Záznam z eDPN</w:t>
        </w:r>
        <w:r w:rsidR="004A6618">
          <w:rPr>
            <w:noProof/>
            <w:webHidden/>
          </w:rPr>
          <w:tab/>
        </w:r>
        <w:r w:rsidR="004A6618">
          <w:rPr>
            <w:noProof/>
            <w:webHidden/>
          </w:rPr>
          <w:fldChar w:fldCharType="begin"/>
        </w:r>
        <w:r w:rsidR="004A6618">
          <w:rPr>
            <w:noProof/>
            <w:webHidden/>
          </w:rPr>
          <w:instrText xml:space="preserve"> PAGEREF _Toc120798760 \h </w:instrText>
        </w:r>
        <w:r w:rsidR="004A6618">
          <w:rPr>
            <w:noProof/>
            <w:webHidden/>
          </w:rPr>
        </w:r>
        <w:r w:rsidR="004A6618">
          <w:rPr>
            <w:noProof/>
            <w:webHidden/>
          </w:rPr>
          <w:fldChar w:fldCharType="separate"/>
        </w:r>
        <w:r w:rsidR="00064A6A">
          <w:rPr>
            <w:noProof/>
            <w:webHidden/>
          </w:rPr>
          <w:t>9</w:t>
        </w:r>
        <w:r w:rsidR="004A6618">
          <w:rPr>
            <w:noProof/>
            <w:webHidden/>
          </w:rPr>
          <w:fldChar w:fldCharType="end"/>
        </w:r>
      </w:hyperlink>
    </w:p>
    <w:p w14:paraId="5CD6DE3C" w14:textId="378DFA7C" w:rsidR="00E35501" w:rsidRPr="00D95A9D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72620242">
        <w:rPr>
          <w:rFonts w:cs="Arial"/>
        </w:rPr>
        <w:fldChar w:fldCharType="end"/>
      </w:r>
      <w:r w:rsidRPr="72620242">
        <w:rPr>
          <w:rFonts w:cs="Arial"/>
        </w:rPr>
        <w:br w:type="page"/>
      </w:r>
    </w:p>
    <w:p w14:paraId="3A187B64" w14:textId="77777777" w:rsidR="00DC6463" w:rsidRPr="00D95A9D" w:rsidRDefault="4B1F096C" w:rsidP="002D1C03">
      <w:pPr>
        <w:pStyle w:val="Nadpis1"/>
      </w:pPr>
      <w:bookmarkStart w:id="3" w:name="_Toc86367212"/>
      <w:bookmarkStart w:id="4" w:name="_Toc120798964"/>
      <w:r w:rsidRPr="72620242">
        <w:lastRenderedPageBreak/>
        <w:t>Základné informácie o dokumente</w:t>
      </w:r>
      <w:bookmarkEnd w:id="3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D95A9D" w14:paraId="6936A1B3" w14:textId="77777777" w:rsidTr="24F6B1A1">
        <w:tc>
          <w:tcPr>
            <w:tcW w:w="1871" w:type="dxa"/>
            <w:shd w:val="clear" w:color="auto" w:fill="002060"/>
          </w:tcPr>
          <w:p w14:paraId="58426BC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6FDB2504" w:rsidR="00DC6463" w:rsidRPr="00D95A9D" w:rsidRDefault="4678138A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domény </w:t>
            </w:r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elektronická dočasná pracovná neschopnosť (ďalej len „</w:t>
            </w:r>
            <w:proofErr w:type="spellStart"/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D95A9D" w14:paraId="313E41F3" w14:textId="77777777" w:rsidTr="24F6B1A1">
        <w:tc>
          <w:tcPr>
            <w:tcW w:w="1871" w:type="dxa"/>
            <w:shd w:val="clear" w:color="auto" w:fill="002060"/>
          </w:tcPr>
          <w:p w14:paraId="6FE638B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604D85E7" w:rsidR="002169DA" w:rsidRPr="00D95A9D" w:rsidRDefault="5AB8871E" w:rsidP="72620242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Tento dokument obsahuje informácie pre správnu implementáciu služieb pre zápis a čítanie záznamu z </w:t>
            </w:r>
            <w:proofErr w:type="spellStart"/>
            <w:r w:rsidR="34D2E6E3"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a informácie pre komunikáciu informačných systémov poskytovateľov zdravotnej starostlivosti (IS PZS)</w:t>
            </w:r>
            <w:r w:rsidR="34D2E6E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N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árodným zdravotníckym informačným systémom (NZIS).</w:t>
            </w:r>
          </w:p>
          <w:p w14:paraId="7B8C3887" w14:textId="02E305EC" w:rsidR="000F5A60" w:rsidRPr="00D95A9D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Dokument je vytvorený s cieľom poskytnúť dodávateľom IS PZS prehľad o spôsobe a možnostiach pripojenia na vybrané ele</w:t>
            </w:r>
            <w:r w:rsidR="5D675CD0" w:rsidRPr="72620242">
              <w:rPr>
                <w:sz w:val="18"/>
                <w:szCs w:val="18"/>
              </w:rPr>
              <w:t xml:space="preserve">ktronické služby </w:t>
            </w:r>
            <w:proofErr w:type="spellStart"/>
            <w:r w:rsidR="5D675CD0" w:rsidRPr="72620242">
              <w:rPr>
                <w:sz w:val="18"/>
                <w:szCs w:val="18"/>
              </w:rPr>
              <w:t>eZ</w:t>
            </w:r>
            <w:r w:rsidRPr="72620242">
              <w:rPr>
                <w:sz w:val="18"/>
                <w:szCs w:val="18"/>
              </w:rPr>
              <w:t>dravie</w:t>
            </w:r>
            <w:proofErr w:type="spellEnd"/>
            <w:r w:rsidRPr="72620242">
              <w:rPr>
                <w:sz w:val="18"/>
                <w:szCs w:val="18"/>
              </w:rPr>
              <w:t>. Niektoré detaily riešenia môžu byť zmenené na základe overenia funkcionality alebo pripomienok z praktickej prevádzky priamo od dodávateľov IS PZS.</w:t>
            </w:r>
          </w:p>
          <w:p w14:paraId="4D618529" w14:textId="77777777" w:rsidR="000F5A60" w:rsidRPr="00D95A9D" w:rsidRDefault="4B1F096C" w:rsidP="72620242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Dokument popisuje vybranú množin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D95A9D" w14:paraId="23CA04F7" w14:textId="77777777" w:rsidTr="24F6B1A1">
        <w:tc>
          <w:tcPr>
            <w:tcW w:w="1871" w:type="dxa"/>
            <w:shd w:val="clear" w:color="auto" w:fill="002060"/>
          </w:tcPr>
          <w:p w14:paraId="3C74C8C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D95A9D" w:rsidRDefault="7A4DF636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4D8D035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D95A9D" w14:paraId="6173752F" w14:textId="77777777" w:rsidTr="24F6B1A1">
        <w:tc>
          <w:tcPr>
            <w:tcW w:w="1871" w:type="dxa"/>
            <w:shd w:val="clear" w:color="auto" w:fill="002060"/>
          </w:tcPr>
          <w:p w14:paraId="182D3F4A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157BA845" w:rsidR="00DC6463" w:rsidRPr="00D95A9D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IS PZS</w:t>
            </w:r>
            <w:r w:rsidR="2569FB2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D95A9D" w14:paraId="08FBEC00" w14:textId="77777777" w:rsidTr="24F6B1A1">
        <w:tc>
          <w:tcPr>
            <w:tcW w:w="1871" w:type="dxa"/>
            <w:shd w:val="clear" w:color="auto" w:fill="002060"/>
          </w:tcPr>
          <w:p w14:paraId="256371FB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4726F0C4" w:rsidR="00DC6463" w:rsidRPr="00D95A9D" w:rsidRDefault="00682411" w:rsidP="24F6B1A1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4</w:t>
            </w:r>
            <w:r w:rsidR="00064A6A">
              <w:rPr>
                <w:rFonts w:asciiTheme="minorHAnsi" w:eastAsiaTheme="minorEastAsia" w:hAnsiTheme="minorHAnsi" w:cstheme="minorBidi"/>
                <w:sz w:val="18"/>
                <w:szCs w:val="18"/>
              </w:rPr>
              <w:t>.2</w:t>
            </w:r>
          </w:p>
        </w:tc>
      </w:tr>
      <w:tr w:rsidR="00DC6463" w:rsidRPr="00D95A9D" w14:paraId="0D220E5C" w14:textId="77777777" w:rsidTr="24F6B1A1">
        <w:tc>
          <w:tcPr>
            <w:tcW w:w="1871" w:type="dxa"/>
            <w:shd w:val="clear" w:color="auto" w:fill="002060"/>
          </w:tcPr>
          <w:p w14:paraId="439979F7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129D7789" w:rsidR="00DC6463" w:rsidRPr="00D95A9D" w:rsidRDefault="472DD4A4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Final</w:t>
            </w:r>
            <w:proofErr w:type="spellEnd"/>
          </w:p>
        </w:tc>
      </w:tr>
      <w:tr w:rsidR="00DC6463" w:rsidRPr="00D95A9D" w14:paraId="6564C1BE" w14:textId="77777777" w:rsidTr="24F6B1A1">
        <w:tc>
          <w:tcPr>
            <w:tcW w:w="1871" w:type="dxa"/>
            <w:shd w:val="clear" w:color="auto" w:fill="002060"/>
          </w:tcPr>
          <w:p w14:paraId="6E8D9571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D95A9D" w:rsidRDefault="4B1F096C" w:rsidP="72620242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D95A9D" w14:paraId="0A36BEC2" w14:textId="77777777" w:rsidTr="24F6B1A1">
        <w:tc>
          <w:tcPr>
            <w:tcW w:w="1871" w:type="dxa"/>
            <w:shd w:val="clear" w:color="auto" w:fill="002060"/>
          </w:tcPr>
          <w:p w14:paraId="656970FC" w14:textId="77777777" w:rsidR="00101294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  <w:proofErr w:type="spellEnd"/>
          </w:p>
        </w:tc>
        <w:tc>
          <w:tcPr>
            <w:tcW w:w="7185" w:type="dxa"/>
          </w:tcPr>
          <w:p w14:paraId="19206105" w14:textId="6176A26C" w:rsidR="00101294" w:rsidRPr="00D95A9D" w:rsidRDefault="00064A6A" w:rsidP="72620242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</w:t>
            </w:r>
            <w:r w:rsidR="37BF77B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Q 202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3</w:t>
            </w:r>
          </w:p>
        </w:tc>
      </w:tr>
    </w:tbl>
    <w:p w14:paraId="7140C5F5" w14:textId="2F6E5789" w:rsidR="0014384D" w:rsidRPr="00D95A9D" w:rsidRDefault="0014384D" w:rsidP="4B1F096C">
      <w:pPr>
        <w:pStyle w:val="Popis"/>
        <w:rPr>
          <w:lang w:val="sk-SK"/>
        </w:rPr>
      </w:pPr>
      <w:bookmarkStart w:id="5" w:name="_Toc54008376"/>
      <w:bookmarkStart w:id="6" w:name="_Toc120798757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064A6A">
        <w:rPr>
          <w:noProof/>
          <w:lang w:val="sk-SK"/>
        </w:rPr>
        <w:t>1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 xml:space="preserve">: </w:t>
      </w:r>
      <w:r w:rsidRPr="72620242">
        <w:rPr>
          <w:b w:val="0"/>
          <w:bCs w:val="0"/>
          <w:lang w:val="sk-SK"/>
        </w:rPr>
        <w:t>Základné informácie o dokumente</w:t>
      </w:r>
      <w:bookmarkEnd w:id="5"/>
      <w:bookmarkEnd w:id="6"/>
    </w:p>
    <w:p w14:paraId="5CF72BA8" w14:textId="77777777" w:rsidR="00DC6463" w:rsidRPr="00D95A9D" w:rsidRDefault="4B1F096C" w:rsidP="002D1C03">
      <w:pPr>
        <w:pStyle w:val="Nadpis1"/>
      </w:pPr>
      <w:bookmarkStart w:id="7" w:name="_Toc86367213"/>
      <w:bookmarkStart w:id="8" w:name="_Toc120798965"/>
      <w:r w:rsidRPr="72620242">
        <w:t>História zmien dokumentu</w:t>
      </w:r>
      <w:bookmarkEnd w:id="7"/>
      <w:bookmarkEnd w:id="8"/>
    </w:p>
    <w:p w14:paraId="1152BC5A" w14:textId="77777777" w:rsidR="0014384D" w:rsidRPr="009A5B20" w:rsidRDefault="302D876B" w:rsidP="00F8694E">
      <w:pPr>
        <w:pStyle w:val="Nadpis2"/>
      </w:pPr>
      <w:bookmarkStart w:id="9" w:name="_Toc86367214"/>
      <w:bookmarkStart w:id="10" w:name="_Toc120798966"/>
      <w:r w:rsidRPr="72620242">
        <w:t>Register zmien</w:t>
      </w:r>
      <w:bookmarkEnd w:id="9"/>
      <w:bookmarkEnd w:id="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137"/>
        <w:gridCol w:w="1308"/>
        <w:gridCol w:w="733"/>
        <w:gridCol w:w="5052"/>
      </w:tblGrid>
      <w:tr w:rsidR="00DC6463" w:rsidRPr="00D95A9D" w14:paraId="20D6995D" w14:textId="77777777" w:rsidTr="00ED6DA7">
        <w:trPr>
          <w:cantSplit/>
          <w:tblHeader/>
        </w:trPr>
        <w:tc>
          <w:tcPr>
            <w:tcW w:w="786" w:type="dxa"/>
            <w:shd w:val="clear" w:color="auto" w:fill="002060"/>
          </w:tcPr>
          <w:p w14:paraId="2E1086E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137" w:type="dxa"/>
            <w:shd w:val="clear" w:color="auto" w:fill="002060"/>
          </w:tcPr>
          <w:p w14:paraId="4B13832A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308" w:type="dxa"/>
            <w:shd w:val="clear" w:color="auto" w:fill="002060"/>
          </w:tcPr>
          <w:p w14:paraId="469BADC9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733" w:type="dxa"/>
            <w:shd w:val="clear" w:color="auto" w:fill="002060"/>
          </w:tcPr>
          <w:p w14:paraId="5D66D57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5052" w:type="dxa"/>
            <w:shd w:val="clear" w:color="auto" w:fill="002060"/>
          </w:tcPr>
          <w:p w14:paraId="4D17B06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D95A9D" w14:paraId="17AD7615" w14:textId="77777777" w:rsidTr="00ED6DA7">
        <w:trPr>
          <w:cantSplit/>
        </w:trPr>
        <w:tc>
          <w:tcPr>
            <w:tcW w:w="786" w:type="dxa"/>
          </w:tcPr>
          <w:p w14:paraId="63C63EA1" w14:textId="77777777" w:rsidR="00DC6463" w:rsidRPr="00E65AE7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137" w:type="dxa"/>
          </w:tcPr>
          <w:p w14:paraId="475D8905" w14:textId="02EC27C6" w:rsidR="00DC6463" w:rsidRPr="00E65AE7" w:rsidRDefault="5963DC54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01</w:t>
            </w:r>
            <w:r w:rsidR="6654C4C5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47CCF06F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6654C4C5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610A2267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308" w:type="dxa"/>
          </w:tcPr>
          <w:p w14:paraId="6A5E592F" w14:textId="4C2E9A96" w:rsidR="00DC6463" w:rsidRPr="00E65AE7" w:rsidRDefault="7FAA7277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1.11.2021</w:t>
            </w:r>
          </w:p>
        </w:tc>
        <w:tc>
          <w:tcPr>
            <w:tcW w:w="733" w:type="dxa"/>
          </w:tcPr>
          <w:p w14:paraId="40904E25" w14:textId="77777777" w:rsidR="00DC6463" w:rsidRPr="00E65AE7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7B12B4C2" w14:textId="124796DF" w:rsidR="00D93E29" w:rsidRPr="00E65AE7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="737170F8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rvá verzia dokumentu.</w:t>
            </w:r>
          </w:p>
        </w:tc>
      </w:tr>
      <w:tr w:rsidR="00F8662E" w:rsidRPr="00D95A9D" w14:paraId="00D9B583" w14:textId="77777777" w:rsidTr="00ED6DA7">
        <w:trPr>
          <w:cantSplit/>
        </w:trPr>
        <w:tc>
          <w:tcPr>
            <w:tcW w:w="786" w:type="dxa"/>
          </w:tcPr>
          <w:p w14:paraId="02DEEC84" w14:textId="1CA25A16" w:rsidR="00F8662E" w:rsidRPr="00E65AE7" w:rsidRDefault="2A3585A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</w:t>
            </w:r>
          </w:p>
        </w:tc>
        <w:tc>
          <w:tcPr>
            <w:tcW w:w="1137" w:type="dxa"/>
          </w:tcPr>
          <w:p w14:paraId="3D243688" w14:textId="230A8E7D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1.1.2022</w:t>
            </w:r>
          </w:p>
        </w:tc>
        <w:tc>
          <w:tcPr>
            <w:tcW w:w="1308" w:type="dxa"/>
          </w:tcPr>
          <w:p w14:paraId="314CCA30" w14:textId="51D8130E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1.1.2022</w:t>
            </w:r>
          </w:p>
        </w:tc>
        <w:tc>
          <w:tcPr>
            <w:tcW w:w="733" w:type="dxa"/>
          </w:tcPr>
          <w:p w14:paraId="69F5688E" w14:textId="22429DCE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6508F1CE" w14:textId="00B7474C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Zmeny:</w:t>
            </w:r>
          </w:p>
          <w:p w14:paraId="6CC05D05" w14:textId="19542892" w:rsidR="00F8662E" w:rsidRPr="00E65AE7" w:rsidRDefault="1C30546A" w:rsidP="72620242">
            <w:pPr>
              <w:pStyle w:val="Odsekzoznamu"/>
              <w:numPr>
                <w:ilvl w:val="0"/>
                <w:numId w:val="1"/>
              </w:num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Bližšie vysvetlenie k tvorbe fronty a vystavovaniu papierových DPN (4.2.1.1.- 4.2.1.3 a 4.2.1.4)</w:t>
            </w:r>
          </w:p>
          <w:p w14:paraId="25C2E2FD" w14:textId="444B6312" w:rsidR="00F8662E" w:rsidRPr="00E65AE7" w:rsidRDefault="6BA56C28" w:rsidP="0074BC33">
            <w:pPr>
              <w:pStyle w:val="Odsekzoznamu"/>
              <w:numPr>
                <w:ilvl w:val="0"/>
                <w:numId w:val="1"/>
              </w:numPr>
              <w:spacing w:before="120"/>
              <w:rPr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Doplnenie upresnení k evidovaniu atribútov v jednotlivých procesoch (4.3.1. - 4.3.3. a 4.3.5)</w:t>
            </w:r>
          </w:p>
          <w:p w14:paraId="06B8F69E" w14:textId="3C946554" w:rsidR="00F8662E" w:rsidRPr="00E65AE7" w:rsidRDefault="00F8662E" w:rsidP="0074BC33">
            <w:pPr>
              <w:spacing w:before="120"/>
              <w:rPr>
                <w:sz w:val="18"/>
                <w:szCs w:val="18"/>
              </w:rPr>
            </w:pPr>
          </w:p>
        </w:tc>
      </w:tr>
      <w:tr w:rsidR="00D544B2" w:rsidRPr="00D95A9D" w14:paraId="77BA2B75" w14:textId="77777777" w:rsidTr="00ED6DA7">
        <w:trPr>
          <w:cantSplit/>
        </w:trPr>
        <w:tc>
          <w:tcPr>
            <w:tcW w:w="786" w:type="dxa"/>
          </w:tcPr>
          <w:p w14:paraId="62727891" w14:textId="179D1659" w:rsidR="00D544B2" w:rsidRPr="00E65AE7" w:rsidRDefault="10A8B429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2.0</w:t>
            </w:r>
          </w:p>
        </w:tc>
        <w:tc>
          <w:tcPr>
            <w:tcW w:w="1137" w:type="dxa"/>
          </w:tcPr>
          <w:p w14:paraId="5C883564" w14:textId="29C969B0" w:rsidR="00D544B2" w:rsidRPr="00FD6507" w:rsidRDefault="0B02AC77" w:rsidP="3B4C5E5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D6507"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308" w:type="dxa"/>
          </w:tcPr>
          <w:p w14:paraId="70753642" w14:textId="55D694D7" w:rsidR="00D544B2" w:rsidRPr="00FD6507" w:rsidRDefault="0B02AC77" w:rsidP="3B4C5E5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D6507"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733" w:type="dxa"/>
          </w:tcPr>
          <w:p w14:paraId="5BAF889F" w14:textId="0A58811A" w:rsidR="00D544B2" w:rsidRPr="00FD6507" w:rsidRDefault="10A8B429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D650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3BC6573C" w14:textId="1324ED9D" w:rsidR="001D14F9" w:rsidRPr="00FD6507" w:rsidRDefault="5B6EDA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 3</w:t>
            </w:r>
            <w:r w:rsidR="09E3CD9A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 - </w:t>
            </w:r>
            <w:r w:rsidR="218D097B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Výnimky z</w:t>
            </w:r>
            <w:r w:rsidR="03C482BA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  <w:r w:rsidR="218D097B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evidovania údajov</w:t>
            </w:r>
          </w:p>
          <w:p w14:paraId="793EC299" w14:textId="77777777" w:rsidR="00D44F64" w:rsidRPr="00FD6507" w:rsidRDefault="03C482BA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Kap.3.1 - Vyhľadaj poistenie v SP </w:t>
            </w:r>
          </w:p>
          <w:p w14:paraId="30BCB477" w14:textId="7C59CD02" w:rsidR="00F70D24" w:rsidRPr="00FD6507" w:rsidRDefault="03C482BA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</w:t>
            </w:r>
            <w:r w:rsidR="433BADDF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.</w:t>
            </w: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3.2 - </w:t>
            </w:r>
            <w:r w:rsidR="3D12C570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Zápis vzniku </w:t>
            </w:r>
            <w:proofErr w:type="spellStart"/>
            <w:r w:rsidR="3D12C570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="3D12C570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124EB14A" w14:textId="77777777" w:rsidR="004F124B" w:rsidRPr="00FD6507" w:rsidRDefault="3D12C570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</w:t>
            </w:r>
            <w:r w:rsidR="433BADDF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.3.3 - Zápis zmeny </w:t>
            </w:r>
            <w:proofErr w:type="spellStart"/>
            <w:r w:rsidR="433BADDF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="433BADDF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3852B6A5" w14:textId="77777777" w:rsidR="00C20052" w:rsidRPr="00FD6507" w:rsidRDefault="191005C7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Kap.3.5 - Získanie </w:t>
            </w:r>
            <w:proofErr w:type="spellStart"/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2BE3D6FB" w14:textId="77777777" w:rsidR="00CC7C21" w:rsidRPr="00FD6507" w:rsidRDefault="44D9264B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Kap.4.2.1.4 - Všeobecné implementačné pravidlá</w:t>
            </w:r>
          </w:p>
          <w:p w14:paraId="405B9DF0" w14:textId="001097A3" w:rsidR="00C560ED" w:rsidRPr="00FD6507" w:rsidRDefault="4A39F04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Kap.4.3.1 - Hlavný scenár </w:t>
            </w:r>
          </w:p>
          <w:p w14:paraId="2D4B56D5" w14:textId="77777777" w:rsidR="00407321" w:rsidRPr="00FD6507" w:rsidRDefault="492F88A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Kap.4.3.2 - Stručný popis , Hlavný scenár</w:t>
            </w:r>
          </w:p>
          <w:p w14:paraId="3B023AE2" w14:textId="3E2E4888" w:rsidR="00064AEA" w:rsidRPr="00FD650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Kap.4.3.3 - Stručný popis</w:t>
            </w:r>
          </w:p>
          <w:p w14:paraId="19AB815D" w14:textId="5C88407D" w:rsidR="004B5D0B" w:rsidRPr="00FD650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Kap.4.3.4 - Stručný popis</w:t>
            </w:r>
          </w:p>
          <w:p w14:paraId="7A1BC756" w14:textId="77777777" w:rsidR="004B5D0B" w:rsidRPr="00FD650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</w:t>
            </w:r>
            <w:r w:rsidR="05AA9342"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5 - </w:t>
            </w: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Hlavný scenár</w:t>
            </w:r>
          </w:p>
          <w:p w14:paraId="14A4E211" w14:textId="22DD0AB1" w:rsidR="00EA232A" w:rsidRPr="00FD6507" w:rsidRDefault="7073F4D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Kap.4.3.6 - Stručný popis</w:t>
            </w:r>
          </w:p>
          <w:p w14:paraId="73C3A0AA" w14:textId="16769509" w:rsidR="0034452C" w:rsidRPr="00FD6507" w:rsidRDefault="2420BB6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Kap.5.1 – Popis</w:t>
            </w:r>
          </w:p>
          <w:p w14:paraId="5DDEE075" w14:textId="4AE59C6B" w:rsidR="00545A36" w:rsidRPr="00FD6507" w:rsidRDefault="723A70F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Kap.5.2 – Popis</w:t>
            </w:r>
          </w:p>
          <w:p w14:paraId="602810E0" w14:textId="16BAAA22" w:rsidR="00CB1416" w:rsidRPr="00FD6507" w:rsidRDefault="1DBE1FA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Kap.5.3 – Popis</w:t>
            </w:r>
          </w:p>
          <w:p w14:paraId="18593D98" w14:textId="3D4159B4" w:rsidR="000F4732" w:rsidRPr="00FD6507" w:rsidRDefault="5B0074E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Kap.5.4 – Popis</w:t>
            </w:r>
          </w:p>
          <w:p w14:paraId="63633320" w14:textId="40E5B234" w:rsidR="007D4108" w:rsidRPr="00FD6507" w:rsidRDefault="5BCA522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Kap.5.5 – Popis</w:t>
            </w:r>
          </w:p>
          <w:p w14:paraId="78192555" w14:textId="1D8D8CD5" w:rsidR="00614E3A" w:rsidRPr="00FD6507" w:rsidRDefault="52B50C4E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Kap.6 – </w:t>
            </w:r>
            <w:proofErr w:type="spellStart"/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Archetypy</w:t>
            </w:r>
            <w:proofErr w:type="spellEnd"/>
            <w:r w:rsidRPr="00FD650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 -  popis elementov</w:t>
            </w:r>
          </w:p>
        </w:tc>
      </w:tr>
      <w:tr w:rsidR="72620242" w14:paraId="60D938D8" w14:textId="77777777" w:rsidTr="00ED6DA7">
        <w:trPr>
          <w:cantSplit/>
        </w:trPr>
        <w:tc>
          <w:tcPr>
            <w:tcW w:w="786" w:type="dxa"/>
          </w:tcPr>
          <w:p w14:paraId="5D620AF8" w14:textId="46887BF2" w:rsidR="72620242" w:rsidRPr="00E65AE7" w:rsidRDefault="00E65AE7" w:rsidP="72620242">
            <w:pPr>
              <w:rPr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3.0</w:t>
            </w:r>
          </w:p>
        </w:tc>
        <w:tc>
          <w:tcPr>
            <w:tcW w:w="1137" w:type="dxa"/>
          </w:tcPr>
          <w:p w14:paraId="526BE038" w14:textId="386DE933" w:rsidR="72620242" w:rsidRPr="00FD6507" w:rsidRDefault="00E65AE7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4.5.2022</w:t>
            </w:r>
          </w:p>
        </w:tc>
        <w:tc>
          <w:tcPr>
            <w:tcW w:w="1308" w:type="dxa"/>
          </w:tcPr>
          <w:p w14:paraId="05257DC7" w14:textId="5EDF64AC" w:rsidR="72620242" w:rsidRPr="00FD6507" w:rsidRDefault="00E65AE7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4.5.2022</w:t>
            </w:r>
          </w:p>
        </w:tc>
        <w:tc>
          <w:tcPr>
            <w:tcW w:w="733" w:type="dxa"/>
          </w:tcPr>
          <w:p w14:paraId="5F5A059A" w14:textId="5124D80C" w:rsidR="72620242" w:rsidRPr="00FD6507" w:rsidRDefault="72620242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2CA9E336" w14:textId="45E08C39" w:rsidR="009E7588" w:rsidRPr="00FD6507" w:rsidRDefault="009E7588" w:rsidP="72620242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FD6507">
              <w:rPr>
                <w:rStyle w:val="normaltextrun"/>
                <w:rFonts w:eastAsiaTheme="majorEastAsia"/>
                <w:sz w:val="18"/>
                <w:szCs w:val="18"/>
              </w:rPr>
              <w:t>Str9. tab4.: doplnené „...</w:t>
            </w:r>
            <w:r w:rsidRPr="00FD6507">
              <w:rPr>
                <w:sz w:val="18"/>
                <w:szCs w:val="18"/>
              </w:rPr>
              <w:t>a nečaká vo fronte.“</w:t>
            </w:r>
          </w:p>
          <w:p w14:paraId="78AC63E9" w14:textId="3A6270BC" w:rsidR="72620242" w:rsidRPr="00FD6507" w:rsidRDefault="72620242" w:rsidP="72620242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rStyle w:val="normaltextrun"/>
                <w:sz w:val="18"/>
                <w:szCs w:val="18"/>
              </w:rPr>
              <w:t xml:space="preserve">Kap. 3 Zápis vzniku </w:t>
            </w:r>
            <w:proofErr w:type="spellStart"/>
            <w:r w:rsidRPr="00FD6507">
              <w:rPr>
                <w:rStyle w:val="normaltextrun"/>
                <w:sz w:val="18"/>
                <w:szCs w:val="18"/>
              </w:rPr>
              <w:t>eDPN</w:t>
            </w:r>
            <w:proofErr w:type="spellEnd"/>
          </w:p>
          <w:p w14:paraId="062EC808" w14:textId="1181DF30" w:rsidR="00B04895" w:rsidRPr="00FD6507" w:rsidRDefault="72620242" w:rsidP="72620242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rStyle w:val="normaltextrun"/>
                <w:sz w:val="18"/>
                <w:szCs w:val="18"/>
              </w:rPr>
              <w:t xml:space="preserve">Kap. 3 Zápis zmeny </w:t>
            </w:r>
            <w:proofErr w:type="spellStart"/>
            <w:r w:rsidRPr="00FD6507">
              <w:rPr>
                <w:rStyle w:val="normaltextrun"/>
                <w:sz w:val="18"/>
                <w:szCs w:val="18"/>
              </w:rPr>
              <w:t>eDPN</w:t>
            </w:r>
            <w:proofErr w:type="spellEnd"/>
          </w:p>
          <w:p w14:paraId="3E53455B" w14:textId="0AB04C12" w:rsidR="004E60E3" w:rsidRPr="00FD6507" w:rsidRDefault="00B04895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Kap. 4.2.1.1 Zápis – zmena práce s</w:t>
            </w:r>
            <w:r w:rsidR="004E60E3" w:rsidRPr="00FD6507">
              <w:rPr>
                <w:sz w:val="18"/>
                <w:szCs w:val="18"/>
              </w:rPr>
              <w:t> </w:t>
            </w:r>
            <w:proofErr w:type="spellStart"/>
            <w:r w:rsidRPr="00FD6507">
              <w:rPr>
                <w:sz w:val="18"/>
                <w:szCs w:val="18"/>
              </w:rPr>
              <w:t>fronto</w:t>
            </w:r>
            <w:r w:rsidR="00ED6DA7" w:rsidRPr="00FD6507">
              <w:rPr>
                <w:sz w:val="18"/>
                <w:szCs w:val="18"/>
              </w:rPr>
              <w:t>u</w:t>
            </w:r>
            <w:proofErr w:type="spellEnd"/>
          </w:p>
          <w:p w14:paraId="183B83F7" w14:textId="2F934B68" w:rsidR="004E60E3" w:rsidRPr="00FD6507" w:rsidRDefault="004E60E3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Kap. 4.2.1.2 Zmena – zmena práce s </w:t>
            </w:r>
            <w:proofErr w:type="spellStart"/>
            <w:r w:rsidR="00C02E18" w:rsidRPr="00FD6507">
              <w:rPr>
                <w:sz w:val="18"/>
                <w:szCs w:val="18"/>
              </w:rPr>
              <w:t>fronto</w:t>
            </w:r>
            <w:r w:rsidR="00ED6DA7" w:rsidRPr="00FD6507">
              <w:rPr>
                <w:sz w:val="18"/>
                <w:szCs w:val="18"/>
              </w:rPr>
              <w:t>u</w:t>
            </w:r>
            <w:proofErr w:type="spellEnd"/>
          </w:p>
          <w:p w14:paraId="5ECF5BA9" w14:textId="3E1D1CFF" w:rsidR="004E60E3" w:rsidRPr="00FD6507" w:rsidRDefault="004E60E3" w:rsidP="004E60E3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Kap. 4.2.1.</w:t>
            </w:r>
            <w:r w:rsidR="00ED6DA7" w:rsidRPr="00FD6507">
              <w:rPr>
                <w:sz w:val="18"/>
                <w:szCs w:val="18"/>
              </w:rPr>
              <w:t>3</w:t>
            </w:r>
            <w:r w:rsidRPr="00FD6507">
              <w:rPr>
                <w:sz w:val="18"/>
                <w:szCs w:val="18"/>
              </w:rPr>
              <w:t xml:space="preserve"> Ukončenie – zmena práce s </w:t>
            </w:r>
            <w:proofErr w:type="spellStart"/>
            <w:r w:rsidR="00C02E18" w:rsidRPr="00FD6507">
              <w:rPr>
                <w:sz w:val="18"/>
                <w:szCs w:val="18"/>
              </w:rPr>
              <w:t>fronto</w:t>
            </w:r>
            <w:r w:rsidR="00ED6DA7" w:rsidRPr="00FD6507">
              <w:rPr>
                <w:sz w:val="18"/>
                <w:szCs w:val="18"/>
              </w:rPr>
              <w:t>u</w:t>
            </w:r>
            <w:proofErr w:type="spellEnd"/>
            <w:r w:rsidR="72620242" w:rsidRPr="00FD6507">
              <w:rPr>
                <w:sz w:val="18"/>
                <w:szCs w:val="18"/>
              </w:rPr>
              <w:br/>
            </w:r>
            <w:r w:rsidR="72620242" w:rsidRPr="00FD6507">
              <w:rPr>
                <w:rStyle w:val="normaltextrun"/>
                <w:sz w:val="18"/>
                <w:szCs w:val="18"/>
              </w:rPr>
              <w:t xml:space="preserve">Kap. 4.2.1.4 </w:t>
            </w:r>
            <w:r w:rsidRPr="00FD6507">
              <w:rPr>
                <w:rStyle w:val="normaltextrun"/>
                <w:sz w:val="18"/>
                <w:szCs w:val="18"/>
              </w:rPr>
              <w:t xml:space="preserve">Storno - </w:t>
            </w:r>
            <w:r w:rsidR="72620242" w:rsidRPr="00FD6507">
              <w:rPr>
                <w:rStyle w:val="normaltextrun"/>
                <w:sz w:val="18"/>
                <w:szCs w:val="18"/>
              </w:rPr>
              <w:t>úprava</w:t>
            </w:r>
            <w:r w:rsidRPr="00FD6507">
              <w:rPr>
                <w:rStyle w:val="normaltextrun"/>
                <w:sz w:val="18"/>
                <w:szCs w:val="18"/>
              </w:rPr>
              <w:t xml:space="preserve"> popisu</w:t>
            </w:r>
          </w:p>
          <w:p w14:paraId="60EF9320" w14:textId="402A33C8" w:rsidR="004E60E3" w:rsidRPr="00FD6507" w:rsidRDefault="004E60E3" w:rsidP="72620242">
            <w:pPr>
              <w:rPr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Kap. 4.2.1.5 Pokračovanie – zmena práce s</w:t>
            </w:r>
            <w:r w:rsidR="00ED6DA7" w:rsidRPr="00FD6507">
              <w:rPr>
                <w:sz w:val="18"/>
                <w:szCs w:val="18"/>
              </w:rPr>
              <w:t> </w:t>
            </w:r>
            <w:proofErr w:type="spellStart"/>
            <w:r w:rsidR="00ED6DA7" w:rsidRPr="00FD6507">
              <w:rPr>
                <w:sz w:val="18"/>
                <w:szCs w:val="18"/>
              </w:rPr>
              <w:t>frontou</w:t>
            </w:r>
            <w:proofErr w:type="spellEnd"/>
          </w:p>
          <w:p w14:paraId="2EE407F2" w14:textId="1FEFA0EA" w:rsidR="00ED6DA7" w:rsidRPr="00FD6507" w:rsidRDefault="000445E4" w:rsidP="72620242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sz w:val="18"/>
                <w:szCs w:val="18"/>
              </w:rPr>
              <w:t>Kap. 4.3.1 eDPN_01_01 - 4.3.4 eDPN_01_04</w:t>
            </w:r>
            <w:r w:rsidR="00ED6DA7" w:rsidRPr="00FD6507">
              <w:rPr>
                <w:sz w:val="18"/>
                <w:szCs w:val="18"/>
              </w:rPr>
              <w:t xml:space="preserve"> – </w:t>
            </w:r>
            <w:r w:rsidR="00E65AE7" w:rsidRPr="00FD6507">
              <w:rPr>
                <w:sz w:val="18"/>
                <w:szCs w:val="18"/>
              </w:rPr>
              <w:t xml:space="preserve">do stručného popisu doplnené </w:t>
            </w:r>
            <w:r w:rsidR="00ED6DA7" w:rsidRPr="00FD6507">
              <w:rPr>
                <w:sz w:val="18"/>
                <w:szCs w:val="18"/>
              </w:rPr>
              <w:t>„</w:t>
            </w:r>
            <w:r w:rsidR="00E65AE7" w:rsidRPr="00FD6507">
              <w:rPr>
                <w:sz w:val="18"/>
                <w:szCs w:val="18"/>
              </w:rPr>
              <w:t>v rámci rovnakého PZS</w:t>
            </w:r>
            <w:r w:rsidR="00ED6DA7" w:rsidRPr="00FD6507">
              <w:rPr>
                <w:sz w:val="18"/>
                <w:szCs w:val="18"/>
              </w:rPr>
              <w:t>“</w:t>
            </w:r>
          </w:p>
          <w:p w14:paraId="05776A7E" w14:textId="77777777" w:rsidR="72620242" w:rsidRPr="00FD6507" w:rsidRDefault="72620242" w:rsidP="00E65AE7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rStyle w:val="normaltextrun"/>
                <w:sz w:val="18"/>
                <w:szCs w:val="18"/>
              </w:rPr>
              <w:t xml:space="preserve">Kap. </w:t>
            </w:r>
            <w:r w:rsidR="00E65AE7" w:rsidRPr="00FD6507">
              <w:rPr>
                <w:rStyle w:val="normaltextrun"/>
                <w:sz w:val="18"/>
                <w:szCs w:val="18"/>
              </w:rPr>
              <w:t>6</w:t>
            </w:r>
            <w:r w:rsidRPr="00FD6507">
              <w:rPr>
                <w:rStyle w:val="normaltextrun"/>
                <w:sz w:val="18"/>
                <w:szCs w:val="18"/>
              </w:rPr>
              <w:t xml:space="preserve"> Doplnenie pre položku “Dôvod vzniku”</w:t>
            </w:r>
          </w:p>
          <w:p w14:paraId="2BFF41EF" w14:textId="45432A23" w:rsidR="009E1BCA" w:rsidRPr="00FD6507" w:rsidRDefault="009E1BCA" w:rsidP="00E65AE7">
            <w:pPr>
              <w:rPr>
                <w:rStyle w:val="normaltextrun"/>
                <w:sz w:val="18"/>
                <w:szCs w:val="18"/>
              </w:rPr>
            </w:pPr>
            <w:r w:rsidRPr="00FD6507">
              <w:rPr>
                <w:rStyle w:val="normaltextrun"/>
                <w:sz w:val="18"/>
                <w:szCs w:val="18"/>
              </w:rPr>
              <w:t xml:space="preserve">Kap. 6.4 </w:t>
            </w:r>
            <w:r w:rsidR="00716E8E" w:rsidRPr="00FD6507">
              <w:rPr>
                <w:rStyle w:val="normaltextrun"/>
                <w:sz w:val="18"/>
                <w:szCs w:val="18"/>
              </w:rPr>
              <w:t>Zmena stavu záznamu - ú</w:t>
            </w:r>
            <w:r w:rsidRPr="00FD6507">
              <w:rPr>
                <w:rStyle w:val="normaltextrun"/>
                <w:sz w:val="18"/>
                <w:szCs w:val="18"/>
              </w:rPr>
              <w:t>prava popisu dôvodu storna</w:t>
            </w:r>
          </w:p>
          <w:p w14:paraId="4B720E30" w14:textId="652D22FD" w:rsidR="00716E8E" w:rsidRPr="00FD6507" w:rsidRDefault="008C07AA" w:rsidP="00716E8E">
            <w:pPr>
              <w:rPr>
                <w:rStyle w:val="normaltextrun"/>
                <w:sz w:val="18"/>
                <w:szCs w:val="18"/>
              </w:rPr>
            </w:pPr>
            <w:r>
              <w:rPr>
                <w:rStyle w:val="normaltextrun"/>
                <w:sz w:val="18"/>
                <w:szCs w:val="18"/>
              </w:rPr>
              <w:t>Kap. 7</w:t>
            </w:r>
            <w:r w:rsidR="00716E8E" w:rsidRPr="00FD6507">
              <w:rPr>
                <w:rStyle w:val="normaltextrun"/>
                <w:sz w:val="18"/>
                <w:szCs w:val="18"/>
              </w:rPr>
              <w:t xml:space="preserve"> Prílohy</w:t>
            </w:r>
          </w:p>
        </w:tc>
      </w:tr>
      <w:tr w:rsidR="00682411" w14:paraId="22C38CEF" w14:textId="77777777" w:rsidTr="00064A6A">
        <w:trPr>
          <w:cantSplit/>
        </w:trPr>
        <w:tc>
          <w:tcPr>
            <w:tcW w:w="786" w:type="dxa"/>
          </w:tcPr>
          <w:p w14:paraId="1CC311AD" w14:textId="769CEFC3" w:rsidR="00682411" w:rsidRPr="00E65AE7" w:rsidRDefault="00277638" w:rsidP="72620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137" w:type="dxa"/>
            <w:shd w:val="clear" w:color="auto" w:fill="auto"/>
          </w:tcPr>
          <w:p w14:paraId="389A6571" w14:textId="77777777" w:rsidR="00682411" w:rsidRPr="00064A6A" w:rsidRDefault="00E44010" w:rsidP="004A6618">
            <w:pPr>
              <w:rPr>
                <w:sz w:val="18"/>
                <w:szCs w:val="18"/>
              </w:rPr>
            </w:pPr>
            <w:r w:rsidRPr="00064A6A">
              <w:rPr>
                <w:sz w:val="18"/>
                <w:szCs w:val="18"/>
              </w:rPr>
              <w:t>1.5.2023</w:t>
            </w:r>
          </w:p>
          <w:p w14:paraId="0289E41B" w14:textId="62497F02" w:rsidR="00E44010" w:rsidRPr="00064A6A" w:rsidRDefault="00E44010" w:rsidP="004A6618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7F009381" w14:textId="527F54A0" w:rsidR="00682411" w:rsidRPr="00064A6A" w:rsidRDefault="00E44010" w:rsidP="72620242">
            <w:pPr>
              <w:rPr>
                <w:sz w:val="18"/>
                <w:szCs w:val="18"/>
              </w:rPr>
            </w:pPr>
            <w:r w:rsidRPr="00064A6A">
              <w:rPr>
                <w:sz w:val="18"/>
                <w:szCs w:val="18"/>
              </w:rPr>
              <w:t>1.7.2023</w:t>
            </w:r>
          </w:p>
        </w:tc>
        <w:tc>
          <w:tcPr>
            <w:tcW w:w="733" w:type="dxa"/>
            <w:shd w:val="clear" w:color="auto" w:fill="auto"/>
          </w:tcPr>
          <w:p w14:paraId="5427C8CE" w14:textId="47DAEE4D" w:rsidR="00682411" w:rsidRPr="00064A6A" w:rsidRDefault="00682411" w:rsidP="72620242">
            <w:pPr>
              <w:rPr>
                <w:sz w:val="18"/>
                <w:szCs w:val="18"/>
              </w:rPr>
            </w:pPr>
            <w:r w:rsidRPr="00064A6A">
              <w:rPr>
                <w:sz w:val="18"/>
                <w:szCs w:val="18"/>
              </w:rPr>
              <w:t>NCZI</w:t>
            </w:r>
          </w:p>
        </w:tc>
        <w:tc>
          <w:tcPr>
            <w:tcW w:w="5052" w:type="dxa"/>
            <w:shd w:val="clear" w:color="auto" w:fill="auto"/>
          </w:tcPr>
          <w:p w14:paraId="678CD85C" w14:textId="0C4B1512" w:rsidR="00682411" w:rsidRPr="00064A6A" w:rsidRDefault="00521094" w:rsidP="72620242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Kap. 3 – pridanie silových rezortov ako možného cieľa pre doručenie </w:t>
            </w:r>
            <w:proofErr w:type="spellStart"/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>eDPN</w:t>
            </w:r>
            <w:proofErr w:type="spellEnd"/>
            <w:r w:rsidR="00BD0745"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, </w:t>
            </w:r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oprava </w:t>
            </w:r>
            <w:r w:rsidR="00BD0745" w:rsidRPr="00064A6A">
              <w:rPr>
                <w:rStyle w:val="normaltextrun"/>
                <w:rFonts w:eastAsiaTheme="majorEastAsia"/>
                <w:sz w:val="18"/>
                <w:szCs w:val="18"/>
              </w:rPr>
              <w:t>nejasností a nepresností</w:t>
            </w:r>
          </w:p>
          <w:p w14:paraId="1E6BDD50" w14:textId="2636CC51" w:rsidR="00682411" w:rsidRPr="00064A6A" w:rsidRDefault="00BD0745" w:rsidP="72620242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Kap. 4 – doplnenie požiadaviek scenárov použitia, </w:t>
            </w:r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oprava </w:t>
            </w: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nejasností a nepresností, zmeny vedúce k zníženiu </w:t>
            </w:r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chybových stavov </w:t>
            </w:r>
            <w:proofErr w:type="spellStart"/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>e</w:t>
            </w:r>
            <w:r w:rsidR="00432F78">
              <w:rPr>
                <w:rStyle w:val="normaltextrun"/>
                <w:rFonts w:eastAsiaTheme="majorEastAsia"/>
                <w:sz w:val="18"/>
                <w:szCs w:val="18"/>
              </w:rPr>
              <w:t>D</w:t>
            </w:r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>PN</w:t>
            </w:r>
            <w:proofErr w:type="spellEnd"/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 a potrebe storna, zmeny vedúce k zvýšeniu kompatibility pri preberaní záznamov medzi rôznymi implementáciami IS PZS</w:t>
            </w: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 </w:t>
            </w:r>
          </w:p>
          <w:p w14:paraId="008CD93C" w14:textId="77777777" w:rsidR="00682411" w:rsidRPr="00064A6A" w:rsidRDefault="00BD0745" w:rsidP="00B23EA7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 xml:space="preserve">Kap. 5 </w:t>
            </w:r>
            <w:r w:rsidR="00B23EA7" w:rsidRPr="00064A6A">
              <w:rPr>
                <w:rStyle w:val="normaltextrun"/>
                <w:rFonts w:eastAsiaTheme="majorEastAsia"/>
                <w:sz w:val="18"/>
                <w:szCs w:val="18"/>
              </w:rPr>
              <w:t>–zmeny v službách nasadených v NZIS, oprava nepresností</w:t>
            </w:r>
          </w:p>
          <w:p w14:paraId="7F8BDCB9" w14:textId="4F717C1C" w:rsidR="00B23EA7" w:rsidRPr="00064A6A" w:rsidRDefault="00B23EA7" w:rsidP="00B23EA7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>Kap. 6 – doplnenie požiadaviek na kontroly, oprava nejasností a nepresností</w:t>
            </w:r>
          </w:p>
          <w:p w14:paraId="4FB344C6" w14:textId="77777777" w:rsidR="00B23EA7" w:rsidRPr="00064A6A" w:rsidRDefault="00B23EA7" w:rsidP="00B23EA7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>Kap. 7 – aktualizované prílohy</w:t>
            </w:r>
          </w:p>
          <w:p w14:paraId="154F6ADE" w14:textId="69E7DCD4" w:rsidR="00277638" w:rsidRPr="00064A6A" w:rsidRDefault="00277638" w:rsidP="00B23EA7">
            <w:pPr>
              <w:rPr>
                <w:rStyle w:val="normaltextrun"/>
                <w:sz w:val="18"/>
                <w:szCs w:val="18"/>
              </w:rPr>
            </w:pPr>
            <w:r w:rsidRPr="00064A6A">
              <w:rPr>
                <w:rStyle w:val="normaltextrun"/>
                <w:sz w:val="18"/>
                <w:szCs w:val="18"/>
              </w:rPr>
              <w:t xml:space="preserve">Kap. 4.2.1 upresnenie spôsobu napĺňania </w:t>
            </w:r>
            <w:proofErr w:type="spellStart"/>
            <w:r w:rsidRPr="00064A6A">
              <w:rPr>
                <w:rStyle w:val="normaltextrun"/>
                <w:sz w:val="18"/>
                <w:szCs w:val="18"/>
              </w:rPr>
              <w:t>time_created</w:t>
            </w:r>
            <w:proofErr w:type="spellEnd"/>
            <w:r w:rsidRPr="00064A6A">
              <w:rPr>
                <w:rStyle w:val="normaltextrun"/>
                <w:sz w:val="18"/>
                <w:szCs w:val="18"/>
              </w:rPr>
              <w:t xml:space="preserve"> a </w:t>
            </w:r>
            <w:proofErr w:type="spellStart"/>
            <w:r w:rsidRPr="00064A6A">
              <w:rPr>
                <w:rStyle w:val="normaltextrun"/>
                <w:sz w:val="18"/>
                <w:szCs w:val="18"/>
              </w:rPr>
              <w:t>time_committed</w:t>
            </w:r>
            <w:proofErr w:type="spellEnd"/>
            <w:r w:rsidRPr="00064A6A">
              <w:rPr>
                <w:rStyle w:val="normaltextrun"/>
                <w:sz w:val="18"/>
                <w:szCs w:val="18"/>
              </w:rPr>
              <w:t xml:space="preserve"> v kontexte </w:t>
            </w:r>
            <w:proofErr w:type="spellStart"/>
            <w:r w:rsidRPr="00064A6A">
              <w:rPr>
                <w:rStyle w:val="normaltextrun"/>
                <w:sz w:val="18"/>
                <w:szCs w:val="18"/>
              </w:rPr>
              <w:t>eDPN</w:t>
            </w:r>
            <w:proofErr w:type="spellEnd"/>
          </w:p>
        </w:tc>
      </w:tr>
      <w:tr w:rsidR="00064A6A" w14:paraId="0DDCE182" w14:textId="77777777" w:rsidTr="00E44010">
        <w:trPr>
          <w:cantSplit/>
        </w:trPr>
        <w:tc>
          <w:tcPr>
            <w:tcW w:w="786" w:type="dxa"/>
          </w:tcPr>
          <w:p w14:paraId="46385AE3" w14:textId="6EE6F654" w:rsidR="00064A6A" w:rsidRDefault="00064A6A" w:rsidP="72620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4.2</w:t>
            </w:r>
          </w:p>
        </w:tc>
        <w:tc>
          <w:tcPr>
            <w:tcW w:w="1137" w:type="dxa"/>
            <w:shd w:val="clear" w:color="auto" w:fill="FFFF00"/>
          </w:tcPr>
          <w:p w14:paraId="327593D6" w14:textId="77777777" w:rsidR="00064A6A" w:rsidRDefault="00FC4E5F" w:rsidP="004A6618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7.6.2023</w:t>
            </w:r>
          </w:p>
          <w:p w14:paraId="7B037F84" w14:textId="48CE6E98" w:rsidR="00FC4E5F" w:rsidRPr="00E44010" w:rsidRDefault="00FC4E5F" w:rsidP="004A661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308" w:type="dxa"/>
            <w:shd w:val="clear" w:color="auto" w:fill="FFFF00"/>
          </w:tcPr>
          <w:p w14:paraId="503FEEFA" w14:textId="3CCC93A0" w:rsidR="00064A6A" w:rsidRPr="00E44010" w:rsidRDefault="00FC4E5F" w:rsidP="72620242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yellow"/>
              </w:rPr>
              <w:t>7.8.2023</w:t>
            </w:r>
            <w:bookmarkStart w:id="11" w:name="_GoBack"/>
            <w:bookmarkEnd w:id="11"/>
          </w:p>
        </w:tc>
        <w:tc>
          <w:tcPr>
            <w:tcW w:w="733" w:type="dxa"/>
          </w:tcPr>
          <w:p w14:paraId="3FBFC8C2" w14:textId="4423A671" w:rsidR="00064A6A" w:rsidRDefault="00064A6A" w:rsidP="72620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4D689262" w14:textId="2EE3856F" w:rsidR="00064A6A" w:rsidRDefault="00064A6A" w:rsidP="72620242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 w:rsidRPr="00064A6A">
              <w:rPr>
                <w:rStyle w:val="normaltextrun"/>
                <w:sz w:val="18"/>
                <w:szCs w:val="18"/>
              </w:rPr>
              <w:t xml:space="preserve">Zmeny </w:t>
            </w:r>
            <w:r w:rsidRPr="00064A6A">
              <w:rPr>
                <w:rStyle w:val="normaltextrun"/>
                <w:rFonts w:eastAsiaTheme="majorEastAsia"/>
                <w:sz w:val="18"/>
                <w:szCs w:val="18"/>
              </w:rPr>
              <w:t>(zvýraznené konkrétne v texte)</w:t>
            </w:r>
          </w:p>
          <w:p w14:paraId="6982B2F0" w14:textId="77777777" w:rsidR="00064A6A" w:rsidRDefault="00064A6A" w:rsidP="72620242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</w:p>
          <w:p w14:paraId="4DED0A3C" w14:textId="77777777" w:rsidR="00064A6A" w:rsidRDefault="00064A6A" w:rsidP="000D1913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18"/>
                <w:szCs w:val="18"/>
              </w:rPr>
              <w:t xml:space="preserve">Kap. </w:t>
            </w:r>
            <w:r w:rsidR="000D1913">
              <w:rPr>
                <w:rStyle w:val="normaltextrun"/>
                <w:rFonts w:eastAsiaTheme="majorEastAsia"/>
                <w:sz w:val="18"/>
                <w:szCs w:val="18"/>
              </w:rPr>
              <w:t>3, 4.3.2, 4.3.3</w:t>
            </w:r>
            <w:r>
              <w:rPr>
                <w:rStyle w:val="normaltextrun"/>
                <w:rFonts w:eastAsiaTheme="majorEastAsia"/>
                <w:sz w:val="18"/>
                <w:szCs w:val="18"/>
              </w:rPr>
              <w:t xml:space="preserve"> – doplnenie požiadaviek na prácu s pracovno-právnymi vzťahmi pacienta</w:t>
            </w:r>
          </w:p>
          <w:p w14:paraId="3577A40E" w14:textId="21A1994D" w:rsidR="008924FB" w:rsidRDefault="008924FB" w:rsidP="008924FB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18"/>
                <w:szCs w:val="18"/>
              </w:rPr>
              <w:t>Kap. 4.3, 4.3.2, 4.3.3, 6.1 – doplnenie prípustných hodnôt pre mesto – Bratislava a</w:t>
            </w:r>
            <w:r w:rsidR="009C01C6">
              <w:rPr>
                <w:rStyle w:val="normaltextrun"/>
                <w:rFonts w:eastAsiaTheme="majorEastAsia"/>
                <w:sz w:val="18"/>
                <w:szCs w:val="18"/>
              </w:rPr>
              <w:t> </w:t>
            </w:r>
            <w:r>
              <w:rPr>
                <w:rStyle w:val="normaltextrun"/>
                <w:rFonts w:eastAsiaTheme="majorEastAsia"/>
                <w:sz w:val="18"/>
                <w:szCs w:val="18"/>
              </w:rPr>
              <w:t>Košice</w:t>
            </w:r>
          </w:p>
          <w:p w14:paraId="47045F31" w14:textId="1D83E3DC" w:rsidR="009C01C6" w:rsidRDefault="009C01C6" w:rsidP="009C01C6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18"/>
                <w:szCs w:val="18"/>
              </w:rPr>
              <w:t>Kap. 4.2.1 – úprava postupu pre neatestovaných lekárov</w:t>
            </w:r>
          </w:p>
          <w:p w14:paraId="67C93F9E" w14:textId="7F9C4740" w:rsidR="00BB2579" w:rsidRDefault="00BB2579" w:rsidP="009C01C6">
            <w:pPr>
              <w:rPr>
                <w:rStyle w:val="normaltextrun"/>
                <w:rFonts w:eastAsiaTheme="majorEastAsia"/>
                <w:sz w:val="18"/>
                <w:szCs w:val="18"/>
              </w:rPr>
            </w:pPr>
            <w:r>
              <w:rPr>
                <w:rStyle w:val="normaltextrun"/>
                <w:rFonts w:eastAsiaTheme="majorEastAsia"/>
                <w:sz w:val="18"/>
                <w:szCs w:val="18"/>
              </w:rPr>
              <w:t xml:space="preserve">Kap. 5.1 – upresnenie pre spôsob vyplnenia </w:t>
            </w:r>
            <w:proofErr w:type="spellStart"/>
            <w:r w:rsidRPr="00BB2579">
              <w:rPr>
                <w:rStyle w:val="normaltextrun"/>
                <w:rFonts w:eastAsiaTheme="majorEastAsia"/>
                <w:sz w:val="18"/>
                <w:szCs w:val="18"/>
              </w:rPr>
              <w:t>content.feeder_audit.previous_version</w:t>
            </w:r>
            <w:proofErr w:type="spellEnd"/>
          </w:p>
          <w:p w14:paraId="3B858F72" w14:textId="4F61B772" w:rsidR="002A1C12" w:rsidRPr="00682411" w:rsidRDefault="002A1C12" w:rsidP="009C01C6">
            <w:pPr>
              <w:rPr>
                <w:rStyle w:val="normaltextrun"/>
                <w:sz w:val="18"/>
                <w:szCs w:val="18"/>
                <w:highlight w:val="yellow"/>
              </w:rPr>
            </w:pPr>
            <w:r>
              <w:rPr>
                <w:rStyle w:val="normaltextrun"/>
                <w:rFonts w:eastAsiaTheme="majorEastAsia"/>
                <w:sz w:val="18"/>
                <w:szCs w:val="18"/>
              </w:rPr>
              <w:t xml:space="preserve">Prílohy – oprava schémy </w:t>
            </w:r>
            <w:r w:rsidRPr="002A1C12">
              <w:rPr>
                <w:rStyle w:val="normaltextrun"/>
                <w:rFonts w:eastAsiaTheme="majorEastAsia"/>
                <w:sz w:val="18"/>
                <w:szCs w:val="18"/>
              </w:rPr>
              <w:t>DPN-OsobneUdajePlain.xsd</w:t>
            </w:r>
          </w:p>
        </w:tc>
      </w:tr>
    </w:tbl>
    <w:p w14:paraId="54FC1173" w14:textId="13ADCF21" w:rsidR="00844716" w:rsidRDefault="004B59F7" w:rsidP="00844716">
      <w:pPr>
        <w:pStyle w:val="Popis"/>
        <w:rPr>
          <w:b w:val="0"/>
          <w:bCs w:val="0"/>
          <w:lang w:val="sk-SK"/>
        </w:rPr>
      </w:pPr>
      <w:bookmarkStart w:id="12" w:name="_Ref321929400"/>
      <w:bookmarkStart w:id="13" w:name="_Ref481584276"/>
      <w:bookmarkStart w:id="14" w:name="_Ref481586948"/>
      <w:bookmarkStart w:id="15" w:name="_Toc278220065"/>
      <w:bookmarkStart w:id="16" w:name="_Toc321928677"/>
      <w:bookmarkStart w:id="17" w:name="_Toc54008377"/>
      <w:bookmarkStart w:id="18" w:name="_Toc120798758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064A6A">
        <w:rPr>
          <w:noProof/>
          <w:lang w:val="sk-SK"/>
        </w:rPr>
        <w:t>2</w:t>
      </w:r>
      <w:r w:rsidRPr="72620242">
        <w:rPr>
          <w:lang w:val="sk-SK"/>
        </w:rPr>
        <w:fldChar w:fldCharType="end"/>
      </w:r>
      <w:r w:rsidR="005D6787" w:rsidRPr="72620242">
        <w:rPr>
          <w:rFonts w:eastAsia="Arial" w:cs="Arial"/>
          <w:lang w:val="sk-SK"/>
        </w:rPr>
        <w:t xml:space="preserve">: </w:t>
      </w:r>
      <w:bookmarkEnd w:id="12"/>
      <w:r w:rsidR="00022618" w:rsidRPr="72620242">
        <w:rPr>
          <w:b w:val="0"/>
          <w:bCs w:val="0"/>
          <w:lang w:val="sk-SK"/>
        </w:rPr>
        <w:t>Regist</w:t>
      </w:r>
      <w:r w:rsidRPr="72620242">
        <w:rPr>
          <w:b w:val="0"/>
          <w:bCs w:val="0"/>
          <w:lang w:val="sk-SK"/>
        </w:rPr>
        <w:t>e</w:t>
      </w:r>
      <w:r w:rsidR="00022618" w:rsidRPr="72620242">
        <w:rPr>
          <w:b w:val="0"/>
          <w:bCs w:val="0"/>
          <w:lang w:val="sk-SK"/>
        </w:rPr>
        <w:t>r zm</w:t>
      </w:r>
      <w:r w:rsidRPr="72620242">
        <w:rPr>
          <w:b w:val="0"/>
          <w:bCs w:val="0"/>
          <w:lang w:val="sk-SK"/>
        </w:rPr>
        <w:t>ie</w:t>
      </w:r>
      <w:r w:rsidR="00022618" w:rsidRPr="72620242">
        <w:rPr>
          <w:b w:val="0"/>
          <w:bCs w:val="0"/>
          <w:lang w:val="sk-SK"/>
        </w:rPr>
        <w:t>n</w:t>
      </w:r>
      <w:bookmarkEnd w:id="13"/>
      <w:bookmarkEnd w:id="14"/>
      <w:bookmarkEnd w:id="15"/>
      <w:bookmarkEnd w:id="16"/>
      <w:bookmarkEnd w:id="17"/>
      <w:bookmarkEnd w:id="18"/>
    </w:p>
    <w:p w14:paraId="7D46C23C" w14:textId="77777777" w:rsidR="005D6787" w:rsidRPr="009A5B20" w:rsidRDefault="302D876B" w:rsidP="00F8694E">
      <w:pPr>
        <w:pStyle w:val="Nadpis2"/>
      </w:pPr>
      <w:bookmarkStart w:id="19" w:name="_Toc86367215"/>
      <w:bookmarkStart w:id="20" w:name="_Toc120798967"/>
      <w:r w:rsidRPr="72620242">
        <w:lastRenderedPageBreak/>
        <w:t>Zoznam skratiek</w:t>
      </w:r>
      <w:bookmarkEnd w:id="19"/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D95A9D" w14:paraId="245D0FDD" w14:textId="77777777" w:rsidTr="72620242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D95A9D" w14:paraId="2259139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364B3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BIČ</w:t>
            </w:r>
          </w:p>
        </w:tc>
        <w:tc>
          <w:tcPr>
            <w:tcW w:w="4216" w:type="pct"/>
            <w:noWrap/>
            <w:vAlign w:val="center"/>
          </w:tcPr>
          <w:p w14:paraId="3AEFF364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Bezvýznamové identifikačné číslo pacienta</w:t>
            </w:r>
          </w:p>
        </w:tc>
      </w:tr>
      <w:tr w:rsidR="00CE087D" w:rsidRPr="00D95A9D" w14:paraId="08FD4B7D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E50DCD9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BOK</w:t>
            </w:r>
          </w:p>
        </w:tc>
        <w:tc>
          <w:tcPr>
            <w:tcW w:w="4216" w:type="pct"/>
            <w:noWrap/>
            <w:vAlign w:val="center"/>
          </w:tcPr>
          <w:p w14:paraId="0F3540A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Bezpečnostný osobný kód</w:t>
            </w:r>
          </w:p>
        </w:tc>
      </w:tr>
      <w:tr w:rsidR="00CE087D" w:rsidRPr="00D95A9D" w14:paraId="4F30BDD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preukaz zdravotníckeho pracovníka</w:t>
            </w:r>
          </w:p>
        </w:tc>
      </w:tr>
      <w:tr w:rsidR="00D83E9B" w:rsidRPr="00D95A9D" w14:paraId="29BE7E3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BEF2085" w14:textId="77777777" w:rsidR="00D83E9B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eDoPP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3FBF5220" w14:textId="77777777" w:rsidR="00D83E9B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doklad o pobyte (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cudzincov)</w:t>
            </w:r>
          </w:p>
        </w:tc>
      </w:tr>
      <w:tr w:rsidR="00CE087D" w:rsidRPr="00D95A9D" w14:paraId="6AC918D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BFD406E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HTML</w:t>
            </w:r>
          </w:p>
        </w:tc>
        <w:tc>
          <w:tcPr>
            <w:tcW w:w="4216" w:type="pct"/>
            <w:noWrap/>
            <w:vAlign w:val="center"/>
          </w:tcPr>
          <w:p w14:paraId="0D9D68C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Formát prílohy v ktorej je možné uložiť záznam z vyšetrenia</w:t>
            </w:r>
          </w:p>
        </w:tc>
      </w:tr>
      <w:tr w:rsidR="00CE087D" w:rsidRPr="00D95A9D" w14:paraId="6DC7794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FCBEB8B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0D1806BF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Elektronický identifikačný doklad (občiansky preukaz s čipom) </w:t>
            </w:r>
          </w:p>
        </w:tc>
      </w:tr>
      <w:tr w:rsidR="00CE087D" w:rsidRPr="00D95A9D" w14:paraId="1CCDA34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Integračný manuál</w:t>
            </w:r>
          </w:p>
        </w:tc>
      </w:tr>
      <w:tr w:rsidR="00CE087D" w:rsidRPr="00D95A9D" w14:paraId="0344359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Informačný systém poskytovateľa zdravotnej starostlivosti</w:t>
            </w:r>
          </w:p>
        </w:tc>
      </w:tr>
      <w:tr w:rsidR="00CE087D" w:rsidRPr="00D95A9D" w14:paraId="46A2907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AC8FC3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LPS</w:t>
            </w:r>
          </w:p>
        </w:tc>
        <w:tc>
          <w:tcPr>
            <w:tcW w:w="4216" w:type="pct"/>
            <w:noWrap/>
            <w:vAlign w:val="center"/>
          </w:tcPr>
          <w:p w14:paraId="3B805DFD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prepúšťacia správa</w:t>
            </w:r>
          </w:p>
        </w:tc>
      </w:tr>
      <w:tr w:rsidR="00CE087D" w:rsidRPr="00D95A9D" w14:paraId="5C77A57D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58E2CF4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LSPP</w:t>
            </w:r>
          </w:p>
        </w:tc>
        <w:tc>
          <w:tcPr>
            <w:tcW w:w="4216" w:type="pct"/>
            <w:noWrap/>
            <w:vAlign w:val="center"/>
          </w:tcPr>
          <w:p w14:paraId="1A5F7E29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služba prvej pomoci</w:t>
            </w:r>
          </w:p>
        </w:tc>
      </w:tr>
      <w:tr w:rsidR="00CE087D" w:rsidRPr="00D95A9D" w14:paraId="4DDC4EB8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Národný Zdravotnícky informačný systém</w:t>
            </w:r>
          </w:p>
        </w:tc>
      </w:tr>
      <w:tr w:rsidR="00402C5D" w:rsidRPr="00D95A9D" w14:paraId="0C3CFE3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C4BF50" w14:textId="77777777" w:rsidR="00402C5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Odporúčané vyšetrenie</w:t>
            </w:r>
          </w:p>
        </w:tc>
        <w:tc>
          <w:tcPr>
            <w:tcW w:w="4216" w:type="pct"/>
            <w:noWrap/>
            <w:vAlign w:val="center"/>
          </w:tcPr>
          <w:p w14:paraId="71EC2B10" w14:textId="77777777" w:rsidR="00402C5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Odporúčanie / Výmenný lístok na špecializovanú zdravotnú starostlivosť</w:t>
            </w:r>
          </w:p>
        </w:tc>
      </w:tr>
      <w:tr w:rsidR="00CE087D" w:rsidRPr="00D95A9D" w14:paraId="6574F239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Odborný útvar poskytovateľa zdravotnej starostlivosti</w:t>
            </w:r>
          </w:p>
        </w:tc>
      </w:tr>
      <w:tr w:rsidR="00CE087D" w:rsidRPr="00D95A9D" w14:paraId="7C8F779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 zdravotnej starostlivosti</w:t>
            </w:r>
          </w:p>
        </w:tc>
      </w:tr>
      <w:tr w:rsidR="00CE087D" w:rsidRPr="00D95A9D" w14:paraId="01F1583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Rodné číslo pacienta</w:t>
            </w:r>
          </w:p>
        </w:tc>
      </w:tr>
      <w:tr w:rsidR="00CE087D" w:rsidRPr="00D95A9D" w14:paraId="61AD88B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2D2EBD0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PACS</w:t>
            </w:r>
          </w:p>
        </w:tc>
        <w:tc>
          <w:tcPr>
            <w:tcW w:w="4216" w:type="pct"/>
            <w:noWrap/>
            <w:vAlign w:val="center"/>
          </w:tcPr>
          <w:p w14:paraId="10AD414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Príloha, ktorá obsahuje zobrazovacie vyšetrenie</w:t>
            </w:r>
          </w:p>
        </w:tc>
      </w:tr>
      <w:tr w:rsidR="00CE087D" w:rsidRPr="00D95A9D" w14:paraId="398255F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63E652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887B6F2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Prijímateľ zdravotnej starostlivosti</w:t>
            </w:r>
          </w:p>
        </w:tc>
      </w:tr>
      <w:tr w:rsidR="001D14F9" w:rsidRPr="00D95A9D" w14:paraId="3A32390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D553A22" w14:textId="1EA4FB63" w:rsidR="001D14F9" w:rsidRPr="00D95A9D" w:rsidRDefault="4690FC41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SVaLZ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49A42BD4" w14:textId="18E8EB9A" w:rsidR="001D14F9" w:rsidRPr="00D95A9D" w:rsidRDefault="4690FC41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Spoločné vyšetrovacie a liečebné zložky </w:t>
            </w:r>
          </w:p>
        </w:tc>
      </w:tr>
      <w:tr w:rsidR="00CE087D" w:rsidRPr="00D95A9D" w14:paraId="02CFD558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8293F8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ŠAS</w:t>
            </w:r>
          </w:p>
        </w:tc>
        <w:tc>
          <w:tcPr>
            <w:tcW w:w="4216" w:type="pct"/>
            <w:noWrap/>
            <w:vAlign w:val="center"/>
          </w:tcPr>
          <w:p w14:paraId="4176BA2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Špecializovaná ambulantná zdravotná starostlivosť</w:t>
            </w:r>
          </w:p>
        </w:tc>
      </w:tr>
      <w:tr w:rsidR="00CE087D" w:rsidRPr="00D95A9D" w14:paraId="37BB7B3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A383169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UI</w:t>
            </w:r>
          </w:p>
        </w:tc>
        <w:tc>
          <w:tcPr>
            <w:tcW w:w="4216" w:type="pct"/>
            <w:noWrap/>
            <w:vAlign w:val="center"/>
          </w:tcPr>
          <w:p w14:paraId="58CC7BF0" w14:textId="77777777" w:rsidR="00CE087D" w:rsidRPr="00D95A9D" w:rsidRDefault="6DE4F7B8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Užívateľské rozhranie (obrazovka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</w:tc>
      </w:tr>
      <w:tr w:rsidR="00CE087D" w:rsidRPr="00D95A9D" w14:paraId="6F8D26C2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E73667E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ÚPS</w:t>
            </w:r>
          </w:p>
        </w:tc>
        <w:tc>
          <w:tcPr>
            <w:tcW w:w="4216" w:type="pct"/>
            <w:noWrap/>
            <w:vAlign w:val="center"/>
          </w:tcPr>
          <w:p w14:paraId="1C2FC45F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pohotovostná služba</w:t>
            </w:r>
          </w:p>
        </w:tc>
      </w:tr>
      <w:tr w:rsidR="00CE087D" w:rsidRPr="00D95A9D" w14:paraId="479E0EE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E087D" w:rsidRPr="00D95A9D" w14:paraId="5CEAB909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AF05C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VAS</w:t>
            </w:r>
          </w:p>
        </w:tc>
        <w:tc>
          <w:tcPr>
            <w:tcW w:w="4216" w:type="pct"/>
            <w:noWrap/>
            <w:vAlign w:val="center"/>
          </w:tcPr>
          <w:p w14:paraId="767E0DF7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Všeobecná ambulantná starostlivosť</w:t>
            </w:r>
          </w:p>
        </w:tc>
      </w:tr>
      <w:tr w:rsidR="00CE087D" w:rsidRPr="00D95A9D" w14:paraId="3A20C39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3C9754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VL</w:t>
            </w:r>
          </w:p>
        </w:tc>
        <w:tc>
          <w:tcPr>
            <w:tcW w:w="4216" w:type="pct"/>
            <w:noWrap/>
            <w:vAlign w:val="center"/>
          </w:tcPr>
          <w:p w14:paraId="52A5B515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Odporúčanie na špecializovanú zdravotnú starostlivosť</w:t>
            </w:r>
          </w:p>
        </w:tc>
      </w:tr>
      <w:tr w:rsidR="00CE087D" w:rsidRPr="00D95A9D" w14:paraId="5C9BE675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Nadriadený dokument k integračnému manuálu</w:t>
            </w:r>
          </w:p>
        </w:tc>
      </w:tr>
      <w:tr w:rsidR="00CE087D" w:rsidRPr="00D95A9D" w14:paraId="4526DA7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55D3E2B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</w:t>
            </w:r>
          </w:p>
        </w:tc>
      </w:tr>
      <w:tr w:rsidR="00555C8A" w:rsidRPr="00D95A9D" w14:paraId="3B9B1B50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E975E04" w14:textId="77777777" w:rsidR="00555C8A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MO SR</w:t>
            </w:r>
          </w:p>
        </w:tc>
        <w:tc>
          <w:tcPr>
            <w:tcW w:w="4216" w:type="pct"/>
            <w:noWrap/>
            <w:vAlign w:val="center"/>
          </w:tcPr>
          <w:p w14:paraId="0FFEC368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Ministerstvo obrany SR</w:t>
            </w:r>
          </w:p>
        </w:tc>
      </w:tr>
      <w:tr w:rsidR="00555C8A" w:rsidRPr="00D95A9D" w14:paraId="0621BF8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8739E2F" w14:textId="77777777" w:rsidR="00555C8A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16884DEA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Ministerstvo vnútra SR</w:t>
            </w:r>
          </w:p>
        </w:tc>
      </w:tr>
      <w:tr w:rsidR="0FB5076D" w14:paraId="659DDE23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245327C" w14:textId="1EAF6452" w:rsidR="6D85EC2E" w:rsidRDefault="5F95CAA4" w:rsidP="72620242">
            <w:pPr>
              <w:spacing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SP</w:t>
            </w:r>
          </w:p>
        </w:tc>
        <w:tc>
          <w:tcPr>
            <w:tcW w:w="7602" w:type="dxa"/>
            <w:noWrap/>
            <w:vAlign w:val="center"/>
          </w:tcPr>
          <w:p w14:paraId="57127DB3" w14:textId="38915FCD" w:rsidR="6D85EC2E" w:rsidRDefault="5F95CAA4" w:rsidP="72620242">
            <w:pPr>
              <w:spacing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Sociálna poisťovňa</w:t>
            </w:r>
          </w:p>
        </w:tc>
      </w:tr>
      <w:tr w:rsidR="11D517CE" w14:paraId="633D9C99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112DF964" w14:textId="63E96263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SZČO</w:t>
            </w:r>
          </w:p>
        </w:tc>
        <w:tc>
          <w:tcPr>
            <w:tcW w:w="7602" w:type="dxa"/>
            <w:noWrap/>
            <w:vAlign w:val="center"/>
          </w:tcPr>
          <w:p w14:paraId="5EAD47AB" w14:textId="62DAB87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Samostatne zárobkovo činná osoba</w:t>
            </w:r>
          </w:p>
        </w:tc>
      </w:tr>
      <w:tr w:rsidR="11D517CE" w14:paraId="5A41116D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2195ED8F" w14:textId="330779E5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JRUZ</w:t>
            </w:r>
          </w:p>
        </w:tc>
        <w:tc>
          <w:tcPr>
            <w:tcW w:w="7602" w:type="dxa"/>
            <w:noWrap/>
            <w:vAlign w:val="center"/>
          </w:tcPr>
          <w:p w14:paraId="2E6D3B6F" w14:textId="1E8E6877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Jednotná referenčná údajová základňa</w:t>
            </w:r>
          </w:p>
        </w:tc>
      </w:tr>
      <w:tr w:rsidR="11D517CE" w14:paraId="78CFB484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662DD0F6" w14:textId="1A93DDDE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NCZI</w:t>
            </w:r>
          </w:p>
        </w:tc>
        <w:tc>
          <w:tcPr>
            <w:tcW w:w="7602" w:type="dxa"/>
            <w:noWrap/>
            <w:vAlign w:val="center"/>
          </w:tcPr>
          <w:p w14:paraId="47A8C7C3" w14:textId="5A434714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Národné centrum zdravotníckych informácií</w:t>
            </w:r>
          </w:p>
        </w:tc>
      </w:tr>
      <w:tr w:rsidR="11D517CE" w14:paraId="70BD9193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71C99AE" w14:textId="20389C4D" w:rsidR="7D0B4D65" w:rsidRDefault="4F390DF2" w:rsidP="5FA9B4F6">
            <w:pPr>
              <w:spacing w:line="192" w:lineRule="auto"/>
              <w:rPr>
                <w:sz w:val="18"/>
                <w:szCs w:val="18"/>
              </w:rPr>
            </w:pPr>
            <w:proofErr w:type="spellStart"/>
            <w:r w:rsidRPr="008C07AA">
              <w:rPr>
                <w:sz w:val="18"/>
                <w:szCs w:val="18"/>
                <w:highlight w:val="yellow"/>
              </w:rPr>
              <w:t>S</w:t>
            </w:r>
            <w:r w:rsidR="00682411" w:rsidRPr="008C07AA">
              <w:rPr>
                <w:sz w:val="18"/>
                <w:szCs w:val="18"/>
                <w:highlight w:val="yellow"/>
              </w:rPr>
              <w:t>i</w:t>
            </w:r>
            <w:r w:rsidRPr="008C07AA">
              <w:rPr>
                <w:sz w:val="18"/>
                <w:szCs w:val="18"/>
                <w:highlight w:val="yellow"/>
              </w:rPr>
              <w:t>R</w:t>
            </w:r>
            <w:proofErr w:type="spellEnd"/>
          </w:p>
        </w:tc>
        <w:tc>
          <w:tcPr>
            <w:tcW w:w="7602" w:type="dxa"/>
            <w:noWrap/>
            <w:vAlign w:val="center"/>
          </w:tcPr>
          <w:p w14:paraId="66C2ACAE" w14:textId="641AE881" w:rsidR="7D0B4D65" w:rsidRDefault="4F390DF2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Silový rezort</w:t>
            </w:r>
          </w:p>
        </w:tc>
      </w:tr>
      <w:tr w:rsidR="11D517CE" w14:paraId="09C8EBDC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30C6E3D0" w14:textId="24199943" w:rsidR="5F4AFD45" w:rsidRDefault="51537F8D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DPN</w:t>
            </w:r>
          </w:p>
        </w:tc>
        <w:tc>
          <w:tcPr>
            <w:tcW w:w="7602" w:type="dxa"/>
            <w:noWrap/>
            <w:vAlign w:val="center"/>
          </w:tcPr>
          <w:p w14:paraId="60E09052" w14:textId="4BF7E62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Dočasná pracovná neschopnosť</w:t>
            </w:r>
          </w:p>
        </w:tc>
      </w:tr>
      <w:tr w:rsidR="11D517CE" w14:paraId="363B0BF1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DB21B48" w14:textId="03CC1F45" w:rsidR="5ECB8690" w:rsidRDefault="7C8926D1" w:rsidP="5FA9B4F6">
            <w:pPr>
              <w:spacing w:line="192" w:lineRule="auto"/>
              <w:rPr>
                <w:sz w:val="18"/>
                <w:szCs w:val="18"/>
              </w:rPr>
            </w:pPr>
            <w:proofErr w:type="spellStart"/>
            <w:r w:rsidRPr="72620242">
              <w:rPr>
                <w:sz w:val="18"/>
                <w:szCs w:val="18"/>
              </w:rPr>
              <w:t>e</w:t>
            </w:r>
            <w:r w:rsidR="51537F8D" w:rsidRPr="72620242">
              <w:rPr>
                <w:sz w:val="18"/>
                <w:szCs w:val="18"/>
              </w:rPr>
              <w:t>DPN</w:t>
            </w:r>
            <w:proofErr w:type="spellEnd"/>
          </w:p>
        </w:tc>
        <w:tc>
          <w:tcPr>
            <w:tcW w:w="7602" w:type="dxa"/>
            <w:noWrap/>
            <w:vAlign w:val="center"/>
          </w:tcPr>
          <w:p w14:paraId="357EF7C6" w14:textId="5F2C97B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 dočasnej pracovnej neschopnosti</w:t>
            </w:r>
          </w:p>
        </w:tc>
      </w:tr>
    </w:tbl>
    <w:p w14:paraId="57BCAC3A" w14:textId="0BD7034A" w:rsidR="00F94C3F" w:rsidRPr="00D95A9D" w:rsidRDefault="0014384D" w:rsidP="4B1F096C">
      <w:pPr>
        <w:pStyle w:val="Popis"/>
        <w:rPr>
          <w:b w:val="0"/>
          <w:bCs w:val="0"/>
          <w:lang w:val="sk-SK"/>
        </w:rPr>
      </w:pPr>
      <w:bookmarkStart w:id="21" w:name="_Toc54008378"/>
      <w:bookmarkStart w:id="22" w:name="_Toc120798759"/>
      <w:bookmarkStart w:id="23" w:name="_Toc278219190"/>
      <w:bookmarkStart w:id="24" w:name="_Toc278219716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064A6A">
        <w:rPr>
          <w:noProof/>
          <w:lang w:val="sk-SK"/>
        </w:rPr>
        <w:t>3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 xml:space="preserve">: </w:t>
      </w:r>
      <w:r w:rsidRPr="72620242">
        <w:rPr>
          <w:b w:val="0"/>
          <w:bCs w:val="0"/>
          <w:lang w:val="sk-SK"/>
        </w:rPr>
        <w:t>Zoznam skratiek</w:t>
      </w:r>
      <w:bookmarkEnd w:id="21"/>
      <w:bookmarkEnd w:id="22"/>
      <w:r w:rsidRPr="72620242">
        <w:rPr>
          <w:b w:val="0"/>
          <w:bCs w:val="0"/>
          <w:lang w:val="sk-SK"/>
        </w:rPr>
        <w:br w:type="page"/>
      </w:r>
    </w:p>
    <w:p w14:paraId="7C280A47" w14:textId="77777777" w:rsidR="009F0AD1" w:rsidRPr="00D95A9D" w:rsidRDefault="4B1F096C" w:rsidP="002D1C03">
      <w:pPr>
        <w:pStyle w:val="Nadpis1"/>
      </w:pPr>
      <w:bookmarkStart w:id="25" w:name="_Biznis_špecifikácia"/>
      <w:bookmarkStart w:id="26" w:name="_Toc86367216"/>
      <w:bookmarkStart w:id="27" w:name="_Toc120798968"/>
      <w:bookmarkEnd w:id="25"/>
      <w:r w:rsidRPr="72620242">
        <w:lastRenderedPageBreak/>
        <w:t>Biznis špecifikácia</w:t>
      </w:r>
      <w:bookmarkEnd w:id="26"/>
      <w:bookmarkEnd w:id="27"/>
    </w:p>
    <w:p w14:paraId="1B287FDC" w14:textId="77777777" w:rsidR="00352B77" w:rsidRDefault="00352B77" w:rsidP="002A6ADF">
      <w:pPr>
        <w:jc w:val="both"/>
      </w:pPr>
    </w:p>
    <w:p w14:paraId="5A64A537" w14:textId="7D2DB423" w:rsidR="00352B77" w:rsidRDefault="00352B77" w:rsidP="00352B77">
      <w:pPr>
        <w:jc w:val="both"/>
      </w:pPr>
      <w:r>
        <w:t xml:space="preserve">Dokument popisuje rámcový návrh riešenia elektronickej dočasnej pracovnej neschopnosti  (ďalej len </w:t>
      </w:r>
      <w:proofErr w:type="spellStart"/>
      <w:r>
        <w:t>eDPN</w:t>
      </w:r>
      <w:proofErr w:type="spellEnd"/>
      <w:r>
        <w:t xml:space="preserve">). </w:t>
      </w:r>
    </w:p>
    <w:p w14:paraId="21DE4C1B" w14:textId="7C78AB8B" w:rsidR="00352B77" w:rsidRDefault="00352B77" w:rsidP="00352B77">
      <w:pPr>
        <w:jc w:val="both"/>
      </w:pPr>
    </w:p>
    <w:p w14:paraId="49EC826C" w14:textId="3B96F3EC" w:rsidR="0001643E" w:rsidRPr="00064A6A" w:rsidRDefault="318ABDFF" w:rsidP="0001643E">
      <w:pPr>
        <w:jc w:val="both"/>
      </w:pPr>
      <w:r>
        <w:t xml:space="preserve">Cieľom a predmetom zmeny je riešenie </w:t>
      </w:r>
      <w:r w:rsidRPr="00064A6A">
        <w:t>elektronizácie procesu vydávania DPN lekárom</w:t>
      </w:r>
      <w:r w:rsidR="6FC7AA32" w:rsidRPr="00064A6A">
        <w:t xml:space="preserve"> a následné automatizované poskytovanie dát Sociálnej poisťovni </w:t>
      </w:r>
      <w:r w:rsidR="00521094" w:rsidRPr="00064A6A">
        <w:t xml:space="preserve">a silovým rezortom </w:t>
      </w:r>
      <w:r w:rsidR="16F49CE1" w:rsidRPr="00064A6A">
        <w:t>za účelom elektronizácie procesov na ich strane.</w:t>
      </w:r>
    </w:p>
    <w:p w14:paraId="37C9C3D3" w14:textId="1D457016" w:rsidR="660E2C0E" w:rsidRPr="00064A6A" w:rsidRDefault="660E2C0E" w:rsidP="0074BC33">
      <w:pPr>
        <w:jc w:val="both"/>
      </w:pPr>
    </w:p>
    <w:p w14:paraId="3C59F74C" w14:textId="67872D3C" w:rsidR="0001643E" w:rsidRPr="00064A6A" w:rsidRDefault="2E2DFDDD" w:rsidP="660E2C0E">
      <w:pPr>
        <w:jc w:val="both"/>
      </w:pPr>
      <w:r w:rsidRPr="00064A6A">
        <w:t xml:space="preserve">V rámci realizácie </w:t>
      </w:r>
      <w:proofErr w:type="spellStart"/>
      <w:r w:rsidRPr="00064A6A">
        <w:t>eDPN</w:t>
      </w:r>
      <w:proofErr w:type="spellEnd"/>
      <w:r w:rsidRPr="00064A6A">
        <w:t xml:space="preserve"> sú využívané IS PZS nasledovné služby:</w:t>
      </w:r>
    </w:p>
    <w:p w14:paraId="6ABF4092" w14:textId="6B431183" w:rsidR="264D6F83" w:rsidRPr="00064A6A" w:rsidRDefault="6E15717C" w:rsidP="004C151B">
      <w:pPr>
        <w:pStyle w:val="Odsekzoznamu"/>
        <w:numPr>
          <w:ilvl w:val="0"/>
          <w:numId w:val="13"/>
        </w:numPr>
        <w:jc w:val="both"/>
      </w:pPr>
      <w:r w:rsidRPr="00064A6A">
        <w:t xml:space="preserve">ZapisPotvrdenieDPN_v1 - služba slúži na zápis novej </w:t>
      </w:r>
      <w:proofErr w:type="spellStart"/>
      <w:r w:rsidRPr="00064A6A">
        <w:t>eDPN</w:t>
      </w:r>
      <w:proofErr w:type="spellEnd"/>
      <w:r w:rsidR="0C3AD9B0" w:rsidRPr="00064A6A">
        <w:t>,</w:t>
      </w:r>
      <w:r w:rsidRPr="00064A6A">
        <w:t xml:space="preserve"> ako aj na aktualizáciu </w:t>
      </w:r>
      <w:proofErr w:type="spellStart"/>
      <w:r w:rsidRPr="00064A6A">
        <w:t>eDP</w:t>
      </w:r>
      <w:r w:rsidR="00682411" w:rsidRPr="00064A6A">
        <w:t>N</w:t>
      </w:r>
      <w:proofErr w:type="spellEnd"/>
      <w:r w:rsidR="52FD8139" w:rsidRPr="00064A6A">
        <w:t>,</w:t>
      </w:r>
    </w:p>
    <w:p w14:paraId="6B2D7543" w14:textId="18544479" w:rsidR="4E0A3BD2" w:rsidRPr="00064A6A" w:rsidRDefault="2303D05A" w:rsidP="004C151B">
      <w:pPr>
        <w:pStyle w:val="Odsekzoznamu"/>
        <w:numPr>
          <w:ilvl w:val="0"/>
          <w:numId w:val="13"/>
        </w:numPr>
        <w:jc w:val="both"/>
      </w:pPr>
      <w:r w:rsidRPr="00064A6A">
        <w:t>VyhladajPotvrdeni</w:t>
      </w:r>
      <w:r w:rsidR="08AB1706" w:rsidRPr="00064A6A">
        <w:t>e</w:t>
      </w:r>
      <w:r w:rsidRPr="00064A6A">
        <w:t>DPN_v1 - služba na základe identifikátora pacienta vráti zoznam potvrdení DPN. V zozname je uvedená  posledná verzia potvrdenia DPN.</w:t>
      </w:r>
      <w:r w:rsidR="4043AC8D" w:rsidRPr="00064A6A">
        <w:t xml:space="preserve"> </w:t>
      </w:r>
      <w:r w:rsidRPr="00064A6A">
        <w:t>V prípade</w:t>
      </w:r>
      <w:r w:rsidR="3251FC0C" w:rsidRPr="00064A6A">
        <w:t>,</w:t>
      </w:r>
      <w:r w:rsidRPr="00064A6A">
        <w:t xml:space="preserve"> ak je potvrdenie DPN stornované</w:t>
      </w:r>
      <w:r w:rsidR="4DF780B7" w:rsidRPr="00064A6A">
        <w:t>,</w:t>
      </w:r>
      <w:r w:rsidRPr="00064A6A">
        <w:t xml:space="preserve">  je vrátená posledná verzia s príznakom storn</w:t>
      </w:r>
      <w:r w:rsidR="5B8AC0D5" w:rsidRPr="00064A6A">
        <w:t>a</w:t>
      </w:r>
      <w:r w:rsidR="49FE96DB" w:rsidRPr="00064A6A">
        <w:t>,</w:t>
      </w:r>
    </w:p>
    <w:p w14:paraId="2D059099" w14:textId="1E08DF47" w:rsidR="4E0A3BD2" w:rsidRPr="00064A6A" w:rsidRDefault="1FBF3295" w:rsidP="004C151B">
      <w:pPr>
        <w:pStyle w:val="Odsekzoznamu"/>
        <w:numPr>
          <w:ilvl w:val="0"/>
          <w:numId w:val="13"/>
        </w:numPr>
        <w:jc w:val="both"/>
      </w:pPr>
      <w:r w:rsidRPr="00064A6A">
        <w:t>Vyhladaj</w:t>
      </w:r>
      <w:r w:rsidR="08602192" w:rsidRPr="00064A6A">
        <w:t xml:space="preserve">HistoriuPotvrdeniaDPN_v1 </w:t>
      </w:r>
      <w:r w:rsidR="7387FA7D" w:rsidRPr="00064A6A">
        <w:t>-</w:t>
      </w:r>
      <w:r w:rsidR="08602192" w:rsidRPr="00064A6A">
        <w:t xml:space="preserve"> na základe identifikátora záznamu systém vráti celú históriu potvrdenia DPN</w:t>
      </w:r>
      <w:r w:rsidR="6DB9732F" w:rsidRPr="00064A6A">
        <w:t>,</w:t>
      </w:r>
    </w:p>
    <w:p w14:paraId="1B006E4A" w14:textId="59983173" w:rsidR="4E0A3BD2" w:rsidRPr="00064A6A" w:rsidRDefault="03742F33" w:rsidP="004C151B">
      <w:pPr>
        <w:pStyle w:val="Odsekzoznamu"/>
        <w:numPr>
          <w:ilvl w:val="0"/>
          <w:numId w:val="13"/>
        </w:numPr>
        <w:jc w:val="both"/>
      </w:pPr>
      <w:r w:rsidRPr="00064A6A">
        <w:t>StornujPot</w:t>
      </w:r>
      <w:r w:rsidR="30371600" w:rsidRPr="00064A6A">
        <w:t>vr</w:t>
      </w:r>
      <w:r w:rsidRPr="00064A6A">
        <w:t>enieDPN_v1 - služba vykoná storno potvrdenia o dočasnej PN</w:t>
      </w:r>
      <w:r w:rsidR="03108790" w:rsidRPr="00064A6A">
        <w:t>,</w:t>
      </w:r>
    </w:p>
    <w:p w14:paraId="5784651D" w14:textId="6BD26FF7" w:rsidR="264D6F83" w:rsidRPr="00064A6A" w:rsidRDefault="7B7A7301" w:rsidP="004C151B">
      <w:pPr>
        <w:pStyle w:val="Odsekzoznamu"/>
        <w:numPr>
          <w:ilvl w:val="0"/>
          <w:numId w:val="13"/>
        </w:numPr>
        <w:jc w:val="both"/>
      </w:pPr>
      <w:r w:rsidRPr="00064A6A">
        <w:t>DajPotvrdenieDPN_v1 -</w:t>
      </w:r>
      <w:r w:rsidR="6E417CEE" w:rsidRPr="00064A6A">
        <w:t xml:space="preserve"> </w:t>
      </w:r>
      <w:r w:rsidR="079098F3" w:rsidRPr="00064A6A">
        <w:t>s</w:t>
      </w:r>
      <w:r w:rsidR="0235FF4D" w:rsidRPr="00064A6A">
        <w:t xml:space="preserve">lužba na základe id záznamu vráti </w:t>
      </w:r>
      <w:proofErr w:type="spellStart"/>
      <w:r w:rsidR="0235FF4D" w:rsidRPr="00064A6A">
        <w:t>PotvrdenieODocasnejPraceneschopnosti</w:t>
      </w:r>
      <w:proofErr w:type="spellEnd"/>
      <w:r w:rsidR="0235FF4D" w:rsidRPr="00064A6A">
        <w:t xml:space="preserve"> v štruktúre definovanej ADL </w:t>
      </w:r>
      <w:proofErr w:type="spellStart"/>
      <w:r w:rsidR="0235FF4D" w:rsidRPr="00064A6A">
        <w:t>archetypom</w:t>
      </w:r>
      <w:proofErr w:type="spellEnd"/>
      <w:r w:rsidR="49BC410C" w:rsidRPr="00064A6A">
        <w:t>,</w:t>
      </w:r>
    </w:p>
    <w:p w14:paraId="3C25D8A7" w14:textId="7E6061A6" w:rsidR="265B7A28" w:rsidRPr="00064A6A" w:rsidRDefault="68410F50" w:rsidP="004C151B">
      <w:pPr>
        <w:pStyle w:val="Odsekzoznamu"/>
        <w:numPr>
          <w:ilvl w:val="0"/>
          <w:numId w:val="13"/>
        </w:numPr>
        <w:jc w:val="both"/>
        <w:rPr>
          <w:rFonts w:asciiTheme="minorHAnsi" w:eastAsiaTheme="minorEastAsia" w:hAnsiTheme="minorHAnsi" w:cstheme="minorBidi"/>
        </w:rPr>
      </w:pPr>
      <w:r w:rsidRPr="00064A6A">
        <w:t>VyhladajPoistenieSP_GW_v1</w:t>
      </w:r>
      <w:r w:rsidR="7D657FE3" w:rsidRPr="00064A6A">
        <w:t xml:space="preserve"> - </w:t>
      </w:r>
      <w:r w:rsidR="35BB8949" w:rsidRPr="00064A6A">
        <w:rPr>
          <w:rFonts w:eastAsia="Arial" w:cs="Arial"/>
        </w:rPr>
        <w:t xml:space="preserve"> Na výstupe je zoznam poistení aj s detailnými informáciami bez identity a údajov pacienta</w:t>
      </w:r>
      <w:r w:rsidR="17CC5E9F" w:rsidRPr="00064A6A">
        <w:t>.</w:t>
      </w:r>
    </w:p>
    <w:p w14:paraId="0A604378" w14:textId="2AE84DD1" w:rsidR="660E2C0E" w:rsidRPr="00064A6A" w:rsidRDefault="660E2C0E" w:rsidP="660E2C0E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A95EF4" w14:textId="4FB9AE19" w:rsidR="2C057BC4" w:rsidRPr="00064A6A" w:rsidRDefault="2C057BC4" w:rsidP="2C057BC4">
      <w:pPr>
        <w:jc w:val="both"/>
        <w:rPr>
          <w:color w:val="000000"/>
        </w:rPr>
      </w:pPr>
    </w:p>
    <w:p w14:paraId="7B63CB12" w14:textId="6889169A" w:rsidR="000F7719" w:rsidRPr="00064A6A" w:rsidRDefault="6EB22FB2" w:rsidP="59531A39">
      <w:pPr>
        <w:jc w:val="both"/>
      </w:pPr>
      <w:r w:rsidRPr="00064A6A">
        <w:t>Elektronický záznam o</w:t>
      </w:r>
      <w:r w:rsidR="358C8F32" w:rsidRPr="00064A6A">
        <w:t> </w:t>
      </w:r>
      <w:proofErr w:type="spellStart"/>
      <w:r w:rsidR="2D883B18" w:rsidRPr="00064A6A">
        <w:t>e</w:t>
      </w:r>
      <w:r w:rsidR="358C8F32" w:rsidRPr="00064A6A">
        <w:t>DPN</w:t>
      </w:r>
      <w:proofErr w:type="spellEnd"/>
      <w:r w:rsidR="358C8F32" w:rsidRPr="00064A6A">
        <w:t xml:space="preserve"> </w:t>
      </w:r>
      <w:r w:rsidRPr="00064A6A">
        <w:t>umožňuje vytvoriť</w:t>
      </w:r>
      <w:r w:rsidR="358C8F32" w:rsidRPr="00064A6A">
        <w:t>, aktualizovať a stornovať</w:t>
      </w:r>
      <w:r w:rsidRPr="00064A6A">
        <w:t xml:space="preserve"> záznam o</w:t>
      </w:r>
      <w:r w:rsidR="358C8F32" w:rsidRPr="00064A6A">
        <w:t> vystavenej dočasnej pra</w:t>
      </w:r>
      <w:r w:rsidR="5877EC7F" w:rsidRPr="00064A6A">
        <w:t xml:space="preserve">covnej neschopnosti lekárom v </w:t>
      </w:r>
      <w:proofErr w:type="spellStart"/>
      <w:r w:rsidR="5877EC7F" w:rsidRPr="00064A6A">
        <w:t>eZ</w:t>
      </w:r>
      <w:r w:rsidR="358C8F32" w:rsidRPr="00064A6A">
        <w:t>draví</w:t>
      </w:r>
      <w:proofErr w:type="spellEnd"/>
      <w:r w:rsidR="358C8F32" w:rsidRPr="00064A6A">
        <w:t>.</w:t>
      </w:r>
    </w:p>
    <w:p w14:paraId="48CEAD8A" w14:textId="01B00813" w:rsidR="6EEED474" w:rsidRPr="00064A6A" w:rsidRDefault="6EEED474" w:rsidP="6EEED474">
      <w:pPr>
        <w:jc w:val="both"/>
      </w:pPr>
    </w:p>
    <w:p w14:paraId="5FBAB1A2" w14:textId="7BE1CFFA" w:rsidR="000F7719" w:rsidRPr="00064A6A" w:rsidRDefault="4EB309AD" w:rsidP="59531A39">
      <w:pPr>
        <w:jc w:val="both"/>
      </w:pPr>
      <w:r w:rsidRPr="00064A6A">
        <w:t xml:space="preserve">Záznam o vystavení </w:t>
      </w:r>
      <w:proofErr w:type="spellStart"/>
      <w:r w:rsidRPr="00064A6A">
        <w:t>eDPN</w:t>
      </w:r>
      <w:proofErr w:type="spellEnd"/>
      <w:r w:rsidRPr="00064A6A">
        <w:t xml:space="preserve"> vzniká na základe vyšetrenia pacienta </w:t>
      </w:r>
      <w:proofErr w:type="spellStart"/>
      <w:r w:rsidRPr="00064A6A">
        <w:t>ZPr</w:t>
      </w:r>
      <w:proofErr w:type="spellEnd"/>
      <w:r w:rsidR="77231D19" w:rsidRPr="00064A6A">
        <w:t>. V</w:t>
      </w:r>
      <w:r w:rsidRPr="00064A6A">
        <w:t> prípade</w:t>
      </w:r>
      <w:r w:rsidR="71CEB119" w:rsidRPr="00064A6A">
        <w:t>,</w:t>
      </w:r>
      <w:r w:rsidRPr="00064A6A">
        <w:t xml:space="preserve"> ak pacientovi bola nariadená karanténa alebo izolácia</w:t>
      </w:r>
      <w:r w:rsidR="780AEB36" w:rsidRPr="00064A6A">
        <w:t>,</w:t>
      </w:r>
      <w:r w:rsidR="3FB20B5C" w:rsidRPr="00064A6A">
        <w:t xml:space="preserve"> v</w:t>
      </w:r>
      <w:r w:rsidRPr="00064A6A">
        <w:t xml:space="preserve">yšetrenie zväčša prebieha formou </w:t>
      </w:r>
      <w:proofErr w:type="spellStart"/>
      <w:r w:rsidRPr="00064A6A">
        <w:t>telemedicíny</w:t>
      </w:r>
      <w:proofErr w:type="spellEnd"/>
      <w:r w:rsidRPr="00064A6A">
        <w:t xml:space="preserve"> na základe telefonátu/emailu pacienta s lekárom.</w:t>
      </w:r>
    </w:p>
    <w:p w14:paraId="093F6847" w14:textId="3DB1C86A" w:rsidR="005A25AD" w:rsidRPr="00064A6A" w:rsidRDefault="005A25AD" w:rsidP="00AC72EF">
      <w:pPr>
        <w:jc w:val="both"/>
      </w:pPr>
    </w:p>
    <w:p w14:paraId="04A4CFFD" w14:textId="635469C3" w:rsidR="001E35AC" w:rsidRPr="00064A6A" w:rsidRDefault="1CD65B14" w:rsidP="005A25AD">
      <w:pPr>
        <w:jc w:val="both"/>
      </w:pPr>
      <w:r w:rsidRPr="00064A6A">
        <w:t xml:space="preserve">Lekár zapisuje </w:t>
      </w:r>
      <w:proofErr w:type="spellStart"/>
      <w:r w:rsidRPr="00064A6A">
        <w:t>eDPN</w:t>
      </w:r>
      <w:proofErr w:type="spellEnd"/>
      <w:r w:rsidRPr="00064A6A">
        <w:t xml:space="preserve"> pre pacientov, ktorí majú poistný vzťah v Sociálnej poisťovni</w:t>
      </w:r>
      <w:r w:rsidR="4D7E5057" w:rsidRPr="00064A6A">
        <w:rPr>
          <w:rFonts w:asciiTheme="minorHAnsi" w:eastAsiaTheme="minorEastAsia" w:hAnsiTheme="minorHAnsi" w:cstheme="minorBidi"/>
        </w:rPr>
        <w:t xml:space="preserve"> (ďalej len SP)</w:t>
      </w:r>
      <w:r w:rsidR="00682411" w:rsidRPr="00064A6A">
        <w:rPr>
          <w:rFonts w:asciiTheme="minorHAnsi" w:eastAsiaTheme="minorEastAsia" w:hAnsiTheme="minorHAnsi" w:cstheme="minorBidi"/>
        </w:rPr>
        <w:t>, alebo niektorom zo silových rezortov (</w:t>
      </w:r>
      <w:proofErr w:type="spellStart"/>
      <w:r w:rsidR="00682411" w:rsidRPr="00064A6A">
        <w:rPr>
          <w:rFonts w:asciiTheme="minorHAnsi" w:eastAsiaTheme="minorEastAsia" w:hAnsiTheme="minorHAnsi" w:cstheme="minorBidi"/>
        </w:rPr>
        <w:t>SiR</w:t>
      </w:r>
      <w:proofErr w:type="spellEnd"/>
      <w:r w:rsidR="00682411" w:rsidRPr="00064A6A">
        <w:rPr>
          <w:rFonts w:asciiTheme="minorHAnsi" w:eastAsiaTheme="minorEastAsia" w:hAnsiTheme="minorHAnsi" w:cstheme="minorBidi"/>
        </w:rPr>
        <w:t>)</w:t>
      </w:r>
      <w:r w:rsidR="3987EC38" w:rsidRPr="00064A6A">
        <w:rPr>
          <w:rFonts w:asciiTheme="minorHAnsi" w:eastAsiaTheme="minorEastAsia" w:hAnsiTheme="minorHAnsi" w:cstheme="minorBidi"/>
        </w:rPr>
        <w:t>.</w:t>
      </w:r>
      <w:r w:rsidR="3987EC38" w:rsidRPr="00064A6A">
        <w:t xml:space="preserve"> </w:t>
      </w:r>
      <w:r w:rsidRPr="00064A6A">
        <w:t xml:space="preserve"> </w:t>
      </w:r>
      <w:r w:rsidR="0B55BFA0" w:rsidRPr="00064A6A">
        <w:t xml:space="preserve">Lekár zapisuje </w:t>
      </w:r>
      <w:proofErr w:type="spellStart"/>
      <w:r w:rsidR="0B55BFA0" w:rsidRPr="00064A6A">
        <w:t>eDPN</w:t>
      </w:r>
      <w:proofErr w:type="spellEnd"/>
      <w:r w:rsidR="0B55BFA0" w:rsidRPr="00064A6A">
        <w:t xml:space="preserve"> aj v prípade, ak pacient nemá žiadny vzťah v SP alebo </w:t>
      </w:r>
      <w:proofErr w:type="spellStart"/>
      <w:r w:rsidR="0B55BFA0" w:rsidRPr="00064A6A">
        <w:t>S</w:t>
      </w:r>
      <w:r w:rsidR="00682411" w:rsidRPr="00064A6A">
        <w:t>i</w:t>
      </w:r>
      <w:r w:rsidR="37419F4F" w:rsidRPr="00064A6A">
        <w:t>R</w:t>
      </w:r>
      <w:proofErr w:type="spellEnd"/>
      <w:r w:rsidR="0B55BFA0" w:rsidRPr="00064A6A">
        <w:t>.</w:t>
      </w:r>
    </w:p>
    <w:p w14:paraId="53289015" w14:textId="48BBCB11" w:rsidR="59531A39" w:rsidRPr="00064A6A" w:rsidRDefault="59531A39" w:rsidP="59531A39">
      <w:pPr>
        <w:jc w:val="both"/>
      </w:pPr>
    </w:p>
    <w:p w14:paraId="1956EEF7" w14:textId="7084DFD8" w:rsidR="001E35AC" w:rsidRPr="00064A6A" w:rsidRDefault="0AEE2B60" w:rsidP="660E2C0E">
      <w:pPr>
        <w:jc w:val="both"/>
      </w:pPr>
      <w:r w:rsidRPr="00064A6A">
        <w:t>Lekár na základe žiadosti pacienta vystaví pacientovi odpis potvrdenia o dočasnej pracovnej neschopnosti na</w:t>
      </w:r>
      <w:r w:rsidR="73759481" w:rsidRPr="00064A6A">
        <w:t xml:space="preserve"> predpísanom tlačive. Príklad tlačiva tvorí prílohu</w:t>
      </w:r>
      <w:r w:rsidR="73759481" w:rsidRPr="00064A6A">
        <w:rPr>
          <w:rFonts w:asciiTheme="minorHAnsi" w:eastAsiaTheme="minorEastAsia" w:hAnsiTheme="minorHAnsi" w:cstheme="minorBidi"/>
        </w:rPr>
        <w:t xml:space="preserve"> </w:t>
      </w:r>
      <w:r w:rsidR="6F9306ED" w:rsidRPr="00064A6A">
        <w:rPr>
          <w:rFonts w:asciiTheme="minorHAnsi" w:eastAsiaTheme="minorEastAsia" w:hAnsiTheme="minorHAnsi" w:cstheme="minorBidi"/>
        </w:rPr>
        <w:t xml:space="preserve">č. 1 </w:t>
      </w:r>
      <w:r w:rsidR="73759481" w:rsidRPr="00064A6A">
        <w:rPr>
          <w:rFonts w:asciiTheme="minorHAnsi" w:eastAsiaTheme="minorEastAsia" w:hAnsiTheme="minorHAnsi" w:cstheme="minorBidi"/>
        </w:rPr>
        <w:t xml:space="preserve">tohto </w:t>
      </w:r>
      <w:r w:rsidR="73759481" w:rsidRPr="00064A6A">
        <w:t>IM.</w:t>
      </w:r>
    </w:p>
    <w:p w14:paraId="10114042" w14:textId="130FF431" w:rsidR="59531A39" w:rsidRPr="00064A6A" w:rsidRDefault="59531A39" w:rsidP="59531A39">
      <w:pPr>
        <w:jc w:val="both"/>
      </w:pPr>
    </w:p>
    <w:p w14:paraId="2B5FB72C" w14:textId="3C058CCB" w:rsidR="001E35AC" w:rsidRPr="00722420" w:rsidRDefault="4B42A2BA" w:rsidP="001E35AC">
      <w:pPr>
        <w:jc w:val="both"/>
      </w:pPr>
      <w:r w:rsidRPr="00064A6A">
        <w:t xml:space="preserve">Evidovanie týchto podkladov musí byť zabezpečené zaručeným, zabezpečeným a dôveryhodným kanálom, na ktorý sa použije </w:t>
      </w:r>
      <w:r w:rsidRPr="00722420">
        <w:t xml:space="preserve">riešenie IS </w:t>
      </w:r>
      <w:proofErr w:type="spellStart"/>
      <w:r w:rsidRPr="00722420">
        <w:t>eZdravie</w:t>
      </w:r>
      <w:proofErr w:type="spellEnd"/>
      <w:r w:rsidRPr="00722420">
        <w:t xml:space="preserve"> a použitie </w:t>
      </w:r>
      <w:proofErr w:type="spellStart"/>
      <w:r w:rsidRPr="00722420">
        <w:t>ePZP</w:t>
      </w:r>
      <w:proofErr w:type="spellEnd"/>
      <w:r w:rsidRPr="00722420">
        <w:t xml:space="preserve"> karty, pri elektronickom podpisovaní. Zároveň </w:t>
      </w:r>
      <w:r w:rsidR="00521094" w:rsidRPr="00722420">
        <w:t>je</w:t>
      </w:r>
      <w:r w:rsidRPr="00722420">
        <w:t xml:space="preserve"> zabezpečená aj ich následná distribúcia do Sociálnej poisťovne</w:t>
      </w:r>
      <w:r w:rsidR="4F056F0C" w:rsidRPr="00722420">
        <w:t>.</w:t>
      </w:r>
    </w:p>
    <w:p w14:paraId="03ECD9DB" w14:textId="228929E9" w:rsidR="005A25AD" w:rsidRPr="00722420" w:rsidRDefault="005A25AD" w:rsidP="005A25AD">
      <w:pPr>
        <w:jc w:val="both"/>
      </w:pPr>
    </w:p>
    <w:p w14:paraId="6AAEEB12" w14:textId="16585183" w:rsidR="005A25AD" w:rsidRPr="00064A6A" w:rsidRDefault="3AC00CE9" w:rsidP="660E2C0E">
      <w:pPr>
        <w:jc w:val="both"/>
      </w:pPr>
      <w:r w:rsidRPr="00722420">
        <w:t xml:space="preserve">Lekár </w:t>
      </w:r>
      <w:r w:rsidR="07E7209A" w:rsidRPr="00722420">
        <w:t>má k dispozícii službu poskytujúcu poistné vz</w:t>
      </w:r>
      <w:r w:rsidR="59C6392C" w:rsidRPr="00722420">
        <w:t>ť</w:t>
      </w:r>
      <w:r w:rsidR="07E7209A" w:rsidRPr="00722420">
        <w:t>ahy v</w:t>
      </w:r>
      <w:r w:rsidR="00397FEB" w:rsidRPr="00722420">
        <w:t xml:space="preserve"> SP a </w:t>
      </w:r>
      <w:proofErr w:type="spellStart"/>
      <w:r w:rsidR="00397FEB" w:rsidRPr="00722420">
        <w:t>SiR</w:t>
      </w:r>
      <w:proofErr w:type="spellEnd"/>
      <w:r w:rsidR="07E7209A" w:rsidRPr="00722420">
        <w:t>, pričom p</w:t>
      </w:r>
      <w:r w:rsidR="005A25AD" w:rsidRPr="00722420">
        <w:t>acient môže mať viac</w:t>
      </w:r>
      <w:r w:rsidR="005D27E0" w:rsidRPr="00722420">
        <w:t>ero kombinácií</w:t>
      </w:r>
      <w:r w:rsidR="005A25AD" w:rsidRPr="00722420">
        <w:t>:</w:t>
      </w:r>
    </w:p>
    <w:p w14:paraId="537D0A06" w14:textId="073BEA4E" w:rsidR="005A25AD" w:rsidRPr="00064A6A" w:rsidRDefault="005A25AD" w:rsidP="004C151B">
      <w:pPr>
        <w:pStyle w:val="Odsekzoznamu"/>
        <w:numPr>
          <w:ilvl w:val="0"/>
          <w:numId w:val="42"/>
        </w:numPr>
        <w:jc w:val="both"/>
      </w:pPr>
      <w:r w:rsidRPr="00064A6A">
        <w:t>typov poistných vzťahov (zamestnanec</w:t>
      </w:r>
      <w:r w:rsidR="41874214" w:rsidRPr="00064A6A">
        <w:t>,</w:t>
      </w:r>
      <w:r w:rsidRPr="00064A6A">
        <w:t> SZČO</w:t>
      </w:r>
      <w:r w:rsidR="2EFB3CEC" w:rsidRPr="00064A6A">
        <w:t xml:space="preserve"> a dobrovoľne poistená osoba</w:t>
      </w:r>
      <w:r w:rsidRPr="00064A6A">
        <w:t>),</w:t>
      </w:r>
    </w:p>
    <w:p w14:paraId="7EF66503" w14:textId="3D0D1552" w:rsidR="005A25AD" w:rsidRPr="00064A6A" w:rsidRDefault="005A25AD" w:rsidP="004C151B">
      <w:pPr>
        <w:pStyle w:val="Odsekzoznamu"/>
        <w:numPr>
          <w:ilvl w:val="0"/>
          <w:numId w:val="42"/>
        </w:numPr>
        <w:jc w:val="both"/>
      </w:pPr>
      <w:r w:rsidRPr="00064A6A">
        <w:t>rovnakých poistných vzťahov (napríklad: zamestnanec a zamestnanec).</w:t>
      </w:r>
    </w:p>
    <w:p w14:paraId="39F7BFD5" w14:textId="19559C20" w:rsidR="005D27E0" w:rsidRPr="00064A6A" w:rsidRDefault="005D27E0" w:rsidP="004C151B">
      <w:pPr>
        <w:pStyle w:val="Odsekzoznamu"/>
        <w:numPr>
          <w:ilvl w:val="0"/>
          <w:numId w:val="42"/>
        </w:numPr>
        <w:jc w:val="both"/>
      </w:pPr>
      <w:r w:rsidRPr="00064A6A">
        <w:t>Poistiteľov (napríklad: SP a MO SR)</w:t>
      </w:r>
    </w:p>
    <w:p w14:paraId="28ECA65E" w14:textId="27601E09" w:rsidR="00A74FE3" w:rsidRPr="00064A6A" w:rsidRDefault="00A74FE3" w:rsidP="660E2C0E">
      <w:pPr>
        <w:jc w:val="both"/>
      </w:pPr>
    </w:p>
    <w:p w14:paraId="21BC3FFE" w14:textId="367EEB23" w:rsidR="0079112B" w:rsidRPr="0058436B" w:rsidRDefault="38528437" w:rsidP="00B16EFE">
      <w:pPr>
        <w:jc w:val="both"/>
      </w:pPr>
      <w:r w:rsidRPr="00064A6A">
        <w:t xml:space="preserve">Pre </w:t>
      </w:r>
      <w:proofErr w:type="spellStart"/>
      <w:r w:rsidRPr="00064A6A">
        <w:t>eDPN</w:t>
      </w:r>
      <w:proofErr w:type="spellEnd"/>
      <w:r w:rsidRPr="00064A6A">
        <w:t xml:space="preserve"> je možné zapísať aj zmenu </w:t>
      </w:r>
      <w:r w:rsidR="63720A8D" w:rsidRPr="00064A6A">
        <w:t>vybraných</w:t>
      </w:r>
      <w:r w:rsidR="63720A8D" w:rsidRPr="00064A6A">
        <w:rPr>
          <w:rFonts w:asciiTheme="minorHAnsi" w:eastAsiaTheme="minorEastAsia" w:hAnsiTheme="minorHAnsi" w:cstheme="minorBidi"/>
        </w:rPr>
        <w:t xml:space="preserve"> </w:t>
      </w:r>
      <w:r w:rsidRPr="00064A6A">
        <w:rPr>
          <w:rFonts w:asciiTheme="minorHAnsi" w:eastAsiaTheme="minorEastAsia" w:hAnsiTheme="minorHAnsi" w:cstheme="minorBidi"/>
        </w:rPr>
        <w:t xml:space="preserve">údajov </w:t>
      </w:r>
      <w:r w:rsidR="59BC149D" w:rsidRPr="00064A6A">
        <w:t>uvedených</w:t>
      </w:r>
      <w:r w:rsidR="59BC149D">
        <w:t xml:space="preserve"> v kapitole</w:t>
      </w:r>
      <w:r w:rsidR="22BD2536">
        <w:t xml:space="preserve"> </w:t>
      </w:r>
      <w:r w:rsidR="22BD2536" w:rsidRPr="72620242">
        <w:rPr>
          <w:rFonts w:asciiTheme="minorHAnsi" w:eastAsiaTheme="minorEastAsia" w:hAnsiTheme="minorHAnsi" w:cstheme="minorBidi"/>
        </w:rPr>
        <w:t xml:space="preserve">č. 4.3.2 eDPN_01_02 – Zmena </w:t>
      </w:r>
      <w:proofErr w:type="spellStart"/>
      <w:r w:rsidR="22BD2536" w:rsidRPr="72620242">
        <w:rPr>
          <w:rFonts w:asciiTheme="minorHAnsi" w:eastAsiaTheme="minorEastAsia" w:hAnsiTheme="minorHAnsi" w:cstheme="minorBidi"/>
        </w:rPr>
        <w:t>eDPN</w:t>
      </w:r>
      <w:proofErr w:type="spellEnd"/>
      <w:r w:rsidR="59BC149D" w:rsidRPr="72620242">
        <w:rPr>
          <w:rFonts w:asciiTheme="minorHAnsi" w:eastAsiaTheme="minorEastAsia" w:hAnsiTheme="minorHAnsi" w:cstheme="minorBidi"/>
        </w:rPr>
        <w:t xml:space="preserve"> </w:t>
      </w:r>
      <w:r w:rsidRPr="72620242">
        <w:rPr>
          <w:rFonts w:asciiTheme="minorHAnsi" w:eastAsiaTheme="minorEastAsia" w:hAnsiTheme="minorHAnsi" w:cstheme="minorBidi"/>
        </w:rPr>
        <w:t xml:space="preserve">a storno </w:t>
      </w:r>
      <w:proofErr w:type="spellStart"/>
      <w:r w:rsidRPr="72620242">
        <w:rPr>
          <w:rFonts w:asciiTheme="minorHAnsi" w:eastAsiaTheme="minorEastAsia" w:hAnsiTheme="minorHAnsi" w:cstheme="minorBidi"/>
        </w:rPr>
        <w:t>eDPN</w:t>
      </w:r>
      <w:proofErr w:type="spellEnd"/>
      <w:r>
        <w:t xml:space="preserve">. </w:t>
      </w:r>
    </w:p>
    <w:p w14:paraId="4DA6D59F" w14:textId="77777777" w:rsidR="00C9717A" w:rsidRPr="00D95A9D" w:rsidRDefault="00C9717A" w:rsidP="00AC72EF">
      <w:pPr>
        <w:jc w:val="both"/>
      </w:pPr>
    </w:p>
    <w:p w14:paraId="145E0A7C" w14:textId="0FAA6E7F" w:rsidR="00C9717A" w:rsidRPr="00D95A9D" w:rsidRDefault="4B1F096C" w:rsidP="00C9717A">
      <w:r>
        <w:t xml:space="preserve">Zápis záznamu </w:t>
      </w:r>
      <w:proofErr w:type="spellStart"/>
      <w:r w:rsidR="0001643E">
        <w:t>eDPN</w:t>
      </w:r>
      <w:proofErr w:type="spellEnd"/>
      <w:r>
        <w:t xml:space="preserve"> a prístup k jeho obsahu je v súlade s legislatívnym rámcom:</w:t>
      </w:r>
    </w:p>
    <w:p w14:paraId="58672754" w14:textId="569C3C51" w:rsidR="0001643E" w:rsidRDefault="69240B84" w:rsidP="004C151B">
      <w:pPr>
        <w:pStyle w:val="Odsekzoznamu"/>
        <w:numPr>
          <w:ilvl w:val="0"/>
          <w:numId w:val="40"/>
        </w:numPr>
        <w:spacing w:before="120" w:after="120" w:line="276" w:lineRule="auto"/>
        <w:jc w:val="both"/>
      </w:pPr>
      <w:r>
        <w:t>Zákon č. 153/2013 Z. z. o národnom zdravotníckom informačnom systéme a o zmene a doplnení niektorých zákonov v znení neskorších predpisov</w:t>
      </w:r>
      <w:r w:rsidR="6E6433BE">
        <w:t>,</w:t>
      </w:r>
    </w:p>
    <w:p w14:paraId="085C9D88" w14:textId="021B5217" w:rsidR="0001643E" w:rsidRPr="006D17C9" w:rsidRDefault="69240B84" w:rsidP="004C151B">
      <w:pPr>
        <w:pStyle w:val="Odsekzoznamu"/>
        <w:numPr>
          <w:ilvl w:val="0"/>
          <w:numId w:val="40"/>
        </w:numPr>
        <w:spacing w:before="120" w:after="120" w:line="276" w:lineRule="auto"/>
        <w:jc w:val="both"/>
      </w:pPr>
      <w:r>
        <w:t>Zákon č. 461/2003 Z. z. o sociálnom poistení v znení neskorších predpisov</w:t>
      </w:r>
      <w:r w:rsidR="15E722E5">
        <w:t>,</w:t>
      </w:r>
    </w:p>
    <w:p w14:paraId="64141FFA" w14:textId="3F3AE07A" w:rsidR="0001643E" w:rsidRDefault="69240B84" w:rsidP="004C151B">
      <w:pPr>
        <w:pStyle w:val="Odsekzoznamu"/>
        <w:numPr>
          <w:ilvl w:val="0"/>
          <w:numId w:val="40"/>
        </w:numPr>
        <w:spacing w:before="120" w:after="120" w:line="276" w:lineRule="auto"/>
        <w:jc w:val="both"/>
      </w:pPr>
      <w:r>
        <w:t>Zákon č. 576/2004 Z. z. o zdravotnej starostlivosti, službách súvisiacich s poskytovaním zdravotnej starostlivosti a o zmene a doplnení niektorých zákonov v znení neskorších predpisov</w:t>
      </w:r>
      <w:r w:rsidR="031A8A7E">
        <w:t>,</w:t>
      </w:r>
    </w:p>
    <w:p w14:paraId="5B5BC44A" w14:textId="72BA1FB9" w:rsidR="00F40CE3" w:rsidRDefault="7A4F9824" w:rsidP="004C151B">
      <w:pPr>
        <w:pStyle w:val="Odsekzoznamu"/>
        <w:numPr>
          <w:ilvl w:val="0"/>
          <w:numId w:val="40"/>
        </w:numPr>
        <w:spacing w:before="120" w:after="120" w:line="276" w:lineRule="auto"/>
        <w:jc w:val="both"/>
      </w:pPr>
      <w:r>
        <w:t>Zákon č. 328/2002 Z. z. o sociálnom zabezpečení policajtov a vojakov a o zmene a doplnení niektorých zákonov v znení neskorších predpisov.</w:t>
      </w:r>
    </w:p>
    <w:p w14:paraId="5642837F" w14:textId="04793CC8" w:rsidR="00F40CE3" w:rsidRDefault="0918E9B6" w:rsidP="660E2C0E">
      <w:pPr>
        <w:spacing w:before="120" w:after="120" w:line="276" w:lineRule="auto"/>
        <w:jc w:val="both"/>
      </w:pPr>
      <w:r>
        <w:t>Ak príslušný ošetrujúci lekár rozhodol o dočasnej pracovnej neschopnosti osoby, vystaví potvrdenie o dočasnej pracovnej neschopnosti vytvorením elektronického záznamu o dočasnej pracovnej neschopnosti v elektronickej zdravotnej knižke v národnom zdravotníckom informačnom systéme, v ktorom vyznačí poistný vzťah vo vzťahu ku ktorému osoba vzhľadom na chorobu môže vykonávať zárobkovú činnosť a určí tejto osobe liečebný režim. Na požiadanie osoby vystaví odpis potvrdenia o dočasnej pracovnej neschopnosti na predpísanom tlačive. Chybne vystavený elektronický záznam o dočasnej pracovnej neschopnosti je príslušný ošetrujúci lekár povinný bezodkladne stornovať.</w:t>
      </w:r>
    </w:p>
    <w:p w14:paraId="1142DAE7" w14:textId="65BDAA53" w:rsidR="59531A39" w:rsidRDefault="35D8F090" w:rsidP="6EEED474">
      <w:pPr>
        <w:spacing w:before="120" w:after="120" w:line="276" w:lineRule="auto"/>
        <w:jc w:val="both"/>
      </w:pPr>
      <w:r>
        <w:t xml:space="preserve">Vystavená môže byť v jednom čase len jedna </w:t>
      </w:r>
      <w:proofErr w:type="spellStart"/>
      <w:r>
        <w:t>eDPN</w:t>
      </w:r>
      <w:proofErr w:type="spellEnd"/>
      <w:r>
        <w:t xml:space="preserve"> pre daného pacienta.</w:t>
      </w:r>
    </w:p>
    <w:p w14:paraId="641CDF33" w14:textId="5756754B" w:rsidR="574A8908" w:rsidRPr="00064A6A" w:rsidRDefault="1FE073FE" w:rsidP="59531A39">
      <w:pPr>
        <w:jc w:val="both"/>
      </w:pPr>
      <w:r>
        <w:t xml:space="preserve">Ak sa po ukončení dočasnej pracovnej neschopnosti zdravotný stav osoby zhorší, príslušný ošetrujúci lekár vystaví nový elektronický záznam o dočasnej pracovnej neschopnosti. Ak nová dočasná pracovná neschopnosť začína dňom nasledujúcim po dni, ktorý je uvedený ako deň ukončenia dočasnej pracovnej neschopnosti v predchádzajúcom elektronickom zázname o dočasnej pracovnej neschopnosti, ide o pokračovanie predchádzajúcej dočasnej pracovnej neschopnosti. </w:t>
      </w:r>
      <w:r w:rsidR="44C3865D">
        <w:t xml:space="preserve">IS PZS zapíše nový </w:t>
      </w:r>
      <w:r w:rsidR="44C3865D" w:rsidRPr="00064A6A">
        <w:t xml:space="preserve">záznam </w:t>
      </w:r>
      <w:proofErr w:type="spellStart"/>
      <w:r w:rsidR="44C3865D" w:rsidRPr="00064A6A">
        <w:t>eDPN</w:t>
      </w:r>
      <w:proofErr w:type="spellEnd"/>
      <w:r w:rsidR="44C3865D" w:rsidRPr="00064A6A">
        <w:t xml:space="preserve"> pre</w:t>
      </w:r>
      <w:r w:rsidRPr="00064A6A">
        <w:t xml:space="preserve"> pokračovanie tak</w:t>
      </w:r>
      <w:r w:rsidR="39B29467" w:rsidRPr="00064A6A">
        <w:t>,</w:t>
      </w:r>
      <w:r w:rsidRPr="00064A6A">
        <w:t xml:space="preserve"> aby dátum práceschopnosti od na predchádzajúcej </w:t>
      </w:r>
      <w:proofErr w:type="spellStart"/>
      <w:r w:rsidRPr="00064A6A">
        <w:t>e</w:t>
      </w:r>
      <w:r w:rsidR="1F4B2694" w:rsidRPr="00064A6A">
        <w:t>D</w:t>
      </w:r>
      <w:r w:rsidRPr="00064A6A">
        <w:t>PN</w:t>
      </w:r>
      <w:proofErr w:type="spellEnd"/>
      <w:r w:rsidRPr="00064A6A">
        <w:t xml:space="preserve"> bol rovnaký</w:t>
      </w:r>
      <w:r w:rsidR="01A8D0BC" w:rsidRPr="00064A6A">
        <w:t>,</w:t>
      </w:r>
      <w:r w:rsidRPr="00064A6A">
        <w:t xml:space="preserve"> ako dátum práceneschopnosti od na novej </w:t>
      </w:r>
      <w:proofErr w:type="spellStart"/>
      <w:r w:rsidRPr="00064A6A">
        <w:t>e</w:t>
      </w:r>
      <w:r w:rsidR="4B0D3E6D" w:rsidRPr="00064A6A">
        <w:t>D</w:t>
      </w:r>
      <w:r w:rsidRPr="00064A6A">
        <w:t>PN</w:t>
      </w:r>
      <w:proofErr w:type="spellEnd"/>
      <w:r w:rsidRPr="00064A6A">
        <w:t xml:space="preserve">, pričom dátum predpokladaného </w:t>
      </w:r>
      <w:r w:rsidR="000445E4" w:rsidRPr="00064A6A">
        <w:t>u</w:t>
      </w:r>
      <w:r w:rsidRPr="00064A6A">
        <w:t xml:space="preserve">končenia </w:t>
      </w:r>
      <w:r w:rsidR="000214E0" w:rsidRPr="00064A6A">
        <w:t xml:space="preserve">predchádzajúcej </w:t>
      </w:r>
      <w:proofErr w:type="spellStart"/>
      <w:r w:rsidR="0323C94A" w:rsidRPr="00064A6A">
        <w:t>e</w:t>
      </w:r>
      <w:r w:rsidR="11721FBF" w:rsidRPr="00064A6A">
        <w:t>D</w:t>
      </w:r>
      <w:r w:rsidRPr="00064A6A">
        <w:t>PN</w:t>
      </w:r>
      <w:proofErr w:type="spellEnd"/>
      <w:r w:rsidRPr="00064A6A">
        <w:t xml:space="preserve"> je de</w:t>
      </w:r>
      <w:r w:rsidR="1A9DC85E" w:rsidRPr="00064A6A">
        <w:t>ň</w:t>
      </w:r>
      <w:r w:rsidRPr="00064A6A">
        <w:t xml:space="preserve"> pred dňom práceneschopný od novej </w:t>
      </w:r>
      <w:proofErr w:type="spellStart"/>
      <w:r w:rsidR="61738729" w:rsidRPr="00064A6A">
        <w:t>e</w:t>
      </w:r>
      <w:r w:rsidR="53A49065" w:rsidRPr="00064A6A">
        <w:t>D</w:t>
      </w:r>
      <w:r w:rsidRPr="00064A6A">
        <w:t>PN</w:t>
      </w:r>
      <w:proofErr w:type="spellEnd"/>
      <w:r w:rsidRPr="00064A6A">
        <w:t>.</w:t>
      </w:r>
    </w:p>
    <w:p w14:paraId="099E44D8" w14:textId="7C95932A" w:rsidR="59531A39" w:rsidRPr="00064A6A" w:rsidRDefault="59531A39" w:rsidP="59531A39">
      <w:pPr>
        <w:jc w:val="both"/>
      </w:pPr>
    </w:p>
    <w:p w14:paraId="2AB3AE12" w14:textId="2F43D151" w:rsidR="00F40CE3" w:rsidRPr="00064A6A" w:rsidRDefault="00F40CE3" w:rsidP="00F40CE3">
      <w:pPr>
        <w:jc w:val="both"/>
      </w:pPr>
      <w:r w:rsidRPr="00064A6A">
        <w:t xml:space="preserve">Pre evidenciu a spracovanie podkladov na vyplácanie dávok z nemocenského poistenia vznikol v rámci IS </w:t>
      </w:r>
      <w:proofErr w:type="spellStart"/>
      <w:r w:rsidRPr="00064A6A">
        <w:t>eZdravie</w:t>
      </w:r>
      <w:proofErr w:type="spellEnd"/>
      <w:r w:rsidRPr="00064A6A">
        <w:t xml:space="preserve"> nový modul „Evidencia podkladov pre </w:t>
      </w:r>
      <w:r w:rsidR="00CB12ED" w:rsidRPr="00064A6A">
        <w:t>potvrdenia nemocenských dávok</w:t>
      </w:r>
      <w:r w:rsidRPr="00064A6A">
        <w:t xml:space="preserve">“.  </w:t>
      </w:r>
    </w:p>
    <w:p w14:paraId="4A29BB69" w14:textId="77777777" w:rsidR="00F40CE3" w:rsidRPr="00523642" w:rsidRDefault="00F40CE3" w:rsidP="00F40CE3">
      <w:pPr>
        <w:jc w:val="both"/>
      </w:pPr>
      <w:r w:rsidRPr="00064A6A">
        <w:t>Tento modul je plne i</w:t>
      </w:r>
      <w:r>
        <w:t xml:space="preserve">ntegrovaný v IS </w:t>
      </w:r>
      <w:proofErr w:type="spellStart"/>
      <w:r>
        <w:t>eZdravie</w:t>
      </w:r>
      <w:proofErr w:type="spellEnd"/>
      <w:r>
        <w:t xml:space="preserve"> a využíva existujúce moduly, komunikačné toky a bezpečnostné opatrenia pre overenie lekára, poskytovateľa, osoby.</w:t>
      </w:r>
    </w:p>
    <w:p w14:paraId="3E0780F0" w14:textId="77777777" w:rsidR="00F40CE3" w:rsidRPr="00523642" w:rsidRDefault="1E0A5531" w:rsidP="2C057BC4">
      <w:pPr>
        <w:jc w:val="both"/>
      </w:pPr>
      <w:r>
        <w:t xml:space="preserve">Modul dodržiava stanovené pravidlá prenosu údajov, šifrovania údajov a prístupov k údajom. Modul má definované samostatné </w:t>
      </w:r>
      <w:proofErr w:type="spellStart"/>
      <w:r>
        <w:t>podpriestory</w:t>
      </w:r>
      <w:proofErr w:type="spellEnd"/>
      <w:r>
        <w:t xml:space="preserve"> a prístup na stránku EZKO.</w:t>
      </w:r>
    </w:p>
    <w:p w14:paraId="40EA5034" w14:textId="0F4CB578" w:rsidR="00F40CE3" w:rsidRPr="00523642" w:rsidRDefault="2822C327" w:rsidP="72620242">
      <w:pPr>
        <w:jc w:val="both"/>
        <w:rPr>
          <w:rFonts w:asciiTheme="majorHAnsi" w:eastAsiaTheme="majorEastAsia" w:hAnsiTheme="majorHAnsi" w:cstheme="majorBidi"/>
        </w:rPr>
      </w:pPr>
      <w:r w:rsidRPr="72620242">
        <w:rPr>
          <w:rFonts w:asciiTheme="minorHAnsi" w:eastAsiaTheme="minorEastAsia" w:hAnsiTheme="minorHAnsi" w:cstheme="minorBidi"/>
        </w:rPr>
        <w:t>Účelom modulu je evidovať a poskytovať údaje prostredníctvom služieb pre Sociálnu poisťovňu</w:t>
      </w:r>
      <w:r w:rsidR="316FCFCD" w:rsidRPr="72620242">
        <w:rPr>
          <w:rFonts w:asciiTheme="minorHAnsi" w:eastAsiaTheme="minorEastAsia" w:hAnsiTheme="minorHAnsi" w:cstheme="minorBidi"/>
        </w:rPr>
        <w:t xml:space="preserve"> </w:t>
      </w:r>
      <w:r w:rsidR="316FCFCD">
        <w:t>a silové rezorty</w:t>
      </w:r>
      <w:r>
        <w:t xml:space="preserve"> tak</w:t>
      </w:r>
      <w:r w:rsidR="32F1F8C7">
        <w:t>,</w:t>
      </w:r>
      <w:r>
        <w:t xml:space="preserve"> aby bolo možné efektívne realizovať potrebné používateľské scenáre pre </w:t>
      </w:r>
      <w:r w:rsidR="5B8CD7DA">
        <w:t>zápis, storno, vyhľadanie a poskytnutie</w:t>
      </w:r>
      <w:r w:rsidRPr="72620242">
        <w:rPr>
          <w:rFonts w:asciiTheme="majorHAnsi" w:eastAsiaTheme="majorEastAsia" w:hAnsiTheme="majorHAnsi" w:cstheme="majorBidi"/>
        </w:rPr>
        <w:t xml:space="preserve"> údajov a v neposlednom rade ich poskytovanie samotným spracovateľom týchto údajov. </w:t>
      </w:r>
    </w:p>
    <w:p w14:paraId="28417A07" w14:textId="0C757AA0" w:rsidR="00F40CE3" w:rsidRPr="006D17C9" w:rsidRDefault="31CABBD7" w:rsidP="67C0EF39">
      <w:pPr>
        <w:spacing w:before="120" w:after="120" w:line="276" w:lineRule="auto"/>
        <w:jc w:val="both"/>
      </w:pPr>
      <w:r>
        <w:t xml:space="preserve">Pacientovi sú v EZKO zobrazované posledné aktuálne platné </w:t>
      </w:r>
      <w:proofErr w:type="spellStart"/>
      <w:r>
        <w:t>eDPN</w:t>
      </w:r>
      <w:proofErr w:type="spellEnd"/>
      <w:r>
        <w:t xml:space="preserve"> v rozsahu údajov odpisu </w:t>
      </w:r>
      <w:proofErr w:type="spellStart"/>
      <w:r>
        <w:t>eDPN</w:t>
      </w:r>
      <w:proofErr w:type="spellEnd"/>
      <w:r>
        <w:t>.</w:t>
      </w:r>
    </w:p>
    <w:p w14:paraId="6DBD04A8" w14:textId="5F85C2D1" w:rsidR="00F40CE3" w:rsidRPr="006D17C9" w:rsidRDefault="2E404E8F" w:rsidP="67C0EF39">
      <w:pPr>
        <w:spacing w:before="120" w:after="0" w:line="276" w:lineRule="auto"/>
        <w:jc w:val="both"/>
      </w:pPr>
      <w:r>
        <w:t xml:space="preserve">IS PZS lekára maximálne využije už zadané údaje o pacientovi v rámci vyšetrenia tak, aby lekár nemusel údaje </w:t>
      </w:r>
      <w:r w:rsidR="00521094">
        <w:t>ručne vpisovať</w:t>
      </w:r>
      <w:r>
        <w:t xml:space="preserve"> do systému. IS PZS pri ukladaní údajov do databázy IS PZS o </w:t>
      </w:r>
      <w:proofErr w:type="spellStart"/>
      <w:r>
        <w:t>eDPN</w:t>
      </w:r>
      <w:proofErr w:type="spellEnd"/>
      <w:r>
        <w:t xml:space="preserve"> vykonáva všetky kontroly v zmysle zoznamu tvoriaceho prílohu č. 2</w:t>
      </w:r>
      <w:r w:rsidR="2935BEB0">
        <w:t xml:space="preserve"> </w:t>
      </w:r>
      <w:r>
        <w:t xml:space="preserve"> </w:t>
      </w:r>
      <w:proofErr w:type="spellStart"/>
      <w:r w:rsidR="58F97DDB">
        <w:t>Exceptions</w:t>
      </w:r>
      <w:proofErr w:type="spellEnd"/>
      <w:r w:rsidR="58F97DDB">
        <w:t xml:space="preserve"> list </w:t>
      </w:r>
      <w:r>
        <w:t>tohto IM.</w:t>
      </w:r>
    </w:p>
    <w:p w14:paraId="333ACB1B" w14:textId="31217FCB" w:rsidR="009E1BCA" w:rsidRDefault="009E1BCA">
      <w:pPr>
        <w:spacing w:before="0" w:after="200" w:line="276" w:lineRule="auto"/>
      </w:pPr>
      <w:r>
        <w:br w:type="page"/>
      </w:r>
    </w:p>
    <w:p w14:paraId="195B74DE" w14:textId="30739A60" w:rsidR="00F40CE3" w:rsidRPr="006D17C9" w:rsidRDefault="26B6242B" w:rsidP="67C0EF39">
      <w:pPr>
        <w:spacing w:before="120" w:after="120" w:line="276" w:lineRule="auto"/>
        <w:jc w:val="both"/>
      </w:pPr>
      <w:r>
        <w:lastRenderedPageBreak/>
        <w:t xml:space="preserve">Diagram </w:t>
      </w:r>
      <w:proofErr w:type="spellStart"/>
      <w:r>
        <w:t>v</w:t>
      </w:r>
      <w:r w:rsidR="7001B7DC">
        <w:t>erzionovani</w:t>
      </w:r>
      <w:r w:rsidR="03E3D8BE">
        <w:t>a</w:t>
      </w:r>
      <w:proofErr w:type="spellEnd"/>
      <w:r w:rsidR="7001B7DC">
        <w:t xml:space="preserve"> </w:t>
      </w:r>
      <w:proofErr w:type="spellStart"/>
      <w:r w:rsidR="7001B7DC">
        <w:t>eDPN</w:t>
      </w:r>
      <w:proofErr w:type="spellEnd"/>
      <w:r w:rsidR="7001B7DC">
        <w:t>:</w:t>
      </w:r>
    </w:p>
    <w:p w14:paraId="69AE64E0" w14:textId="7FB9E0F4" w:rsidR="00F40CE3" w:rsidRPr="006D17C9" w:rsidRDefault="7001B7DC" w:rsidP="2C057BC4">
      <w:pPr>
        <w:spacing w:before="120" w:after="120" w:line="276" w:lineRule="auto"/>
        <w:jc w:val="both"/>
        <w:rPr>
          <w:color w:val="000000"/>
        </w:rPr>
      </w:pPr>
      <w:r>
        <w:rPr>
          <w:noProof/>
          <w:lang w:eastAsia="sk-SK"/>
        </w:rPr>
        <w:drawing>
          <wp:inline distT="0" distB="0" distL="0" distR="0" wp14:anchorId="3F459391" wp14:editId="543763CE">
            <wp:extent cx="4572000" cy="1981200"/>
            <wp:effectExtent l="0" t="0" r="0" b="0"/>
            <wp:docPr id="1809136472" name="Obrázok 1809136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80913647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EF408" w14:textId="3D72E50B" w:rsidR="00F40CE3" w:rsidRPr="006D17C9" w:rsidRDefault="00F40CE3" w:rsidP="67C0EF39">
      <w:pPr>
        <w:spacing w:before="120" w:after="120" w:line="276" w:lineRule="auto"/>
        <w:jc w:val="both"/>
      </w:pPr>
    </w:p>
    <w:p w14:paraId="78E16287" w14:textId="5DBE94A1" w:rsidR="00F40CE3" w:rsidRPr="007E3997" w:rsidRDefault="1783F4DF" w:rsidP="72620242">
      <w:pPr>
        <w:spacing w:before="120" w:after="120" w:line="276" w:lineRule="auto"/>
        <w:jc w:val="both"/>
        <w:rPr>
          <w:rFonts w:asciiTheme="majorHAnsi" w:eastAsiaTheme="minorEastAsia" w:hAnsiTheme="majorHAnsi" w:cstheme="majorHAnsi"/>
        </w:rPr>
      </w:pPr>
      <w:proofErr w:type="spellStart"/>
      <w:r w:rsidRPr="000214E0">
        <w:rPr>
          <w:rFonts w:asciiTheme="majorHAnsi" w:hAnsiTheme="majorHAnsi" w:cstheme="majorHAnsi"/>
        </w:rPr>
        <w:t>e</w:t>
      </w:r>
      <w:r w:rsidR="022C6752" w:rsidRPr="000214E0">
        <w:rPr>
          <w:rFonts w:asciiTheme="majorHAnsi" w:hAnsiTheme="majorHAnsi" w:cstheme="majorHAnsi"/>
        </w:rPr>
        <w:t>DPN</w:t>
      </w:r>
      <w:proofErr w:type="spellEnd"/>
      <w:r w:rsidR="022C6752" w:rsidRPr="000214E0">
        <w:rPr>
          <w:rFonts w:asciiTheme="majorHAnsi" w:hAnsiTheme="majorHAnsi" w:cstheme="majorHAnsi"/>
        </w:rPr>
        <w:t xml:space="preserve"> </w:t>
      </w:r>
      <w:r w:rsidR="3F06E154" w:rsidRPr="000214E0">
        <w:rPr>
          <w:rFonts w:asciiTheme="majorHAnsi" w:hAnsiTheme="majorHAnsi" w:cstheme="majorHAnsi"/>
        </w:rPr>
        <w:t>budú ako objek</w:t>
      </w:r>
      <w:r w:rsidR="46898D9E" w:rsidRPr="000214E0">
        <w:rPr>
          <w:rFonts w:asciiTheme="majorHAnsi" w:hAnsiTheme="majorHAnsi" w:cstheme="majorHAnsi"/>
        </w:rPr>
        <w:t>t</w:t>
      </w:r>
      <w:r w:rsidR="3F06E154" w:rsidRPr="000214E0">
        <w:rPr>
          <w:rFonts w:asciiTheme="majorHAnsi" w:hAnsiTheme="majorHAnsi" w:cstheme="majorHAnsi"/>
        </w:rPr>
        <w:t xml:space="preserve">y evidencie </w:t>
      </w:r>
      <w:r w:rsidR="3F06E154" w:rsidRPr="007E3997">
        <w:rPr>
          <w:rFonts w:asciiTheme="majorHAnsi" w:hAnsiTheme="majorHAnsi" w:cstheme="majorHAnsi"/>
        </w:rPr>
        <w:t xml:space="preserve">evidované s </w:t>
      </w:r>
      <w:r w:rsidR="3F06E154" w:rsidRPr="007E3997">
        <w:rPr>
          <w:rFonts w:asciiTheme="majorHAnsi" w:eastAsiaTheme="minorEastAsia" w:hAnsiTheme="majorHAnsi" w:cstheme="majorHAnsi"/>
        </w:rPr>
        <w:t>k</w:t>
      </w:r>
      <w:r w:rsidR="022C6752" w:rsidRPr="007E3997">
        <w:rPr>
          <w:rFonts w:asciiTheme="majorHAnsi" w:eastAsiaTheme="minorEastAsia" w:hAnsiTheme="majorHAnsi" w:cstheme="majorHAnsi"/>
        </w:rPr>
        <w:t>ód</w:t>
      </w:r>
      <w:r w:rsidR="007E3997" w:rsidRPr="007E3997">
        <w:rPr>
          <w:rFonts w:asciiTheme="majorHAnsi" w:eastAsiaTheme="minorEastAsia" w:hAnsiTheme="majorHAnsi" w:cstheme="majorHAnsi"/>
        </w:rPr>
        <w:t>om</w:t>
      </w:r>
      <w:r w:rsidR="022C6752" w:rsidRPr="007E3997">
        <w:rPr>
          <w:rFonts w:asciiTheme="majorHAnsi" w:hAnsiTheme="majorHAnsi" w:cstheme="majorHAnsi"/>
        </w:rPr>
        <w:t xml:space="preserve"> OID </w:t>
      </w:r>
      <w:r w:rsidR="022C6752" w:rsidRPr="007E3997">
        <w:rPr>
          <w:rFonts w:asciiTheme="majorHAnsi" w:eastAsia="Calibri" w:hAnsiTheme="majorHAnsi" w:cstheme="majorHAnsi"/>
        </w:rPr>
        <w:t xml:space="preserve">1.3.158.00165387.100.40.400 </w:t>
      </w:r>
      <w:r w:rsidR="022C6752" w:rsidRPr="007E3997">
        <w:rPr>
          <w:rFonts w:asciiTheme="majorHAnsi" w:eastAsiaTheme="minorEastAsia" w:hAnsiTheme="majorHAnsi" w:cstheme="majorHAnsi"/>
        </w:rPr>
        <w:t>Dočasná pracovná neschopnosť</w:t>
      </w:r>
      <w:r w:rsidR="467E1B0C" w:rsidRPr="007E3997">
        <w:rPr>
          <w:rFonts w:asciiTheme="majorHAnsi" w:eastAsiaTheme="minorEastAsia" w:hAnsiTheme="majorHAnsi" w:cstheme="majorHAnsi"/>
        </w:rPr>
        <w:t>.</w:t>
      </w:r>
    </w:p>
    <w:p w14:paraId="3A5FAEE3" w14:textId="59F89528" w:rsidR="00F40CE3" w:rsidRDefault="00F40CE3" w:rsidP="67C0EF39">
      <w:pPr>
        <w:spacing w:before="120" w:after="120" w:line="276" w:lineRule="auto"/>
        <w:jc w:val="both"/>
      </w:pPr>
    </w:p>
    <w:p w14:paraId="307F0390" w14:textId="77777777" w:rsidR="009E1BCA" w:rsidRPr="006D17C9" w:rsidRDefault="009E1BCA" w:rsidP="67C0EF39">
      <w:pPr>
        <w:spacing w:before="120" w:after="120" w:line="276" w:lineRule="auto"/>
        <w:jc w:val="both"/>
      </w:pPr>
    </w:p>
    <w:p w14:paraId="57F8403B" w14:textId="6477A554" w:rsidR="00F40CE3" w:rsidRPr="006D17C9" w:rsidRDefault="1E0A5531" w:rsidP="67C0EF39">
      <w:pPr>
        <w:spacing w:before="120" w:after="120" w:line="276" w:lineRule="auto"/>
        <w:jc w:val="both"/>
      </w:pPr>
      <w:r>
        <w:t>Základné používateľské scenáre pre lekára sú nasledovné:</w:t>
      </w:r>
    </w:p>
    <w:p w14:paraId="206BE560" w14:textId="6DAEAE41" w:rsidR="00AC72EF" w:rsidRPr="00D95A9D" w:rsidRDefault="00AC72EF" w:rsidP="00AC72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D728DE" w:rsidRPr="00D95A9D" w14:paraId="2E85E194" w14:textId="77777777" w:rsidTr="72620242">
        <w:tc>
          <w:tcPr>
            <w:tcW w:w="4531" w:type="dxa"/>
            <w:shd w:val="clear" w:color="auto" w:fill="002060"/>
          </w:tcPr>
          <w:p w14:paraId="664B5715" w14:textId="12E076BF" w:rsidR="00D728DE" w:rsidRPr="00D95A9D" w:rsidRDefault="6DE4F7B8" w:rsidP="0001643E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Záznam o </w:t>
            </w:r>
            <w:proofErr w:type="spellStart"/>
            <w:r w:rsidR="0001643E" w:rsidRPr="72620242">
              <w:rPr>
                <w:color w:val="FFFFFF" w:themeColor="background2"/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  <w:shd w:val="clear" w:color="auto" w:fill="002060"/>
          </w:tcPr>
          <w:p w14:paraId="7358BE35" w14:textId="77777777" w:rsidR="00D728DE" w:rsidRPr="00D95A9D" w:rsidRDefault="6DE4F7B8" w:rsidP="4B1F096C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D728DE" w:rsidRPr="00D95A9D" w14:paraId="04C86792" w14:textId="77777777" w:rsidTr="72620242">
        <w:tc>
          <w:tcPr>
            <w:tcW w:w="4531" w:type="dxa"/>
            <w:vAlign w:val="center"/>
          </w:tcPr>
          <w:p w14:paraId="612BBB03" w14:textId="0099F3EA" w:rsidR="00D728DE" w:rsidRPr="00D95A9D" w:rsidRDefault="2816EA51" w:rsidP="004C151B">
            <w:pPr>
              <w:pStyle w:val="Odsekzoznamu"/>
              <w:numPr>
                <w:ilvl w:val="0"/>
                <w:numId w:val="15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Vyhľadaj</w:t>
            </w:r>
            <w:r w:rsidR="0DB23849" w:rsidRPr="72620242">
              <w:rPr>
                <w:sz w:val="18"/>
                <w:szCs w:val="18"/>
              </w:rPr>
              <w:t xml:space="preserve"> poistenie v SP</w:t>
            </w:r>
          </w:p>
        </w:tc>
        <w:tc>
          <w:tcPr>
            <w:tcW w:w="4485" w:type="dxa"/>
          </w:tcPr>
          <w:p w14:paraId="4DE10E5E" w14:textId="790F64DB" w:rsidR="00762EDE" w:rsidRDefault="29F88A0F" w:rsidP="004C151B">
            <w:pPr>
              <w:pStyle w:val="Odsekzoznamu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4B1F096C" w:rsidRPr="72620242">
              <w:rPr>
                <w:sz w:val="18"/>
                <w:szCs w:val="18"/>
              </w:rPr>
              <w:t>mbulantná zdravotná starostlivosť</w:t>
            </w:r>
          </w:p>
          <w:p w14:paraId="65B25088" w14:textId="5508ED56" w:rsidR="00304FF5" w:rsidRPr="00304FF5" w:rsidRDefault="14A7030F" w:rsidP="004C151B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C312C" w:rsidRPr="00D95A9D" w14:paraId="56FE179C" w14:textId="77777777" w:rsidTr="72620242">
        <w:tc>
          <w:tcPr>
            <w:tcW w:w="4531" w:type="dxa"/>
            <w:vAlign w:val="center"/>
          </w:tcPr>
          <w:p w14:paraId="173A10AD" w14:textId="1D7D3D8B" w:rsidR="00CC312C" w:rsidRPr="00D95A9D" w:rsidRDefault="30814009" w:rsidP="004C151B">
            <w:pPr>
              <w:pStyle w:val="Odsekzoznamu"/>
              <w:numPr>
                <w:ilvl w:val="0"/>
                <w:numId w:val="15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</w:t>
            </w:r>
            <w:r w:rsidR="3587B7E4" w:rsidRPr="72620242">
              <w:rPr>
                <w:sz w:val="18"/>
                <w:szCs w:val="18"/>
              </w:rPr>
              <w:t xml:space="preserve">vzniku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4706779F" w14:textId="66AA5335" w:rsidR="00101294" w:rsidRDefault="29F88A0F" w:rsidP="004C151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2E7643DB" w:rsidRPr="72620242">
              <w:rPr>
                <w:sz w:val="18"/>
                <w:szCs w:val="18"/>
              </w:rPr>
              <w:t>mbulantná zdravotná starostlivosť</w:t>
            </w:r>
          </w:p>
          <w:p w14:paraId="407B587A" w14:textId="1CCD3F9E" w:rsidR="00304FF5" w:rsidRPr="00D95A9D" w:rsidRDefault="14A7030F" w:rsidP="004C151B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C312C" w:rsidRPr="00D95A9D" w14:paraId="193C1F96" w14:textId="77777777" w:rsidTr="72620242">
        <w:trPr>
          <w:trHeight w:val="300"/>
        </w:trPr>
        <w:tc>
          <w:tcPr>
            <w:tcW w:w="4531" w:type="dxa"/>
            <w:vAlign w:val="center"/>
          </w:tcPr>
          <w:p w14:paraId="6CDCACF6" w14:textId="680B61CD" w:rsidR="00CC312C" w:rsidRPr="00D95A9D" w:rsidRDefault="30814009" w:rsidP="004C151B">
            <w:pPr>
              <w:pStyle w:val="Odsekzoznamu"/>
              <w:numPr>
                <w:ilvl w:val="0"/>
                <w:numId w:val="15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zmeny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585F0DF6" w14:textId="27A2B38A" w:rsidR="00CC312C" w:rsidRDefault="29F88A0F" w:rsidP="004C151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2E7643DB" w:rsidRPr="72620242">
              <w:rPr>
                <w:sz w:val="18"/>
                <w:szCs w:val="18"/>
              </w:rPr>
              <w:t>mbulantná zdravotná starostlivosť</w:t>
            </w:r>
          </w:p>
          <w:p w14:paraId="68E44BC8" w14:textId="4E523806" w:rsidR="00304FF5" w:rsidRPr="00D95A9D" w:rsidRDefault="14A7030F" w:rsidP="004C151B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EA52A5" w:rsidRPr="00D95A9D" w14:paraId="3D8E3959" w14:textId="77777777" w:rsidTr="72620242">
        <w:tc>
          <w:tcPr>
            <w:tcW w:w="4531" w:type="dxa"/>
            <w:vAlign w:val="center"/>
          </w:tcPr>
          <w:p w14:paraId="507E1FC6" w14:textId="65C2A1DD" w:rsidR="00EA52A5" w:rsidRDefault="30814009" w:rsidP="004C151B">
            <w:pPr>
              <w:pStyle w:val="Odsekzoznamu"/>
              <w:numPr>
                <w:ilvl w:val="0"/>
                <w:numId w:val="15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storna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3434BD00" w14:textId="1BAEDDCF" w:rsidR="00EA52A5" w:rsidRDefault="7CBECDD5" w:rsidP="004C151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7B4A9FFD" w:rsidRPr="72620242">
              <w:rPr>
                <w:sz w:val="18"/>
                <w:szCs w:val="18"/>
              </w:rPr>
              <w:t>mbulantná zdravotná starostlivosť</w:t>
            </w:r>
          </w:p>
          <w:p w14:paraId="1195DEBA" w14:textId="4DADF6AA" w:rsidR="008F781B" w:rsidRDefault="6B093904" w:rsidP="004C151B">
            <w:pPr>
              <w:pStyle w:val="Odsekzoznamu"/>
              <w:numPr>
                <w:ilvl w:val="0"/>
                <w:numId w:val="17"/>
              </w:numPr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Ústavná zdravotná starostlivosť</w:t>
            </w:r>
          </w:p>
        </w:tc>
      </w:tr>
      <w:tr w:rsidR="2C057BC4" w14:paraId="2AAF767F" w14:textId="77777777" w:rsidTr="72620242">
        <w:tc>
          <w:tcPr>
            <w:tcW w:w="4531" w:type="dxa"/>
            <w:vAlign w:val="center"/>
          </w:tcPr>
          <w:p w14:paraId="44B998DF" w14:textId="0EA4BD6D" w:rsidR="547C8AFB" w:rsidRPr="007E3997" w:rsidRDefault="03194C11" w:rsidP="004C151B">
            <w:pPr>
              <w:pStyle w:val="Odsekzoznamu"/>
              <w:numPr>
                <w:ilvl w:val="0"/>
                <w:numId w:val="15"/>
              </w:numPr>
              <w:ind w:left="313" w:hanging="284"/>
              <w:rPr>
                <w:sz w:val="18"/>
                <w:szCs w:val="18"/>
              </w:rPr>
            </w:pPr>
            <w:r w:rsidRPr="007E3997">
              <w:rPr>
                <w:sz w:val="18"/>
                <w:szCs w:val="18"/>
              </w:rPr>
              <w:t>P</w:t>
            </w:r>
            <w:r w:rsidR="50D4B984" w:rsidRPr="007E3997">
              <w:rPr>
                <w:sz w:val="18"/>
                <w:szCs w:val="18"/>
              </w:rPr>
              <w:t xml:space="preserve">okračovanie </w:t>
            </w:r>
            <w:proofErr w:type="spellStart"/>
            <w:r w:rsidR="50D4B984" w:rsidRPr="007E3997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10CA1A29" w14:textId="7FD14BE6" w:rsidR="547C8AFB" w:rsidRDefault="1345DD68" w:rsidP="004C151B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Ambulantná zdravotná starostlivosť</w:t>
            </w:r>
          </w:p>
          <w:p w14:paraId="71834E2C" w14:textId="6BBD24BB" w:rsidR="547C8AFB" w:rsidRDefault="50D4B984" w:rsidP="004C151B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0849E1" w:rsidRPr="00D95A9D" w14:paraId="2B960FCD" w14:textId="77777777" w:rsidTr="72620242">
        <w:tc>
          <w:tcPr>
            <w:tcW w:w="4531" w:type="dxa"/>
            <w:vAlign w:val="center"/>
          </w:tcPr>
          <w:p w14:paraId="7E592EAC" w14:textId="02680216" w:rsidR="000849E1" w:rsidRDefault="59A2DA16" w:rsidP="004C151B">
            <w:pPr>
              <w:pStyle w:val="Odsekzoznamu"/>
              <w:numPr>
                <w:ilvl w:val="0"/>
                <w:numId w:val="15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 A) </w:t>
            </w:r>
            <w:r w:rsidR="0A515573" w:rsidRPr="72620242">
              <w:rPr>
                <w:sz w:val="18"/>
                <w:szCs w:val="18"/>
              </w:rPr>
              <w:t xml:space="preserve">Vyhľadaj </w:t>
            </w:r>
            <w:proofErr w:type="spellStart"/>
            <w:r w:rsidR="0A515573" w:rsidRPr="72620242">
              <w:rPr>
                <w:sz w:val="18"/>
                <w:szCs w:val="18"/>
              </w:rPr>
              <w:t>eDPN</w:t>
            </w:r>
            <w:proofErr w:type="spellEnd"/>
          </w:p>
          <w:p w14:paraId="329E629E" w14:textId="6CE543A5" w:rsidR="002E3E23" w:rsidRPr="002E3E23" w:rsidRDefault="685735BC" w:rsidP="002E3E23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       B) Daj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639BF88C" w14:textId="412FF0BB" w:rsidR="000849E1" w:rsidRDefault="7CBECDD5" w:rsidP="004C151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08528777" w:rsidRPr="72620242">
              <w:rPr>
                <w:sz w:val="18"/>
                <w:szCs w:val="18"/>
              </w:rPr>
              <w:t>mbulantná zdravotná starostlivosť</w:t>
            </w:r>
          </w:p>
          <w:p w14:paraId="013A1075" w14:textId="285F9377" w:rsidR="008F781B" w:rsidRDefault="6B093904" w:rsidP="004C151B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</w:tbl>
    <w:p w14:paraId="1F200AB0" w14:textId="59AAAD73" w:rsidR="00450778" w:rsidRDefault="00E440C8" w:rsidP="4B1F096C">
      <w:pPr>
        <w:pStyle w:val="Popis"/>
        <w:rPr>
          <w:lang w:val="sk-SK"/>
        </w:rPr>
      </w:pPr>
      <w:bookmarkStart w:id="28" w:name="_Toc54008379"/>
      <w:bookmarkStart w:id="29" w:name="_Toc120798760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064A6A">
        <w:rPr>
          <w:noProof/>
          <w:lang w:val="sk-SK"/>
        </w:rPr>
        <w:t>4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>: Rozdelenie – Záznam z</w:t>
      </w:r>
      <w:r w:rsidR="00643B01" w:rsidRPr="72620242">
        <w:rPr>
          <w:lang w:val="sk-SK"/>
        </w:rPr>
        <w:t> </w:t>
      </w:r>
      <w:proofErr w:type="spellStart"/>
      <w:r w:rsidR="004413FD" w:rsidRPr="72620242">
        <w:rPr>
          <w:lang w:val="sk-SK"/>
        </w:rPr>
        <w:t>eDPN</w:t>
      </w:r>
      <w:bookmarkEnd w:id="28"/>
      <w:bookmarkEnd w:id="29"/>
      <w:proofErr w:type="spellEnd"/>
    </w:p>
    <w:p w14:paraId="4BE684D7" w14:textId="5ACBE13B" w:rsidR="00643B01" w:rsidRPr="00643B01" w:rsidRDefault="6D266942" w:rsidP="00643B01">
      <w:r>
        <w:t>Výnimky z evidovania údajov elektronicky:</w:t>
      </w:r>
    </w:p>
    <w:p w14:paraId="398CF0C7" w14:textId="25B89548" w:rsidR="6D266942" w:rsidRPr="00FD6507" w:rsidRDefault="6D266942" w:rsidP="004C151B">
      <w:pPr>
        <w:pStyle w:val="Odsekzoznamu"/>
        <w:numPr>
          <w:ilvl w:val="0"/>
          <w:numId w:val="12"/>
        </w:numPr>
      </w:pPr>
      <w:r>
        <w:t xml:space="preserve">ak nie je funkčné </w:t>
      </w:r>
      <w:r w:rsidRPr="00FD6507">
        <w:t>riešenie,</w:t>
      </w:r>
    </w:p>
    <w:p w14:paraId="3650DBE2" w14:textId="7CB34B6F" w:rsidR="6D266942" w:rsidRPr="00FD6507" w:rsidRDefault="0DB02EF9" w:rsidP="004C151B">
      <w:pPr>
        <w:pStyle w:val="Odsekzoznamu"/>
        <w:numPr>
          <w:ilvl w:val="0"/>
          <w:numId w:val="12"/>
        </w:numPr>
      </w:pPr>
      <w:r w:rsidRPr="00FD6507">
        <w:t>ak daný pacient nie je evidovaný v JRUZ,</w:t>
      </w:r>
    </w:p>
    <w:p w14:paraId="255427F3" w14:textId="5CEA5E3D" w:rsidR="6D266942" w:rsidRPr="00FD6507" w:rsidRDefault="78CC4433" w:rsidP="004C151B">
      <w:pPr>
        <w:pStyle w:val="Odsekzoznamu"/>
        <w:numPr>
          <w:ilvl w:val="0"/>
          <w:numId w:val="12"/>
        </w:numPr>
      </w:pPr>
      <w:r w:rsidRPr="00FD6507">
        <w:t xml:space="preserve">ak </w:t>
      </w:r>
      <w:proofErr w:type="spellStart"/>
      <w:r w:rsidRPr="00FD6507">
        <w:t>eDPN</w:t>
      </w:r>
      <w:proofErr w:type="spellEnd"/>
      <w:r w:rsidRPr="00FD6507">
        <w:t xml:space="preserve"> </w:t>
      </w:r>
      <w:r w:rsidR="00797112" w:rsidRPr="00FD6507">
        <w:t>sa nepodarilo odoslať a </w:t>
      </w:r>
      <w:r w:rsidR="009E7588" w:rsidRPr="00FD6507">
        <w:t>ne</w:t>
      </w:r>
      <w:r w:rsidR="00797112" w:rsidRPr="00FD6507">
        <w:t>čaká vo fronte</w:t>
      </w:r>
      <w:r w:rsidR="442D0237" w:rsidRPr="00FD6507">
        <w:t>.</w:t>
      </w:r>
    </w:p>
    <w:p w14:paraId="0A9CBF8F" w14:textId="28542FAC" w:rsidR="660E2C0E" w:rsidRDefault="660E2C0E" w:rsidP="660E2C0E"/>
    <w:p w14:paraId="1D2771C5" w14:textId="2F5C1E5B" w:rsidR="660E2C0E" w:rsidRDefault="660E2C0E" w:rsidP="660E2C0E"/>
    <w:p w14:paraId="743798E4" w14:textId="607549BE" w:rsidR="00EA52A5" w:rsidRDefault="0F6473E8" w:rsidP="004C151B">
      <w:pPr>
        <w:pStyle w:val="Odsekzoznamu"/>
        <w:numPr>
          <w:ilvl w:val="0"/>
          <w:numId w:val="16"/>
        </w:numPr>
        <w:rPr>
          <w:b/>
          <w:bCs/>
        </w:rPr>
      </w:pPr>
      <w:bookmarkStart w:id="30" w:name="_Ref493526042"/>
      <w:r w:rsidRPr="72620242">
        <w:rPr>
          <w:b/>
          <w:bCs/>
        </w:rPr>
        <w:t>Vyhľadaj</w:t>
      </w:r>
      <w:r w:rsidR="1F00EC27" w:rsidRPr="72620242">
        <w:rPr>
          <w:b/>
          <w:bCs/>
        </w:rPr>
        <w:t xml:space="preserve"> </w:t>
      </w:r>
      <w:r w:rsidR="1389BC86" w:rsidRPr="72620242">
        <w:rPr>
          <w:b/>
          <w:bCs/>
        </w:rPr>
        <w:t>poisteni</w:t>
      </w:r>
      <w:r w:rsidR="6ACAF555" w:rsidRPr="72620242">
        <w:rPr>
          <w:b/>
          <w:bCs/>
        </w:rPr>
        <w:t>e</w:t>
      </w:r>
      <w:r w:rsidR="10281DE0" w:rsidRPr="72620242">
        <w:rPr>
          <w:b/>
          <w:bCs/>
        </w:rPr>
        <w:t xml:space="preserve"> v SP</w:t>
      </w:r>
    </w:p>
    <w:p w14:paraId="63BC1504" w14:textId="77777777" w:rsidR="00B16EFE" w:rsidRDefault="00B16EFE" w:rsidP="72620242">
      <w:pPr>
        <w:jc w:val="both"/>
      </w:pPr>
    </w:p>
    <w:p w14:paraId="670B168C" w14:textId="0DD9C455" w:rsidR="00E52215" w:rsidRPr="00E52215" w:rsidRDefault="0059A9FD" w:rsidP="00E52215">
      <w:pPr>
        <w:jc w:val="both"/>
        <w:rPr>
          <w:highlight w:val="yellow"/>
        </w:rPr>
      </w:pPr>
      <w:r w:rsidRPr="00064A6A">
        <w:t>Služba slúži na poskytnutie údajov o poistných vzťahoch poistenca v</w:t>
      </w:r>
      <w:r w:rsidR="000214E0" w:rsidRPr="00064A6A">
        <w:t xml:space="preserve"> SP a </w:t>
      </w:r>
      <w:proofErr w:type="spellStart"/>
      <w:r w:rsidR="000214E0" w:rsidRPr="00064A6A">
        <w:t>SiR</w:t>
      </w:r>
      <w:proofErr w:type="spellEnd"/>
      <w:r w:rsidRPr="00064A6A">
        <w:t xml:space="preserve">. Služba poskytne všetky dostupné aktuálne platné údaje lekárovi </w:t>
      </w:r>
      <w:r w:rsidR="2DDEAE21" w:rsidRPr="00064A6A">
        <w:t xml:space="preserve">ako podporu pri rozhodovaní o </w:t>
      </w:r>
      <w:r w:rsidR="3E00794F" w:rsidRPr="00064A6A">
        <w:t>vystavení</w:t>
      </w:r>
      <w:r w:rsidR="2DDEAE21" w:rsidRPr="00064A6A">
        <w:t xml:space="preserve"> </w:t>
      </w:r>
      <w:proofErr w:type="spellStart"/>
      <w:r w:rsidR="6B1CD47C" w:rsidRPr="00064A6A">
        <w:t>eD</w:t>
      </w:r>
      <w:r w:rsidR="2DDEAE21" w:rsidRPr="00064A6A">
        <w:t>PN</w:t>
      </w:r>
      <w:proofErr w:type="spellEnd"/>
      <w:r w:rsidR="2DDEAE21" w:rsidRPr="00064A6A">
        <w:t xml:space="preserve"> a uvedení vylúčeného </w:t>
      </w:r>
      <w:r w:rsidR="0710248B" w:rsidRPr="00064A6A">
        <w:t xml:space="preserve">poistného </w:t>
      </w:r>
      <w:r w:rsidR="2DDEAE21" w:rsidRPr="00064A6A">
        <w:t>vzťahu</w:t>
      </w:r>
      <w:r w:rsidR="0710248B" w:rsidRPr="00064A6A">
        <w:t xml:space="preserve"> z DPN</w:t>
      </w:r>
      <w:r w:rsidR="2DDEAE21" w:rsidRPr="00064A6A">
        <w:t xml:space="preserve"> na </w:t>
      </w:r>
      <w:proofErr w:type="spellStart"/>
      <w:r w:rsidR="2DDEAE21" w:rsidRPr="00E52215">
        <w:t>eDPN</w:t>
      </w:r>
      <w:proofErr w:type="spellEnd"/>
      <w:r w:rsidR="2DDEAE21" w:rsidRPr="00E52215">
        <w:t>.</w:t>
      </w:r>
      <w:r w:rsidR="43C8861E" w:rsidRPr="00E52215">
        <w:t xml:space="preserve"> Službu volá lekár na základe vlastného rozhodnutia, v prípade, ak potrebuje pre svoje rozhodovanie o </w:t>
      </w:r>
      <w:proofErr w:type="spellStart"/>
      <w:r w:rsidR="43C8861E" w:rsidRPr="00E52215">
        <w:t>eDPN</w:t>
      </w:r>
      <w:proofErr w:type="spellEnd"/>
      <w:r w:rsidR="43C8861E" w:rsidRPr="00E52215">
        <w:t xml:space="preserve"> </w:t>
      </w:r>
      <w:r w:rsidR="4EBE7CBC" w:rsidRPr="00E52215">
        <w:t xml:space="preserve">vedieť poistné vzťahy </w:t>
      </w:r>
      <w:r w:rsidR="000214E0" w:rsidRPr="00E52215">
        <w:t>pacienta</w:t>
      </w:r>
      <w:r w:rsidR="4EBE7CBC" w:rsidRPr="00E52215">
        <w:t>. Volanie s</w:t>
      </w:r>
      <w:r w:rsidR="4EBE7CBC" w:rsidRPr="00064A6A">
        <w:t xml:space="preserve">lužby </w:t>
      </w:r>
      <w:r w:rsidR="4EBE7CBC" w:rsidRPr="00064A6A">
        <w:lastRenderedPageBreak/>
        <w:t>a poskytnutie údajov bude v NCZI logované.</w:t>
      </w:r>
      <w:r w:rsidR="00064A6A">
        <w:t xml:space="preserve"> </w:t>
      </w:r>
      <w:r w:rsidR="00E52215" w:rsidRPr="00E52215">
        <w:rPr>
          <w:highlight w:val="yellow"/>
        </w:rPr>
        <w:t xml:space="preserve">IS PZS oboznámi lekára ešte pred načítaním zoznamu poistných vzťahov vhodnou vizuálnou formou </w:t>
      </w:r>
      <w:r w:rsidR="00E52215">
        <w:rPr>
          <w:highlight w:val="yellow"/>
        </w:rPr>
        <w:t xml:space="preserve">minimálne </w:t>
      </w:r>
      <w:r w:rsidR="00E52215" w:rsidRPr="00E52215">
        <w:rPr>
          <w:highlight w:val="yellow"/>
        </w:rPr>
        <w:t>s nasledovným obsahom:</w:t>
      </w:r>
    </w:p>
    <w:p w14:paraId="43E2DBA7" w14:textId="77777777" w:rsidR="00E52215" w:rsidRDefault="00E52215" w:rsidP="00E52215">
      <w:pPr>
        <w:jc w:val="both"/>
      </w:pPr>
      <w:r w:rsidRPr="00E52215">
        <w:rPr>
          <w:highlight w:val="yellow"/>
        </w:rPr>
        <w:t>„Prehliadať údaje o pracovno-právnych vzťahoch je oprávnený výlučne zdravotnícky pracovník, na základe požiadavky pacienta, za účelom vylúčenia pracovnoprávneho vzťahu u vybraného zamestnávateľa, v príčinnej súvislosti s poskytovaním zdravotnej starostlivosti osobe, ktorej sa potvrdenie o dočasnej pracovnej neschopnosti vystavuje. Zdravotnícky pracovník uvedené berie na vedomie a je si vedomý možných trestnoprávnych následkov, v prípade ak sa preukáže opak.“</w:t>
      </w:r>
    </w:p>
    <w:p w14:paraId="7BA6C478" w14:textId="21F4DF81" w:rsidR="004B5E73" w:rsidRDefault="004B5E73" w:rsidP="00E52215">
      <w:pPr>
        <w:jc w:val="both"/>
      </w:pPr>
    </w:p>
    <w:p w14:paraId="2D4716F4" w14:textId="08D5B8FD" w:rsidR="005A25AD" w:rsidRPr="00064A6A" w:rsidRDefault="35306B3A" w:rsidP="660E2C0E">
      <w:pPr>
        <w:jc w:val="both"/>
      </w:pPr>
      <w:r w:rsidRPr="00064A6A">
        <w:t>Vý</w:t>
      </w:r>
      <w:r w:rsidR="3E97C69D" w:rsidRPr="00064A6A">
        <w:t xml:space="preserve">sledok </w:t>
      </w:r>
      <w:r w:rsidR="28612B1F" w:rsidRPr="00064A6A">
        <w:t>vyhľadaj</w:t>
      </w:r>
      <w:r w:rsidR="3E97C69D" w:rsidRPr="00064A6A">
        <w:t xml:space="preserve"> poistenia v SP môže byť:</w:t>
      </w:r>
    </w:p>
    <w:p w14:paraId="55538CAB" w14:textId="0EE87FBA" w:rsidR="005A25AD" w:rsidRPr="00064A6A" w:rsidRDefault="3E411D98" w:rsidP="004C151B">
      <w:pPr>
        <w:pStyle w:val="Odsekzoznamu"/>
        <w:numPr>
          <w:ilvl w:val="1"/>
          <w:numId w:val="15"/>
        </w:numPr>
        <w:jc w:val="both"/>
      </w:pPr>
      <w:r w:rsidRPr="00064A6A">
        <w:t>p</w:t>
      </w:r>
      <w:r w:rsidR="65762915" w:rsidRPr="00064A6A">
        <w:t>re poistenca existuje poistenie. V tomto prípade služba vráti údaje o všet</w:t>
      </w:r>
      <w:r w:rsidR="007E3997" w:rsidRPr="00064A6A">
        <w:t xml:space="preserve">kých známych poistných vzťahoch v SP aj </w:t>
      </w:r>
      <w:proofErr w:type="spellStart"/>
      <w:r w:rsidR="007E3997" w:rsidRPr="00064A6A">
        <w:t>SiR</w:t>
      </w:r>
      <w:proofErr w:type="spellEnd"/>
      <w:r w:rsidR="415F450F" w:rsidRPr="00064A6A">
        <w:t>. Pre typ poistného vzťahu „zamestnanec“ systém poskytne</w:t>
      </w:r>
      <w:r w:rsidR="65762915" w:rsidRPr="00064A6A">
        <w:t xml:space="preserve"> aj </w:t>
      </w:r>
      <w:r w:rsidR="415F450F" w:rsidRPr="00064A6A">
        <w:t>údaje</w:t>
      </w:r>
      <w:r w:rsidR="65762915" w:rsidRPr="00064A6A">
        <w:t xml:space="preserve"> o</w:t>
      </w:r>
      <w:r w:rsidR="415F450F" w:rsidRPr="00064A6A">
        <w:t xml:space="preserve"> všetkých známych </w:t>
      </w:r>
      <w:r w:rsidR="65762915" w:rsidRPr="00064A6A">
        <w:t>zamestnávateľoch, ak existujú.</w:t>
      </w:r>
    </w:p>
    <w:p w14:paraId="5BBDC9A5" w14:textId="4E10AE4E" w:rsidR="005A25AD" w:rsidRPr="00064A6A" w:rsidRDefault="4E610BD4" w:rsidP="004C151B">
      <w:pPr>
        <w:pStyle w:val="Odsekzoznamu"/>
        <w:numPr>
          <w:ilvl w:val="1"/>
          <w:numId w:val="15"/>
        </w:numPr>
        <w:jc w:val="both"/>
      </w:pPr>
      <w:r w:rsidRPr="00064A6A">
        <w:t>p</w:t>
      </w:r>
      <w:r w:rsidR="005A25AD" w:rsidRPr="00064A6A">
        <w:t>re poistenca neexistuje poistenie v</w:t>
      </w:r>
      <w:r w:rsidR="007E3997" w:rsidRPr="00064A6A">
        <w:t> </w:t>
      </w:r>
      <w:r w:rsidR="005A25AD" w:rsidRPr="00064A6A">
        <w:t>S</w:t>
      </w:r>
      <w:r w:rsidR="2E888CCD" w:rsidRPr="00064A6A">
        <w:t>P</w:t>
      </w:r>
      <w:r w:rsidR="007E3997" w:rsidRPr="00064A6A">
        <w:t xml:space="preserve"> ani </w:t>
      </w:r>
      <w:proofErr w:type="spellStart"/>
      <w:r w:rsidR="007E3997" w:rsidRPr="00064A6A">
        <w:t>SiR</w:t>
      </w:r>
      <w:proofErr w:type="spellEnd"/>
      <w:r w:rsidR="2E888CCD" w:rsidRPr="00064A6A">
        <w:t xml:space="preserve">. Lekár i tak zapisuje </w:t>
      </w:r>
      <w:proofErr w:type="spellStart"/>
      <w:r w:rsidR="2E888CCD" w:rsidRPr="00064A6A">
        <w:t>eDPN</w:t>
      </w:r>
      <w:proofErr w:type="spellEnd"/>
      <w:r w:rsidR="2E888CCD" w:rsidRPr="00064A6A">
        <w:t xml:space="preserve"> do </w:t>
      </w:r>
      <w:proofErr w:type="spellStart"/>
      <w:r w:rsidR="2E888CCD" w:rsidRPr="00064A6A">
        <w:t>eZdravia</w:t>
      </w:r>
      <w:proofErr w:type="spellEnd"/>
      <w:r w:rsidR="2E888CCD" w:rsidRPr="00064A6A">
        <w:t>.</w:t>
      </w:r>
    </w:p>
    <w:p w14:paraId="5C182AF5" w14:textId="20B20E6F" w:rsidR="005A25AD" w:rsidRPr="00064A6A" w:rsidRDefault="005A25AD" w:rsidP="660E2C0E">
      <w:pPr>
        <w:jc w:val="both"/>
      </w:pPr>
    </w:p>
    <w:p w14:paraId="7AC283AC" w14:textId="000E6C1A" w:rsidR="00CC1B3B" w:rsidRDefault="547DC62E" w:rsidP="660E2C0E">
      <w:pPr>
        <w:jc w:val="both"/>
      </w:pPr>
      <w:r w:rsidRPr="00064A6A">
        <w:t>Ak má poistenec viac ako jeden typ poistného vzťahu</w:t>
      </w:r>
      <w:r w:rsidR="3FD3C7CE" w:rsidRPr="00064A6A">
        <w:t>,</w:t>
      </w:r>
      <w:r w:rsidRPr="00064A6A">
        <w:t xml:space="preserve"> alebo viac ako jeden poistný vzťah toho istého typu a chce </w:t>
      </w:r>
      <w:r w:rsidR="30F795F8" w:rsidRPr="00064A6A">
        <w:t>vylúčiť viac ako jeden z</w:t>
      </w:r>
      <w:r w:rsidRPr="00064A6A">
        <w:t xml:space="preserve"> </w:t>
      </w:r>
      <w:proofErr w:type="spellStart"/>
      <w:r w:rsidRPr="00064A6A">
        <w:t>eDPN</w:t>
      </w:r>
      <w:proofErr w:type="spellEnd"/>
      <w:r w:rsidR="60958A4B" w:rsidRPr="00064A6A">
        <w:t>,</w:t>
      </w:r>
      <w:r w:rsidRPr="00064A6A">
        <w:t xml:space="preserve"> </w:t>
      </w:r>
      <w:r w:rsidR="0AD38FA5" w:rsidRPr="00064A6A">
        <w:t>l</w:t>
      </w:r>
      <w:r w:rsidR="1BC6015A" w:rsidRPr="00064A6A">
        <w:t>ekár označí a uvedie všetky</w:t>
      </w:r>
      <w:r w:rsidR="7EFEF2FD" w:rsidRPr="00064A6A">
        <w:t xml:space="preserve"> vylúčené</w:t>
      </w:r>
      <w:r w:rsidR="4ED0D245" w:rsidRPr="00064A6A">
        <w:t xml:space="preserve"> vzťahy</w:t>
      </w:r>
      <w:r w:rsidR="1BC6015A" w:rsidRPr="00064A6A">
        <w:t xml:space="preserve"> na jednu </w:t>
      </w:r>
      <w:proofErr w:type="spellStart"/>
      <w:r w:rsidR="1BC6015A" w:rsidRPr="00064A6A">
        <w:t>eDPN</w:t>
      </w:r>
      <w:proofErr w:type="spellEnd"/>
      <w:r w:rsidR="1BC6015A" w:rsidRPr="00064A6A">
        <w:t>.</w:t>
      </w:r>
    </w:p>
    <w:p w14:paraId="4455D658" w14:textId="2632EFBA" w:rsidR="008924FB" w:rsidRDefault="008924FB" w:rsidP="660E2C0E">
      <w:pPr>
        <w:jc w:val="both"/>
      </w:pPr>
    </w:p>
    <w:p w14:paraId="0B237E40" w14:textId="6257F6B2" w:rsidR="008924FB" w:rsidRPr="00064A6A" w:rsidRDefault="008924FB" w:rsidP="660E2C0E">
      <w:pPr>
        <w:jc w:val="both"/>
      </w:pPr>
      <w:r w:rsidRPr="008924FB">
        <w:rPr>
          <w:highlight w:val="yellow"/>
        </w:rPr>
        <w:t xml:space="preserve">IS PZS po ukončení vytvárania daného záznamu </w:t>
      </w:r>
      <w:proofErr w:type="spellStart"/>
      <w:r w:rsidRPr="008924FB">
        <w:rPr>
          <w:highlight w:val="yellow"/>
        </w:rPr>
        <w:t>eDPN</w:t>
      </w:r>
      <w:proofErr w:type="spellEnd"/>
      <w:r w:rsidRPr="008924FB">
        <w:rPr>
          <w:highlight w:val="yellow"/>
        </w:rPr>
        <w:t xml:space="preserve"> nikdy neukladá celý zoznam poistných vzťahov poistenca na lokálne úložisko. </w:t>
      </w:r>
      <w:r>
        <w:rPr>
          <w:highlight w:val="yellow"/>
        </w:rPr>
        <w:t>J</w:t>
      </w:r>
      <w:r w:rsidRPr="008924FB">
        <w:rPr>
          <w:highlight w:val="yellow"/>
        </w:rPr>
        <w:t xml:space="preserve">e </w:t>
      </w:r>
      <w:r>
        <w:rPr>
          <w:highlight w:val="yellow"/>
        </w:rPr>
        <w:t xml:space="preserve">možné </w:t>
      </w:r>
      <w:r w:rsidRPr="008924FB">
        <w:rPr>
          <w:highlight w:val="yellow"/>
        </w:rPr>
        <w:t xml:space="preserve">uloženie výnimiek ak ich lekár vybral ku konkrétnej </w:t>
      </w:r>
      <w:proofErr w:type="spellStart"/>
      <w:r w:rsidRPr="008924FB">
        <w:rPr>
          <w:highlight w:val="yellow"/>
        </w:rPr>
        <w:t>e</w:t>
      </w:r>
      <w:r w:rsidR="00432F78">
        <w:rPr>
          <w:highlight w:val="yellow"/>
        </w:rPr>
        <w:t>D</w:t>
      </w:r>
      <w:r w:rsidRPr="008924FB">
        <w:rPr>
          <w:highlight w:val="yellow"/>
        </w:rPr>
        <w:t>PN</w:t>
      </w:r>
      <w:proofErr w:type="spellEnd"/>
      <w:r>
        <w:rPr>
          <w:highlight w:val="yellow"/>
        </w:rPr>
        <w:t xml:space="preserve"> (nakoľko sú súčasťou daného záznam</w:t>
      </w:r>
      <w:r w:rsidR="00432F78">
        <w:rPr>
          <w:highlight w:val="yellow"/>
        </w:rPr>
        <w:t>u</w:t>
      </w:r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e</w:t>
      </w:r>
      <w:r w:rsidR="00432F78">
        <w:rPr>
          <w:highlight w:val="yellow"/>
        </w:rPr>
        <w:t>D</w:t>
      </w:r>
      <w:r>
        <w:rPr>
          <w:highlight w:val="yellow"/>
        </w:rPr>
        <w:t>PN</w:t>
      </w:r>
      <w:proofErr w:type="spellEnd"/>
      <w:r>
        <w:rPr>
          <w:highlight w:val="yellow"/>
        </w:rPr>
        <w:t>)</w:t>
      </w:r>
      <w:r w:rsidRPr="008924FB">
        <w:rPr>
          <w:highlight w:val="yellow"/>
        </w:rPr>
        <w:t>.</w:t>
      </w:r>
    </w:p>
    <w:p w14:paraId="4972AFFD" w14:textId="77777777" w:rsidR="00EA52A5" w:rsidRPr="00064A6A" w:rsidRDefault="00EA52A5" w:rsidP="00EA52A5">
      <w:pPr>
        <w:rPr>
          <w:b/>
          <w:bCs/>
        </w:rPr>
      </w:pPr>
    </w:p>
    <w:p w14:paraId="2B46CB5E" w14:textId="219DDE29" w:rsidR="00DC6463" w:rsidRPr="00064A6A" w:rsidRDefault="4B1F096C" w:rsidP="004C151B">
      <w:pPr>
        <w:pStyle w:val="Odsekzoznamu"/>
        <w:numPr>
          <w:ilvl w:val="0"/>
          <w:numId w:val="16"/>
        </w:numPr>
        <w:rPr>
          <w:b/>
          <w:bCs/>
        </w:rPr>
      </w:pPr>
      <w:r w:rsidRPr="00064A6A">
        <w:rPr>
          <w:b/>
          <w:bCs/>
        </w:rPr>
        <w:t>Zá</w:t>
      </w:r>
      <w:r w:rsidR="525CFB3A" w:rsidRPr="00064A6A">
        <w:rPr>
          <w:b/>
          <w:bCs/>
        </w:rPr>
        <w:t>pis</w:t>
      </w:r>
      <w:r w:rsidRPr="00064A6A">
        <w:rPr>
          <w:b/>
          <w:bCs/>
        </w:rPr>
        <w:t xml:space="preserve"> </w:t>
      </w:r>
      <w:bookmarkEnd w:id="30"/>
      <w:r w:rsidR="0052141B" w:rsidRPr="00064A6A">
        <w:rPr>
          <w:b/>
          <w:bCs/>
        </w:rPr>
        <w:t>vzniku</w:t>
      </w:r>
      <w:r w:rsidR="004B7E75" w:rsidRPr="00064A6A">
        <w:rPr>
          <w:b/>
          <w:bCs/>
        </w:rPr>
        <w:t xml:space="preserve"> </w:t>
      </w:r>
      <w:proofErr w:type="spellStart"/>
      <w:r w:rsidR="004B7E75" w:rsidRPr="00064A6A">
        <w:rPr>
          <w:b/>
          <w:bCs/>
        </w:rPr>
        <w:t>eDPN</w:t>
      </w:r>
      <w:proofErr w:type="spellEnd"/>
    </w:p>
    <w:p w14:paraId="55F4AF49" w14:textId="77777777" w:rsidR="00450778" w:rsidRPr="00D95A9D" w:rsidRDefault="00450778" w:rsidP="72620242">
      <w:pPr>
        <w:pStyle w:val="Odsekzoznamu"/>
        <w:rPr>
          <w:b/>
          <w:bCs/>
        </w:rPr>
      </w:pPr>
    </w:p>
    <w:p w14:paraId="7AE93093" w14:textId="7AF7A9A8" w:rsidR="0A255100" w:rsidRDefault="72E7283C" w:rsidP="660E2C0E">
      <w:pPr>
        <w:spacing w:after="0"/>
        <w:jc w:val="both"/>
      </w:pPr>
      <w:r>
        <w:t xml:space="preserve">Záznam o </w:t>
      </w:r>
      <w:proofErr w:type="spellStart"/>
      <w:r>
        <w:t>eDPN</w:t>
      </w:r>
      <w:proofErr w:type="spellEnd"/>
      <w:r>
        <w:t xml:space="preserve"> vytvára iba všeobecný lekár (aj pediater) alebo lekár so špecializáciou v špecializačnom odbore gynekológia a pôrodníctvo, s ktorým má osoba uzatvorenú dohodu o poskytovaní zdravotnej starostlivosti, alebo lekár zdravotníckeho zariadenia ústavnej starostlivosti pri poskytovaní ústavnej starostlivosti (viď. platná právna úprava).</w:t>
      </w:r>
    </w:p>
    <w:p w14:paraId="13D405E2" w14:textId="3D25AF83" w:rsidR="6EEED474" w:rsidRDefault="6EEED474" w:rsidP="6EEED474">
      <w:pPr>
        <w:spacing w:after="0"/>
        <w:jc w:val="both"/>
      </w:pPr>
    </w:p>
    <w:p w14:paraId="7C7A21CD" w14:textId="36EB0A05" w:rsidR="4EBFE985" w:rsidRPr="00064A6A" w:rsidRDefault="4EBFE985" w:rsidP="72620242">
      <w:pPr>
        <w:spacing w:after="0"/>
        <w:jc w:val="both"/>
      </w:pPr>
      <w:r>
        <w:t xml:space="preserve">Lekár môže uznať osobu za dočasne práceneschopnú spätne najviac tri </w:t>
      </w:r>
      <w:r w:rsidR="3F02D2C5">
        <w:t>kalendárne</w:t>
      </w:r>
      <w:r>
        <w:t xml:space="preserve"> dni</w:t>
      </w:r>
      <w:r w:rsidR="77C4077C">
        <w:t xml:space="preserve"> na základe lekárskeho nálezu zubno-lekárskej </w:t>
      </w:r>
      <w:r w:rsidR="77C4077C" w:rsidRPr="00064A6A">
        <w:t>pohotovostnej služby, ambulantnej pohotovostnej služby alebo ústavnej pohotovostnej služby.</w:t>
      </w:r>
      <w:r w:rsidRPr="00064A6A">
        <w:t xml:space="preserve"> </w:t>
      </w:r>
      <w:r w:rsidR="37E6C286" w:rsidRPr="00064A6A">
        <w:t>V prípade, že nie je splnená niektorá z uvedených podmienok</w:t>
      </w:r>
      <w:r w:rsidR="66FB0710" w:rsidRPr="00064A6A">
        <w:t>,</w:t>
      </w:r>
      <w:r w:rsidR="37E6C286" w:rsidRPr="00064A6A">
        <w:t xml:space="preserve"> nie je možné </w:t>
      </w:r>
      <w:proofErr w:type="spellStart"/>
      <w:r w:rsidR="37E6C286" w:rsidRPr="00064A6A">
        <w:t>eDPN</w:t>
      </w:r>
      <w:proofErr w:type="spellEnd"/>
      <w:r w:rsidR="37E6C286" w:rsidRPr="00064A6A">
        <w:t xml:space="preserve"> vystaviť spätne</w:t>
      </w:r>
      <w:r w:rsidR="41011090" w:rsidRPr="00064A6A">
        <w:t>,</w:t>
      </w:r>
      <w:r w:rsidR="37E6C286" w:rsidRPr="00064A6A">
        <w:t xml:space="preserve"> ale iba k akt</w:t>
      </w:r>
      <w:r w:rsidR="596D7D14" w:rsidRPr="00064A6A">
        <w:t>u</w:t>
      </w:r>
      <w:r w:rsidR="37E6C286" w:rsidRPr="00064A6A">
        <w:rPr>
          <w:rFonts w:asciiTheme="minorHAnsi" w:eastAsiaTheme="minorEastAsia" w:hAnsiTheme="minorHAnsi" w:cstheme="minorBidi"/>
        </w:rPr>
        <w:t>álnemu dňu</w:t>
      </w:r>
      <w:r w:rsidR="6F942128" w:rsidRPr="00064A6A">
        <w:rPr>
          <w:rFonts w:asciiTheme="minorHAnsi" w:eastAsiaTheme="minorEastAsia" w:hAnsiTheme="minorHAnsi" w:cstheme="minorBidi"/>
        </w:rPr>
        <w:t>,</w:t>
      </w:r>
      <w:r w:rsidR="37E6C286" w:rsidRPr="00064A6A">
        <w:rPr>
          <w:rFonts w:asciiTheme="minorHAnsi" w:eastAsiaTheme="minorEastAsia" w:hAnsiTheme="minorHAnsi" w:cstheme="minorBidi"/>
        </w:rPr>
        <w:t xml:space="preserve"> kedy lekár </w:t>
      </w:r>
      <w:proofErr w:type="spellStart"/>
      <w:r w:rsidR="37E6C286" w:rsidRPr="00064A6A">
        <w:rPr>
          <w:rFonts w:asciiTheme="minorHAnsi" w:eastAsiaTheme="minorEastAsia" w:hAnsiTheme="minorHAnsi" w:cstheme="minorBidi"/>
        </w:rPr>
        <w:t>eDPN</w:t>
      </w:r>
      <w:proofErr w:type="spellEnd"/>
      <w:r w:rsidR="37E6C286" w:rsidRPr="00064A6A">
        <w:rPr>
          <w:rFonts w:asciiTheme="minorHAnsi" w:eastAsiaTheme="minorEastAsia" w:hAnsiTheme="minorHAnsi" w:cstheme="minorBidi"/>
        </w:rPr>
        <w:t xml:space="preserve"> vystavuje.</w:t>
      </w:r>
      <w:r w:rsidR="37E6C286" w:rsidRPr="00064A6A">
        <w:t xml:space="preserve"> </w:t>
      </w:r>
      <w:r w:rsidR="6EEED474" w:rsidRPr="00064A6A">
        <w:t xml:space="preserve">Vystavenie </w:t>
      </w:r>
      <w:proofErr w:type="spellStart"/>
      <w:r w:rsidR="6EEED474" w:rsidRPr="00064A6A">
        <w:t>eDPN</w:t>
      </w:r>
      <w:proofErr w:type="spellEnd"/>
      <w:r w:rsidR="6EEED474" w:rsidRPr="00064A6A">
        <w:t xml:space="preserve"> do budúcnosti je možné iba na nasledujúci kalendárny deň po návšteve lekára</w:t>
      </w:r>
      <w:r w:rsidR="007E3997" w:rsidRPr="00064A6A">
        <w:t xml:space="preserve"> ak pacient v daný deň už odpracoval pracovnú smenu</w:t>
      </w:r>
      <w:r w:rsidR="6EEED474" w:rsidRPr="00064A6A">
        <w:t>.</w:t>
      </w:r>
    </w:p>
    <w:p w14:paraId="39C932E1" w14:textId="5C2CBC99" w:rsidR="4EBFE985" w:rsidRPr="00064A6A" w:rsidRDefault="4EBFE985" w:rsidP="72620242">
      <w:pPr>
        <w:spacing w:after="0"/>
        <w:jc w:val="both"/>
      </w:pPr>
      <w:r w:rsidRPr="00064A6A">
        <w:t xml:space="preserve">Ak sa jedná o osobu, ktorej sa poskytla neodkladná </w:t>
      </w:r>
      <w:r w:rsidR="748E0640" w:rsidRPr="00064A6A">
        <w:t xml:space="preserve">zdravotná </w:t>
      </w:r>
      <w:r w:rsidRPr="00064A6A">
        <w:t>starostlivosť v cudzine</w:t>
      </w:r>
      <w:r w:rsidR="6B8E486C" w:rsidRPr="00064A6A">
        <w:t>,</w:t>
      </w:r>
      <w:r w:rsidRPr="00064A6A">
        <w:t xml:space="preserve"> uzná </w:t>
      </w:r>
      <w:r w:rsidR="6656A86E" w:rsidRPr="00064A6A">
        <w:t xml:space="preserve">osobu </w:t>
      </w:r>
      <w:r w:rsidRPr="00064A6A">
        <w:t>príslušný lekár spätne</w:t>
      </w:r>
      <w:r w:rsidR="5283E4BB" w:rsidRPr="00064A6A">
        <w:t xml:space="preserve"> za dočasne </w:t>
      </w:r>
      <w:r w:rsidR="4F1EF7EB" w:rsidRPr="00064A6A">
        <w:t>práceneschopnú</w:t>
      </w:r>
      <w:r w:rsidRPr="00064A6A">
        <w:t xml:space="preserve">, pričom dátum začiatku určí podľa </w:t>
      </w:r>
      <w:r w:rsidR="7EF7B386" w:rsidRPr="00064A6A">
        <w:t xml:space="preserve">predloženej </w:t>
      </w:r>
      <w:r w:rsidRPr="00064A6A">
        <w:t>lekárskej správy</w:t>
      </w:r>
      <w:r w:rsidR="716CD594" w:rsidRPr="00064A6A">
        <w:t xml:space="preserve"> </w:t>
      </w:r>
      <w:r w:rsidR="4A4FF1A7" w:rsidRPr="00064A6A">
        <w:t xml:space="preserve">z cudziny </w:t>
      </w:r>
      <w:r w:rsidR="716CD594" w:rsidRPr="00064A6A">
        <w:t>a v</w:t>
      </w:r>
      <w:r w:rsidR="7DF13FD4" w:rsidRPr="00064A6A">
        <w:t xml:space="preserve"> </w:t>
      </w:r>
      <w:proofErr w:type="spellStart"/>
      <w:r w:rsidR="716CD594" w:rsidRPr="00064A6A">
        <w:t>eDPN</w:t>
      </w:r>
      <w:proofErr w:type="spellEnd"/>
      <w:r w:rsidR="716CD594" w:rsidRPr="00064A6A">
        <w:t xml:space="preserve"> vyznačí, že ide o liečbu v cudzine</w:t>
      </w:r>
      <w:r w:rsidR="19BC3581" w:rsidRPr="00064A6A">
        <w:t xml:space="preserve"> (v tomto prípade sa nekontroluje pravidlo pre možnosť </w:t>
      </w:r>
      <w:r w:rsidR="2898C389" w:rsidRPr="00064A6A">
        <w:t xml:space="preserve">vystaviť </w:t>
      </w:r>
      <w:proofErr w:type="spellStart"/>
      <w:r w:rsidR="2898C389" w:rsidRPr="00064A6A">
        <w:t>eDPN</w:t>
      </w:r>
      <w:proofErr w:type="spellEnd"/>
      <w:r w:rsidR="2898C389" w:rsidRPr="00064A6A">
        <w:t xml:space="preserve"> spätne do </w:t>
      </w:r>
      <w:r w:rsidR="19BC3581" w:rsidRPr="00064A6A">
        <w:t>troch kalendárnych dní)</w:t>
      </w:r>
      <w:r w:rsidRPr="00064A6A">
        <w:t xml:space="preserve">. Ak je osobe plánované poskytnutie </w:t>
      </w:r>
      <w:r w:rsidR="748E0640" w:rsidRPr="00064A6A">
        <w:t xml:space="preserve">zdravotnej </w:t>
      </w:r>
      <w:r w:rsidRPr="00064A6A">
        <w:t>starostlivosti v cudzine</w:t>
      </w:r>
      <w:r w:rsidR="6B8E486C" w:rsidRPr="00064A6A">
        <w:t xml:space="preserve">, lekár uzná osobu za </w:t>
      </w:r>
      <w:r w:rsidR="5283E4BB" w:rsidRPr="00064A6A">
        <w:t xml:space="preserve">dočasne </w:t>
      </w:r>
      <w:r w:rsidR="4F1EF7EB" w:rsidRPr="00064A6A">
        <w:t xml:space="preserve">práceneschopnú aj do budúcnosti a to na základe </w:t>
      </w:r>
      <w:r w:rsidR="5283E4BB" w:rsidRPr="00064A6A">
        <w:t xml:space="preserve">predloženej lekárskej správy alebo na základe predloženej dokumentácie k schváleniu plánovanej zdravotnej starostlivosti v zahraničí, že ide o liečbu v cudzine lekár na </w:t>
      </w:r>
      <w:proofErr w:type="spellStart"/>
      <w:r w:rsidR="5283E4BB" w:rsidRPr="00064A6A">
        <w:t>eDPN</w:t>
      </w:r>
      <w:proofErr w:type="spellEnd"/>
      <w:r w:rsidR="5283E4BB" w:rsidRPr="00064A6A">
        <w:t xml:space="preserve"> vyznačí.</w:t>
      </w:r>
    </w:p>
    <w:p w14:paraId="2D2145C3" w14:textId="77693C06" w:rsidR="6EEED474" w:rsidRPr="00064A6A" w:rsidRDefault="6EEED474" w:rsidP="6EEED474">
      <w:pPr>
        <w:spacing w:after="0"/>
        <w:jc w:val="both"/>
      </w:pPr>
    </w:p>
    <w:p w14:paraId="07DE1ED0" w14:textId="1BC9FAE1" w:rsidR="034471B0" w:rsidRPr="00064A6A" w:rsidRDefault="034471B0" w:rsidP="72620242">
      <w:pPr>
        <w:spacing w:after="0"/>
        <w:jc w:val="both"/>
      </w:pPr>
      <w:r w:rsidRPr="00064A6A">
        <w:t xml:space="preserve">Lekár môže evidovať aj pokračujúcu </w:t>
      </w:r>
      <w:proofErr w:type="spellStart"/>
      <w:r w:rsidRPr="00064A6A">
        <w:t>eDPN</w:t>
      </w:r>
      <w:proofErr w:type="spellEnd"/>
      <w:r w:rsidRPr="00064A6A">
        <w:t xml:space="preserve"> s príslušným vyplnením údajov tak</w:t>
      </w:r>
      <w:r w:rsidR="07B795D9" w:rsidRPr="00064A6A">
        <w:t>,</w:t>
      </w:r>
      <w:r w:rsidRPr="00064A6A">
        <w:t xml:space="preserve"> aby bolo možné identifikovať, že </w:t>
      </w:r>
      <w:r w:rsidR="007E3997" w:rsidRPr="00064A6A">
        <w:t xml:space="preserve">ide o pokračujúcu </w:t>
      </w:r>
      <w:proofErr w:type="spellStart"/>
      <w:r w:rsidR="007E3997" w:rsidRPr="00064A6A">
        <w:t>eDPN</w:t>
      </w:r>
      <w:proofErr w:type="spellEnd"/>
      <w:r w:rsidR="007E3997" w:rsidRPr="00064A6A">
        <w:t>. A</w:t>
      </w:r>
      <w:r w:rsidR="72620242" w:rsidRPr="00064A6A">
        <w:t>k sa po ukončení dočasnej pracovnej neschopnosti zdravotný stav osoby zhorší, príslušný ošetrujúci lekár vystaví nový elektronický záznam o dočasnej pracovnej neschopnosti. Ak nová dočasná pracovná neschopnosť začína dňom</w:t>
      </w:r>
      <w:r w:rsidR="007E3997" w:rsidRPr="00064A6A">
        <w:t>,</w:t>
      </w:r>
      <w:r w:rsidR="72620242" w:rsidRPr="00064A6A">
        <w:t xml:space="preserve"> </w:t>
      </w:r>
      <w:r w:rsidR="007E3997" w:rsidRPr="00064A6A">
        <w:t xml:space="preserve">ktorý bol uvedený na predchádzajúcej </w:t>
      </w:r>
      <w:proofErr w:type="spellStart"/>
      <w:r w:rsidR="007E3997" w:rsidRPr="00064A6A">
        <w:t>eDPN</w:t>
      </w:r>
      <w:proofErr w:type="spellEnd"/>
      <w:r w:rsidR="007E3997" w:rsidRPr="00064A6A">
        <w:t xml:space="preserve"> ako dátum práceschopný od</w:t>
      </w:r>
      <w:r w:rsidR="72620242" w:rsidRPr="00064A6A">
        <w:t>, ide o pokračovanie predchádzajúcej dočasnej pracovnej neschopnosti.</w:t>
      </w:r>
    </w:p>
    <w:p w14:paraId="3C6A87D9" w14:textId="7DAFFEB2" w:rsidR="72620242" w:rsidRPr="00064A6A" w:rsidRDefault="72620242" w:rsidP="72620242">
      <w:pPr>
        <w:spacing w:after="0"/>
        <w:jc w:val="both"/>
      </w:pPr>
    </w:p>
    <w:p w14:paraId="6C8C4238" w14:textId="328F5046" w:rsidR="0A255100" w:rsidRPr="00064A6A" w:rsidRDefault="21056C44" w:rsidP="2C057BC4">
      <w:pPr>
        <w:spacing w:after="0"/>
        <w:jc w:val="both"/>
      </w:pPr>
      <w:r w:rsidRPr="00064A6A">
        <w:t xml:space="preserve">Pre jedného pacienta je evidovaná v danom čase len jedna aktuálne platná </w:t>
      </w:r>
      <w:proofErr w:type="spellStart"/>
      <w:r w:rsidRPr="00064A6A">
        <w:t>eDPN</w:t>
      </w:r>
      <w:proofErr w:type="spellEnd"/>
      <w:r w:rsidRPr="00064A6A">
        <w:t>.</w:t>
      </w:r>
    </w:p>
    <w:p w14:paraId="7CD697EC" w14:textId="77777777" w:rsidR="00AE1ABF" w:rsidRPr="00064A6A" w:rsidRDefault="00AE1ABF" w:rsidP="001601B2">
      <w:pPr>
        <w:jc w:val="both"/>
      </w:pPr>
    </w:p>
    <w:p w14:paraId="1096EAAA" w14:textId="5A1D9ACC" w:rsidR="67C0EF39" w:rsidRPr="00064A6A" w:rsidRDefault="67C0EF39" w:rsidP="72620242">
      <w:pPr>
        <w:jc w:val="both"/>
      </w:pPr>
    </w:p>
    <w:p w14:paraId="2AB552DB" w14:textId="6F03FEF1" w:rsidR="00DC6463" w:rsidRPr="00064A6A" w:rsidRDefault="001601B2" w:rsidP="004C151B">
      <w:pPr>
        <w:pStyle w:val="Odsekzoznamu"/>
        <w:numPr>
          <w:ilvl w:val="0"/>
          <w:numId w:val="16"/>
        </w:numPr>
        <w:rPr>
          <w:b/>
          <w:bCs/>
        </w:rPr>
      </w:pPr>
      <w:r w:rsidRPr="00064A6A">
        <w:rPr>
          <w:b/>
          <w:bCs/>
        </w:rPr>
        <w:t>Zá</w:t>
      </w:r>
      <w:r w:rsidR="0E1914FC" w:rsidRPr="00064A6A">
        <w:rPr>
          <w:b/>
          <w:bCs/>
        </w:rPr>
        <w:t>pis</w:t>
      </w:r>
      <w:r w:rsidRPr="00064A6A">
        <w:rPr>
          <w:b/>
          <w:bCs/>
        </w:rPr>
        <w:t> zmen</w:t>
      </w:r>
      <w:r w:rsidR="0FF2B72A" w:rsidRPr="00064A6A">
        <w:rPr>
          <w:b/>
          <w:bCs/>
        </w:rPr>
        <w:t>y</w:t>
      </w:r>
      <w:r w:rsidRPr="00064A6A">
        <w:rPr>
          <w:b/>
          <w:bCs/>
        </w:rPr>
        <w:t xml:space="preserve"> </w:t>
      </w:r>
      <w:proofErr w:type="spellStart"/>
      <w:r w:rsidRPr="00064A6A">
        <w:rPr>
          <w:b/>
          <w:bCs/>
        </w:rPr>
        <w:t>eDPN</w:t>
      </w:r>
      <w:proofErr w:type="spellEnd"/>
    </w:p>
    <w:p w14:paraId="09385555" w14:textId="77777777" w:rsidR="00450778" w:rsidRPr="00064A6A" w:rsidRDefault="00450778" w:rsidP="72620242">
      <w:pPr>
        <w:pStyle w:val="Odsekzoznamu"/>
        <w:rPr>
          <w:b/>
          <w:bCs/>
        </w:rPr>
      </w:pPr>
    </w:p>
    <w:p w14:paraId="69407BA0" w14:textId="133586DE" w:rsidR="00BA31D1" w:rsidRPr="00064A6A" w:rsidRDefault="00BA31D1" w:rsidP="59531A39">
      <w:pPr>
        <w:jc w:val="both"/>
      </w:pPr>
      <w:r w:rsidRPr="00064A6A">
        <w:t xml:space="preserve">Lekár môže vykonať zmenu údajov na už zaevidovanej </w:t>
      </w:r>
      <w:proofErr w:type="spellStart"/>
      <w:r w:rsidRPr="00064A6A">
        <w:t>eDPN</w:t>
      </w:r>
      <w:proofErr w:type="spellEnd"/>
      <w:r w:rsidRPr="00064A6A">
        <w:t>. Zmena sa môže dotýkať</w:t>
      </w:r>
      <w:r w:rsidR="31326C0F" w:rsidRPr="00064A6A">
        <w:t xml:space="preserve"> údajov</w:t>
      </w:r>
      <w:r w:rsidRPr="00064A6A">
        <w:t>:</w:t>
      </w:r>
    </w:p>
    <w:p w14:paraId="1C80BE4F" w14:textId="185F069D" w:rsidR="00BA31D1" w:rsidRPr="00064A6A" w:rsidRDefault="5AD3084A" w:rsidP="004C151B">
      <w:pPr>
        <w:pStyle w:val="Odsekzoznamu"/>
        <w:numPr>
          <w:ilvl w:val="1"/>
          <w:numId w:val="11"/>
        </w:numPr>
        <w:jc w:val="both"/>
      </w:pPr>
      <w:r w:rsidRPr="00064A6A">
        <w:t>diagnóz</w:t>
      </w:r>
      <w:r w:rsidR="0E819EE8" w:rsidRPr="00064A6A">
        <w:t>a</w:t>
      </w:r>
      <w:r w:rsidR="5B4E7D50" w:rsidRPr="00064A6A">
        <w:t>,</w:t>
      </w:r>
    </w:p>
    <w:p w14:paraId="70F58C76" w14:textId="56BE9B82" w:rsidR="00BA31D1" w:rsidRPr="00064A6A" w:rsidRDefault="5AD3084A" w:rsidP="004C151B">
      <w:pPr>
        <w:pStyle w:val="Odsekzoznamu"/>
        <w:numPr>
          <w:ilvl w:val="1"/>
          <w:numId w:val="11"/>
        </w:numPr>
        <w:jc w:val="both"/>
      </w:pPr>
      <w:r w:rsidRPr="00064A6A">
        <w:t xml:space="preserve">dôvod vzniku </w:t>
      </w:r>
      <w:proofErr w:type="spellStart"/>
      <w:r w:rsidRPr="00064A6A">
        <w:t>eDPN</w:t>
      </w:r>
      <w:proofErr w:type="spellEnd"/>
      <w:r w:rsidR="13EFC695" w:rsidRPr="00064A6A">
        <w:t>,</w:t>
      </w:r>
    </w:p>
    <w:p w14:paraId="7B17867F" w14:textId="2300F07C" w:rsidR="5EAD263E" w:rsidRPr="00064A6A" w:rsidRDefault="2287C674" w:rsidP="004C151B">
      <w:pPr>
        <w:pStyle w:val="Odsekzoznamu"/>
        <w:numPr>
          <w:ilvl w:val="1"/>
          <w:numId w:val="11"/>
        </w:numPr>
        <w:jc w:val="both"/>
      </w:pPr>
      <w:r w:rsidRPr="00064A6A">
        <w:rPr>
          <w:rFonts w:asciiTheme="minorHAnsi" w:eastAsiaTheme="minorEastAsia" w:hAnsiTheme="minorHAnsi" w:cstheme="minorBidi"/>
        </w:rPr>
        <w:t>d</w:t>
      </w:r>
      <w:r w:rsidR="72ECE1DF" w:rsidRPr="00064A6A">
        <w:rPr>
          <w:rFonts w:asciiTheme="minorHAnsi" w:eastAsiaTheme="minorEastAsia" w:hAnsiTheme="minorHAnsi" w:cstheme="minorBidi"/>
        </w:rPr>
        <w:t>átum pre</w:t>
      </w:r>
      <w:r w:rsidR="2F7C87F9" w:rsidRPr="00064A6A">
        <w:rPr>
          <w:rFonts w:asciiTheme="minorHAnsi" w:eastAsiaTheme="minorEastAsia" w:hAnsiTheme="minorHAnsi" w:cstheme="minorBidi"/>
        </w:rPr>
        <w:t>d</w:t>
      </w:r>
      <w:r w:rsidR="72ECE1DF" w:rsidRPr="00064A6A">
        <w:rPr>
          <w:rFonts w:asciiTheme="minorHAnsi" w:eastAsiaTheme="minorEastAsia" w:hAnsiTheme="minorHAnsi" w:cstheme="minorBidi"/>
        </w:rPr>
        <w:t xml:space="preserve">pokladaného </w:t>
      </w:r>
      <w:r w:rsidR="000445E4" w:rsidRPr="00064A6A">
        <w:rPr>
          <w:rFonts w:asciiTheme="minorHAnsi" w:eastAsiaTheme="minorEastAsia" w:hAnsiTheme="minorHAnsi" w:cstheme="minorBidi"/>
        </w:rPr>
        <w:t>u</w:t>
      </w:r>
      <w:r w:rsidR="72ECE1DF" w:rsidRPr="00064A6A">
        <w:rPr>
          <w:rFonts w:asciiTheme="minorHAnsi" w:eastAsiaTheme="minorEastAsia" w:hAnsiTheme="minorHAnsi" w:cstheme="minorBidi"/>
        </w:rPr>
        <w:t>konč</w:t>
      </w:r>
      <w:r w:rsidR="72ECE1DF" w:rsidRPr="00064A6A">
        <w:t xml:space="preserve">enia </w:t>
      </w:r>
      <w:proofErr w:type="spellStart"/>
      <w:r w:rsidR="72ECE1DF" w:rsidRPr="00064A6A">
        <w:t>eDPN</w:t>
      </w:r>
      <w:proofErr w:type="spellEnd"/>
      <w:r w:rsidR="72ECE1DF" w:rsidRPr="00064A6A">
        <w:t>,</w:t>
      </w:r>
    </w:p>
    <w:p w14:paraId="266158F8" w14:textId="79B77FBF" w:rsidR="4A41631F" w:rsidRPr="00064A6A" w:rsidRDefault="72ECE1DF" w:rsidP="004C151B">
      <w:pPr>
        <w:pStyle w:val="Odsekzoznamu"/>
        <w:numPr>
          <w:ilvl w:val="1"/>
          <w:numId w:val="11"/>
        </w:numPr>
        <w:spacing w:after="0"/>
        <w:jc w:val="both"/>
        <w:rPr>
          <w:rFonts w:asciiTheme="minorHAnsi" w:eastAsiaTheme="minorEastAsia" w:hAnsiTheme="minorHAnsi" w:cstheme="minorBidi"/>
        </w:rPr>
      </w:pPr>
      <w:r w:rsidRPr="00064A6A">
        <w:t xml:space="preserve">telefónne číslo, </w:t>
      </w:r>
    </w:p>
    <w:p w14:paraId="3E46154F" w14:textId="438B6252" w:rsidR="4A41631F" w:rsidRPr="00064A6A" w:rsidRDefault="72ECE1DF" w:rsidP="004C151B">
      <w:pPr>
        <w:pStyle w:val="Odsekzoznamu"/>
        <w:numPr>
          <w:ilvl w:val="1"/>
          <w:numId w:val="11"/>
        </w:numPr>
        <w:spacing w:after="0"/>
        <w:jc w:val="both"/>
        <w:rPr>
          <w:rFonts w:asciiTheme="minorHAnsi" w:eastAsiaTheme="minorEastAsia" w:hAnsiTheme="minorHAnsi" w:cstheme="minorBidi"/>
        </w:rPr>
      </w:pPr>
      <w:r w:rsidRPr="00064A6A">
        <w:t xml:space="preserve">vychádzky a ich </w:t>
      </w:r>
      <w:r w:rsidR="78D1F3F9" w:rsidRPr="00064A6A">
        <w:rPr>
          <w:rFonts w:asciiTheme="minorHAnsi" w:eastAsiaTheme="minorEastAsia" w:hAnsiTheme="minorHAnsi" w:cstheme="minorBidi"/>
        </w:rPr>
        <w:t>časové vymedzenie</w:t>
      </w:r>
      <w:r w:rsidR="00C874CE" w:rsidRPr="00064A6A">
        <w:t>,</w:t>
      </w:r>
    </w:p>
    <w:p w14:paraId="5547C725" w14:textId="181A8560" w:rsidR="00C874CE" w:rsidRPr="00064A6A" w:rsidRDefault="00C874CE" w:rsidP="004C151B">
      <w:pPr>
        <w:pStyle w:val="Odsekzoznamu"/>
        <w:numPr>
          <w:ilvl w:val="1"/>
          <w:numId w:val="11"/>
        </w:numPr>
        <w:spacing w:after="0"/>
        <w:jc w:val="both"/>
        <w:rPr>
          <w:rFonts w:asciiTheme="minorHAnsi" w:eastAsiaTheme="minorEastAsia" w:hAnsiTheme="minorHAnsi" w:cstheme="minorBidi"/>
        </w:rPr>
      </w:pPr>
      <w:r w:rsidRPr="00064A6A">
        <w:t>poznámka.</w:t>
      </w:r>
    </w:p>
    <w:p w14:paraId="1241B42D" w14:textId="005646C5" w:rsidR="003D71A8" w:rsidRPr="00064A6A" w:rsidRDefault="02E9F029" w:rsidP="003D71A8">
      <w:pPr>
        <w:jc w:val="both"/>
      </w:pPr>
      <w:r w:rsidRPr="00064A6A">
        <w:t xml:space="preserve">Lekár nerieši evidovanie zmeny pobytu na </w:t>
      </w:r>
      <w:proofErr w:type="spellStart"/>
      <w:r w:rsidRPr="00064A6A">
        <w:t>eDPN</w:t>
      </w:r>
      <w:proofErr w:type="spellEnd"/>
      <w:r w:rsidRPr="00064A6A">
        <w:t xml:space="preserve">. Zmenu pobytu si môže pacient vyriešiť </w:t>
      </w:r>
      <w:r w:rsidR="00C874CE" w:rsidRPr="00064A6A">
        <w:t xml:space="preserve">cez portál elektronických služieb </w:t>
      </w:r>
      <w:r w:rsidRPr="00064A6A">
        <w:t>Sociálnej poisťovn</w:t>
      </w:r>
      <w:r w:rsidR="00C874CE" w:rsidRPr="00064A6A">
        <w:t>e</w:t>
      </w:r>
      <w:r w:rsidRPr="00064A6A">
        <w:t>.</w:t>
      </w:r>
    </w:p>
    <w:p w14:paraId="4A990E3D" w14:textId="777FB8DB" w:rsidR="02E9F029" w:rsidRPr="00064A6A" w:rsidRDefault="47BAA1B3" w:rsidP="72620242">
      <w:pPr>
        <w:jc w:val="both"/>
        <w:rPr>
          <w:rFonts w:asciiTheme="minorHAnsi" w:eastAsiaTheme="minorEastAsia" w:hAnsiTheme="minorHAnsi" w:cstheme="minorBidi"/>
        </w:rPr>
      </w:pPr>
      <w:r w:rsidRPr="00064A6A">
        <w:rPr>
          <w:rFonts w:asciiTheme="minorHAnsi" w:eastAsiaTheme="minorEastAsia" w:hAnsiTheme="minorHAnsi" w:cstheme="minorBidi"/>
        </w:rPr>
        <w:t>Žiadne iné údaje</w:t>
      </w:r>
      <w:r w:rsidR="77EB5A32" w:rsidRPr="00064A6A">
        <w:rPr>
          <w:rFonts w:asciiTheme="minorHAnsi" w:eastAsiaTheme="minorEastAsia" w:hAnsiTheme="minorHAnsi" w:cstheme="minorBidi"/>
        </w:rPr>
        <w:t>,</w:t>
      </w:r>
      <w:r w:rsidRPr="00064A6A">
        <w:rPr>
          <w:rFonts w:asciiTheme="minorHAnsi" w:eastAsiaTheme="minorEastAsia" w:hAnsiTheme="minorHAnsi" w:cstheme="minorBidi"/>
        </w:rPr>
        <w:t xml:space="preserve"> ako vyššie uvedené</w:t>
      </w:r>
      <w:r w:rsidR="686A5297" w:rsidRPr="00064A6A">
        <w:rPr>
          <w:rFonts w:asciiTheme="minorHAnsi" w:eastAsiaTheme="minorEastAsia" w:hAnsiTheme="minorHAnsi" w:cstheme="minorBidi"/>
        </w:rPr>
        <w:t>,</w:t>
      </w:r>
      <w:r w:rsidRPr="00064A6A">
        <w:rPr>
          <w:rFonts w:asciiTheme="minorHAnsi" w:eastAsiaTheme="minorEastAsia" w:hAnsiTheme="minorHAnsi" w:cstheme="minorBidi"/>
        </w:rPr>
        <w:t xml:space="preserve"> nie je možné meniť.</w:t>
      </w:r>
    </w:p>
    <w:p w14:paraId="219EAF78" w14:textId="1B8BCDBF" w:rsidR="2C057BC4" w:rsidRPr="00064A6A" w:rsidRDefault="2C057BC4" w:rsidP="72620242">
      <w:pPr>
        <w:jc w:val="both"/>
      </w:pPr>
    </w:p>
    <w:p w14:paraId="1C150BA8" w14:textId="29F0556F" w:rsidR="2C057BC4" w:rsidRPr="00064A6A" w:rsidRDefault="6EEED474" w:rsidP="72620242">
      <w:pPr>
        <w:jc w:val="both"/>
      </w:pPr>
      <w:r w:rsidRPr="00064A6A">
        <w:t xml:space="preserve">Potvrdenie trvania </w:t>
      </w:r>
      <w:proofErr w:type="spellStart"/>
      <w:r w:rsidRPr="00064A6A">
        <w:t>eDPN</w:t>
      </w:r>
      <w:proofErr w:type="spellEnd"/>
      <w:r w:rsidRPr="00064A6A">
        <w:t xml:space="preserve"> sa vykonáva vyplnením </w:t>
      </w:r>
      <w:r w:rsidR="000445E4" w:rsidRPr="00064A6A">
        <w:t xml:space="preserve">dátumu </w:t>
      </w:r>
      <w:r w:rsidRPr="00064A6A">
        <w:t xml:space="preserve">predpokladaného </w:t>
      </w:r>
      <w:r w:rsidR="000445E4" w:rsidRPr="00064A6A">
        <w:t>u</w:t>
      </w:r>
      <w:r w:rsidRPr="00064A6A">
        <w:t xml:space="preserve">končenia </w:t>
      </w:r>
      <w:proofErr w:type="spellStart"/>
      <w:r w:rsidRPr="00064A6A">
        <w:t>eDPN</w:t>
      </w:r>
      <w:proofErr w:type="spellEnd"/>
      <w:r w:rsidRPr="00064A6A">
        <w:t xml:space="preserve">, ktorým sa metodicky rozumie dátum kontroly pacienta. Pri každej kontrole pacienta lekár buď zmení </w:t>
      </w:r>
      <w:r w:rsidR="000445E4" w:rsidRPr="00064A6A">
        <w:t>dátum predpokladaného</w:t>
      </w:r>
      <w:r w:rsidRPr="00064A6A">
        <w:t xml:space="preserve"> </w:t>
      </w:r>
      <w:r w:rsidR="000445E4" w:rsidRPr="00064A6A">
        <w:t>u</w:t>
      </w:r>
      <w:r w:rsidRPr="00064A6A">
        <w:t xml:space="preserve">končenia, čím predĺži trvanie </w:t>
      </w:r>
      <w:proofErr w:type="spellStart"/>
      <w:r w:rsidRPr="00064A6A">
        <w:t>eDPN</w:t>
      </w:r>
      <w:proofErr w:type="spellEnd"/>
      <w:r w:rsidRPr="00064A6A">
        <w:t xml:space="preserve"> alebo </w:t>
      </w:r>
      <w:r w:rsidR="001B69D1" w:rsidRPr="00064A6A">
        <w:t xml:space="preserve">zmení dátum predpokladaného ukončenia na dátum kontroly a dátum práce schopný </w:t>
      </w:r>
      <w:r w:rsidRPr="00064A6A">
        <w:t xml:space="preserve">ukončí </w:t>
      </w:r>
      <w:proofErr w:type="spellStart"/>
      <w:r w:rsidRPr="00064A6A">
        <w:t>eDPN</w:t>
      </w:r>
      <w:proofErr w:type="spellEnd"/>
      <w:r w:rsidRPr="00064A6A">
        <w:t>.</w:t>
      </w:r>
    </w:p>
    <w:p w14:paraId="73A99714" w14:textId="2DAB08B8" w:rsidR="2C057BC4" w:rsidRPr="00064A6A" w:rsidRDefault="2C057BC4" w:rsidP="6EEED474">
      <w:pPr>
        <w:jc w:val="both"/>
      </w:pPr>
    </w:p>
    <w:p w14:paraId="26A585D1" w14:textId="04AC25FF" w:rsidR="2C057BC4" w:rsidRPr="00064A6A" w:rsidRDefault="6EEED474" w:rsidP="72620242">
      <w:pPr>
        <w:jc w:val="both"/>
      </w:pPr>
      <w:r w:rsidRPr="00064A6A">
        <w:t xml:space="preserve">So zmenou </w:t>
      </w:r>
      <w:proofErr w:type="spellStart"/>
      <w:r w:rsidRPr="00064A6A">
        <w:t>eDPN</w:t>
      </w:r>
      <w:proofErr w:type="spellEnd"/>
      <w:r w:rsidRPr="00064A6A">
        <w:t xml:space="preserve"> je možné zaevidovať aj ukončenie </w:t>
      </w:r>
      <w:proofErr w:type="spellStart"/>
      <w:r w:rsidRPr="00064A6A">
        <w:t>eDPN</w:t>
      </w:r>
      <w:proofErr w:type="spellEnd"/>
      <w:r w:rsidRPr="00064A6A">
        <w:t>.</w:t>
      </w:r>
    </w:p>
    <w:p w14:paraId="38DB9978" w14:textId="39EB33A4" w:rsidR="2C057BC4" w:rsidRPr="00064A6A" w:rsidRDefault="2C057BC4" w:rsidP="6EEED474">
      <w:pPr>
        <w:jc w:val="both"/>
      </w:pPr>
    </w:p>
    <w:p w14:paraId="124EA738" w14:textId="19E1DDDF" w:rsidR="00BC4945" w:rsidRPr="00064A6A" w:rsidRDefault="00BC4945" w:rsidP="72620242">
      <w:pPr>
        <w:jc w:val="both"/>
        <w:rPr>
          <w:rFonts w:eastAsia="Arial" w:cs="Arial"/>
        </w:rPr>
      </w:pPr>
      <w:r w:rsidRPr="00064A6A">
        <w:rPr>
          <w:rFonts w:eastAsia="Arial" w:cs="Arial"/>
        </w:rPr>
        <w:t xml:space="preserve">Vyplnenie dátumov pri kontrolnom vyšetrení – predĺženie alebo ukončenie </w:t>
      </w:r>
      <w:proofErr w:type="spellStart"/>
      <w:r w:rsidRPr="00064A6A">
        <w:rPr>
          <w:rFonts w:eastAsia="Arial" w:cs="Arial"/>
        </w:rPr>
        <w:t>eDPN</w:t>
      </w:r>
      <w:proofErr w:type="spellEnd"/>
      <w:r w:rsidRPr="00064A6A">
        <w:rPr>
          <w:rFonts w:eastAsia="Arial" w:cs="Arial"/>
        </w:rPr>
        <w:t>:</w:t>
      </w:r>
    </w:p>
    <w:p w14:paraId="29027CCC" w14:textId="346EA189" w:rsidR="0019615A" w:rsidRPr="00064A6A" w:rsidRDefault="0019615A" w:rsidP="0019615A">
      <w:pPr>
        <w:jc w:val="both"/>
      </w:pPr>
      <w:r w:rsidRPr="00064A6A">
        <w:t xml:space="preserve">Lekár v zmysle Zákona 576/2004 </w:t>
      </w:r>
      <w:proofErr w:type="spellStart"/>
      <w:r w:rsidRPr="00064A6A">
        <w:t>Z.z</w:t>
      </w:r>
      <w:proofErr w:type="spellEnd"/>
      <w:r w:rsidRPr="00064A6A">
        <w:t>. §12a môže</w:t>
      </w:r>
    </w:p>
    <w:p w14:paraId="5F7A5BEC" w14:textId="77777777" w:rsidR="0019615A" w:rsidRPr="00064A6A" w:rsidRDefault="0019615A" w:rsidP="0019615A">
      <w:pPr>
        <w:jc w:val="both"/>
      </w:pPr>
      <w:r w:rsidRPr="00064A6A">
        <w:t xml:space="preserve">- predĺžiť trvanie </w:t>
      </w:r>
      <w:proofErr w:type="spellStart"/>
      <w:r w:rsidRPr="00064A6A">
        <w:t>eDPN</w:t>
      </w:r>
      <w:proofErr w:type="spellEnd"/>
      <w:r w:rsidRPr="00064A6A">
        <w:t xml:space="preserve"> - zadá / zmení dátum predpokladaného ukončenia bez udania dátumu práceschopný od,</w:t>
      </w:r>
    </w:p>
    <w:p w14:paraId="74256750" w14:textId="77777777" w:rsidR="0019615A" w:rsidRPr="00064A6A" w:rsidRDefault="0019615A" w:rsidP="0019615A">
      <w:pPr>
        <w:jc w:val="both"/>
      </w:pPr>
      <w:r w:rsidRPr="00064A6A">
        <w:t xml:space="preserve">- ukončiť </w:t>
      </w:r>
      <w:proofErr w:type="spellStart"/>
      <w:r w:rsidRPr="00064A6A">
        <w:t>eDPN</w:t>
      </w:r>
      <w:proofErr w:type="spellEnd"/>
      <w:r w:rsidRPr="00064A6A">
        <w:t xml:space="preserve"> - zadá dátum práceschopný od na deň nasledujúci po dni kontroly a IS PZS automatizovane doplní dátum predpokladaného ukončenia tak, že bude deň pred dňom práceschopný od,</w:t>
      </w:r>
    </w:p>
    <w:p w14:paraId="3CB40964" w14:textId="2D1879A3" w:rsidR="2E6BB4FD" w:rsidRPr="00064A6A" w:rsidRDefault="0019615A" w:rsidP="0019615A">
      <w:pPr>
        <w:jc w:val="both"/>
      </w:pPr>
      <w:r w:rsidRPr="00064A6A">
        <w:t xml:space="preserve">- ukončiť </w:t>
      </w:r>
      <w:proofErr w:type="spellStart"/>
      <w:r w:rsidRPr="00064A6A">
        <w:t>eDPN</w:t>
      </w:r>
      <w:proofErr w:type="spellEnd"/>
      <w:r w:rsidRPr="00064A6A">
        <w:t xml:space="preserve"> ak uplynul dátum predpokladaného ukončenia (pacient sa nedostavil a neospravedlnil) – zadá dátum práceschopný od tak, že tento dátum bude nasledujúci deň po stanovenom dátume predpokladaného ukončenia.</w:t>
      </w:r>
    </w:p>
    <w:p w14:paraId="1D9385FE" w14:textId="37C081AA" w:rsidR="6EEED474" w:rsidRPr="00064A6A" w:rsidRDefault="6EEED474" w:rsidP="72620242">
      <w:pPr>
        <w:jc w:val="both"/>
      </w:pPr>
    </w:p>
    <w:p w14:paraId="3EF86209" w14:textId="02D10F45" w:rsidR="72620242" w:rsidRPr="00064A6A" w:rsidRDefault="72620242" w:rsidP="72620242">
      <w:pPr>
        <w:jc w:val="both"/>
      </w:pPr>
    </w:p>
    <w:p w14:paraId="7DA9DB5D" w14:textId="42BA815D" w:rsidR="002A6ADF" w:rsidRPr="00064A6A" w:rsidRDefault="001601B2" w:rsidP="004C151B">
      <w:pPr>
        <w:pStyle w:val="Odsekzoznamu"/>
        <w:numPr>
          <w:ilvl w:val="0"/>
          <w:numId w:val="16"/>
        </w:numPr>
        <w:rPr>
          <w:b/>
          <w:bCs/>
        </w:rPr>
      </w:pPr>
      <w:r w:rsidRPr="00064A6A">
        <w:rPr>
          <w:b/>
          <w:bCs/>
        </w:rPr>
        <w:t>Zá</w:t>
      </w:r>
      <w:r w:rsidR="23346FB2" w:rsidRPr="00064A6A">
        <w:rPr>
          <w:b/>
          <w:bCs/>
        </w:rPr>
        <w:t xml:space="preserve">pis </w:t>
      </w:r>
      <w:r w:rsidRPr="00064A6A">
        <w:rPr>
          <w:b/>
          <w:bCs/>
        </w:rPr>
        <w:t>storn</w:t>
      </w:r>
      <w:r w:rsidR="0574045D" w:rsidRPr="00064A6A">
        <w:rPr>
          <w:b/>
          <w:bCs/>
        </w:rPr>
        <w:t>a</w:t>
      </w:r>
      <w:r w:rsidRPr="00064A6A">
        <w:rPr>
          <w:b/>
          <w:bCs/>
        </w:rPr>
        <w:t xml:space="preserve"> </w:t>
      </w:r>
      <w:proofErr w:type="spellStart"/>
      <w:r w:rsidRPr="00064A6A">
        <w:rPr>
          <w:b/>
          <w:bCs/>
        </w:rPr>
        <w:t>eDPN</w:t>
      </w:r>
      <w:proofErr w:type="spellEnd"/>
    </w:p>
    <w:p w14:paraId="785187C0" w14:textId="77777777" w:rsidR="0028383C" w:rsidRPr="00064A6A" w:rsidRDefault="0028383C" w:rsidP="72620242">
      <w:pPr>
        <w:pStyle w:val="Odsekzoznamu"/>
        <w:rPr>
          <w:b/>
          <w:bCs/>
        </w:rPr>
      </w:pPr>
    </w:p>
    <w:bookmarkEnd w:id="23"/>
    <w:bookmarkEnd w:id="24"/>
    <w:p w14:paraId="0B5622F3" w14:textId="4843BBDD" w:rsidR="003D71A8" w:rsidRPr="00064A6A" w:rsidRDefault="0003180E" w:rsidP="00147AC9">
      <w:pPr>
        <w:jc w:val="both"/>
      </w:pPr>
      <w:r w:rsidRPr="00064A6A">
        <w:t xml:space="preserve">Stornovať záznam vystavenej </w:t>
      </w:r>
      <w:proofErr w:type="spellStart"/>
      <w:r w:rsidRPr="00064A6A">
        <w:t>eDPN</w:t>
      </w:r>
      <w:proofErr w:type="spellEnd"/>
      <w:r w:rsidRPr="00064A6A">
        <w:t xml:space="preserve"> je možné</w:t>
      </w:r>
      <w:r w:rsidR="00B17FE3" w:rsidRPr="00064A6A">
        <w:t>,</w:t>
      </w:r>
      <w:r w:rsidRPr="00064A6A">
        <w:t xml:space="preserve"> v prípade:</w:t>
      </w:r>
    </w:p>
    <w:p w14:paraId="4911C8B0" w14:textId="48AAA636" w:rsidR="0003180E" w:rsidRPr="00064A6A" w:rsidRDefault="3FD24B48" w:rsidP="004C151B">
      <w:pPr>
        <w:pStyle w:val="Odsekzoznamu"/>
        <w:numPr>
          <w:ilvl w:val="0"/>
          <w:numId w:val="41"/>
        </w:numPr>
        <w:jc w:val="both"/>
      </w:pPr>
      <w:r w:rsidRPr="00064A6A">
        <w:t>a</w:t>
      </w:r>
      <w:r w:rsidR="72B9559B" w:rsidRPr="00064A6A">
        <w:t xml:space="preserve">k </w:t>
      </w:r>
      <w:r w:rsidR="455A69A5" w:rsidRPr="00064A6A">
        <w:t xml:space="preserve">lekár zaevidoval </w:t>
      </w:r>
      <w:proofErr w:type="spellStart"/>
      <w:r w:rsidR="455A69A5" w:rsidRPr="00064A6A">
        <w:t>eDPN</w:t>
      </w:r>
      <w:proofErr w:type="spellEnd"/>
      <w:r w:rsidR="455A69A5" w:rsidRPr="00064A6A">
        <w:t xml:space="preserve"> omylom na iného pacienta</w:t>
      </w:r>
      <w:r w:rsidR="2969ECBC" w:rsidRPr="00064A6A">
        <w:t>,</w:t>
      </w:r>
    </w:p>
    <w:p w14:paraId="29171865" w14:textId="29577EF0" w:rsidR="322566DB" w:rsidRPr="00064A6A" w:rsidRDefault="45B0F042" w:rsidP="004C151B">
      <w:pPr>
        <w:pStyle w:val="Odsekzoznamu"/>
        <w:numPr>
          <w:ilvl w:val="0"/>
          <w:numId w:val="41"/>
        </w:numPr>
        <w:jc w:val="both"/>
      </w:pPr>
      <w:r w:rsidRPr="00064A6A">
        <w:t>l</w:t>
      </w:r>
      <w:r w:rsidR="2969ECBC" w:rsidRPr="00064A6A">
        <w:t xml:space="preserve">ekár urobil chybu v evidencii </w:t>
      </w:r>
      <w:proofErr w:type="spellStart"/>
      <w:r w:rsidR="2969ECBC" w:rsidRPr="00064A6A">
        <w:t>eDPN</w:t>
      </w:r>
      <w:proofErr w:type="spellEnd"/>
      <w:r w:rsidR="2969ECBC" w:rsidRPr="00064A6A">
        <w:t xml:space="preserve"> v údaji, ktorý nie je možné meniť.</w:t>
      </w:r>
    </w:p>
    <w:p w14:paraId="355AC2D4" w14:textId="1D185040" w:rsidR="00EA52A5" w:rsidRPr="00064A6A" w:rsidRDefault="00EA52A5" w:rsidP="0003180E">
      <w:pPr>
        <w:jc w:val="both"/>
      </w:pPr>
    </w:p>
    <w:p w14:paraId="7C2814CE" w14:textId="1E561BFD" w:rsidR="0061612A" w:rsidRPr="00064A6A" w:rsidRDefault="0061612A" w:rsidP="004C151B">
      <w:pPr>
        <w:pStyle w:val="Odsekzoznamu"/>
        <w:numPr>
          <w:ilvl w:val="0"/>
          <w:numId w:val="16"/>
        </w:numPr>
        <w:rPr>
          <w:b/>
          <w:bCs/>
        </w:rPr>
      </w:pPr>
      <w:r w:rsidRPr="00064A6A">
        <w:rPr>
          <w:b/>
          <w:bCs/>
        </w:rPr>
        <w:t xml:space="preserve">Získanie </w:t>
      </w:r>
      <w:proofErr w:type="spellStart"/>
      <w:r w:rsidRPr="00064A6A">
        <w:rPr>
          <w:b/>
          <w:bCs/>
        </w:rPr>
        <w:t>eDPN</w:t>
      </w:r>
      <w:proofErr w:type="spellEnd"/>
    </w:p>
    <w:p w14:paraId="2C6D2A1F" w14:textId="1F0E1F1F" w:rsidR="00D66C46" w:rsidRDefault="00D66C46" w:rsidP="00D66C46"/>
    <w:p w14:paraId="13DB280D" w14:textId="2E1A5DE5" w:rsidR="005960A2" w:rsidRDefault="16689A52" w:rsidP="72620242">
      <w:pPr>
        <w:jc w:val="both"/>
      </w:pPr>
      <w:r>
        <w:t xml:space="preserve">Vyhľadať a získať je možné všetky zaevidované záznamy pre </w:t>
      </w:r>
      <w:proofErr w:type="spellStart"/>
      <w:r>
        <w:t>ZP</w:t>
      </w:r>
      <w:r w:rsidR="17AAFF4A">
        <w:t>r</w:t>
      </w:r>
      <w:proofErr w:type="spellEnd"/>
      <w:r w:rsidR="3A993ACE">
        <w:t>/PZS</w:t>
      </w:r>
      <w:r w:rsidR="17AAFF4A">
        <w:t xml:space="preserve"> </w:t>
      </w:r>
      <w:r w:rsidR="712594A7">
        <w:t xml:space="preserve">a </w:t>
      </w:r>
      <w:r>
        <w:t>pre daného pacienta.</w:t>
      </w:r>
      <w:r w:rsidR="192143BB">
        <w:t xml:space="preserve"> Systém vyhľadá a poskytne aj stornované záznamy, ak je označený príslušný atribút.</w:t>
      </w:r>
    </w:p>
    <w:p w14:paraId="339AC7B1" w14:textId="150D79F7" w:rsidR="0F10950C" w:rsidRDefault="5B630C96" w:rsidP="72620242">
      <w:pPr>
        <w:jc w:val="both"/>
      </w:pPr>
      <w:r>
        <w:t xml:space="preserve">Možné je aj vyhľadanie všetkých verzií </w:t>
      </w:r>
      <w:proofErr w:type="spellStart"/>
      <w:r>
        <w:t>eDPN</w:t>
      </w:r>
      <w:proofErr w:type="spellEnd"/>
      <w:r>
        <w:t xml:space="preserve">, či celej histórie </w:t>
      </w:r>
      <w:proofErr w:type="spellStart"/>
      <w:r>
        <w:t>eDPN</w:t>
      </w:r>
      <w:proofErr w:type="spellEnd"/>
      <w:r>
        <w:t xml:space="preserve"> pre daného pacienta.</w:t>
      </w:r>
    </w:p>
    <w:p w14:paraId="4550C888" w14:textId="55EF5595" w:rsidR="009E1BCA" w:rsidRDefault="009E1BCA">
      <w:pPr>
        <w:spacing w:before="0" w:after="200" w:line="276" w:lineRule="auto"/>
      </w:pPr>
      <w:r>
        <w:br w:type="page"/>
      </w:r>
    </w:p>
    <w:p w14:paraId="18FBA3E5" w14:textId="77777777" w:rsidR="00CA646E" w:rsidRPr="002D1C03" w:rsidRDefault="4B1F096C" w:rsidP="002D1C03">
      <w:pPr>
        <w:pStyle w:val="Nadpis1"/>
      </w:pPr>
      <w:bookmarkStart w:id="31" w:name="_Toc86367217"/>
      <w:bookmarkStart w:id="32" w:name="_Toc120798969"/>
      <w:r w:rsidRPr="002D1C03">
        <w:lastRenderedPageBreak/>
        <w:t>Procesný model</w:t>
      </w:r>
      <w:bookmarkEnd w:id="31"/>
      <w:bookmarkEnd w:id="32"/>
    </w:p>
    <w:p w14:paraId="08CB537F" w14:textId="0DEE80E2" w:rsidR="00F62B3B" w:rsidRPr="00D95A9D" w:rsidRDefault="5990B26F" w:rsidP="00F62B3B">
      <w:pPr>
        <w:jc w:val="both"/>
      </w:pPr>
      <w:r>
        <w:t>P</w:t>
      </w:r>
      <w:r w:rsidR="280ED390">
        <w:t>rocesný model popisuje doménu</w:t>
      </w:r>
      <w:r w:rsidR="0452120D">
        <w:t xml:space="preserve"> </w:t>
      </w:r>
      <w:proofErr w:type="spellStart"/>
      <w:r w:rsidR="280ED390">
        <w:t>eDPN</w:t>
      </w:r>
      <w:proofErr w:type="spellEnd"/>
      <w:r w:rsidR="280ED390">
        <w:t xml:space="preserve"> </w:t>
      </w:r>
      <w:r>
        <w:t>a jednotlivé procesy súvisiace s elektronickou zdravotnou dokumentáciou. Abstrahuje od jednotlivých klinických procesov lekára</w:t>
      </w:r>
      <w:r w:rsidR="2DB3EB82">
        <w:t>,</w:t>
      </w:r>
      <w:r w:rsidR="543E3222">
        <w:t xml:space="preserve"> ako aj od procesov v S</w:t>
      </w:r>
      <w:r w:rsidR="0EADC0C1">
        <w:t xml:space="preserve">P alebo </w:t>
      </w:r>
      <w:proofErr w:type="spellStart"/>
      <w:r w:rsidR="0EADC0C1">
        <w:t>S</w:t>
      </w:r>
      <w:r w:rsidR="00682411">
        <w:t>i</w:t>
      </w:r>
      <w:r w:rsidR="6DBD8DEB">
        <w:t>R</w:t>
      </w:r>
      <w:proofErr w:type="spellEnd"/>
      <w:r w:rsidR="0EADC0C1">
        <w:t>.</w:t>
      </w:r>
    </w:p>
    <w:p w14:paraId="7B4EF7AA" w14:textId="77777777" w:rsidR="00F62B3B" w:rsidRPr="00D95A9D" w:rsidRDefault="00F62B3B" w:rsidP="00F62B3B">
      <w:pPr>
        <w:jc w:val="both"/>
      </w:pPr>
    </w:p>
    <w:p w14:paraId="1F802E5E" w14:textId="77777777" w:rsidR="00F62B3B" w:rsidRPr="00D95A9D" w:rsidRDefault="4B1F096C" w:rsidP="00F62B3B">
      <w:pPr>
        <w:jc w:val="both"/>
      </w:pPr>
      <w:r>
        <w:t>Prehľadnou formou:</w:t>
      </w:r>
    </w:p>
    <w:p w14:paraId="137F9E7F" w14:textId="770B49BD" w:rsidR="00F62B3B" w:rsidRPr="00016BB4" w:rsidRDefault="5990B26F" w:rsidP="004C151B">
      <w:pPr>
        <w:pStyle w:val="Odsekzoznamu"/>
        <w:numPr>
          <w:ilvl w:val="0"/>
          <w:numId w:val="28"/>
        </w:numPr>
        <w:jc w:val="both"/>
      </w:pPr>
      <w:r>
        <w:t>Určuje rozsah domény</w:t>
      </w:r>
      <w:r w:rsidR="280ED390">
        <w:t xml:space="preserve"> </w:t>
      </w:r>
      <w:proofErr w:type="spellStart"/>
      <w:r w:rsidR="3590C674">
        <w:t>eDPN</w:t>
      </w:r>
      <w:proofErr w:type="spellEnd"/>
      <w:r w:rsidR="280ED390">
        <w:t xml:space="preserve"> </w:t>
      </w:r>
      <w:r>
        <w:t xml:space="preserve">v súlade s popisom </w:t>
      </w:r>
      <w:r w:rsidR="2A90AE69">
        <w:t xml:space="preserve">v </w:t>
      </w:r>
      <w:r>
        <w:t xml:space="preserve">kapitole </w:t>
      </w:r>
      <w:r w:rsidRPr="00016BB4">
        <w:t>Biznis špecifikácia</w:t>
      </w:r>
    </w:p>
    <w:p w14:paraId="21F03984" w14:textId="5F5B3B49" w:rsidR="00F87C1F" w:rsidRPr="00D95A9D" w:rsidRDefault="4B1F096C" w:rsidP="004C151B">
      <w:pPr>
        <w:pStyle w:val="Odsekzoznamu"/>
        <w:numPr>
          <w:ilvl w:val="0"/>
          <w:numId w:val="28"/>
        </w:numPr>
        <w:jc w:val="both"/>
      </w:pPr>
      <w:r>
        <w:t>Stan</w:t>
      </w:r>
      <w:r w:rsidR="001D2D23">
        <w:t xml:space="preserve">ovuje komunikáciu medzi IS PZS </w:t>
      </w:r>
      <w:r w:rsidR="00792C1A">
        <w:t>a NZIS</w:t>
      </w:r>
      <w:r>
        <w:t xml:space="preserve">. </w:t>
      </w:r>
    </w:p>
    <w:p w14:paraId="17DB4C74" w14:textId="77777777" w:rsidR="00EF0A94" w:rsidRPr="00D95A9D" w:rsidRDefault="00EF0A94" w:rsidP="00F87C1F"/>
    <w:p w14:paraId="5310CD44" w14:textId="77777777" w:rsidR="00EF0A94" w:rsidRPr="00D95A9D" w:rsidRDefault="4B1F096C" w:rsidP="00F87C1F">
      <w:r>
        <w:t xml:space="preserve">Procesný model sa skladá: </w:t>
      </w:r>
    </w:p>
    <w:p w14:paraId="469F7C59" w14:textId="4E4C9585" w:rsidR="00EF0A94" w:rsidRPr="00D95A9D" w:rsidRDefault="1B364A4A" w:rsidP="004C151B">
      <w:pPr>
        <w:pStyle w:val="Odsekzoznamu"/>
        <w:numPr>
          <w:ilvl w:val="0"/>
          <w:numId w:val="22"/>
        </w:numPr>
      </w:pPr>
      <w:r>
        <w:t xml:space="preserve">L1 - Procesná mapa </w:t>
      </w:r>
      <w:proofErr w:type="spellStart"/>
      <w:r>
        <w:t>eDPN</w:t>
      </w:r>
      <w:proofErr w:type="spellEnd"/>
    </w:p>
    <w:p w14:paraId="6F724995" w14:textId="22ED3865" w:rsidR="00D1104D" w:rsidRPr="00D95A9D" w:rsidRDefault="1B364A4A" w:rsidP="004C151B">
      <w:pPr>
        <w:pStyle w:val="Odsekzoznamu"/>
        <w:numPr>
          <w:ilvl w:val="0"/>
          <w:numId w:val="22"/>
        </w:numPr>
      </w:pPr>
      <w:r>
        <w:t xml:space="preserve">L2 - Popis procesov </w:t>
      </w:r>
      <w:proofErr w:type="spellStart"/>
      <w:r>
        <w:t>eDPN</w:t>
      </w:r>
      <w:proofErr w:type="spellEnd"/>
    </w:p>
    <w:p w14:paraId="0E7DBE83" w14:textId="6F5ADB8F" w:rsidR="00D1104D" w:rsidRPr="00D95A9D" w:rsidRDefault="4B1F096C" w:rsidP="004C151B">
      <w:pPr>
        <w:pStyle w:val="Odsekzoznamu"/>
        <w:numPr>
          <w:ilvl w:val="0"/>
          <w:numId w:val="22"/>
        </w:numPr>
      </w:pPr>
      <w:r>
        <w:t>Procesn</w:t>
      </w:r>
      <w:r w:rsidR="20B51350">
        <w:t>é</w:t>
      </w:r>
      <w:r>
        <w:t xml:space="preserve"> scenár</w:t>
      </w:r>
      <w:r w:rsidR="003A733A">
        <w:t>e</w:t>
      </w:r>
    </w:p>
    <w:p w14:paraId="1630719B" w14:textId="6E492F43" w:rsidR="00792C1A" w:rsidRPr="00D95A9D" w:rsidRDefault="00792C1A" w:rsidP="000A094D"/>
    <w:p w14:paraId="5F0A238F" w14:textId="77777777" w:rsidR="0022395D" w:rsidRPr="002D1C03" w:rsidRDefault="302D876B" w:rsidP="00F8694E">
      <w:pPr>
        <w:pStyle w:val="Nadpis2"/>
      </w:pPr>
      <w:bookmarkStart w:id="33" w:name="_Toc86367218"/>
      <w:bookmarkStart w:id="34" w:name="_Toc120798970"/>
      <w:r w:rsidRPr="002D1C03">
        <w:t>Procesná mapa (L1)</w:t>
      </w:r>
      <w:bookmarkEnd w:id="33"/>
      <w:bookmarkEnd w:id="34"/>
    </w:p>
    <w:p w14:paraId="23031232" w14:textId="29710534" w:rsidR="000471DB" w:rsidRPr="00D95A9D" w:rsidRDefault="000471DB" w:rsidP="00D1104D"/>
    <w:p w14:paraId="47DDDB8F" w14:textId="295D0534" w:rsidR="000471DB" w:rsidRPr="00D95A9D" w:rsidRDefault="705CD9AD" w:rsidP="0FB5076D">
      <w:pPr>
        <w:spacing w:before="0" w:after="200" w:line="276" w:lineRule="auto"/>
      </w:pPr>
      <w:r>
        <w:rPr>
          <w:noProof/>
          <w:lang w:eastAsia="sk-SK"/>
        </w:rPr>
        <w:drawing>
          <wp:inline distT="0" distB="0" distL="0" distR="0" wp14:anchorId="4610FD4C" wp14:editId="10295C94">
            <wp:extent cx="4191000" cy="4572000"/>
            <wp:effectExtent l="0" t="0" r="0" b="0"/>
            <wp:docPr id="952340072" name="Obrázok 95234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5234007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CDD29" w14:textId="77777777" w:rsidR="001E3A1C" w:rsidRPr="002D1C03" w:rsidRDefault="302D876B" w:rsidP="00F8694E">
      <w:pPr>
        <w:pStyle w:val="Nadpis2"/>
      </w:pPr>
      <w:bookmarkStart w:id="35" w:name="_Toc86367219"/>
      <w:bookmarkStart w:id="36" w:name="_Toc120798971"/>
      <w:r w:rsidRPr="002D1C03">
        <w:lastRenderedPageBreak/>
        <w:t>Popis procesov (L2)</w:t>
      </w:r>
      <w:bookmarkEnd w:id="35"/>
      <w:bookmarkEnd w:id="36"/>
    </w:p>
    <w:p w14:paraId="2AFD2A10" w14:textId="1E60B690" w:rsidR="00D1104D" w:rsidRPr="00D95A9D" w:rsidRDefault="1E3A2E22" w:rsidP="00F52082">
      <w:pPr>
        <w:jc w:val="both"/>
      </w:pPr>
      <w:r>
        <w:t xml:space="preserve">Popis procesov (L2) znázorňuje jednotlivé aktivity realizované počas práce </w:t>
      </w:r>
      <w:r w:rsidR="6DDEF01E">
        <w:t>z</w:t>
      </w:r>
      <w:r>
        <w:t>dravotníckeho pracovníka v IS PZS a volanie služieb NZIS. Popis procesov abstrahuje od popisu klinických postupov medzi lekárom/zdravotníckym pracovníkom a</w:t>
      </w:r>
      <w:r w:rsidR="3CA9431B">
        <w:t> </w:t>
      </w:r>
      <w:r>
        <w:t>pacientom</w:t>
      </w:r>
      <w:r w:rsidR="5A34A229">
        <w:t>,</w:t>
      </w:r>
      <w:r w:rsidR="3FE1C0C9">
        <w:t xml:space="preserve"> ako aj od procesov</w:t>
      </w:r>
      <w:r w:rsidR="3CA9431B">
        <w:t xml:space="preserve"> na strane SP</w:t>
      </w:r>
      <w:r>
        <w:t>. Procesy sú následne vyskladané do j</w:t>
      </w:r>
      <w:r w:rsidR="3CA9431B">
        <w:t>ednotlivých procesných scenárov.</w:t>
      </w:r>
    </w:p>
    <w:p w14:paraId="4D437C2E" w14:textId="77777777" w:rsidR="00D83E9B" w:rsidRPr="00D95A9D" w:rsidRDefault="00D83E9B" w:rsidP="00F52082">
      <w:pPr>
        <w:jc w:val="both"/>
      </w:pPr>
    </w:p>
    <w:p w14:paraId="30FFDEC8" w14:textId="77777777" w:rsidR="00D83E9B" w:rsidRPr="00D95A9D" w:rsidRDefault="4B1F096C" w:rsidP="00F52082">
      <w:pPr>
        <w:jc w:val="both"/>
      </w:pPr>
      <w:r>
        <w:t>Procesy môžu byť postupne dopĺňané v závislosti od používateľov NZIS, ktorí sú zadelení do jednotlivých rolí v nadväznosti na povolanie zdravotníckeho pracovníka.</w:t>
      </w:r>
    </w:p>
    <w:p w14:paraId="631271FA" w14:textId="77777777" w:rsidR="00D83E9B" w:rsidRPr="00D95A9D" w:rsidRDefault="00D83E9B" w:rsidP="00D83E9B"/>
    <w:p w14:paraId="55AB5D0F" w14:textId="77777777" w:rsidR="00D83E9B" w:rsidRPr="00D95A9D" w:rsidRDefault="4B1F096C" w:rsidP="00D83E9B">
      <w:r>
        <w:t>V každom procese sa môžu objaviť aktéri:</w:t>
      </w:r>
    </w:p>
    <w:p w14:paraId="2A1DEF1A" w14:textId="77777777" w:rsidR="00D83E9B" w:rsidRPr="00D95A9D" w:rsidRDefault="4B1F096C" w:rsidP="004C151B">
      <w:pPr>
        <w:pStyle w:val="Odsekzoznamu"/>
        <w:numPr>
          <w:ilvl w:val="0"/>
          <w:numId w:val="23"/>
        </w:numPr>
      </w:pPr>
      <w:r>
        <w:t>Zdravotnícky pracovník pracujúci v IS PZS</w:t>
      </w:r>
    </w:p>
    <w:p w14:paraId="596A8C70" w14:textId="77777777" w:rsidR="00D83E9B" w:rsidRPr="00D95A9D" w:rsidRDefault="4B1F096C" w:rsidP="004C151B">
      <w:pPr>
        <w:pStyle w:val="Odsekzoznamu"/>
        <w:numPr>
          <w:ilvl w:val="0"/>
          <w:numId w:val="23"/>
        </w:numPr>
      </w:pPr>
      <w:r>
        <w:t xml:space="preserve">IS PZS </w:t>
      </w:r>
    </w:p>
    <w:p w14:paraId="192920A1" w14:textId="051B4635" w:rsidR="00CF224F" w:rsidRPr="00D95A9D" w:rsidRDefault="7A4DF636" w:rsidP="004C151B">
      <w:pPr>
        <w:pStyle w:val="Odsekzoznamu"/>
        <w:numPr>
          <w:ilvl w:val="0"/>
          <w:numId w:val="23"/>
        </w:numPr>
      </w:pPr>
      <w:r>
        <w:t>Národný zdravotnícky informačný systém (NZIS)</w:t>
      </w:r>
    </w:p>
    <w:p w14:paraId="0D2D867A" w14:textId="708CECFF" w:rsidR="67C0EF39" w:rsidRDefault="67C0EF39" w:rsidP="67C0EF39"/>
    <w:p w14:paraId="696CE1D4" w14:textId="77777777" w:rsidR="009E1BCA" w:rsidRDefault="009E1BCA" w:rsidP="67C0EF39"/>
    <w:p w14:paraId="737E230D" w14:textId="2C0DDA9F" w:rsidR="00BE766F" w:rsidRPr="00CF224F" w:rsidRDefault="002D1C03" w:rsidP="00F8694E">
      <w:pPr>
        <w:pStyle w:val="Nadpis3"/>
      </w:pPr>
      <w:bookmarkStart w:id="37" w:name="_Toc86367220"/>
      <w:bookmarkStart w:id="38" w:name="_Ref120530267"/>
      <w:r>
        <w:t xml:space="preserve"> </w:t>
      </w:r>
      <w:bookmarkStart w:id="39" w:name="_Ref120530810"/>
      <w:bookmarkStart w:id="40" w:name="_Toc120798972"/>
      <w:r>
        <w:t xml:space="preserve">A01 - </w:t>
      </w:r>
      <w:r w:rsidR="041BE119" w:rsidRPr="72620242">
        <w:t>Zá</w:t>
      </w:r>
      <w:r w:rsidR="56CDB83B" w:rsidRPr="72620242">
        <w:t xml:space="preserve">pis </w:t>
      </w:r>
      <w:proofErr w:type="spellStart"/>
      <w:r w:rsidR="56CDB83B" w:rsidRPr="72620242">
        <w:t>eDPN</w:t>
      </w:r>
      <w:bookmarkEnd w:id="37"/>
      <w:bookmarkEnd w:id="38"/>
      <w:bookmarkEnd w:id="39"/>
      <w:bookmarkEnd w:id="40"/>
      <w:proofErr w:type="spellEnd"/>
    </w:p>
    <w:p w14:paraId="7E6E9145" w14:textId="143D70EB" w:rsidR="003E3BC4" w:rsidRPr="00EF1B68" w:rsidRDefault="4B1F096C" w:rsidP="72620242">
      <w:pPr>
        <w:rPr>
          <w:b/>
          <w:bCs/>
          <w:u w:val="single"/>
        </w:rPr>
      </w:pPr>
      <w:bookmarkStart w:id="41" w:name="_A1_–_Zápis"/>
      <w:bookmarkStart w:id="42" w:name="_A13_–_Zápis"/>
      <w:bookmarkEnd w:id="41"/>
      <w:bookmarkEnd w:id="42"/>
      <w:r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D95A9D" w14:paraId="38D6BE57" w14:textId="77777777" w:rsidTr="72620242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D95A9D" w:rsidRDefault="7A4DF636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D95A9D" w:rsidRDefault="00372D13" w:rsidP="72620242">
            <w:pPr>
              <w:rPr>
                <w:sz w:val="18"/>
                <w:szCs w:val="18"/>
              </w:rPr>
            </w:pPr>
          </w:p>
        </w:tc>
      </w:tr>
      <w:tr w:rsidR="00372D13" w:rsidRPr="00D95A9D" w14:paraId="6853427E" w14:textId="77777777" w:rsidTr="72620242">
        <w:trPr>
          <w:cantSplit/>
        </w:trPr>
        <w:tc>
          <w:tcPr>
            <w:tcW w:w="993" w:type="dxa"/>
          </w:tcPr>
          <w:p w14:paraId="2150E075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3A9A265A" w:rsidR="00372D13" w:rsidRPr="00CF224F" w:rsidRDefault="0254AE59" w:rsidP="004C151B">
            <w:pPr>
              <w:pStyle w:val="Odsekzoznamu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záznamu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372D13" w:rsidRPr="00D95A9D" w14:paraId="31FC0D62" w14:textId="77777777" w:rsidTr="72620242">
        <w:trPr>
          <w:cantSplit/>
        </w:trPr>
        <w:tc>
          <w:tcPr>
            <w:tcW w:w="993" w:type="dxa"/>
          </w:tcPr>
          <w:p w14:paraId="5D2ACE7D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D95A9D" w:rsidRDefault="4CB367CA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útvar, na ktorom pracuje</w:t>
            </w:r>
            <w:r w:rsidR="466EC3E6" w:rsidRPr="72620242">
              <w:rPr>
                <w:sz w:val="18"/>
                <w:szCs w:val="18"/>
              </w:rPr>
              <w:t>.</w:t>
            </w:r>
          </w:p>
          <w:p w14:paraId="18E661D9" w14:textId="74F33A20" w:rsidR="00372D13" w:rsidRPr="00D95A9D" w:rsidRDefault="4CB367CA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Identifikovaný pacient</w:t>
            </w:r>
            <w:r w:rsidR="466EC3E6" w:rsidRPr="72620242">
              <w:rPr>
                <w:sz w:val="18"/>
                <w:szCs w:val="18"/>
              </w:rPr>
              <w:t>.</w:t>
            </w:r>
            <w:r w:rsidRPr="72620242">
              <w:rPr>
                <w:sz w:val="18"/>
                <w:szCs w:val="18"/>
              </w:rPr>
              <w:t xml:space="preserve"> </w:t>
            </w:r>
          </w:p>
          <w:p w14:paraId="594472FC" w14:textId="09CC5E28" w:rsidR="00CF224F" w:rsidRPr="00D95A9D" w:rsidRDefault="1E3A2E22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6E8FEF0C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</w:t>
            </w:r>
            <w:r w:rsidR="5A241DCE" w:rsidRPr="72620242">
              <w:rPr>
                <w:sz w:val="18"/>
                <w:szCs w:val="18"/>
              </w:rPr>
              <w:t>.</w:t>
            </w:r>
          </w:p>
        </w:tc>
      </w:tr>
      <w:tr w:rsidR="00372D13" w:rsidRPr="00722420" w14:paraId="6092EC76" w14:textId="77777777" w:rsidTr="72620242">
        <w:trPr>
          <w:cantSplit/>
        </w:trPr>
        <w:tc>
          <w:tcPr>
            <w:tcW w:w="993" w:type="dxa"/>
          </w:tcPr>
          <w:p w14:paraId="2D9A284B" w14:textId="77777777" w:rsidR="00372D13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0E0887DC" w14:textId="77777777" w:rsidR="009F7C0B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Elektronický záznam:</w:t>
            </w:r>
          </w:p>
          <w:p w14:paraId="7850C8C0" w14:textId="63823D82" w:rsidR="00372D13" w:rsidRPr="00722420" w:rsidRDefault="4136F2A3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Zapísaný záznam </w:t>
            </w:r>
            <w:r w:rsidR="60AA3183" w:rsidRPr="00722420">
              <w:rPr>
                <w:sz w:val="18"/>
                <w:szCs w:val="18"/>
              </w:rPr>
              <w:t xml:space="preserve">o </w:t>
            </w:r>
            <w:proofErr w:type="spellStart"/>
            <w:r w:rsidR="60AA3183"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do NZIS</w:t>
            </w:r>
          </w:p>
          <w:p w14:paraId="045E1D25" w14:textId="77777777" w:rsidR="00300D0C" w:rsidRPr="00722420" w:rsidRDefault="00300D0C" w:rsidP="72620242">
            <w:pPr>
              <w:pStyle w:val="Odsekzoznamu"/>
              <w:rPr>
                <w:sz w:val="18"/>
                <w:szCs w:val="18"/>
              </w:rPr>
            </w:pPr>
          </w:p>
          <w:p w14:paraId="5E1B838F" w14:textId="54E9DC60" w:rsidR="00372D13" w:rsidRPr="00722420" w:rsidRDefault="60AA3183" w:rsidP="72620242">
            <w:pPr>
              <w:rPr>
                <w:i/>
                <w:iCs/>
                <w:sz w:val="18"/>
                <w:szCs w:val="18"/>
              </w:rPr>
            </w:pPr>
            <w:r w:rsidRPr="00722420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00722420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00722420">
              <w:rPr>
                <w:i/>
                <w:iCs/>
                <w:sz w:val="18"/>
                <w:szCs w:val="18"/>
              </w:rPr>
              <w:t xml:space="preserve"> </w:t>
            </w:r>
            <w:r w:rsidR="5758FB9C" w:rsidRPr="00722420">
              <w:rPr>
                <w:i/>
                <w:iCs/>
                <w:sz w:val="18"/>
                <w:szCs w:val="18"/>
              </w:rPr>
              <w:t xml:space="preserve">na vyžiadanie pacienta tlačí odpis </w:t>
            </w:r>
            <w:proofErr w:type="spellStart"/>
            <w:r w:rsidR="5758FB9C" w:rsidRPr="00722420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="5758FB9C" w:rsidRPr="00722420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0372D13" w:rsidRPr="00722420" w14:paraId="41B59003" w14:textId="77777777" w:rsidTr="72620242">
        <w:trPr>
          <w:cantSplit/>
        </w:trPr>
        <w:tc>
          <w:tcPr>
            <w:tcW w:w="993" w:type="dxa"/>
          </w:tcPr>
          <w:p w14:paraId="7F865569" w14:textId="586AA9B6" w:rsidR="00372D13" w:rsidRPr="00722420" w:rsidRDefault="3CE966FA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65644B46" w:rsidR="00300D0C" w:rsidRPr="00722420" w:rsidRDefault="00FC4E5F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hyperlink w:anchor="_eV_01_48_–_Zapísanie">
              <w:r w:rsidR="0D700182" w:rsidRPr="00722420">
                <w:rPr>
                  <w:sz w:val="18"/>
                  <w:szCs w:val="18"/>
                </w:rPr>
                <w:t>e</w:t>
              </w:r>
              <w:r w:rsidR="55B3514B" w:rsidRPr="00722420">
                <w:rPr>
                  <w:sz w:val="18"/>
                  <w:szCs w:val="18"/>
                </w:rPr>
                <w:t>DPN</w:t>
              </w:r>
              <w:r w:rsidR="0D700182" w:rsidRPr="00722420">
                <w:rPr>
                  <w:sz w:val="18"/>
                  <w:szCs w:val="18"/>
                </w:rPr>
                <w:t>_0</w:t>
              </w:r>
              <w:r w:rsidR="008E5052" w:rsidRPr="00722420">
                <w:rPr>
                  <w:sz w:val="18"/>
                  <w:szCs w:val="18"/>
                </w:rPr>
                <w:t>2</w:t>
              </w:r>
              <w:r w:rsidR="0D700182" w:rsidRPr="00722420">
                <w:rPr>
                  <w:sz w:val="18"/>
                  <w:szCs w:val="18"/>
                </w:rPr>
                <w:t>_</w:t>
              </w:r>
              <w:r w:rsidR="4F3510C0" w:rsidRPr="00722420">
                <w:rPr>
                  <w:sz w:val="18"/>
                  <w:szCs w:val="18"/>
                </w:rPr>
                <w:t>01</w:t>
              </w:r>
              <w:r w:rsidR="0D700182" w:rsidRPr="00722420">
                <w:rPr>
                  <w:sz w:val="18"/>
                  <w:szCs w:val="18"/>
                </w:rPr>
                <w:t xml:space="preserve"> Z</w:t>
              </w:r>
              <w:r w:rsidR="799E2EB0" w:rsidRPr="00722420">
                <w:rPr>
                  <w:sz w:val="18"/>
                  <w:szCs w:val="18"/>
                </w:rPr>
                <w:t xml:space="preserve">ápis </w:t>
              </w:r>
              <w:proofErr w:type="spellStart"/>
              <w:r w:rsidR="799E2EB0" w:rsidRPr="00722420">
                <w:rPr>
                  <w:sz w:val="18"/>
                  <w:szCs w:val="18"/>
                </w:rPr>
                <w:t>e</w:t>
              </w:r>
              <w:r w:rsidR="0D700182" w:rsidRPr="00722420">
                <w:rPr>
                  <w:sz w:val="18"/>
                  <w:szCs w:val="18"/>
                </w:rPr>
                <w:t>DPN</w:t>
              </w:r>
              <w:proofErr w:type="spellEnd"/>
            </w:hyperlink>
          </w:p>
        </w:tc>
      </w:tr>
      <w:tr w:rsidR="00372D13" w:rsidRPr="00722420" w14:paraId="0A7CB665" w14:textId="77777777" w:rsidTr="72620242">
        <w:trPr>
          <w:cantSplit/>
        </w:trPr>
        <w:tc>
          <w:tcPr>
            <w:tcW w:w="993" w:type="dxa"/>
          </w:tcPr>
          <w:p w14:paraId="6D629F53" w14:textId="77777777" w:rsidR="00372D13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3BD3417" w14:textId="46810CFB" w:rsidR="00016BB4" w:rsidRPr="00722420" w:rsidRDefault="559F5828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Zapis</w:t>
            </w:r>
            <w:r w:rsidR="0C0FA184" w:rsidRPr="00722420">
              <w:rPr>
                <w:sz w:val="18"/>
                <w:szCs w:val="18"/>
              </w:rPr>
              <w:t>Potvrdenie</w:t>
            </w:r>
            <w:r w:rsidRPr="00722420">
              <w:rPr>
                <w:sz w:val="18"/>
                <w:szCs w:val="18"/>
              </w:rPr>
              <w:t>DPN_v1</w:t>
            </w:r>
          </w:p>
          <w:p w14:paraId="5E7D736E" w14:textId="77777777" w:rsidR="00016BB4" w:rsidRPr="00722420" w:rsidRDefault="7CCCCC6C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VyhladajPoisteniaSP_GW_v1</w:t>
            </w:r>
          </w:p>
          <w:p w14:paraId="7B8723FE" w14:textId="27DE1ACB" w:rsidR="00D8468D" w:rsidRPr="00722420" w:rsidRDefault="00D8468D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VyhladajPotvrdenieDPN_v1</w:t>
            </w:r>
          </w:p>
        </w:tc>
      </w:tr>
    </w:tbl>
    <w:p w14:paraId="6D6E028D" w14:textId="76C0D4BB" w:rsidR="00372D13" w:rsidRPr="00722420" w:rsidRDefault="77D6C5EC" w:rsidP="4B1F096C">
      <w:pPr>
        <w:pStyle w:val="Popis"/>
        <w:rPr>
          <w:lang w:val="sk-SK"/>
        </w:rPr>
      </w:pPr>
      <w:r w:rsidRPr="00722420">
        <w:rPr>
          <w:lang w:val="sk-SK"/>
        </w:rPr>
        <w:t xml:space="preserve">Tabuľka </w:t>
      </w:r>
      <w:r w:rsidR="687FF13D" w:rsidRPr="00722420">
        <w:rPr>
          <w:lang w:val="sk-SK"/>
        </w:rPr>
        <w:t>5</w:t>
      </w:r>
      <w:r w:rsidRPr="00722420">
        <w:rPr>
          <w:lang w:val="sk-SK"/>
        </w:rPr>
        <w:t>: Proces A</w:t>
      </w:r>
      <w:r w:rsidR="4203868B" w:rsidRPr="00722420">
        <w:rPr>
          <w:lang w:val="sk-SK"/>
        </w:rPr>
        <w:t>01</w:t>
      </w:r>
    </w:p>
    <w:p w14:paraId="3064CE77" w14:textId="77777777" w:rsidR="000471DB" w:rsidRPr="00722420" w:rsidRDefault="000471DB" w:rsidP="000471DB">
      <w:r w:rsidRPr="00722420">
        <w:tab/>
      </w:r>
      <w:r w:rsidRPr="00722420">
        <w:tab/>
      </w:r>
    </w:p>
    <w:p w14:paraId="26516CCB" w14:textId="77777777" w:rsidR="005C4215" w:rsidRPr="00722420" w:rsidRDefault="4B1F096C" w:rsidP="72620242">
      <w:pPr>
        <w:rPr>
          <w:b/>
          <w:bCs/>
          <w:u w:val="single"/>
        </w:rPr>
      </w:pPr>
      <w:r w:rsidRPr="00722420">
        <w:rPr>
          <w:b/>
          <w:bCs/>
          <w:u w:val="single"/>
        </w:rPr>
        <w:t xml:space="preserve">Všeobecné implementačné pravidlá: </w:t>
      </w:r>
    </w:p>
    <w:p w14:paraId="1CC77F1D" w14:textId="77777777" w:rsidR="005C4215" w:rsidRPr="00722420" w:rsidRDefault="005C4215" w:rsidP="005C4215"/>
    <w:p w14:paraId="60D8339F" w14:textId="404ACC03" w:rsidR="0007621F" w:rsidRPr="00722420" w:rsidRDefault="4CB367CA" w:rsidP="000947D5">
      <w:pPr>
        <w:pStyle w:val="Odsekzoznamu"/>
        <w:numPr>
          <w:ilvl w:val="0"/>
          <w:numId w:val="9"/>
        </w:numPr>
        <w:jc w:val="both"/>
      </w:pPr>
      <w:r w:rsidRPr="00722420">
        <w:t>Pre úspeš</w:t>
      </w:r>
      <w:r w:rsidR="626E7A83" w:rsidRPr="00722420">
        <w:t>né odoslanie záznamu o </w:t>
      </w:r>
      <w:proofErr w:type="spellStart"/>
      <w:r w:rsidR="626E7A83" w:rsidRPr="00722420">
        <w:t>eDPN</w:t>
      </w:r>
      <w:proofErr w:type="spellEnd"/>
      <w:r w:rsidRPr="00722420">
        <w:t xml:space="preserve">, je potrebné </w:t>
      </w:r>
      <w:r w:rsidR="069B9178" w:rsidRPr="00722420">
        <w:t>v</w:t>
      </w:r>
      <w:r w:rsidR="393D42B8" w:rsidRPr="00722420">
        <w:t> </w:t>
      </w:r>
      <w:r w:rsidR="069B9178" w:rsidRPr="00722420">
        <w:t>XML</w:t>
      </w:r>
      <w:r w:rsidR="393D42B8" w:rsidRPr="00722420">
        <w:t xml:space="preserve"> </w:t>
      </w:r>
      <w:r w:rsidR="54A83B44" w:rsidRPr="00722420">
        <w:t xml:space="preserve">naplniť </w:t>
      </w:r>
      <w:r w:rsidR="3BF399A6" w:rsidRPr="00722420">
        <w:t>elementy v zmysle stanovenej ADL schémy.</w:t>
      </w:r>
      <w:r w:rsidR="007D0028" w:rsidRPr="00722420">
        <w:t xml:space="preserve"> </w:t>
      </w:r>
      <w:r w:rsidR="000947D5" w:rsidRPr="00722420">
        <w:t xml:space="preserve">Element </w:t>
      </w:r>
      <w:proofErr w:type="spellStart"/>
      <w:r w:rsidR="007D0028" w:rsidRPr="00722420">
        <w:t>time_created</w:t>
      </w:r>
      <w:proofErr w:type="spellEnd"/>
      <w:r w:rsidR="007D0028" w:rsidRPr="00722420">
        <w:t xml:space="preserve"> je potrebné </w:t>
      </w:r>
      <w:r w:rsidR="000947D5" w:rsidRPr="00722420">
        <w:t xml:space="preserve">naplniť vždy pri vytvorení EHR extraktu pre zápis do NZIS. Element </w:t>
      </w:r>
      <w:proofErr w:type="spellStart"/>
      <w:r w:rsidR="000947D5" w:rsidRPr="00722420">
        <w:t>time_committed</w:t>
      </w:r>
      <w:proofErr w:type="spellEnd"/>
      <w:r w:rsidR="000947D5" w:rsidRPr="00722420">
        <w:t xml:space="preserve"> je potrebné uvádzať v zhode s at0017 </w:t>
      </w:r>
      <w:proofErr w:type="spellStart"/>
      <w:r w:rsidR="000947D5" w:rsidRPr="00722420">
        <w:t>DatumZmeny</w:t>
      </w:r>
      <w:proofErr w:type="spellEnd"/>
      <w:r w:rsidR="000947D5" w:rsidRPr="00722420">
        <w:t>.</w:t>
      </w:r>
    </w:p>
    <w:p w14:paraId="6141393F" w14:textId="62D9F546" w:rsidR="00B2317D" w:rsidRPr="00722420" w:rsidRDefault="4CB367CA" w:rsidP="004C151B">
      <w:pPr>
        <w:pStyle w:val="Odsekzoznamu"/>
        <w:numPr>
          <w:ilvl w:val="0"/>
          <w:numId w:val="21"/>
        </w:numPr>
        <w:jc w:val="both"/>
      </w:pPr>
      <w:r w:rsidRPr="00722420">
        <w:t>Odoslanie záznamu je realizované na pozadí, hneď po odoslaní záznamu IS PZS umožní lekárovi pracovať so systémom bez potreby čakania na odoslani</w:t>
      </w:r>
      <w:r w:rsidR="0A261679" w:rsidRPr="00722420">
        <w:t>e</w:t>
      </w:r>
      <w:r w:rsidRPr="00722420">
        <w:t xml:space="preserve"> záznamu</w:t>
      </w:r>
      <w:r w:rsidR="626E7A83" w:rsidRPr="00722420">
        <w:t>.</w:t>
      </w:r>
      <w:r w:rsidRPr="00722420">
        <w:t xml:space="preserve"> </w:t>
      </w:r>
    </w:p>
    <w:p w14:paraId="1E3E019A" w14:textId="7EA07446" w:rsidR="00A615DA" w:rsidRPr="00FD6507" w:rsidRDefault="4CB367CA" w:rsidP="004C151B">
      <w:pPr>
        <w:pStyle w:val="Odsekzoznamu"/>
        <w:numPr>
          <w:ilvl w:val="0"/>
          <w:numId w:val="21"/>
        </w:numPr>
        <w:jc w:val="both"/>
      </w:pPr>
      <w:r w:rsidRPr="00722420">
        <w:t>Po odoslaní záznamu do NZIS je lekár informovaný o výsledku odoslania elektronického záznamu</w:t>
      </w:r>
      <w:r w:rsidR="0A261679" w:rsidRPr="00722420">
        <w:t>, kde v prípade chyby odoslania bude lekár</w:t>
      </w:r>
      <w:r w:rsidR="0A261679" w:rsidRPr="00FD6507">
        <w:t xml:space="preserve"> vyzvaný, aby záznam </w:t>
      </w:r>
      <w:r w:rsidR="626E7A83" w:rsidRPr="00FD6507">
        <w:t>opravil alebo vystavil ručne tlačivo o Dočasnej pracovnej neschopnosti.</w:t>
      </w:r>
      <w:r w:rsidR="00C02E18" w:rsidRPr="00FD6507">
        <w:t xml:space="preserve"> Po ručnom vystavení tlačiva DPN už neodosiela elektronicky (</w:t>
      </w:r>
      <w:proofErr w:type="spellStart"/>
      <w:r w:rsidR="00C02E18" w:rsidRPr="00FD6507">
        <w:t>eDPN</w:t>
      </w:r>
      <w:proofErr w:type="spellEnd"/>
      <w:r w:rsidR="00C02E18" w:rsidRPr="00FD6507">
        <w:t xml:space="preserve"> nevytvára</w:t>
      </w:r>
      <w:r w:rsidR="00C02E18" w:rsidRPr="00FD6507">
        <w:rPr>
          <w:lang w:val="cs-CZ"/>
        </w:rPr>
        <w:t>).</w:t>
      </w:r>
    </w:p>
    <w:p w14:paraId="4BD03102" w14:textId="0B6D0981" w:rsidR="00B2317D" w:rsidRPr="00D95A9D" w:rsidRDefault="4B1F096C" w:rsidP="004C151B">
      <w:pPr>
        <w:pStyle w:val="Odsekzoznamu"/>
        <w:numPr>
          <w:ilvl w:val="0"/>
          <w:numId w:val="34"/>
        </w:numPr>
        <w:jc w:val="both"/>
      </w:pPr>
      <w:r>
        <w:lastRenderedPageBreak/>
        <w:t>Pri nedostupnosti NZIS alebo chyby na strane IS PZS je potrebné každý záznam uložiť do fronty a zabezpečiť jeho následne odoslanie po obnove konektivity alebo odstránenia chyby na strane IS PZS</w:t>
      </w:r>
      <w:r w:rsidR="00B43F66">
        <w:t>.</w:t>
      </w:r>
    </w:p>
    <w:p w14:paraId="0CF4FF2F" w14:textId="77777777" w:rsidR="00B2317D" w:rsidRPr="00D95A9D" w:rsidRDefault="6DE4F7B8" w:rsidP="004C151B">
      <w:pPr>
        <w:pStyle w:val="Odsekzoznamu"/>
        <w:numPr>
          <w:ilvl w:val="0"/>
          <w:numId w:val="34"/>
        </w:numPr>
        <w:jc w:val="both"/>
      </w:pPr>
      <w:proofErr w:type="spellStart"/>
      <w:r>
        <w:t>Fronta</w:t>
      </w:r>
      <w:proofErr w:type="spellEnd"/>
      <w:r>
        <w:t xml:space="preserve"> je vytváraná zo záznamov, ktoré sú:</w:t>
      </w:r>
    </w:p>
    <w:p w14:paraId="2DEE5F4E" w14:textId="55539508" w:rsidR="00B2317D" w:rsidRPr="00D95A9D" w:rsidRDefault="5990B26F" w:rsidP="004C151B">
      <w:pPr>
        <w:pStyle w:val="Odsekzoznamu"/>
        <w:numPr>
          <w:ilvl w:val="0"/>
          <w:numId w:val="35"/>
        </w:numPr>
        <w:jc w:val="both"/>
      </w:pPr>
      <w:r>
        <w:t xml:space="preserve">podpísané lekárom prostredníctvom </w:t>
      </w:r>
      <w:proofErr w:type="spellStart"/>
      <w:r>
        <w:t>ePZP</w:t>
      </w:r>
      <w:proofErr w:type="spellEnd"/>
      <w:r w:rsidR="252D9697">
        <w:t>,</w:t>
      </w:r>
      <w:r>
        <w:t xml:space="preserve"> ale nebolo možné záznam už odoslať</w:t>
      </w:r>
    </w:p>
    <w:p w14:paraId="2CCAF3C7" w14:textId="77777777" w:rsidR="00B2317D" w:rsidRPr="00D95A9D" w:rsidRDefault="6DE4F7B8" w:rsidP="004C151B">
      <w:pPr>
        <w:pStyle w:val="Odsekzoznamu"/>
        <w:numPr>
          <w:ilvl w:val="0"/>
          <w:numId w:val="35"/>
        </w:numPr>
        <w:jc w:val="both"/>
      </w:pPr>
      <w:r>
        <w:t xml:space="preserve">nepodpísané lekárom prostredníctvom </w:t>
      </w:r>
      <w:proofErr w:type="spellStart"/>
      <w:r>
        <w:t>ePZP</w:t>
      </w:r>
      <w:proofErr w:type="spellEnd"/>
      <w:r>
        <w:t xml:space="preserve"> z dôvodu:</w:t>
      </w:r>
    </w:p>
    <w:p w14:paraId="00F6D4DD" w14:textId="1A889C3B" w:rsidR="00B2317D" w:rsidRPr="00D95A9D" w:rsidRDefault="6CD4ECB2" w:rsidP="004C151B">
      <w:pPr>
        <w:pStyle w:val="Odsekzoznamu"/>
        <w:numPr>
          <w:ilvl w:val="2"/>
          <w:numId w:val="32"/>
        </w:numPr>
        <w:jc w:val="both"/>
      </w:pPr>
      <w:r>
        <w:t xml:space="preserve">nemožnosti podpísať záznam o </w:t>
      </w:r>
      <w:proofErr w:type="spellStart"/>
      <w:r>
        <w:t>eDPN</w:t>
      </w:r>
      <w:proofErr w:type="spellEnd"/>
      <w:r w:rsidR="4136F2A3">
        <w:t xml:space="preserve"> z dôvodu </w:t>
      </w:r>
      <w:proofErr w:type="spellStart"/>
      <w:r w:rsidR="4136F2A3">
        <w:t>offline</w:t>
      </w:r>
      <w:proofErr w:type="spellEnd"/>
      <w:r w:rsidR="4136F2A3">
        <w:t xml:space="preserve"> scenáru</w:t>
      </w:r>
      <w:r>
        <w:t xml:space="preserve"> alebo</w:t>
      </w:r>
    </w:p>
    <w:p w14:paraId="1850E546" w14:textId="37D34297" w:rsidR="00B2317D" w:rsidRPr="00722420" w:rsidRDefault="4B1F096C" w:rsidP="004C151B">
      <w:pPr>
        <w:pStyle w:val="Odsekzoznamu"/>
        <w:numPr>
          <w:ilvl w:val="2"/>
          <w:numId w:val="32"/>
        </w:numPr>
        <w:jc w:val="both"/>
      </w:pPr>
      <w:r>
        <w:t>lekár, ktorý kompletizoval záznam, nebol atestovaným lekárom</w:t>
      </w:r>
      <w:r w:rsidR="0D13AF6A">
        <w:t>,</w:t>
      </w:r>
      <w:r>
        <w:t xml:space="preserve"> čím nebol umožnený </w:t>
      </w:r>
      <w:r w:rsidRPr="00722420">
        <w:t>zápis záznamu do NZIS</w:t>
      </w:r>
    </w:p>
    <w:p w14:paraId="727870BD" w14:textId="77777777" w:rsidR="00B2317D" w:rsidRPr="00722420" w:rsidRDefault="6DE4F7B8" w:rsidP="004C151B">
      <w:pPr>
        <w:pStyle w:val="Odsekzoznamu"/>
        <w:numPr>
          <w:ilvl w:val="0"/>
          <w:numId w:val="34"/>
        </w:numPr>
        <w:jc w:val="both"/>
      </w:pPr>
      <w:proofErr w:type="spellStart"/>
      <w:r w:rsidRPr="00722420">
        <w:t>Fronta</w:t>
      </w:r>
      <w:proofErr w:type="spellEnd"/>
      <w:r w:rsidRPr="00722420">
        <w:t xml:space="preserve"> je postupne vyprázdňovaná po obnove konektivity</w:t>
      </w:r>
    </w:p>
    <w:p w14:paraId="76E8D690" w14:textId="5C90FD01" w:rsidR="00B2317D" w:rsidRPr="00722420" w:rsidRDefault="4B1F096C" w:rsidP="004C151B">
      <w:pPr>
        <w:pStyle w:val="Odsekzoznamu"/>
        <w:numPr>
          <w:ilvl w:val="0"/>
          <w:numId w:val="36"/>
        </w:numPr>
        <w:jc w:val="both"/>
      </w:pPr>
      <w:r w:rsidRPr="00722420">
        <w:t>Podpísané záznamy sú odosielané len v prípade, ak je podpis časovo platný (4 hodiny od neodoslania záznamu)</w:t>
      </w:r>
      <w:r w:rsidR="00B43F66" w:rsidRPr="00722420">
        <w:t>.</w:t>
      </w:r>
    </w:p>
    <w:p w14:paraId="549B6DD0" w14:textId="0D8A2FCB" w:rsidR="007D0028" w:rsidRPr="00722420" w:rsidRDefault="007D0028" w:rsidP="004C151B">
      <w:pPr>
        <w:pStyle w:val="Odsekzoznamu"/>
        <w:numPr>
          <w:ilvl w:val="0"/>
          <w:numId w:val="36"/>
        </w:numPr>
        <w:jc w:val="both"/>
      </w:pPr>
      <w:r w:rsidRPr="00722420">
        <w:t xml:space="preserve">Pri opätovnom podpise záznamu je nutné aktualizovať </w:t>
      </w:r>
      <w:proofErr w:type="spellStart"/>
      <w:r w:rsidRPr="00722420">
        <w:t>time_created</w:t>
      </w:r>
      <w:proofErr w:type="spellEnd"/>
    </w:p>
    <w:p w14:paraId="5D7C5B6E" w14:textId="1FA72BEC" w:rsidR="00F65337" w:rsidRPr="00722420" w:rsidRDefault="5990B26F" w:rsidP="009C01C6">
      <w:pPr>
        <w:pStyle w:val="Odsekzoznamu"/>
        <w:numPr>
          <w:ilvl w:val="0"/>
          <w:numId w:val="36"/>
        </w:numPr>
        <w:jc w:val="both"/>
      </w:pPr>
      <w:r w:rsidRPr="00722420">
        <w:t>Ak záznam vytvoril neatestovaný lekár, je záznam zaradený na podpis lekárovi</w:t>
      </w:r>
      <w:r w:rsidR="12533602" w:rsidRPr="00722420">
        <w:t>,</w:t>
      </w:r>
      <w:r w:rsidRPr="00722420">
        <w:t xml:space="preserve"> pod dohľadom ktorého neatestovaný lekár vykonáva poskytovanie ZS (ak by sa opätovne prihlásil neatestovaný lekár, zázn</w:t>
      </w:r>
      <w:r w:rsidR="00016BB4" w:rsidRPr="00722420">
        <w:t xml:space="preserve">am ostáva vo fronte). </w:t>
      </w:r>
      <w:r w:rsidR="009C01C6" w:rsidRPr="009C01C6">
        <w:rPr>
          <w:highlight w:val="yellow"/>
        </w:rPr>
        <w:t>Výnimkou je prípad keď sa jedná o neatestovaného lekára zdravotníckeho zariadenia ústavnej starostlivosti určený poskytovateľom, ak ide o posudzovanie a rozhodovanie o dočasnej pracovnej neschopnosti osoby pri poskytovaní ústavnej starostlivosti, ktorý môže záznam vytvoriť rovnako ako atestovaný lekár.</w:t>
      </w:r>
      <w:r w:rsidR="009C01C6">
        <w:t xml:space="preserve"> </w:t>
      </w:r>
      <w:r w:rsidR="00016BB4" w:rsidRPr="00722420">
        <w:t>V prípade</w:t>
      </w:r>
      <w:r w:rsidRPr="00722420">
        <w:t xml:space="preserve"> podpisu atestovaným lekárom, je tento uvedený v časti </w:t>
      </w:r>
      <w:proofErr w:type="spellStart"/>
      <w:r w:rsidRPr="00722420">
        <w:t>info_provider</w:t>
      </w:r>
      <w:proofErr w:type="spellEnd"/>
      <w:r w:rsidRPr="00722420">
        <w:t xml:space="preserve"> ako </w:t>
      </w:r>
      <w:proofErr w:type="spellStart"/>
      <w:r w:rsidRPr="00722420">
        <w:t>perfomer</w:t>
      </w:r>
      <w:proofErr w:type="spellEnd"/>
      <w:r w:rsidRPr="00722420">
        <w:t xml:space="preserve"> a aj v časti </w:t>
      </w:r>
      <w:proofErr w:type="spellStart"/>
      <w:r w:rsidRPr="00722420">
        <w:t>commit</w:t>
      </w:r>
      <w:r w:rsidR="679F1445" w:rsidRPr="00722420">
        <w:t>t</w:t>
      </w:r>
      <w:r w:rsidR="00016BB4" w:rsidRPr="00722420">
        <w:t>er</w:t>
      </w:r>
      <w:proofErr w:type="spellEnd"/>
      <w:r w:rsidR="00016BB4" w:rsidRPr="00722420">
        <w:t>.</w:t>
      </w:r>
    </w:p>
    <w:p w14:paraId="731B1E6A" w14:textId="54A7BFF5" w:rsidR="007D0028" w:rsidRPr="00722420" w:rsidRDefault="007D0028" w:rsidP="004C151B">
      <w:pPr>
        <w:pStyle w:val="Odsekzoznamu"/>
        <w:numPr>
          <w:ilvl w:val="0"/>
          <w:numId w:val="36"/>
        </w:numPr>
        <w:jc w:val="both"/>
      </w:pPr>
      <w:r w:rsidRPr="00722420">
        <w:t xml:space="preserve">V prípade, že </w:t>
      </w:r>
      <w:proofErr w:type="spellStart"/>
      <w:r w:rsidRPr="00722420">
        <w:t>e</w:t>
      </w:r>
      <w:r w:rsidR="00432F78">
        <w:t>D</w:t>
      </w:r>
      <w:r w:rsidRPr="00722420">
        <w:t>PN</w:t>
      </w:r>
      <w:proofErr w:type="spellEnd"/>
      <w:r w:rsidRPr="00722420">
        <w:t xml:space="preserve"> čakajúcu na odoslanie z fronty lekár otvorí na nahliadnutie bez zmeny údajov, nemusí byť </w:t>
      </w:r>
      <w:proofErr w:type="spellStart"/>
      <w:r w:rsidRPr="00722420">
        <w:t>time_committed</w:t>
      </w:r>
      <w:proofErr w:type="spellEnd"/>
      <w:r w:rsidRPr="00722420">
        <w:t xml:space="preserve"> aktualizovaný. Ak príde k prepísaniu akéhokoľvek údaju, musí sa </w:t>
      </w:r>
      <w:proofErr w:type="spellStart"/>
      <w:r w:rsidRPr="00722420">
        <w:t>time_committed</w:t>
      </w:r>
      <w:proofErr w:type="spellEnd"/>
      <w:r w:rsidRPr="00722420">
        <w:t xml:space="preserve"> aj </w:t>
      </w:r>
      <w:proofErr w:type="spellStart"/>
      <w:r w:rsidRPr="00722420">
        <w:t>DatumZmeny</w:t>
      </w:r>
      <w:proofErr w:type="spellEnd"/>
      <w:r w:rsidRPr="00722420">
        <w:t xml:space="preserve"> aktualizovať.</w:t>
      </w:r>
    </w:p>
    <w:p w14:paraId="00597A78" w14:textId="59C545CF" w:rsidR="37378A83" w:rsidRPr="00FD6507" w:rsidRDefault="1C2D2D12" w:rsidP="72620242">
      <w:pPr>
        <w:pStyle w:val="Odsekzoznamu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</w:rPr>
      </w:pPr>
      <w:r w:rsidRPr="00722420">
        <w:t>Postup k vystavovaniu DPN a tvorby fronty: ak vznikne situácia</w:t>
      </w:r>
      <w:r w:rsidRPr="00FD6507">
        <w:t xml:space="preserve">, kedy </w:t>
      </w:r>
      <w:r w:rsidR="52B1345C" w:rsidRPr="00FD6507">
        <w:t xml:space="preserve">sa lekárovi nepodarí zapísať </w:t>
      </w:r>
      <w:proofErr w:type="spellStart"/>
      <w:r w:rsidR="52B1345C" w:rsidRPr="00FD6507">
        <w:t>eDPN</w:t>
      </w:r>
      <w:proofErr w:type="spellEnd"/>
      <w:r w:rsidR="52B1345C" w:rsidRPr="00FD6507">
        <w:t xml:space="preserve"> do NZIS, </w:t>
      </w:r>
      <w:r w:rsidR="009E7588" w:rsidRPr="00FD6507">
        <w:t xml:space="preserve">a </w:t>
      </w:r>
      <w:r w:rsidR="52B1345C" w:rsidRPr="00FD6507">
        <w:t>záznam je potrebné zaradiť do fronty (ako je napísané vyššie)</w:t>
      </w:r>
      <w:r w:rsidR="009E7588" w:rsidRPr="00FD6507">
        <w:t>,</w:t>
      </w:r>
      <w:r w:rsidR="00B04895" w:rsidRPr="00FD6507">
        <w:t xml:space="preserve"> Lekár sa rozhodne či záznam zaradí do fronty a vydá </w:t>
      </w:r>
      <w:r w:rsidR="00CB2E07" w:rsidRPr="00FD6507">
        <w:t>odpis</w:t>
      </w:r>
      <w:r w:rsidR="00B04895" w:rsidRPr="00FD6507">
        <w:t xml:space="preserve"> </w:t>
      </w:r>
      <w:proofErr w:type="spellStart"/>
      <w:r w:rsidR="00B04895" w:rsidRPr="00FD6507">
        <w:t>eDPN</w:t>
      </w:r>
      <w:proofErr w:type="spellEnd"/>
      <w:r w:rsidR="00B04895" w:rsidRPr="00FD6507">
        <w:t xml:space="preserve"> pacientovi,</w:t>
      </w:r>
      <w:r w:rsidR="52B1345C" w:rsidRPr="00FD6507">
        <w:t xml:space="preserve"> pričom </w:t>
      </w:r>
      <w:r w:rsidR="00B04895" w:rsidRPr="00FD6507">
        <w:t>ho informuje o nutnosti si overiť na SP pla</w:t>
      </w:r>
      <w:r w:rsidR="00016BB4">
        <w:t>tnosť</w:t>
      </w:r>
      <w:r w:rsidR="00B04895" w:rsidRPr="00FD6507">
        <w:t xml:space="preserve"> </w:t>
      </w:r>
      <w:proofErr w:type="spellStart"/>
      <w:r w:rsidR="00B04895" w:rsidRPr="00FD6507">
        <w:t>eDPN</w:t>
      </w:r>
      <w:proofErr w:type="spellEnd"/>
      <w:r w:rsidR="00B04895" w:rsidRPr="00FD6507">
        <w:t>. Alebo sa rozhodne ho do fronty nezaradiť a</w:t>
      </w:r>
      <w:r w:rsidR="31236E32" w:rsidRPr="00FD6507">
        <w:t xml:space="preserve"> vystav</w:t>
      </w:r>
      <w:r w:rsidR="00B04895" w:rsidRPr="00FD6507">
        <w:t>iť</w:t>
      </w:r>
      <w:r w:rsidR="31236E32" w:rsidRPr="00FD6507">
        <w:t xml:space="preserve"> DPN papierovo</w:t>
      </w:r>
      <w:r w:rsidR="00B04895" w:rsidRPr="00FD6507">
        <w:t xml:space="preserve"> </w:t>
      </w:r>
      <w:r w:rsidR="31236E32" w:rsidRPr="00FD6507">
        <w:t>(5 dielne tlačivo). Ďalšie spracovanie DPN musí b</w:t>
      </w:r>
      <w:r w:rsidR="3F1E9F50" w:rsidRPr="00FD6507">
        <w:t xml:space="preserve">yť vedené elektronicky </w:t>
      </w:r>
      <w:r w:rsidR="00B04895" w:rsidRPr="00FD6507">
        <w:t xml:space="preserve">alebo </w:t>
      </w:r>
      <w:r w:rsidR="3F1E9F50" w:rsidRPr="00FD6507">
        <w:t>papierovo</w:t>
      </w:r>
      <w:r w:rsidR="00B04895" w:rsidRPr="00FD6507">
        <w:t xml:space="preserve"> podľa prvého vystavenia. V prípade vzniku popisovanej situácie pri zmene </w:t>
      </w:r>
      <w:proofErr w:type="spellStart"/>
      <w:r w:rsidR="00B04895" w:rsidRPr="00FD6507">
        <w:t>eDPN</w:t>
      </w:r>
      <w:proofErr w:type="spellEnd"/>
      <w:r w:rsidR="00B04895" w:rsidRPr="00FD6507">
        <w:t xml:space="preserve"> lekár vydá pacientovi </w:t>
      </w:r>
      <w:r w:rsidR="00CB2E07" w:rsidRPr="00FD6507">
        <w:t>odpis</w:t>
      </w:r>
      <w:r w:rsidR="00B04895" w:rsidRPr="00FD6507">
        <w:t xml:space="preserve"> </w:t>
      </w:r>
      <w:proofErr w:type="spellStart"/>
      <w:r w:rsidR="00B04895" w:rsidRPr="00FD6507">
        <w:t>eDPN</w:t>
      </w:r>
      <w:proofErr w:type="spellEnd"/>
      <w:r w:rsidR="00B04895" w:rsidRPr="00FD6507">
        <w:t xml:space="preserve"> (nie papierovú DPN).</w:t>
      </w:r>
    </w:p>
    <w:p w14:paraId="0F057439" w14:textId="3BC04CFF" w:rsidR="002D1C03" w:rsidRDefault="002D1C03" w:rsidP="00F8694E">
      <w:pPr>
        <w:pStyle w:val="Nadpis3"/>
      </w:pPr>
      <w:bookmarkStart w:id="43" w:name="_A2_–_Vyhľadanie"/>
      <w:bookmarkStart w:id="44" w:name="_A14_-_Aktualizácia"/>
      <w:bookmarkEnd w:id="43"/>
      <w:bookmarkEnd w:id="44"/>
      <w:r>
        <w:t xml:space="preserve"> </w:t>
      </w:r>
      <w:bookmarkStart w:id="45" w:name="_Ref120530839"/>
      <w:bookmarkStart w:id="46" w:name="_Toc120798973"/>
      <w:r>
        <w:t>A02 - Zmena</w:t>
      </w:r>
      <w:r w:rsidRPr="72620242">
        <w:t xml:space="preserve"> </w:t>
      </w:r>
      <w:proofErr w:type="spellStart"/>
      <w:r w:rsidRPr="72620242">
        <w:t>eDPN</w:t>
      </w:r>
      <w:bookmarkEnd w:id="45"/>
      <w:bookmarkEnd w:id="46"/>
      <w:proofErr w:type="spellEnd"/>
    </w:p>
    <w:p w14:paraId="74775652" w14:textId="5F4873B7" w:rsidR="00FE4122" w:rsidRPr="00EF1B68" w:rsidRDefault="002D1C03" w:rsidP="002D1C03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 </w:t>
      </w:r>
      <w:r w:rsidR="00FE4122"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D95A9D" w14:paraId="19504C82" w14:textId="77777777" w:rsidTr="72620242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D95A9D" w:rsidRDefault="00FE4122" w:rsidP="72620242">
            <w:pPr>
              <w:rPr>
                <w:sz w:val="18"/>
                <w:szCs w:val="18"/>
              </w:rPr>
            </w:pPr>
          </w:p>
        </w:tc>
      </w:tr>
      <w:tr w:rsidR="00FE4122" w:rsidRPr="00D95A9D" w14:paraId="35E2832F" w14:textId="77777777" w:rsidTr="72620242">
        <w:trPr>
          <w:cantSplit/>
        </w:trPr>
        <w:tc>
          <w:tcPr>
            <w:tcW w:w="993" w:type="dxa"/>
          </w:tcPr>
          <w:p w14:paraId="3893E155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1B89D45A" w:rsidR="00FE4122" w:rsidRPr="00CF224F" w:rsidRDefault="56C0FC84" w:rsidP="004C151B">
            <w:pPr>
              <w:pStyle w:val="Odsekzoznamu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</w:t>
            </w:r>
            <w:r w:rsidR="037BFE5C" w:rsidRPr="72620242">
              <w:rPr>
                <w:sz w:val="18"/>
                <w:szCs w:val="18"/>
              </w:rPr>
              <w:t>zmien</w:t>
            </w:r>
            <w:r w:rsidRPr="72620242">
              <w:rPr>
                <w:sz w:val="18"/>
                <w:szCs w:val="18"/>
              </w:rPr>
              <w:t xml:space="preserve"> záznamu o</w:t>
            </w:r>
            <w:r w:rsidR="38904E0C" w:rsidRPr="72620242">
              <w:rPr>
                <w:sz w:val="18"/>
                <w:szCs w:val="18"/>
              </w:rPr>
              <w:t> 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FE4122" w:rsidRPr="00D95A9D" w14:paraId="38303693" w14:textId="77777777" w:rsidTr="72620242">
        <w:trPr>
          <w:cantSplit/>
        </w:trPr>
        <w:tc>
          <w:tcPr>
            <w:tcW w:w="993" w:type="dxa"/>
          </w:tcPr>
          <w:p w14:paraId="4DCF6E5A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77777777" w:rsidR="00FE4122" w:rsidRPr="00D95A9D" w:rsidRDefault="00FE4122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</w:t>
            </w:r>
            <w:r>
              <w:t>,</w:t>
            </w:r>
            <w:r w:rsidRPr="72620242">
              <w:rPr>
                <w:sz w:val="18"/>
                <w:szCs w:val="18"/>
              </w:rPr>
              <w:t xml:space="preserve"> na ktorom pracuje.</w:t>
            </w:r>
          </w:p>
          <w:p w14:paraId="2A05BB64" w14:textId="77777777" w:rsidR="00FE4122" w:rsidRPr="00D95A9D" w:rsidRDefault="00FE4122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Identifikovaný pacient. </w:t>
            </w:r>
          </w:p>
          <w:p w14:paraId="735DA2DB" w14:textId="3F0F00F9" w:rsidR="00FE4122" w:rsidRDefault="32DDA627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2503E2A9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dokumentácie.</w:t>
            </w:r>
          </w:p>
          <w:p w14:paraId="46ADC017" w14:textId="03FF8B22" w:rsidR="00B15E24" w:rsidRDefault="5BAD9868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Vytvorený nestornovaný elektronický záznam o</w:t>
            </w:r>
            <w:r w:rsidR="35897596" w:rsidRPr="72620242">
              <w:rPr>
                <w:sz w:val="18"/>
                <w:szCs w:val="18"/>
              </w:rPr>
              <w:t xml:space="preserve"> </w:t>
            </w:r>
            <w:proofErr w:type="spellStart"/>
            <w:r w:rsidR="35897596" w:rsidRPr="72620242">
              <w:rPr>
                <w:sz w:val="18"/>
                <w:szCs w:val="18"/>
              </w:rPr>
              <w:t>eDPN</w:t>
            </w:r>
            <w:proofErr w:type="spellEnd"/>
            <w:r w:rsidR="131A3B61" w:rsidRPr="72620242">
              <w:rPr>
                <w:sz w:val="18"/>
                <w:szCs w:val="18"/>
              </w:rPr>
              <w:t xml:space="preserve"> s ID záznamu.</w:t>
            </w:r>
          </w:p>
          <w:p w14:paraId="541B58F3" w14:textId="2C9D5669" w:rsidR="009C0E56" w:rsidRPr="00FE4122" w:rsidRDefault="046902B8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Zaevidovaná zmena pre </w:t>
            </w:r>
            <w:r w:rsidR="1457E642" w:rsidRPr="72620242">
              <w:rPr>
                <w:sz w:val="18"/>
                <w:szCs w:val="18"/>
              </w:rPr>
              <w:t>vytvorený nestornovaný elektronický záznam o</w:t>
            </w:r>
            <w:r w:rsidRPr="72620242">
              <w:rPr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</w:tc>
      </w:tr>
      <w:tr w:rsidR="00FE4122" w:rsidRPr="00D95A9D" w14:paraId="68F7BBBE" w14:textId="77777777" w:rsidTr="72620242">
        <w:trPr>
          <w:cantSplit/>
        </w:trPr>
        <w:tc>
          <w:tcPr>
            <w:tcW w:w="993" w:type="dxa"/>
          </w:tcPr>
          <w:p w14:paraId="2CAA6624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1EC0A92F" w14:textId="7038E207" w:rsidR="00FE4122" w:rsidRDefault="56C0FC84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Zapísan</w:t>
            </w:r>
            <w:r w:rsidR="14B2385E" w:rsidRPr="72620242">
              <w:rPr>
                <w:sz w:val="18"/>
                <w:szCs w:val="18"/>
              </w:rPr>
              <w:t>á</w:t>
            </w:r>
            <w:r w:rsidR="14B2385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zmena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>záznam</w:t>
            </w:r>
            <w:r w:rsidR="1AB944D2" w:rsidRPr="72620242">
              <w:rPr>
                <w:sz w:val="18"/>
                <w:szCs w:val="18"/>
              </w:rPr>
              <w:t>u</w:t>
            </w:r>
            <w:r w:rsidRPr="72620242">
              <w:rPr>
                <w:sz w:val="18"/>
                <w:szCs w:val="18"/>
              </w:rPr>
              <w:t xml:space="preserve">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NZIS.</w:t>
            </w:r>
          </w:p>
          <w:p w14:paraId="602733E2" w14:textId="77777777" w:rsidR="00FE4122" w:rsidRPr="00D95A9D" w:rsidRDefault="00FE4122" w:rsidP="72620242">
            <w:pPr>
              <w:pStyle w:val="Odsekzoznamu"/>
              <w:rPr>
                <w:sz w:val="18"/>
                <w:szCs w:val="18"/>
              </w:rPr>
            </w:pPr>
          </w:p>
          <w:p w14:paraId="5AFE4DB3" w14:textId="2186CBD5" w:rsidR="00FE4122" w:rsidRPr="00132E7D" w:rsidRDefault="56C0FC84" w:rsidP="72620242">
            <w:pPr>
              <w:rPr>
                <w:i/>
                <w:iCs/>
                <w:sz w:val="18"/>
                <w:szCs w:val="18"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="0280F0B0"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="0280F0B0" w:rsidRPr="72620242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="0280F0B0"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="0280F0B0" w:rsidRPr="72620242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0FE4122" w:rsidRPr="00D95A9D" w14:paraId="3D9E6426" w14:textId="77777777" w:rsidTr="72620242">
        <w:trPr>
          <w:cantSplit/>
        </w:trPr>
        <w:tc>
          <w:tcPr>
            <w:tcW w:w="993" w:type="dxa"/>
          </w:tcPr>
          <w:p w14:paraId="02EA6190" w14:textId="09ED303C" w:rsidR="00FE4122" w:rsidRPr="00D95A9D" w:rsidRDefault="3CE966FA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51B04C3F" w14:textId="785CB44E" w:rsidR="00FE4122" w:rsidRPr="00722420" w:rsidRDefault="0A5FF344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</w:t>
            </w:r>
            <w:r w:rsidR="056ABBCE" w:rsidRPr="00722420">
              <w:rPr>
                <w:sz w:val="18"/>
                <w:szCs w:val="18"/>
              </w:rPr>
              <w:t>DPN</w:t>
            </w:r>
            <w:r w:rsidRPr="00722420">
              <w:rPr>
                <w:sz w:val="18"/>
                <w:szCs w:val="18"/>
              </w:rPr>
              <w:t>_</w:t>
            </w:r>
            <w:r w:rsidR="008E5052" w:rsidRPr="00722420">
              <w:rPr>
                <w:sz w:val="18"/>
                <w:szCs w:val="18"/>
              </w:rPr>
              <w:t>02</w:t>
            </w:r>
            <w:r w:rsidRPr="00722420">
              <w:rPr>
                <w:sz w:val="18"/>
                <w:szCs w:val="18"/>
              </w:rPr>
              <w:t>_</w:t>
            </w:r>
            <w:r w:rsidR="008E5052" w:rsidRPr="00722420">
              <w:rPr>
                <w:sz w:val="18"/>
                <w:szCs w:val="18"/>
              </w:rPr>
              <w:t>03</w:t>
            </w:r>
            <w:r w:rsidRPr="00722420">
              <w:rPr>
                <w:sz w:val="18"/>
                <w:szCs w:val="18"/>
              </w:rPr>
              <w:t xml:space="preserve"> </w:t>
            </w:r>
            <w:r w:rsidR="2165B771" w:rsidRPr="00722420">
              <w:rPr>
                <w:sz w:val="18"/>
                <w:szCs w:val="18"/>
              </w:rPr>
              <w:t xml:space="preserve">Zmena </w:t>
            </w:r>
            <w:r w:rsidRPr="00722420">
              <w:rPr>
                <w:sz w:val="18"/>
                <w:szCs w:val="18"/>
              </w:rPr>
              <w:t>DPN</w:t>
            </w:r>
          </w:p>
          <w:p w14:paraId="74AD7640" w14:textId="5D4DA709" w:rsidR="00FE6D6A" w:rsidRPr="00722420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D95A9D" w14:paraId="477F2E5A" w14:textId="77777777" w:rsidTr="72620242">
        <w:trPr>
          <w:cantSplit/>
        </w:trPr>
        <w:tc>
          <w:tcPr>
            <w:tcW w:w="993" w:type="dxa"/>
          </w:tcPr>
          <w:p w14:paraId="0074C9C5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E4B4C3F" w14:textId="77777777" w:rsidR="00FE4122" w:rsidRPr="00722420" w:rsidRDefault="0A784245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Zapis</w:t>
            </w:r>
            <w:r w:rsidR="015D9ACC" w:rsidRPr="00722420">
              <w:rPr>
                <w:sz w:val="18"/>
                <w:szCs w:val="18"/>
              </w:rPr>
              <w:t>Potvrdenie</w:t>
            </w:r>
            <w:r w:rsidRPr="00722420">
              <w:rPr>
                <w:sz w:val="18"/>
                <w:szCs w:val="18"/>
              </w:rPr>
              <w:t>DPN_v1</w:t>
            </w:r>
          </w:p>
          <w:p w14:paraId="174AA95C" w14:textId="77777777" w:rsidR="00834967" w:rsidRPr="00722420" w:rsidRDefault="00D8468D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VyhladajPotvrdenieDPN_v1</w:t>
            </w:r>
          </w:p>
          <w:p w14:paraId="1B6D3461" w14:textId="71DBC613" w:rsidR="00D8468D" w:rsidRPr="00722420" w:rsidRDefault="00D8468D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DajPotvrdenieDPN_v1</w:t>
            </w:r>
          </w:p>
        </w:tc>
      </w:tr>
    </w:tbl>
    <w:p w14:paraId="48F9F6A4" w14:textId="69098A76" w:rsidR="005117A2" w:rsidRPr="00D95A9D" w:rsidRDefault="687FF13D" w:rsidP="005117A2">
      <w:pPr>
        <w:pStyle w:val="Popis"/>
        <w:rPr>
          <w:lang w:val="sk-SK"/>
        </w:rPr>
      </w:pPr>
      <w:r w:rsidRPr="72620242">
        <w:rPr>
          <w:lang w:val="sk-SK"/>
        </w:rPr>
        <w:lastRenderedPageBreak/>
        <w:t>Tabuľka 6: Proces A</w:t>
      </w:r>
      <w:r w:rsidR="424B8C64" w:rsidRPr="72620242">
        <w:rPr>
          <w:lang w:val="sk-SK"/>
        </w:rPr>
        <w:t>02</w:t>
      </w:r>
    </w:p>
    <w:p w14:paraId="371DDBC5" w14:textId="77777777" w:rsidR="00FE4122" w:rsidRPr="00D95A9D" w:rsidRDefault="00FE4122" w:rsidP="00FE4122">
      <w:r w:rsidRPr="00D95A9D">
        <w:tab/>
      </w:r>
      <w:r w:rsidRPr="00D95A9D">
        <w:tab/>
      </w:r>
    </w:p>
    <w:p w14:paraId="0F84EA83" w14:textId="77777777" w:rsidR="00FE4122" w:rsidRPr="003E3BC4" w:rsidRDefault="00FE4122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Všeobecné implementačné pravidlá: </w:t>
      </w:r>
    </w:p>
    <w:p w14:paraId="7925642D" w14:textId="77777777" w:rsidR="00FE4122" w:rsidRPr="00D95A9D" w:rsidRDefault="00FE4122" w:rsidP="00FE4122"/>
    <w:p w14:paraId="66EB2549" w14:textId="4D00C267" w:rsidR="00767063" w:rsidRPr="00722420" w:rsidRDefault="00767063" w:rsidP="004C151B">
      <w:pPr>
        <w:pStyle w:val="Odsekzoznamu"/>
        <w:numPr>
          <w:ilvl w:val="0"/>
          <w:numId w:val="8"/>
        </w:numPr>
        <w:jc w:val="both"/>
      </w:pPr>
      <w:r w:rsidRPr="00722420">
        <w:t>Rovnaké ako pre proces A01 s nasledovným rozdielom:</w:t>
      </w:r>
    </w:p>
    <w:p w14:paraId="312EB88B" w14:textId="420CB8D1" w:rsidR="00767063" w:rsidRPr="00722420" w:rsidRDefault="00767063" w:rsidP="00767063">
      <w:pPr>
        <w:pStyle w:val="Odsekzoznamu"/>
        <w:jc w:val="both"/>
      </w:pPr>
      <w:r w:rsidRPr="00722420">
        <w:t>V prípade chyby</w:t>
      </w:r>
      <w:r w:rsidR="00B40EEA" w:rsidRPr="00722420">
        <w:t xml:space="preserve"> pri odoslaní</w:t>
      </w:r>
      <w:r w:rsidRPr="00722420">
        <w:t xml:space="preserve"> záznamu do NZIS jedinou možnosťou riešenia je oprava chybného záznamu. Nie je možné prejsť na papierové tlačivo DPN.</w:t>
      </w:r>
    </w:p>
    <w:p w14:paraId="599D98F5" w14:textId="77777777" w:rsidR="00767063" w:rsidRDefault="00767063" w:rsidP="00767063">
      <w:pPr>
        <w:jc w:val="both"/>
      </w:pPr>
    </w:p>
    <w:p w14:paraId="4BDBC9FF" w14:textId="145FEE9D" w:rsidR="002D1C03" w:rsidRDefault="002D1C03" w:rsidP="00F8694E">
      <w:pPr>
        <w:pStyle w:val="Nadpis3"/>
      </w:pPr>
      <w:bookmarkStart w:id="47" w:name="_A15_–_Storno"/>
      <w:bookmarkEnd w:id="47"/>
      <w:r>
        <w:t xml:space="preserve"> </w:t>
      </w:r>
      <w:bookmarkStart w:id="48" w:name="_Ref120530872"/>
      <w:bookmarkStart w:id="49" w:name="_Toc120798974"/>
      <w:r>
        <w:t xml:space="preserve">A03 – Ukončenie </w:t>
      </w:r>
      <w:proofErr w:type="spellStart"/>
      <w:r w:rsidRPr="72620242">
        <w:t>eDPN</w:t>
      </w:r>
      <w:bookmarkEnd w:id="48"/>
      <w:bookmarkEnd w:id="49"/>
      <w:proofErr w:type="spellEnd"/>
    </w:p>
    <w:p w14:paraId="77A30316" w14:textId="77777777" w:rsidR="00A1109F" w:rsidRDefault="46824C44" w:rsidP="0FB5076D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FB5076D" w14:paraId="07AAE6F4" w14:textId="77777777" w:rsidTr="72620242">
        <w:tc>
          <w:tcPr>
            <w:tcW w:w="993" w:type="dxa"/>
            <w:shd w:val="clear" w:color="auto" w:fill="002060"/>
          </w:tcPr>
          <w:p w14:paraId="31900919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5894E9D" w14:textId="77777777" w:rsidR="0FB5076D" w:rsidRDefault="0FB5076D" w:rsidP="0FB5076D">
            <w:pPr>
              <w:rPr>
                <w:sz w:val="18"/>
                <w:szCs w:val="18"/>
              </w:rPr>
            </w:pPr>
          </w:p>
        </w:tc>
      </w:tr>
      <w:tr w:rsidR="0FB5076D" w14:paraId="126054AA" w14:textId="77777777" w:rsidTr="72620242">
        <w:tc>
          <w:tcPr>
            <w:tcW w:w="993" w:type="dxa"/>
          </w:tcPr>
          <w:p w14:paraId="0B3A518C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A4D22AD" w14:textId="46337798" w:rsidR="0FB5076D" w:rsidRDefault="0FB5076D" w:rsidP="004C151B">
            <w:pPr>
              <w:pStyle w:val="Odsekzoznamu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</w:t>
            </w:r>
            <w:r w:rsidR="5178FCAF" w:rsidRPr="72620242">
              <w:rPr>
                <w:sz w:val="18"/>
                <w:szCs w:val="18"/>
              </w:rPr>
              <w:t>ukončenia</w:t>
            </w:r>
            <w:r w:rsidRPr="72620242">
              <w:rPr>
                <w:sz w:val="18"/>
                <w:szCs w:val="18"/>
              </w:rPr>
              <w:t xml:space="preserve"> záznamu o 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FB5076D" w14:paraId="3891F446" w14:textId="77777777" w:rsidTr="72620242">
        <w:tc>
          <w:tcPr>
            <w:tcW w:w="993" w:type="dxa"/>
          </w:tcPr>
          <w:p w14:paraId="48C1BC92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71E39B6C" w14:textId="77777777" w:rsidR="0FB5076D" w:rsidRDefault="0FB5076D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</w:t>
            </w:r>
            <w:r>
              <w:t>,</w:t>
            </w:r>
            <w:r w:rsidRPr="72620242">
              <w:rPr>
                <w:sz w:val="18"/>
                <w:szCs w:val="18"/>
              </w:rPr>
              <w:t xml:space="preserve"> na ktorom pracuje.</w:t>
            </w:r>
          </w:p>
          <w:p w14:paraId="347022A6" w14:textId="77777777" w:rsidR="0FB5076D" w:rsidRDefault="0FB5076D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Identifikovaný pacient. </w:t>
            </w:r>
          </w:p>
          <w:p w14:paraId="4BC282B6" w14:textId="2E097EB4" w:rsidR="0FB5076D" w:rsidRDefault="5E39C684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5743432D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dokumentácie.</w:t>
            </w:r>
          </w:p>
          <w:p w14:paraId="320322DE" w14:textId="2B3FA55D" w:rsidR="0FB5076D" w:rsidRDefault="0FB5076D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Vytvorený nestornovaný elektronický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="5C4D5FBF" w:rsidRPr="72620242">
              <w:rPr>
                <w:sz w:val="18"/>
                <w:szCs w:val="18"/>
              </w:rPr>
              <w:t xml:space="preserve"> s ID záznamu.</w:t>
            </w:r>
          </w:p>
          <w:p w14:paraId="1A8270D0" w14:textId="6BCBA0ED" w:rsidR="0FB5076D" w:rsidRDefault="0FB5076D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Zaevidova</w:t>
            </w:r>
            <w:r w:rsidR="08CA4A0C" w:rsidRPr="72620242">
              <w:rPr>
                <w:sz w:val="18"/>
                <w:szCs w:val="18"/>
              </w:rPr>
              <w:t xml:space="preserve">ný dátum </w:t>
            </w:r>
            <w:r w:rsidR="62C39080" w:rsidRPr="72620242">
              <w:rPr>
                <w:sz w:val="18"/>
                <w:szCs w:val="18"/>
              </w:rPr>
              <w:t>“Schopný práce od”</w:t>
            </w:r>
            <w:r w:rsidR="08CA4A0C" w:rsidRPr="72620242">
              <w:rPr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 xml:space="preserve">pre vytvorený nestornovaný elektronický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</w:tc>
      </w:tr>
      <w:tr w:rsidR="0FB5076D" w14:paraId="7A0ACBDD" w14:textId="77777777" w:rsidTr="72620242">
        <w:tc>
          <w:tcPr>
            <w:tcW w:w="993" w:type="dxa"/>
          </w:tcPr>
          <w:p w14:paraId="5413EC54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7314D8E5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0E8569B2" w14:textId="07A15D50" w:rsidR="0FB5076D" w:rsidRDefault="5E39C684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Zapísa</w:t>
            </w:r>
            <w:r w:rsidR="22650903" w:rsidRPr="72620242">
              <w:rPr>
                <w:sz w:val="18"/>
                <w:szCs w:val="18"/>
              </w:rPr>
              <w:t>ná zmena</w:t>
            </w:r>
            <w:r w:rsidRPr="72620242">
              <w:rPr>
                <w:sz w:val="18"/>
                <w:szCs w:val="18"/>
              </w:rPr>
              <w:t xml:space="preserve"> záznamu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</w:t>
            </w:r>
            <w:r w:rsidR="476CB8CD" w:rsidRPr="72620242">
              <w:rPr>
                <w:sz w:val="18"/>
                <w:szCs w:val="18"/>
              </w:rPr>
              <w:t>á</w:t>
            </w:r>
            <w:r w:rsidRPr="72620242">
              <w:rPr>
                <w:sz w:val="18"/>
                <w:szCs w:val="18"/>
              </w:rPr>
              <w:t xml:space="preserve">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NZIS.</w:t>
            </w:r>
          </w:p>
          <w:p w14:paraId="10A48322" w14:textId="77777777" w:rsidR="0FB5076D" w:rsidRDefault="0FB5076D" w:rsidP="0FB5076D">
            <w:pPr>
              <w:pStyle w:val="Odsekzoznamu"/>
              <w:rPr>
                <w:sz w:val="18"/>
                <w:szCs w:val="18"/>
              </w:rPr>
            </w:pPr>
          </w:p>
          <w:p w14:paraId="5B303D72" w14:textId="2186CBD5" w:rsidR="0FB5076D" w:rsidRDefault="0FB5076D" w:rsidP="72620242">
            <w:pPr>
              <w:rPr>
                <w:i/>
                <w:iCs/>
                <w:sz w:val="18"/>
                <w:szCs w:val="18"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FB5076D" w14:paraId="0783165E" w14:textId="77777777" w:rsidTr="72620242">
        <w:tc>
          <w:tcPr>
            <w:tcW w:w="993" w:type="dxa"/>
          </w:tcPr>
          <w:p w14:paraId="6FAD551C" w14:textId="09ED303C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8EAFDDE" w14:textId="7732E4F9" w:rsidR="0FB5076D" w:rsidRPr="00722420" w:rsidRDefault="0FB5076D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</w:t>
            </w:r>
            <w:r w:rsidR="36593CAC" w:rsidRPr="00722420">
              <w:rPr>
                <w:sz w:val="18"/>
                <w:szCs w:val="18"/>
              </w:rPr>
              <w:t>DPN</w:t>
            </w:r>
            <w:r w:rsidRPr="00722420">
              <w:rPr>
                <w:sz w:val="18"/>
                <w:szCs w:val="18"/>
              </w:rPr>
              <w:t>_0</w:t>
            </w:r>
            <w:r w:rsidR="008E5052" w:rsidRPr="00722420">
              <w:rPr>
                <w:sz w:val="18"/>
                <w:szCs w:val="18"/>
              </w:rPr>
              <w:t>2</w:t>
            </w:r>
            <w:r w:rsidRPr="00722420">
              <w:rPr>
                <w:sz w:val="18"/>
                <w:szCs w:val="18"/>
              </w:rPr>
              <w:t>_</w:t>
            </w:r>
            <w:r w:rsidR="6D0F2314" w:rsidRPr="00722420">
              <w:rPr>
                <w:sz w:val="18"/>
                <w:szCs w:val="18"/>
              </w:rPr>
              <w:t>0</w:t>
            </w:r>
            <w:r w:rsidR="008E5052" w:rsidRPr="00722420">
              <w:rPr>
                <w:sz w:val="18"/>
                <w:szCs w:val="18"/>
              </w:rPr>
              <w:t>4</w:t>
            </w:r>
            <w:r w:rsidRPr="00722420">
              <w:rPr>
                <w:sz w:val="18"/>
                <w:szCs w:val="18"/>
              </w:rPr>
              <w:t xml:space="preserve"> Ukončenie</w:t>
            </w:r>
            <w:r w:rsidR="0737018D" w:rsidRPr="00722420">
              <w:rPr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FB5076D" w14:paraId="3EE07F24" w14:textId="77777777" w:rsidTr="72620242">
        <w:tc>
          <w:tcPr>
            <w:tcW w:w="993" w:type="dxa"/>
          </w:tcPr>
          <w:p w14:paraId="085A487E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6FD3DA16" w14:textId="77777777" w:rsidR="0FB5076D" w:rsidRPr="00722420" w:rsidRDefault="0FB5076D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Zapis</w:t>
            </w:r>
            <w:r w:rsidR="5ACDEEBD" w:rsidRPr="00722420">
              <w:rPr>
                <w:sz w:val="18"/>
                <w:szCs w:val="18"/>
              </w:rPr>
              <w:t>Potvrdenie</w:t>
            </w:r>
            <w:r w:rsidRPr="00722420">
              <w:rPr>
                <w:sz w:val="18"/>
                <w:szCs w:val="18"/>
              </w:rPr>
              <w:t>DPN_v1</w:t>
            </w:r>
          </w:p>
          <w:p w14:paraId="3F42C2C4" w14:textId="77777777" w:rsidR="00834967" w:rsidRPr="00722420" w:rsidRDefault="00D8468D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VyhladajPotvrdenieDPN_v1</w:t>
            </w:r>
          </w:p>
          <w:p w14:paraId="79645585" w14:textId="73C748DA" w:rsidR="00D8468D" w:rsidRPr="00722420" w:rsidRDefault="00D8468D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DajPotvrdenieDPN_v1</w:t>
            </w:r>
          </w:p>
        </w:tc>
      </w:tr>
    </w:tbl>
    <w:p w14:paraId="76B6E05B" w14:textId="0CC31739" w:rsidR="00A1109F" w:rsidRDefault="3FD9323F" w:rsidP="0FB5076D">
      <w:pPr>
        <w:pStyle w:val="Popis"/>
        <w:rPr>
          <w:lang w:val="sk-SK"/>
        </w:rPr>
      </w:pPr>
      <w:r w:rsidRPr="72620242">
        <w:rPr>
          <w:lang w:val="sk-SK"/>
        </w:rPr>
        <w:t>Tabuľka 6: Proces A</w:t>
      </w:r>
      <w:r w:rsidR="42D94891" w:rsidRPr="72620242">
        <w:rPr>
          <w:lang w:val="sk-SK"/>
        </w:rPr>
        <w:t>03</w:t>
      </w:r>
    </w:p>
    <w:p w14:paraId="647EEE52" w14:textId="77777777" w:rsidR="00A1109F" w:rsidRDefault="00A1109F" w:rsidP="0FB5076D">
      <w:pPr>
        <w:ind w:firstLine="1416"/>
      </w:pPr>
    </w:p>
    <w:p w14:paraId="13004A1A" w14:textId="77777777" w:rsidR="00A1109F" w:rsidRDefault="3FD9323F" w:rsidP="0FB5076D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Všeobecné implementačné pravidlá: </w:t>
      </w:r>
    </w:p>
    <w:p w14:paraId="0D009A93" w14:textId="77777777" w:rsidR="00A1109F" w:rsidRDefault="00A1109F" w:rsidP="0FB5076D"/>
    <w:p w14:paraId="504BBAA6" w14:textId="239E3B7F" w:rsidR="00767063" w:rsidRPr="00722420" w:rsidRDefault="00767063" w:rsidP="004C151B">
      <w:pPr>
        <w:pStyle w:val="Odsekzoznamu"/>
        <w:numPr>
          <w:ilvl w:val="0"/>
          <w:numId w:val="7"/>
        </w:numPr>
        <w:jc w:val="both"/>
      </w:pPr>
      <w:r w:rsidRPr="00722420">
        <w:t>Rovnaké ako pre proces A02 s nasledovným rozdielom:</w:t>
      </w:r>
    </w:p>
    <w:p w14:paraId="085D3A34" w14:textId="33501009" w:rsidR="00767063" w:rsidRPr="00722420" w:rsidRDefault="00767063" w:rsidP="00767063">
      <w:pPr>
        <w:pStyle w:val="Odsekzoznamu"/>
        <w:jc w:val="both"/>
      </w:pPr>
      <w:r w:rsidRPr="00722420">
        <w:t>Ak sa nepodarí zapísať záznam o ukončení do NZIS</w:t>
      </w:r>
      <w:r w:rsidR="00B40EEA" w:rsidRPr="00722420">
        <w:t xml:space="preserve"> počas návštevy pacienta</w:t>
      </w:r>
      <w:r w:rsidRPr="00722420">
        <w:t xml:space="preserve">, lekár upozorní pacienta na potrebu overiť si ukončenie </w:t>
      </w:r>
      <w:proofErr w:type="spellStart"/>
      <w:r w:rsidRPr="00722420">
        <w:t>eDPN</w:t>
      </w:r>
      <w:proofErr w:type="spellEnd"/>
      <w:r w:rsidRPr="00722420">
        <w:t xml:space="preserve"> v SP.</w:t>
      </w:r>
    </w:p>
    <w:p w14:paraId="75DD757E" w14:textId="77777777" w:rsidR="00767063" w:rsidRPr="00722420" w:rsidRDefault="00767063" w:rsidP="00767063">
      <w:pPr>
        <w:jc w:val="both"/>
      </w:pPr>
    </w:p>
    <w:p w14:paraId="1F97424A" w14:textId="02DF90C4" w:rsidR="002D1C03" w:rsidRPr="00722420" w:rsidRDefault="002D1C03" w:rsidP="00F8694E">
      <w:pPr>
        <w:pStyle w:val="Nadpis3"/>
      </w:pPr>
      <w:r w:rsidRPr="00722420">
        <w:t xml:space="preserve"> </w:t>
      </w:r>
      <w:bookmarkStart w:id="50" w:name="_Ref120530879"/>
      <w:bookmarkStart w:id="51" w:name="_Toc120798975"/>
      <w:r w:rsidRPr="00722420">
        <w:t xml:space="preserve">A04 – Storno </w:t>
      </w:r>
      <w:proofErr w:type="spellStart"/>
      <w:r w:rsidRPr="00722420">
        <w:t>eDPN</w:t>
      </w:r>
      <w:bookmarkEnd w:id="50"/>
      <w:bookmarkEnd w:id="51"/>
      <w:proofErr w:type="spellEnd"/>
    </w:p>
    <w:p w14:paraId="03642A79" w14:textId="34B5F262" w:rsidR="00AB3EBE" w:rsidRPr="00722420" w:rsidRDefault="002D1C03" w:rsidP="002D1C03">
      <w:pPr>
        <w:rPr>
          <w:b/>
          <w:bCs/>
          <w:u w:val="single"/>
        </w:rPr>
      </w:pPr>
      <w:r w:rsidRPr="00722420">
        <w:rPr>
          <w:b/>
          <w:bCs/>
          <w:u w:val="single"/>
        </w:rPr>
        <w:t xml:space="preserve"> </w:t>
      </w:r>
      <w:r w:rsidR="00AB3EBE" w:rsidRPr="00722420">
        <w:rPr>
          <w:b/>
          <w:bCs/>
          <w:u w:val="single"/>
        </w:rPr>
        <w:t>Popis procesu:</w:t>
      </w:r>
    </w:p>
    <w:p w14:paraId="34BE0933" w14:textId="77777777" w:rsidR="00AB3EBE" w:rsidRPr="00722420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722420" w14:paraId="720BE251" w14:textId="77777777" w:rsidTr="72620242">
        <w:tc>
          <w:tcPr>
            <w:tcW w:w="1134" w:type="dxa"/>
            <w:shd w:val="clear" w:color="auto" w:fill="002060"/>
          </w:tcPr>
          <w:p w14:paraId="7973A791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722420" w:rsidRDefault="00AB3EBE" w:rsidP="72620242">
            <w:pPr>
              <w:rPr>
                <w:sz w:val="18"/>
                <w:szCs w:val="18"/>
              </w:rPr>
            </w:pPr>
          </w:p>
        </w:tc>
      </w:tr>
      <w:tr w:rsidR="00AB3EBE" w:rsidRPr="00722420" w14:paraId="1003F4B0" w14:textId="77777777" w:rsidTr="72620242">
        <w:tc>
          <w:tcPr>
            <w:tcW w:w="1134" w:type="dxa"/>
          </w:tcPr>
          <w:p w14:paraId="4CF62114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79C2E4AB" w:rsidR="00AB3EBE" w:rsidRPr="00722420" w:rsidRDefault="74A8D955" w:rsidP="004C151B">
            <w:pPr>
              <w:pStyle w:val="Odsekzoznamu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Stornovanie záznamu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, ktoré vzniklo z dôvodu administratívnej chyby </w:t>
            </w:r>
          </w:p>
        </w:tc>
      </w:tr>
      <w:tr w:rsidR="00AB3EBE" w:rsidRPr="00722420" w14:paraId="172EB3FD" w14:textId="77777777" w:rsidTr="72620242">
        <w:tc>
          <w:tcPr>
            <w:tcW w:w="1134" w:type="dxa"/>
          </w:tcPr>
          <w:p w14:paraId="02CEAE47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4E007EF5" w14:textId="08D6C5ED" w:rsidR="00AB3EBE" w:rsidRPr="00722420" w:rsidRDefault="74A8D955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Vytvorený </w:t>
            </w:r>
            <w:r w:rsidR="6652A723" w:rsidRPr="00722420">
              <w:rPr>
                <w:sz w:val="18"/>
                <w:szCs w:val="18"/>
              </w:rPr>
              <w:t xml:space="preserve">nestornovaný </w:t>
            </w:r>
            <w:r w:rsidRPr="00722420">
              <w:rPr>
                <w:sz w:val="18"/>
                <w:szCs w:val="18"/>
              </w:rPr>
              <w:t>elektronický záznam o</w:t>
            </w:r>
            <w:r w:rsidR="5BAD9868" w:rsidRPr="00722420">
              <w:rPr>
                <w:sz w:val="18"/>
                <w:szCs w:val="18"/>
              </w:rPr>
              <w:t> </w:t>
            </w:r>
            <w:proofErr w:type="spellStart"/>
            <w:r w:rsidR="34D8152A" w:rsidRPr="00722420">
              <w:rPr>
                <w:sz w:val="18"/>
                <w:szCs w:val="18"/>
              </w:rPr>
              <w:t>eDPN</w:t>
            </w:r>
            <w:proofErr w:type="spellEnd"/>
            <w:r w:rsidR="271F75AD" w:rsidRPr="00722420">
              <w:rPr>
                <w:sz w:val="18"/>
                <w:szCs w:val="18"/>
              </w:rPr>
              <w:t xml:space="preserve"> s ID záznamu.</w:t>
            </w:r>
          </w:p>
          <w:p w14:paraId="04135A72" w14:textId="7ACBC2D0" w:rsidR="00AB3EBE" w:rsidRPr="00722420" w:rsidRDefault="6F3AFE79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Autentifikovaný zdravotnícky pracovník a</w:t>
            </w:r>
            <w:r w:rsidR="6E3C6C97" w:rsidRPr="00722420">
              <w:rPr>
                <w:sz w:val="18"/>
                <w:szCs w:val="18"/>
              </w:rPr>
              <w:t> PZS, u ktor</w:t>
            </w:r>
            <w:r w:rsidR="7F9D4DB4" w:rsidRPr="00722420">
              <w:rPr>
                <w:sz w:val="18"/>
                <w:szCs w:val="18"/>
              </w:rPr>
              <w:t>ého</w:t>
            </w:r>
            <w:r w:rsidR="6E3C6C97" w:rsidRPr="00722420">
              <w:rPr>
                <w:sz w:val="18"/>
                <w:szCs w:val="18"/>
              </w:rPr>
              <w:t xml:space="preserve"> </w:t>
            </w:r>
            <w:r w:rsidRPr="00722420">
              <w:rPr>
                <w:sz w:val="18"/>
                <w:szCs w:val="18"/>
              </w:rPr>
              <w:t>pracuje</w:t>
            </w:r>
          </w:p>
          <w:p w14:paraId="75817EEF" w14:textId="016E7986" w:rsidR="00AB3EBE" w:rsidRPr="00722420" w:rsidRDefault="00AB3EBE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lastRenderedPageBreak/>
              <w:t>Identifikovaný pacient</w:t>
            </w:r>
            <w:r w:rsidR="18446B78" w:rsidRPr="00722420">
              <w:rPr>
                <w:sz w:val="18"/>
                <w:szCs w:val="18"/>
              </w:rPr>
              <w:t>.</w:t>
            </w:r>
            <w:r w:rsidRPr="00722420">
              <w:rPr>
                <w:sz w:val="18"/>
                <w:szCs w:val="18"/>
              </w:rPr>
              <w:t xml:space="preserve"> </w:t>
            </w:r>
          </w:p>
          <w:p w14:paraId="03EF8785" w14:textId="13BF0EED" w:rsidR="00AB3EBE" w:rsidRPr="00722420" w:rsidRDefault="18446B78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Požiadavka na storno záznamu.</w:t>
            </w:r>
          </w:p>
        </w:tc>
      </w:tr>
      <w:tr w:rsidR="00AB3EBE" w:rsidRPr="00722420" w14:paraId="6D04471A" w14:textId="77777777" w:rsidTr="72620242">
        <w:tc>
          <w:tcPr>
            <w:tcW w:w="1134" w:type="dxa"/>
          </w:tcPr>
          <w:p w14:paraId="75BBAD00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lastRenderedPageBreak/>
              <w:t>Výstup:</w:t>
            </w:r>
          </w:p>
        </w:tc>
        <w:tc>
          <w:tcPr>
            <w:tcW w:w="7320" w:type="dxa"/>
          </w:tcPr>
          <w:p w14:paraId="3BE8CCC4" w14:textId="1F1ECE4C" w:rsidR="00AB3EBE" w:rsidRPr="00722420" w:rsidRDefault="74A8D955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Elektronický záznam </w:t>
            </w:r>
            <w:proofErr w:type="spellStart"/>
            <w:r w:rsidR="6E41FABE" w:rsidRPr="00722420">
              <w:rPr>
                <w:sz w:val="18"/>
                <w:szCs w:val="18"/>
              </w:rPr>
              <w:t>eDPN</w:t>
            </w:r>
            <w:proofErr w:type="spellEnd"/>
            <w:r w:rsidR="6E41FABE" w:rsidRPr="00722420">
              <w:rPr>
                <w:sz w:val="18"/>
                <w:szCs w:val="18"/>
              </w:rPr>
              <w:t xml:space="preserve"> </w:t>
            </w:r>
            <w:r w:rsidRPr="00722420">
              <w:rPr>
                <w:sz w:val="18"/>
                <w:szCs w:val="18"/>
              </w:rPr>
              <w:t>stornovaný so zaevidovaným dôvodom storna</w:t>
            </w:r>
            <w:r w:rsidR="7DF541AD" w:rsidRPr="00722420">
              <w:rPr>
                <w:sz w:val="18"/>
                <w:szCs w:val="18"/>
              </w:rPr>
              <w:t>.</w:t>
            </w:r>
          </w:p>
        </w:tc>
      </w:tr>
      <w:tr w:rsidR="00AB3EBE" w:rsidRPr="00722420" w14:paraId="1052371B" w14:textId="77777777" w:rsidTr="72620242">
        <w:trPr>
          <w:trHeight w:val="381"/>
        </w:trPr>
        <w:tc>
          <w:tcPr>
            <w:tcW w:w="1134" w:type="dxa"/>
          </w:tcPr>
          <w:p w14:paraId="5828B0B9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2448DE7A" w:rsidR="00AB3EBE" w:rsidRPr="00722420" w:rsidRDefault="54C7DFDC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</w:t>
            </w:r>
            <w:r w:rsidR="553CFA5B" w:rsidRPr="00722420">
              <w:rPr>
                <w:sz w:val="18"/>
                <w:szCs w:val="18"/>
              </w:rPr>
              <w:t>DPN</w:t>
            </w:r>
            <w:r w:rsidR="03E984BF" w:rsidRPr="00722420">
              <w:rPr>
                <w:sz w:val="18"/>
                <w:szCs w:val="18"/>
              </w:rPr>
              <w:t>_</w:t>
            </w:r>
            <w:r w:rsidR="6DFCC816" w:rsidRPr="00722420">
              <w:rPr>
                <w:sz w:val="18"/>
                <w:szCs w:val="18"/>
              </w:rPr>
              <w:t>0</w:t>
            </w:r>
            <w:r w:rsidR="00834967" w:rsidRPr="00722420">
              <w:rPr>
                <w:sz w:val="18"/>
                <w:szCs w:val="18"/>
              </w:rPr>
              <w:t>4</w:t>
            </w:r>
            <w:r w:rsidR="6DFCC816" w:rsidRPr="00722420">
              <w:rPr>
                <w:sz w:val="18"/>
                <w:szCs w:val="18"/>
              </w:rPr>
              <w:t>_</w:t>
            </w:r>
            <w:r w:rsidR="31BC8B88" w:rsidRPr="00722420">
              <w:rPr>
                <w:sz w:val="18"/>
                <w:szCs w:val="18"/>
              </w:rPr>
              <w:t>0</w:t>
            </w:r>
            <w:r w:rsidR="00834967" w:rsidRPr="00722420">
              <w:rPr>
                <w:sz w:val="18"/>
                <w:szCs w:val="18"/>
              </w:rPr>
              <w:t>1</w:t>
            </w:r>
            <w:r w:rsidR="03E984BF" w:rsidRPr="00722420">
              <w:rPr>
                <w:sz w:val="18"/>
                <w:szCs w:val="18"/>
              </w:rPr>
              <w:t xml:space="preserve">_Storno </w:t>
            </w:r>
            <w:proofErr w:type="spellStart"/>
            <w:r w:rsidR="03E984BF" w:rsidRPr="00722420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AB3EBE" w:rsidRPr="00722420" w14:paraId="5BFBA997" w14:textId="77777777" w:rsidTr="72620242">
        <w:tc>
          <w:tcPr>
            <w:tcW w:w="1134" w:type="dxa"/>
          </w:tcPr>
          <w:p w14:paraId="3D18AF0C" w14:textId="77777777" w:rsidR="00AB3EBE" w:rsidRPr="00722420" w:rsidRDefault="00AB3EBE" w:rsidP="009F1D6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14C70693" w14:textId="77777777" w:rsidR="00AB3EBE" w:rsidRPr="00722420" w:rsidRDefault="53D6AA3A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Stornuj</w:t>
            </w:r>
            <w:r w:rsidR="57A32D1E" w:rsidRPr="00722420">
              <w:rPr>
                <w:sz w:val="18"/>
                <w:szCs w:val="18"/>
              </w:rPr>
              <w:t>Potvrdenie</w:t>
            </w:r>
            <w:r w:rsidRPr="00722420">
              <w:rPr>
                <w:sz w:val="18"/>
                <w:szCs w:val="18"/>
              </w:rPr>
              <w:t>DPN_v1</w:t>
            </w:r>
          </w:p>
          <w:p w14:paraId="11DCD7A4" w14:textId="77777777" w:rsidR="00834967" w:rsidRPr="00722420" w:rsidRDefault="00834967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VyhladajPotvrdenieDPN_v1</w:t>
            </w:r>
          </w:p>
          <w:p w14:paraId="77002796" w14:textId="369CE7DF" w:rsidR="00834967" w:rsidRPr="00722420" w:rsidRDefault="00834967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DajPotvrdenieDPN_v1</w:t>
            </w:r>
          </w:p>
        </w:tc>
      </w:tr>
    </w:tbl>
    <w:p w14:paraId="241D7B3E" w14:textId="5E15564E" w:rsidR="00A43C6B" w:rsidRPr="00722420" w:rsidRDefault="1EBB528A" w:rsidP="00A43C6B">
      <w:pPr>
        <w:pStyle w:val="Popis"/>
        <w:rPr>
          <w:lang w:val="sk-SK"/>
        </w:rPr>
      </w:pPr>
      <w:r w:rsidRPr="00722420">
        <w:rPr>
          <w:lang w:val="sk-SK"/>
        </w:rPr>
        <w:t>Tabuľka 7: Proces A</w:t>
      </w:r>
      <w:r w:rsidR="0BBCAF41" w:rsidRPr="00722420">
        <w:rPr>
          <w:lang w:val="sk-SK"/>
        </w:rPr>
        <w:t>04</w:t>
      </w:r>
    </w:p>
    <w:p w14:paraId="57DC71D1" w14:textId="1DE1E856" w:rsidR="00AB3EBE" w:rsidRPr="00722420" w:rsidRDefault="00AB3EBE" w:rsidP="72620242">
      <w:pPr>
        <w:rPr>
          <w:b/>
          <w:bCs/>
          <w:u w:val="single"/>
        </w:rPr>
      </w:pPr>
      <w:r w:rsidRPr="00722420">
        <w:rPr>
          <w:b/>
          <w:bCs/>
          <w:u w:val="single"/>
        </w:rPr>
        <w:t>Všeobecné implementačné pravidlá:</w:t>
      </w:r>
    </w:p>
    <w:p w14:paraId="3F073C83" w14:textId="77777777" w:rsidR="00AB3EBE" w:rsidRPr="00722420" w:rsidRDefault="00AB3EBE" w:rsidP="00AB3EBE">
      <w:pPr>
        <w:ind w:left="708"/>
        <w:rPr>
          <w:b/>
          <w:bCs/>
          <w:u w:val="single"/>
        </w:rPr>
      </w:pPr>
    </w:p>
    <w:p w14:paraId="1F942B56" w14:textId="7AFD0ED8" w:rsidR="74A8D955" w:rsidRPr="00722420" w:rsidRDefault="74A8D955" w:rsidP="004C151B">
      <w:pPr>
        <w:pStyle w:val="Odsekzoznamu"/>
        <w:numPr>
          <w:ilvl w:val="0"/>
          <w:numId w:val="7"/>
        </w:numPr>
        <w:jc w:val="both"/>
      </w:pPr>
      <w:r w:rsidRPr="00722420">
        <w:t>Pre úspešné storno záznamu o</w:t>
      </w:r>
      <w:r w:rsidR="21072426" w:rsidRPr="00722420">
        <w:t> </w:t>
      </w:r>
      <w:proofErr w:type="spellStart"/>
      <w:r w:rsidR="21072426" w:rsidRPr="00722420">
        <w:t>eDPN</w:t>
      </w:r>
      <w:proofErr w:type="spellEnd"/>
      <w:r w:rsidRPr="00722420">
        <w:t xml:space="preserve"> je potrebné v XML naplniť nasledovné elementy </w:t>
      </w:r>
      <w:r w:rsidR="425DE2DD" w:rsidRPr="00722420">
        <w:t>v zmysle stanovenej ADL schémy.</w:t>
      </w:r>
    </w:p>
    <w:p w14:paraId="6497AC04" w14:textId="61E06265" w:rsidR="00AB3EBE" w:rsidRPr="00722420" w:rsidRDefault="0161F676" w:rsidP="004C151B">
      <w:pPr>
        <w:pStyle w:val="Odsekzoznamu"/>
        <w:numPr>
          <w:ilvl w:val="0"/>
          <w:numId w:val="21"/>
        </w:numPr>
        <w:jc w:val="both"/>
        <w:rPr>
          <w:rFonts w:asciiTheme="minorHAnsi" w:eastAsiaTheme="minorEastAsia" w:hAnsiTheme="minorHAnsi" w:cstheme="minorBidi"/>
        </w:rPr>
      </w:pPr>
      <w:r w:rsidRPr="00722420">
        <w:t xml:space="preserve">Storno je využívané výhradne pre účely administratívnych chýb </w:t>
      </w:r>
      <w:proofErr w:type="spellStart"/>
      <w:r w:rsidRPr="00722420">
        <w:t>t.j</w:t>
      </w:r>
      <w:proofErr w:type="spellEnd"/>
      <w:r w:rsidRPr="00722420">
        <w:t>. lekár zapísal záznam na nesprávneho pacienta, lekár nesprávne vybral z číselníka príslušnú hodnotu</w:t>
      </w:r>
      <w:r w:rsidR="00913482" w:rsidRPr="00722420">
        <w:t xml:space="preserve"> atribútu, ktorý nie je možné zmeniť</w:t>
      </w:r>
      <w:r w:rsidRPr="00722420">
        <w:t xml:space="preserve">. </w:t>
      </w:r>
      <w:r w:rsidR="3C71D88C" w:rsidRPr="00722420">
        <w:t>Pri každom storne je potrebné uviesť dôvod storna.</w:t>
      </w:r>
    </w:p>
    <w:p w14:paraId="29AF0A6B" w14:textId="165CD4F4" w:rsidR="00AB3EBE" w:rsidRPr="00722420" w:rsidRDefault="74A8D955" w:rsidP="004C151B">
      <w:pPr>
        <w:pStyle w:val="Odsekzoznamu"/>
        <w:numPr>
          <w:ilvl w:val="0"/>
          <w:numId w:val="21"/>
        </w:numPr>
        <w:jc w:val="both"/>
      </w:pPr>
      <w:r w:rsidRPr="00722420">
        <w:t xml:space="preserve">Storno nie je možné používať pre zmenu </w:t>
      </w:r>
      <w:r w:rsidR="39867CE9" w:rsidRPr="00722420">
        <w:t>záznamu o </w:t>
      </w:r>
      <w:proofErr w:type="spellStart"/>
      <w:r w:rsidR="39867CE9" w:rsidRPr="00722420">
        <w:t>eDPN</w:t>
      </w:r>
      <w:proofErr w:type="spellEnd"/>
      <w:r w:rsidR="39867CE9" w:rsidRPr="00722420">
        <w:t>.</w:t>
      </w:r>
      <w:r w:rsidRPr="00722420">
        <w:t xml:space="preserve"> </w:t>
      </w:r>
    </w:p>
    <w:p w14:paraId="265F8A2F" w14:textId="2CBB8941" w:rsidR="00AB3EBE" w:rsidRPr="00722420" w:rsidRDefault="74A8D955" w:rsidP="004C151B">
      <w:pPr>
        <w:pStyle w:val="Odsekzoznamu"/>
        <w:numPr>
          <w:ilvl w:val="0"/>
          <w:numId w:val="21"/>
        </w:numPr>
        <w:jc w:val="both"/>
      </w:pPr>
      <w:r w:rsidRPr="00722420">
        <w:t>Storno môže vykonať l</w:t>
      </w:r>
      <w:r w:rsidR="2A89604E" w:rsidRPr="00722420">
        <w:t xml:space="preserve">ekár, ktorý pracuje u daného </w:t>
      </w:r>
      <w:r w:rsidRPr="00722420">
        <w:t>PZS, podmienkou je, že musí byť prihlásený pod daným kódom PZS</w:t>
      </w:r>
      <w:r w:rsidR="39867CE9" w:rsidRPr="00722420">
        <w:t>.</w:t>
      </w:r>
    </w:p>
    <w:p w14:paraId="48743B9C" w14:textId="75AD36C9" w:rsidR="003E6B7C" w:rsidRPr="00722420" w:rsidRDefault="003E6B7C" w:rsidP="004C151B">
      <w:pPr>
        <w:pStyle w:val="Odsekzoznamu"/>
        <w:numPr>
          <w:ilvl w:val="0"/>
          <w:numId w:val="21"/>
        </w:numPr>
        <w:jc w:val="both"/>
      </w:pPr>
      <w:r w:rsidRPr="00722420">
        <w:t xml:space="preserve">Pri pokuse stornovať </w:t>
      </w:r>
      <w:proofErr w:type="spellStart"/>
      <w:r w:rsidRPr="00722420">
        <w:t>eDPN</w:t>
      </w:r>
      <w:proofErr w:type="spellEnd"/>
      <w:r w:rsidRPr="00722420">
        <w:t xml:space="preserve"> vystavenú v inom ako aktuálnom mesiaci zobraziť zdravotníckemu pracovníkovi hlášku „Naozaj chcete vykonať storno </w:t>
      </w:r>
      <w:proofErr w:type="spellStart"/>
      <w:r w:rsidRPr="00722420">
        <w:t>ePN</w:t>
      </w:r>
      <w:proofErr w:type="spellEnd"/>
      <w:r w:rsidRPr="00722420">
        <w:t>, na ktorej už mohli byť vyplatené nemocenské dávky? Vzniká riziko preplatku na dávke a možnosť vyvodenia právnej zodpovednosti za jeho vznik.“</w:t>
      </w:r>
    </w:p>
    <w:p w14:paraId="49C3C6DA" w14:textId="1A9B62B2" w:rsidR="0079425D" w:rsidRPr="00722420" w:rsidRDefault="0079425D" w:rsidP="0079425D"/>
    <w:p w14:paraId="333F15AF" w14:textId="3311FCFC" w:rsidR="002D1C03" w:rsidRPr="00722420" w:rsidRDefault="002D1C03" w:rsidP="00F8694E">
      <w:pPr>
        <w:pStyle w:val="Nadpis3"/>
      </w:pPr>
      <w:bookmarkStart w:id="52" w:name="_A16_-_Vyhľadanie"/>
      <w:bookmarkEnd w:id="52"/>
      <w:r w:rsidRPr="00722420">
        <w:t xml:space="preserve"> </w:t>
      </w:r>
      <w:bookmarkStart w:id="53" w:name="_Ref120530888"/>
      <w:bookmarkStart w:id="54" w:name="_Toc120798976"/>
      <w:r w:rsidRPr="00722420">
        <w:t xml:space="preserve">A05 – Pokračovanie </w:t>
      </w:r>
      <w:proofErr w:type="spellStart"/>
      <w:r w:rsidRPr="00722420">
        <w:t>eDPN</w:t>
      </w:r>
      <w:bookmarkEnd w:id="53"/>
      <w:bookmarkEnd w:id="54"/>
      <w:proofErr w:type="spellEnd"/>
    </w:p>
    <w:p w14:paraId="271C76A2" w14:textId="77777777" w:rsidR="00300D0C" w:rsidRPr="00722420" w:rsidRDefault="1A2ED059" w:rsidP="59531A39">
      <w:pPr>
        <w:rPr>
          <w:b/>
          <w:bCs/>
          <w:u w:val="single"/>
        </w:rPr>
      </w:pPr>
      <w:r w:rsidRPr="00722420">
        <w:rPr>
          <w:b/>
          <w:bCs/>
          <w:u w:val="single"/>
        </w:rPr>
        <w:t>Popis procesu:</w:t>
      </w:r>
    </w:p>
    <w:p w14:paraId="263D0C11" w14:textId="77777777" w:rsidR="00300D0C" w:rsidRPr="00722420" w:rsidRDefault="00300D0C" w:rsidP="59531A39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59531A39" w:rsidRPr="00722420" w14:paraId="7AE8E48D" w14:textId="77777777" w:rsidTr="72620242">
        <w:tc>
          <w:tcPr>
            <w:tcW w:w="1134" w:type="dxa"/>
            <w:shd w:val="clear" w:color="auto" w:fill="002060"/>
          </w:tcPr>
          <w:p w14:paraId="09DD2663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4FD086CC" w14:textId="77777777" w:rsidR="59531A39" w:rsidRPr="00722420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:rsidRPr="00722420" w14:paraId="7622B83B" w14:textId="77777777" w:rsidTr="72620242">
        <w:tc>
          <w:tcPr>
            <w:tcW w:w="1134" w:type="dxa"/>
          </w:tcPr>
          <w:p w14:paraId="38C5E073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20167E8C" w14:textId="7A976C04" w:rsidR="7072B00A" w:rsidRPr="00722420" w:rsidRDefault="51EE3FCE" w:rsidP="004C151B">
            <w:pPr>
              <w:pStyle w:val="Odsekzoznamu"/>
              <w:numPr>
                <w:ilvl w:val="0"/>
                <w:numId w:val="5"/>
              </w:numPr>
              <w:jc w:val="both"/>
              <w:rPr>
                <w:rFonts w:ascii="Segoe UI" w:eastAsia="Segoe UI" w:hAnsi="Segoe UI" w:cs="Segoe UI"/>
                <w:sz w:val="16"/>
                <w:szCs w:val="16"/>
              </w:rPr>
            </w:pPr>
            <w:r w:rsidRPr="00722420">
              <w:rPr>
                <w:sz w:val="18"/>
                <w:szCs w:val="18"/>
              </w:rPr>
              <w:t xml:space="preserve">Pokračovanie </w:t>
            </w:r>
            <w:r w:rsidR="564A3E3F" w:rsidRPr="00722420">
              <w:rPr>
                <w:sz w:val="18"/>
                <w:szCs w:val="18"/>
              </w:rPr>
              <w:t>DP</w:t>
            </w:r>
            <w:r w:rsidR="1BE1F79E" w:rsidRPr="00722420">
              <w:rPr>
                <w:sz w:val="18"/>
                <w:szCs w:val="18"/>
              </w:rPr>
              <w:t xml:space="preserve">N - </w:t>
            </w:r>
            <w:r w:rsidR="6C0A4A10" w:rsidRPr="00722420">
              <w:rPr>
                <w:sz w:val="18"/>
                <w:szCs w:val="18"/>
              </w:rPr>
              <w:t xml:space="preserve">Ak sa po ukončení dočasnej pracovnej neschopnosti zdravotný stav osoby zhorší, príslušný ošetrujúci lekár vystaví nový elektronický záznam o dočasnej pracovnej neschopnosti. Ak nová dočasná pracovná neschopnosť začína </w:t>
            </w:r>
            <w:r w:rsidR="00834DAE" w:rsidRPr="00722420">
              <w:rPr>
                <w:sz w:val="18"/>
                <w:szCs w:val="18"/>
              </w:rPr>
              <w:t xml:space="preserve">rovnaký deň ako </w:t>
            </w:r>
            <w:r w:rsidR="6C0A4A10" w:rsidRPr="00722420">
              <w:rPr>
                <w:sz w:val="18"/>
                <w:szCs w:val="18"/>
              </w:rPr>
              <w:t xml:space="preserve">je uvedený </w:t>
            </w:r>
            <w:r w:rsidR="00834DAE" w:rsidRPr="00722420">
              <w:rPr>
                <w:sz w:val="18"/>
                <w:szCs w:val="18"/>
              </w:rPr>
              <w:t xml:space="preserve">dátum práce schopný od </w:t>
            </w:r>
            <w:r w:rsidR="6C0A4A10" w:rsidRPr="00722420">
              <w:rPr>
                <w:sz w:val="18"/>
                <w:szCs w:val="18"/>
              </w:rPr>
              <w:t>v</w:t>
            </w:r>
            <w:r w:rsidR="00834DAE" w:rsidRPr="00722420">
              <w:rPr>
                <w:sz w:val="18"/>
                <w:szCs w:val="18"/>
              </w:rPr>
              <w:t> </w:t>
            </w:r>
            <w:r w:rsidR="6C0A4A10" w:rsidRPr="00722420">
              <w:rPr>
                <w:sz w:val="18"/>
                <w:szCs w:val="18"/>
              </w:rPr>
              <w:t xml:space="preserve">predchádzajúcom elektronickom zázname o dočasnej pracovnej neschopnosti, ide o pokračovanie predchádzajúcej dočasnej pracovnej neschopnosti. </w:t>
            </w:r>
          </w:p>
        </w:tc>
      </w:tr>
      <w:tr w:rsidR="59531A39" w:rsidRPr="00722420" w14:paraId="4B1DFA39" w14:textId="77777777" w:rsidTr="72620242">
        <w:tc>
          <w:tcPr>
            <w:tcW w:w="1134" w:type="dxa"/>
          </w:tcPr>
          <w:p w14:paraId="27C28C2F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337B05A1" w14:textId="5F181DD0" w:rsidR="59531A39" w:rsidRPr="00722420" w:rsidRDefault="4B3B0F06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Autentifikovaný zdravotnícky pracovník a PZS, u ktor</w:t>
            </w:r>
            <w:r w:rsidR="4DD775F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ého</w:t>
            </w:r>
            <w:r w:rsidRPr="00722420">
              <w:rPr>
                <w:sz w:val="18"/>
                <w:szCs w:val="18"/>
              </w:rPr>
              <w:t xml:space="preserve"> pracuje</w:t>
            </w:r>
          </w:p>
          <w:p w14:paraId="7EC0D655" w14:textId="016E7986" w:rsidR="59531A39" w:rsidRPr="00722420" w:rsidRDefault="564A3E3F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Identifikovaný pacient. </w:t>
            </w:r>
          </w:p>
          <w:p w14:paraId="3B109EDF" w14:textId="77777777" w:rsidR="00834DAE" w:rsidRPr="00722420" w:rsidRDefault="00834DAE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Poskytnutá zdravotná starostlivosť, ktorej výsledkom je vedenie zdravotnej dokumentácie.</w:t>
            </w:r>
          </w:p>
          <w:p w14:paraId="53EE4966" w14:textId="77777777" w:rsidR="008E5052" w:rsidRPr="00722420" w:rsidRDefault="008E5052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Vytvorený nestornovaný ukončený elektronický záznam o 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s ID záznamu.</w:t>
            </w:r>
          </w:p>
          <w:p w14:paraId="2C7B85E1" w14:textId="5C2A132D" w:rsidR="00834DAE" w:rsidRPr="00722420" w:rsidRDefault="776591A3" w:rsidP="004C151B">
            <w:pPr>
              <w:pStyle w:val="Odsekzoznamu"/>
              <w:numPr>
                <w:ilvl w:val="0"/>
                <w:numId w:val="19"/>
              </w:numPr>
              <w:spacing w:before="0" w:after="0"/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Zaevidovaná nová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s dátum</w:t>
            </w:r>
            <w:r w:rsidR="008E5052" w:rsidRPr="00722420">
              <w:rPr>
                <w:sz w:val="18"/>
                <w:szCs w:val="18"/>
              </w:rPr>
              <w:t>om</w:t>
            </w:r>
            <w:r w:rsidRPr="00722420">
              <w:rPr>
                <w:sz w:val="18"/>
                <w:szCs w:val="18"/>
              </w:rPr>
              <w:t xml:space="preserve"> práceschopnosti od na predchádzajúcej </w:t>
            </w:r>
            <w:proofErr w:type="spellStart"/>
            <w:r w:rsidRPr="00722420">
              <w:rPr>
                <w:sz w:val="18"/>
                <w:szCs w:val="18"/>
              </w:rPr>
              <w:t>e</w:t>
            </w:r>
            <w:r w:rsidR="34CC5E56" w:rsidRPr="00722420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>PN</w:t>
            </w:r>
            <w:proofErr w:type="spellEnd"/>
            <w:r w:rsidRPr="00722420">
              <w:rPr>
                <w:sz w:val="18"/>
                <w:szCs w:val="18"/>
              </w:rPr>
              <w:t xml:space="preserve"> bol rovnaký ako dátum práceneschopnosti od na novej </w:t>
            </w:r>
            <w:proofErr w:type="spellStart"/>
            <w:r w:rsidRPr="00722420">
              <w:rPr>
                <w:sz w:val="18"/>
                <w:szCs w:val="18"/>
              </w:rPr>
              <w:t>e</w:t>
            </w:r>
            <w:r w:rsidR="207F6CAD" w:rsidRPr="00722420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>PN</w:t>
            </w:r>
            <w:proofErr w:type="spellEnd"/>
            <w:r w:rsidR="00834DAE" w:rsidRPr="00722420">
              <w:rPr>
                <w:sz w:val="18"/>
                <w:szCs w:val="18"/>
              </w:rPr>
              <w:t>.</w:t>
            </w:r>
          </w:p>
        </w:tc>
      </w:tr>
      <w:tr w:rsidR="59531A39" w:rsidRPr="00722420" w14:paraId="75E07723" w14:textId="77777777" w:rsidTr="72620242">
        <w:tc>
          <w:tcPr>
            <w:tcW w:w="1134" w:type="dxa"/>
          </w:tcPr>
          <w:p w14:paraId="65A56912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1F85289C" w14:textId="52C82171" w:rsidR="59531A39" w:rsidRPr="00722420" w:rsidRDefault="55CCBD8B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Elektronický záznam:</w:t>
            </w:r>
          </w:p>
          <w:p w14:paraId="793F5C12" w14:textId="63823D82" w:rsidR="59531A39" w:rsidRPr="00722420" w:rsidRDefault="55CCBD8B" w:rsidP="004C151B">
            <w:pPr>
              <w:pStyle w:val="Odsekzoznamu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Zapísaný záznam o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do NZIS</w:t>
            </w:r>
          </w:p>
          <w:p w14:paraId="1A3C3FE6" w14:textId="47749E3C" w:rsidR="59531A39" w:rsidRPr="00722420" w:rsidRDefault="59531A39" w:rsidP="72620242">
            <w:pPr>
              <w:rPr>
                <w:i/>
                <w:iCs/>
                <w:sz w:val="18"/>
                <w:szCs w:val="18"/>
              </w:rPr>
            </w:pPr>
          </w:p>
          <w:p w14:paraId="0229C6BD" w14:textId="1063438B" w:rsidR="59531A39" w:rsidRPr="00722420" w:rsidRDefault="55CCBD8B" w:rsidP="72620242">
            <w:pPr>
              <w:rPr>
                <w:i/>
                <w:iCs/>
              </w:rPr>
            </w:pPr>
            <w:r w:rsidRPr="00722420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00722420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00722420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Pr="00722420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Pr="00722420">
              <w:rPr>
                <w:i/>
                <w:iCs/>
                <w:sz w:val="18"/>
                <w:szCs w:val="18"/>
              </w:rPr>
              <w:t>.</w:t>
            </w:r>
          </w:p>
          <w:p w14:paraId="2B1ED29A" w14:textId="387F7BC5" w:rsidR="59531A39" w:rsidRPr="00722420" w:rsidRDefault="59531A39" w:rsidP="67C0EF39"/>
        </w:tc>
      </w:tr>
      <w:tr w:rsidR="59531A39" w:rsidRPr="00722420" w14:paraId="1A79D533" w14:textId="77777777" w:rsidTr="72620242">
        <w:trPr>
          <w:trHeight w:val="381"/>
        </w:trPr>
        <w:tc>
          <w:tcPr>
            <w:tcW w:w="1134" w:type="dxa"/>
          </w:tcPr>
          <w:p w14:paraId="7321F0DE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30D572F2" w14:textId="6C6C9EF2" w:rsidR="59531A39" w:rsidRPr="00722420" w:rsidRDefault="564A3E3F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rStyle w:val="Hypertextovprepojenie"/>
                <w:color w:val="auto"/>
                <w:sz w:val="18"/>
                <w:szCs w:val="18"/>
                <w:u w:val="none"/>
              </w:rPr>
              <w:t>eDPN</w:t>
            </w:r>
            <w:r w:rsidRPr="00722420">
              <w:rPr>
                <w:sz w:val="18"/>
                <w:szCs w:val="18"/>
              </w:rPr>
              <w:t>_0</w:t>
            </w:r>
            <w:r w:rsidR="008E5052" w:rsidRPr="00722420">
              <w:rPr>
                <w:sz w:val="18"/>
                <w:szCs w:val="18"/>
              </w:rPr>
              <w:t>2</w:t>
            </w:r>
            <w:r w:rsidRPr="00722420">
              <w:rPr>
                <w:sz w:val="18"/>
                <w:szCs w:val="18"/>
              </w:rPr>
              <w:t>_0</w:t>
            </w:r>
            <w:r w:rsidR="008E5052" w:rsidRPr="00722420">
              <w:rPr>
                <w:sz w:val="18"/>
                <w:szCs w:val="18"/>
              </w:rPr>
              <w:t xml:space="preserve">2 </w:t>
            </w:r>
            <w:r w:rsidR="1440DF9B" w:rsidRPr="00722420">
              <w:rPr>
                <w:sz w:val="18"/>
                <w:szCs w:val="18"/>
              </w:rPr>
              <w:t>Pokračovanie</w:t>
            </w:r>
            <w:r w:rsidRPr="00722420">
              <w:rPr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59531A39" w:rsidRPr="00722420" w14:paraId="64F8DA0B" w14:textId="77777777" w:rsidTr="72620242">
        <w:tc>
          <w:tcPr>
            <w:tcW w:w="1134" w:type="dxa"/>
          </w:tcPr>
          <w:p w14:paraId="7EE08B5F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5E2164E" w14:textId="0DF428A2" w:rsidR="2027AB43" w:rsidRPr="00722420" w:rsidRDefault="7F3038E9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Zapis</w:t>
            </w:r>
            <w:r w:rsidR="260B184C" w:rsidRPr="00722420">
              <w:rPr>
                <w:sz w:val="18"/>
                <w:szCs w:val="18"/>
              </w:rPr>
              <w:t>PotvrdenieDPN_v1</w:t>
            </w:r>
          </w:p>
          <w:p w14:paraId="6B433808" w14:textId="77777777" w:rsidR="2027AB43" w:rsidRPr="00722420" w:rsidRDefault="7D32012A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lastRenderedPageBreak/>
              <w:t>VyhladajPoisteniaSP_GW_v1</w:t>
            </w:r>
          </w:p>
          <w:p w14:paraId="2A69E463" w14:textId="3DFFBEBB" w:rsidR="00D8468D" w:rsidRPr="00722420" w:rsidRDefault="00D8468D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VyhladajPotvrdenieDPN_v1</w:t>
            </w:r>
          </w:p>
        </w:tc>
      </w:tr>
    </w:tbl>
    <w:p w14:paraId="2B8F6F07" w14:textId="64C6514B" w:rsidR="00300D0C" w:rsidRPr="00722420" w:rsidRDefault="450CCD62" w:rsidP="59531A39">
      <w:pPr>
        <w:pStyle w:val="Popis"/>
        <w:rPr>
          <w:lang w:val="sk-SK"/>
        </w:rPr>
      </w:pPr>
      <w:r w:rsidRPr="00722420">
        <w:rPr>
          <w:lang w:val="sk-SK"/>
        </w:rPr>
        <w:lastRenderedPageBreak/>
        <w:t>Tabuľka 7: Proces A0</w:t>
      </w:r>
      <w:r w:rsidR="6B150276" w:rsidRPr="00722420">
        <w:rPr>
          <w:lang w:val="sk-SK"/>
        </w:rPr>
        <w:t>5</w:t>
      </w:r>
    </w:p>
    <w:p w14:paraId="58E9D0CC" w14:textId="1DE1E856" w:rsidR="00300D0C" w:rsidRPr="00722420" w:rsidRDefault="450CCD62" w:rsidP="59531A39">
      <w:pPr>
        <w:rPr>
          <w:b/>
          <w:bCs/>
          <w:u w:val="single"/>
        </w:rPr>
      </w:pPr>
      <w:r w:rsidRPr="00722420">
        <w:rPr>
          <w:b/>
          <w:bCs/>
          <w:u w:val="single"/>
        </w:rPr>
        <w:t>Všeobecné implementačné pravidlá:</w:t>
      </w:r>
    </w:p>
    <w:p w14:paraId="14386356" w14:textId="77777777" w:rsidR="00300D0C" w:rsidRPr="00722420" w:rsidRDefault="00300D0C" w:rsidP="59531A39">
      <w:pPr>
        <w:ind w:left="708"/>
        <w:rPr>
          <w:b/>
          <w:bCs/>
          <w:u w:val="single"/>
        </w:rPr>
      </w:pPr>
    </w:p>
    <w:p w14:paraId="0DB1BCEC" w14:textId="77777777" w:rsidR="00767063" w:rsidRPr="00722420" w:rsidRDefault="00767063" w:rsidP="004C151B">
      <w:pPr>
        <w:pStyle w:val="Odsekzoznamu"/>
        <w:numPr>
          <w:ilvl w:val="0"/>
          <w:numId w:val="21"/>
        </w:numPr>
        <w:jc w:val="both"/>
      </w:pPr>
      <w:r w:rsidRPr="00722420">
        <w:t xml:space="preserve">Rovnaké ako pre proces A01 </w:t>
      </w:r>
    </w:p>
    <w:p w14:paraId="05EB4053" w14:textId="04F8B46F" w:rsidR="002D1C03" w:rsidRPr="00722420" w:rsidRDefault="002D1C03" w:rsidP="00F8694E">
      <w:pPr>
        <w:pStyle w:val="Nadpis3"/>
      </w:pPr>
      <w:r w:rsidRPr="00722420">
        <w:t xml:space="preserve"> </w:t>
      </w:r>
      <w:bookmarkStart w:id="55" w:name="_Ref120530899"/>
      <w:bookmarkStart w:id="56" w:name="_Toc120798977"/>
      <w:r w:rsidRPr="00722420">
        <w:t xml:space="preserve">A06 – Vyhľadanie </w:t>
      </w:r>
      <w:proofErr w:type="spellStart"/>
      <w:r w:rsidRPr="00722420">
        <w:t>eDPN</w:t>
      </w:r>
      <w:bookmarkEnd w:id="55"/>
      <w:bookmarkEnd w:id="56"/>
      <w:proofErr w:type="spellEnd"/>
    </w:p>
    <w:p w14:paraId="6C99C33E" w14:textId="41A4B237" w:rsidR="00F65337" w:rsidRPr="00722420" w:rsidRDefault="002D1C03" w:rsidP="002D1C03">
      <w:pPr>
        <w:rPr>
          <w:b/>
          <w:bCs/>
          <w:u w:val="single"/>
        </w:rPr>
      </w:pPr>
      <w:r w:rsidRPr="00722420">
        <w:rPr>
          <w:b/>
          <w:bCs/>
          <w:u w:val="single"/>
        </w:rPr>
        <w:t xml:space="preserve"> </w:t>
      </w:r>
      <w:r w:rsidR="4B1F096C" w:rsidRPr="00722420">
        <w:rPr>
          <w:b/>
          <w:bCs/>
          <w:u w:val="single"/>
        </w:rPr>
        <w:t>Popis procesu:</w:t>
      </w:r>
    </w:p>
    <w:p w14:paraId="61E41416" w14:textId="77777777" w:rsidR="00F65337" w:rsidRPr="00722420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722420" w14:paraId="144E9939" w14:textId="77777777" w:rsidTr="72620242">
        <w:tc>
          <w:tcPr>
            <w:tcW w:w="993" w:type="dxa"/>
            <w:shd w:val="clear" w:color="auto" w:fill="002060"/>
          </w:tcPr>
          <w:p w14:paraId="05E385DC" w14:textId="77777777" w:rsidR="00300D0C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722420" w:rsidRDefault="00300D0C" w:rsidP="72620242">
            <w:pPr>
              <w:rPr>
                <w:sz w:val="18"/>
                <w:szCs w:val="18"/>
              </w:rPr>
            </w:pPr>
          </w:p>
        </w:tc>
      </w:tr>
      <w:tr w:rsidR="00300D0C" w:rsidRPr="00722420" w14:paraId="1BC91A35" w14:textId="77777777" w:rsidTr="72620242">
        <w:tc>
          <w:tcPr>
            <w:tcW w:w="993" w:type="dxa"/>
          </w:tcPr>
          <w:p w14:paraId="2658E099" w14:textId="77777777" w:rsidR="00300D0C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30332E9C" w:rsidR="00300D0C" w:rsidRPr="00722420" w:rsidRDefault="4CB367CA" w:rsidP="004C151B">
            <w:pPr>
              <w:pStyle w:val="Odsekzoznamu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Vyhľadanie </w:t>
            </w:r>
            <w:proofErr w:type="spellStart"/>
            <w:r w:rsidR="3989F784" w:rsidRPr="00722420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300D0C" w:rsidRPr="00722420" w14:paraId="53A78ED0" w14:textId="77777777" w:rsidTr="72620242">
        <w:tc>
          <w:tcPr>
            <w:tcW w:w="993" w:type="dxa"/>
          </w:tcPr>
          <w:p w14:paraId="0CFF27D1" w14:textId="77777777" w:rsidR="00300D0C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A7381F" w14:textId="6C77A277" w:rsidR="00300D0C" w:rsidRPr="00722420" w:rsidRDefault="4B1F096C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Autentifi</w:t>
            </w:r>
            <w:r w:rsidR="2E5F913A" w:rsidRPr="00722420">
              <w:rPr>
                <w:sz w:val="18"/>
                <w:szCs w:val="18"/>
              </w:rPr>
              <w:t>kovaný zdravotnícky pracovník a PZS</w:t>
            </w:r>
            <w:r w:rsidRPr="00722420">
              <w:rPr>
                <w:sz w:val="18"/>
                <w:szCs w:val="18"/>
              </w:rPr>
              <w:t xml:space="preserve"> </w:t>
            </w:r>
            <w:r w:rsidR="2E5F913A" w:rsidRPr="00722420">
              <w:rPr>
                <w:sz w:val="18"/>
                <w:szCs w:val="18"/>
              </w:rPr>
              <w:t xml:space="preserve">u ktorého </w:t>
            </w:r>
            <w:r w:rsidRPr="00722420">
              <w:rPr>
                <w:sz w:val="18"/>
                <w:szCs w:val="18"/>
              </w:rPr>
              <w:t>pracuje</w:t>
            </w:r>
            <w:r w:rsidR="00834967" w:rsidRPr="00722420">
              <w:rPr>
                <w:sz w:val="18"/>
                <w:szCs w:val="18"/>
              </w:rPr>
              <w:t xml:space="preserve"> a/</w:t>
            </w:r>
            <w:r w:rsidR="65E12FA7" w:rsidRPr="00722420">
              <w:rPr>
                <w:sz w:val="18"/>
                <w:szCs w:val="18"/>
              </w:rPr>
              <w:t>alebo</w:t>
            </w:r>
          </w:p>
          <w:p w14:paraId="3120C3C5" w14:textId="0230C6AE" w:rsidR="00300D0C" w:rsidRPr="00722420" w:rsidRDefault="4B1F096C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Identifikovaný pacient</w:t>
            </w:r>
            <w:r w:rsidR="65E12FA7" w:rsidRPr="00722420">
              <w:rPr>
                <w:sz w:val="18"/>
                <w:szCs w:val="18"/>
              </w:rPr>
              <w:t>.</w:t>
            </w:r>
            <w:r w:rsidRPr="00722420">
              <w:rPr>
                <w:sz w:val="18"/>
                <w:szCs w:val="18"/>
              </w:rPr>
              <w:t xml:space="preserve"> </w:t>
            </w:r>
          </w:p>
          <w:p w14:paraId="5103337C" w14:textId="5061820F" w:rsidR="00300D0C" w:rsidRPr="00722420" w:rsidRDefault="1E3A2E22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Poskytnutá zdravotná starostlivosť, ktor</w:t>
            </w:r>
            <w:r w:rsidR="5B617B02" w:rsidRPr="00722420">
              <w:rPr>
                <w:sz w:val="18"/>
                <w:szCs w:val="18"/>
              </w:rPr>
              <w:t>ej</w:t>
            </w:r>
            <w:r w:rsidRPr="00722420">
              <w:rPr>
                <w:sz w:val="18"/>
                <w:szCs w:val="18"/>
              </w:rPr>
              <w:t xml:space="preserve"> výsledkom je vedenie zdravotnej dokumentácie</w:t>
            </w:r>
            <w:r w:rsidR="1B24F4CA" w:rsidRPr="00722420">
              <w:rPr>
                <w:sz w:val="18"/>
                <w:szCs w:val="18"/>
              </w:rPr>
              <w:t>.</w:t>
            </w:r>
          </w:p>
          <w:p w14:paraId="60646577" w14:textId="711586FB" w:rsidR="0D60CFCE" w:rsidRPr="00722420" w:rsidRDefault="172E4F36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Vyplnené podmienky vyhľadania záznamov.</w:t>
            </w:r>
          </w:p>
          <w:p w14:paraId="17D7FA3C" w14:textId="0DD2DDBA" w:rsidR="00A356A9" w:rsidRPr="00722420" w:rsidRDefault="3989F784" w:rsidP="004C151B">
            <w:pPr>
              <w:pStyle w:val="Odsekzoznamu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Označený/</w:t>
            </w:r>
            <w:proofErr w:type="spellStart"/>
            <w:r w:rsidRPr="00722420">
              <w:rPr>
                <w:sz w:val="18"/>
                <w:szCs w:val="18"/>
              </w:rPr>
              <w:t>odznačený</w:t>
            </w:r>
            <w:proofErr w:type="spellEnd"/>
            <w:r w:rsidRPr="00722420">
              <w:rPr>
                <w:sz w:val="18"/>
                <w:szCs w:val="18"/>
              </w:rPr>
              <w:t xml:space="preserve"> atribút „aj Storno“</w:t>
            </w:r>
            <w:r w:rsidR="216A21A7" w:rsidRPr="00722420">
              <w:rPr>
                <w:sz w:val="18"/>
                <w:szCs w:val="18"/>
              </w:rPr>
              <w:t>.</w:t>
            </w:r>
          </w:p>
        </w:tc>
      </w:tr>
      <w:tr w:rsidR="00300D0C" w:rsidRPr="00722420" w14:paraId="60F02466" w14:textId="77777777" w:rsidTr="72620242">
        <w:tc>
          <w:tcPr>
            <w:tcW w:w="993" w:type="dxa"/>
          </w:tcPr>
          <w:p w14:paraId="5E1E922F" w14:textId="77777777" w:rsidR="00300D0C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Elektronický záznam:</w:t>
            </w:r>
          </w:p>
          <w:p w14:paraId="6A6933AB" w14:textId="558A9CAC" w:rsidR="00A356A9" w:rsidRPr="00722420" w:rsidRDefault="4CB367CA" w:rsidP="004C151B">
            <w:pPr>
              <w:pStyle w:val="Odsekzoznamu"/>
              <w:numPr>
                <w:ilvl w:val="0"/>
                <w:numId w:val="21"/>
              </w:numPr>
              <w:spacing w:after="0"/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Vyhľadané </w:t>
            </w:r>
            <w:proofErr w:type="spellStart"/>
            <w:r w:rsidR="3989F784" w:rsidRPr="00722420">
              <w:rPr>
                <w:sz w:val="18"/>
                <w:szCs w:val="18"/>
              </w:rPr>
              <w:t>eDPN</w:t>
            </w:r>
            <w:proofErr w:type="spellEnd"/>
            <w:r w:rsidR="3989F784" w:rsidRPr="00722420">
              <w:rPr>
                <w:sz w:val="18"/>
                <w:szCs w:val="18"/>
              </w:rPr>
              <w:t xml:space="preserve"> </w:t>
            </w:r>
            <w:r w:rsidR="09214BF9" w:rsidRPr="00722420">
              <w:rPr>
                <w:sz w:val="18"/>
                <w:szCs w:val="18"/>
              </w:rPr>
              <w:t>v zmysle výberových kritérií.</w:t>
            </w:r>
          </w:p>
        </w:tc>
      </w:tr>
      <w:tr w:rsidR="00300D0C" w:rsidRPr="00722420" w14:paraId="3D9BBECF" w14:textId="77777777" w:rsidTr="72620242">
        <w:tc>
          <w:tcPr>
            <w:tcW w:w="993" w:type="dxa"/>
          </w:tcPr>
          <w:p w14:paraId="77B151DD" w14:textId="41419FA2" w:rsidR="00300D0C" w:rsidRPr="00722420" w:rsidRDefault="3CE966FA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72E9126E" w:rsidR="00A356A9" w:rsidRPr="00722420" w:rsidRDefault="1C364786" w:rsidP="004C151B">
            <w:pPr>
              <w:pStyle w:val="Odsekzoznamu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eDPN</w:t>
            </w:r>
            <w:r w:rsidR="0368591E" w:rsidRPr="00722420">
              <w:rPr>
                <w:sz w:val="18"/>
                <w:szCs w:val="18"/>
              </w:rPr>
              <w:t>_01_</w:t>
            </w:r>
            <w:r w:rsidR="7CB11CD2" w:rsidRPr="00722420">
              <w:rPr>
                <w:sz w:val="18"/>
                <w:szCs w:val="18"/>
              </w:rPr>
              <w:t>0</w:t>
            </w:r>
            <w:r w:rsidR="00834967" w:rsidRPr="00722420">
              <w:rPr>
                <w:sz w:val="18"/>
                <w:szCs w:val="18"/>
              </w:rPr>
              <w:t>1</w:t>
            </w:r>
            <w:r w:rsidR="08FCCC29" w:rsidRPr="00722420">
              <w:rPr>
                <w:sz w:val="18"/>
                <w:szCs w:val="18"/>
              </w:rPr>
              <w:t xml:space="preserve"> Vyhľadanie </w:t>
            </w:r>
            <w:proofErr w:type="spellStart"/>
            <w:r w:rsidR="08FCCC29" w:rsidRPr="00722420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955CA7" w:rsidRPr="00722420" w14:paraId="7C245AF3" w14:textId="77777777" w:rsidTr="72620242">
        <w:tc>
          <w:tcPr>
            <w:tcW w:w="993" w:type="dxa"/>
          </w:tcPr>
          <w:p w14:paraId="1AF3F347" w14:textId="77777777" w:rsidR="00955CA7" w:rsidRPr="00722420" w:rsidRDefault="5359BE6E" w:rsidP="00955CA7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2F50F414" w14:textId="60557251" w:rsidR="00955CA7" w:rsidRPr="00722420" w:rsidRDefault="570DBE83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rStyle w:val="Hypertextovprepojenie"/>
                <w:color w:val="auto"/>
                <w:sz w:val="18"/>
                <w:szCs w:val="18"/>
                <w:u w:val="none"/>
              </w:rPr>
            </w:pPr>
            <w:r w:rsidRPr="00722420">
              <w:rPr>
                <w:sz w:val="18"/>
                <w:szCs w:val="18"/>
              </w:rPr>
              <w:t>Vyhladaj</w:t>
            </w:r>
            <w:r w:rsidR="0EECE646" w:rsidRPr="00722420">
              <w:rPr>
                <w:sz w:val="18"/>
                <w:szCs w:val="18"/>
              </w:rPr>
              <w:t>HistoriuPotvrdenia</w:t>
            </w:r>
            <w:r w:rsidRPr="00722420">
              <w:rPr>
                <w:sz w:val="18"/>
                <w:szCs w:val="18"/>
              </w:rPr>
              <w:t>DPN</w:t>
            </w:r>
            <w:r w:rsidR="4AC1DBE4" w:rsidRPr="00722420">
              <w:rPr>
                <w:sz w:val="18"/>
                <w:szCs w:val="18"/>
              </w:rPr>
              <w:t>_v1</w:t>
            </w:r>
          </w:p>
          <w:p w14:paraId="71389623" w14:textId="1991DAAF" w:rsidR="00D2591E" w:rsidRPr="00722420" w:rsidRDefault="71227A8D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rStyle w:val="Hypertextovprepojenie"/>
                <w:rFonts w:asciiTheme="minorHAnsi" w:eastAsiaTheme="minorEastAsia" w:hAnsiTheme="minorHAnsi" w:cstheme="minorBidi"/>
                <w:color w:val="auto"/>
                <w:sz w:val="18"/>
                <w:szCs w:val="18"/>
                <w:u w:val="none"/>
              </w:rPr>
            </w:pPr>
            <w:r w:rsidRPr="00722420">
              <w:rPr>
                <w:sz w:val="18"/>
                <w:szCs w:val="18"/>
              </w:rPr>
              <w:t>Daj</w:t>
            </w:r>
            <w:r w:rsidR="646AFCDD" w:rsidRPr="00722420">
              <w:rPr>
                <w:sz w:val="18"/>
                <w:szCs w:val="18"/>
              </w:rPr>
              <w:t>Povrdenie</w:t>
            </w:r>
            <w:r w:rsidRPr="00722420">
              <w:rPr>
                <w:sz w:val="18"/>
                <w:szCs w:val="18"/>
              </w:rPr>
              <w:t>DPN_v1</w:t>
            </w:r>
          </w:p>
          <w:p w14:paraId="1BC8A9BC" w14:textId="041447C9" w:rsidR="00D2591E" w:rsidRPr="00722420" w:rsidRDefault="512D2B76" w:rsidP="004C151B">
            <w:pPr>
              <w:pStyle w:val="Odsekzoznamu"/>
              <w:keepNext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Vyhladaj</w:t>
            </w:r>
            <w:r w:rsidR="1B2CB77C" w:rsidRPr="00722420">
              <w:rPr>
                <w:sz w:val="18"/>
                <w:szCs w:val="18"/>
              </w:rPr>
              <w:t>PotvrdenieDPN</w:t>
            </w:r>
            <w:r w:rsidRPr="00722420">
              <w:rPr>
                <w:sz w:val="18"/>
                <w:szCs w:val="18"/>
              </w:rPr>
              <w:t>_v1</w:t>
            </w:r>
          </w:p>
        </w:tc>
      </w:tr>
    </w:tbl>
    <w:p w14:paraId="0803B3A5" w14:textId="72FD76D2" w:rsidR="00A43C6B" w:rsidRPr="00722420" w:rsidRDefault="1EBB528A" w:rsidP="00A43C6B">
      <w:pPr>
        <w:pStyle w:val="Popis"/>
        <w:rPr>
          <w:lang w:val="sk-SK"/>
        </w:rPr>
      </w:pPr>
      <w:r w:rsidRPr="00722420">
        <w:rPr>
          <w:lang w:val="sk-SK"/>
        </w:rPr>
        <w:t>Tabuľka 8: Proces A</w:t>
      </w:r>
      <w:r w:rsidR="09548090" w:rsidRPr="00722420">
        <w:rPr>
          <w:lang w:val="sk-SK"/>
        </w:rPr>
        <w:t>0</w:t>
      </w:r>
      <w:r w:rsidR="0F050C5C" w:rsidRPr="00722420">
        <w:rPr>
          <w:lang w:val="sk-SK"/>
        </w:rPr>
        <w:t>6</w:t>
      </w:r>
    </w:p>
    <w:p w14:paraId="44392A1F" w14:textId="77777777" w:rsidR="004F7E18" w:rsidRPr="00722420" w:rsidRDefault="4B1F096C" w:rsidP="72620242">
      <w:pPr>
        <w:rPr>
          <w:b/>
          <w:bCs/>
          <w:u w:val="single"/>
        </w:rPr>
      </w:pPr>
      <w:r w:rsidRPr="00722420">
        <w:rPr>
          <w:b/>
          <w:bCs/>
          <w:u w:val="single"/>
        </w:rPr>
        <w:t>Všeobecné implementačné pravidlá:</w:t>
      </w:r>
    </w:p>
    <w:p w14:paraId="6011BF3A" w14:textId="77777777" w:rsidR="004F7E18" w:rsidRPr="00722420" w:rsidRDefault="004F7E18" w:rsidP="72620242">
      <w:pPr>
        <w:ind w:left="708"/>
        <w:rPr>
          <w:b/>
          <w:bCs/>
          <w:u w:val="single"/>
        </w:rPr>
      </w:pPr>
    </w:p>
    <w:p w14:paraId="5344F4C0" w14:textId="5DDFAF96" w:rsidR="4136F2A3" w:rsidRPr="00722420" w:rsidRDefault="4136F2A3" w:rsidP="004C151B">
      <w:pPr>
        <w:pStyle w:val="Odsekzoznamu"/>
        <w:numPr>
          <w:ilvl w:val="0"/>
          <w:numId w:val="7"/>
        </w:numPr>
        <w:jc w:val="both"/>
      </w:pPr>
      <w:r w:rsidRPr="00722420">
        <w:t>Pre úspešné vyhľadanie záznamu o </w:t>
      </w:r>
      <w:proofErr w:type="spellStart"/>
      <w:r w:rsidR="2A89604E" w:rsidRPr="00722420">
        <w:t>eDPN</w:t>
      </w:r>
      <w:proofErr w:type="spellEnd"/>
      <w:r w:rsidRPr="00722420">
        <w:t xml:space="preserve"> je potrebné </w:t>
      </w:r>
      <w:r w:rsidR="54A83B44" w:rsidRPr="00722420">
        <w:t xml:space="preserve">v XML naplniť elementy </w:t>
      </w:r>
      <w:r w:rsidR="33C64AE6" w:rsidRPr="00722420">
        <w:t>v zmysle stanovenej ADL schémy.</w:t>
      </w:r>
    </w:p>
    <w:p w14:paraId="701F53BC" w14:textId="50C97B31" w:rsidR="00F65337" w:rsidRPr="00722420" w:rsidRDefault="1E3A2E22" w:rsidP="004C151B">
      <w:pPr>
        <w:pStyle w:val="Odsekzoznamu"/>
        <w:numPr>
          <w:ilvl w:val="0"/>
          <w:numId w:val="21"/>
        </w:numPr>
        <w:jc w:val="both"/>
      </w:pPr>
      <w:r w:rsidRPr="00722420">
        <w:t xml:space="preserve">Vyhľadané </w:t>
      </w:r>
      <w:proofErr w:type="spellStart"/>
      <w:r w:rsidR="208359AB" w:rsidRPr="00722420">
        <w:t>eDPN</w:t>
      </w:r>
      <w:proofErr w:type="spellEnd"/>
      <w:r w:rsidRPr="00722420">
        <w:t xml:space="preserve"> sú vrátené len </w:t>
      </w:r>
      <w:r w:rsidR="208359AB" w:rsidRPr="00722420">
        <w:t>zdravotníckemu pracovníkovi, ktorý ich zapísal alebo zdravotnícke</w:t>
      </w:r>
      <w:r w:rsidR="6769B6CF" w:rsidRPr="00722420">
        <w:t>mu</w:t>
      </w:r>
      <w:r w:rsidR="208359AB" w:rsidRPr="00722420">
        <w:t xml:space="preserve"> pracovník</w:t>
      </w:r>
      <w:r w:rsidR="77688E0F" w:rsidRPr="00722420">
        <w:t>ovi</w:t>
      </w:r>
      <w:r w:rsidR="208359AB" w:rsidRPr="00722420">
        <w:t>, ktorý je prihlásený pod rovnakým kódom PZS ako lekár, ktorý záznam o </w:t>
      </w:r>
      <w:proofErr w:type="spellStart"/>
      <w:r w:rsidR="208359AB" w:rsidRPr="00722420">
        <w:t>eDPN</w:t>
      </w:r>
      <w:proofErr w:type="spellEnd"/>
      <w:r w:rsidR="208359AB" w:rsidRPr="00722420">
        <w:t xml:space="preserve"> zapísal.</w:t>
      </w:r>
    </w:p>
    <w:p w14:paraId="488062EC" w14:textId="16C50B17" w:rsidR="00E318FA" w:rsidRPr="00722420" w:rsidRDefault="59E7EB08" w:rsidP="004C151B">
      <w:pPr>
        <w:pStyle w:val="Odsekzoznamu"/>
        <w:numPr>
          <w:ilvl w:val="0"/>
          <w:numId w:val="21"/>
        </w:numPr>
        <w:jc w:val="both"/>
      </w:pPr>
      <w:r w:rsidRPr="00722420">
        <w:t>S</w:t>
      </w:r>
      <w:r w:rsidR="7F0076A7" w:rsidRPr="00722420">
        <w:t>ystém vyhľadá</w:t>
      </w:r>
      <w:r w:rsidRPr="00722420">
        <w:t xml:space="preserve"> zaevidované nestornované DPN, a</w:t>
      </w:r>
      <w:r w:rsidR="38F5FC94" w:rsidRPr="00722420">
        <w:t>k</w:t>
      </w:r>
      <w:r w:rsidRPr="00722420">
        <w:t xml:space="preserve"> nie je označený príznak „aj Storno“. Ak je označený príznak „</w:t>
      </w:r>
      <w:proofErr w:type="spellStart"/>
      <w:r w:rsidRPr="00722420">
        <w:t>ajStorno</w:t>
      </w:r>
      <w:proofErr w:type="spellEnd"/>
      <w:r w:rsidRPr="00722420">
        <w:t>“</w:t>
      </w:r>
      <w:r w:rsidR="7F0076A7" w:rsidRPr="00722420">
        <w:t xml:space="preserve"> systém vyhľadá</w:t>
      </w:r>
      <w:r w:rsidRPr="00722420">
        <w:t xml:space="preserve"> všetky záznamy o </w:t>
      </w:r>
      <w:proofErr w:type="spellStart"/>
      <w:r w:rsidRPr="00722420">
        <w:t>eDPN</w:t>
      </w:r>
      <w:proofErr w:type="spellEnd"/>
      <w:r w:rsidRPr="00722420">
        <w:t xml:space="preserve"> vrátane stornovaných záznamov.</w:t>
      </w:r>
    </w:p>
    <w:p w14:paraId="64FD39B1" w14:textId="30028176" w:rsidR="00E318FA" w:rsidRPr="00722420" w:rsidRDefault="1B45C058" w:rsidP="004C151B">
      <w:pPr>
        <w:pStyle w:val="Odsekzoznamu"/>
        <w:numPr>
          <w:ilvl w:val="0"/>
          <w:numId w:val="21"/>
        </w:numPr>
        <w:jc w:val="both"/>
      </w:pPr>
      <w:r w:rsidRPr="00722420">
        <w:t>S</w:t>
      </w:r>
      <w:r w:rsidR="16FA1C49" w:rsidRPr="00722420">
        <w:t>ystém vyhľadá</w:t>
      </w:r>
      <w:r w:rsidRPr="00722420">
        <w:t xml:space="preserve"> vždy posledný aktuálne platný záznam o </w:t>
      </w:r>
      <w:proofErr w:type="spellStart"/>
      <w:r w:rsidRPr="00722420">
        <w:t>eDPN</w:t>
      </w:r>
      <w:proofErr w:type="spellEnd"/>
      <w:r w:rsidRPr="00722420">
        <w:t>.</w:t>
      </w:r>
    </w:p>
    <w:p w14:paraId="6A4272A9" w14:textId="77777777" w:rsidR="002B5785" w:rsidRPr="00722420" w:rsidRDefault="302D876B" w:rsidP="00F8694E">
      <w:pPr>
        <w:pStyle w:val="Nadpis2"/>
      </w:pPr>
      <w:bookmarkStart w:id="57" w:name="_A3_–_Vyhľadanie"/>
      <w:bookmarkStart w:id="58" w:name="_A4_–_Storno"/>
      <w:bookmarkStart w:id="59" w:name="_A5__–"/>
      <w:bookmarkStart w:id="60" w:name="_A6__–"/>
      <w:bookmarkStart w:id="61" w:name="_Toc513046942"/>
      <w:bookmarkStart w:id="62" w:name="_A7_–_Individuálny"/>
      <w:bookmarkStart w:id="63" w:name="_Toc86367227"/>
      <w:bookmarkStart w:id="64" w:name="_Toc120798978"/>
      <w:bookmarkEnd w:id="57"/>
      <w:bookmarkEnd w:id="58"/>
      <w:bookmarkEnd w:id="59"/>
      <w:bookmarkEnd w:id="60"/>
      <w:bookmarkEnd w:id="61"/>
      <w:bookmarkEnd w:id="62"/>
      <w:r w:rsidRPr="00722420">
        <w:t>Scenáre použitia (Procesné scenáre služieb)</w:t>
      </w:r>
      <w:bookmarkEnd w:id="63"/>
      <w:bookmarkEnd w:id="64"/>
    </w:p>
    <w:p w14:paraId="1235A1F4" w14:textId="77777777" w:rsidR="00510C5E" w:rsidRPr="00722420" w:rsidRDefault="4B1F096C" w:rsidP="00510C5E">
      <w:r w:rsidRPr="00722420">
        <w:t xml:space="preserve">Scenáre použitia stanovujú: </w:t>
      </w:r>
    </w:p>
    <w:p w14:paraId="2E92B7FA" w14:textId="77777777" w:rsidR="00510C5E" w:rsidRPr="00722420" w:rsidRDefault="4B1F096C" w:rsidP="004C151B">
      <w:pPr>
        <w:pStyle w:val="Odsekzoznamu"/>
        <w:numPr>
          <w:ilvl w:val="0"/>
          <w:numId w:val="26"/>
        </w:numPr>
      </w:pPr>
      <w:r w:rsidRPr="00722420">
        <w:t xml:space="preserve">Predpoklad pre overenie zhody dodávateľov IS PZS </w:t>
      </w:r>
    </w:p>
    <w:p w14:paraId="4DA8BD59" w14:textId="77777777" w:rsidR="00510C5E" w:rsidRPr="00722420" w:rsidRDefault="4CB367CA" w:rsidP="004C151B">
      <w:pPr>
        <w:pStyle w:val="Odsekzoznamu"/>
        <w:numPr>
          <w:ilvl w:val="0"/>
          <w:numId w:val="26"/>
        </w:numPr>
      </w:pPr>
      <w:r w:rsidRPr="00722420">
        <w:t xml:space="preserve">Časť procesu PZS, ktorá súvisí s prácou v NZIS </w:t>
      </w:r>
    </w:p>
    <w:p w14:paraId="3BDBE8D3" w14:textId="77777777" w:rsidR="009E1BCA" w:rsidRPr="00722420" w:rsidRDefault="009E1BCA" w:rsidP="00510C5E"/>
    <w:p w14:paraId="67463872" w14:textId="77777777" w:rsidR="00C313E4" w:rsidRPr="00722420" w:rsidRDefault="4B1F096C" w:rsidP="00C313E4">
      <w:r w:rsidRPr="00722420">
        <w:t>Scenáre použitia obsahujú:</w:t>
      </w:r>
    </w:p>
    <w:p w14:paraId="0BF0672D" w14:textId="4F9D0C9C" w:rsidR="00BE3F0B" w:rsidRPr="00722420" w:rsidRDefault="4B1F096C" w:rsidP="004C151B">
      <w:pPr>
        <w:pStyle w:val="Odsekzoznamu"/>
        <w:numPr>
          <w:ilvl w:val="0"/>
          <w:numId w:val="27"/>
        </w:numPr>
      </w:pPr>
      <w:r w:rsidRPr="00722420">
        <w:t>stručný popis</w:t>
      </w:r>
      <w:r w:rsidR="2AB7B7FF" w:rsidRPr="00722420">
        <w:t>,</w:t>
      </w:r>
    </w:p>
    <w:p w14:paraId="20B2E332" w14:textId="28C0D171" w:rsidR="00BE3F0B" w:rsidRPr="00722420" w:rsidRDefault="4B1F096C" w:rsidP="004C151B">
      <w:pPr>
        <w:pStyle w:val="Odsekzoznamu"/>
        <w:numPr>
          <w:ilvl w:val="0"/>
          <w:numId w:val="27"/>
        </w:numPr>
      </w:pPr>
      <w:r w:rsidRPr="00722420">
        <w:t>vstupné podmienky</w:t>
      </w:r>
      <w:r w:rsidR="2AB7B7FF" w:rsidRPr="00722420">
        <w:t>,</w:t>
      </w:r>
    </w:p>
    <w:p w14:paraId="09C2B156" w14:textId="18DBEDAA" w:rsidR="00BE3F0B" w:rsidRPr="00722420" w:rsidRDefault="4B1F096C" w:rsidP="004C151B">
      <w:pPr>
        <w:pStyle w:val="Odsekzoznamu"/>
        <w:numPr>
          <w:ilvl w:val="0"/>
          <w:numId w:val="27"/>
        </w:numPr>
      </w:pPr>
      <w:r w:rsidRPr="00722420">
        <w:t>odkaz na proces</w:t>
      </w:r>
      <w:r w:rsidR="61010511" w:rsidRPr="00722420">
        <w:t>,</w:t>
      </w:r>
    </w:p>
    <w:p w14:paraId="0D19DE40" w14:textId="689AEF42" w:rsidR="00BE3F0B" w:rsidRPr="00722420" w:rsidRDefault="4B1F096C" w:rsidP="004C151B">
      <w:pPr>
        <w:pStyle w:val="Odsekzoznamu"/>
        <w:numPr>
          <w:ilvl w:val="0"/>
          <w:numId w:val="27"/>
        </w:numPr>
      </w:pPr>
      <w:r w:rsidRPr="00722420">
        <w:lastRenderedPageBreak/>
        <w:t xml:space="preserve">používaný </w:t>
      </w:r>
      <w:proofErr w:type="spellStart"/>
      <w:r w:rsidRPr="00722420">
        <w:t>archetyp</w:t>
      </w:r>
      <w:proofErr w:type="spellEnd"/>
      <w:r w:rsidR="61010511" w:rsidRPr="00722420">
        <w:t>,</w:t>
      </w:r>
    </w:p>
    <w:p w14:paraId="347004F5" w14:textId="58DAE402" w:rsidR="00BE3F0B" w:rsidRPr="00722420" w:rsidRDefault="6BC05F50" w:rsidP="004C151B">
      <w:pPr>
        <w:pStyle w:val="Odsekzoznamu"/>
        <w:numPr>
          <w:ilvl w:val="0"/>
          <w:numId w:val="27"/>
        </w:numPr>
      </w:pPr>
      <w:r w:rsidRPr="00722420">
        <w:t>s</w:t>
      </w:r>
      <w:r w:rsidR="4B1F096C" w:rsidRPr="00722420">
        <w:t>lužba</w:t>
      </w:r>
      <w:r w:rsidR="2041ED0C" w:rsidRPr="00722420">
        <w:t>,</w:t>
      </w:r>
    </w:p>
    <w:p w14:paraId="487AFE53" w14:textId="5C2D0D50" w:rsidR="00BE3F0B" w:rsidRPr="00722420" w:rsidRDefault="4B1F096C" w:rsidP="004C151B">
      <w:pPr>
        <w:pStyle w:val="Odsekzoznamu"/>
        <w:numPr>
          <w:ilvl w:val="0"/>
          <w:numId w:val="27"/>
        </w:numPr>
      </w:pPr>
      <w:r w:rsidRPr="00722420">
        <w:t>výstupné podmienky</w:t>
      </w:r>
      <w:r w:rsidR="2B229ACD" w:rsidRPr="00722420">
        <w:t>,</w:t>
      </w:r>
    </w:p>
    <w:p w14:paraId="317B8F65" w14:textId="1B86CBFC" w:rsidR="00C313E4" w:rsidRPr="00722420" w:rsidRDefault="73867E79" w:rsidP="004C151B">
      <w:pPr>
        <w:pStyle w:val="Odsekzoznamu"/>
        <w:numPr>
          <w:ilvl w:val="0"/>
          <w:numId w:val="27"/>
        </w:numPr>
      </w:pPr>
      <w:r w:rsidRPr="00722420">
        <w:t>h</w:t>
      </w:r>
      <w:r w:rsidR="4B1F096C" w:rsidRPr="00722420">
        <w:t>lavný scenár</w:t>
      </w:r>
      <w:r w:rsidR="3F1C4AC0" w:rsidRPr="00722420">
        <w:t>,</w:t>
      </w:r>
    </w:p>
    <w:p w14:paraId="6C38D5FA" w14:textId="5334FDF8" w:rsidR="00BC2ABB" w:rsidRPr="00722420" w:rsidRDefault="746CE281" w:rsidP="004C151B">
      <w:pPr>
        <w:pStyle w:val="Odsekzoznamu"/>
        <w:numPr>
          <w:ilvl w:val="0"/>
          <w:numId w:val="27"/>
        </w:numPr>
      </w:pPr>
      <w:r w:rsidRPr="00722420">
        <w:t>a</w:t>
      </w:r>
      <w:r w:rsidR="4B1F096C" w:rsidRPr="00722420">
        <w:t>lternatívne scenáre k hlavnému scenáru, ktoré je potrebné implementovať ako alternatívy pre zdravotníckeho pracovníka</w:t>
      </w:r>
      <w:r w:rsidR="48E88C63" w:rsidRPr="00722420">
        <w:t>,</w:t>
      </w:r>
    </w:p>
    <w:p w14:paraId="5B75D22D" w14:textId="54D7D44C" w:rsidR="00C313E4" w:rsidRPr="00722420" w:rsidRDefault="6DE4F7B8" w:rsidP="004C151B">
      <w:pPr>
        <w:pStyle w:val="Odsekzoznamu"/>
        <w:numPr>
          <w:ilvl w:val="0"/>
          <w:numId w:val="27"/>
        </w:numPr>
      </w:pPr>
      <w:proofErr w:type="spellStart"/>
      <w:r w:rsidRPr="00722420">
        <w:t>Use</w:t>
      </w:r>
      <w:proofErr w:type="spellEnd"/>
      <w:r w:rsidRPr="00722420">
        <w:t xml:space="preserve"> </w:t>
      </w:r>
      <w:proofErr w:type="spellStart"/>
      <w:r w:rsidRPr="00722420">
        <w:t>cases</w:t>
      </w:r>
      <w:proofErr w:type="spellEnd"/>
      <w:r w:rsidR="00834967" w:rsidRPr="00722420">
        <w:t xml:space="preserve"> vyplývajúce</w:t>
      </w:r>
      <w:r w:rsidRPr="00722420">
        <w:t xml:space="preserve"> z hlavného scenára</w:t>
      </w:r>
      <w:r w:rsidR="41015BE3" w:rsidRPr="00722420">
        <w:t>.</w:t>
      </w:r>
    </w:p>
    <w:p w14:paraId="0B0258FA" w14:textId="77777777" w:rsidR="00F61103" w:rsidRPr="00722420" w:rsidRDefault="00F61103" w:rsidP="00F61103"/>
    <w:p w14:paraId="76F8383B" w14:textId="7C84BCF5" w:rsidR="00F61103" w:rsidRPr="00722420" w:rsidRDefault="00F61103" w:rsidP="00F61103">
      <w:r w:rsidRPr="00722420">
        <w:t xml:space="preserve">V prípade, že IS PZS implementuje iný ako nižšie uvedený scenár použitia, je nutné aby pri implementácii dodržiaval nasledovné zásady, ktoré v súčasnosti nie sú vynucované </w:t>
      </w:r>
      <w:r w:rsidR="00E778C6" w:rsidRPr="00722420">
        <w:t>generovanými chybami NZIS:</w:t>
      </w:r>
    </w:p>
    <w:p w14:paraId="17014B72" w14:textId="2EFDCE28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 xml:space="preserve">Dátum vystavenia a dátum zmeny musia byť z najspoľahlivejšieho dostupného zdroja (NZIS, NTP, lokálny čas systému apod.), pričom dátum vystavenia sa po prvom zápise do NZIS nemení, dátum zmeny sa mení pri akejkoľvek zmene údajov na </w:t>
      </w:r>
      <w:proofErr w:type="spellStart"/>
      <w:r w:rsidRPr="00722420">
        <w:t>eDPN</w:t>
      </w:r>
      <w:proofErr w:type="spellEnd"/>
    </w:p>
    <w:p w14:paraId="27B82005" w14:textId="218AAFC8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 xml:space="preserve">Dátum práceneschopnosti od môže byť najviac 1 deň v budúcnosti a po prvom zápise do NZIS už sa nemení </w:t>
      </w:r>
      <w:r w:rsidRPr="00722420">
        <w:rPr>
          <w:lang w:val="en-US"/>
        </w:rPr>
        <w:t>(</w:t>
      </w:r>
      <w:r w:rsidRPr="00722420">
        <w:t xml:space="preserve">§12a ods. 4 zákona 576/2004 </w:t>
      </w:r>
      <w:proofErr w:type="spellStart"/>
      <w:r w:rsidRPr="00722420">
        <w:t>Z.z</w:t>
      </w:r>
      <w:proofErr w:type="spellEnd"/>
      <w:r w:rsidRPr="00722420">
        <w:t>.)</w:t>
      </w:r>
    </w:p>
    <w:p w14:paraId="5DB11DDB" w14:textId="525A3ED1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>Dátumy pre diagnózu a dôvod DPN musia aspoň v prvej verzii záznamu platiť ku dňu PN od; ak na prvej verzii záznamu nie sú dátumy uvedené, chápu sa ako keby boli uvedené práve odo dňa vzniku práceneschopnosti (DPN nemôže vzniknúť bez platnej diagnózy a dôvodu)</w:t>
      </w:r>
    </w:p>
    <w:p w14:paraId="6ED343AE" w14:textId="1CD820AC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>Krajina a mesto pobytu na DPN musia byť naplnené podľa číselníkov -1.3.158.00165387.100.10.51 pre krajinu a 1.3.158.00165387.100.10.45 pre mesto ak bola uvedená krajina Slovensko</w:t>
      </w:r>
      <w:r w:rsidR="008924FB" w:rsidRPr="008924FB">
        <w:rPr>
          <w:highlight w:val="yellow"/>
        </w:rPr>
        <w:t>, prípustné hodnoty mimo číselníka sú aj „Bratislava“ a „Košice“</w:t>
      </w:r>
    </w:p>
    <w:p w14:paraId="39D86458" w14:textId="4BF20CC0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>Pre všetky nové a zmenené vychádzky v rámci jedného zápisu do NZIS sú dátumy vychádzok zhodné</w:t>
      </w:r>
    </w:p>
    <w:p w14:paraId="0B51EF81" w14:textId="3F9352E1" w:rsidR="00E778C6" w:rsidRPr="00722420" w:rsidRDefault="00E778C6" w:rsidP="00E778C6">
      <w:pPr>
        <w:pStyle w:val="Odsekzoznamu"/>
        <w:numPr>
          <w:ilvl w:val="0"/>
          <w:numId w:val="69"/>
        </w:numPr>
      </w:pPr>
      <w:r w:rsidRPr="00722420">
        <w:t>Dátum predpokladaného ukončenia je pri zápise práce schopný od nastavený tak, že dátum predpokladaného ukončenia = dátum práce schopný od - 1 deň</w:t>
      </w:r>
    </w:p>
    <w:p w14:paraId="520CFA03" w14:textId="77777777" w:rsidR="00731D80" w:rsidRPr="00722420" w:rsidRDefault="00731D80" w:rsidP="00731D80"/>
    <w:p w14:paraId="56E033FC" w14:textId="6D3494DE" w:rsidR="00601876" w:rsidRPr="00722420" w:rsidRDefault="4B1F096C" w:rsidP="59531A39">
      <w:pPr>
        <w:jc w:val="both"/>
      </w:pPr>
      <w:r w:rsidRPr="00722420">
        <w:t>Nižšie uvedené scenáre stanovujú minimálnu množinu údajov pre úspešné overenie zhody, ktoré je potrebné:</w:t>
      </w:r>
    </w:p>
    <w:p w14:paraId="77F92301" w14:textId="3EBEFCDE" w:rsidR="00A167D9" w:rsidRPr="00722420" w:rsidRDefault="00A167D9" w:rsidP="00F8694E">
      <w:pPr>
        <w:pStyle w:val="Nadpis3"/>
        <w:rPr>
          <w:rFonts w:ascii="Times New Roman" w:hAnsi="Times New Roman"/>
        </w:rPr>
      </w:pPr>
      <w:bookmarkStart w:id="65" w:name="_Toc120798979"/>
      <w:r w:rsidRPr="00722420">
        <w:t xml:space="preserve">eDPN_01_01 – Vyhľadanie </w:t>
      </w:r>
      <w:proofErr w:type="spellStart"/>
      <w:r w:rsidRPr="00722420">
        <w:t>eDPN</w:t>
      </w:r>
      <w:bookmarkEnd w:id="65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904"/>
      </w:tblGrid>
      <w:tr w:rsidR="00A167D9" w:rsidRPr="00722420" w14:paraId="03773FCD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0C571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Scenár použitia: 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33F11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A167D9" w:rsidRPr="00722420" w14:paraId="612E3FBC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76009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BF477" w14:textId="5C3B33CE" w:rsidR="00A167D9" w:rsidRPr="00722420" w:rsidRDefault="00A167D9" w:rsidP="005267D1">
            <w:pPr>
              <w:pStyle w:val="Bezriadkovania"/>
              <w:spacing w:line="276" w:lineRule="auto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Scenár je určený pre lekára všeobecnej ZS alebo lekára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Vyhľadanie už vystavenej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 so špecializáciou v špecializačnom odbore gynekológia a pôrodníctvo a ak ide o ústavnú starostlivosť bez obmedzenia špecializačného odboru.</w:t>
            </w:r>
          </w:p>
        </w:tc>
      </w:tr>
      <w:tr w:rsidR="00A167D9" w:rsidRPr="00722420" w14:paraId="42481D27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00C94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F5838" w14:textId="77777777" w:rsidR="00A167D9" w:rsidRPr="00722420" w:rsidRDefault="00A167D9" w:rsidP="004C151B">
            <w:pPr>
              <w:pStyle w:val="Bezriadkovania"/>
              <w:numPr>
                <w:ilvl w:val="0"/>
                <w:numId w:val="29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69E816A3" w14:textId="77777777" w:rsidR="00A167D9" w:rsidRPr="00722420" w:rsidRDefault="00A167D9" w:rsidP="004C151B">
            <w:pPr>
              <w:pStyle w:val="Bezriadkovania"/>
              <w:numPr>
                <w:ilvl w:val="0"/>
                <w:numId w:val="29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07B95132" w14:textId="77777777" w:rsidR="00A167D9" w:rsidRPr="00722420" w:rsidRDefault="00A167D9" w:rsidP="004C151B">
            <w:pPr>
              <w:pStyle w:val="Bezriadkovania"/>
              <w:numPr>
                <w:ilvl w:val="0"/>
                <w:numId w:val="29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Požiadavka na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  <w:p w14:paraId="6B6CA6CE" w14:textId="77777777" w:rsidR="00A167D9" w:rsidRPr="00722420" w:rsidRDefault="00A167D9" w:rsidP="004C151B">
            <w:pPr>
              <w:pStyle w:val="Bezriadkovania"/>
              <w:numPr>
                <w:ilvl w:val="0"/>
                <w:numId w:val="29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Poskytnutý súhlas pacienta prostredníctvom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eID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/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eDoPP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(ak je potrebný) </w:t>
            </w:r>
          </w:p>
        </w:tc>
      </w:tr>
      <w:tr w:rsidR="00A167D9" w:rsidRPr="00722420" w14:paraId="4F17EBB3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345CB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97AC7" w14:textId="674F66F9" w:rsidR="00A167D9" w:rsidRPr="00722420" w:rsidRDefault="00A167D9" w:rsidP="001D60AD">
            <w:pPr>
              <w:pStyle w:val="Bezriadkovania"/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_Ref120530899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 xml:space="preserve">A06 – </w:t>
            </w:r>
            <w:proofErr w:type="spellStart"/>
            <w:r w:rsidR="00064A6A" w:rsidRPr="00722420">
              <w:t>Vyhľadanie</w:t>
            </w:r>
            <w:proofErr w:type="spellEnd"/>
            <w:r w:rsidR="00064A6A" w:rsidRPr="00722420">
              <w:t xml:space="preserve"> </w:t>
            </w:r>
            <w:proofErr w:type="spellStart"/>
            <w:r w:rsidR="00064A6A" w:rsidRPr="00722420"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A167D9" w:rsidRPr="00722420" w14:paraId="02E0B063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A0FD6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E6E77" w14:textId="77777777" w:rsidR="00A167D9" w:rsidRPr="00722420" w:rsidRDefault="00A167D9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CEN-EN13606-ENTRY.Potvrde</w:t>
            </w:r>
            <w:r w:rsidRPr="00722420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nieDocasnejPraceneschopnosti.v1.adl</w:t>
            </w:r>
          </w:p>
        </w:tc>
      </w:tr>
      <w:tr w:rsidR="00A167D9" w:rsidRPr="00722420" w14:paraId="3C30AE18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B81D6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CEAAF" w14:textId="6C2E44CF" w:rsidR="005267D1" w:rsidRPr="00722420" w:rsidRDefault="005267D1" w:rsidP="001D60AD">
            <w:pPr>
              <w:pStyle w:val="Bezriadkovania"/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_Ref120552992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>VyhladajPotvrdenieDPN_v1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  <w:p w14:paraId="5E43594B" w14:textId="461297AF" w:rsidR="005267D1" w:rsidRPr="00722420" w:rsidRDefault="005267D1" w:rsidP="001D60AD">
            <w:pPr>
              <w:pStyle w:val="Bezriadkovania"/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_Ref120553005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>DajPotvrdenieDPN_v1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  <w:p w14:paraId="2A4F3854" w14:textId="5251F05C" w:rsidR="00A167D9" w:rsidRPr="00722420" w:rsidRDefault="005267D1" w:rsidP="001D60AD">
            <w:pPr>
              <w:pStyle w:val="Bezriadkovania"/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_Ref120553012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>VyhladajHistoriuPotvrdeniaDPN_v1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A167D9" w:rsidRPr="00722420" w14:paraId="42ABFE5F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39A0F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Výstupné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A109B" w14:textId="77777777" w:rsidR="00A167D9" w:rsidRPr="00722420" w:rsidRDefault="00A167D9" w:rsidP="001D60AD">
            <w:pPr>
              <w:pStyle w:val="Bezriadkovania"/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Vyhľadané záznamy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históriu záznamov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A167D9" w:rsidRPr="00722420" w14:paraId="23C3F2AA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A6A36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98271" w14:textId="4504FF62" w:rsidR="00A167D9" w:rsidRPr="00722420" w:rsidRDefault="00A167D9" w:rsidP="004C151B">
            <w:pPr>
              <w:pStyle w:val="Odsekzoznamu"/>
              <w:numPr>
                <w:ilvl w:val="0"/>
                <w:numId w:val="3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lekár/ Zdravotnícky pracovník vyhľadá z</w:t>
            </w:r>
            <w:r w:rsidR="00FF35A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áznamy o DPN prostredníctvom JRÚ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Z_ID pacienta. V prípade, že IS PZS nedisponuje JRÚZ ID k identite pacienta získa ho prostredníctvom služby DajJRUZIdentifikator_GW_v2</w:t>
            </w:r>
          </w:p>
          <w:p w14:paraId="436E0750" w14:textId="77777777" w:rsidR="00A167D9" w:rsidRPr="00722420" w:rsidRDefault="00A167D9" w:rsidP="004C151B">
            <w:pPr>
              <w:pStyle w:val="Odsekzoznamu"/>
              <w:numPr>
                <w:ilvl w:val="0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môže doplniť voliteľné vyhľadávacie kritéria:</w:t>
            </w:r>
          </w:p>
          <w:p w14:paraId="6F1B4EDE" w14:textId="77777777" w:rsidR="00A167D9" w:rsidRPr="00722420" w:rsidRDefault="00A167D9" w:rsidP="004C151B">
            <w:pPr>
              <w:pStyle w:val="Odsekzoznamu"/>
              <w:numPr>
                <w:ilvl w:val="1"/>
                <w:numId w:val="3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Vlastné záznamy ošetrujúceho lekára vykonané na danom OÚ PZS, kedy IS PZS na pozadí služby VyhladajPotvrdenieDPN_v1 vloží do atribútu. </w:t>
            </w:r>
          </w:p>
          <w:p w14:paraId="05AD8D71" w14:textId="77777777" w:rsidR="00A167D9" w:rsidRPr="00722420" w:rsidRDefault="00A167D9" w:rsidP="004C151B">
            <w:pPr>
              <w:pStyle w:val="Odsekzoznamu"/>
              <w:numPr>
                <w:ilvl w:val="1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Konkrétny záznam zapísaný ošetrujúcim lekárom, vložením vyhľadávacieho kritéria ID záznamu do služby VyhladajPotvrdenieDPN_v1.</w:t>
            </w:r>
          </w:p>
          <w:p w14:paraId="6E17E604" w14:textId="77777777" w:rsidR="00A167D9" w:rsidRPr="00722420" w:rsidRDefault="00A167D9" w:rsidP="004C151B">
            <w:pPr>
              <w:pStyle w:val="Odsekzoznamu"/>
              <w:numPr>
                <w:ilvl w:val="1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Ostatné cudzie záznamy alebo vlastné záznamy, kedy môže vyhľadanie upresniť prostredníctvom vyhľadávacích kritérií do služby VyhladajPotvrdenieDPN_v1:  </w:t>
            </w:r>
          </w:p>
          <w:p w14:paraId="25E0099C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neschopný od (od – do)</w:t>
            </w:r>
          </w:p>
          <w:p w14:paraId="1EDD7DB7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schopný od (od - do)</w:t>
            </w:r>
          </w:p>
          <w:p w14:paraId="322C995E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PZS, kde bol vytvorený záznam (JRÚZ ID OU PZS, kód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  <w:p w14:paraId="7404745A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vzniku záznamu (od – do)</w:t>
            </w:r>
          </w:p>
          <w:p w14:paraId="69F08C4A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0" w:after="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Bez konca platnosti</w:t>
            </w:r>
          </w:p>
          <w:p w14:paraId="4C42ECCA" w14:textId="77777777" w:rsidR="00A167D9" w:rsidRPr="00722420" w:rsidRDefault="00A167D9" w:rsidP="004C151B">
            <w:pPr>
              <w:pStyle w:val="Odsekzoznamu"/>
              <w:numPr>
                <w:ilvl w:val="2"/>
                <w:numId w:val="31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AjStorno</w:t>
            </w:r>
            <w:proofErr w:type="spellEnd"/>
          </w:p>
          <w:p w14:paraId="3E82EF87" w14:textId="77777777" w:rsidR="00A167D9" w:rsidRPr="00722420" w:rsidRDefault="00A167D9" w:rsidP="004C151B">
            <w:pPr>
              <w:pStyle w:val="Odsekzoznamu"/>
              <w:numPr>
                <w:ilvl w:val="0"/>
                <w:numId w:val="31"/>
              </w:numPr>
              <w:spacing w:before="120" w:line="276" w:lineRule="auto"/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IS PZS na základe zadaných kritérií lekára zavolá službu VyhladajPotvrdenieDPN_v1.</w:t>
            </w:r>
          </w:p>
          <w:p w14:paraId="402BE855" w14:textId="77777777" w:rsidR="00A167D9" w:rsidRPr="00722420" w:rsidRDefault="00A167D9" w:rsidP="004C151B">
            <w:pPr>
              <w:pStyle w:val="Odsekzoznamu"/>
              <w:numPr>
                <w:ilvl w:val="0"/>
                <w:numId w:val="31"/>
              </w:numPr>
              <w:spacing w:before="120" w:line="276" w:lineRule="auto"/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Následne volaním služby DajPotvrdenieDPN_v1 systém poskytne detail záznamu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>.</w:t>
            </w:r>
          </w:p>
          <w:p w14:paraId="6F7CD9FF" w14:textId="2C4B2913" w:rsidR="00A167D9" w:rsidRPr="00722420" w:rsidRDefault="00A167D9" w:rsidP="004C151B">
            <w:pPr>
              <w:pStyle w:val="Odsekzoznamu"/>
              <w:numPr>
                <w:ilvl w:val="0"/>
                <w:numId w:val="31"/>
              </w:numPr>
              <w:spacing w:before="120" w:line="276" w:lineRule="auto"/>
              <w:rPr>
                <w:rFonts w:asciiTheme="minorHAnsi" w:eastAsiaTheme="minorEastAsia" w:hAnsiTheme="minorHAnsi" w:cstheme="minorBidi"/>
                <w:color w:val="000000"/>
                <w:sz w:val="19"/>
                <w:szCs w:val="19"/>
              </w:rPr>
            </w:pPr>
            <w:r w:rsidRPr="00722420">
              <w:rPr>
                <w:sz w:val="18"/>
                <w:szCs w:val="18"/>
              </w:rPr>
              <w:t xml:space="preserve">Alternatíva volaním služby VyhladajHistoriuPotvrdeniaDPN_v1 so zadaním ID potvrdenia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systém poskytne všetky verzie daného záznamu </w:t>
            </w:r>
            <w:proofErr w:type="spellStart"/>
            <w:r w:rsidRPr="00722420">
              <w:rPr>
                <w:sz w:val="18"/>
                <w:szCs w:val="18"/>
              </w:rPr>
              <w:t>e</w:t>
            </w:r>
            <w:r w:rsidR="00432F78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>PN</w:t>
            </w:r>
            <w:proofErr w:type="spellEnd"/>
            <w:r w:rsidRPr="00722420">
              <w:rPr>
                <w:sz w:val="18"/>
                <w:szCs w:val="18"/>
              </w:rPr>
              <w:t xml:space="preserve">. </w:t>
            </w:r>
            <w:r w:rsidRPr="00722420">
              <w:rPr>
                <w:color w:val="000000"/>
                <w:sz w:val="19"/>
                <w:szCs w:val="19"/>
              </w:rPr>
              <w:t xml:space="preserve">Detail verzie záznamu potvrdenia o dočasnej PN systém poskytne volaním služby </w:t>
            </w:r>
            <w:r w:rsidRPr="00722420">
              <w:rPr>
                <w:sz w:val="18"/>
                <w:szCs w:val="18"/>
              </w:rPr>
              <w:t>DajPotvrdenieDPN_v1 s ID záznamu a ID verzie záznamu</w:t>
            </w:r>
            <w:r w:rsidRPr="00722420">
              <w:rPr>
                <w:color w:val="000000"/>
                <w:sz w:val="19"/>
                <w:szCs w:val="19"/>
              </w:rPr>
              <w:t>.</w:t>
            </w:r>
          </w:p>
        </w:tc>
      </w:tr>
      <w:tr w:rsidR="00A167D9" w:rsidRPr="00722420" w14:paraId="1CFA993D" w14:textId="77777777" w:rsidTr="00CD5564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344F" w14:textId="77777777" w:rsidR="00A167D9" w:rsidRPr="00722420" w:rsidRDefault="00A167D9" w:rsidP="00CD5564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0784A" w14:textId="73D75E4A" w:rsidR="00A167D9" w:rsidRPr="00722420" w:rsidRDefault="00A167D9" w:rsidP="004C151B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lekár/Zdravotnícky pracovník nevyplnil všetky povinné položky v rámci vyhľadania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 w:rsidRPr="00722420">
              <w:t>,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</w:t>
            </w:r>
            <w:proofErr w:type="spellStart"/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vyhľadateľný</w:t>
            </w:r>
            <w:proofErr w:type="spellEnd"/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NZIS.</w:t>
            </w:r>
          </w:p>
          <w:p w14:paraId="22939490" w14:textId="70B9A9DB" w:rsidR="00A167D9" w:rsidRPr="00722420" w:rsidRDefault="00A167D9" w:rsidP="004C151B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lekárovi/Zdravotníckemu pracovníkovi neumožnilo vyhľadať záznam z dôvodu problému s identitou pacienta, pre ktor</w:t>
            </w:r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ého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záznam </w:t>
            </w:r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hľadaný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: </w:t>
            </w:r>
          </w:p>
          <w:p w14:paraId="12B71E86" w14:textId="4F09B6EC" w:rsidR="00A167D9" w:rsidRPr="00722420" w:rsidRDefault="00A167D9" w:rsidP="004C151B">
            <w:pPr>
              <w:pStyle w:val="Odsekzoznamu"/>
              <w:numPr>
                <w:ilvl w:val="1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E300022 – Nie je možné </w:t>
            </w:r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vyhľadať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záznam</w:t>
            </w:r>
            <w:r w:rsidR="0083658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y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 dôvodu, že pre daného pacienta je evidovaný dátum úmrtia a zdravotná dokumentácia je uzavretá.</w:t>
            </w:r>
          </w:p>
          <w:p w14:paraId="78C8D2C0" w14:textId="273E00A3" w:rsidR="0083658B" w:rsidRPr="00722420" w:rsidRDefault="0083658B" w:rsidP="004C151B">
            <w:pPr>
              <w:pStyle w:val="Odsekzoznamu"/>
              <w:numPr>
                <w:ilvl w:val="1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E300001 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EZKO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pacienta je uzamknuté, 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ie je možné vyhľadať záznamy</w:t>
            </w:r>
          </w:p>
          <w:p w14:paraId="161AB5BA" w14:textId="77777777" w:rsidR="00A167D9" w:rsidRPr="00722420" w:rsidRDefault="00A167D9" w:rsidP="004C151B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IS PZS (chyby na strane IS PZS – v zmysle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).</w:t>
            </w:r>
          </w:p>
          <w:p w14:paraId="19BA5925" w14:textId="77777777" w:rsidR="00A167D9" w:rsidRPr="00722420" w:rsidDel="009B2D1D" w:rsidRDefault="00A167D9" w:rsidP="004C151B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Zdravotníckemu pracovníkovi neumožnilo vyhľadať záznam nakoľko v súlade s platnou legislatívou nemá prístup k týmto záznamom – napr. sestra, ošetrujúci lekár, pre prístup k týmto záznamom je nevyhnutný súhlas pacienta </w:t>
            </w:r>
            <w:r w:rsidRPr="00722420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E900001 - Nemáte prístup k požadovaným záznamom pacienta. Požiadajte pacienta o prístup k údajom vložením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eID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 do čítačky a zadania súhlasu podľa bezpečnostných nastavení pacienta (stlačením OK/zadanie BOK).</w:t>
            </w:r>
          </w:p>
        </w:tc>
      </w:tr>
    </w:tbl>
    <w:p w14:paraId="54D586DC" w14:textId="2C44CA15" w:rsidR="00B23EA7" w:rsidRPr="00722420" w:rsidRDefault="00B23EA7" w:rsidP="001D60AD">
      <w:pPr>
        <w:pStyle w:val="Normaldotabulky"/>
      </w:pPr>
    </w:p>
    <w:p w14:paraId="72371DCA" w14:textId="14A0B26E" w:rsidR="006C32F1" w:rsidRPr="00722420" w:rsidRDefault="002D1C03" w:rsidP="00F8694E">
      <w:pPr>
        <w:pStyle w:val="Nadpis3"/>
      </w:pPr>
      <w:bookmarkStart w:id="66" w:name="_eV_01_01_–_Zapísanie"/>
      <w:bookmarkStart w:id="67" w:name="_eV_01_48_–_Zapísanie"/>
      <w:bookmarkStart w:id="68" w:name="_Toc86367228"/>
      <w:bookmarkEnd w:id="66"/>
      <w:bookmarkEnd w:id="67"/>
      <w:r w:rsidRPr="00722420">
        <w:t xml:space="preserve"> </w:t>
      </w:r>
      <w:bookmarkStart w:id="69" w:name="_Toc120798980"/>
      <w:r w:rsidR="09EF3605" w:rsidRPr="00722420">
        <w:t>e</w:t>
      </w:r>
      <w:r w:rsidR="1BE440AC" w:rsidRPr="00722420">
        <w:t>DPN</w:t>
      </w:r>
      <w:r w:rsidR="007F76C0" w:rsidRPr="00722420">
        <w:t>_02</w:t>
      </w:r>
      <w:r w:rsidR="09EF3605" w:rsidRPr="00722420">
        <w:t>_</w:t>
      </w:r>
      <w:r w:rsidR="62854EF2" w:rsidRPr="00722420">
        <w:t>01</w:t>
      </w:r>
      <w:r w:rsidR="041BE119" w:rsidRPr="00722420">
        <w:t xml:space="preserve"> – Z</w:t>
      </w:r>
      <w:r w:rsidR="6EC220C9" w:rsidRPr="00722420">
        <w:t>á</w:t>
      </w:r>
      <w:r w:rsidR="041BE119" w:rsidRPr="00722420">
        <w:t>p</w:t>
      </w:r>
      <w:r w:rsidR="1A68F499" w:rsidRPr="00722420">
        <w:t>i</w:t>
      </w:r>
      <w:r w:rsidR="041BE119" w:rsidRPr="00722420">
        <w:t>s</w:t>
      </w:r>
      <w:r w:rsidR="09EF3605" w:rsidRPr="00722420">
        <w:t xml:space="preserve"> </w:t>
      </w:r>
      <w:proofErr w:type="spellStart"/>
      <w:r w:rsidR="09EF3605" w:rsidRPr="00722420">
        <w:t>eDPN</w:t>
      </w:r>
      <w:bookmarkEnd w:id="68"/>
      <w:bookmarkEnd w:id="69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01876" w:rsidRPr="00722420" w14:paraId="2511776F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0D8BCD8A" w:rsidR="00601876" w:rsidRPr="00722420" w:rsidRDefault="4CB367CA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Zapísanie </w:t>
            </w:r>
            <w:r w:rsidR="0F92DFB7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záznamu o </w:t>
            </w:r>
            <w:proofErr w:type="spellStart"/>
            <w:r w:rsidR="0F92DFB7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01876" w:rsidRPr="00D95A9D" w14:paraId="23A6638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722420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F106" w14:textId="71C8EADD" w:rsidR="00601876" w:rsidRPr="00D95A9D" w:rsidRDefault="187B312F" w:rsidP="00FF35AB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Scenár je určený pre </w:t>
            </w:r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lekára všeobecnej ZS</w:t>
            </w:r>
            <w:r w:rsidR="2FB9E40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lekár</w:t>
            </w:r>
            <w:r w:rsidR="3A6EA023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2FB9E40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</w:t>
            </w:r>
            <w:r w:rsidR="4DBCFFE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 ktorou má osoba/poskytovateľ ZS uzatvorenú dohodu</w:t>
            </w:r>
            <w:r w:rsidR="04EB9965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 poskytovaní ZS -</w:t>
            </w:r>
            <w:r w:rsidR="4DBCFFE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všeobec</w:t>
            </w:r>
            <w:r w:rsidR="4277ADE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</w:t>
            </w:r>
            <w:r w:rsidR="4DBCFFE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ý lekár pre dospelých </w:t>
            </w:r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(ďalej všeobecný </w:t>
            </w:r>
            <w:proofErr w:type="spellStart"/>
            <w:r w:rsidR="6BA32118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69B4621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="6BA32118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</w:t>
            </w:r>
            <w:r w:rsidR="5597A6F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 gynekológ</w:t>
            </w:r>
            <w:r w:rsidR="0CB2E329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)</w:t>
            </w:r>
            <w:r w:rsidR="5597A6F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</w:t>
            </w:r>
            <w:r w:rsidR="2F31E20F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lekár zdravotníckeho zariadenia </w:t>
            </w:r>
            <w:r w:rsidR="5597A6F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ústav</w:t>
            </w:r>
            <w:r w:rsidR="06B78394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nej starostlivosti (ďalej len lekár)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601876" w:rsidRPr="00D95A9D" w14:paraId="67FF9CD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77777777" w:rsidR="00601876" w:rsidRPr="00D95A9D" w:rsidRDefault="4B1F096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47969DF6" w14:textId="77777777" w:rsidR="00601876" w:rsidRPr="00D95A9D" w:rsidRDefault="4B1F096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7836C3BA" w14:textId="77777777" w:rsidR="00601876" w:rsidRPr="00D95A9D" w:rsidRDefault="7A4DF636" w:rsidP="004C151B">
            <w:pPr>
              <w:pStyle w:val="Odsekzoznamu"/>
              <w:numPr>
                <w:ilvl w:val="0"/>
                <w:numId w:val="24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Vykonané odborné vyšetrenie pacienta</w:t>
            </w:r>
          </w:p>
        </w:tc>
      </w:tr>
      <w:tr w:rsidR="00601876" w:rsidRPr="00D95A9D" w14:paraId="0B4A813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121C22EF" w:rsidR="00601876" w:rsidRPr="00834967" w:rsidRDefault="002D1C03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fldChar w:fldCharType="begin"/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instrText xml:space="preserve"> REF _Ref120530810 \h </w:instrTex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fldChar w:fldCharType="separate"/>
            </w:r>
            <w:r w:rsidR="00064A6A">
              <w:t xml:space="preserve">A01 - </w:t>
            </w:r>
            <w:proofErr w:type="spellStart"/>
            <w:r w:rsidR="00064A6A" w:rsidRPr="72620242">
              <w:t>Zápis</w:t>
            </w:r>
            <w:proofErr w:type="spellEnd"/>
            <w:r w:rsidR="00064A6A" w:rsidRPr="72620242">
              <w:t xml:space="preserve"> </w:t>
            </w:r>
            <w:proofErr w:type="spellStart"/>
            <w:r w:rsidR="00064A6A" w:rsidRPr="72620242">
              <w:t>eDPN</w:t>
            </w:r>
            <w:proofErr w:type="spellEnd"/>
            <w:r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fldChar w:fldCharType="end"/>
            </w:r>
          </w:p>
        </w:tc>
      </w:tr>
      <w:tr w:rsidR="00601876" w:rsidRPr="00722420" w14:paraId="31CBB8F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77777777" w:rsidR="0060187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18CE" w14:textId="268D1C51" w:rsidR="00136699" w:rsidRPr="00722420" w:rsidRDefault="035CFA4E" w:rsidP="001D60AD">
            <w:pPr>
              <w:pStyle w:val="Bezriadkovania"/>
              <w:spacing w:after="0"/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PotvrdenieDocasnejPraceneschopnosti</w:t>
            </w:r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.v1.adl</w:t>
            </w:r>
          </w:p>
          <w:p w14:paraId="1C52DBEC" w14:textId="0D33CFD6" w:rsidR="00136699" w:rsidRPr="00722420" w:rsidRDefault="6DF57A92" w:rsidP="001D60AD">
            <w:pPr>
              <w:pStyle w:val="Bezriadkovania"/>
              <w:spacing w:after="0"/>
              <w:rPr>
                <w:color w:val="000000"/>
                <w:sz w:val="20"/>
                <w:szCs w:val="20"/>
                <w:lang w:val="sk-SK"/>
              </w:rPr>
            </w:pPr>
            <w:proofErr w:type="spellStart"/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VyhladajPoisteniaSP_response</w:t>
            </w:r>
            <w:proofErr w:type="spellEnd"/>
          </w:p>
        </w:tc>
      </w:tr>
      <w:tr w:rsidR="00601876" w:rsidRPr="00722420" w14:paraId="3932EFA5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CFBB" w14:textId="2001F823" w:rsidR="00601876" w:rsidRPr="00722420" w:rsidRDefault="7C41B21B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3B2549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Povrdenie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  <w:p w14:paraId="11B0126E" w14:textId="77777777" w:rsidR="00601876" w:rsidRPr="00722420" w:rsidRDefault="3ABFF098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</w:rPr>
              <w:t>VyhladajPoisteniaSP_GW_v1</w:t>
            </w:r>
          </w:p>
          <w:p w14:paraId="010BB532" w14:textId="7EF7FAEC" w:rsidR="000A5C21" w:rsidRPr="00722420" w:rsidRDefault="000A5C2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VyhladajPotvrdenieDPN_v1</w:t>
            </w:r>
          </w:p>
        </w:tc>
      </w:tr>
      <w:tr w:rsidR="00601876" w:rsidRPr="00722420" w14:paraId="6CB35D0E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A37A" w14:textId="6D9E7DAD" w:rsidR="00601876" w:rsidRPr="00722420" w:rsidRDefault="7A77D5F6" w:rsidP="001D60AD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Zapísaný záznam o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do NZIS</w:t>
            </w:r>
          </w:p>
        </w:tc>
      </w:tr>
      <w:tr w:rsidR="00601876" w:rsidRPr="00722420" w14:paraId="4C4FDC0C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D85" w14:textId="2D36C6E2" w:rsidR="009F1D6D" w:rsidRPr="00722420" w:rsidRDefault="4CB367CA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vyberie pacienta, pre ktorého záznam </w:t>
            </w:r>
            <w:r w:rsidR="62E8FE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 </w:t>
            </w:r>
            <w:proofErr w:type="spellStart"/>
            <w:r w:rsidR="62E8FE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62E8FE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eviduje</w:t>
            </w:r>
            <w:r w:rsidR="2F04C78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27A70BB0" w14:textId="3E2D1FBB" w:rsidR="00601876" w:rsidRPr="00722420" w:rsidRDefault="1E3A2E22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</w:t>
            </w:r>
            <w:r w:rsidR="4A6F1CD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získa ho prostredníctvom služby DajJRUZIdentifikator_GW_v2</w:t>
            </w:r>
          </w:p>
          <w:p w14:paraId="2C0634F0" w14:textId="2F882807" w:rsidR="3D2C0715" w:rsidRPr="00722420" w:rsidRDefault="2B74152E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zvolí možnosť vystavenie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5745B81" w14:textId="0D4B241E" w:rsidR="00CD5D31" w:rsidRPr="00722420" w:rsidRDefault="00CD5D31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skontroluje </w:t>
            </w:r>
            <w:r w:rsidR="008F722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prípadnú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existenciu inej neukončenej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(najmä od iného PZS), v takom prípade neumožní zápis novej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</w:p>
          <w:p w14:paraId="6341513F" w14:textId="3264AB6F" w:rsidR="5A6475A9" w:rsidRPr="00722420" w:rsidRDefault="6E68C57A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lekárovi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všetky údaje dostupné už v IS PZS a to minimálne tieto:</w:t>
            </w:r>
          </w:p>
          <w:p w14:paraId="7FF307D1" w14:textId="48F2387E" w:rsidR="5A6475A9" w:rsidRPr="00722420" w:rsidRDefault="6E68C57A" w:rsidP="004C151B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Telefónne číslo pacienta</w:t>
            </w:r>
          </w:p>
          <w:p w14:paraId="3F37AA6B" w14:textId="136A9E10" w:rsidR="5A6475A9" w:rsidRPr="00722420" w:rsidRDefault="61729FE7" w:rsidP="004C151B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Adresu kde sa bude pacient počas DPN zdržiavať -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trvalým pobytom s údajmi o čísle bytu, poschodí</w:t>
            </w:r>
            <w:r w:rsidR="322ED50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ak nimi disponuje</w:t>
            </w:r>
            <w:r w:rsidR="23A3F5C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Údaj o adrese pobytu na </w:t>
            </w:r>
            <w:proofErr w:type="spellStart"/>
            <w:r w:rsidR="23A3F5C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6DFD74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37DCFD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sú pri vzniku </w:t>
            </w:r>
            <w:proofErr w:type="spellStart"/>
            <w:r w:rsidR="37DCFD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37DCFD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povinne uvádzané.</w:t>
            </w:r>
          </w:p>
          <w:p w14:paraId="0479075A" w14:textId="1201F713" w:rsidR="00073D28" w:rsidRPr="00722420" w:rsidRDefault="00FF35AB" w:rsidP="004C151B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vystavenia a dátum zmeny –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aktuálny dátum podľa najspoľahlivejšieho zdroja aktuálneho dátumu (napr. NZIS, NTP, lokálny čas systému, apod.)</w:t>
            </w:r>
            <w:r w:rsidR="00A212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lekár ich nemá možnosť zmeniť</w:t>
            </w:r>
          </w:p>
          <w:p w14:paraId="620B952D" w14:textId="77777777" w:rsidR="00024274" w:rsidRPr="00722420" w:rsidRDefault="00024274" w:rsidP="004C151B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ID pacienta </w:t>
            </w:r>
          </w:p>
          <w:p w14:paraId="70705370" w14:textId="375564DF" w:rsidR="00024274" w:rsidRPr="00722420" w:rsidRDefault="00024274" w:rsidP="004C151B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39FD9B3A" w14:textId="718C3F11" w:rsidR="00073D28" w:rsidRPr="00722420" w:rsidRDefault="00073D28" w:rsidP="004C151B">
            <w:pPr>
              <w:pStyle w:val="Odsekzoznamu"/>
              <w:numPr>
                <w:ilvl w:val="0"/>
                <w:numId w:val="33"/>
              </w:numPr>
              <w:spacing w:before="0" w:after="0"/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nesmie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predvyplniť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nasledovné údaje okrem </w:t>
            </w:r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prípadu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kedy môžu byť prevzaté z</w:t>
            </w:r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 súvisiacich záznamov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ku ktor</w:t>
            </w:r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ým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vystavenie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viaže:</w:t>
            </w:r>
          </w:p>
          <w:p w14:paraId="6D1779B4" w14:textId="6BF7EDFA" w:rsidR="00073D28" w:rsidRPr="00722420" w:rsidRDefault="00073D28" w:rsidP="004C151B">
            <w:pPr>
              <w:pStyle w:val="Odsekzoznamu"/>
              <w:numPr>
                <w:ilvl w:val="0"/>
                <w:numId w:val="56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Požitie alkoholu</w:t>
            </w:r>
          </w:p>
          <w:p w14:paraId="2171713B" w14:textId="5D244092" w:rsidR="00073D28" w:rsidRPr="00722420" w:rsidRDefault="00073D28" w:rsidP="004C151B">
            <w:pPr>
              <w:pStyle w:val="Odsekzoznamu"/>
              <w:numPr>
                <w:ilvl w:val="0"/>
                <w:numId w:val="56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Schopný práce od</w:t>
            </w:r>
          </w:p>
          <w:p w14:paraId="0F7DFD2A" w14:textId="14458E70" w:rsidR="00073D28" w:rsidRPr="00722420" w:rsidRDefault="00073D28" w:rsidP="004C151B">
            <w:pPr>
              <w:pStyle w:val="Odsekzoznamu"/>
              <w:numPr>
                <w:ilvl w:val="0"/>
                <w:numId w:val="33"/>
              </w:numPr>
              <w:spacing w:before="0" w:after="0"/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môže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predvyplniť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rôzne iné údaje ak sú známe, napr. diagnózu </w:t>
            </w:r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(len jednu, tú kvôli ktorej je </w:t>
            </w:r>
            <w:proofErr w:type="spellStart"/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0A08F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vystavená)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 dátum neschopný práce od.</w:t>
            </w:r>
          </w:p>
          <w:p w14:paraId="2572F9D3" w14:textId="007E3D7D" w:rsidR="00859EA9" w:rsidRPr="00722420" w:rsidRDefault="54DDECD5" w:rsidP="000D1913">
            <w:pPr>
              <w:pStyle w:val="Odsekzoznamu"/>
              <w:numPr>
                <w:ilvl w:val="0"/>
                <w:numId w:val="33"/>
              </w:numPr>
              <w:spacing w:before="0" w:after="0"/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na základe svojho rozhodnutia môže volať službu pre poskytnutie údajov o poistných vzťahoch v Sociálnej poisťovni</w:t>
            </w:r>
            <w:r w:rsidR="00694DD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 silových rezortoch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1473CE" w:rsidRPr="001473CE">
              <w:rPr>
                <w:rFonts w:asciiTheme="minorHAnsi" w:eastAsiaTheme="minorEastAsia" w:hAnsiTheme="minorHAnsi" w:cstheme="minorBidi"/>
                <w:sz w:val="18"/>
                <w:szCs w:val="18"/>
                <w:highlight w:val="yellow"/>
              </w:rPr>
              <w:t xml:space="preserve">IS PZS oboznámi lekára ešte pred načítaním zoznamu poistných vzťahov minimálne s nasledovným: „Prehliadať údaje o pracovno-právnych vzťahoch je oprávnený výlučne zdravotnícky pracovník, na základe požiadavky pacienta, za účelom vylúčenia pracovnoprávneho vzťahu u vybraného zamestnávateľa, v príčinnej súvislosti s poskytovaním zdravotnej starostlivosti osobe, ktorej sa potvrdenie o dočasnej pracovnej neschopnosti vystavuje. Zdravotnícky pracovník uvedené berie na vedomie a je si vedomý možných trestnoprávnych následkov, v prípade ak sa preukáže opak.“ </w:t>
            </w:r>
          </w:p>
          <w:p w14:paraId="2DB38A0F" w14:textId="41DAC241" w:rsidR="009F1D6D" w:rsidRPr="00722420" w:rsidRDefault="620549AE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prípade, existencie poistného vzťahu v SP </w:t>
            </w:r>
            <w:r w:rsidR="62E8FE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zobrazí ošetrujúcemu lekárovi všetky dostupné údaje o poistných vzťahoch a v prípade typu poistného vzťahu „zamestnanec“ zobrazí aj údaje o zamestnávateľovi alebo viacerých zamestnávateľoch, ak existujú.</w:t>
            </w:r>
          </w:p>
          <w:p w14:paraId="4AB041D5" w14:textId="529286EF" w:rsidR="21A92518" w:rsidRPr="00722420" w:rsidRDefault="62E8FE17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ošetrujúcemu lekárovi na základe informácie od pacienta vybrať pre ktorý/é poistný/é vzťah/y bude evidovať </w:t>
            </w:r>
            <w:r w:rsidR="00073D2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29F717C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ako vylúčený vzťah.</w:t>
            </w:r>
          </w:p>
          <w:p w14:paraId="5A4F61E1" w14:textId="5BA9F0D8" w:rsidR="007E3F77" w:rsidRPr="00722420" w:rsidRDefault="007E3F77" w:rsidP="007E3F77">
            <w:pPr>
              <w:pStyle w:val="Odsekzoznamu"/>
              <w:numPr>
                <w:ilvl w:val="0"/>
                <w:numId w:val="33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prípade, že lekár vylúči všetky poistné vzťahy z nenulového zoznamu - upozornenie pre lekára "Vylúčenie všetkých poistných vzťahov z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neštandardné.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bude odoslaná do Sociálnej poisťovne, ktorá situáciu vyhodnotí a ak nenájde žiadny nevylúčený vzťah,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nemá opodstatnenie"</w:t>
            </w:r>
          </w:p>
          <w:p w14:paraId="262E6B32" w14:textId="28CE13E7" w:rsidR="00C23CAC" w:rsidRPr="00722420" w:rsidRDefault="15E4600B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</w:t>
            </w:r>
            <w:proofErr w:type="spellStart"/>
            <w:r w:rsidR="592E4C7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predvyplnené</w:t>
            </w:r>
            <w:proofErr w:type="spellEnd"/>
            <w:r w:rsidR="592E4C7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údaje sko</w:t>
            </w:r>
            <w:r w:rsidR="2BA796F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="592E4C7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troluje</w:t>
            </w:r>
            <w:r w:rsidR="60B654A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="592E4C7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ak treba</w:t>
            </w:r>
            <w:r w:rsidR="49714F4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="592E4C7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zmení ich.</w:t>
            </w:r>
          </w:p>
          <w:p w14:paraId="60A64F9D" w14:textId="64C634EA" w:rsidR="00E97C06" w:rsidRPr="00722420" w:rsidRDefault="1C7E8842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</w:t>
            </w:r>
            <w:r w:rsidR="620549A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vyplní ďalšie údaje:</w:t>
            </w:r>
          </w:p>
          <w:p w14:paraId="151695E1" w14:textId="7FA7FA79" w:rsidR="00E97C06" w:rsidRPr="00722420" w:rsidRDefault="00E97C06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Diagnózu – ak nie je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prevzaná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zo záznamu o vyšetrení</w:t>
            </w:r>
          </w:p>
          <w:p w14:paraId="030E1A41" w14:textId="6FC1FAF6" w:rsidR="003126F2" w:rsidRPr="00722420" w:rsidRDefault="46A99E0C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Dôvod vzniku </w:t>
            </w:r>
            <w:r w:rsidR="3093266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PN </w:t>
            </w:r>
            <w:r w:rsidR="19B3F70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- </w:t>
            </w:r>
            <w:r w:rsidR="271975E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je vyplnený dôvod úraz alebo pracovný úraz lekár uvedenie povinne vyjadrenie k požitiu alkoholu alebo omamných látok,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pričom bez informácie od lekára nesmie byť </w:t>
            </w:r>
            <w:proofErr w:type="spellStart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predvyplnená</w:t>
            </w:r>
            <w:proofErr w:type="spellEnd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hodnota áno ani nie. L</w:t>
            </w:r>
            <w:r w:rsidR="271975E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ekár môže evidovať tút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 hodnotu aj pre ostatné dôvody. </w:t>
            </w:r>
            <w:r w:rsidR="271975E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Pri zapísaní údaja je využívaná vždy posledná platná verzia číselníka.</w:t>
            </w:r>
          </w:p>
          <w:p w14:paraId="421E1D6D" w14:textId="466D8D72" w:rsidR="034A2C41" w:rsidRPr="00722420" w:rsidRDefault="59CAEA19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Neschopný práce od</w:t>
            </w:r>
            <w:r w:rsidR="4CA23AD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je možné zadať maximálne 3 </w:t>
            </w:r>
            <w:r w:rsidR="39DDC71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kalendárne dni </w:t>
            </w:r>
            <w:r w:rsidR="4CA23AD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spätne a jeden kalendárny deň do budúcnosti s výnimkou označenia príznaku “Liečba v cudzine” kedy nemusí byť dodržaná lehota. </w:t>
            </w:r>
            <w:r w:rsidR="53B0C43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lekár vyplní DPN viac ako tri kalendárne dni spätne,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alebo jeden deň do budúcnosti, </w:t>
            </w:r>
            <w:r w:rsidR="53B0C43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systému IS PZS ho upozorní na chybu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 nedovolí </w:t>
            </w:r>
            <w:proofErr w:type="spellStart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zapísať</w:t>
            </w:r>
            <w:r w:rsidR="53B0C43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Ak lekár vyplní dátum v </w:t>
            </w:r>
            <w:r w:rsidR="20F76B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rozmedzí troch kalendárnych dní spätne,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alebo jeden deň do budúcnosti, </w:t>
            </w:r>
            <w:r w:rsidR="20F76B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systém ho upozorní, že tak môže robiť iba, ak spĺňa leg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islatívou stanovené podmienky.</w:t>
            </w:r>
          </w:p>
          <w:p w14:paraId="18B68E11" w14:textId="45D87287" w:rsidR="1A0EE68F" w:rsidRPr="00722420" w:rsidRDefault="00E97C06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</w:t>
            </w:r>
            <w:r w:rsidR="4E8029C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predpokladaného </w:t>
            </w:r>
            <w:r w:rsidR="00A1352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="4E8029C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končenia</w:t>
            </w:r>
            <w:r w:rsidR="35FD311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 w:rsidR="35FD311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 lekára zároveň znamená dátum nadchádzajúcej kontroly, </w:t>
            </w:r>
            <w:r w:rsidR="29AB0C4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alebo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sa pacient nedostaví </w:t>
            </w:r>
            <w:r w:rsidR="29AB0C4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29AB0C4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ukončenia DPN</w:t>
            </w:r>
          </w:p>
          <w:p w14:paraId="29848CC0" w14:textId="055DB183" w:rsidR="1A0EE68F" w:rsidRPr="00722420" w:rsidRDefault="3843B964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Liečba v cudzine - označuje sa len v prípade, ak bola poskytnutá ZS v cudzine</w:t>
            </w:r>
          </w:p>
          <w:p w14:paraId="7C72ECC8" w14:textId="0699732F" w:rsidR="0FCCDD01" w:rsidRPr="00722420" w:rsidRDefault="608E1836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Vylúčený vzťah - uvedenie údajov o vylúčenom vzťahu, ak taký existuje</w:t>
            </w:r>
          </w:p>
          <w:p w14:paraId="741E0F4C" w14:textId="3565AD25" w:rsidR="0FCCDD01" w:rsidRPr="00722420" w:rsidRDefault="4E0C1458" w:rsidP="004C151B">
            <w:pPr>
              <w:pStyle w:val="Odsekzoznamu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Vychádzky - ak sú vychádzky povolené, lekár ich je povinný časovo vymedziť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Dátum platnosti </w:t>
            </w:r>
            <w:r w:rsidR="613ECDF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od</w:t>
            </w:r>
            <w:r w:rsidR="00A776E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ak je uvedený,</w:t>
            </w:r>
            <w:r w:rsidR="613ECDF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&lt;d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á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tum </w:t>
            </w:r>
            <w:proofErr w:type="spellStart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zmeny</w:t>
            </w:r>
            <w:proofErr w:type="spellEnd"/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dátum predpokladaného </w:t>
            </w:r>
            <w:r w:rsidR="613ECDF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uk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onč</w:t>
            </w:r>
            <w:r w:rsidR="613ECDF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eni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&gt;</w:t>
            </w:r>
            <w:r w:rsidR="613ECDF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platnosti jednotlivých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časových 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intervalov pri evidovaní vychádzok musí byť pre všetky </w:t>
            </w:r>
            <w:r w:rsidR="00E97C0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evidované 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intervaly rovnaký.</w:t>
            </w:r>
          </w:p>
          <w:p w14:paraId="6641D390" w14:textId="7CCE9A52" w:rsidR="003126F2" w:rsidRPr="00722420" w:rsidRDefault="006522B0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="58FC003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chopný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práce </w:t>
            </w:r>
            <w:r w:rsidR="58FC003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od</w:t>
            </w:r>
            <w:r w:rsidR="1B8E2AE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vypĺňa sa, iba v prípade, ak je známy</w:t>
            </w:r>
            <w:r w:rsidR="00951DC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 Ak je vyplnený, IS PZS zabezpečí aby dátum predpokladaného ukončenia bol jeden deň pred dátumom práce schopný od.</w:t>
            </w:r>
          </w:p>
          <w:p w14:paraId="39F9DC41" w14:textId="0F8E2AF3" w:rsidR="33A15E99" w:rsidRPr="00722420" w:rsidRDefault="6147A398" w:rsidP="004C151B">
            <w:pPr>
              <w:pStyle w:val="Odsekzoznamu"/>
              <w:numPr>
                <w:ilvl w:val="0"/>
                <w:numId w:val="4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Poznámka</w:t>
            </w:r>
          </w:p>
          <w:p w14:paraId="3315880C" w14:textId="03D12BB9" w:rsidR="180F4BF1" w:rsidRPr="00722420" w:rsidRDefault="7B97D6A6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</w:t>
            </w:r>
            <w:r w:rsidR="00A212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na novej </w:t>
            </w:r>
            <w:proofErr w:type="spellStart"/>
            <w:r w:rsidR="00A212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A212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platnosti </w:t>
            </w:r>
            <w:r w:rsidR="00A212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diagnózy a dôvodu DPN neuvedený, alebo rovný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dátumu Neschopný práce od</w:t>
            </w:r>
            <w:r w:rsidR="4695FD0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0A86F8BB" w14:textId="08921906" w:rsidR="008F722A" w:rsidRPr="00722420" w:rsidRDefault="008F722A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neumožní evidovať novú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prípade, že v intervale &lt;neschopný práce od, práce schopný od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&gt;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existuje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 in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á nestornovaná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Nezadaný dátum práce schopný od je možné </w:t>
            </w:r>
            <w:r w:rsidR="00694DD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pri kontrole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nahradiť dátumom neschopný práce od + 1 rok.</w:t>
            </w:r>
          </w:p>
          <w:p w14:paraId="22D28613" w14:textId="5EF0EFF5" w:rsidR="00D24A11" w:rsidRPr="00722420" w:rsidRDefault="00D24A11" w:rsidP="008924FB">
            <w:pPr>
              <w:pStyle w:val="Odsekzoznamu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overí naplnenie položiek krajina a mesto v súlade s číselníkmi 1.3.158.00165387.100.10.51 a 1.3.158.00165387.100.10.45 (mesto iba ak </w:t>
            </w:r>
            <w:r w:rsidR="00CD5D3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bola vyplnená krajina S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lovensk</w:t>
            </w:r>
            <w:r w:rsidR="00CD5D3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</w:t>
            </w:r>
            <w:r w:rsidR="008924FB" w:rsidRPr="008924FB">
              <w:rPr>
                <w:rFonts w:asciiTheme="minorHAnsi" w:eastAsiaTheme="minorEastAsia" w:hAnsiTheme="minorHAnsi" w:cstheme="minorBidi"/>
                <w:sz w:val="18"/>
                <w:szCs w:val="18"/>
                <w:highlight w:val="yellow"/>
              </w:rPr>
              <w:t>, prípustné hodnoty mimo číselníka sú aj „Bratislava“ a „Košice“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</w:p>
          <w:p w14:paraId="103A9CD2" w14:textId="72E2A146" w:rsidR="5311ED35" w:rsidRPr="00722420" w:rsidRDefault="3AD26AE6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počas evidencie kontroluje správnosť vyplnených údajov v zmysle povinnosti položiek v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ADL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schéme ako aj v zmysle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5A53F53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xceptions</w:t>
            </w:r>
            <w:proofErr w:type="spellEnd"/>
            <w:r w:rsidR="5A53F53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listu.</w:t>
            </w:r>
          </w:p>
          <w:p w14:paraId="1FAC9459" w14:textId="11835F7C" w:rsidR="00C23CAC" w:rsidRPr="00722420" w:rsidRDefault="24B239E5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vytvorí evidenciu </w:t>
            </w:r>
            <w:proofErr w:type="spellStart"/>
            <w:r w:rsidR="0A7BB8C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D053B18" w14:textId="099D623A" w:rsidR="00C23CAC" w:rsidRPr="00722420" w:rsidRDefault="6D789A42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</w:t>
            </w:r>
            <w:r w:rsidR="14C72E1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zobrazí </w:t>
            </w:r>
            <w:proofErr w:type="spellStart"/>
            <w:r w:rsidR="14C72E1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14C72E1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 kontrolu ošetrujúcemu lekárovi. Ošetrujúci lekár môže údaje ešte upraviť.</w:t>
            </w:r>
          </w:p>
          <w:p w14:paraId="43345A1A" w14:textId="5E7ED2DC" w:rsidR="00601876" w:rsidRPr="00722420" w:rsidRDefault="1E3A2E22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potvrdí záznam (uzavrie epizódu)</w:t>
            </w:r>
            <w:r w:rsidR="509A1B2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C9834C0" w14:textId="6D319287" w:rsidR="00202E56" w:rsidRPr="00722420" w:rsidRDefault="4CB367CA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</w:t>
            </w:r>
            <w:r w:rsidR="5A6EF4C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znova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kontrolu záznamu pred odoslaním do NZIS</w:t>
            </w:r>
          </w:p>
          <w:p w14:paraId="762C9AE4" w14:textId="4980CD4F" w:rsidR="00202E56" w:rsidRPr="00722420" w:rsidRDefault="4CB367CA" w:rsidP="004C151B">
            <w:pPr>
              <w:pStyle w:val="Odsekzoznamu"/>
              <w:numPr>
                <w:ilvl w:val="0"/>
                <w:numId w:val="6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 ukončení záznamu lekárom IS PZS na aplikačnej úrovni skontroluje</w:t>
            </w:r>
            <w:r w:rsidR="714EA14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povinnosti vyplnených polí </w:t>
            </w:r>
            <w:r w:rsidR="5DF94DB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 b</w:t>
            </w:r>
            <w:r w:rsidR="1C3F600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iznis pravidlá vyplnených polí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až následne záznam posiela do NZIS </w:t>
            </w:r>
          </w:p>
          <w:p w14:paraId="5B3C50B7" w14:textId="4BC323B6" w:rsidR="00601876" w:rsidRPr="00722420" w:rsidRDefault="4CB367CA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 </w:t>
            </w:r>
            <w:proofErr w:type="spellStart"/>
            <w:r w:rsidR="7E71A11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</w:t>
            </w:r>
            <w:r w:rsidR="7E71A11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149DDB6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="7E71A11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</w:p>
          <w:p w14:paraId="33F154D2" w14:textId="68BAD403" w:rsidR="00601876" w:rsidRPr="00722420" w:rsidRDefault="1E3A2E22" w:rsidP="004C151B">
            <w:pPr>
              <w:pStyle w:val="Odsekzoznamu"/>
              <w:numPr>
                <w:ilvl w:val="0"/>
                <w:numId w:val="33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14D0650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žiadosti pacienta systém umožní vytlačiť odpis </w:t>
            </w:r>
            <w:proofErr w:type="spellStart"/>
            <w:r w:rsidR="78510DE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78510DE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14D0650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 pacienta.</w:t>
            </w:r>
          </w:p>
        </w:tc>
      </w:tr>
      <w:tr w:rsidR="00601876" w:rsidRPr="00722420" w14:paraId="4513E8DB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722420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Alternatívny scenár</w:t>
            </w:r>
            <w:r w:rsidR="4FF33196"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B726" w14:textId="0A01B2DD" w:rsidR="0025684E" w:rsidRPr="00722420" w:rsidRDefault="4CB367CA" w:rsidP="004C151B">
            <w:pPr>
              <w:pStyle w:val="Odsekzoznamu"/>
              <w:numPr>
                <w:ilvl w:val="0"/>
                <w:numId w:val="60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záznamu </w:t>
            </w:r>
            <w:proofErr w:type="spellStart"/>
            <w:r w:rsidR="008F722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25E86B9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 w:rsidRPr="00722420">
              <w:t>,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25E86B9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40C5F243" w14:textId="77777777" w:rsidR="0025684E" w:rsidRPr="00722420" w:rsidRDefault="4B1F096C" w:rsidP="004C151B">
            <w:pPr>
              <w:pStyle w:val="Odsekzoznamu"/>
              <w:numPr>
                <w:ilvl w:val="0"/>
                <w:numId w:val="60"/>
              </w:numPr>
              <w:ind w:left="715"/>
              <w:jc w:val="both"/>
              <w:rPr>
                <w:rFonts w:asciiTheme="minorHAnsi" w:eastAsiaTheme="minorEastAsia" w:hAnsiTheme="minorHAnsi" w:cstheme="minorBidi"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04EBDCCB" w14:textId="0320D750" w:rsidR="0025684E" w:rsidRPr="00722420" w:rsidRDefault="7A4DF636" w:rsidP="004C151B">
            <w:pPr>
              <w:pStyle w:val="Odsekzoznamu"/>
              <w:numPr>
                <w:ilvl w:val="1"/>
                <w:numId w:val="60"/>
              </w:numPr>
              <w:ind w:left="1282"/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E900001 – Záznam pre kto</w:t>
            </w:r>
            <w:r w:rsidR="695CD3F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rého bol záznam vytvorený s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nenachádza v NZIS (špecifická situácia v prípade, že pacient už nie je poberateľom zdravotného poistenia, hoci IS PZS k nemu eviduje JRÚZ ID) </w:t>
            </w:r>
          </w:p>
          <w:p w14:paraId="6782132A" w14:textId="52C6B059" w:rsidR="00BE2498" w:rsidRPr="00722420" w:rsidRDefault="4B1F096C" w:rsidP="004C151B">
            <w:pPr>
              <w:pStyle w:val="Odsekzoznamu"/>
              <w:numPr>
                <w:ilvl w:val="1"/>
                <w:numId w:val="60"/>
              </w:numPr>
              <w:ind w:left="1282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6A92797A" w14:textId="73E61C77" w:rsidR="00D24A11" w:rsidRPr="00722420" w:rsidRDefault="00D24A11" w:rsidP="004C151B">
            <w:pPr>
              <w:pStyle w:val="Odsekzoznamu"/>
              <w:numPr>
                <w:ilvl w:val="0"/>
                <w:numId w:val="60"/>
              </w:numPr>
              <w:ind w:left="715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odoslať záznam z dôvodu chýbajúcej integrácie s poistiteľom pacienta:</w:t>
            </w:r>
          </w:p>
          <w:p w14:paraId="5DDF09D3" w14:textId="6656173D" w:rsidR="00D24A11" w:rsidRPr="00722420" w:rsidRDefault="00D24A11" w:rsidP="004C151B">
            <w:pPr>
              <w:pStyle w:val="Odsekzoznamu"/>
              <w:numPr>
                <w:ilvl w:val="1"/>
                <w:numId w:val="60"/>
              </w:numPr>
              <w:ind w:left="1282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E100002 – Služba neumožňuje zapísať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zamestnanca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neintegrova-ného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silového rezortu. Je potrebné vystaviť papierovú DPN na pôvodnom 5-dielnom tlačive Sociálnej poisťovne</w:t>
            </w:r>
          </w:p>
          <w:p w14:paraId="40E2F679" w14:textId="3B044404" w:rsidR="4CB367CA" w:rsidRPr="00722420" w:rsidRDefault="1E3A2E22" w:rsidP="004C151B">
            <w:pPr>
              <w:pStyle w:val="Odsekzoznamu"/>
              <w:numPr>
                <w:ilvl w:val="0"/>
                <w:numId w:val="60"/>
              </w:numPr>
              <w:ind w:left="715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="6D2133F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chyby na strane IS PZS</w:t>
            </w:r>
            <w:r w:rsidR="711A2FC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 zmy</w:t>
            </w:r>
            <w:r w:rsidR="7E28975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="711A2FC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 </w:t>
            </w:r>
            <w:proofErr w:type="spellStart"/>
            <w:r w:rsidR="711A2FC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ex</w:t>
            </w:r>
            <w:r w:rsidR="29C1904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ceptions_list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4968FF9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0E3C945A" w14:textId="5512B17A" w:rsidR="00A156F5" w:rsidRPr="00722420" w:rsidRDefault="1E3A2E22" w:rsidP="004C151B">
            <w:pPr>
              <w:pStyle w:val="Odsekzoznamu"/>
              <w:numPr>
                <w:ilvl w:val="0"/>
                <w:numId w:val="60"/>
              </w:numPr>
              <w:ind w:left="715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00722420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nebolo možné do NZIS odoslať, nezabudnite vytlačiť záznam z vyšetrenia pacientovi“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  <w:r w:rsidR="47D84BB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3245568F" w14:textId="77777777" w:rsidR="007F76C0" w:rsidRPr="00722420" w:rsidRDefault="007F76C0" w:rsidP="001D60AD">
      <w:pPr>
        <w:pStyle w:val="Normaldotabulky"/>
      </w:pPr>
      <w:bookmarkStart w:id="70" w:name="_Zapísanie_záznamu_z_1"/>
      <w:bookmarkStart w:id="71" w:name="_Zapísanie_záznamu_z_2"/>
      <w:bookmarkStart w:id="72" w:name="_eV_01_03_–_Zapísanie"/>
      <w:bookmarkStart w:id="73" w:name="_eV_01_49_–_Aktualizácia"/>
      <w:bookmarkStart w:id="74" w:name="_Toc86367229"/>
      <w:bookmarkEnd w:id="70"/>
      <w:bookmarkEnd w:id="71"/>
      <w:bookmarkEnd w:id="72"/>
      <w:bookmarkEnd w:id="73"/>
    </w:p>
    <w:p w14:paraId="50A8D3F3" w14:textId="29168D0F" w:rsidR="007F76C0" w:rsidRPr="00722420" w:rsidRDefault="007F76C0" w:rsidP="00F8694E">
      <w:pPr>
        <w:pStyle w:val="Nadpis3"/>
      </w:pPr>
      <w:bookmarkStart w:id="75" w:name="_Toc120798981"/>
      <w:r w:rsidRPr="00722420">
        <w:lastRenderedPageBreak/>
        <w:t xml:space="preserve">eDPN_02_02 - Pokračovanie </w:t>
      </w:r>
      <w:proofErr w:type="spellStart"/>
      <w:r w:rsidRPr="00722420">
        <w:t>eDPN</w:t>
      </w:r>
      <w:bookmarkEnd w:id="75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2"/>
        <w:gridCol w:w="7274"/>
      </w:tblGrid>
      <w:tr w:rsidR="007F76C0" w:rsidRPr="00722420" w14:paraId="072FD209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D7FB26" w14:textId="77777777" w:rsidR="007F76C0" w:rsidRPr="0072242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D3E5" w14:textId="77777777" w:rsidR="007F76C0" w:rsidRPr="0072242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Pokračovanie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7F76C0" w14:paraId="52CA95C1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0994E94" w14:textId="77777777" w:rsidR="007F76C0" w:rsidRPr="0072242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5D28" w14:textId="77777777" w:rsidR="007F76C0" w:rsidRDefault="007F76C0" w:rsidP="00CD5564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Scenár je určený pre lekára všeobecnej ZS alebo lekára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</w:t>
            </w:r>
          </w:p>
        </w:tc>
      </w:tr>
      <w:tr w:rsidR="007F76C0" w14:paraId="57CB0C79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DFFF3B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4669" w14:textId="77777777" w:rsidR="007F76C0" w:rsidRPr="00722420" w:rsidRDefault="007F76C0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Vytvorený nestornovaný ukončený elektronický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  <w:p w14:paraId="384D0B07" w14:textId="77777777" w:rsidR="007F76C0" w:rsidRPr="00722420" w:rsidRDefault="007F76C0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7EACE022" w14:textId="1C5570D3" w:rsidR="007F76C0" w:rsidRPr="00722420" w:rsidRDefault="007F76C0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14D5FD8F" w14:textId="02EA0864" w:rsidR="005B68E9" w:rsidRPr="00722420" w:rsidRDefault="005B68E9" w:rsidP="005B68E9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Vykonané odborné vyšetrenie pacienta</w:t>
            </w:r>
          </w:p>
          <w:p w14:paraId="491F7B53" w14:textId="473E50FA" w:rsidR="007F76C0" w:rsidRPr="00722420" w:rsidRDefault="007F76C0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Požiadavka zaevidovanie novej </w:t>
            </w:r>
            <w:r w:rsidR="00CD5D31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DPN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 ktorá je pokračujúca</w:t>
            </w:r>
            <w:r w:rsidR="00CD5D31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, tzn. práceneschopnosť pacienta pokračovala bez prerušenia po ukončení predchádzajúcej </w:t>
            </w:r>
            <w:proofErr w:type="spellStart"/>
            <w:r w:rsidR="00CD5D31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7F76C0" w14:paraId="1A85FD48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3AA5853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1DE0" w14:textId="4E0622D9" w:rsidR="007F76C0" w:rsidRPr="00722420" w:rsidRDefault="007F76C0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_Ref120530888 \h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 xml:space="preserve">A05 – </w:t>
            </w:r>
            <w:proofErr w:type="spellStart"/>
            <w:r w:rsidR="00064A6A" w:rsidRPr="00722420">
              <w:t>Pokračovanie</w:t>
            </w:r>
            <w:proofErr w:type="spellEnd"/>
            <w:r w:rsidR="00064A6A" w:rsidRPr="00722420">
              <w:t xml:space="preserve"> </w:t>
            </w:r>
            <w:proofErr w:type="spellStart"/>
            <w:r w:rsidR="00064A6A" w:rsidRPr="00722420"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7F76C0" w14:paraId="19589C54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1528402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F3D3" w14:textId="77777777" w:rsidR="007F76C0" w:rsidRPr="00722420" w:rsidRDefault="007F76C0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64C29D" w:themeColor="accent2"/>
                <w:sz w:val="18"/>
                <w:szCs w:val="18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CEN-EN13606-ENTRY.PotvrdenieDocasnejPraceneschopnosti.v1.adl</w:t>
            </w:r>
          </w:p>
          <w:p w14:paraId="6DFCE135" w14:textId="77777777" w:rsidR="007F76C0" w:rsidRPr="00722420" w:rsidRDefault="007F76C0" w:rsidP="001D60AD">
            <w:pPr>
              <w:pStyle w:val="Bezriadkovania"/>
              <w:spacing w:after="0"/>
              <w:rPr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VyhladajPoisteniaSP_Response</w:t>
            </w:r>
            <w:proofErr w:type="spellEnd"/>
          </w:p>
        </w:tc>
      </w:tr>
      <w:tr w:rsidR="007F76C0" w14:paraId="404C8820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71EF8B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AE11" w14:textId="77777777" w:rsidR="007F76C0" w:rsidRPr="00722420" w:rsidRDefault="007F76C0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ZapisPotvrdenieDPN_v1</w:t>
            </w:r>
          </w:p>
          <w:p w14:paraId="1892F7D7" w14:textId="77777777" w:rsidR="007F76C0" w:rsidRPr="00722420" w:rsidRDefault="007F76C0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  <w:lang w:val="sk-SK"/>
              </w:rPr>
              <w:t>VyhladajPoisteniaSP_GW_v1</w:t>
            </w:r>
          </w:p>
          <w:p w14:paraId="33C5A4B5" w14:textId="4773889F" w:rsidR="000A5C21" w:rsidRPr="00722420" w:rsidRDefault="000A5C2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VyhladajPotvrdenieDPN_v1</w:t>
            </w:r>
          </w:p>
        </w:tc>
      </w:tr>
      <w:tr w:rsidR="007F76C0" w14:paraId="49CFE0C4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30EFB55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BF34" w14:textId="77777777" w:rsidR="007F76C0" w:rsidRPr="00722420" w:rsidRDefault="007F76C0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Zapísaný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záznam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s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údajmi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pokračovaní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podpísaný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elektronickým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podpisom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ZPr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do NZIS</w:t>
            </w:r>
          </w:p>
        </w:tc>
      </w:tr>
      <w:tr w:rsidR="007F76C0" w14:paraId="74C42A1A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6EEA5DB" w14:textId="77777777" w:rsidR="007F76C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A204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vyberie pacienta, pre ktorého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eviduje.</w:t>
            </w:r>
          </w:p>
          <w:p w14:paraId="3F1D5D07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 získa ho prostredníctvom služby DajJRUZIdentifikator_GW_v2</w:t>
            </w:r>
          </w:p>
          <w:p w14:paraId="6486ACC2" w14:textId="434B9B83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zvolí možnosť </w:t>
            </w:r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pokračovania/pokračujúcej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0B04DD83" w14:textId="1AD5CC9D" w:rsidR="00621B75" w:rsidRPr="00722420" w:rsidRDefault="00621B75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skontroluje či sú splnené podmienky pre pokračovanie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neexistuje neuzavretá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existuje uzavretá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 dátumom práce schopný od v intervale -3 až +1 deň voči aktuálnemu dátumu.</w:t>
            </w:r>
          </w:p>
          <w:p w14:paraId="1D9E78CD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lekárovi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všetky údaje dostupné už v IS PZS a to minimálne tieto:</w:t>
            </w:r>
          </w:p>
          <w:p w14:paraId="382A416B" w14:textId="77777777" w:rsidR="007F76C0" w:rsidRPr="00722420" w:rsidRDefault="007F76C0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Telefónne číslo pacienta</w:t>
            </w:r>
          </w:p>
          <w:p w14:paraId="481C79CA" w14:textId="47956593" w:rsidR="007F76C0" w:rsidRPr="00722420" w:rsidRDefault="007F76C0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Adresu kde sa bude pacient počas DPN zdržiavať -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trvalým pobytom s údajmi o čísle bytu, poschodí, ak nimi disponuje. Údaj o adrese pobytu na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pokračovaní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povinne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zasiela, nakoľko </w:t>
            </w:r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 pohľadu NZIS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sa jedná o vznik novej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07792502" w14:textId="5E89B576" w:rsidR="007F76C0" w:rsidRPr="00722420" w:rsidRDefault="007F76C0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Neschopný práce od -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ktorý bol na pôvodnej </w:t>
            </w:r>
            <w:proofErr w:type="spellStart"/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621B7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uvedený ako dátum práce schopný od</w:t>
            </w:r>
          </w:p>
          <w:p w14:paraId="50DCBB24" w14:textId="6BBD28C6" w:rsidR="00621B75" w:rsidRPr="00722420" w:rsidRDefault="00621B75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vystavenia a dátum zmeny –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aktuálny dátum podľa najspoľahlivejšieho zdroja aktuálneho dátumu (napr. NZIS, NTP, lokálny čas systému, apod.), lekár ich nemá možnosť zmeniť</w:t>
            </w:r>
          </w:p>
          <w:p w14:paraId="0D12C77D" w14:textId="19006792" w:rsidR="002D197B" w:rsidRPr="00722420" w:rsidRDefault="002D197B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Liečba v cudzine - v súlade s údajom na pôvodnej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2E0C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lekár ho nesmie v tomto scenári meniť.</w:t>
            </w:r>
          </w:p>
          <w:p w14:paraId="52D21569" w14:textId="38940452" w:rsidR="00485302" w:rsidRPr="00722420" w:rsidRDefault="002E0CC1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práce neschopný od –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práceschopný od z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zvolenej pre pokračovanie s ktorým musí systém v tomto scenári zaobchádzať ako s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read-only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Aplikované sú rovnaké kontroly ako pri zápise novej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Ak ho systém dovolí lekárovi zmeniť, jedná sa o scenár eDPN_02_01 a lekára musí upozorniť, že takáto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nebude sociálnou poisťovňou považovaná za pokračujúcu.</w:t>
            </w:r>
          </w:p>
          <w:p w14:paraId="07ABF59A" w14:textId="77777777" w:rsidR="00024274" w:rsidRPr="00722420" w:rsidRDefault="00024274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ID pacienta </w:t>
            </w:r>
          </w:p>
          <w:p w14:paraId="2176A258" w14:textId="56F171EA" w:rsidR="00024274" w:rsidRPr="00722420" w:rsidRDefault="00024274" w:rsidP="004C151B">
            <w:pPr>
              <w:pStyle w:val="Odsekzoznamu"/>
              <w:numPr>
                <w:ilvl w:val="0"/>
                <w:numId w:val="5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4EA8F7FA" w14:textId="77777777" w:rsidR="002E0CC1" w:rsidRPr="00722420" w:rsidRDefault="00EA4D81" w:rsidP="004C151B">
            <w:pPr>
              <w:pStyle w:val="Odsekzoznamu"/>
              <w:numPr>
                <w:ilvl w:val="0"/>
                <w:numId w:val="4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nesmie </w:t>
            </w:r>
            <w:r w:rsidR="002E0C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prevziať nasledovné údaje z </w:t>
            </w:r>
            <w:proofErr w:type="spellStart"/>
            <w:r w:rsidR="002E0C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2E0CC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zvolenej pre pokračovanie:</w:t>
            </w:r>
          </w:p>
          <w:p w14:paraId="251E6AF0" w14:textId="7929D19B" w:rsidR="002E0CC1" w:rsidRPr="00722420" w:rsidRDefault="002E0CC1" w:rsidP="004C151B">
            <w:pPr>
              <w:pStyle w:val="Odsekzoznamu"/>
              <w:numPr>
                <w:ilvl w:val="0"/>
                <w:numId w:val="59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eastAsiaTheme="minorEastAsia"/>
                <w:sz w:val="18"/>
                <w:szCs w:val="18"/>
              </w:rPr>
              <w:t>Dátumy platnosti od pre diagnózu a dôvod DPN</w:t>
            </w:r>
            <w:r w:rsidR="00452CE6" w:rsidRPr="00722420">
              <w:rPr>
                <w:rFonts w:eastAsiaTheme="minorEastAsia"/>
                <w:sz w:val="18"/>
                <w:szCs w:val="18"/>
              </w:rPr>
              <w:t xml:space="preserve"> – môže </w:t>
            </w:r>
            <w:proofErr w:type="spellStart"/>
            <w:r w:rsidR="00452CE6" w:rsidRPr="00722420">
              <w:rPr>
                <w:rFonts w:eastAsiaTheme="minorEastAsia"/>
                <w:sz w:val="18"/>
                <w:szCs w:val="18"/>
              </w:rPr>
              <w:t>predvyplniť</w:t>
            </w:r>
            <w:proofErr w:type="spellEnd"/>
            <w:r w:rsidR="00452CE6" w:rsidRPr="00722420">
              <w:rPr>
                <w:rFonts w:eastAsiaTheme="minorEastAsia"/>
                <w:sz w:val="18"/>
                <w:szCs w:val="18"/>
              </w:rPr>
              <w:t xml:space="preserve"> dátum zhodný s dátumom práce neschopný od ak je to vhodné</w:t>
            </w:r>
          </w:p>
          <w:p w14:paraId="244BEE37" w14:textId="1D88CEA6" w:rsidR="002E0CC1" w:rsidRPr="00722420" w:rsidRDefault="002E0CC1" w:rsidP="004C151B">
            <w:pPr>
              <w:pStyle w:val="Odsekzoznamu"/>
              <w:numPr>
                <w:ilvl w:val="0"/>
                <w:numId w:val="59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Dátumy </w:t>
            </w:r>
            <w:r w:rsidR="00452CE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platnosti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povolených vych</w:t>
            </w:r>
            <w:r w:rsidR="00452CE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ádzok - </w:t>
            </w:r>
            <w:r w:rsidR="00452CE6" w:rsidRPr="00722420">
              <w:rPr>
                <w:rFonts w:eastAsiaTheme="minorEastAsia"/>
                <w:sz w:val="18"/>
                <w:szCs w:val="18"/>
              </w:rPr>
              <w:t xml:space="preserve">môže </w:t>
            </w:r>
            <w:proofErr w:type="spellStart"/>
            <w:r w:rsidR="00452CE6" w:rsidRPr="00722420">
              <w:rPr>
                <w:rFonts w:eastAsiaTheme="minorEastAsia"/>
                <w:sz w:val="18"/>
                <w:szCs w:val="18"/>
              </w:rPr>
              <w:t>predvyplniť</w:t>
            </w:r>
            <w:proofErr w:type="spellEnd"/>
            <w:r w:rsidR="00452CE6" w:rsidRPr="00722420">
              <w:rPr>
                <w:rFonts w:eastAsiaTheme="minorEastAsia"/>
                <w:sz w:val="18"/>
                <w:szCs w:val="18"/>
              </w:rPr>
              <w:t xml:space="preserve"> ak je to vhodné</w:t>
            </w:r>
          </w:p>
          <w:p w14:paraId="5A9AE4BD" w14:textId="469AF0CE" w:rsidR="00EA4D81" w:rsidRPr="00722420" w:rsidRDefault="00452CE6" w:rsidP="004C151B">
            <w:pPr>
              <w:pStyle w:val="Odsekzoznamu"/>
              <w:numPr>
                <w:ilvl w:val="0"/>
                <w:numId w:val="59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práce schopný od </w:t>
            </w:r>
          </w:p>
          <w:p w14:paraId="6DB93C31" w14:textId="4679881E" w:rsidR="0057227C" w:rsidRPr="00722420" w:rsidRDefault="00EA4D81" w:rsidP="004C151B">
            <w:pPr>
              <w:pStyle w:val="Odsekzoznamu"/>
              <w:numPr>
                <w:ilvl w:val="0"/>
                <w:numId w:val="4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môže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predvyplniť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57227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nasledovné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údaje </w:t>
            </w:r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súlade s údajom na pôvodnej </w:t>
            </w:r>
            <w:proofErr w:type="spellStart"/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alebo podľa nových skutočností</w:t>
            </w:r>
            <w:r w:rsidR="0057227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6BA721C9" w14:textId="2A894BF9" w:rsidR="0057227C" w:rsidRPr="00722420" w:rsidRDefault="0057227C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Diagnóza</w:t>
            </w:r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(bez dátumu od)</w:t>
            </w:r>
          </w:p>
          <w:p w14:paraId="7085061D" w14:textId="3F686FD0" w:rsidR="0057227C" w:rsidRPr="00722420" w:rsidRDefault="0057227C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Dôvod DPN</w:t>
            </w:r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(bez dátumu od)</w:t>
            </w:r>
          </w:p>
          <w:p w14:paraId="3C5B0A1C" w14:textId="19E42E37" w:rsidR="002400FD" w:rsidRPr="00722420" w:rsidRDefault="002400FD" w:rsidP="004C151B">
            <w:pPr>
              <w:pStyle w:val="Odsekzoznamu"/>
              <w:numPr>
                <w:ilvl w:val="0"/>
                <w:numId w:val="6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Požitie alkoholu</w:t>
            </w:r>
          </w:p>
          <w:p w14:paraId="237775F8" w14:textId="47D4416A" w:rsidR="002400FD" w:rsidRPr="00722420" w:rsidRDefault="002400FD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Časové vymedzenie vychádzok (bez dátumu od)</w:t>
            </w:r>
          </w:p>
          <w:p w14:paraId="61D0E01A" w14:textId="1753CEAE" w:rsidR="002400FD" w:rsidRPr="00722420" w:rsidRDefault="002400FD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Vylúčené vzťahy</w:t>
            </w:r>
          </w:p>
          <w:p w14:paraId="316C6692" w14:textId="0D06C6A0" w:rsidR="00EA4D81" w:rsidRPr="00722420" w:rsidRDefault="002400FD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predpokladaného ukončenia</w:t>
            </w:r>
          </w:p>
          <w:p w14:paraId="48D33E64" w14:textId="73958373" w:rsidR="002400FD" w:rsidRPr="00722420" w:rsidRDefault="002400FD" w:rsidP="004C151B">
            <w:pPr>
              <w:pStyle w:val="Odsekzoznamu"/>
              <w:numPr>
                <w:ilvl w:val="0"/>
                <w:numId w:val="62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Poznámku k trvaniu DPN informujúcu o pokračujúcej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</w:p>
          <w:p w14:paraId="4D185622" w14:textId="6E168805" w:rsidR="007F76C0" w:rsidRPr="00722420" w:rsidRDefault="000D1913" w:rsidP="004C151B">
            <w:pPr>
              <w:pStyle w:val="Odsekzoznamu"/>
              <w:numPr>
                <w:ilvl w:val="0"/>
                <w:numId w:val="4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na základe svojho rozhodnutia môže volať službu pre poskytnutie údajov o poistných vzťahoch v Sociálnej poisťovni a silových rezortoch.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1473CE">
              <w:rPr>
                <w:rFonts w:asciiTheme="minorHAnsi" w:eastAsiaTheme="minorEastAsia" w:hAnsiTheme="minorHAnsi" w:cstheme="minorBidi"/>
                <w:sz w:val="18"/>
                <w:szCs w:val="18"/>
                <w:highlight w:val="yellow"/>
              </w:rPr>
              <w:t>IS PZS oboznámi lekára ešte pred načítaním zoznamu poistných vzťahov minimálne s nasledovným: „Prehliadať údaje o pracovno-právnych vzťahoch je oprávnený výlučne zdravotnícky pracovník, na základe požiadavky pacienta, za účelom vylúčenia pracovnoprávneho vzťahu u vybraného zamestnávateľa, v príčinnej súvislosti s poskytovaním zdravotnej starostlivosti osobe, ktorej sa potvrdenie o dočasnej pracovnej neschopnosti vystavuje. Zdravotnícky pracovník uvedené berie na vedomie a je si vedomý možných trestnoprávnych následkov, v prípade ak sa preukáže opak.“</w:t>
            </w:r>
          </w:p>
          <w:p w14:paraId="39AD32E4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prípade, existencie poistného vzťahu v SP IS PZS zobrazí ošetrujúcemu lekárovi všetky dostupné údaje o poistných vzťahoch a v prípade typu poistného vzťahu „zamestnanec“ zobrazí aj údaje o zamestnávateľovi alebo viacerých zamestnávateľoch, ak existujú.</w:t>
            </w:r>
          </w:p>
          <w:p w14:paraId="448614D1" w14:textId="350D9EB1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ošetrujúcemu lekárovi na základe informácie od pacienta vybrať pre ktorý/é poistný/é vzťah/y bude evidovať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ako vylúčený vzťah.</w:t>
            </w:r>
          </w:p>
          <w:p w14:paraId="668DC8E9" w14:textId="6C13888F" w:rsidR="007E3F77" w:rsidRPr="00722420" w:rsidRDefault="007E3F77" w:rsidP="007E3F77">
            <w:pPr>
              <w:pStyle w:val="Odsekzoznamu"/>
              <w:numPr>
                <w:ilvl w:val="0"/>
                <w:numId w:val="4"/>
              </w:numPr>
              <w:ind w:left="69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 prípade, že lekár vylúči všetky poistné vzťahy z nenulového zoznamu - upozornenie pre lekára "Vylúčenie všetkých poistných vzťahov z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neštandardné.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bude odoslaná do Sociálnej poisťovne, ktorá situáciu vyhodnotí a ak nenájde žiadny nevylúčený vzťah,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nemá opodstatnenie"</w:t>
            </w:r>
          </w:p>
          <w:p w14:paraId="66D97469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predvyplnené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údaje skontroluje a ak treba zmení ich.</w:t>
            </w:r>
          </w:p>
          <w:p w14:paraId="3F53BBDB" w14:textId="128A5660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vyplní</w:t>
            </w:r>
            <w:r w:rsidR="00694DD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ďalšie údaje:</w:t>
            </w:r>
          </w:p>
          <w:p w14:paraId="62280C2E" w14:textId="482A9A05" w:rsidR="00EA4D81" w:rsidRPr="00722420" w:rsidRDefault="00EA4D81" w:rsidP="004C151B">
            <w:pPr>
              <w:pStyle w:val="Odsekzoznamu"/>
              <w:numPr>
                <w:ilvl w:val="0"/>
                <w:numId w:val="5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</w:t>
            </w:r>
            <w:r w:rsidR="002400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</w:t>
            </w:r>
          </w:p>
          <w:p w14:paraId="0A5AA6FD" w14:textId="7665D6AB" w:rsidR="007F76C0" w:rsidRPr="00722420" w:rsidRDefault="007F76C0" w:rsidP="004C151B">
            <w:pPr>
              <w:pStyle w:val="Odsekzoznamu"/>
              <w:numPr>
                <w:ilvl w:val="0"/>
                <w:numId w:val="5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Dôvod vzniku DPN (ak je vyplnený dôvod úraz alebo pracovný úraz lekár povinne uvedenie vyjadrenie k požitiu alkoholu alebo omamných látok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pričom bez informácie od lekára nesmie byť </w:t>
            </w:r>
            <w:proofErr w:type="spellStart"/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predvyplnená</w:t>
            </w:r>
            <w:proofErr w:type="spellEnd"/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hodnota áno ani nie.  L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ekár môže evidovať túto hodnotu aj pre ostatné dôvody. Pri zapísaní údaja je využívaná vždy posledná platná verzia číselníka.</w:t>
            </w:r>
          </w:p>
          <w:p w14:paraId="69449297" w14:textId="6213B317" w:rsidR="007F76C0" w:rsidRPr="00722420" w:rsidRDefault="00EA4D81" w:rsidP="004C151B">
            <w:pPr>
              <w:pStyle w:val="Odsekzoznamu"/>
              <w:numPr>
                <w:ilvl w:val="0"/>
                <w:numId w:val="5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predpokladaného ukončenia </w:t>
            </w:r>
            <w:r w:rsidR="00AB2F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AB2F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 lekára zároveň znamená dátum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nadchádzajúcej kon</w:t>
            </w:r>
            <w:r w:rsidR="00AB2F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troly, 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alebo </w:t>
            </w:r>
            <w:r w:rsidR="00AB2F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ak sa pacient nedostaví dátum</w:t>
            </w:r>
            <w:r w:rsidR="007F76C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ukončenia DPN</w:t>
            </w:r>
          </w:p>
          <w:p w14:paraId="570FB5B7" w14:textId="320E62E9" w:rsidR="007F76C0" w:rsidRPr="00722420" w:rsidRDefault="007F76C0" w:rsidP="004C151B">
            <w:pPr>
              <w:pStyle w:val="Odsekzoznamu"/>
              <w:numPr>
                <w:ilvl w:val="0"/>
                <w:numId w:val="58"/>
              </w:numPr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Vychádzky - ak sú vychádzky povolené, lekár ich je povinný časovo vymedziť. 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platnosti od, ak je uvedený, musí byť v intervale 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&lt;d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á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tum </w:t>
            </w:r>
            <w:proofErr w:type="spellStart"/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zmeny</w:t>
            </w:r>
            <w:proofErr w:type="spellEnd"/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dátum predpokladaného ukončenia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&gt;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platnosti jednotlivých intervalov pri evidovaní vychádzok musí 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byť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 všetky 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evidované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intervaly.</w:t>
            </w:r>
          </w:p>
          <w:p w14:paraId="10BB164F" w14:textId="09D759D8" w:rsidR="007F76C0" w:rsidRPr="00722420" w:rsidRDefault="007F76C0" w:rsidP="004C151B">
            <w:pPr>
              <w:pStyle w:val="Odsekzoznamu"/>
              <w:numPr>
                <w:ilvl w:val="0"/>
                <w:numId w:val="5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schopný od - vypĺňa sa, iba, ak je známy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 Ak je vyplnený, IS PZS zabezpečí aby dátum predpokladaného ukončenia bol jeden deň pred dátumom práce schopný od.</w:t>
            </w:r>
          </w:p>
          <w:p w14:paraId="44459064" w14:textId="14CFC07B" w:rsidR="00EA4D81" w:rsidRPr="00722420" w:rsidRDefault="007F76C0" w:rsidP="004C151B">
            <w:pPr>
              <w:pStyle w:val="Odsekzoznamu"/>
              <w:numPr>
                <w:ilvl w:val="0"/>
                <w:numId w:val="5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Poznámka</w:t>
            </w:r>
          </w:p>
          <w:p w14:paraId="09369377" w14:textId="365BF23B" w:rsidR="00EA4D81" w:rsidRPr="00722420" w:rsidRDefault="00EA4D81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na novej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platnosti diagnózy a dôvodu DPN neuvedený, alebo rovný dátumu Neschopný práce od.</w:t>
            </w:r>
          </w:p>
          <w:p w14:paraId="0E40685C" w14:textId="2C01C1C0" w:rsidR="00EA4D81" w:rsidRPr="00722420" w:rsidRDefault="00EA4D81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neumožní evidovať novú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 prípade, že v intervale &lt;neschopný práce od, práce schopný od&gt; existuje iná nestornovaná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Nezadaný dátum práce schopný od je možné </w:t>
            </w:r>
            <w:r w:rsidR="00694DD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pri kontrole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nahradiť dátumom neschopný práce od + 1 rok.</w:t>
            </w:r>
          </w:p>
          <w:p w14:paraId="2355DDB9" w14:textId="586467D3" w:rsidR="00EA4D81" w:rsidRPr="00722420" w:rsidRDefault="00EA4D81" w:rsidP="008924F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overí naplnenie položiek krajina a mesto v súlade s číselníkmi 1.3.158.00165387.100.10.51 a 1.3.158.00165387.100.10.45 (mesto iba ak bola vyplnená krajina Slovensko</w:t>
            </w:r>
            <w:r w:rsidR="008924FB" w:rsidRPr="008924FB">
              <w:rPr>
                <w:rFonts w:asciiTheme="minorHAnsi" w:eastAsiaTheme="minorEastAsia" w:hAnsiTheme="minorHAnsi" w:cstheme="minorBidi"/>
                <w:sz w:val="18"/>
                <w:szCs w:val="18"/>
                <w:highlight w:val="yellow"/>
              </w:rPr>
              <w:t>, prípustné hodnoty mimo číselníka sú aj „Bratislava“ a „Košice“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</w:p>
          <w:p w14:paraId="3BC118D5" w14:textId="552EBE74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IS PZS počas evidencie kontroluje správnosť vyplnených údajov v zmysle povinnosti položiek v </w:t>
            </w:r>
            <w:r w:rsidR="00EA4D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ADL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schéme ako aj v zmysle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listu.</w:t>
            </w:r>
          </w:p>
          <w:p w14:paraId="79E2684F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vytvorí evidenciu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DC8A318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zobrazí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 kontrolu ošetrujúcemu lekárovi. Ošetrujúci lekár môže údaje ešte upraviť.</w:t>
            </w:r>
          </w:p>
          <w:p w14:paraId="1525CE6D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potvrdí záznam (uzavrie epizódu) </w:t>
            </w:r>
          </w:p>
          <w:p w14:paraId="666CE511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znova kontrolu záznamu pred odoslaním do NZIS</w:t>
            </w:r>
          </w:p>
          <w:p w14:paraId="7A9CA33A" w14:textId="77777777" w:rsidR="007F76C0" w:rsidRPr="00722420" w:rsidRDefault="007F76C0" w:rsidP="004C151B">
            <w:pPr>
              <w:pStyle w:val="Odsekzoznamu"/>
              <w:numPr>
                <w:ilvl w:val="0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 ukončení záznamu lekárom IS PZS na aplikačnej úrovni skontroluje povinnosti vyplnených polí a biznis pravidlá vyplnených polí a až následne záznam posiela do NZIS </w:t>
            </w:r>
          </w:p>
          <w:p w14:paraId="241DC001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 služby ZapisPotvrdenieDPN_v1 do NZIS</w:t>
            </w:r>
          </w:p>
          <w:p w14:paraId="245B9DAA" w14:textId="77777777" w:rsidR="007F76C0" w:rsidRPr="00722420" w:rsidRDefault="007F76C0" w:rsidP="004C151B">
            <w:pPr>
              <w:pStyle w:val="Odsekzoznamu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 žiadosti pacienta systém umožní vytlačiť odpis pre pacienta.</w:t>
            </w:r>
          </w:p>
          <w:p w14:paraId="69BC382E" w14:textId="77777777" w:rsidR="007F76C0" w:rsidRPr="00722420" w:rsidRDefault="007F76C0" w:rsidP="00CD5564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  <w:tr w:rsidR="007F76C0" w:rsidRPr="00722420" w14:paraId="0C36D470" w14:textId="77777777" w:rsidTr="00CD556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4902F24" w14:textId="77777777" w:rsidR="007F76C0" w:rsidRPr="00722420" w:rsidRDefault="007F76C0" w:rsidP="00CD5564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501E" w14:textId="06D771D7" w:rsidR="007F76C0" w:rsidRPr="00722420" w:rsidRDefault="007F76C0" w:rsidP="004C151B">
            <w:pPr>
              <w:pStyle w:val="Odsekzoznamu"/>
              <w:numPr>
                <w:ilvl w:val="0"/>
                <w:numId w:val="61"/>
              </w:numPr>
              <w:ind w:left="693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záznamu </w:t>
            </w:r>
            <w:proofErr w:type="spellStart"/>
            <w:r w:rsidR="0048530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 w:rsidRPr="00722420">
              <w:t>,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NZIS.</w:t>
            </w:r>
          </w:p>
          <w:p w14:paraId="5EA77925" w14:textId="77777777" w:rsidR="007F76C0" w:rsidRPr="00722420" w:rsidRDefault="007F76C0" w:rsidP="004C151B">
            <w:pPr>
              <w:pStyle w:val="Odsekzoznamu"/>
              <w:numPr>
                <w:ilvl w:val="0"/>
                <w:numId w:val="61"/>
              </w:numPr>
              <w:ind w:left="693"/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59DF7002" w14:textId="77777777" w:rsidR="007F76C0" w:rsidRPr="00722420" w:rsidRDefault="007F76C0" w:rsidP="004C151B">
            <w:pPr>
              <w:pStyle w:val="Odsekzoznamu"/>
              <w:numPr>
                <w:ilvl w:val="1"/>
                <w:numId w:val="61"/>
              </w:numPr>
              <w:ind w:left="1402"/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 E900001 – Záznam pre ktorého bol záznam vytvorený sa nenachádza v NZIS (špecifická situácia v prípade, že pacient už nie je poberateľom zdravotného poistenia, hoci IS PZS k nemu eviduje JRÚZ ID) </w:t>
            </w:r>
          </w:p>
          <w:p w14:paraId="6BD8E852" w14:textId="77777777" w:rsidR="007F76C0" w:rsidRPr="00722420" w:rsidRDefault="007F76C0" w:rsidP="004C151B">
            <w:pPr>
              <w:pStyle w:val="Odsekzoznamu"/>
              <w:numPr>
                <w:ilvl w:val="1"/>
                <w:numId w:val="61"/>
              </w:numPr>
              <w:ind w:left="1402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E300022 – Nie je možné zapísať záznam z dôvodu, že pre daného pacienta je evidovaný dátum úmrtia a zdravotná dokumentácia je uzavretá.</w:t>
            </w:r>
          </w:p>
          <w:p w14:paraId="22504A5B" w14:textId="1E8B9B32" w:rsidR="00485302" w:rsidRPr="00722420" w:rsidRDefault="00485302" w:rsidP="004C151B">
            <w:pPr>
              <w:pStyle w:val="Odsekzoznamu"/>
              <w:numPr>
                <w:ilvl w:val="0"/>
                <w:numId w:val="61"/>
              </w:numPr>
              <w:ind w:left="693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 dôvodu chýbajúcej integrácie s poistiteľom pacienta. Pokračujúcu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tomto prípade nie je možné zapísať, nakoľko pacientovi sa zmenil poistiteľ. Je potrebné použiť scenár Zápis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</w:t>
            </w:r>
          </w:p>
          <w:p w14:paraId="7FBB3194" w14:textId="5C87D089" w:rsidR="00485302" w:rsidRPr="00722420" w:rsidRDefault="00485302" w:rsidP="004C151B">
            <w:pPr>
              <w:pStyle w:val="Odsekzoznamu"/>
              <w:numPr>
                <w:ilvl w:val="1"/>
                <w:numId w:val="61"/>
              </w:numPr>
              <w:ind w:left="1402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E100002 – Služba neumožňuje zapísať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zamestnanca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neintegrova-ného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silového rezortu. Je potrebné vystaviť papierovú DPN na pôvodnom 5-dielnom tlačive Sociálnej poisťovne</w:t>
            </w:r>
          </w:p>
          <w:p w14:paraId="7B558BB2" w14:textId="75C41DE1" w:rsidR="007F76C0" w:rsidRPr="00722420" w:rsidRDefault="007F76C0" w:rsidP="004C151B">
            <w:pPr>
              <w:pStyle w:val="Odsekzoznamu"/>
              <w:numPr>
                <w:ilvl w:val="0"/>
                <w:numId w:val="61"/>
              </w:numPr>
              <w:ind w:left="693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(chyby na strane IS PZS – v zmysle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).</w:t>
            </w:r>
          </w:p>
          <w:p w14:paraId="1BDD19E3" w14:textId="77777777" w:rsidR="007F76C0" w:rsidRPr="00722420" w:rsidRDefault="007F76C0" w:rsidP="004C151B">
            <w:pPr>
              <w:pStyle w:val="Odsekzoznamu"/>
              <w:numPr>
                <w:ilvl w:val="0"/>
                <w:numId w:val="61"/>
              </w:numPr>
              <w:ind w:left="69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00722420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nebolo možné do NZIS odoslať, nezabudnite vytlačiť záznam z vyšetrenia pacientovi“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služieb).</w:t>
            </w:r>
          </w:p>
        </w:tc>
      </w:tr>
    </w:tbl>
    <w:p w14:paraId="6CBC4104" w14:textId="77777777" w:rsidR="001D60AD" w:rsidRPr="00722420" w:rsidRDefault="001D60AD" w:rsidP="001D60AD">
      <w:pPr>
        <w:pStyle w:val="Normaldotabulky"/>
      </w:pPr>
    </w:p>
    <w:p w14:paraId="27D90130" w14:textId="693D38E3" w:rsidR="002C2B27" w:rsidRPr="00722420" w:rsidRDefault="002D1C03" w:rsidP="00F8694E">
      <w:pPr>
        <w:pStyle w:val="Nadpis3"/>
      </w:pPr>
      <w:r w:rsidRPr="00722420">
        <w:t xml:space="preserve"> </w:t>
      </w:r>
      <w:bookmarkStart w:id="76" w:name="_Toc120798982"/>
      <w:r w:rsidR="71EBE04E" w:rsidRPr="00722420">
        <w:t>e</w:t>
      </w:r>
      <w:r w:rsidR="5DBF5015" w:rsidRPr="00722420">
        <w:t>DPN</w:t>
      </w:r>
      <w:r w:rsidR="71EBE04E" w:rsidRPr="00722420">
        <w:t>_0</w:t>
      </w:r>
      <w:r w:rsidR="007F76C0" w:rsidRPr="00722420">
        <w:t>2</w:t>
      </w:r>
      <w:r w:rsidR="71EBE04E" w:rsidRPr="00722420">
        <w:t>_</w:t>
      </w:r>
      <w:r w:rsidR="1377A199" w:rsidRPr="00722420">
        <w:t>0</w:t>
      </w:r>
      <w:r w:rsidR="007F76C0" w:rsidRPr="00722420">
        <w:t>3</w:t>
      </w:r>
      <w:r w:rsidR="041BE119" w:rsidRPr="00722420">
        <w:t xml:space="preserve"> – </w:t>
      </w:r>
      <w:r w:rsidR="68CC09DD" w:rsidRPr="00722420">
        <w:t>Zmena</w:t>
      </w:r>
      <w:r w:rsidR="71EBE04E" w:rsidRPr="00722420">
        <w:t xml:space="preserve"> </w:t>
      </w:r>
      <w:proofErr w:type="spellStart"/>
      <w:r w:rsidR="71EBE04E" w:rsidRPr="00722420">
        <w:t>eDPN</w:t>
      </w:r>
      <w:bookmarkEnd w:id="74"/>
      <w:bookmarkEnd w:id="76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A5E37" w:rsidRPr="00722420" w14:paraId="5F7D51E6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5A36E1CF" w:rsidR="006A5E37" w:rsidRPr="00722420" w:rsidRDefault="77EF7E83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Zapísanie aktualizácie záznamu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A5E37" w:rsidRPr="00722420" w14:paraId="5FB51ED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722420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23F" w14:textId="3628AE3E" w:rsidR="006A5E37" w:rsidRPr="00722420" w:rsidRDefault="6A56786A" w:rsidP="00A76D9C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07BA546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2DE32465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júci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Zmenu už vystavenej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 so špecializáciou v špecializačnom odbore gynekológia a pôrodníctvo a ak ide o ústavnú starostlivosť bez obmedzenia špecializačného odboru v rámci rovnakého PZS.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Zmenu už vystavenej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 bez ohľadu na lekára ktorý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zapísal. Zmenu už vystavenej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lekár </w:t>
            </w:r>
            <w:r w:rsidR="00A76D9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zastupujúci 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ľubovoľného </w:t>
            </w:r>
            <w:r w:rsidR="00A76D9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lekára 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 vyššie vymenovaných.</w:t>
            </w:r>
          </w:p>
        </w:tc>
      </w:tr>
      <w:tr w:rsidR="006A5E37" w:rsidRPr="00722420" w14:paraId="7853214E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7CD6" w14:textId="77777777" w:rsidR="006A5E37" w:rsidRPr="00722420" w:rsidRDefault="4B1F096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302B1807" w14:textId="77777777" w:rsidR="006A5E37" w:rsidRPr="00722420" w:rsidRDefault="4B1F096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004588CF" w14:textId="77777777" w:rsidR="006A5E37" w:rsidRPr="00722420" w:rsidRDefault="4B1F096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Vykonané vyšetrenie pacienta</w:t>
            </w:r>
          </w:p>
          <w:p w14:paraId="069E0C86" w14:textId="0E372B1D" w:rsidR="001C613D" w:rsidRPr="00722420" w:rsidRDefault="3B36E4A9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Vytvorený nestornovaný </w:t>
            </w:r>
            <w:r w:rsidR="0073315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neukončený 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elektronický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6A5E37" w:rsidRPr="00722420" w14:paraId="73D6A1A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7C4065D2" w:rsidR="006A5E37" w:rsidRPr="00722420" w:rsidRDefault="002D1C03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_Ref120530839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 xml:space="preserve">A02 - </w:t>
            </w:r>
            <w:proofErr w:type="spellStart"/>
            <w:r w:rsidR="00064A6A" w:rsidRPr="00722420">
              <w:t>Zmena</w:t>
            </w:r>
            <w:proofErr w:type="spellEnd"/>
            <w:r w:rsidR="00064A6A" w:rsidRPr="00722420">
              <w:t xml:space="preserve"> </w:t>
            </w:r>
            <w:proofErr w:type="spellStart"/>
            <w:r w:rsidR="00064A6A" w:rsidRPr="00722420"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6A5E37" w:rsidRPr="00722420" w14:paraId="176C754F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Archetyp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35BFEB1F" w:rsidR="002C6D28" w:rsidRPr="00722420" w:rsidRDefault="7CCD0315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CEN-EN13606-ENTRY.PotvrdenieDocasnejPraceneschopnosti.v1.adl</w:t>
            </w:r>
          </w:p>
        </w:tc>
      </w:tr>
      <w:tr w:rsidR="006A5E37" w:rsidRPr="00722420" w14:paraId="71BBD33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D24F" w14:textId="77777777" w:rsidR="006A5E37" w:rsidRPr="00722420" w:rsidRDefault="531DFA05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6C470AF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  <w:p w14:paraId="6A47C875" w14:textId="77777777" w:rsidR="000A5C21" w:rsidRPr="00722420" w:rsidRDefault="000A5C2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VyhladajPotvrdenieDPN_v1</w:t>
            </w:r>
          </w:p>
          <w:p w14:paraId="58E8B02F" w14:textId="50380B5E" w:rsidR="000A5C21" w:rsidRPr="00722420" w:rsidRDefault="000A5C21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DajPotvrdenieDPN_v1</w:t>
            </w:r>
          </w:p>
        </w:tc>
      </w:tr>
      <w:tr w:rsidR="006A5E37" w:rsidRPr="00722420" w14:paraId="656A582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4DF70A1C" w:rsidR="002C6D28" w:rsidRPr="00722420" w:rsidRDefault="7F76F4DF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Zapísaný aktualizovaný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podpísaný elektronickým podpisom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ZPr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do NZIS.</w:t>
            </w:r>
          </w:p>
        </w:tc>
      </w:tr>
      <w:tr w:rsidR="006A5E37" w:rsidRPr="00D95A9D" w14:paraId="46B2ABCC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66C8" w14:textId="1C746A17" w:rsidR="002C6D28" w:rsidRPr="00722420" w:rsidRDefault="4CB367CA" w:rsidP="008954BF">
            <w:pPr>
              <w:pStyle w:val="Odsekzoznamu"/>
              <w:numPr>
                <w:ilvl w:val="0"/>
                <w:numId w:val="37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poskytne možnosť </w:t>
            </w:r>
            <w:r w:rsidR="27F000F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aktualizácie údajov na </w:t>
            </w:r>
            <w:proofErr w:type="spellStart"/>
            <w:r w:rsidR="27F000F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0C50FE2C" w14:textId="7BC1A96E" w:rsidR="000F56E9" w:rsidRPr="00722420" w:rsidRDefault="2F620E51" w:rsidP="008954BF">
            <w:pPr>
              <w:pStyle w:val="Odsekzoznamu"/>
              <w:numPr>
                <w:ilvl w:val="1"/>
                <w:numId w:val="37"/>
              </w:numPr>
              <w:ind w:left="1423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1: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663829F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Diagnóza - zmena diagnózy je možná aj do minulosti.</w:t>
            </w:r>
          </w:p>
          <w:p w14:paraId="129FE54C" w14:textId="2C2DBB5C" w:rsidR="0094053A" w:rsidRPr="00722420" w:rsidRDefault="2F620E51" w:rsidP="008954BF">
            <w:pPr>
              <w:pStyle w:val="Odsekzoznamu"/>
              <w:numPr>
                <w:ilvl w:val="1"/>
                <w:numId w:val="37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2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: </w:t>
            </w:r>
            <w:r w:rsidR="0C303D9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Telefonický kontakt </w:t>
            </w:r>
          </w:p>
          <w:p w14:paraId="1A3386AC" w14:textId="68BD42C0" w:rsidR="0094053A" w:rsidRPr="00722420" w:rsidRDefault="7DE60EA5" w:rsidP="008954BF">
            <w:pPr>
              <w:pStyle w:val="Odsekzoznamu"/>
              <w:numPr>
                <w:ilvl w:val="1"/>
                <w:numId w:val="37"/>
              </w:numPr>
              <w:ind w:left="1423"/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3: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Dôvod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r w:rsidR="5B8E3C4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ak je vyplnený dôvod úraz alebo pracovný úraz lekár povinne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uvedie vyjadrenie k po</w:t>
            </w:r>
            <w:r w:rsidR="385C6AF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žitiu alkoholu alebo omamnej látky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271975E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="271975E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ekár môže evidovať túto hodnotu aj pre ostatné dôvody. Pri zapísaní údaja je využívaná vždy posledná platná verzia číselníka. Zmena dôvodu vzniku je možná aj do minulosti.</w:t>
            </w:r>
          </w:p>
          <w:p w14:paraId="0DF681F9" w14:textId="5BA5FABD" w:rsidR="237FDE6E" w:rsidRPr="00722420" w:rsidRDefault="78BC07CA" w:rsidP="008954BF">
            <w:pPr>
              <w:pStyle w:val="Odsekzoznamu"/>
              <w:numPr>
                <w:ilvl w:val="1"/>
                <w:numId w:val="37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4: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A1352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predpokladaného u</w:t>
            </w:r>
            <w:r w:rsidR="1C04595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končenia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374C775A" w14:textId="7CDD952D" w:rsidR="237FDE6E" w:rsidRPr="00722420" w:rsidRDefault="621C7723" w:rsidP="008954BF">
            <w:pPr>
              <w:pStyle w:val="Odsekzoznamu"/>
              <w:numPr>
                <w:ilvl w:val="1"/>
                <w:numId w:val="37"/>
              </w:numPr>
              <w:ind w:left="1423"/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5: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Vychád</w:t>
            </w:r>
            <w:r w:rsidR="1D50EE8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ky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- ak sú vychádzky povolené, lekár ich je povinný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časovo vymedziť. Dátum platnosti 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od musí byť v intervale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&lt;Dátum zmeny, Dátum predpokladaného ukončenia&gt;. Dátum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platnosti jednotlivých intervalov pri evidovaní vychádzok musí byť pre všetky </w:t>
            </w:r>
            <w:r w:rsidR="005B68E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nové a zmenené 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intervaly rovnaký.</w:t>
            </w:r>
          </w:p>
          <w:p w14:paraId="14D8DC89" w14:textId="031AD1DA" w:rsidR="6EEED474" w:rsidRPr="00722420" w:rsidRDefault="6EEED474" w:rsidP="008954BF">
            <w:p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Okrem týchto zmien je možné pri zmene evidovať aj:</w:t>
            </w:r>
          </w:p>
          <w:p w14:paraId="74BCF0D3" w14:textId="3150F560" w:rsidR="237FDE6E" w:rsidRPr="00722420" w:rsidRDefault="5CE42EAC" w:rsidP="008954BF">
            <w:pPr>
              <w:pStyle w:val="Odsekzoznamu"/>
              <w:numPr>
                <w:ilvl w:val="1"/>
                <w:numId w:val="37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Schopný práce od – systém umožní </w:t>
            </w:r>
            <w:r w:rsidR="2CB3432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zápis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="442B9B2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="233D1CF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iba prvé zapísanie</w:t>
            </w:r>
            <w:r w:rsidR="1154720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následne ho nie je možné meniť, uvádza sa iba, ak je známy.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Jeho vyplnením sa </w:t>
            </w:r>
            <w:proofErr w:type="spellStart"/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chápe ako ukončená. 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je vyplnený, IS PZS zabezpečí aby dátum predpokladaného ukončenia bol </w:t>
            </w:r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viditeľný aj zapísaný do NZIS 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jeden deň pred dátumom </w:t>
            </w:r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schopný 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od.</w:t>
            </w:r>
          </w:p>
          <w:p w14:paraId="778596AA" w14:textId="19275127" w:rsidR="000A5C21" w:rsidRPr="00722420" w:rsidRDefault="000A5C21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 prípade, že pôvodná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bola zapísaná inou implementáciou IS PZS, musí byť zabezpečená správna interpretácia údajov načítaných službami VyhladajPotvrdenieDPN_v1 a DajPotvrdenieDPN_v1 (osobitný dôraz na nepovinné položky ktoré nie je možné pri zmene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meniť)</w:t>
            </w:r>
          </w:p>
          <w:p w14:paraId="5C7F9679" w14:textId="0E9B512B" w:rsidR="2DD0879D" w:rsidRPr="00722420" w:rsidRDefault="55AF6B14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Údaj o adrese pobytu na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zmene údajov </w:t>
            </w:r>
            <w:r w:rsidR="4A694F5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nezasielajú.</w:t>
            </w:r>
          </w:p>
          <w:p w14:paraId="6236196D" w14:textId="0789593B" w:rsidR="00E5771F" w:rsidRPr="00722420" w:rsidRDefault="5974C910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</w:t>
            </w:r>
            <w:r w:rsidR="008954B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zmenu dátumov </w:t>
            </w:r>
            <w:r w:rsidR="00E5771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výlučne v týchto intervaloch</w:t>
            </w:r>
          </w:p>
          <w:p w14:paraId="6C444CE7" w14:textId="77777777" w:rsidR="00E5771F" w:rsidRPr="00722420" w:rsidRDefault="00E5771F" w:rsidP="008954BF">
            <w:pPr>
              <w:pStyle w:val="Odsekzoznamu"/>
              <w:numPr>
                <w:ilvl w:val="0"/>
                <w:numId w:val="24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diagnóza a dôvode DPN -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&lt;</w:t>
            </w:r>
            <w:r w:rsidR="5974C91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Neschopný práce od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Dátum zmeny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&gt;</w:t>
            </w:r>
          </w:p>
          <w:p w14:paraId="0AC43DA3" w14:textId="68524C75" w:rsidR="091BD653" w:rsidRPr="00722420" w:rsidRDefault="00E5771F" w:rsidP="008954BF">
            <w:pPr>
              <w:pStyle w:val="Odsekzoznamu"/>
              <w:numPr>
                <w:ilvl w:val="0"/>
                <w:numId w:val="24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nové a zmenené vychádzky - &lt;Dátum zmeny, Dátum predpokladaného ukončenia&gt; </w:t>
            </w:r>
          </w:p>
          <w:p w14:paraId="384C0EFA" w14:textId="2C6BA6F9" w:rsidR="00E5771F" w:rsidRPr="00722420" w:rsidRDefault="00E5771F" w:rsidP="008954BF">
            <w:pPr>
              <w:pStyle w:val="Odsekzoznamu"/>
              <w:numPr>
                <w:ilvl w:val="0"/>
                <w:numId w:val="24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predpokladaného ukončenia –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v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äčší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ako Dátum zmeny a zároveň väčší ako Neschopný práce od</w:t>
            </w:r>
          </w:p>
          <w:p w14:paraId="7435B123" w14:textId="2DE57F1A" w:rsidR="00D90F19" w:rsidRPr="00722420" w:rsidRDefault="49B83B1F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umožní evidovať ošetrujúcemu lekárovi jednu alebo aj viac zmien súčasne.</w:t>
            </w:r>
          </w:p>
          <w:p w14:paraId="4D17A2D4" w14:textId="557170C0" w:rsidR="10C31FC1" w:rsidRPr="00722420" w:rsidRDefault="5C2B5DE3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automaticky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</w:t>
            </w:r>
            <w:r w:rsidR="7AF0A99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 VERSION_SET_ID </w:t>
            </w:r>
            <w:r w:rsidR="00E5771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ktorý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musí odkazovať na prvý záznam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="00E5771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PREVIOUS_VERSION ktorý musí odkazovať na predchádzajúci záznam v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="00E5771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rade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dátum vystavenia rovnaký ako na prvom zázname, dátum zmeny aktuálny dátum podľa najspoľahlivejšieho dostupného zdroja aktuálneho dátumu.</w:t>
            </w:r>
          </w:p>
          <w:p w14:paraId="172D1572" w14:textId="4ADBC053" w:rsidR="10C31FC1" w:rsidRPr="00722420" w:rsidRDefault="25A04E90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Predchádzajúci záznam nesmie byť stornovaný.</w:t>
            </w:r>
          </w:p>
          <w:p w14:paraId="0AD05838" w14:textId="0FEE7B83" w:rsidR="4EA08418" w:rsidRPr="00722420" w:rsidRDefault="008954BF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Zmenu</w:t>
            </w:r>
            <w:r w:rsidR="1CD7AF9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dátumu</w:t>
            </w:r>
            <w:r w:rsidR="1CD7AF9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neschopný práce od, príznaku liečba v cudzine a vylúčených vzťahov </w:t>
            </w:r>
            <w:r w:rsidR="006522B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nie je možné vykonať. </w:t>
            </w:r>
          </w:p>
          <w:p w14:paraId="5E88A55E" w14:textId="5D2ADCBB" w:rsidR="5C67DB6A" w:rsidRPr="00722420" w:rsidRDefault="436B7CE7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Pacient </w:t>
            </w:r>
            <w:r w:rsidR="22C2690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musí byť</w:t>
            </w:r>
            <w:r w:rsidR="512D98A5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na všetkých verziách</w:t>
            </w:r>
            <w:r w:rsidR="01A49DF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zhodný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658AB580" w14:textId="77777777" w:rsidR="00F61103" w:rsidRPr="00722420" w:rsidRDefault="5D9D2BC5" w:rsidP="00F61103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5F3D5500" w14:textId="103893CC" w:rsidR="00300F3C" w:rsidRPr="00722420" w:rsidRDefault="5D9D2BC5" w:rsidP="00F61103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 ukončení záznamu lekárom IS PZS na aplikačnej úrovni skontroluje povinnosti vyplnených polí</w:t>
            </w:r>
            <w:r w:rsidR="1813945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biznis pravidlá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až následne záznam posiela do NZIS</w:t>
            </w:r>
            <w:r w:rsidR="1526E6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3DA7275" w14:textId="2A6519C0" w:rsidR="00981CCD" w:rsidRPr="00722420" w:rsidRDefault="5D9D2BC5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</w:t>
            </w:r>
            <w:r w:rsidR="6CE064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="6CE0641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8EEFF9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69BB07A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="19B82DF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  <w:r w:rsidR="1526E681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E65E945" w14:textId="4A3B9D11" w:rsidR="00300F3C" w:rsidRPr="00722420" w:rsidRDefault="5D9D2BC5" w:rsidP="008954BF">
            <w:pPr>
              <w:pStyle w:val="Odsekzoznamu"/>
              <w:numPr>
                <w:ilvl w:val="0"/>
                <w:numId w:val="37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6B76C552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žiadosti pacienta systém umožní vytlačiť odpis pre pacienta.</w:t>
            </w:r>
          </w:p>
        </w:tc>
      </w:tr>
      <w:tr w:rsidR="006A5E37" w:rsidRPr="00D95A9D" w14:paraId="074757B9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17A" w14:textId="7497485D" w:rsidR="00BE4AE9" w:rsidRPr="00024274" w:rsidRDefault="4B1F096C" w:rsidP="008954BF">
            <w:pPr>
              <w:pStyle w:val="Odsekzoznamu"/>
              <w:numPr>
                <w:ilvl w:val="0"/>
                <w:numId w:val="6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nevyplnil všetky povinné položky v rámci záznamu z vyšetrenia, kedy mu informačný systém vráti informáciu, ktorú položku je potrebné vyplniť</w:t>
            </w:r>
            <w:r>
              <w:t>,</w:t>
            </w: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1192F7AB"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5F78972D" w14:textId="77777777" w:rsidR="00BE4AE9" w:rsidRPr="00024274" w:rsidRDefault="4B1F096C" w:rsidP="008954BF">
            <w:pPr>
              <w:pStyle w:val="Odsekzoznamu"/>
              <w:numPr>
                <w:ilvl w:val="0"/>
                <w:numId w:val="64"/>
              </w:numPr>
              <w:ind w:left="715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304C7BBB" w14:textId="170EAE0C" w:rsidR="00BE4AE9" w:rsidRPr="00024274" w:rsidRDefault="7A4DF636" w:rsidP="008954BF">
            <w:pPr>
              <w:pStyle w:val="Odsekzoznamu"/>
              <w:numPr>
                <w:ilvl w:val="1"/>
                <w:numId w:val="64"/>
              </w:numPr>
              <w:ind w:left="1282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01337B5F" w14:textId="77777777" w:rsidR="00BE2498" w:rsidRPr="00024274" w:rsidRDefault="4B1F096C" w:rsidP="008954BF">
            <w:pPr>
              <w:pStyle w:val="Odsekzoznamu"/>
              <w:numPr>
                <w:ilvl w:val="1"/>
                <w:numId w:val="64"/>
              </w:numPr>
              <w:ind w:left="1282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E300022 – Nie je možné zapísať záznam z dôvodu, že pre daného pacienta je evidovaný dátum úmrtia a zdravotná dokumentácia je uzavretá.</w:t>
            </w:r>
          </w:p>
          <w:p w14:paraId="2F109519" w14:textId="00070DCD" w:rsidR="00BE4AE9" w:rsidRPr="00024274" w:rsidRDefault="1E3A2E22" w:rsidP="008954BF">
            <w:pPr>
              <w:pStyle w:val="Odsekzoznamu"/>
              <w:numPr>
                <w:ilvl w:val="0"/>
                <w:numId w:val="64"/>
              </w:numPr>
              <w:ind w:left="715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="38BDC4CE"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chyby na strane IS PZS - </w:t>
            </w:r>
            <w:r w:rsidR="056C8F8B"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 zmysle </w:t>
            </w:r>
            <w:proofErr w:type="spellStart"/>
            <w:r w:rsidR="056C8F8B"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 </w:t>
            </w:r>
          </w:p>
          <w:p w14:paraId="729CDFEC" w14:textId="0145F67D" w:rsidR="0005298F" w:rsidRPr="00024274" w:rsidRDefault="0DBD36F1" w:rsidP="008954BF">
            <w:pPr>
              <w:pStyle w:val="Odsekzoznamu"/>
              <w:numPr>
                <w:ilvl w:val="0"/>
                <w:numId w:val="64"/>
              </w:numPr>
              <w:spacing w:before="120"/>
              <w:ind w:left="715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nakoľko pre poistenca neexistuje zapísaný nestornovaný záznam o </w:t>
            </w:r>
            <w:proofErr w:type="spellStart"/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024274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4EA2D192" w14:textId="39E66416" w:rsidR="00B23EA7" w:rsidRDefault="00B23EA7" w:rsidP="001D60AD">
      <w:pPr>
        <w:pStyle w:val="Normaldotabulky"/>
      </w:pPr>
      <w:bookmarkStart w:id="77" w:name="_Zapísanie_záznamu_z_3"/>
      <w:bookmarkStart w:id="78" w:name="_Zapísanie_záznamu_z_4"/>
      <w:bookmarkStart w:id="79" w:name="_eV_01_05_–_Zapísanie"/>
      <w:bookmarkStart w:id="80" w:name="_eV_01_50_–_Zapísanie"/>
      <w:bookmarkStart w:id="81" w:name="_Toc86367230"/>
      <w:bookmarkEnd w:id="77"/>
      <w:bookmarkEnd w:id="78"/>
      <w:bookmarkEnd w:id="79"/>
      <w:bookmarkEnd w:id="80"/>
    </w:p>
    <w:p w14:paraId="56FD18C4" w14:textId="64330F62" w:rsidR="0088602D" w:rsidRPr="000918AA" w:rsidRDefault="002D1C03" w:rsidP="00F8694E">
      <w:pPr>
        <w:pStyle w:val="Nadpis3"/>
      </w:pPr>
      <w:r>
        <w:t xml:space="preserve"> </w:t>
      </w:r>
      <w:bookmarkStart w:id="82" w:name="_Toc120798983"/>
      <w:r w:rsidR="410DB0F2" w:rsidRPr="72620242">
        <w:t>e</w:t>
      </w:r>
      <w:r w:rsidR="26824224" w:rsidRPr="72620242">
        <w:t>DPN</w:t>
      </w:r>
      <w:r w:rsidR="410DB0F2" w:rsidRPr="72620242">
        <w:t>_0</w:t>
      </w:r>
      <w:r w:rsidR="007F76C0">
        <w:t>2</w:t>
      </w:r>
      <w:r w:rsidR="410DB0F2" w:rsidRPr="72620242">
        <w:t>_</w:t>
      </w:r>
      <w:r w:rsidR="34A290E1" w:rsidRPr="72620242">
        <w:t>0</w:t>
      </w:r>
      <w:r w:rsidR="007F76C0">
        <w:t>4</w:t>
      </w:r>
      <w:r w:rsidR="041BE119" w:rsidRPr="72620242">
        <w:t xml:space="preserve"> – </w:t>
      </w:r>
      <w:r w:rsidR="57444263" w:rsidRPr="72620242">
        <w:t>Ukončenie</w:t>
      </w:r>
      <w:r w:rsidR="410DB0F2" w:rsidRPr="72620242">
        <w:t xml:space="preserve"> </w:t>
      </w:r>
      <w:proofErr w:type="spellStart"/>
      <w:r w:rsidR="410DB0F2" w:rsidRPr="72620242">
        <w:t>eDPN</w:t>
      </w:r>
      <w:bookmarkEnd w:id="81"/>
      <w:bookmarkEnd w:id="82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7904"/>
      </w:tblGrid>
      <w:tr w:rsidR="0088602D" w:rsidRPr="00D95A9D" w14:paraId="3053884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6ABF8C2" w14:textId="517E2E46" w:rsidR="0088602D" w:rsidRPr="00D95A9D" w:rsidRDefault="674C8872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 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759" w14:textId="522CE337" w:rsidR="0088602D" w:rsidRPr="00D95A9D" w:rsidRDefault="2A875D25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Ukončenie</w:t>
            </w:r>
            <w:r w:rsidR="1B0B4FD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proofErr w:type="spellStart"/>
            <w:r w:rsidR="1B0B4FD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88602D" w:rsidRPr="00722420" w14:paraId="512D1B8D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F9ECDB4" w14:textId="77777777" w:rsidR="0088602D" w:rsidRPr="00722420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CAF" w14:textId="09CCA0BB" w:rsidR="0088602D" w:rsidRPr="00722420" w:rsidRDefault="3DA3353D" w:rsidP="00A76D9C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438EB93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0AA6076D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</w:t>
            </w:r>
            <w:r w:rsidR="4A694F5E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Ukončenie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už vystavenej </w:t>
            </w:r>
            <w:proofErr w:type="spellStart"/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a ak ide o ústavnú starostlivosť bez obmedzenia špecializačného odboru </w:t>
            </w:r>
            <w:r w:rsidR="00ED6DA7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 rámci rovnakého PZS.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Ukončenie už vystavenej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kapitujúci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 bez ohľadu na lekára ktorý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zapísal. Ukončenie už vystavenej </w:t>
            </w:r>
            <w:proofErr w:type="spellStart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lekár </w:t>
            </w:r>
            <w:r w:rsidR="00A76D9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zastupujúci 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ľubovoľného </w:t>
            </w:r>
            <w:r w:rsidR="00A76D9C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lekára </w:t>
            </w:r>
            <w:r w:rsidR="004C151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 vyššie vymenovaných.</w:t>
            </w:r>
          </w:p>
        </w:tc>
      </w:tr>
      <w:tr w:rsidR="0088602D" w:rsidRPr="00722420" w14:paraId="502768FB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86D23B" w14:textId="77777777" w:rsidR="0088602D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4414" w14:textId="77777777" w:rsidR="002D2891" w:rsidRPr="00722420" w:rsidRDefault="29E272A7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0A7EA576" w14:textId="77777777" w:rsidR="002D2891" w:rsidRPr="00722420" w:rsidRDefault="29E272A7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379E4C73" w14:textId="77777777" w:rsidR="002D2891" w:rsidRPr="00722420" w:rsidRDefault="29E272A7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Vykonané vyšetrenie pacienta</w:t>
            </w:r>
          </w:p>
          <w:p w14:paraId="4B59D404" w14:textId="268C3FAB" w:rsidR="0088602D" w:rsidRPr="00722420" w:rsidRDefault="75625C50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Vytvorený nestornovaný </w:t>
            </w:r>
            <w:r w:rsidR="0073315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neukončený 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elektronický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7F55A6" w:rsidRPr="00722420" w14:paraId="1D065157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2F3429F" w14:textId="77777777" w:rsidR="007F55A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94A6" w14:textId="77C99444" w:rsidR="007F55A6" w:rsidRPr="00722420" w:rsidRDefault="002D1C03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_Ref120530872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 xml:space="preserve">A03 – </w:t>
            </w:r>
            <w:proofErr w:type="spellStart"/>
            <w:r w:rsidR="00064A6A" w:rsidRPr="00722420">
              <w:t>Ukončenie</w:t>
            </w:r>
            <w:proofErr w:type="spellEnd"/>
            <w:r w:rsidR="00064A6A" w:rsidRPr="00722420">
              <w:t xml:space="preserve"> </w:t>
            </w:r>
            <w:proofErr w:type="spellStart"/>
            <w:r w:rsidR="00064A6A" w:rsidRPr="00722420"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7F55A6" w:rsidRPr="00722420" w14:paraId="7A164111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66B3074" w14:textId="77777777" w:rsidR="007F55A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8E4F" w14:textId="7C43BA1D" w:rsidR="007F55A6" w:rsidRPr="00722420" w:rsidRDefault="228ECFDA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CEN-EN13606-ENTRY.PotvrdenieDocasnejPraceneschopnosti.v1.adl</w:t>
            </w:r>
          </w:p>
        </w:tc>
      </w:tr>
      <w:tr w:rsidR="007F55A6" w:rsidRPr="00722420" w14:paraId="4AB66D5D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CB173F" w14:textId="77777777" w:rsidR="007F55A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FE18" w14:textId="77777777" w:rsidR="007F55A6" w:rsidRPr="00722420" w:rsidRDefault="531DFA05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234B96F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  <w:p w14:paraId="0F00FA02" w14:textId="77777777" w:rsidR="000A5C21" w:rsidRPr="00722420" w:rsidRDefault="000A5C2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VyhladajPotvrdenieDPN_v1</w:t>
            </w:r>
          </w:p>
          <w:p w14:paraId="04479F49" w14:textId="2D400D6D" w:rsidR="000A5C21" w:rsidRPr="00722420" w:rsidRDefault="000A5C2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DajPotvrdenieDPN_v1</w:t>
            </w:r>
          </w:p>
        </w:tc>
      </w:tr>
      <w:tr w:rsidR="007F55A6" w:rsidRPr="00722420" w14:paraId="3CB817D1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38E6B51" w14:textId="77777777" w:rsidR="007F55A6" w:rsidRPr="00722420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D6CC" w14:textId="2C87BBE4" w:rsidR="007F55A6" w:rsidRPr="00722420" w:rsidRDefault="2CFF575A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Zapísaný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6E4F552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</w:t>
            </w:r>
            <w:r w:rsidR="4097DB6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dátumom </w:t>
            </w:r>
            <w:r w:rsidR="6F588E0E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schopný práce od 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podpísaný elektronickým podpisom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ZPr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do NZIS.</w:t>
            </w:r>
          </w:p>
        </w:tc>
      </w:tr>
      <w:tr w:rsidR="0035752C" w:rsidRPr="00722420" w14:paraId="04358533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6803E" w14:textId="77777777" w:rsidR="0035752C" w:rsidRPr="00722420" w:rsidRDefault="17A26BEE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8719" w14:textId="142DD564" w:rsidR="0035752C" w:rsidRPr="00722420" w:rsidRDefault="08D99BE6" w:rsidP="008954BF">
            <w:pPr>
              <w:pStyle w:val="Odsekzoznamu"/>
              <w:numPr>
                <w:ilvl w:val="0"/>
                <w:numId w:val="44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poskytne možnosť</w:t>
            </w:r>
            <w:r w:rsidR="74F0EE10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53A7D35F" w14:textId="62BD959B" w:rsidR="0035752C" w:rsidRPr="00722420" w:rsidRDefault="55F99EBF" w:rsidP="008954BF">
            <w:pPr>
              <w:pStyle w:val="Odsekzoznamu"/>
              <w:numPr>
                <w:ilvl w:val="0"/>
                <w:numId w:val="10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vyhľadanie konkrétnej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pacienta, ktorý má vydanú aktuálne platnú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</w:p>
          <w:p w14:paraId="433D1B43" w14:textId="3B322162" w:rsidR="2CB3CA96" w:rsidRPr="00722420" w:rsidRDefault="55F99EBF" w:rsidP="008954BF">
            <w:pPr>
              <w:pStyle w:val="Odsekzoznamu"/>
              <w:numPr>
                <w:ilvl w:val="0"/>
                <w:numId w:val="10"/>
              </w:numPr>
              <w:ind w:left="142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v</w:t>
            </w:r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yhľadania všetkých </w:t>
            </w:r>
            <w:proofErr w:type="spellStart"/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zadaných v IS PZS, ktor</w:t>
            </w:r>
            <w:r w:rsidR="00A1352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é sú po dátume</w:t>
            </w:r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 alebo s blížiacim sa dátumom</w:t>
            </w:r>
            <w:r w:rsidR="00A1352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predpokladaného u</w:t>
            </w:r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končenia </w:t>
            </w:r>
            <w:proofErr w:type="spellStart"/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AD6C0B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</w:p>
          <w:p w14:paraId="28C552E1" w14:textId="56C7F8E3" w:rsidR="000A5C21" w:rsidRPr="00722420" w:rsidRDefault="000A5C21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 prípade, že pôvodná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bola zapísaná inou implementáciou IS PZS, musí byť zabezpečená správna interpretácia údajov načítaných službami VyhladajPotvrdenieDPN_v1 a DajPotvrdenieDPN_v1 (osobitný dôraz na nepovinné položky ktoré nie je možné pri zmene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meniť)</w:t>
            </w:r>
          </w:p>
          <w:p w14:paraId="723FB058" w14:textId="7DD9D4CA" w:rsidR="5CBA173A" w:rsidRPr="00722420" w:rsidRDefault="6077D926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 vyhľadanú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lekár zaeviduje</w:t>
            </w:r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</w:t>
            </w:r>
            <w:r w:rsidR="44D09A58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o</w:t>
            </w:r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="178C5CAC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„Práce schopný od“  - tento údaj vypĺňa ošetrujúci lekár, ak je potrebné uko</w:t>
            </w:r>
            <w:r w:rsidR="574B3716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čiť trvanie </w:t>
            </w:r>
            <w:proofErr w:type="spellStart"/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3FB3C2C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5A4E1D5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6B65D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Ak je vyplnený, IS PZS zabezpečí aby dátum predpokladaného ukončenia bol viditeľný aj zapísaný do NZIS jeden deň pred dátumom schopný práce od.</w:t>
            </w:r>
          </w:p>
          <w:p w14:paraId="2098764D" w14:textId="1535C6DD" w:rsidR="79A398A4" w:rsidRPr="00722420" w:rsidRDefault="47E1D165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údaje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dátumami platnosti od výlučne v intervale dátumu Neschopný práce od a aktuálne platného Dňa predpokladaného </w:t>
            </w:r>
            <w:r w:rsidR="00A1352F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končenia.</w:t>
            </w:r>
          </w:p>
          <w:p w14:paraId="421ACBAC" w14:textId="447CE80F" w:rsidR="3CA4E46F" w:rsidRPr="00722420" w:rsidRDefault="10FA7651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Údaj o adrese pobytu na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ukončení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zasiela bez údajov, čiže zložený dátový prvok pre údaje o adrese je prázdny.</w:t>
            </w:r>
          </w:p>
          <w:p w14:paraId="56853781" w14:textId="66668F53" w:rsidR="5CBA173A" w:rsidRPr="00722420" w:rsidRDefault="001A0983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automaticky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 VERSION_SET_ID ktorý musí odkazovať na prvý záznam, PREVIOUS_VERSION ktorý musí odkazovať na predchádzajúci záznam v rade, dátum vystavenia rovnaký ako na prvom zázname, dátum zmeny aktuálny dátum podľa najspoľahlivejšieho dostupného zdroja aktuálneho dátumu.</w:t>
            </w:r>
          </w:p>
          <w:p w14:paraId="02D28864" w14:textId="4BC2AED6" w:rsidR="00F61103" w:rsidRPr="00722420" w:rsidRDefault="00F61103" w:rsidP="008954BF">
            <w:pPr>
              <w:pStyle w:val="Odsekzoznamu"/>
              <w:numPr>
                <w:ilvl w:val="0"/>
                <w:numId w:val="44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Predchádzajúci záznam nesmie byť stornovaný.</w:t>
            </w:r>
          </w:p>
          <w:p w14:paraId="06BA1CB8" w14:textId="1A2C1D4C" w:rsidR="00F61103" w:rsidRPr="00722420" w:rsidRDefault="00F61103" w:rsidP="008954BF">
            <w:pPr>
              <w:pStyle w:val="Odsekzoznamu"/>
              <w:numPr>
                <w:ilvl w:val="0"/>
                <w:numId w:val="44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Zmenu dátumu neschopný práce od, príznaku liečba v cudzine a vylúčených vzťahov nie je možné vykonať.</w:t>
            </w:r>
          </w:p>
          <w:p w14:paraId="296CA302" w14:textId="7336FC94" w:rsidR="00F61103" w:rsidRPr="00722420" w:rsidRDefault="00F61103" w:rsidP="008954BF">
            <w:pPr>
              <w:pStyle w:val="Odsekzoznamu"/>
              <w:numPr>
                <w:ilvl w:val="0"/>
                <w:numId w:val="44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Pacient musí byť na všetkých verziách zhodný.</w:t>
            </w:r>
          </w:p>
          <w:p w14:paraId="4BEF9585" w14:textId="45FFD671" w:rsidR="0035752C" w:rsidRPr="00722420" w:rsidRDefault="7B18F16A" w:rsidP="008954BF">
            <w:pPr>
              <w:pStyle w:val="Odsekzoznamu"/>
              <w:numPr>
                <w:ilvl w:val="0"/>
                <w:numId w:val="44"/>
              </w:numPr>
              <w:ind w:left="715"/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Ošetrujúci lekár potvrdí ukončenie evidovania aktualizácie údajov.</w:t>
            </w:r>
          </w:p>
          <w:p w14:paraId="4147DBAB" w14:textId="77777777" w:rsidR="0035752C" w:rsidRPr="00722420" w:rsidRDefault="7B18F16A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7CC30C7A" w14:textId="1DC6BA28" w:rsidR="0035752C" w:rsidRPr="00722420" w:rsidRDefault="7B18F16A" w:rsidP="008954BF">
            <w:pPr>
              <w:pStyle w:val="Odsekzoznamu"/>
              <w:numPr>
                <w:ilvl w:val="1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 ukončení záznamu lekárom IS PZS na aplikačnej úrovni skontroluje povinnosti vyplnených polí </w:t>
            </w:r>
            <w:r w:rsidR="01CC5FB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biznis kontroly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až následne záznam posiela do NZIS. </w:t>
            </w:r>
          </w:p>
          <w:p w14:paraId="09B94F12" w14:textId="2F0C6D7C" w:rsidR="0035752C" w:rsidRPr="00722420" w:rsidRDefault="7B18F16A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odošle záznam </w:t>
            </w:r>
            <w:proofErr w:type="spellStart"/>
            <w:r w:rsidR="28A06D7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</w:t>
            </w:r>
            <w:r w:rsidR="0F25E727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38C5757A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DPN_v1 do NZIS.</w:t>
            </w:r>
          </w:p>
          <w:p w14:paraId="48085F1C" w14:textId="18B55624" w:rsidR="0035752C" w:rsidRPr="00722420" w:rsidRDefault="7B18F16A" w:rsidP="008954BF">
            <w:pPr>
              <w:pStyle w:val="Odsekzoznamu"/>
              <w:numPr>
                <w:ilvl w:val="0"/>
                <w:numId w:val="44"/>
              </w:numPr>
              <w:ind w:left="715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78DFF663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žiadosti pacienta systém umožní vytlačiť odpis pre pacienta.</w:t>
            </w:r>
          </w:p>
        </w:tc>
      </w:tr>
      <w:tr w:rsidR="0035752C" w:rsidRPr="00722420" w14:paraId="7DEF78F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443A8B5" w14:textId="77777777" w:rsidR="0035752C" w:rsidRPr="00722420" w:rsidRDefault="5BCB3C54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91DB" w14:textId="77777777" w:rsidR="002227BD" w:rsidRPr="00722420" w:rsidRDefault="4F40EA45" w:rsidP="004C151B">
            <w:pPr>
              <w:pStyle w:val="Odsekzoznamu"/>
              <w:numPr>
                <w:ilvl w:val="0"/>
                <w:numId w:val="2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nevyplnil všetky povinné položky v rámci záznamu z vyšetrenia, kedy mu informačný systém vráti informáciu, ktorú položku je potrebné vyplniť</w:t>
            </w:r>
            <w:r w:rsidRPr="00722420">
              <w:t>,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NZIS.</w:t>
            </w:r>
          </w:p>
          <w:p w14:paraId="123138EE" w14:textId="77777777" w:rsidR="002227BD" w:rsidRPr="00722420" w:rsidRDefault="4F40EA45" w:rsidP="004C151B">
            <w:pPr>
              <w:pStyle w:val="Odsekzoznamu"/>
              <w:numPr>
                <w:ilvl w:val="0"/>
                <w:numId w:val="25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0561C90C" w14:textId="26261D93" w:rsidR="002227BD" w:rsidRPr="00722420" w:rsidRDefault="63F3FAD0" w:rsidP="00F61103">
            <w:pPr>
              <w:pStyle w:val="Odsekzoznamu"/>
              <w:numPr>
                <w:ilvl w:val="1"/>
                <w:numId w:val="67"/>
              </w:numPr>
              <w:ind w:left="1282"/>
              <w:rPr>
                <w:rFonts w:asciiTheme="minorHAnsi" w:eastAsiaTheme="minorEastAsia" w:hAnsiTheme="minorHAnsi" w:cstheme="minorBidi"/>
                <w:iCs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– Záznam pre ktorého bol záznam vytvorený </w:t>
            </w:r>
            <w:r w:rsidR="7584C47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nenachádza v NZIS (špecifická situácia v prípade, že pacientovi už nie je poberateľom zdravotného poistenia, hoci IS PZS k nemu eviduje JRÚZ ID) </w:t>
            </w:r>
          </w:p>
          <w:p w14:paraId="136A88E2" w14:textId="77777777" w:rsidR="002227BD" w:rsidRPr="00722420" w:rsidRDefault="4F40EA45" w:rsidP="00F61103">
            <w:pPr>
              <w:pStyle w:val="Odsekzoznamu"/>
              <w:numPr>
                <w:ilvl w:val="1"/>
                <w:numId w:val="67"/>
              </w:numPr>
              <w:ind w:left="1282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724E75A4" w14:textId="77777777" w:rsidR="0035752C" w:rsidRPr="00722420" w:rsidRDefault="71DB4F84" w:rsidP="004C151B">
            <w:pPr>
              <w:pStyle w:val="Odsekzoznamu"/>
              <w:numPr>
                <w:ilvl w:val="0"/>
                <w:numId w:val="2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odoslať záznam z dôvodu chyby na strane IS PZS (chyby na strane IS P</w:t>
            </w:r>
            <w:r w:rsidR="3FE10CB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ZP - v zmysle </w:t>
            </w:r>
            <w:proofErr w:type="spellStart"/>
            <w:r w:rsidR="3FE10CBD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5A9FAA79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386B0D71" w14:textId="45981774" w:rsidR="00F61103" w:rsidRPr="00722420" w:rsidRDefault="00F61103" w:rsidP="004C151B">
            <w:pPr>
              <w:pStyle w:val="Odsekzoznamu"/>
              <w:numPr>
                <w:ilvl w:val="0"/>
                <w:numId w:val="2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nakoľko pre poistenca neexistuje zapísaný nestornovaný záznam 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4480468F" w14:textId="4EB355F3" w:rsidR="0FB5076D" w:rsidRPr="00722420" w:rsidRDefault="0FB5076D">
      <w:bookmarkStart w:id="83" w:name="_Zapísanie_záznamu_zo"/>
      <w:bookmarkStart w:id="84" w:name="_eV_01_06_–_Zapísanie"/>
      <w:bookmarkStart w:id="85" w:name="_Vyhľadanie_„odporúčaného_vyšetrenia"/>
      <w:bookmarkStart w:id="86" w:name="_eV_01_07_–_Vyhľadanie"/>
      <w:bookmarkStart w:id="87" w:name="_Kontrola_na_základe"/>
      <w:bookmarkStart w:id="88" w:name="_eV_01_08_–_Kontrolné"/>
      <w:bookmarkStart w:id="89" w:name="_Vyhľadanie_záznamov_z"/>
      <w:bookmarkStart w:id="90" w:name="_eV_01_09_–_Vyhľadanie"/>
      <w:bookmarkStart w:id="91" w:name="_Toc494461247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0863C56D" w14:textId="6DDE43A0" w:rsidR="0066208C" w:rsidRPr="00722420" w:rsidRDefault="002D1C03" w:rsidP="00F8694E">
      <w:pPr>
        <w:pStyle w:val="Nadpis3"/>
      </w:pPr>
      <w:bookmarkStart w:id="92" w:name="_eV_01_52_–_Storno"/>
      <w:bookmarkStart w:id="93" w:name="_Toc86367231"/>
      <w:bookmarkEnd w:id="92"/>
      <w:r w:rsidRPr="00722420">
        <w:t xml:space="preserve"> </w:t>
      </w:r>
      <w:bookmarkStart w:id="94" w:name="_Toc120798984"/>
      <w:r w:rsidR="744EF21B" w:rsidRPr="00722420">
        <w:t>e</w:t>
      </w:r>
      <w:r w:rsidR="3D7029A5" w:rsidRPr="00722420">
        <w:t>DPN</w:t>
      </w:r>
      <w:r w:rsidR="744EF21B" w:rsidRPr="00722420">
        <w:t>_0</w:t>
      </w:r>
      <w:r w:rsidR="007F76C0" w:rsidRPr="00722420">
        <w:t>4</w:t>
      </w:r>
      <w:r w:rsidR="39B630ED" w:rsidRPr="00722420">
        <w:t>_0</w:t>
      </w:r>
      <w:r w:rsidR="007F76C0" w:rsidRPr="00722420">
        <w:t>1</w:t>
      </w:r>
      <w:r w:rsidR="6E2D7B5A" w:rsidRPr="00722420">
        <w:t xml:space="preserve"> – Storno </w:t>
      </w:r>
      <w:proofErr w:type="spellStart"/>
      <w:r w:rsidR="42236448" w:rsidRPr="00722420">
        <w:t>eDPN</w:t>
      </w:r>
      <w:bookmarkEnd w:id="93"/>
      <w:bookmarkEnd w:id="94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6208C" w:rsidRPr="00722420" w14:paraId="2022EEAD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722420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7C69069C" w:rsidR="0066208C" w:rsidRPr="00722420" w:rsidRDefault="2A5F9FE4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53D45964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proofErr w:type="spellStart"/>
            <w:r w:rsidR="53D45964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6208C" w:rsidRPr="00722420" w14:paraId="6B198ACB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722420" w:rsidRDefault="08B95BC5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CEE2" w14:textId="62411F1F" w:rsidR="0066208C" w:rsidRPr="00722420" w:rsidRDefault="43CCD6BD" w:rsidP="6EEED474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2F72F0C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42E6763D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Storno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už vystavenej </w:t>
            </w:r>
            <w:proofErr w:type="spellStart"/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</w:t>
            </w:r>
            <w:r w:rsidR="00913482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 rámci rovnakého PZS. </w:t>
            </w:r>
            <w:r w:rsidR="6A56786A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 ak ide o ústavnú starostlivosť bez obmedzenia špecializačného odboru v rámci rovnakého PZS.</w:t>
            </w:r>
          </w:p>
        </w:tc>
      </w:tr>
      <w:tr w:rsidR="0066208C" w:rsidRPr="00722420" w14:paraId="12485F0D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722420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FD16" w14:textId="1B2E85D8" w:rsidR="005D6B36" w:rsidRPr="00722420" w:rsidRDefault="06D4AF4C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Vytvorený nestornovaný elektronický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  <w:p w14:paraId="4EF18CB0" w14:textId="658AF286" w:rsidR="0066208C" w:rsidRPr="00722420" w:rsidRDefault="29232C41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23AF20CB" w14:textId="77777777" w:rsidR="0066208C" w:rsidRPr="00722420" w:rsidRDefault="29232C41" w:rsidP="004C151B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1089D1F5" w14:textId="34399907" w:rsidR="0066208C" w:rsidRPr="00722420" w:rsidRDefault="006B65D3" w:rsidP="006B65D3">
            <w:pPr>
              <w:pStyle w:val="Bezriadkovania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Splnená podmienka</w:t>
            </w:r>
            <w:r w:rsidR="6AD39A5D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na storno záznamu</w:t>
            </w:r>
            <w:r w:rsidR="29232C41"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 </w:t>
            </w:r>
          </w:p>
        </w:tc>
      </w:tr>
      <w:tr w:rsidR="0066208C" w:rsidRPr="00722420" w14:paraId="616BADA1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722420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0B49F176" w:rsidR="0066208C" w:rsidRPr="00722420" w:rsidRDefault="002D1C03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begin"/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REF _Ref120530879 \h </w:instrText>
            </w:r>
            <w:r w:rsid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instrText xml:space="preserve"> \* MERGEFORMAT </w:instrText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separate"/>
            </w:r>
            <w:r w:rsidR="00064A6A" w:rsidRPr="00722420">
              <w:t xml:space="preserve">A04 – </w:t>
            </w:r>
            <w:proofErr w:type="spellStart"/>
            <w:r w:rsidR="00064A6A" w:rsidRPr="00722420">
              <w:t>Storno</w:t>
            </w:r>
            <w:proofErr w:type="spellEnd"/>
            <w:r w:rsidR="00064A6A" w:rsidRPr="00722420">
              <w:t xml:space="preserve"> </w:t>
            </w:r>
            <w:proofErr w:type="spellStart"/>
            <w:r w:rsidR="00064A6A" w:rsidRPr="00722420"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fldChar w:fldCharType="end"/>
            </w:r>
          </w:p>
        </w:tc>
      </w:tr>
      <w:tr w:rsidR="002662A1" w:rsidRPr="00722420" w14:paraId="48A6F356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722420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5F949966" w:rsidR="002662A1" w:rsidRPr="00722420" w:rsidRDefault="3057EA11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00722420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CEN-EN13606-ENTRY.PotvrdenieDocasnejPraceneschopnosti.v1.adl</w:t>
            </w:r>
          </w:p>
        </w:tc>
      </w:tr>
      <w:tr w:rsidR="002662A1" w:rsidRPr="00722420" w14:paraId="70189043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722420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7BF05970" w:rsidR="000A5C21" w:rsidRPr="00722420" w:rsidRDefault="3057EA11" w:rsidP="000A5C21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StornujPotvrdenieDPN_v1</w:t>
            </w:r>
          </w:p>
        </w:tc>
      </w:tr>
      <w:tr w:rsidR="002662A1" w:rsidRPr="00D95A9D" w14:paraId="5FBB3358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722420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6682C8BF" w:rsidR="002662A1" w:rsidRPr="00D95A9D" w:rsidRDefault="3057EA11" w:rsidP="001D60AD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Stornovaný záznam o 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2662A1" w:rsidRPr="00D95A9D" w14:paraId="27941EE9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D95A9D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3155" w14:textId="6EB1E287" w:rsidR="002662A1" w:rsidRPr="00D95A9D" w:rsidRDefault="3057EA11" w:rsidP="004C151B">
            <w:pPr>
              <w:pStyle w:val="Odsekzoznamu"/>
              <w:numPr>
                <w:ilvl w:val="0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Zdravotnícky pracovník vyberie záznam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ktorý je potrebný stornovať na základe vyhľadania záznamu</w:t>
            </w:r>
          </w:p>
          <w:p w14:paraId="30545123" w14:textId="47C3ACE4" w:rsidR="002662A1" w:rsidRPr="00D95A9D" w:rsidRDefault="3057EA11" w:rsidP="004C151B">
            <w:pPr>
              <w:pStyle w:val="Odsekzoznamu"/>
              <w:numPr>
                <w:ilvl w:val="0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 vykoná storno záznamu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uvedením dôvodu storna.</w:t>
            </w:r>
          </w:p>
          <w:p w14:paraId="2DB97B97" w14:textId="466CEEFC" w:rsidR="002662A1" w:rsidRPr="00D95A9D" w:rsidRDefault="3057EA11" w:rsidP="004C151B">
            <w:pPr>
              <w:pStyle w:val="Odsekzoznamu"/>
              <w:numPr>
                <w:ilvl w:val="0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zavolá službu StornujPotvrdennieDPN_v1 v ktorom uvedie:</w:t>
            </w:r>
          </w:p>
          <w:p w14:paraId="3FC71B75" w14:textId="1C4A3CE9" w:rsidR="002662A1" w:rsidRPr="00D95A9D" w:rsidRDefault="3057EA11" w:rsidP="004C151B">
            <w:pPr>
              <w:pStyle w:val="Odsekzoznamu"/>
              <w:numPr>
                <w:ilvl w:val="1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ID záznamu, ktorý chce stornovať</w:t>
            </w:r>
          </w:p>
          <w:p w14:paraId="54753BE8" w14:textId="113F7B0E" w:rsidR="002662A1" w:rsidRPr="00D95A9D" w:rsidRDefault="3057EA11" w:rsidP="004C151B">
            <w:pPr>
              <w:pStyle w:val="Odsekzoznamu"/>
              <w:numPr>
                <w:ilvl w:val="1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záznamu – </w:t>
            </w:r>
            <w:proofErr w:type="spellStart"/>
            <w:r w:rsidRPr="72620242">
              <w:rPr>
                <w:sz w:val="18"/>
                <w:szCs w:val="18"/>
                <w:lang w:eastAsia="sk-SK"/>
              </w:rPr>
              <w:t>content.feeder_audit.version_status.code_value</w:t>
            </w:r>
            <w:proofErr w:type="spellEnd"/>
            <w:r w:rsidRPr="72620242">
              <w:rPr>
                <w:sz w:val="18"/>
                <w:szCs w:val="18"/>
                <w:lang w:eastAsia="sk-SK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= VER04</w:t>
            </w:r>
          </w:p>
          <w:p w14:paraId="30881C68" w14:textId="218EB734" w:rsidR="002662A1" w:rsidRPr="00D95A9D" w:rsidRDefault="3057EA11" w:rsidP="004C151B">
            <w:pPr>
              <w:pStyle w:val="Odsekzoznamu"/>
              <w:numPr>
                <w:ilvl w:val="1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Dôvod storna</w:t>
            </w:r>
          </w:p>
          <w:p w14:paraId="75F62522" w14:textId="7C92CB78" w:rsidR="002662A1" w:rsidRDefault="3057EA11" w:rsidP="004C151B">
            <w:pPr>
              <w:pStyle w:val="Odsekzoznamu"/>
              <w:numPr>
                <w:ilvl w:val="1"/>
                <w:numId w:val="39"/>
              </w:numPr>
              <w:rPr>
                <w:rFonts w:eastAsia="Arial" w:cs="Arial"/>
                <w:color w:val="000000"/>
              </w:rPr>
            </w:pPr>
            <w:proofErr w:type="spellStart"/>
            <w:r w:rsidRPr="72620242">
              <w:rPr>
                <w:rFonts w:eastAsia="Arial" w:cs="Arial"/>
                <w:color w:val="000000"/>
              </w:rPr>
              <w:t>content.items</w:t>
            </w:r>
            <w:proofErr w:type="spellEnd"/>
            <w:r w:rsidRPr="72620242">
              <w:rPr>
                <w:rFonts w:eastAsia="Arial" w:cs="Arial"/>
                <w:color w:val="000000"/>
              </w:rPr>
              <w:t xml:space="preserve"> - nevyplnené</w:t>
            </w:r>
          </w:p>
          <w:p w14:paraId="70B6958C" w14:textId="77777777" w:rsidR="002662A1" w:rsidRPr="00D95A9D" w:rsidRDefault="3057EA11" w:rsidP="004C151B">
            <w:pPr>
              <w:pStyle w:val="Odsekzoznamu"/>
              <w:numPr>
                <w:ilvl w:val="0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potvrdí storno záznamu</w:t>
            </w:r>
          </w:p>
        </w:tc>
      </w:tr>
    </w:tbl>
    <w:p w14:paraId="7B22624B" w14:textId="77777777" w:rsidR="009E1BCA" w:rsidRDefault="009E1BCA">
      <w:pPr>
        <w:spacing w:before="0" w:after="200" w:line="276" w:lineRule="auto"/>
      </w:pPr>
      <w:bookmarkStart w:id="95" w:name="_Toc86367234"/>
      <w:bookmarkEnd w:id="91"/>
      <w:r>
        <w:br w:type="page"/>
      </w:r>
    </w:p>
    <w:p w14:paraId="49457576" w14:textId="773C35C9" w:rsidR="00585A0F" w:rsidRDefault="7A4DF636" w:rsidP="002D1C03">
      <w:pPr>
        <w:pStyle w:val="Nadpis1"/>
      </w:pPr>
      <w:bookmarkStart w:id="96" w:name="_Toc120798985"/>
      <w:r w:rsidRPr="72620242">
        <w:lastRenderedPageBreak/>
        <w:t>Popis služieb</w:t>
      </w:r>
      <w:bookmarkEnd w:id="95"/>
      <w:bookmarkEnd w:id="96"/>
    </w:p>
    <w:p w14:paraId="47076B8D" w14:textId="77777777" w:rsidR="00D85FE5" w:rsidRPr="00652EFF" w:rsidRDefault="57242468" w:rsidP="00F8694E">
      <w:pPr>
        <w:pStyle w:val="Nadpis2"/>
      </w:pPr>
      <w:bookmarkStart w:id="97" w:name="_Toc86367235"/>
      <w:bookmarkStart w:id="98" w:name="_Toc120798986"/>
      <w:r w:rsidRPr="72620242">
        <w:t>ZapisPotvrdenieDPN_v1</w:t>
      </w:r>
      <w:bookmarkEnd w:id="97"/>
      <w:bookmarkEnd w:id="98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031995BB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2B5E634" w14:textId="1DB2B67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4E090D34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D1489" w14:textId="77777777" w:rsidR="00D85FE5" w:rsidRDefault="0223C97F" w:rsidP="004B60C4">
            <w:pPr>
              <w:pStyle w:val="Normaldotabulky"/>
            </w:pPr>
            <w:r w:rsidRPr="72620242">
              <w:t>ZapisPotvrdenieDPN_v1</w:t>
            </w:r>
          </w:p>
        </w:tc>
      </w:tr>
      <w:tr w:rsidR="00D85FE5" w14:paraId="41E2001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791D5C4" w14:textId="29BBB3BC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57C41439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287D7" w14:textId="77777777" w:rsidR="00D85FE5" w:rsidRDefault="0223C97F" w:rsidP="004B60C4">
            <w:pPr>
              <w:pStyle w:val="Normaldotabulky"/>
            </w:pPr>
            <w:r w:rsidRPr="72620242">
              <w:t>IS PZS</w:t>
            </w:r>
          </w:p>
        </w:tc>
      </w:tr>
      <w:tr w:rsidR="00D85FE5" w14:paraId="3534DC6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2A3766" w14:textId="2900140F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72C423EE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BEF36" w14:textId="01B11AC0" w:rsidR="00D85FE5" w:rsidRDefault="0223C97F" w:rsidP="004B60C4">
            <w:pPr>
              <w:pStyle w:val="Normaldotabulky"/>
            </w:pPr>
            <w:r w:rsidRPr="72620242">
              <w:t xml:space="preserve">Služba umožňuje vytvorenie a zmenu potvrdenia o </w:t>
            </w:r>
            <w:r w:rsidR="7A8C9B32" w:rsidRPr="72620242">
              <w:t>D</w:t>
            </w:r>
            <w:r w:rsidRPr="72620242">
              <w:t>PN</w:t>
            </w:r>
          </w:p>
        </w:tc>
      </w:tr>
      <w:tr w:rsidR="00D85FE5" w14:paraId="0FCA24A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7F964DE" w14:textId="08906E2E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337CC795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F6A9F" w14:textId="77777777" w:rsidR="00D85FE5" w:rsidRDefault="0223C97F" w:rsidP="004B60C4">
            <w:pPr>
              <w:pStyle w:val="Normaldotabulky"/>
            </w:pPr>
            <w:r w:rsidRPr="72620242">
              <w:t>Synchrónny</w:t>
            </w:r>
          </w:p>
        </w:tc>
      </w:tr>
      <w:tr w:rsidR="00D85FE5" w:rsidRPr="00722420" w14:paraId="2555369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8ED4B7F" w14:textId="069530C8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Popis</w:t>
            </w:r>
            <w:r w:rsidR="3F8DB152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3AC1" w14:textId="77777777" w:rsidR="00D85FE5" w:rsidRPr="00722420" w:rsidRDefault="0223C97F" w:rsidP="004B60C4">
            <w:pPr>
              <w:pStyle w:val="Normaldotabulky"/>
            </w:pPr>
            <w:r w:rsidRPr="00722420">
              <w:t>Služba umožňuje vytvoriť nový záznam o dočasnej práceneschopnosti.</w:t>
            </w:r>
          </w:p>
          <w:p w14:paraId="2CB8BC01" w14:textId="77777777" w:rsidR="00D85FE5" w:rsidRPr="00722420" w:rsidRDefault="00D85FE5" w:rsidP="004B60C4">
            <w:pPr>
              <w:pStyle w:val="Normaldotabulky"/>
            </w:pPr>
          </w:p>
          <w:p w14:paraId="46114D8D" w14:textId="77777777" w:rsidR="00D85FE5" w:rsidRPr="00722420" w:rsidRDefault="0223C97F" w:rsidP="004B60C4">
            <w:pPr>
              <w:pStyle w:val="Normaldotabulky"/>
              <w:rPr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Vstup</w:t>
            </w:r>
          </w:p>
          <w:p w14:paraId="20D8F63D" w14:textId="6F58711A" w:rsidR="00D85FE5" w:rsidRPr="00722420" w:rsidRDefault="0223C97F" w:rsidP="004C151B">
            <w:pPr>
              <w:pStyle w:val="Normaldotabulky"/>
              <w:numPr>
                <w:ilvl w:val="0"/>
                <w:numId w:val="30"/>
              </w:numPr>
            </w:pPr>
            <w:r w:rsidRPr="00722420">
              <w:t xml:space="preserve">Detail záznamu potvrdenia o </w:t>
            </w:r>
            <w:r w:rsidR="1F89B0FB" w:rsidRPr="00722420">
              <w:t>D</w:t>
            </w:r>
            <w:r w:rsidRPr="00722420">
              <w:t>PN v štruktúre CEN-EN13606-ENTRY.PotvrdenieDocasnejPraceneschopnosti.v1.adl</w:t>
            </w:r>
          </w:p>
          <w:p w14:paraId="3E6B37BC" w14:textId="77777777" w:rsidR="00D85FE5" w:rsidRPr="00722420" w:rsidRDefault="00D85FE5" w:rsidP="004B60C4">
            <w:pPr>
              <w:pStyle w:val="Normaldotabulky"/>
            </w:pPr>
          </w:p>
          <w:p w14:paraId="3245FC44" w14:textId="77777777" w:rsidR="00D85FE5" w:rsidRPr="00722420" w:rsidRDefault="0223C97F" w:rsidP="004B60C4">
            <w:pPr>
              <w:pStyle w:val="Normaldotabulky"/>
              <w:rPr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Výstup</w:t>
            </w:r>
          </w:p>
          <w:p w14:paraId="41EB95CB" w14:textId="77777777" w:rsidR="00D85FE5" w:rsidRPr="00722420" w:rsidRDefault="0223C97F" w:rsidP="004C151B">
            <w:pPr>
              <w:pStyle w:val="Normaldotabulky"/>
              <w:numPr>
                <w:ilvl w:val="0"/>
                <w:numId w:val="30"/>
              </w:numPr>
            </w:pPr>
            <w:r w:rsidRPr="00722420">
              <w:t>Potvrdenie operácie,</w:t>
            </w:r>
          </w:p>
          <w:p w14:paraId="05DE6577" w14:textId="4ED265BF" w:rsidR="00D85FE5" w:rsidRPr="00722420" w:rsidRDefault="0223C97F" w:rsidP="004C151B">
            <w:pPr>
              <w:pStyle w:val="Normaldotabulky"/>
              <w:numPr>
                <w:ilvl w:val="0"/>
                <w:numId w:val="30"/>
              </w:numPr>
            </w:pPr>
            <w:r w:rsidRPr="00722420">
              <w:t xml:space="preserve">Identifikátor potvrdenia o </w:t>
            </w:r>
            <w:r w:rsidR="000D9BCB" w:rsidRPr="00722420">
              <w:t>D</w:t>
            </w:r>
            <w:r w:rsidRPr="00722420">
              <w:t>PN</w:t>
            </w:r>
          </w:p>
          <w:p w14:paraId="24F9A24A" w14:textId="7783EA9E" w:rsidR="00D85FE5" w:rsidRPr="00722420" w:rsidRDefault="00D85FE5" w:rsidP="004B60C4">
            <w:pPr>
              <w:pStyle w:val="Normaldotabulky"/>
            </w:pPr>
          </w:p>
          <w:p w14:paraId="17D3B97E" w14:textId="354D6646" w:rsidR="00D85FE5" w:rsidRPr="00722420" w:rsidRDefault="0223C97F" w:rsidP="004B60C4">
            <w:pPr>
              <w:pStyle w:val="Normaldotabulky"/>
            </w:pPr>
            <w:r w:rsidRPr="00722420">
              <w:t xml:space="preserve">Možné spôsoby zápisu </w:t>
            </w:r>
            <w:r w:rsidR="6A963FC8" w:rsidRPr="00722420">
              <w:t>D</w:t>
            </w:r>
            <w:r w:rsidRPr="00722420">
              <w:t>PN:</w:t>
            </w:r>
          </w:p>
          <w:p w14:paraId="307FCAA0" w14:textId="77777777" w:rsidR="00D85FE5" w:rsidRPr="00722420" w:rsidRDefault="00D85FE5" w:rsidP="004B60C4">
            <w:pPr>
              <w:pStyle w:val="Normaldotabulky"/>
            </w:pPr>
          </w:p>
          <w:p w14:paraId="10B1FA40" w14:textId="0DCF4442" w:rsidR="00D85FE5" w:rsidRPr="00722420" w:rsidRDefault="047EE31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b/>
                <w:bCs/>
                <w:color w:val="000000"/>
              </w:rPr>
              <w:t xml:space="preserve">Vystavenie potvrdenia </w:t>
            </w:r>
            <w:r w:rsidRPr="00722420">
              <w:t>je realizované zápisom záznamu</w:t>
            </w:r>
            <w:r w:rsidR="00060384" w:rsidRPr="00722420">
              <w:t xml:space="preserve"> v stave VER01</w:t>
            </w:r>
            <w:r w:rsidRPr="00722420">
              <w:t xml:space="preserve">, ktorý má určený začiatok nemá určený </w:t>
            </w:r>
            <w:r w:rsidRPr="00722420">
              <w:rPr>
                <w:rFonts w:asciiTheme="majorHAnsi" w:hAnsiTheme="majorHAnsi" w:cstheme="majorHAnsi"/>
              </w:rPr>
              <w:t xml:space="preserve">koniec. Služba tiež umožňuje zápis potvrdenia, ktoré má určený koniec </w:t>
            </w:r>
            <w:r w:rsidR="2E6AAF5F" w:rsidRPr="00722420">
              <w:rPr>
                <w:rFonts w:asciiTheme="majorHAnsi" w:hAnsiTheme="majorHAnsi" w:cstheme="majorHAnsi"/>
              </w:rPr>
              <w:t xml:space="preserve"> platnosti (schopný práce od [at0003]. Na vstupe musí byť uvedená adresa pobytu v čase </w:t>
            </w:r>
            <w:r w:rsidR="7AD8ED72" w:rsidRPr="00722420">
              <w:rPr>
                <w:rFonts w:asciiTheme="majorHAnsi" w:hAnsiTheme="majorHAnsi" w:cstheme="majorHAnsi"/>
              </w:rPr>
              <w:t>D</w:t>
            </w:r>
            <w:r w:rsidR="2E6AAF5F" w:rsidRPr="00722420">
              <w:rPr>
                <w:rFonts w:asciiTheme="majorHAnsi" w:hAnsiTheme="majorHAnsi" w:cstheme="majorHAnsi"/>
              </w:rPr>
              <w:t>PN [at0035].</w:t>
            </w:r>
          </w:p>
          <w:p w14:paraId="0F9BAA95" w14:textId="4C7DCA8D" w:rsidR="00D85FE5" w:rsidRPr="00722420" w:rsidRDefault="00D85FE5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0A875F56" w14:textId="05584767" w:rsidR="00D85FE5" w:rsidRPr="00722420" w:rsidRDefault="047EE31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Ukončenie </w:t>
            </w:r>
            <w:r w:rsidR="7859F165" w:rsidRPr="00722420">
              <w:rPr>
                <w:rFonts w:asciiTheme="majorHAnsi" w:hAnsiTheme="majorHAnsi" w:cstheme="majorHAnsi"/>
                <w:b/>
                <w:bCs/>
                <w:color w:val="000000"/>
              </w:rPr>
              <w:t>D</w:t>
            </w:r>
            <w:r w:rsidRPr="00722420">
              <w:rPr>
                <w:rFonts w:asciiTheme="majorHAnsi" w:hAnsiTheme="majorHAnsi" w:cstheme="majorHAnsi"/>
                <w:b/>
                <w:bCs/>
                <w:color w:val="000000"/>
              </w:rPr>
              <w:t>PN</w:t>
            </w:r>
            <w:r w:rsidRPr="00722420">
              <w:rPr>
                <w:rFonts w:asciiTheme="majorHAnsi" w:hAnsiTheme="majorHAnsi" w:cstheme="majorHAnsi"/>
                <w:b/>
                <w:bCs/>
                <w:i/>
                <w:iCs/>
                <w:color w:val="000000"/>
              </w:rPr>
              <w:t xml:space="preserve"> </w:t>
            </w:r>
            <w:r w:rsidRPr="00722420">
              <w:rPr>
                <w:rFonts w:asciiTheme="majorHAnsi" w:hAnsiTheme="majorHAnsi" w:cstheme="majorHAnsi"/>
              </w:rPr>
              <w:t xml:space="preserve">je realizované zápisom novej verzie existujúceho potvrdenia s uvedením dátumu </w:t>
            </w:r>
            <w:r w:rsidR="38345748" w:rsidRPr="00722420">
              <w:rPr>
                <w:rFonts w:asciiTheme="majorHAnsi" w:hAnsiTheme="majorHAnsi" w:cstheme="majorHAnsi"/>
              </w:rPr>
              <w:t xml:space="preserve"> "Schopný práce od" [at0003].</w:t>
            </w:r>
          </w:p>
          <w:p w14:paraId="2C2C61CB" w14:textId="0E1647D7" w:rsidR="00D85FE5" w:rsidRPr="00722420" w:rsidRDefault="00D85FE5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3DB080CA" w14:textId="77777777" w:rsidR="00D85FE5" w:rsidRPr="00722420" w:rsidRDefault="0223C97F" w:rsidP="004B60C4">
            <w:pPr>
              <w:pStyle w:val="Normaldotabulky"/>
            </w:pPr>
            <w:r w:rsidRPr="00722420">
              <w:rPr>
                <w:b/>
                <w:bCs/>
                <w:color w:val="000000"/>
              </w:rPr>
              <w:t xml:space="preserve">Aktualizácia potvrdenia </w:t>
            </w:r>
            <w:r w:rsidRPr="00722420">
              <w:t>je realizovaná zápisom novej verzie existujúceho potvrdenia. Aktualizovať je možné len záznam posledný v rade, ktorý nebol stornovaný.</w:t>
            </w:r>
          </w:p>
          <w:p w14:paraId="37498945" w14:textId="77777777" w:rsidR="00D85FE5" w:rsidRPr="00722420" w:rsidRDefault="00D85FE5" w:rsidP="004B60C4">
            <w:pPr>
              <w:pStyle w:val="Normaldotabulky"/>
            </w:pPr>
          </w:p>
          <w:p w14:paraId="1B23E546" w14:textId="6818077A" w:rsidR="00D85FE5" w:rsidRPr="00722420" w:rsidRDefault="0223C97F" w:rsidP="004B60C4">
            <w:pPr>
              <w:pStyle w:val="Normaldotabulky"/>
            </w:pPr>
            <w:r w:rsidRPr="00722420">
              <w:t xml:space="preserve">V prípade zmeny záznamu (aktualizácia, ukončenie </w:t>
            </w:r>
            <w:r w:rsidR="53E370F9" w:rsidRPr="00722420">
              <w:t>D</w:t>
            </w:r>
            <w:r w:rsidRPr="00722420">
              <w:t>PN) je potrebné vyplniť odkaz na predchádzajúci záznam:</w:t>
            </w:r>
          </w:p>
          <w:p w14:paraId="4B1F73AA" w14:textId="50A6DEEA" w:rsidR="00D85FE5" w:rsidRPr="00722420" w:rsidRDefault="0223C97F" w:rsidP="004B60C4">
            <w:pPr>
              <w:pStyle w:val="Normaldotabulky"/>
            </w:pPr>
            <w:r w:rsidRPr="00722420">
              <w:t xml:space="preserve">    </w:t>
            </w:r>
            <w:proofErr w:type="spellStart"/>
            <w:r w:rsidRPr="00722420">
              <w:t>content.feeder_audit.previous_version</w:t>
            </w:r>
            <w:proofErr w:type="spellEnd"/>
            <w:r w:rsidRPr="00722420">
              <w:t xml:space="preserve"> = identifikátor aktualizovaného záznamu ("posledný" v rade)</w:t>
            </w:r>
            <w:r w:rsidR="00BB2579" w:rsidRPr="00BB2579">
              <w:rPr>
                <w:highlight w:val="yellow"/>
              </w:rPr>
              <w:t>, pri zápise novej DPN ostáva nevyplnený</w:t>
            </w:r>
          </w:p>
          <w:p w14:paraId="10A5144E" w14:textId="77777777" w:rsidR="00D85FE5" w:rsidRPr="00722420" w:rsidRDefault="0223C97F" w:rsidP="004B60C4">
            <w:pPr>
              <w:pStyle w:val="Normaldotabulky"/>
            </w:pPr>
            <w:r w:rsidRPr="00722420">
              <w:t xml:space="preserve">    </w:t>
            </w:r>
            <w:proofErr w:type="spellStart"/>
            <w:r w:rsidRPr="00722420">
              <w:t>content.feeder_audit.version_set_id</w:t>
            </w:r>
            <w:proofErr w:type="spellEnd"/>
            <w:r w:rsidRPr="00722420">
              <w:t xml:space="preserve"> = identifikátor prvého záznamu v rade</w:t>
            </w:r>
          </w:p>
          <w:p w14:paraId="2808BC1E" w14:textId="4D6920AD" w:rsidR="00D85FE5" w:rsidRPr="00722420" w:rsidRDefault="00D85FE5" w:rsidP="004B60C4">
            <w:pPr>
              <w:pStyle w:val="Normaldotabulky"/>
            </w:pPr>
          </w:p>
          <w:p w14:paraId="5517644A" w14:textId="77777777" w:rsidR="009E1BCA" w:rsidRPr="00722420" w:rsidRDefault="009E1BCA" w:rsidP="004B60C4">
            <w:pPr>
              <w:pStyle w:val="Normaldotabulky"/>
            </w:pPr>
          </w:p>
          <w:p w14:paraId="700D4B6C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  <w:b/>
              </w:rPr>
              <w:t>Aktualizovať nie je možné</w:t>
            </w:r>
            <w:r w:rsidRPr="00722420">
              <w:rPr>
                <w:rFonts w:asciiTheme="majorHAnsi" w:hAnsiTheme="majorHAnsi" w:cstheme="majorHAnsi"/>
              </w:rPr>
              <w:t xml:space="preserve"> nasledujúce atribúty a elementy:</w:t>
            </w:r>
          </w:p>
          <w:p w14:paraId="491365BF" w14:textId="41293C9D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identifikátor poistenca </w:t>
            </w:r>
          </w:p>
          <w:p w14:paraId="08331F71" w14:textId="1B7E0FB1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príznak "Liečba v cudzine" [at0072]</w:t>
            </w:r>
          </w:p>
          <w:p w14:paraId="2C49D75E" w14:textId="343E504E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dátum vystavenia PN [at0006]</w:t>
            </w:r>
          </w:p>
          <w:p w14:paraId="27D7F629" w14:textId="7B367947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výnimky z poistenia [at0021]</w:t>
            </w:r>
          </w:p>
          <w:p w14:paraId="230B4189" w14:textId="5B8D6997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ukončenie PN (Schopný práce od)[at0003] na už ukončenej DPN </w:t>
            </w:r>
          </w:p>
          <w:p w14:paraId="01DDF8EB" w14:textId="0D716E3C" w:rsidR="00AF5FFB" w:rsidRPr="00722420" w:rsidRDefault="00AF5FFB" w:rsidP="004C151B">
            <w:pPr>
              <w:pStyle w:val="Normaldotabulky"/>
              <w:numPr>
                <w:ilvl w:val="0"/>
                <w:numId w:val="45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element "Pobyt v čase práceneschopnosti" [at0032] je pri aktualizácii potvrdenia zakázaný na vstupe.</w:t>
            </w:r>
          </w:p>
          <w:p w14:paraId="3BA3022C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779731AB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Dátum neschopný práce od [at0002] sa uvádza zhodne s dňom vystavenia PN, spätne je možné vystaviť max. 3 kalendárne  dni  s tým, že ambulantný / nemocničný IS upozorní lekára, že vystaviť PN 3 dni spätne môže len v súlade s §12a ods. 5  + kontrola na “Liečenie v cudzine” [at0072], kde je možné vystaviť PN spätne, resp. dopredu bez obmedzenia</w:t>
            </w:r>
          </w:p>
          <w:p w14:paraId="7E595C3C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45347863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  <w:b/>
              </w:rPr>
              <w:t>Dátum platnosti nie je možné uviesť spätne</w:t>
            </w:r>
            <w:r w:rsidRPr="00722420">
              <w:rPr>
                <w:rFonts w:asciiTheme="majorHAnsi" w:hAnsiTheme="majorHAnsi" w:cstheme="majorHAnsi"/>
              </w:rPr>
              <w:t xml:space="preserve"> pre dátum ukončenia PN [at0003] a dátum predpokladaného ukončenia PN [at0052]</w:t>
            </w:r>
          </w:p>
          <w:p w14:paraId="08FB3AEB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291011C1" w14:textId="77777777" w:rsidR="00AF5FFB" w:rsidRPr="00722420" w:rsidRDefault="00AF5FFB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Pri zmene vychádzky nesmie byť uvedený dátum vychádzky na DPN [at0024] (ktorý je nepovinný) pred dátumom zmeny [at0017].</w:t>
            </w:r>
          </w:p>
          <w:p w14:paraId="771364AD" w14:textId="73A341B0" w:rsidR="1D358D33" w:rsidRPr="00722420" w:rsidRDefault="1D57B981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 </w:t>
            </w:r>
          </w:p>
          <w:p w14:paraId="6F0DB0D7" w14:textId="04CB9EB4" w:rsidR="1D358D33" w:rsidRPr="00722420" w:rsidRDefault="1D57B981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Údaj o telefóne [at0037] je vytvorený podľa schémy DPN-OsobneUdajePlain.xsd/Kontakt a zašifrovaný. </w:t>
            </w:r>
          </w:p>
          <w:p w14:paraId="345537BB" w14:textId="0AD2C9EC" w:rsidR="1D358D33" w:rsidRPr="00722420" w:rsidRDefault="1D57B981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 </w:t>
            </w:r>
          </w:p>
          <w:p w14:paraId="5A352CA7" w14:textId="16CC2539" w:rsidR="1D358D33" w:rsidRPr="00722420" w:rsidRDefault="1D57B981" w:rsidP="004B60C4">
            <w:pPr>
              <w:pStyle w:val="Normaldotabulky"/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Údaj "Pobyt v čase PN" [at0032] je vytvorený podľa schémy DPN-OsobneUdajePlain.xsd/</w:t>
            </w:r>
            <w:proofErr w:type="spellStart"/>
            <w:r w:rsidRPr="00722420">
              <w:rPr>
                <w:rFonts w:asciiTheme="majorHAnsi" w:hAnsiTheme="majorHAnsi" w:cstheme="majorHAnsi"/>
              </w:rPr>
              <w:t>PobytVCasePraceneschopnosti</w:t>
            </w:r>
            <w:proofErr w:type="spellEnd"/>
            <w:r w:rsidRPr="00722420">
              <w:rPr>
                <w:rFonts w:asciiTheme="majorHAnsi" w:hAnsiTheme="majorHAnsi" w:cstheme="majorHAnsi"/>
              </w:rPr>
              <w:t xml:space="preserve"> a zašifrovaný.</w:t>
            </w:r>
          </w:p>
          <w:p w14:paraId="5E7942B6" w14:textId="0E6EC1DE" w:rsidR="494BF597" w:rsidRPr="00722420" w:rsidRDefault="494BF597" w:rsidP="004B60C4">
            <w:pPr>
              <w:pStyle w:val="Normaldotabulky"/>
              <w:rPr>
                <w:rFonts w:asciiTheme="majorHAnsi" w:hAnsiTheme="majorHAnsi" w:cstheme="majorHAnsi"/>
              </w:rPr>
            </w:pPr>
          </w:p>
          <w:p w14:paraId="3E144DAC" w14:textId="77777777" w:rsidR="004B60C4" w:rsidRPr="00722420" w:rsidRDefault="004B60C4" w:rsidP="004B60C4">
            <w:pPr>
              <w:pStyle w:val="Normaldotabulky"/>
              <w:rPr>
                <w:rFonts w:asciiTheme="majorHAnsi" w:hAnsiTheme="majorHAnsi" w:cstheme="majorHAnsi"/>
                <w:b/>
              </w:rPr>
            </w:pPr>
            <w:r w:rsidRPr="00722420">
              <w:rPr>
                <w:rFonts w:asciiTheme="majorHAnsi" w:hAnsiTheme="majorHAnsi" w:cstheme="majorHAnsi"/>
                <w:b/>
              </w:rPr>
              <w:t>Podmienky</w:t>
            </w:r>
          </w:p>
          <w:p w14:paraId="2BF491FB" w14:textId="321FE40F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Službu môže volať len identifikovaný a autorizovaný lekár.</w:t>
            </w:r>
          </w:p>
          <w:p w14:paraId="6091237F" w14:textId="635A9D1A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Zápis je možné vykonať len pre pacienta, ktorý je súčasťou NZIS</w:t>
            </w:r>
          </w:p>
          <w:p w14:paraId="3B0BACC2" w14:textId="2B0914E9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 xml:space="preserve">V jednom čase môže mať jeden prijímateľ ZS(pacient) vystavené len jedno potvrdenie DPN. </w:t>
            </w:r>
            <w:proofErr w:type="spellStart"/>
            <w:r w:rsidRPr="00722420">
              <w:rPr>
                <w:rFonts w:asciiTheme="majorHAnsi" w:hAnsiTheme="majorHAnsi" w:cstheme="majorHAnsi"/>
              </w:rPr>
              <w:t>NeschopnyPraceOd</w:t>
            </w:r>
            <w:proofErr w:type="spellEnd"/>
            <w:r w:rsidRPr="00722420">
              <w:rPr>
                <w:rFonts w:asciiTheme="majorHAnsi" w:hAnsiTheme="majorHAnsi" w:cstheme="majorHAnsi"/>
              </w:rPr>
              <w:t xml:space="preserve"> [at0002] na novej PN nemôže byť pred dátumom </w:t>
            </w:r>
            <w:proofErr w:type="spellStart"/>
            <w:r w:rsidRPr="00722420">
              <w:rPr>
                <w:rFonts w:asciiTheme="majorHAnsi" w:hAnsiTheme="majorHAnsi" w:cstheme="majorHAnsi"/>
              </w:rPr>
              <w:t>SchopnyPraceOd</w:t>
            </w:r>
            <w:proofErr w:type="spellEnd"/>
            <w:r w:rsidRPr="00722420">
              <w:rPr>
                <w:rFonts w:asciiTheme="majorHAnsi" w:hAnsiTheme="majorHAnsi" w:cstheme="majorHAnsi"/>
              </w:rPr>
              <w:t xml:space="preserve"> [at0003] na predchádzajúcej PN</w:t>
            </w:r>
          </w:p>
          <w:p w14:paraId="49EF5E5A" w14:textId="2BD29E14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Ak sa jedná o úraz alebo pracovný úraz, je nutné naplnenie atribútu -  Požitie alkoholu alebo zneužitie iných návykových látok [at0023]</w:t>
            </w:r>
          </w:p>
          <w:p w14:paraId="7F036E4B" w14:textId="57626201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Služba umožňuje zapísať len jednu aktuálne platnú diagnózu [at0005]</w:t>
            </w:r>
          </w:p>
          <w:p w14:paraId="41AB3E03" w14:textId="5152262D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Dátum zmeny [at0017] nesmie byť pred dátumom vystavenia PN [at0006]</w:t>
            </w:r>
          </w:p>
          <w:p w14:paraId="6176E236" w14:textId="172FD415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proofErr w:type="spellStart"/>
            <w:r w:rsidRPr="00722420">
              <w:rPr>
                <w:rFonts w:asciiTheme="majorHAnsi" w:hAnsiTheme="majorHAnsi" w:cstheme="majorHAnsi"/>
              </w:rPr>
              <w:t>PovolenaVychadzka.datumOd</w:t>
            </w:r>
            <w:proofErr w:type="spellEnd"/>
            <w:r w:rsidRPr="00722420">
              <w:rPr>
                <w:rFonts w:asciiTheme="majorHAnsi" w:hAnsiTheme="majorHAnsi" w:cstheme="majorHAnsi"/>
              </w:rPr>
              <w:t xml:space="preserve"> [at0024]  nesmie byť pred dátumom pred atribútom "Dátum zmeny" [at0017]</w:t>
            </w:r>
          </w:p>
          <w:p w14:paraId="28D12BC1" w14:textId="1D21CCB2" w:rsidR="004B60C4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proofErr w:type="spellStart"/>
            <w:r w:rsidRPr="00722420">
              <w:rPr>
                <w:rFonts w:asciiTheme="majorHAnsi" w:hAnsiTheme="majorHAnsi" w:cstheme="majorHAnsi"/>
              </w:rPr>
              <w:lastRenderedPageBreak/>
              <w:t>Diagnoza.PlatnostOd</w:t>
            </w:r>
            <w:proofErr w:type="spellEnd"/>
            <w:r w:rsidRPr="00722420">
              <w:rPr>
                <w:rFonts w:asciiTheme="majorHAnsi" w:hAnsiTheme="majorHAnsi" w:cstheme="majorHAnsi"/>
              </w:rPr>
              <w:t xml:space="preserve"> [at0046] nesmie byť pred atribútom "Neschopný práce od" [at0002]</w:t>
            </w:r>
          </w:p>
          <w:p w14:paraId="3608D9B4" w14:textId="2349828A" w:rsidR="00D85FE5" w:rsidRPr="00722420" w:rsidRDefault="004B60C4" w:rsidP="004C151B">
            <w:pPr>
              <w:pStyle w:val="Normaldotabulky"/>
              <w:numPr>
                <w:ilvl w:val="0"/>
                <w:numId w:val="46"/>
              </w:numPr>
              <w:rPr>
                <w:rFonts w:asciiTheme="majorHAnsi" w:hAnsiTheme="majorHAnsi" w:cstheme="majorHAnsi"/>
              </w:rPr>
            </w:pPr>
            <w:r w:rsidRPr="00722420">
              <w:rPr>
                <w:rFonts w:asciiTheme="majorHAnsi" w:hAnsiTheme="majorHAnsi" w:cstheme="majorHAnsi"/>
              </w:rPr>
              <w:t>Dôvod pracovnej neschopnosti - Platnosť od [at0054] nesmie byť pred atribútom "Neschopný práce od" [at0002]</w:t>
            </w:r>
          </w:p>
          <w:p w14:paraId="39B23E37" w14:textId="77777777" w:rsidR="00D85FE5" w:rsidRPr="00722420" w:rsidRDefault="61EA66B1" w:rsidP="004C151B">
            <w:pPr>
              <w:pStyle w:val="Normaldotabulky"/>
              <w:numPr>
                <w:ilvl w:val="0"/>
                <w:numId w:val="46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22420">
              <w:rPr>
                <w:rFonts w:asciiTheme="majorHAnsi" w:hAnsiTheme="majorHAnsi" w:cstheme="majorHAnsi"/>
              </w:rPr>
              <w:t>Údaj "Pobyt v čase PN" [at0032] sa pri aktualizácií záznamu odmietne.</w:t>
            </w:r>
          </w:p>
          <w:p w14:paraId="34AEF28D" w14:textId="77777777" w:rsidR="004B60C4" w:rsidRPr="00722420" w:rsidRDefault="004B60C4" w:rsidP="004B60C4">
            <w:pPr>
              <w:pStyle w:val="Normaldotabulky"/>
              <w:rPr>
                <w:rFonts w:asciiTheme="minorHAnsi" w:eastAsiaTheme="minorEastAsia" w:hAnsiTheme="minorHAnsi" w:cstheme="minorBidi"/>
              </w:rPr>
            </w:pPr>
          </w:p>
          <w:p w14:paraId="2A2529CF" w14:textId="03EF8D20" w:rsidR="004B60C4" w:rsidRPr="00722420" w:rsidRDefault="004B60C4" w:rsidP="004B60C4">
            <w:pPr>
              <w:pStyle w:val="Normaldotabulky"/>
              <w:rPr>
                <w:rFonts w:asciiTheme="minorHAnsi" w:eastAsiaTheme="minorEastAsia" w:hAnsiTheme="minorHAnsi" w:cstheme="minorBidi"/>
                <w:b/>
              </w:rPr>
            </w:pPr>
            <w:r w:rsidRPr="00722420">
              <w:rPr>
                <w:rFonts w:asciiTheme="minorHAnsi" w:eastAsiaTheme="minorEastAsia" w:hAnsiTheme="minorHAnsi" w:cstheme="minorBidi"/>
                <w:b/>
              </w:rPr>
              <w:t xml:space="preserve">Postup pre zápis Adresy a Telefónneho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b/>
              </w:rPr>
              <w:t>čisla</w:t>
            </w:r>
            <w:proofErr w:type="spellEnd"/>
            <w:r w:rsidRPr="00722420">
              <w:rPr>
                <w:rFonts w:asciiTheme="minorHAnsi" w:eastAsiaTheme="minorEastAsia" w:hAnsiTheme="minorHAnsi" w:cstheme="minorBidi"/>
                <w:b/>
              </w:rPr>
              <w:t>:</w:t>
            </w:r>
          </w:p>
          <w:p w14:paraId="6EC1BA4C" w14:textId="7E629FA0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r w:rsidRPr="00722420">
              <w:rPr>
                <w:rFonts w:asciiTheme="minorHAnsi" w:eastAsiaTheme="minorEastAsia" w:hAnsiTheme="minorHAnsi" w:cstheme="minorBidi"/>
              </w:rPr>
              <w:t>Pripraviť si údaje podľa schémy (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Prilohy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>\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Schemy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\ALOK\DPN\DPN-OsobneUdajePlain.xsd) typ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PobytVCasePraceneschopnosti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>(at0035)/Kontakt(at0053)</w:t>
            </w:r>
          </w:p>
          <w:p w14:paraId="1914D61F" w14:textId="09ACB5B1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r w:rsidRPr="00722420">
              <w:rPr>
                <w:rFonts w:asciiTheme="minorHAnsi" w:eastAsiaTheme="minorEastAsia" w:hAnsiTheme="minorHAnsi" w:cstheme="minorBidi"/>
              </w:rPr>
              <w:t xml:space="preserve">Vložiť ich do elementu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Data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XSD typu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SDSEnvelope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schémy (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Prilohy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>\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Schemy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>\</w:t>
            </w:r>
            <w:r w:rsidR="00FA1E4E" w:rsidRPr="00722420">
              <w:rPr>
                <w:rFonts w:asciiTheme="minorHAnsi" w:eastAsiaTheme="minorEastAsia" w:hAnsiTheme="minorHAnsi" w:cstheme="minorBidi"/>
              </w:rPr>
              <w:t>ALOK</w:t>
            </w:r>
            <w:r w:rsidRPr="00722420">
              <w:rPr>
                <w:rFonts w:asciiTheme="minorHAnsi" w:eastAsiaTheme="minorEastAsia" w:hAnsiTheme="minorHAnsi" w:cstheme="minorBidi"/>
              </w:rPr>
              <w:t>\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Xsd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>\</w:t>
            </w:r>
            <w:proofErr w:type="spellStart"/>
            <w:r w:rsidR="00677DFA" w:rsidRPr="00722420">
              <w:rPr>
                <w:rFonts w:asciiTheme="minorHAnsi" w:eastAsiaTheme="minorEastAsia" w:hAnsiTheme="minorHAnsi" w:cstheme="minorBidi"/>
              </w:rPr>
              <w:t>eobjednanie</w:t>
            </w:r>
            <w:proofErr w:type="spellEnd"/>
            <w:r w:rsidR="00677DFA" w:rsidRPr="00722420">
              <w:rPr>
                <w:rFonts w:asciiTheme="minorHAnsi" w:eastAsiaTheme="minorEastAsia" w:hAnsiTheme="minorHAnsi" w:cstheme="minorBidi"/>
              </w:rPr>
              <w:t>\</w:t>
            </w:r>
            <w:r w:rsidRPr="00722420">
              <w:rPr>
                <w:rFonts w:asciiTheme="minorHAnsi" w:eastAsiaTheme="minorEastAsia" w:hAnsiTheme="minorHAnsi" w:cstheme="minorBidi"/>
              </w:rPr>
              <w:t>SDSEnvelope.xsd), ktorý sa využíva na prenos šifrovaných údajov v NZIS</w:t>
            </w:r>
          </w:p>
          <w:p w14:paraId="4F6714F0" w14:textId="22253DDE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r w:rsidRPr="00722420">
              <w:rPr>
                <w:rFonts w:asciiTheme="minorHAnsi" w:eastAsiaTheme="minorEastAsia" w:hAnsiTheme="minorHAnsi" w:cstheme="minorBidi"/>
              </w:rPr>
              <w:t xml:space="preserve">Do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SDSEnvelope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vložiť do elementu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IdPrZS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JRUZ identifikátor pacienta v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plaintext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podobe</w:t>
            </w:r>
          </w:p>
          <w:p w14:paraId="409B2570" w14:textId="09C3234D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r w:rsidRPr="00722420">
              <w:rPr>
                <w:rFonts w:asciiTheme="minorHAnsi" w:eastAsiaTheme="minorEastAsia" w:hAnsiTheme="minorHAnsi" w:cstheme="minorBidi"/>
              </w:rPr>
              <w:t xml:space="preserve">Vygenerovať pole náhodných 4 bajtov, prekódovať ho do base64 reťazca a ten vložiť do elementu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RandomData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v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SDSEnvelope</w:t>
            </w:r>
            <w:proofErr w:type="spellEnd"/>
          </w:p>
          <w:p w14:paraId="1AF802E5" w14:textId="1E2DF68C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Zaserializovať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XML element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SDSEnvelope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ako textový reťazec (v UTF8 kódovaní) a prekódovať ho na byte[]</w:t>
            </w:r>
          </w:p>
          <w:p w14:paraId="74D187D7" w14:textId="606E9EC3" w:rsidR="004B60C4" w:rsidRPr="00722420" w:rsidRDefault="004B60C4" w:rsidP="004C151B">
            <w:pPr>
              <w:pStyle w:val="Normaldotabulky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</w:rPr>
            </w:pPr>
            <w:r w:rsidRPr="00722420">
              <w:rPr>
                <w:rFonts w:asciiTheme="minorHAnsi" w:eastAsiaTheme="minorEastAsia" w:hAnsiTheme="minorHAnsi" w:cstheme="minorBidi"/>
              </w:rPr>
              <w:t xml:space="preserve">Zavolať metódu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</w:rPr>
              <w:t>EhealthCryptoController.EncryptForNzis</w:t>
            </w:r>
            <w:proofErr w:type="spellEnd"/>
            <w:r w:rsidRPr="00722420">
              <w:rPr>
                <w:rFonts w:asciiTheme="minorHAnsi" w:eastAsiaTheme="minorEastAsia" w:hAnsiTheme="minorHAnsi" w:cstheme="minorBidi"/>
              </w:rPr>
              <w:t xml:space="preserve"> a na vstupe jej odovzdať</w:t>
            </w:r>
          </w:p>
        </w:tc>
      </w:tr>
      <w:tr w:rsidR="00D85FE5" w:rsidRPr="00722420" w14:paraId="19236B9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11B556E" w14:textId="3EA4A77A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lastRenderedPageBreak/>
              <w:t>Vstup</w:t>
            </w:r>
            <w:r w:rsidR="6A057B62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475D" w14:textId="77777777" w:rsidR="00D85FE5" w:rsidRPr="00722420" w:rsidRDefault="0223C97F" w:rsidP="004B60C4">
            <w:pPr>
              <w:pStyle w:val="Normaldotabulky"/>
            </w:pPr>
            <w:r w:rsidRPr="00722420">
              <w:t>CEN-EN13606-ENTRY.PotvrdenieDocasnejPraceneschopnosti.v1.adl</w:t>
            </w:r>
          </w:p>
        </w:tc>
      </w:tr>
      <w:tr w:rsidR="00D85FE5" w:rsidRPr="00722420" w14:paraId="108073B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E256AA" w14:textId="25D5D386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Výstup</w:t>
            </w:r>
            <w:r w:rsidR="4BD1B9F2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3B26A" w14:textId="497160F0" w:rsidR="00D85FE5" w:rsidRPr="00722420" w:rsidRDefault="0054EA7B" w:rsidP="004B60C4">
            <w:pPr>
              <w:pStyle w:val="Normaldotabulky"/>
            </w:pPr>
            <w:r w:rsidRPr="00722420">
              <w:t>DPN_Request_Response.xsd/</w:t>
            </w:r>
            <w:proofErr w:type="spellStart"/>
            <w:r w:rsidRPr="00722420">
              <w:t>IdentifikatorPotvrdeniaDPN</w:t>
            </w:r>
            <w:proofErr w:type="spellEnd"/>
          </w:p>
        </w:tc>
      </w:tr>
    </w:tbl>
    <w:p w14:paraId="2AE2DEFC" w14:textId="77777777" w:rsidR="00D85FE5" w:rsidRPr="00722420" w:rsidRDefault="00D85FE5" w:rsidP="00D85FE5">
      <w:pPr>
        <w:spacing w:before="120" w:after="120" w:line="276" w:lineRule="auto"/>
        <w:rPr>
          <w:rFonts w:ascii="Times New Roman" w:hAnsi="Times New Roman"/>
          <w:color w:val="000000"/>
          <w:lang w:val="en-AU"/>
        </w:rPr>
      </w:pPr>
    </w:p>
    <w:p w14:paraId="5C913E4A" w14:textId="77777777" w:rsidR="00D85FE5" w:rsidRPr="00722420" w:rsidRDefault="57242468" w:rsidP="00F8694E">
      <w:pPr>
        <w:pStyle w:val="Nadpis2"/>
      </w:pPr>
      <w:bookmarkStart w:id="99" w:name="_Toc86367236"/>
      <w:bookmarkStart w:id="100" w:name="_Ref120553005"/>
      <w:bookmarkStart w:id="101" w:name="_Toc120798987"/>
      <w:r w:rsidRPr="00722420">
        <w:t>DajPotvrdenieDPN_v1</w:t>
      </w:r>
      <w:bookmarkEnd w:id="99"/>
      <w:bookmarkEnd w:id="100"/>
      <w:bookmarkEnd w:id="101"/>
      <w:r w:rsidRPr="00722420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:rsidRPr="00722420" w14:paraId="6FFC96BE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B0F876E" w14:textId="44907EB2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Názov služby</w:t>
            </w:r>
            <w:r w:rsidR="2CBEC283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B6C0A" w14:textId="77777777" w:rsidR="00D85FE5" w:rsidRPr="00722420" w:rsidRDefault="0223C97F" w:rsidP="004B60C4">
            <w:pPr>
              <w:pStyle w:val="Normaldotabulky"/>
            </w:pPr>
            <w:r w:rsidRPr="00722420">
              <w:t>DajPotvrdenieDPN_v1</w:t>
            </w:r>
          </w:p>
        </w:tc>
      </w:tr>
      <w:tr w:rsidR="00D85FE5" w:rsidRPr="00722420" w14:paraId="71B1E24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82FF26E" w14:textId="3BF51ABA" w:rsidR="00D85FE5" w:rsidRPr="00722420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00722420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00722420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351909B4" w:rsidRPr="00722420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44617" w14:textId="77777777" w:rsidR="00D85FE5" w:rsidRPr="00722420" w:rsidRDefault="0223C97F" w:rsidP="004B60C4">
            <w:pPr>
              <w:pStyle w:val="Normaldotabulky"/>
            </w:pPr>
            <w:r w:rsidRPr="00722420">
              <w:t>IS PZS</w:t>
            </w:r>
          </w:p>
        </w:tc>
      </w:tr>
      <w:tr w:rsidR="00D85FE5" w:rsidRPr="00722420" w14:paraId="5298903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042BCCC" w14:textId="5E84B731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Charakteristika</w:t>
            </w:r>
            <w:r w:rsidR="6C674C73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1B374" w14:textId="39F1DD63" w:rsidR="00D85FE5" w:rsidRPr="00722420" w:rsidRDefault="0223C97F" w:rsidP="004B60C4">
            <w:pPr>
              <w:pStyle w:val="Normaldotabulky"/>
            </w:pPr>
            <w:r w:rsidRPr="00722420">
              <w:t xml:space="preserve">Služba na základe identifikátora vráti detail záznamu potvrdenia o </w:t>
            </w:r>
            <w:r w:rsidR="59EB3E3B" w:rsidRPr="00722420">
              <w:t>D</w:t>
            </w:r>
            <w:r w:rsidRPr="00722420">
              <w:t xml:space="preserve">PN </w:t>
            </w:r>
          </w:p>
          <w:p w14:paraId="785E3EB5" w14:textId="77777777" w:rsidR="00D85FE5" w:rsidRPr="00722420" w:rsidRDefault="00D85FE5" w:rsidP="004B60C4">
            <w:pPr>
              <w:pStyle w:val="Normaldotabulky"/>
            </w:pPr>
          </w:p>
        </w:tc>
      </w:tr>
      <w:tr w:rsidR="00D85FE5" w:rsidRPr="00722420" w14:paraId="2B92707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1E1DF41" w14:textId="4BC94ACB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Spôsob volania</w:t>
            </w:r>
            <w:r w:rsidR="2DF1E450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A6D2" w14:textId="77777777" w:rsidR="00D85FE5" w:rsidRPr="00722420" w:rsidRDefault="0223C97F" w:rsidP="004B60C4">
            <w:pPr>
              <w:pStyle w:val="Normaldotabulky"/>
            </w:pPr>
            <w:r w:rsidRPr="00722420">
              <w:t>Synchrónny</w:t>
            </w:r>
          </w:p>
        </w:tc>
      </w:tr>
      <w:tr w:rsidR="00D85FE5" w:rsidRPr="00722420" w14:paraId="5B92ABF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BF1B5EA" w14:textId="1C63CD6A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Popis</w:t>
            </w:r>
            <w:r w:rsidR="77EE7751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9152" w14:textId="1144B331" w:rsidR="00D85FE5" w:rsidRPr="00722420" w:rsidRDefault="047EE31B" w:rsidP="004B60C4">
            <w:pPr>
              <w:pStyle w:val="Normaldotabulky"/>
            </w:pPr>
            <w:r w:rsidRPr="00722420">
              <w:t xml:space="preserve">Služba na základe identifikátora záznamu vráti detail záznamu potvrdenia o </w:t>
            </w:r>
            <w:r w:rsidR="71A8D072" w:rsidRPr="00722420">
              <w:t>D</w:t>
            </w:r>
            <w:r w:rsidRPr="00722420">
              <w:t>PN</w:t>
            </w:r>
            <w:r w:rsidR="691C06EE" w:rsidRPr="00722420">
              <w:t>.</w:t>
            </w:r>
            <w:r w:rsidRPr="00722420">
              <w:t xml:space="preserve"> </w:t>
            </w:r>
          </w:p>
          <w:p w14:paraId="0846C060" w14:textId="5D4F6C9C" w:rsidR="00D85FE5" w:rsidRPr="00722420" w:rsidRDefault="4F427FE8" w:rsidP="004B60C4">
            <w:pPr>
              <w:pStyle w:val="Normaldotabulky"/>
              <w:rPr>
                <w:b/>
                <w:bCs/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Vstup</w:t>
            </w:r>
          </w:p>
          <w:p w14:paraId="7BC20A1B" w14:textId="5221D6E6" w:rsidR="00D85FE5" w:rsidRPr="00722420" w:rsidRDefault="4F427FE8" w:rsidP="004C151B">
            <w:pPr>
              <w:pStyle w:val="Normaldotabulky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722420">
              <w:t>Identifik</w:t>
            </w:r>
            <w:r w:rsidRPr="00722420">
              <w:rPr>
                <w:color w:val="000000"/>
              </w:rPr>
              <w:t>á</w:t>
            </w:r>
            <w:r w:rsidRPr="00722420">
              <w:t xml:space="preserve">tor potvrdenia o </w:t>
            </w:r>
            <w:r w:rsidR="7D1D2EE0" w:rsidRPr="00722420">
              <w:t>D</w:t>
            </w:r>
            <w:r w:rsidRPr="00722420">
              <w:t>PN</w:t>
            </w:r>
          </w:p>
          <w:p w14:paraId="2079EDF7" w14:textId="1BED470C" w:rsidR="00D85FE5" w:rsidRPr="00722420" w:rsidRDefault="4F427FE8" w:rsidP="004B60C4">
            <w:pPr>
              <w:pStyle w:val="Normaldotabulky"/>
            </w:pPr>
            <w:r w:rsidRPr="00722420">
              <w:t xml:space="preserve"> </w:t>
            </w:r>
          </w:p>
          <w:p w14:paraId="11FB8D59" w14:textId="4CD9EAC5" w:rsidR="00D85FE5" w:rsidRPr="00722420" w:rsidRDefault="4F427FE8" w:rsidP="004B60C4">
            <w:pPr>
              <w:pStyle w:val="Normaldotabulky"/>
              <w:rPr>
                <w:b/>
                <w:bCs/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Výstup</w:t>
            </w:r>
          </w:p>
          <w:p w14:paraId="26BA24D3" w14:textId="63FA4124" w:rsidR="00D85FE5" w:rsidRPr="00722420" w:rsidRDefault="4F427FE8" w:rsidP="004C151B">
            <w:pPr>
              <w:pStyle w:val="Normaldotabulky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722420">
              <w:lastRenderedPageBreak/>
              <w:t>Detail z</w:t>
            </w:r>
            <w:r w:rsidRPr="00722420">
              <w:rPr>
                <w:color w:val="000000"/>
              </w:rPr>
              <w:t>á</w:t>
            </w:r>
            <w:r w:rsidRPr="00722420">
              <w:t xml:space="preserve">znamu potvrdenia o </w:t>
            </w:r>
            <w:r w:rsidR="1BB0DEF4" w:rsidRPr="00722420">
              <w:t>D</w:t>
            </w:r>
            <w:r w:rsidRPr="00722420">
              <w:t xml:space="preserve">PN v </w:t>
            </w:r>
            <w:r w:rsidRPr="00722420">
              <w:rPr>
                <w:color w:val="000000"/>
              </w:rPr>
              <w:t>š</w:t>
            </w:r>
            <w:r w:rsidRPr="00722420">
              <w:t>trukt</w:t>
            </w:r>
            <w:r w:rsidRPr="00722420">
              <w:rPr>
                <w:color w:val="000000"/>
              </w:rPr>
              <w:t>ú</w:t>
            </w:r>
            <w:r w:rsidRPr="00722420">
              <w:t>re CEN-EN13606-ENTRY.PotvrdenieDocasnejPraceneschopnosti.</w:t>
            </w:r>
            <w:r w:rsidRPr="00722420">
              <w:rPr>
                <w:b/>
                <w:bCs/>
                <w:color w:val="000000"/>
              </w:rPr>
              <w:t>v1.</w:t>
            </w:r>
            <w:r w:rsidRPr="00722420">
              <w:t>adl</w:t>
            </w:r>
          </w:p>
          <w:p w14:paraId="6BB4D157" w14:textId="23A61F77" w:rsidR="00D85FE5" w:rsidRPr="00722420" w:rsidRDefault="090F55E8" w:rsidP="004C151B">
            <w:pPr>
              <w:pStyle w:val="Normaldotabulky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722420">
              <w:t xml:space="preserve">Na  výstupe </w:t>
            </w:r>
            <w:r w:rsidR="0220845B" w:rsidRPr="00722420">
              <w:t xml:space="preserve"> je</w:t>
            </w:r>
            <w:r w:rsidR="1084B7B4" w:rsidRPr="00722420">
              <w:t xml:space="preserve"> vždy </w:t>
            </w:r>
            <w:r w:rsidRPr="00722420">
              <w:t xml:space="preserve">uvedený  element </w:t>
            </w:r>
            <w:proofErr w:type="spellStart"/>
            <w:r w:rsidRPr="00722420">
              <w:t>PobytNaPN</w:t>
            </w:r>
            <w:proofErr w:type="spellEnd"/>
            <w:r w:rsidRPr="00722420">
              <w:t xml:space="preserve">, ktorý je </w:t>
            </w:r>
            <w:r w:rsidR="60B289D9" w:rsidRPr="00722420">
              <w:t>uložený pri</w:t>
            </w:r>
            <w:r w:rsidRPr="00722420">
              <w:t xml:space="preserve"> prv</w:t>
            </w:r>
            <w:r w:rsidR="09C35596" w:rsidRPr="00722420">
              <w:t>e</w:t>
            </w:r>
            <w:r w:rsidRPr="00722420">
              <w:t>j verzi</w:t>
            </w:r>
            <w:r w:rsidR="277D44EF" w:rsidRPr="00722420">
              <w:t>i</w:t>
            </w:r>
            <w:r w:rsidRPr="00722420">
              <w:t xml:space="preserve"> záznamu o </w:t>
            </w:r>
            <w:r w:rsidR="1175A447" w:rsidRPr="00722420">
              <w:t>D</w:t>
            </w:r>
            <w:r w:rsidRPr="00722420">
              <w:t xml:space="preserve">PN. </w:t>
            </w:r>
            <w:r w:rsidR="7D1195FD" w:rsidRPr="00722420">
              <w:rPr>
                <w:color w:val="000000"/>
              </w:rPr>
              <w:t>Nie je možné ho zmeniť.</w:t>
            </w:r>
          </w:p>
          <w:p w14:paraId="032258D6" w14:textId="71707192" w:rsidR="00D85FE5" w:rsidRPr="00722420" w:rsidRDefault="4F427FE8" w:rsidP="004B60C4">
            <w:pPr>
              <w:pStyle w:val="Normaldotabulky"/>
            </w:pPr>
            <w:r w:rsidRPr="00722420">
              <w:t xml:space="preserve">  </w:t>
            </w:r>
          </w:p>
          <w:p w14:paraId="676E0504" w14:textId="1AC2E203" w:rsidR="00D85FE5" w:rsidRPr="00722420" w:rsidRDefault="4F427FE8" w:rsidP="004B60C4">
            <w:pPr>
              <w:pStyle w:val="Normaldotabulky"/>
              <w:rPr>
                <w:b/>
                <w:bCs/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Stornovaný záznam</w:t>
            </w:r>
          </w:p>
          <w:p w14:paraId="103E1FCE" w14:textId="25C285DA" w:rsidR="00D85FE5" w:rsidRPr="00722420" w:rsidRDefault="4F427FE8" w:rsidP="004B60C4">
            <w:pPr>
              <w:pStyle w:val="Normaldotabulky"/>
            </w:pPr>
            <w:r w:rsidRPr="00722420">
              <w:t>V pr</w:t>
            </w:r>
            <w:r w:rsidRPr="00722420">
              <w:rPr>
                <w:color w:val="000000"/>
              </w:rPr>
              <w:t>í</w:t>
            </w:r>
            <w:r w:rsidRPr="00722420">
              <w:t>pade, ak je po</w:t>
            </w:r>
            <w:r w:rsidRPr="00722420">
              <w:rPr>
                <w:color w:val="000000"/>
              </w:rPr>
              <w:t>ž</w:t>
            </w:r>
            <w:r w:rsidRPr="00722420">
              <w:t>adovan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stornovan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z</w:t>
            </w:r>
            <w:r w:rsidRPr="00722420">
              <w:rPr>
                <w:color w:val="000000"/>
              </w:rPr>
              <w:t>á</w:t>
            </w:r>
            <w:r w:rsidRPr="00722420">
              <w:t>znam, slu</w:t>
            </w:r>
            <w:r w:rsidRPr="00722420">
              <w:rPr>
                <w:color w:val="000000"/>
              </w:rPr>
              <w:t>ž</w:t>
            </w:r>
            <w:r w:rsidRPr="00722420">
              <w:t>ba do polo</w:t>
            </w:r>
            <w:r w:rsidRPr="00722420">
              <w:rPr>
                <w:color w:val="000000"/>
              </w:rPr>
              <w:t>ž</w:t>
            </w:r>
            <w:r w:rsidRPr="00722420">
              <w:t xml:space="preserve">ky </w:t>
            </w:r>
            <w:proofErr w:type="spellStart"/>
            <w:r w:rsidRPr="00722420">
              <w:t>version_status</w:t>
            </w:r>
            <w:proofErr w:type="spellEnd"/>
            <w:r w:rsidRPr="00722420">
              <w:t xml:space="preserve"> napln</w:t>
            </w:r>
            <w:r w:rsidRPr="00722420">
              <w:rPr>
                <w:color w:val="000000"/>
              </w:rPr>
              <w:t>í</w:t>
            </w:r>
            <w:r w:rsidRPr="00722420">
              <w:t xml:space="preserve"> hodnotu VER04.</w:t>
            </w:r>
          </w:p>
          <w:p w14:paraId="43702EC6" w14:textId="2E15E06C" w:rsidR="00D85FE5" w:rsidRPr="00722420" w:rsidRDefault="4F427FE8" w:rsidP="004B60C4">
            <w:pPr>
              <w:pStyle w:val="Normaldotabulky"/>
            </w:pPr>
            <w:r w:rsidRPr="00722420">
              <w:t>Taktie</w:t>
            </w:r>
            <w:r w:rsidRPr="00722420">
              <w:rPr>
                <w:color w:val="000000"/>
              </w:rPr>
              <w:t>ž</w:t>
            </w:r>
            <w:r w:rsidRPr="00722420">
              <w:t xml:space="preserve"> bud</w:t>
            </w:r>
            <w:r w:rsidRPr="00722420">
              <w:rPr>
                <w:color w:val="000000"/>
              </w:rPr>
              <w:t>ú</w:t>
            </w:r>
            <w:r w:rsidRPr="00722420">
              <w:t xml:space="preserve"> naplnen</w:t>
            </w:r>
            <w:r w:rsidRPr="00722420">
              <w:rPr>
                <w:color w:val="000000"/>
              </w:rPr>
              <w:t>é</w:t>
            </w:r>
            <w:r w:rsidRPr="00722420">
              <w:t xml:space="preserve"> inform</w:t>
            </w:r>
            <w:r w:rsidRPr="00722420">
              <w:rPr>
                <w:color w:val="000000"/>
              </w:rPr>
              <w:t>á</w:t>
            </w:r>
            <w:r w:rsidRPr="00722420">
              <w:t xml:space="preserve">cie o storne v </w:t>
            </w:r>
            <w:r w:rsidRPr="00722420">
              <w:rPr>
                <w:color w:val="000000"/>
              </w:rPr>
              <w:t>č</w:t>
            </w:r>
            <w:r w:rsidRPr="00722420">
              <w:t>asti "Storno".</w:t>
            </w:r>
          </w:p>
          <w:p w14:paraId="2E43785A" w14:textId="7B9300E8" w:rsidR="00D85FE5" w:rsidRPr="00722420" w:rsidRDefault="4F427FE8" w:rsidP="004B60C4">
            <w:pPr>
              <w:pStyle w:val="Normaldotabulky"/>
            </w:pPr>
            <w:r w:rsidRPr="00722420">
              <w:rPr>
                <w:color w:val="DC143C"/>
              </w:rPr>
              <w:t xml:space="preserve"> </w:t>
            </w:r>
            <w:r w:rsidRPr="00722420">
              <w:t xml:space="preserve"> </w:t>
            </w:r>
          </w:p>
          <w:p w14:paraId="19073C4E" w14:textId="71D39F9C" w:rsidR="00D85FE5" w:rsidRPr="00722420" w:rsidRDefault="4F427FE8" w:rsidP="004B60C4">
            <w:pPr>
              <w:pStyle w:val="Normaldotabulky"/>
              <w:rPr>
                <w:b/>
                <w:bCs/>
                <w:color w:val="000000"/>
              </w:rPr>
            </w:pPr>
            <w:r w:rsidRPr="00722420">
              <w:rPr>
                <w:b/>
                <w:bCs/>
                <w:color w:val="000000"/>
              </w:rPr>
              <w:t>Podmienky</w:t>
            </w:r>
          </w:p>
          <w:p w14:paraId="2C4A65C2" w14:textId="6CEB13F2" w:rsidR="00D85FE5" w:rsidRPr="00722420" w:rsidRDefault="4F427FE8" w:rsidP="004C151B">
            <w:pPr>
              <w:pStyle w:val="Normaldotabulky"/>
              <w:numPr>
                <w:ilvl w:val="0"/>
                <w:numId w:val="49"/>
              </w:numPr>
              <w:rPr>
                <w:rFonts w:eastAsiaTheme="minorEastAsia"/>
              </w:rPr>
            </w:pPr>
            <w:r w:rsidRPr="00722420">
              <w:t>Slu</w:t>
            </w:r>
            <w:r w:rsidRPr="00722420">
              <w:rPr>
                <w:color w:val="000000"/>
              </w:rPr>
              <w:t>ž</w:t>
            </w:r>
            <w:r w:rsidRPr="00722420">
              <w:t>bu m</w:t>
            </w:r>
            <w:r w:rsidRPr="00722420">
              <w:rPr>
                <w:color w:val="000000"/>
              </w:rPr>
              <w:t>ôž</w:t>
            </w:r>
            <w:r w:rsidRPr="00722420">
              <w:t>e vola</w:t>
            </w:r>
            <w:r w:rsidRPr="00722420">
              <w:rPr>
                <w:color w:val="000000"/>
              </w:rPr>
              <w:t>ť</w:t>
            </w:r>
            <w:r w:rsidRPr="00722420">
              <w:t xml:space="preserve"> len identifikovan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a autorizovan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lek</w:t>
            </w:r>
            <w:r w:rsidRPr="00722420">
              <w:rPr>
                <w:color w:val="000000"/>
              </w:rPr>
              <w:t>á</w:t>
            </w:r>
            <w:r w:rsidRPr="00722420">
              <w:t>r v roli konkr</w:t>
            </w:r>
            <w:r w:rsidRPr="00722420">
              <w:rPr>
                <w:color w:val="000000"/>
              </w:rPr>
              <w:t>é</w:t>
            </w:r>
            <w:r w:rsidRPr="00722420">
              <w:t>tneho PZS.</w:t>
            </w:r>
          </w:p>
          <w:p w14:paraId="66DBD103" w14:textId="6DD18572" w:rsidR="00D85FE5" w:rsidRPr="00722420" w:rsidRDefault="4F427FE8" w:rsidP="004C151B">
            <w:pPr>
              <w:pStyle w:val="Normaldotabulky"/>
              <w:numPr>
                <w:ilvl w:val="0"/>
                <w:numId w:val="49"/>
              </w:numPr>
              <w:rPr>
                <w:rFonts w:eastAsiaTheme="minorEastAsia"/>
              </w:rPr>
            </w:pPr>
            <w:r w:rsidRPr="00722420">
              <w:t>V</w:t>
            </w:r>
            <w:r w:rsidRPr="00722420">
              <w:rPr>
                <w:color w:val="000000"/>
              </w:rPr>
              <w:t>ý</w:t>
            </w:r>
            <w:r w:rsidRPr="00722420">
              <w:t>sledok je spr</w:t>
            </w:r>
            <w:r w:rsidRPr="00722420">
              <w:rPr>
                <w:color w:val="000000"/>
              </w:rPr>
              <w:t>í</w:t>
            </w:r>
            <w:r w:rsidRPr="00722420">
              <w:t>stupnen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</w:t>
            </w:r>
            <w:r w:rsidR="20AF3872" w:rsidRPr="00722420">
              <w:t xml:space="preserve">všetkým </w:t>
            </w:r>
            <w:r w:rsidRPr="00722420">
              <w:t>lek</w:t>
            </w:r>
            <w:r w:rsidRPr="00722420">
              <w:rPr>
                <w:color w:val="000000"/>
              </w:rPr>
              <w:t>á</w:t>
            </w:r>
            <w:r w:rsidRPr="00722420">
              <w:t>ro</w:t>
            </w:r>
            <w:r w:rsidR="20AF3872" w:rsidRPr="00722420">
              <w:t>m</w:t>
            </w:r>
            <w:r w:rsidRPr="00722420">
              <w:t xml:space="preserve">, </w:t>
            </w:r>
          </w:p>
          <w:p w14:paraId="65E1AB5A" w14:textId="545AF6EE" w:rsidR="00D85FE5" w:rsidRPr="00722420" w:rsidRDefault="4F427FE8" w:rsidP="004C151B">
            <w:pPr>
              <w:pStyle w:val="Normaldotabulky"/>
              <w:numPr>
                <w:ilvl w:val="0"/>
                <w:numId w:val="49"/>
              </w:numPr>
              <w:rPr>
                <w:rFonts w:eastAsiaTheme="minorEastAsia"/>
              </w:rPr>
            </w:pPr>
            <w:r w:rsidRPr="00722420">
              <w:t>V</w:t>
            </w:r>
            <w:r w:rsidRPr="00722420">
              <w:rPr>
                <w:color w:val="000000"/>
              </w:rPr>
              <w:t>ý</w:t>
            </w:r>
            <w:r w:rsidRPr="00722420">
              <w:t>sledok je spr</w:t>
            </w:r>
            <w:r w:rsidRPr="00722420">
              <w:rPr>
                <w:color w:val="000000"/>
              </w:rPr>
              <w:t>í</w:t>
            </w:r>
            <w:r w:rsidRPr="00722420">
              <w:t>stupnen</w:t>
            </w:r>
            <w:r w:rsidRPr="00722420">
              <w:rPr>
                <w:color w:val="000000"/>
              </w:rPr>
              <w:t>ý</w:t>
            </w:r>
            <w:r w:rsidRPr="00722420">
              <w:t xml:space="preserve"> len pre pacienta, ktor</w:t>
            </w:r>
            <w:r w:rsidRPr="00722420">
              <w:rPr>
                <w:color w:val="000000"/>
              </w:rPr>
              <w:t>ý</w:t>
            </w:r>
            <w:r w:rsidRPr="00722420">
              <w:t xml:space="preserve"> je s</w:t>
            </w:r>
            <w:r w:rsidRPr="00722420">
              <w:rPr>
                <w:color w:val="000000"/>
              </w:rPr>
              <w:t>úč</w:t>
            </w:r>
            <w:r w:rsidRPr="00722420">
              <w:t>as</w:t>
            </w:r>
            <w:r w:rsidRPr="00722420">
              <w:rPr>
                <w:color w:val="000000"/>
              </w:rPr>
              <w:t>ť</w:t>
            </w:r>
            <w:r w:rsidRPr="00722420">
              <w:t>ou NZIS</w:t>
            </w:r>
          </w:p>
          <w:p w14:paraId="65392022" w14:textId="7A364726" w:rsidR="00D85FE5" w:rsidRPr="00722420" w:rsidRDefault="00D85FE5" w:rsidP="004B60C4">
            <w:pPr>
              <w:pStyle w:val="Normaldotabulky"/>
            </w:pPr>
          </w:p>
        </w:tc>
      </w:tr>
      <w:tr w:rsidR="00D85FE5" w:rsidRPr="00722420" w14:paraId="5B2F244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4DC06FD" w14:textId="3127D47B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lastRenderedPageBreak/>
              <w:t>Vstup</w:t>
            </w:r>
            <w:r w:rsidR="2FBF45D2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CCBD" w14:textId="5C56CBF7" w:rsidR="00D85FE5" w:rsidRPr="00722420" w:rsidRDefault="2B896212" w:rsidP="004B60C4">
            <w:pPr>
              <w:pStyle w:val="Normaldotabulky"/>
            </w:pPr>
            <w:r w:rsidRPr="00722420">
              <w:t>DPN_Request_Response.xsd/</w:t>
            </w:r>
            <w:proofErr w:type="spellStart"/>
            <w:r w:rsidRPr="00722420">
              <w:t>IdentifikatorPotvrdeniaDPN</w:t>
            </w:r>
            <w:proofErr w:type="spellEnd"/>
          </w:p>
        </w:tc>
      </w:tr>
      <w:tr w:rsidR="00D85FE5" w14:paraId="1742542B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A90C6A3" w14:textId="37D86D46" w:rsidR="00D85FE5" w:rsidRPr="00722420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00722420">
              <w:rPr>
                <w:rFonts w:eastAsia="Arial" w:cs="Arial"/>
              </w:rPr>
              <w:t>Výstup</w:t>
            </w:r>
            <w:r w:rsidR="203B0128" w:rsidRPr="00722420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1302F" w14:textId="77777777" w:rsidR="00D85FE5" w:rsidRDefault="0223C97F" w:rsidP="004B60C4">
            <w:pPr>
              <w:pStyle w:val="Normaldotabulky"/>
            </w:pPr>
            <w:r w:rsidRPr="00722420">
              <w:t>CEN-EN13606-ENTRY.PotvrdenieDocasnejPraceneschopnosti.v1.adl</w:t>
            </w:r>
          </w:p>
        </w:tc>
      </w:tr>
    </w:tbl>
    <w:p w14:paraId="66A3A7F9" w14:textId="77777777" w:rsidR="00D85FE5" w:rsidRDefault="00D85FE5" w:rsidP="00D85FE5">
      <w:pPr>
        <w:spacing w:before="120" w:after="120" w:line="274" w:lineRule="auto"/>
        <w:jc w:val="center"/>
        <w:rPr>
          <w:rFonts w:ascii="Times New Roman" w:hAnsi="Times New Roman"/>
          <w:color w:val="000000"/>
        </w:rPr>
      </w:pPr>
      <w:r w:rsidRPr="72620242">
        <w:rPr>
          <w:rFonts w:ascii="Times New Roman" w:hAnsi="Times New Roman"/>
          <w:color w:val="000000"/>
          <w:lang w:val="en-AU"/>
        </w:rPr>
        <w:t xml:space="preserve">  </w:t>
      </w:r>
    </w:p>
    <w:p w14:paraId="2F6FD7B2" w14:textId="77777777" w:rsidR="00D85FE5" w:rsidRPr="00466113" w:rsidRDefault="57242468" w:rsidP="00F8694E">
      <w:pPr>
        <w:pStyle w:val="Nadpis2"/>
      </w:pPr>
      <w:bookmarkStart w:id="102" w:name="_Toc86367237"/>
      <w:bookmarkStart w:id="103" w:name="_Ref120552992"/>
      <w:bookmarkStart w:id="104" w:name="_Toc120798988"/>
      <w:r w:rsidRPr="72620242">
        <w:t>VyhladajPotvrdenieDPN_v1</w:t>
      </w:r>
      <w:bookmarkEnd w:id="102"/>
      <w:bookmarkEnd w:id="103"/>
      <w:bookmarkEnd w:id="104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692DCCA5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0B29224" w14:textId="7632CF64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7A62A11A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5E0D" w14:textId="77777777" w:rsidR="00D85FE5" w:rsidRDefault="5D8133F1" w:rsidP="004B60C4">
            <w:pPr>
              <w:pStyle w:val="Normaldotabulky"/>
            </w:pPr>
            <w:r w:rsidRPr="72620242">
              <w:t>VyhladajPotvrdenieDPN_v1</w:t>
            </w:r>
          </w:p>
        </w:tc>
      </w:tr>
      <w:tr w:rsidR="00D85FE5" w14:paraId="716CF1C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D10D16D" w14:textId="1E54F8C1" w:rsidR="00D85FE5" w:rsidRDefault="5D8133F1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0E05515A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0343" w14:textId="77777777" w:rsidR="00D85FE5" w:rsidRDefault="5D8133F1" w:rsidP="004B60C4">
            <w:pPr>
              <w:pStyle w:val="Normaldotabulky"/>
            </w:pPr>
            <w:r w:rsidRPr="72620242">
              <w:t>IS PZS</w:t>
            </w:r>
          </w:p>
        </w:tc>
      </w:tr>
      <w:tr w:rsidR="00D85FE5" w14:paraId="11DD01E4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B85958C" w14:textId="606D7650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2F6C14BF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705BC" w14:textId="146138BD" w:rsidR="00D85FE5" w:rsidRDefault="0223C97F" w:rsidP="004B60C4">
            <w:pPr>
              <w:pStyle w:val="Normaldotabulky"/>
            </w:pPr>
            <w:r w:rsidRPr="72620242">
              <w:t>Na základe kritérií vyhľadá zoznam potvrden</w:t>
            </w:r>
            <w:r w:rsidR="77E99805" w:rsidRPr="72620242">
              <w:t>í</w:t>
            </w:r>
            <w:r w:rsidRPr="72620242">
              <w:t xml:space="preserve"> o DPN pre pacienta.</w:t>
            </w:r>
          </w:p>
          <w:p w14:paraId="4433CA19" w14:textId="77777777" w:rsidR="00D85FE5" w:rsidRDefault="00D85FE5" w:rsidP="004B60C4">
            <w:pPr>
              <w:pStyle w:val="Normaldotabulky"/>
            </w:pPr>
          </w:p>
        </w:tc>
      </w:tr>
      <w:tr w:rsidR="00D85FE5" w14:paraId="66C3A51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69E5560" w14:textId="106AA2CF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7817F7DC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E4400" w14:textId="77777777" w:rsidR="00D85FE5" w:rsidRDefault="5D8133F1" w:rsidP="004B60C4">
            <w:pPr>
              <w:pStyle w:val="Normaldotabulky"/>
            </w:pPr>
            <w:r w:rsidRPr="72620242">
              <w:t>Synchrónny</w:t>
            </w:r>
          </w:p>
        </w:tc>
      </w:tr>
      <w:tr w:rsidR="00D85FE5" w14:paraId="624B11E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AA05AAF" w14:textId="458AF33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3510BE9E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DFC9" w14:textId="7E64E0AB" w:rsidR="00D85FE5" w:rsidRPr="004B60C4" w:rsidRDefault="5D8133F1" w:rsidP="004B60C4">
            <w:pPr>
              <w:pStyle w:val="Normaldotabulky"/>
            </w:pPr>
            <w:r w:rsidRPr="004B60C4">
              <w:t xml:space="preserve">Služba umožní vyhľadanie potvrdení o </w:t>
            </w:r>
            <w:r w:rsidR="7E4C2B71" w:rsidRPr="004B60C4">
              <w:t>D</w:t>
            </w:r>
            <w:r w:rsidRPr="004B60C4">
              <w:t>PN pre pacienta.</w:t>
            </w:r>
          </w:p>
          <w:p w14:paraId="196D17BC" w14:textId="77777777" w:rsidR="00D85FE5" w:rsidRPr="004B60C4" w:rsidRDefault="00D85FE5" w:rsidP="004B60C4">
            <w:pPr>
              <w:pStyle w:val="Normaldotabulky"/>
            </w:pPr>
          </w:p>
          <w:p w14:paraId="09344890" w14:textId="11C6B5E2" w:rsidR="00D85FE5" w:rsidRPr="006C5BA8" w:rsidRDefault="006C5BA8" w:rsidP="004B60C4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Prístup k údajom</w:t>
            </w:r>
          </w:p>
          <w:p w14:paraId="35D077CE" w14:textId="77777777" w:rsidR="00D85FE5" w:rsidRPr="004B60C4" w:rsidRDefault="5D8133F1" w:rsidP="004B60C4">
            <w:pPr>
              <w:pStyle w:val="Normaldotabulky"/>
            </w:pPr>
            <w:r w:rsidRPr="004B60C4">
              <w:t>Údaje sú sprístupnené podobne ako v prípade záznamu z vyšetrenia.</w:t>
            </w:r>
          </w:p>
          <w:p w14:paraId="1990FC38" w14:textId="77777777" w:rsidR="00D85FE5" w:rsidRPr="004B60C4" w:rsidRDefault="00D85FE5" w:rsidP="004B60C4">
            <w:pPr>
              <w:pStyle w:val="Normaldotabulky"/>
            </w:pPr>
          </w:p>
          <w:p w14:paraId="6A28B6C6" w14:textId="7248ECA3" w:rsidR="00D85FE5" w:rsidRPr="006C5BA8" w:rsidRDefault="006C5BA8" w:rsidP="004B60C4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K záznamu má prístup</w:t>
            </w:r>
          </w:p>
          <w:p w14:paraId="3518D59F" w14:textId="5444BD60" w:rsidR="00D85FE5" w:rsidRPr="004B60C4" w:rsidRDefault="7B7B2A4E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t>lekár bez obmedzenia</w:t>
            </w:r>
          </w:p>
          <w:p w14:paraId="14C7F8BA" w14:textId="77777777" w:rsidR="00D85FE5" w:rsidRPr="004B60C4" w:rsidRDefault="00D85FE5" w:rsidP="004B60C4">
            <w:pPr>
              <w:pStyle w:val="Normaldotabulky"/>
            </w:pPr>
          </w:p>
          <w:p w14:paraId="27749A9F" w14:textId="7AB58BB4" w:rsidR="00D85FE5" w:rsidRPr="006C5BA8" w:rsidRDefault="006C5BA8" w:rsidP="004B60C4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Vstupné kritéria</w:t>
            </w:r>
          </w:p>
          <w:p w14:paraId="3665FB83" w14:textId="5EAA0404" w:rsidR="00D85FE5" w:rsidRPr="004B60C4" w:rsidRDefault="4FC1BABF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lastRenderedPageBreak/>
              <w:t>identifikátor pacienta - povinný atribút</w:t>
            </w:r>
          </w:p>
          <w:p w14:paraId="499CBF2B" w14:textId="56DA0A02" w:rsidR="00D85FE5" w:rsidRPr="004B60C4" w:rsidRDefault="4FC1BABF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t>dátum vzniku záznamu (od - do)</w:t>
            </w:r>
          </w:p>
          <w:p w14:paraId="06B98E8B" w14:textId="0FB691FB" w:rsidR="00D85FE5" w:rsidRPr="004B60C4" w:rsidRDefault="4FC1BABF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t>dátum začiatku platnosti</w:t>
            </w:r>
            <w:r w:rsidR="7FAE5AA8" w:rsidRPr="004B60C4">
              <w:t xml:space="preserve"> </w:t>
            </w:r>
            <w:r w:rsidRPr="004B60C4">
              <w:t>PN (od-do)</w:t>
            </w:r>
          </w:p>
          <w:p w14:paraId="5C3473F5" w14:textId="7C80E925" w:rsidR="00D85FE5" w:rsidRPr="004B60C4" w:rsidRDefault="4FC1BABF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t xml:space="preserve">autor záznamu - kód OU PZS, kód </w:t>
            </w:r>
            <w:proofErr w:type="spellStart"/>
            <w:r w:rsidRPr="004B60C4">
              <w:t>ZdrPrac</w:t>
            </w:r>
            <w:proofErr w:type="spellEnd"/>
          </w:p>
          <w:p w14:paraId="27DD3F8E" w14:textId="06906B1A" w:rsidR="00D85FE5" w:rsidRPr="004B60C4" w:rsidRDefault="4FC1BABF" w:rsidP="004C151B">
            <w:pPr>
              <w:pStyle w:val="Normaldotabulky"/>
              <w:numPr>
                <w:ilvl w:val="0"/>
                <w:numId w:val="50"/>
              </w:numPr>
            </w:pPr>
            <w:r w:rsidRPr="004B60C4">
              <w:t xml:space="preserve">a ďalšie atribúty definované v </w:t>
            </w:r>
            <w:proofErr w:type="spellStart"/>
            <w:r w:rsidRPr="004B60C4">
              <w:t>requeste</w:t>
            </w:r>
            <w:proofErr w:type="spellEnd"/>
          </w:p>
          <w:p w14:paraId="5F8C1E0A" w14:textId="40D5128D" w:rsidR="00D85FE5" w:rsidRPr="004B60C4" w:rsidRDefault="4FC1BABF" w:rsidP="004B60C4">
            <w:pPr>
              <w:pStyle w:val="Normaldotabulky"/>
            </w:pPr>
            <w:r w:rsidRPr="004B60C4">
              <w:t xml:space="preserve"> </w:t>
            </w:r>
          </w:p>
          <w:p w14:paraId="49C1688E" w14:textId="25C9149B" w:rsidR="00D85FE5" w:rsidRPr="004B60C4" w:rsidRDefault="4FC1BABF" w:rsidP="004B60C4">
            <w:pPr>
              <w:pStyle w:val="Normaldotabulky"/>
            </w:pPr>
            <w:r w:rsidRPr="004B60C4">
              <w:t>V prípade, ak sa nenájde žiaden záznam, tak na výstupe služby je prázdny zoznam.</w:t>
            </w:r>
          </w:p>
          <w:p w14:paraId="690CFF71" w14:textId="635EFB20" w:rsidR="00D85FE5" w:rsidRPr="004B60C4" w:rsidRDefault="4FC1BABF" w:rsidP="004B60C4">
            <w:pPr>
              <w:pStyle w:val="Normaldotabulky"/>
            </w:pPr>
            <w:r w:rsidRPr="004B60C4">
              <w:t xml:space="preserve">V prípade, že sa jedná o stornovaný záznam, má nastavený atribút </w:t>
            </w:r>
            <w:proofErr w:type="spellStart"/>
            <w:r w:rsidRPr="004B60C4">
              <w:t>committal.version_status.code_value</w:t>
            </w:r>
            <w:proofErr w:type="spellEnd"/>
            <w:r w:rsidRPr="004B60C4">
              <w:t xml:space="preserve"> = "</w:t>
            </w:r>
            <w:r w:rsidRPr="006C5BA8">
              <w:rPr>
                <w:b/>
              </w:rPr>
              <w:t>VER04</w:t>
            </w:r>
            <w:r w:rsidRPr="004B60C4">
              <w:t xml:space="preserve">" a vyplnené údaje o storne. Záznam o storne (ten, ktorým bolo storno vykonané) nie je poskytovaný na výstup. </w:t>
            </w:r>
          </w:p>
          <w:p w14:paraId="10930FBD" w14:textId="6FC95793" w:rsidR="00D85FE5" w:rsidRPr="004B60C4" w:rsidRDefault="4FC1BABF" w:rsidP="004B60C4">
            <w:pPr>
              <w:pStyle w:val="Normaldotabulky"/>
            </w:pPr>
            <w:r w:rsidRPr="004B60C4">
              <w:t xml:space="preserve">Na vstupe môže byť uvedený identifikátor prvého záznamu o </w:t>
            </w:r>
            <w:r w:rsidR="10C592FD" w:rsidRPr="004B60C4">
              <w:t>D</w:t>
            </w:r>
            <w:r w:rsidRPr="004B60C4">
              <w:t xml:space="preserve">PN alebo ľubovoľnej verzie záznamu o </w:t>
            </w:r>
            <w:r w:rsidR="41F880AB" w:rsidRPr="004B60C4">
              <w:t>D</w:t>
            </w:r>
            <w:r w:rsidRPr="004B60C4">
              <w:t>PN.</w:t>
            </w:r>
          </w:p>
          <w:p w14:paraId="52EB1E44" w14:textId="092DD44B" w:rsidR="00D85FE5" w:rsidRPr="004B60C4" w:rsidRDefault="4FC1BABF" w:rsidP="004B60C4">
            <w:pPr>
              <w:pStyle w:val="Normaldotabulky"/>
            </w:pPr>
            <w:r w:rsidRPr="004B60C4">
              <w:t xml:space="preserve">Na výstup je poskytnutá len posledná verzia potvrdenia. Záznam nie je vrátený na výstup, ak k nemu existuje nestornovaný novší záznam. </w:t>
            </w:r>
          </w:p>
          <w:p w14:paraId="4D97B300" w14:textId="3F03271B" w:rsidR="00D85FE5" w:rsidRPr="004B60C4" w:rsidRDefault="4FC1BABF" w:rsidP="004B60C4">
            <w:pPr>
              <w:pStyle w:val="Normaldotabulky"/>
            </w:pPr>
            <w:r w:rsidRPr="004B60C4">
              <w:t xml:space="preserve">Na výstup nie je poskytnutá informácia o mieste pobytu a telefóne poistenca. Tieto údaje je možné získať službou </w:t>
            </w:r>
            <w:proofErr w:type="spellStart"/>
            <w:r w:rsidRPr="004B60C4">
              <w:t>DajPotvrdenieDPN</w:t>
            </w:r>
            <w:proofErr w:type="spellEnd"/>
            <w:r w:rsidRPr="004B60C4">
              <w:t>.</w:t>
            </w:r>
          </w:p>
          <w:p w14:paraId="14E325F2" w14:textId="2E66B5EA" w:rsidR="00D85FE5" w:rsidRPr="004B60C4" w:rsidRDefault="4FC1BABF" w:rsidP="004B60C4">
            <w:pPr>
              <w:pStyle w:val="Normaldotabulky"/>
            </w:pPr>
            <w:r w:rsidRPr="004B60C4">
              <w:t xml:space="preserve"> </w:t>
            </w:r>
          </w:p>
          <w:p w14:paraId="54404BA8" w14:textId="7C50D0E3" w:rsidR="00D85FE5" w:rsidRPr="006C5BA8" w:rsidRDefault="4FC1BABF" w:rsidP="004B60C4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Triedenie</w:t>
            </w:r>
          </w:p>
          <w:p w14:paraId="0795AFB4" w14:textId="1AC3AD41" w:rsidR="00D85FE5" w:rsidRPr="004B60C4" w:rsidRDefault="4FC1BABF" w:rsidP="004B60C4">
            <w:pPr>
              <w:pStyle w:val="Normaldotabulky"/>
            </w:pPr>
            <w:r w:rsidRPr="004B60C4">
              <w:t>Záznamy sú zotriedené od najnovšieho podľa dátum zápisu do NZIS.</w:t>
            </w:r>
          </w:p>
          <w:p w14:paraId="569DA161" w14:textId="32F258AE" w:rsidR="00D85FE5" w:rsidRPr="004B60C4" w:rsidRDefault="00D85FE5" w:rsidP="004B60C4">
            <w:pPr>
              <w:pStyle w:val="Normaldotabulky"/>
            </w:pPr>
          </w:p>
          <w:p w14:paraId="6B2D3427" w14:textId="4D0B91AE" w:rsidR="211F4FE0" w:rsidRPr="006C5BA8" w:rsidRDefault="4FC1BABF" w:rsidP="004B60C4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Podmienky</w:t>
            </w:r>
          </w:p>
          <w:p w14:paraId="08FAC2E9" w14:textId="43C94C4D" w:rsidR="211F4FE0" w:rsidRPr="004B60C4" w:rsidRDefault="4FC1BABF" w:rsidP="004C151B">
            <w:pPr>
              <w:pStyle w:val="Normaldotabulky"/>
              <w:numPr>
                <w:ilvl w:val="0"/>
                <w:numId w:val="51"/>
              </w:numPr>
            </w:pPr>
            <w:r w:rsidRPr="004B60C4">
              <w:t>Službu môže volať len identifikovaný a autorizovaný lekár v roli konkrétneho PZS.</w:t>
            </w:r>
          </w:p>
          <w:p w14:paraId="69D70A17" w14:textId="77777777" w:rsidR="004B60C4" w:rsidRPr="004B60C4" w:rsidRDefault="4FC1BABF" w:rsidP="004C151B">
            <w:pPr>
              <w:pStyle w:val="Normaldotabulky"/>
              <w:numPr>
                <w:ilvl w:val="0"/>
                <w:numId w:val="51"/>
              </w:numPr>
            </w:pPr>
            <w:r w:rsidRPr="004B60C4">
              <w:t xml:space="preserve">Výsledok je sprístupnený </w:t>
            </w:r>
            <w:r w:rsidR="7C9981E4" w:rsidRPr="004B60C4">
              <w:t xml:space="preserve">každému </w:t>
            </w:r>
            <w:r w:rsidRPr="004B60C4">
              <w:t>lekárovi,</w:t>
            </w:r>
          </w:p>
          <w:p w14:paraId="1E6BE05D" w14:textId="2D1DC338" w:rsidR="211F4FE0" w:rsidRPr="004B60C4" w:rsidRDefault="4FC1BABF" w:rsidP="004C151B">
            <w:pPr>
              <w:pStyle w:val="Normaldotabulky"/>
              <w:numPr>
                <w:ilvl w:val="0"/>
                <w:numId w:val="51"/>
              </w:numPr>
            </w:pPr>
            <w:r w:rsidRPr="004B60C4">
              <w:t>Výsledok je sprístupnený len pre pacienta, ktorý je súčasťou NZIS</w:t>
            </w:r>
          </w:p>
          <w:p w14:paraId="0BA8B597" w14:textId="2FBE1688" w:rsidR="00D85FE5" w:rsidRPr="004B60C4" w:rsidRDefault="00D85FE5" w:rsidP="004B60C4">
            <w:pPr>
              <w:pStyle w:val="Normaldotabulky"/>
            </w:pPr>
          </w:p>
        </w:tc>
      </w:tr>
      <w:tr w:rsidR="00D85FE5" w14:paraId="63A7A50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4F9F57F" w14:textId="02E2CFC3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lastRenderedPageBreak/>
              <w:t>Vstup</w:t>
            </w:r>
            <w:r w:rsidR="79241807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C06A5" w14:textId="0DB2404E" w:rsidR="00D85FE5" w:rsidRPr="004B60C4" w:rsidRDefault="74153EFD" w:rsidP="004B60C4">
            <w:pPr>
              <w:pStyle w:val="Normaldotabulky"/>
            </w:pPr>
            <w:r w:rsidRPr="004B60C4">
              <w:t>DPN_Request_Response.xsd/</w:t>
            </w:r>
            <w:proofErr w:type="spellStart"/>
            <w:r w:rsidRPr="004B60C4">
              <w:t>VyhladajPotvrdenieDPN_Criteria</w:t>
            </w:r>
            <w:proofErr w:type="spellEnd"/>
          </w:p>
        </w:tc>
      </w:tr>
      <w:tr w:rsidR="00D85FE5" w14:paraId="7D37F6A4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17218FE" w14:textId="4F5EAD79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4A8DA40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584E5" w14:textId="77777777" w:rsidR="00D85FE5" w:rsidRPr="004B60C4" w:rsidRDefault="5D8133F1" w:rsidP="004B60C4">
            <w:pPr>
              <w:pStyle w:val="Normaldotabulky"/>
            </w:pPr>
            <w:r w:rsidRPr="004B60C4">
              <w:t>CEN-EN13606-ENTRY.PotvrdenieDocasnejPraceneschopnosti.v1.adl</w:t>
            </w:r>
          </w:p>
        </w:tc>
      </w:tr>
    </w:tbl>
    <w:p w14:paraId="66FDED49" w14:textId="77777777" w:rsidR="00D85FE5" w:rsidRPr="00466113" w:rsidRDefault="57242468" w:rsidP="00F8694E">
      <w:pPr>
        <w:pStyle w:val="Nadpis2"/>
      </w:pPr>
      <w:bookmarkStart w:id="105" w:name="_Toc86367238"/>
      <w:bookmarkStart w:id="106" w:name="_Toc120798989"/>
      <w:r w:rsidRPr="72620242">
        <w:t>StornujPotvrdenieDPN_v1</w:t>
      </w:r>
      <w:bookmarkEnd w:id="105"/>
      <w:bookmarkEnd w:id="106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649E8564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684EAB4" w14:textId="540955C6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0D31A816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CC56C" w14:textId="77777777" w:rsidR="00D85FE5" w:rsidRDefault="0223C97F" w:rsidP="006C5BA8">
            <w:pPr>
              <w:pStyle w:val="Normaldotabulky"/>
            </w:pPr>
            <w:r w:rsidRPr="72620242">
              <w:t>StornujPotvrdenieDPN_v1</w:t>
            </w:r>
          </w:p>
        </w:tc>
      </w:tr>
      <w:tr w:rsidR="00D85FE5" w14:paraId="09079E03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0704045" w14:textId="5CE90534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67324F09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E62F8" w14:textId="77777777" w:rsidR="00D85FE5" w:rsidRDefault="0223C97F" w:rsidP="006C5BA8">
            <w:pPr>
              <w:pStyle w:val="Normaldotabulky"/>
            </w:pPr>
            <w:r w:rsidRPr="72620242">
              <w:t>IS PZS</w:t>
            </w:r>
          </w:p>
        </w:tc>
      </w:tr>
      <w:tr w:rsidR="00D85FE5" w14:paraId="59FF5978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4458B5F" w14:textId="1058407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6FCA5DCD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06A6A" w14:textId="77777777" w:rsidR="00D85FE5" w:rsidRDefault="0223C97F" w:rsidP="006C5BA8">
            <w:pPr>
              <w:pStyle w:val="Normaldotabulky"/>
            </w:pPr>
            <w:r w:rsidRPr="72620242">
              <w:t>Umožňuje storno záznamu potvrdenia o DPN</w:t>
            </w:r>
          </w:p>
        </w:tc>
      </w:tr>
      <w:tr w:rsidR="00D85FE5" w14:paraId="2869CEA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4183F44" w14:textId="5DBEBEE9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6726B311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FD20C" w14:textId="77777777" w:rsidR="00D85FE5" w:rsidRDefault="0223C97F" w:rsidP="006C5BA8">
            <w:pPr>
              <w:pStyle w:val="Normaldotabulky"/>
            </w:pPr>
            <w:r w:rsidRPr="72620242">
              <w:t>Synchrónny</w:t>
            </w:r>
          </w:p>
        </w:tc>
      </w:tr>
      <w:tr w:rsidR="00D85FE5" w14:paraId="3C9CA99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28E022" w14:textId="20BC313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18572F50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B7CE7" w14:textId="6331A432" w:rsidR="00D85FE5" w:rsidRPr="006C5BA8" w:rsidRDefault="0223C97F" w:rsidP="006C5BA8">
            <w:pPr>
              <w:pStyle w:val="Normaldotabulky"/>
            </w:pPr>
            <w:r w:rsidRPr="006C5BA8">
              <w:t xml:space="preserve">Služba umožňuje stornovanie potvrdenia o </w:t>
            </w:r>
            <w:r w:rsidR="14486399" w:rsidRPr="006C5BA8">
              <w:t>D</w:t>
            </w:r>
            <w:r w:rsidRPr="006C5BA8">
              <w:t>PN.</w:t>
            </w:r>
          </w:p>
          <w:p w14:paraId="7C6369D4" w14:textId="77777777" w:rsidR="00D85FE5" w:rsidRPr="006C5BA8" w:rsidRDefault="0223C97F" w:rsidP="006C5BA8">
            <w:pPr>
              <w:pStyle w:val="Normaldotabulky"/>
            </w:pPr>
            <w:r w:rsidRPr="006C5BA8">
              <w:lastRenderedPageBreak/>
              <w:t xml:space="preserve">Vykonáva sa zápisom záznamu, ktorý obsahuje informácie o storne bez časti </w:t>
            </w:r>
            <w:proofErr w:type="spellStart"/>
            <w:r w:rsidRPr="006C5BA8">
              <w:t>content</w:t>
            </w:r>
            <w:proofErr w:type="spellEnd"/>
            <w:r w:rsidRPr="006C5BA8">
              <w:t>.</w:t>
            </w:r>
          </w:p>
          <w:p w14:paraId="0CDFE7E6" w14:textId="1C039B21" w:rsidR="00D85FE5" w:rsidRPr="006C5BA8" w:rsidRDefault="047EE31B" w:rsidP="006C5BA8">
            <w:pPr>
              <w:pStyle w:val="Normaldotabulky"/>
            </w:pPr>
            <w:r w:rsidRPr="006C5BA8">
              <w:t xml:space="preserve">Stornom záznamu sa považuje celá </w:t>
            </w:r>
            <w:r w:rsidR="68341BB0" w:rsidRPr="006C5BA8">
              <w:t>D</w:t>
            </w:r>
            <w:r w:rsidRPr="006C5BA8">
              <w:t>PN aj s históriou za stornovanú.</w:t>
            </w:r>
          </w:p>
          <w:p w14:paraId="04FBA8E5" w14:textId="3766D8DC" w:rsidR="00D85FE5" w:rsidRPr="006C5BA8" w:rsidRDefault="78438AD4" w:rsidP="006C5BA8">
            <w:pPr>
              <w:pStyle w:val="Normaldotabulky"/>
            </w:pPr>
            <w:r w:rsidRPr="006C5BA8">
              <w:t>Na vstupe je očakávaný identifikátor stornovaného záznamu[</w:t>
            </w:r>
            <w:proofErr w:type="spellStart"/>
            <w:r w:rsidRPr="006C5BA8">
              <w:t>previous_version</w:t>
            </w:r>
            <w:proofErr w:type="spellEnd"/>
            <w:r w:rsidRPr="006C5BA8">
              <w:t xml:space="preserve">], identifikátor prijímateľa zdravotnej starostlivosti a  </w:t>
            </w:r>
            <w:proofErr w:type="spellStart"/>
            <w:r w:rsidRPr="006C5BA8">
              <w:t>metainformácie</w:t>
            </w:r>
            <w:proofErr w:type="spellEnd"/>
            <w:r w:rsidRPr="006C5BA8">
              <w:t xml:space="preserve"> o storne v štruktúre záznamu potvrdenia o </w:t>
            </w:r>
            <w:r w:rsidR="7B474F19" w:rsidRPr="006C5BA8">
              <w:t>D</w:t>
            </w:r>
            <w:r w:rsidRPr="006C5BA8">
              <w:t>PN. Obsah (</w:t>
            </w:r>
            <w:proofErr w:type="spellStart"/>
            <w:r w:rsidRPr="006C5BA8">
              <w:t>content</w:t>
            </w:r>
            <w:proofErr w:type="spellEnd"/>
            <w:r w:rsidRPr="006C5BA8">
              <w:t>) jednotlivých položiek záznamu musí zostať prázdny.</w:t>
            </w:r>
          </w:p>
          <w:p w14:paraId="04D02791" w14:textId="792A289F" w:rsidR="00D85FE5" w:rsidRPr="006C5BA8" w:rsidRDefault="00D85FE5" w:rsidP="006C5BA8">
            <w:pPr>
              <w:pStyle w:val="Normaldotabulky"/>
            </w:pPr>
          </w:p>
          <w:p w14:paraId="6846DEF4" w14:textId="215B4A9A" w:rsidR="00D85FE5" w:rsidRPr="006C5BA8" w:rsidRDefault="78438AD4" w:rsidP="006C5BA8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Vstup</w:t>
            </w:r>
          </w:p>
          <w:p w14:paraId="13D4AA06" w14:textId="5412B7B8" w:rsidR="00D85FE5" w:rsidRPr="006C5BA8" w:rsidRDefault="78438AD4" w:rsidP="006C5BA8">
            <w:pPr>
              <w:pStyle w:val="Normaldotabulky"/>
            </w:pPr>
            <w:r w:rsidRPr="006C5BA8">
              <w:t>Očakávané hodnoty:</w:t>
            </w:r>
          </w:p>
          <w:p w14:paraId="4F309EE9" w14:textId="5305EB9D" w:rsidR="00D85FE5" w:rsidRPr="006C5BA8" w:rsidRDefault="78438AD4" w:rsidP="006C5BA8">
            <w:pPr>
              <w:pStyle w:val="Normaldotabulky"/>
            </w:pPr>
            <w:r w:rsidRPr="006C5BA8">
              <w:t xml:space="preserve">    </w:t>
            </w:r>
            <w:proofErr w:type="spellStart"/>
            <w:r w:rsidRPr="006C5BA8">
              <w:t>content.feeder_audit.version_status.code_value</w:t>
            </w:r>
            <w:proofErr w:type="spellEnd"/>
            <w:r w:rsidRPr="006C5BA8">
              <w:t xml:space="preserve"> = "VER04"</w:t>
            </w:r>
          </w:p>
          <w:p w14:paraId="3494003E" w14:textId="74BA12F5" w:rsidR="00D85FE5" w:rsidRPr="006C5BA8" w:rsidRDefault="78438AD4" w:rsidP="006C5BA8">
            <w:pPr>
              <w:pStyle w:val="Normaldotabulky"/>
            </w:pPr>
            <w:r w:rsidRPr="006C5BA8">
              <w:t xml:space="preserve">    </w:t>
            </w:r>
            <w:proofErr w:type="spellStart"/>
            <w:r w:rsidRPr="006C5BA8">
              <w:t>content.feeder_audit.previous_version</w:t>
            </w:r>
            <w:proofErr w:type="spellEnd"/>
            <w:r w:rsidRPr="006C5BA8">
              <w:t xml:space="preserve"> = identifikátor stornovaného záznamu ("posledný" v rade)</w:t>
            </w:r>
          </w:p>
          <w:p w14:paraId="34C66D7F" w14:textId="79396947" w:rsidR="00D85FE5" w:rsidRPr="00722420" w:rsidRDefault="78438AD4" w:rsidP="006C5BA8">
            <w:pPr>
              <w:pStyle w:val="Normaldotabulky"/>
            </w:pPr>
            <w:r w:rsidRPr="006C5BA8">
              <w:t xml:space="preserve">    </w:t>
            </w:r>
            <w:proofErr w:type="spellStart"/>
            <w:r w:rsidRPr="00722420">
              <w:t>content.feeder_audit.version_set_id</w:t>
            </w:r>
            <w:proofErr w:type="spellEnd"/>
            <w:r w:rsidRPr="00722420">
              <w:t xml:space="preserve"> = identifikátor stornovaného záznamu ("prvý" záznam v rade)</w:t>
            </w:r>
          </w:p>
          <w:p w14:paraId="4786D813" w14:textId="33D17E85" w:rsidR="00D85FE5" w:rsidRPr="00722420" w:rsidRDefault="78438AD4" w:rsidP="006C5BA8">
            <w:pPr>
              <w:pStyle w:val="Normaldotabulky"/>
            </w:pPr>
            <w:r w:rsidRPr="00722420">
              <w:t xml:space="preserve">    </w:t>
            </w:r>
            <w:proofErr w:type="spellStart"/>
            <w:r w:rsidRPr="00722420">
              <w:t>content.name.originalText</w:t>
            </w:r>
            <w:proofErr w:type="spellEnd"/>
            <w:r w:rsidRPr="00722420">
              <w:t xml:space="preserve"> = dôvod storna</w:t>
            </w:r>
            <w:r w:rsidR="00BD0745" w:rsidRPr="00722420">
              <w:rPr>
                <w:rFonts w:asciiTheme="majorHAnsi" w:hAnsiTheme="majorHAnsi" w:cstheme="majorHAnsi"/>
              </w:rPr>
              <w:t>, je potrebné obmedziť na 200 znakov</w:t>
            </w:r>
          </w:p>
          <w:p w14:paraId="01C7CC8A" w14:textId="4BD1AB5C" w:rsidR="00D85FE5" w:rsidRPr="006C5BA8" w:rsidRDefault="78438AD4" w:rsidP="006C5BA8">
            <w:pPr>
              <w:pStyle w:val="Normaldotabulky"/>
            </w:pPr>
            <w:r w:rsidRPr="00722420">
              <w:t xml:space="preserve">    </w:t>
            </w:r>
            <w:proofErr w:type="spellStart"/>
            <w:r w:rsidRPr="00722420">
              <w:t>content.items</w:t>
            </w:r>
            <w:proofErr w:type="spellEnd"/>
            <w:r w:rsidRPr="00722420">
              <w:t xml:space="preserve"> - nevyplnené</w:t>
            </w:r>
          </w:p>
          <w:p w14:paraId="51881501" w14:textId="77777777" w:rsidR="006C5BA8" w:rsidRPr="006C5BA8" w:rsidRDefault="006C5BA8" w:rsidP="006C5BA8">
            <w:pPr>
              <w:pStyle w:val="Normaldotabulky"/>
            </w:pPr>
          </w:p>
          <w:p w14:paraId="5800DAB4" w14:textId="1DAAD5DB" w:rsidR="00D85FE5" w:rsidRPr="006C5BA8" w:rsidRDefault="78438AD4" w:rsidP="006C5BA8">
            <w:pPr>
              <w:pStyle w:val="Normaldotabulky"/>
              <w:rPr>
                <w:b/>
              </w:rPr>
            </w:pPr>
            <w:r w:rsidRPr="006C5BA8">
              <w:rPr>
                <w:b/>
              </w:rPr>
              <w:t>Podmienky:</w:t>
            </w:r>
          </w:p>
          <w:p w14:paraId="72EE2425" w14:textId="0A00313C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Službu môže volať len identifikovaný a autorizovaný lekár v roli konkrétneho PZS.</w:t>
            </w:r>
          </w:p>
          <w:p w14:paraId="51237D90" w14:textId="1600604B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Stornovaný záznam má v AUDIT_ INFO uvedenú verziu – VER04 a identifikátor záznamu, ktorý je stornovaný (PREVIOUS_VERSION).</w:t>
            </w:r>
          </w:p>
          <w:p w14:paraId="3BBA2D17" w14:textId="3E17127B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Identifikátor stornovaného záznamu ma zhodné OID ako záznam storna</w:t>
            </w:r>
          </w:p>
          <w:p w14:paraId="0C0BB5FA" w14:textId="16C0248E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Obsah (</w:t>
            </w:r>
            <w:proofErr w:type="spellStart"/>
            <w:r w:rsidRPr="006C5BA8">
              <w:t>content</w:t>
            </w:r>
            <w:proofErr w:type="spellEnd"/>
            <w:r w:rsidRPr="006C5BA8">
              <w:t xml:space="preserve">) záznamu nie je vyplnený </w:t>
            </w:r>
          </w:p>
          <w:p w14:paraId="5F7B0470" w14:textId="7A468DE7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Dôvod storna (</w:t>
            </w:r>
            <w:proofErr w:type="spellStart"/>
            <w:r w:rsidRPr="006C5BA8">
              <w:t>content.name.originalText</w:t>
            </w:r>
            <w:proofErr w:type="spellEnd"/>
            <w:r w:rsidRPr="006C5BA8">
              <w:t>) je naplnený</w:t>
            </w:r>
          </w:p>
          <w:p w14:paraId="4F5629AD" w14:textId="50829F43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Pôvodný záznam musí existovať a musí byť POSLEDNÝ V RADE</w:t>
            </w:r>
          </w:p>
          <w:p w14:paraId="5297FD15" w14:textId="155C016D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Pôvodný záznam nesmie byť stornovaný</w:t>
            </w:r>
          </w:p>
          <w:p w14:paraId="69D9CA22" w14:textId="62909821" w:rsidR="00D85FE5" w:rsidRPr="006C5BA8" w:rsidRDefault="78438AD4" w:rsidP="004C151B">
            <w:pPr>
              <w:pStyle w:val="Normaldotabulky"/>
              <w:numPr>
                <w:ilvl w:val="0"/>
                <w:numId w:val="52"/>
              </w:numPr>
            </w:pPr>
            <w:r w:rsidRPr="006C5BA8">
              <w:t>Pôvodný záznam aj záznam o storne majú zhodného prijímateľa ZS (</w:t>
            </w:r>
            <w:proofErr w:type="spellStart"/>
            <w:r w:rsidRPr="006C5BA8">
              <w:t>subject_of_care</w:t>
            </w:r>
            <w:proofErr w:type="spellEnd"/>
            <w:r w:rsidRPr="006C5BA8">
              <w:t>)</w:t>
            </w:r>
          </w:p>
          <w:p w14:paraId="1257D0E4" w14:textId="715E33D6" w:rsidR="00D85FE5" w:rsidRPr="006C5BA8" w:rsidRDefault="78438AD4" w:rsidP="006C5BA8">
            <w:pPr>
              <w:pStyle w:val="Normaldotabulky"/>
            </w:pPr>
            <w:r w:rsidRPr="006C5BA8">
              <w:t xml:space="preserve"> </w:t>
            </w:r>
          </w:p>
          <w:p w14:paraId="1AF169D3" w14:textId="7EB3B305" w:rsidR="00D85FE5" w:rsidRPr="006C5BA8" w:rsidRDefault="78438AD4" w:rsidP="006C5BA8">
            <w:pPr>
              <w:pStyle w:val="Normaldotabulky"/>
            </w:pPr>
            <w:r w:rsidRPr="006C5BA8">
              <w:rPr>
                <w:b/>
              </w:rPr>
              <w:t>Výnimky:</w:t>
            </w:r>
          </w:p>
          <w:p w14:paraId="23B2E8F1" w14:textId="3C2F7B76" w:rsidR="00D85FE5" w:rsidRPr="006C5BA8" w:rsidRDefault="78438AD4" w:rsidP="006C5BA8">
            <w:pPr>
              <w:pStyle w:val="Normaldotabulky"/>
            </w:pPr>
            <w:r w:rsidRPr="006C5BA8">
              <w:t>&lt;E100029 - Odkazovaný záznam neexistuje&gt; -Pacient na stornovanom zázname sa nezhoduje s pacientom uvedeným na storne.</w:t>
            </w:r>
          </w:p>
          <w:p w14:paraId="4B1C21B9" w14:textId="480F213D" w:rsidR="00D85FE5" w:rsidRPr="006C5BA8" w:rsidRDefault="78438AD4" w:rsidP="006C5BA8">
            <w:pPr>
              <w:pStyle w:val="Normaldotabulky"/>
            </w:pPr>
            <w:r w:rsidRPr="006C5BA8">
              <w:t>&lt;E100002 - Stav záznamu neumožňuje vykonať akciu&gt; - Záznam už zrejme bol stornovaný</w:t>
            </w:r>
          </w:p>
          <w:p w14:paraId="078CB8DD" w14:textId="04F6AF06" w:rsidR="00D85FE5" w:rsidRPr="006C5BA8" w:rsidRDefault="00D85FE5" w:rsidP="006C5BA8">
            <w:pPr>
              <w:pStyle w:val="Normaldotabulky"/>
            </w:pPr>
          </w:p>
        </w:tc>
      </w:tr>
      <w:tr w:rsidR="00D85FE5" w14:paraId="72FD440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23AFC5" w14:textId="08CD68A2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lastRenderedPageBreak/>
              <w:t>Vstup</w:t>
            </w:r>
            <w:r w:rsidR="69FB40BB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AFA33" w14:textId="77777777" w:rsidR="00D85FE5" w:rsidRPr="006C5BA8" w:rsidRDefault="0223C97F" w:rsidP="006C5BA8">
            <w:pPr>
              <w:pStyle w:val="Normaldotabulky"/>
            </w:pPr>
            <w:r w:rsidRPr="006C5BA8">
              <w:t>CEN-EN13606-ENTRY.PotvrdenieDocasnejPraceneschopnosti.v1.adl</w:t>
            </w:r>
          </w:p>
        </w:tc>
      </w:tr>
      <w:tr w:rsidR="00D85FE5" w14:paraId="01366BEE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926AD28" w14:textId="5F50640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2AA18717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DCCCB" w14:textId="069FB9AA" w:rsidR="00D85FE5" w:rsidRPr="006C5BA8" w:rsidRDefault="5074C26A" w:rsidP="006C5BA8">
            <w:pPr>
              <w:pStyle w:val="Normaldotabulky"/>
            </w:pPr>
            <w:r w:rsidRPr="006C5BA8">
              <w:t>DPN_Request_Response.xsd/</w:t>
            </w:r>
            <w:proofErr w:type="spellStart"/>
            <w:r w:rsidRPr="006C5BA8">
              <w:t>IdentifikatorPotvrdeniaDPN</w:t>
            </w:r>
            <w:proofErr w:type="spellEnd"/>
          </w:p>
        </w:tc>
      </w:tr>
    </w:tbl>
    <w:p w14:paraId="1FD73752" w14:textId="77777777" w:rsidR="00D85FE5" w:rsidRPr="00466113" w:rsidRDefault="57242468" w:rsidP="00F8694E">
      <w:pPr>
        <w:pStyle w:val="Nadpis2"/>
      </w:pPr>
      <w:bookmarkStart w:id="107" w:name="_Toc86367239"/>
      <w:bookmarkStart w:id="108" w:name="_Ref120553012"/>
      <w:bookmarkStart w:id="109" w:name="_Toc120798990"/>
      <w:r w:rsidRPr="72620242">
        <w:lastRenderedPageBreak/>
        <w:t>VyhladajHistoriuPotvrdeniaDPN_v1</w:t>
      </w:r>
      <w:bookmarkEnd w:id="107"/>
      <w:bookmarkEnd w:id="108"/>
      <w:bookmarkEnd w:id="109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212AA93B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E71FE90" w14:textId="16AE9083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Názov služby</w:t>
            </w:r>
            <w:r w:rsidR="6CF3E564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9B04" w14:textId="77777777" w:rsidR="00D85FE5" w:rsidRDefault="5D8133F1" w:rsidP="006C5BA8">
            <w:pPr>
              <w:pStyle w:val="Normaldotabulky"/>
            </w:pPr>
            <w:r w:rsidRPr="72620242">
              <w:t>VyhladajHistoriuPotvrdeniaDPN_v1</w:t>
            </w:r>
          </w:p>
        </w:tc>
      </w:tr>
      <w:tr w:rsidR="00D85FE5" w14:paraId="7C67D359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CAB042D" w14:textId="0B0E1FF3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color w:val="FFFFFF" w:themeColor="background2"/>
              </w:rPr>
            </w:pPr>
            <w:r w:rsidRPr="72620242">
              <w:rPr>
                <w:rFonts w:ascii="Calibri" w:eastAsia="Calibri" w:hAnsi="Calibri" w:cs="Calibri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ascii="Calibri" w:eastAsia="Calibri" w:hAnsi="Calibri" w:cs="Calibri"/>
                <w:color w:val="FFFFFF" w:themeColor="background2"/>
              </w:rPr>
              <w:t>čenie</w:t>
            </w:r>
            <w:proofErr w:type="spellEnd"/>
            <w:r w:rsidR="2B228180" w:rsidRPr="72620242">
              <w:rPr>
                <w:rFonts w:ascii="Calibri" w:eastAsia="Calibri" w:hAnsi="Calibri" w:cs="Calibri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C1C55" w14:textId="77777777" w:rsidR="00D85FE5" w:rsidRDefault="5D8133F1" w:rsidP="006C5BA8">
            <w:pPr>
              <w:pStyle w:val="Normaldotabulky"/>
            </w:pPr>
            <w:r w:rsidRPr="72620242">
              <w:t>IS PZS</w:t>
            </w:r>
          </w:p>
        </w:tc>
      </w:tr>
      <w:tr w:rsidR="00D85FE5" w14:paraId="22DD12D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62401CE" w14:textId="00C7D97C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Charakteristika</w:t>
            </w:r>
            <w:r w:rsidR="5095A4A8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95635" w14:textId="3DEBB217" w:rsidR="00D85FE5" w:rsidRDefault="01356071" w:rsidP="006C5BA8">
            <w:pPr>
              <w:pStyle w:val="Normaldotabulky"/>
            </w:pPr>
            <w:r w:rsidRPr="72620242">
              <w:t>Na základe identifikátora záznamu vráti celú históriu potvrdenia DPN pre pacienta.</w:t>
            </w:r>
          </w:p>
        </w:tc>
      </w:tr>
      <w:tr w:rsidR="00D85FE5" w14:paraId="7F21E36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285E95" w14:textId="7B8E1891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Spôsob volania</w:t>
            </w:r>
            <w:r w:rsidR="14DE088C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12E81" w14:textId="77777777" w:rsidR="00D85FE5" w:rsidRDefault="5D8133F1" w:rsidP="006C5BA8">
            <w:pPr>
              <w:pStyle w:val="Normaldotabulky"/>
            </w:pPr>
            <w:r w:rsidRPr="72620242">
              <w:t>Synchrónny</w:t>
            </w:r>
          </w:p>
        </w:tc>
      </w:tr>
      <w:tr w:rsidR="00D85FE5" w14:paraId="6C17B37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21EC143" w14:textId="686BD346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Popis</w:t>
            </w:r>
            <w:r w:rsidR="7204AB58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258C1" w14:textId="55FF0518" w:rsidR="00D85FE5" w:rsidRDefault="7C6A0A49" w:rsidP="006C5BA8">
            <w:pPr>
              <w:pStyle w:val="Normaldotabulky"/>
            </w:pPr>
            <w:r w:rsidRPr="72620242">
              <w:t>Slu</w:t>
            </w:r>
            <w:r w:rsidRPr="72620242">
              <w:rPr>
                <w:color w:val="000000"/>
              </w:rPr>
              <w:t>ž</w:t>
            </w:r>
            <w:r w:rsidRPr="72620242">
              <w:t>ba umo</w:t>
            </w:r>
            <w:r w:rsidRPr="72620242">
              <w:rPr>
                <w:color w:val="000000"/>
              </w:rPr>
              <w:t>ž</w:t>
            </w:r>
            <w:r w:rsidRPr="72620242">
              <w:t>n</w:t>
            </w:r>
            <w:r w:rsidRPr="72620242">
              <w:rPr>
                <w:color w:val="000000"/>
              </w:rPr>
              <w:t>í</w:t>
            </w:r>
            <w:r w:rsidRPr="72620242">
              <w:t xml:space="preserve"> z</w:t>
            </w:r>
            <w:r w:rsidRPr="72620242">
              <w:rPr>
                <w:color w:val="000000"/>
              </w:rPr>
              <w:t>í</w:t>
            </w:r>
            <w:r w:rsidRPr="72620242">
              <w:t>skanie celej hist</w:t>
            </w:r>
            <w:r w:rsidRPr="72620242">
              <w:rPr>
                <w:color w:val="000000"/>
              </w:rPr>
              <w:t>ó</w:t>
            </w:r>
            <w:r w:rsidRPr="72620242">
              <w:t>rie zmien z</w:t>
            </w:r>
            <w:r w:rsidRPr="72620242">
              <w:rPr>
                <w:color w:val="000000"/>
              </w:rPr>
              <w:t>á</w:t>
            </w:r>
            <w:r w:rsidRPr="72620242">
              <w:t>znamu potvrdenia o DPN pre pacienta.</w:t>
            </w:r>
          </w:p>
          <w:p w14:paraId="67C6B688" w14:textId="561CF6C2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2C0C5D7E" w14:textId="1D164305" w:rsidR="00D85FE5" w:rsidRDefault="7C6A0A49" w:rsidP="006C5BA8">
            <w:pPr>
              <w:pStyle w:val="Normaldotabulky"/>
              <w:rPr>
                <w:b/>
                <w:bCs/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Vstup</w:t>
            </w:r>
          </w:p>
          <w:p w14:paraId="4F670B66" w14:textId="764FEC6A" w:rsidR="00D85FE5" w:rsidRDefault="7C6A0A49" w:rsidP="004C151B">
            <w:pPr>
              <w:pStyle w:val="Normaldotabulky"/>
              <w:numPr>
                <w:ilvl w:val="0"/>
                <w:numId w:val="53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t>Identifik</w:t>
            </w:r>
            <w:r w:rsidRPr="72620242">
              <w:rPr>
                <w:color w:val="000000"/>
              </w:rPr>
              <w:t>á</w:t>
            </w:r>
            <w:r w:rsidRPr="72620242">
              <w:t xml:space="preserve">tor potvrdenia o </w:t>
            </w:r>
            <w:r w:rsidR="1FEC92F6" w:rsidRPr="72620242">
              <w:t>D</w:t>
            </w:r>
            <w:r w:rsidRPr="72620242">
              <w:t>PN resp. identifik</w:t>
            </w:r>
            <w:r w:rsidRPr="72620242">
              <w:rPr>
                <w:color w:val="000000"/>
              </w:rPr>
              <w:t>á</w:t>
            </w:r>
            <w:r w:rsidRPr="72620242">
              <w:t>tor verzie potvrdenia</w:t>
            </w:r>
          </w:p>
          <w:p w14:paraId="203A0121" w14:textId="137D16E5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23D1878A" w14:textId="0810E2A8" w:rsidR="00D85FE5" w:rsidRDefault="7C6A0A49" w:rsidP="006C5BA8">
            <w:pPr>
              <w:pStyle w:val="Normaldotabulky"/>
              <w:rPr>
                <w:b/>
                <w:bCs/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Výstup</w:t>
            </w:r>
          </w:p>
          <w:p w14:paraId="04EADD32" w14:textId="2F2C7E26" w:rsidR="00D85FE5" w:rsidRDefault="7C6A0A49" w:rsidP="004C151B">
            <w:pPr>
              <w:pStyle w:val="Normaldotabulky"/>
              <w:numPr>
                <w:ilvl w:val="0"/>
                <w:numId w:val="53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t>Zoznam detailov z</w:t>
            </w:r>
            <w:r w:rsidRPr="72620242">
              <w:rPr>
                <w:color w:val="000000"/>
              </w:rPr>
              <w:t>á</w:t>
            </w:r>
            <w:r w:rsidRPr="72620242">
              <w:t xml:space="preserve">znamov potvrdenia o </w:t>
            </w:r>
            <w:r w:rsidR="48826292" w:rsidRPr="72620242">
              <w:t>D</w:t>
            </w:r>
            <w:r w:rsidRPr="72620242">
              <w:t xml:space="preserve">PN v </w:t>
            </w:r>
            <w:r w:rsidRPr="72620242">
              <w:rPr>
                <w:color w:val="000000"/>
              </w:rPr>
              <w:t>š</w:t>
            </w:r>
            <w:r w:rsidRPr="72620242">
              <w:t>trukt</w:t>
            </w:r>
            <w:r w:rsidRPr="72620242">
              <w:rPr>
                <w:color w:val="000000"/>
              </w:rPr>
              <w:t>ú</w:t>
            </w:r>
            <w:r w:rsidRPr="72620242">
              <w:t>re CEN-EN13606-ENTRY.PotvrdenieDocasnejPraceneschopnosti.</w:t>
            </w:r>
            <w:r w:rsidRPr="72620242">
              <w:rPr>
                <w:b/>
                <w:bCs/>
                <w:color w:val="000000"/>
              </w:rPr>
              <w:t>v1.</w:t>
            </w:r>
            <w:r w:rsidRPr="72620242">
              <w:t>adl</w:t>
            </w:r>
          </w:p>
          <w:p w14:paraId="58B59B36" w14:textId="2D5A49B3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2AD9A560" w14:textId="41979979" w:rsidR="00D85FE5" w:rsidRDefault="7C6A0A49" w:rsidP="006C5BA8">
            <w:pPr>
              <w:pStyle w:val="Normaldotabulky"/>
            </w:pPr>
            <w:r w:rsidRPr="72620242">
              <w:t>V pr</w:t>
            </w:r>
            <w:r w:rsidRPr="72620242">
              <w:rPr>
                <w:color w:val="000000"/>
              </w:rPr>
              <w:t>í</w:t>
            </w:r>
            <w:r w:rsidRPr="72620242">
              <w:t>pade, ak sa nen</w:t>
            </w:r>
            <w:r w:rsidRPr="72620242">
              <w:rPr>
                <w:color w:val="000000"/>
              </w:rPr>
              <w:t>á</w:t>
            </w:r>
            <w:r w:rsidRPr="72620242">
              <w:t xml:space="preserve">jde </w:t>
            </w:r>
            <w:r w:rsidRPr="72620242">
              <w:rPr>
                <w:color w:val="000000"/>
              </w:rPr>
              <w:t>ž</w:t>
            </w:r>
            <w:r w:rsidRPr="72620242">
              <w:t>iaden z</w:t>
            </w:r>
            <w:r w:rsidRPr="72620242">
              <w:rPr>
                <w:color w:val="000000"/>
              </w:rPr>
              <w:t>á</w:t>
            </w:r>
            <w:r w:rsidRPr="72620242">
              <w:t>znam, tak na v</w:t>
            </w:r>
            <w:r w:rsidRPr="72620242">
              <w:rPr>
                <w:color w:val="000000"/>
              </w:rPr>
              <w:t>ý</w:t>
            </w:r>
            <w:r w:rsidRPr="72620242">
              <w:t>stupe slu</w:t>
            </w:r>
            <w:r w:rsidRPr="72620242">
              <w:rPr>
                <w:color w:val="000000"/>
              </w:rPr>
              <w:t>ž</w:t>
            </w:r>
            <w:r w:rsidRPr="72620242">
              <w:t>by je pr</w:t>
            </w:r>
            <w:r w:rsidRPr="72620242">
              <w:rPr>
                <w:color w:val="000000"/>
              </w:rPr>
              <w:t>á</w:t>
            </w:r>
            <w:r w:rsidRPr="72620242">
              <w:t>zdny zoznam.</w:t>
            </w:r>
          </w:p>
          <w:p w14:paraId="76D68E42" w14:textId="0CC441C6" w:rsidR="00D85FE5" w:rsidRDefault="7C6A0A49" w:rsidP="006C5BA8">
            <w:pPr>
              <w:pStyle w:val="Normaldotabulky"/>
            </w:pPr>
            <w:r w:rsidRPr="72620242">
              <w:t>V pr</w:t>
            </w:r>
            <w:r w:rsidRPr="72620242">
              <w:rPr>
                <w:color w:val="000000"/>
              </w:rPr>
              <w:t>í</w:t>
            </w:r>
            <w:r w:rsidRPr="72620242">
              <w:t xml:space="preserve">pade, </w:t>
            </w:r>
            <w:r w:rsidRPr="72620242">
              <w:rPr>
                <w:color w:val="000000"/>
              </w:rPr>
              <w:t>ž</w:t>
            </w:r>
            <w:r w:rsidRPr="72620242">
              <w:t>e sa jedn</w:t>
            </w:r>
            <w:r w:rsidRPr="72620242">
              <w:rPr>
                <w:color w:val="000000"/>
              </w:rPr>
              <w:t>á</w:t>
            </w:r>
            <w:r w:rsidRPr="72620242">
              <w:t xml:space="preserve"> o stornovan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z</w:t>
            </w:r>
            <w:r w:rsidRPr="72620242">
              <w:rPr>
                <w:color w:val="000000"/>
              </w:rPr>
              <w:t>á</w:t>
            </w:r>
            <w:r w:rsidRPr="72620242">
              <w:t>znam, m</w:t>
            </w:r>
            <w:r w:rsidRPr="72620242">
              <w:rPr>
                <w:color w:val="000000"/>
              </w:rPr>
              <w:t>á</w:t>
            </w:r>
            <w:r w:rsidRPr="72620242">
              <w:t xml:space="preserve"> nastaven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atrib</w:t>
            </w:r>
            <w:r w:rsidRPr="72620242">
              <w:rPr>
                <w:color w:val="000000"/>
              </w:rPr>
              <w:t>ú</w:t>
            </w:r>
            <w:r w:rsidRPr="72620242">
              <w:t xml:space="preserve">t </w:t>
            </w:r>
            <w:proofErr w:type="spellStart"/>
            <w:r w:rsidRPr="72620242">
              <w:t>committal.version_status.code_value</w:t>
            </w:r>
            <w:proofErr w:type="spellEnd"/>
            <w:r w:rsidRPr="72620242">
              <w:t xml:space="preserve"> = </w:t>
            </w:r>
            <w:r w:rsidRPr="72620242">
              <w:rPr>
                <w:b/>
                <w:bCs/>
                <w:color w:val="000000"/>
              </w:rPr>
              <w:t>"VER04"</w:t>
            </w:r>
            <w:r w:rsidRPr="72620242">
              <w:t xml:space="preserve"> a vyplnen</w:t>
            </w:r>
            <w:r w:rsidRPr="72620242">
              <w:rPr>
                <w:color w:val="000000"/>
              </w:rPr>
              <w:t>é</w:t>
            </w:r>
            <w:r w:rsidRPr="72620242">
              <w:t xml:space="preserve"> </w:t>
            </w:r>
            <w:r w:rsidRPr="72620242">
              <w:rPr>
                <w:color w:val="000000"/>
              </w:rPr>
              <w:t>ú</w:t>
            </w:r>
            <w:r w:rsidRPr="72620242">
              <w:t>daje o storne. Z</w:t>
            </w:r>
            <w:r w:rsidRPr="72620242">
              <w:rPr>
                <w:color w:val="000000"/>
              </w:rPr>
              <w:t>á</w:t>
            </w:r>
            <w:r w:rsidRPr="72620242">
              <w:t>znam o storne (ten, ktor</w:t>
            </w:r>
            <w:r w:rsidRPr="72620242">
              <w:rPr>
                <w:color w:val="000000"/>
              </w:rPr>
              <w:t>ý</w:t>
            </w:r>
            <w:r w:rsidRPr="72620242">
              <w:t>m bolo storno vykonan</w:t>
            </w:r>
            <w:r w:rsidRPr="72620242">
              <w:rPr>
                <w:color w:val="000000"/>
              </w:rPr>
              <w:t>é</w:t>
            </w:r>
            <w:r w:rsidRPr="72620242">
              <w:t>) nie je poskytovan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na v</w:t>
            </w:r>
            <w:r w:rsidRPr="72620242">
              <w:rPr>
                <w:color w:val="000000"/>
              </w:rPr>
              <w:t>ý</w:t>
            </w:r>
            <w:r w:rsidRPr="72620242">
              <w:t xml:space="preserve">stup. </w:t>
            </w:r>
          </w:p>
          <w:p w14:paraId="4622D973" w14:textId="1DC9BAEC" w:rsidR="00D85FE5" w:rsidRDefault="7C6A0A49" w:rsidP="006C5BA8">
            <w:pPr>
              <w:pStyle w:val="Normaldotabulky"/>
            </w:pPr>
            <w:r w:rsidRPr="72620242">
              <w:t>Na vstupe m</w:t>
            </w:r>
            <w:r w:rsidRPr="72620242">
              <w:rPr>
                <w:color w:val="000000"/>
              </w:rPr>
              <w:t>ôž</w:t>
            </w:r>
            <w:r w:rsidRPr="72620242">
              <w:t>e by</w:t>
            </w:r>
            <w:r w:rsidRPr="72620242">
              <w:rPr>
                <w:color w:val="000000"/>
              </w:rPr>
              <w:t>ť</w:t>
            </w:r>
            <w:r w:rsidRPr="72620242">
              <w:t xml:space="preserve"> uveden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identifik</w:t>
            </w:r>
            <w:r w:rsidRPr="72620242">
              <w:rPr>
                <w:color w:val="000000"/>
              </w:rPr>
              <w:t>á</w:t>
            </w:r>
            <w:r w:rsidRPr="72620242">
              <w:t>tor prv</w:t>
            </w:r>
            <w:r w:rsidRPr="72620242">
              <w:rPr>
                <w:color w:val="000000"/>
              </w:rPr>
              <w:t>é</w:t>
            </w:r>
            <w:r w:rsidRPr="72620242">
              <w:t>ho z</w:t>
            </w:r>
            <w:r w:rsidRPr="72620242">
              <w:rPr>
                <w:color w:val="000000"/>
              </w:rPr>
              <w:t>á</w:t>
            </w:r>
            <w:r w:rsidRPr="72620242">
              <w:t xml:space="preserve">znamu o </w:t>
            </w:r>
            <w:r w:rsidR="79BF386C" w:rsidRPr="72620242">
              <w:t>D</w:t>
            </w:r>
            <w:r w:rsidRPr="72620242">
              <w:t xml:space="preserve">PN alebo </w:t>
            </w:r>
            <w:r w:rsidRPr="72620242">
              <w:rPr>
                <w:color w:val="000000"/>
              </w:rPr>
              <w:t>ľ</w:t>
            </w:r>
            <w:r w:rsidRPr="72620242">
              <w:t>ubovo</w:t>
            </w:r>
            <w:r w:rsidRPr="72620242">
              <w:rPr>
                <w:color w:val="000000"/>
              </w:rPr>
              <w:t>ľ</w:t>
            </w:r>
            <w:r w:rsidRPr="72620242">
              <w:t>nej verzie z</w:t>
            </w:r>
            <w:r w:rsidRPr="72620242">
              <w:rPr>
                <w:color w:val="000000"/>
              </w:rPr>
              <w:t>á</w:t>
            </w:r>
            <w:r w:rsidRPr="72620242">
              <w:t xml:space="preserve">znamu o </w:t>
            </w:r>
            <w:r w:rsidR="71040F11" w:rsidRPr="72620242">
              <w:t>D</w:t>
            </w:r>
            <w:r w:rsidRPr="72620242">
              <w:t>PN.</w:t>
            </w:r>
          </w:p>
          <w:p w14:paraId="13EADB52" w14:textId="5112B6A4" w:rsidR="00D85FE5" w:rsidRDefault="7C6A0A49" w:rsidP="006C5BA8">
            <w:pPr>
              <w:pStyle w:val="Normaldotabulky"/>
            </w:pPr>
            <w:r w:rsidRPr="72620242">
              <w:t xml:space="preserve">Na výstup nie je poskytnutá informácia o mieste pobytu. Tieto údaje je možné získať službou </w:t>
            </w:r>
            <w:proofErr w:type="spellStart"/>
            <w:r w:rsidRPr="72620242">
              <w:t>DajPotvrdenieDPN</w:t>
            </w:r>
            <w:proofErr w:type="spellEnd"/>
            <w:r w:rsidRPr="72620242">
              <w:t>.</w:t>
            </w:r>
          </w:p>
          <w:p w14:paraId="2E46377F" w14:textId="46DC5F45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7B7AEA3F" w14:textId="360B58F7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67403124" w14:textId="580904CD" w:rsidR="00D85FE5" w:rsidRDefault="7C6A0A49" w:rsidP="006C5BA8">
            <w:pPr>
              <w:pStyle w:val="Normaldotabulky"/>
              <w:rPr>
                <w:b/>
                <w:bCs/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Stornovaný záznam</w:t>
            </w:r>
          </w:p>
          <w:p w14:paraId="56CA8507" w14:textId="36E1D83E" w:rsidR="00D85FE5" w:rsidRDefault="7C6A0A49" w:rsidP="006C5BA8">
            <w:pPr>
              <w:pStyle w:val="Normaldotabulky"/>
            </w:pPr>
            <w:r w:rsidRPr="72620242">
              <w:t>V pr</w:t>
            </w:r>
            <w:r w:rsidRPr="72620242">
              <w:rPr>
                <w:color w:val="000000"/>
              </w:rPr>
              <w:t>í</w:t>
            </w:r>
            <w:r w:rsidRPr="72620242">
              <w:t>pade, ak je po</w:t>
            </w:r>
            <w:r w:rsidRPr="72620242">
              <w:rPr>
                <w:color w:val="000000"/>
              </w:rPr>
              <w:t>ž</w:t>
            </w:r>
            <w:r w:rsidRPr="72620242">
              <w:t>adovan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stornovan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z</w:t>
            </w:r>
            <w:r w:rsidRPr="72620242">
              <w:rPr>
                <w:color w:val="000000"/>
              </w:rPr>
              <w:t>á</w:t>
            </w:r>
            <w:r w:rsidRPr="72620242">
              <w:t>znam, slu</w:t>
            </w:r>
            <w:r w:rsidRPr="72620242">
              <w:rPr>
                <w:color w:val="000000"/>
              </w:rPr>
              <w:t>ž</w:t>
            </w:r>
            <w:r w:rsidRPr="72620242">
              <w:t>ba do polo</w:t>
            </w:r>
            <w:r w:rsidRPr="72620242">
              <w:rPr>
                <w:color w:val="000000"/>
              </w:rPr>
              <w:t>ž</w:t>
            </w:r>
            <w:r w:rsidRPr="72620242">
              <w:t xml:space="preserve">ky </w:t>
            </w:r>
            <w:proofErr w:type="spellStart"/>
            <w:r w:rsidRPr="72620242">
              <w:t>version_status</w:t>
            </w:r>
            <w:proofErr w:type="spellEnd"/>
            <w:r w:rsidRPr="72620242">
              <w:t xml:space="preserve"> napln</w:t>
            </w:r>
            <w:r w:rsidRPr="72620242">
              <w:rPr>
                <w:color w:val="000000"/>
              </w:rPr>
              <w:t>í</w:t>
            </w:r>
            <w:r w:rsidRPr="72620242">
              <w:t xml:space="preserve"> hodnotu VER04 pre v</w:t>
            </w:r>
            <w:r w:rsidRPr="72620242">
              <w:rPr>
                <w:color w:val="000000"/>
              </w:rPr>
              <w:t>š</w:t>
            </w:r>
            <w:r w:rsidRPr="72620242">
              <w:t>etky verzie z</w:t>
            </w:r>
            <w:r w:rsidRPr="72620242">
              <w:rPr>
                <w:color w:val="000000"/>
              </w:rPr>
              <w:t>á</w:t>
            </w:r>
            <w:r w:rsidRPr="72620242">
              <w:t>znamov. Taktie</w:t>
            </w:r>
            <w:r w:rsidRPr="72620242">
              <w:rPr>
                <w:color w:val="000000"/>
              </w:rPr>
              <w:t>ž</w:t>
            </w:r>
            <w:r w:rsidRPr="72620242">
              <w:t xml:space="preserve"> bud</w:t>
            </w:r>
            <w:r w:rsidRPr="72620242">
              <w:rPr>
                <w:color w:val="000000"/>
              </w:rPr>
              <w:t>ú</w:t>
            </w:r>
            <w:r w:rsidRPr="72620242">
              <w:t xml:space="preserve"> naplnen</w:t>
            </w:r>
            <w:r w:rsidRPr="72620242">
              <w:rPr>
                <w:color w:val="000000"/>
              </w:rPr>
              <w:t>é</w:t>
            </w:r>
            <w:r w:rsidRPr="72620242">
              <w:t xml:space="preserve"> inform</w:t>
            </w:r>
            <w:r w:rsidRPr="72620242">
              <w:rPr>
                <w:color w:val="000000"/>
              </w:rPr>
              <w:t>á</w:t>
            </w:r>
            <w:r w:rsidRPr="72620242">
              <w:t xml:space="preserve">cie o storne v </w:t>
            </w:r>
            <w:r w:rsidRPr="72620242">
              <w:rPr>
                <w:color w:val="000000"/>
              </w:rPr>
              <w:t>č</w:t>
            </w:r>
            <w:r w:rsidRPr="72620242">
              <w:t>asti "Storno".</w:t>
            </w:r>
          </w:p>
          <w:p w14:paraId="62818CAC" w14:textId="65F518C4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3CDA50EA" w14:textId="5671654D" w:rsidR="00D85FE5" w:rsidRDefault="7C6A0A49" w:rsidP="006C5BA8">
            <w:pPr>
              <w:pStyle w:val="Normaldotabulky"/>
              <w:rPr>
                <w:b/>
                <w:bCs/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Triedenie</w:t>
            </w:r>
          </w:p>
          <w:p w14:paraId="1D98EADD" w14:textId="3E31637E" w:rsidR="00D85FE5" w:rsidRDefault="7C6A0A49" w:rsidP="006C5BA8">
            <w:pPr>
              <w:pStyle w:val="Normaldotabulky"/>
            </w:pPr>
            <w:r w:rsidRPr="72620242">
              <w:t>Z</w:t>
            </w:r>
            <w:r w:rsidRPr="72620242">
              <w:rPr>
                <w:color w:val="000000"/>
              </w:rPr>
              <w:t>á</w:t>
            </w:r>
            <w:r w:rsidRPr="72620242">
              <w:t>znamy s</w:t>
            </w:r>
            <w:r w:rsidRPr="72620242">
              <w:rPr>
                <w:color w:val="000000"/>
              </w:rPr>
              <w:t>ú</w:t>
            </w:r>
            <w:r w:rsidRPr="72620242">
              <w:t xml:space="preserve"> zotrieden</w:t>
            </w:r>
            <w:r w:rsidRPr="72620242">
              <w:rPr>
                <w:color w:val="000000"/>
              </w:rPr>
              <w:t>é</w:t>
            </w:r>
            <w:r w:rsidRPr="72620242">
              <w:t xml:space="preserve"> od najnov</w:t>
            </w:r>
            <w:r w:rsidRPr="72620242">
              <w:rPr>
                <w:color w:val="000000"/>
              </w:rPr>
              <w:t>š</w:t>
            </w:r>
            <w:r w:rsidRPr="72620242">
              <w:t>ieho pod</w:t>
            </w:r>
            <w:r w:rsidRPr="72620242">
              <w:rPr>
                <w:color w:val="000000"/>
              </w:rPr>
              <w:t>ľ</w:t>
            </w:r>
            <w:r w:rsidRPr="72620242">
              <w:t>a d</w:t>
            </w:r>
            <w:r w:rsidRPr="72620242">
              <w:rPr>
                <w:color w:val="000000"/>
              </w:rPr>
              <w:t>á</w:t>
            </w:r>
            <w:r w:rsidRPr="72620242">
              <w:t>tum z</w:t>
            </w:r>
            <w:r w:rsidRPr="72620242">
              <w:rPr>
                <w:color w:val="000000"/>
              </w:rPr>
              <w:t>á</w:t>
            </w:r>
            <w:r w:rsidRPr="72620242">
              <w:t>pisu do NZIS.</w:t>
            </w:r>
          </w:p>
          <w:p w14:paraId="479CDEA0" w14:textId="57905D99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1A69A619" w14:textId="09FE3492" w:rsidR="00D85FE5" w:rsidRDefault="7C6A0A49" w:rsidP="006C5BA8">
            <w:pPr>
              <w:pStyle w:val="Normaldotabulky"/>
            </w:pPr>
            <w:r w:rsidRPr="72620242">
              <w:t xml:space="preserve"> </w:t>
            </w:r>
          </w:p>
          <w:p w14:paraId="35E219D6" w14:textId="5C1859BA" w:rsidR="00D85FE5" w:rsidRDefault="7C6A0A49" w:rsidP="006C5BA8">
            <w:pPr>
              <w:pStyle w:val="Normaldotabulky"/>
              <w:rPr>
                <w:b/>
                <w:bCs/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Podmienky</w:t>
            </w:r>
          </w:p>
          <w:p w14:paraId="21A7A3D2" w14:textId="609D2BAB" w:rsidR="00D85FE5" w:rsidRDefault="7C6A0A49" w:rsidP="004C151B">
            <w:pPr>
              <w:pStyle w:val="Normaldotabulky"/>
              <w:numPr>
                <w:ilvl w:val="0"/>
                <w:numId w:val="53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t>Slu</w:t>
            </w:r>
            <w:r w:rsidRPr="72620242">
              <w:rPr>
                <w:color w:val="000000"/>
              </w:rPr>
              <w:t>ž</w:t>
            </w:r>
            <w:r w:rsidRPr="72620242">
              <w:t>bu m</w:t>
            </w:r>
            <w:r w:rsidRPr="72620242">
              <w:rPr>
                <w:color w:val="000000"/>
              </w:rPr>
              <w:t>ôž</w:t>
            </w:r>
            <w:r w:rsidRPr="72620242">
              <w:t>e vola</w:t>
            </w:r>
            <w:r w:rsidRPr="72620242">
              <w:rPr>
                <w:color w:val="000000"/>
              </w:rPr>
              <w:t>ť</w:t>
            </w:r>
            <w:r w:rsidRPr="72620242">
              <w:t xml:space="preserve"> len identifikovan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a autorizovan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lek</w:t>
            </w:r>
            <w:r w:rsidRPr="72620242">
              <w:rPr>
                <w:color w:val="000000"/>
              </w:rPr>
              <w:t>á</w:t>
            </w:r>
            <w:r w:rsidRPr="72620242">
              <w:t>r v roli konkr</w:t>
            </w:r>
            <w:r w:rsidRPr="72620242">
              <w:rPr>
                <w:color w:val="000000"/>
              </w:rPr>
              <w:t>é</w:t>
            </w:r>
            <w:r w:rsidRPr="72620242">
              <w:t>tneho PZS.</w:t>
            </w:r>
          </w:p>
          <w:p w14:paraId="34CCC793" w14:textId="27828C02" w:rsidR="00D85FE5" w:rsidRDefault="7C6A0A49" w:rsidP="004C151B">
            <w:pPr>
              <w:pStyle w:val="Normaldotabulky"/>
              <w:numPr>
                <w:ilvl w:val="0"/>
                <w:numId w:val="53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lastRenderedPageBreak/>
              <w:t>V</w:t>
            </w:r>
            <w:r w:rsidRPr="72620242">
              <w:rPr>
                <w:color w:val="000000"/>
              </w:rPr>
              <w:t>ý</w:t>
            </w:r>
            <w:r w:rsidRPr="72620242">
              <w:t>sledok je spr</w:t>
            </w:r>
            <w:r w:rsidRPr="72620242">
              <w:rPr>
                <w:color w:val="000000"/>
              </w:rPr>
              <w:t>í</w:t>
            </w:r>
            <w:r w:rsidRPr="72620242">
              <w:t>stupnen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</w:t>
            </w:r>
            <w:r w:rsidR="7C9981E4" w:rsidRPr="72620242">
              <w:t xml:space="preserve">všetkým </w:t>
            </w:r>
            <w:r w:rsidRPr="72620242">
              <w:t>lek</w:t>
            </w:r>
            <w:r w:rsidRPr="72620242">
              <w:rPr>
                <w:color w:val="000000"/>
              </w:rPr>
              <w:t>á</w:t>
            </w:r>
            <w:r w:rsidRPr="72620242">
              <w:t>ro</w:t>
            </w:r>
            <w:r w:rsidR="7C9981E4" w:rsidRPr="72620242">
              <w:t>m</w:t>
            </w:r>
            <w:r w:rsidRPr="72620242">
              <w:t xml:space="preserve">, </w:t>
            </w:r>
          </w:p>
          <w:p w14:paraId="36ADFAF7" w14:textId="7D1232F8" w:rsidR="00D85FE5" w:rsidRDefault="7C6A0A49" w:rsidP="004C151B">
            <w:pPr>
              <w:pStyle w:val="Normaldotabulky"/>
              <w:numPr>
                <w:ilvl w:val="0"/>
                <w:numId w:val="53"/>
              </w:numPr>
            </w:pPr>
            <w:r w:rsidRPr="72620242">
              <w:t>V</w:t>
            </w:r>
            <w:r w:rsidRPr="72620242">
              <w:rPr>
                <w:color w:val="000000"/>
              </w:rPr>
              <w:t>ý</w:t>
            </w:r>
            <w:r w:rsidRPr="72620242">
              <w:t>sledok je spr</w:t>
            </w:r>
            <w:r w:rsidRPr="72620242">
              <w:rPr>
                <w:color w:val="000000"/>
              </w:rPr>
              <w:t>í</w:t>
            </w:r>
            <w:r w:rsidRPr="72620242">
              <w:t>stupnen</w:t>
            </w:r>
            <w:r w:rsidRPr="72620242">
              <w:rPr>
                <w:color w:val="000000"/>
              </w:rPr>
              <w:t>ý</w:t>
            </w:r>
            <w:r w:rsidRPr="72620242">
              <w:t xml:space="preserve"> len pre pacienta, ktor</w:t>
            </w:r>
            <w:r w:rsidRPr="72620242">
              <w:rPr>
                <w:color w:val="000000"/>
              </w:rPr>
              <w:t>ý</w:t>
            </w:r>
            <w:r w:rsidRPr="72620242">
              <w:t xml:space="preserve"> je s</w:t>
            </w:r>
            <w:r w:rsidRPr="72620242">
              <w:rPr>
                <w:color w:val="000000"/>
              </w:rPr>
              <w:t>úč</w:t>
            </w:r>
            <w:r w:rsidRPr="72620242">
              <w:t>as</w:t>
            </w:r>
            <w:r w:rsidRPr="72620242">
              <w:rPr>
                <w:color w:val="000000"/>
              </w:rPr>
              <w:t>ť</w:t>
            </w:r>
            <w:r w:rsidRPr="72620242">
              <w:t>ou NZIS</w:t>
            </w:r>
          </w:p>
          <w:p w14:paraId="3845E2B9" w14:textId="37773079" w:rsidR="00D85FE5" w:rsidRDefault="00D85FE5" w:rsidP="006C5BA8">
            <w:pPr>
              <w:pStyle w:val="Normaldotabulky"/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</w:p>
        </w:tc>
      </w:tr>
      <w:tr w:rsidR="00D85FE5" w14:paraId="3E5BEE4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44DABE8" w14:textId="3F45E5B9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lastRenderedPageBreak/>
              <w:t>Vstup</w:t>
            </w:r>
            <w:r w:rsidR="1A31C14A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8D9E5" w14:textId="4C9D1BC0" w:rsidR="00D85FE5" w:rsidRPr="003C642B" w:rsidRDefault="7ED1036E" w:rsidP="003C642B">
            <w:pPr>
              <w:pStyle w:val="Normaldotabulky"/>
            </w:pPr>
            <w:r w:rsidRPr="003C642B">
              <w:t>DPN_Request_Response.xsd/VyhladajHistoriuPotvrdeniaDPN_v1_Request</w:t>
            </w:r>
          </w:p>
        </w:tc>
      </w:tr>
      <w:tr w:rsidR="00D85FE5" w14:paraId="46F13BB3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7D0C33A" w14:textId="33964B4A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Výstup</w:t>
            </w:r>
            <w:r w:rsidR="2035B4A5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E7311" w14:textId="77777777" w:rsidR="00D85FE5" w:rsidRPr="003C642B" w:rsidRDefault="5D8133F1" w:rsidP="003C642B">
            <w:pPr>
              <w:pStyle w:val="Normaldotabulky"/>
            </w:pPr>
            <w:r w:rsidRPr="003C642B">
              <w:t>CEN-EN13606-ENTRY.PotvrdenieDocasnejPraceneschopnosti.v1.adl</w:t>
            </w:r>
          </w:p>
        </w:tc>
      </w:tr>
    </w:tbl>
    <w:p w14:paraId="2F8C2AC7" w14:textId="77777777" w:rsidR="00D85FE5" w:rsidRPr="00466113" w:rsidRDefault="57242468" w:rsidP="00F8694E">
      <w:pPr>
        <w:pStyle w:val="Nadpis2"/>
      </w:pPr>
      <w:bookmarkStart w:id="110" w:name="_Toc86367240"/>
      <w:bookmarkStart w:id="111" w:name="_Toc120798991"/>
      <w:proofErr w:type="spellStart"/>
      <w:r w:rsidRPr="72620242">
        <w:t>VyhladajPoisteniaSP</w:t>
      </w:r>
      <w:bookmarkEnd w:id="110"/>
      <w:bookmarkEnd w:id="111"/>
      <w:proofErr w:type="spellEnd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29FB8F4A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F51EB96" w14:textId="6DC07D38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Názov služby</w:t>
            </w:r>
            <w:r w:rsidR="394D9B28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7A46B" w14:textId="17BD6A48" w:rsidR="00D85FE5" w:rsidRDefault="047EE31B" w:rsidP="003C642B">
            <w:pPr>
              <w:pStyle w:val="Normaldotabulky"/>
            </w:pPr>
            <w:r w:rsidRPr="72620242">
              <w:t>VyhladajPoisteniaSP</w:t>
            </w:r>
            <w:r w:rsidR="027229B2" w:rsidRPr="72620242">
              <w:t>_GW_v1</w:t>
            </w:r>
          </w:p>
        </w:tc>
      </w:tr>
      <w:tr w:rsidR="00D85FE5" w14:paraId="24E3E98E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2B4CB72" w14:textId="080AD19E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  <w:sz w:val="18"/>
                <w:szCs w:val="18"/>
              </w:rPr>
            </w:pPr>
            <w:r w:rsidRPr="72620242">
              <w:rPr>
                <w:rFonts w:eastAsia="Arial" w:cs="Arial"/>
                <w:color w:val="FFFFFF" w:themeColor="background2"/>
                <w:sz w:val="18"/>
                <w:szCs w:val="18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  <w:sz w:val="18"/>
                <w:szCs w:val="18"/>
              </w:rPr>
              <w:t>čenie</w:t>
            </w:r>
            <w:proofErr w:type="spellEnd"/>
            <w:r w:rsidR="7FBF24B6" w:rsidRPr="72620242">
              <w:rPr>
                <w:rFonts w:eastAsia="Arial" w:cs="Arial"/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DABC7" w14:textId="77777777" w:rsidR="00D85FE5" w:rsidRDefault="0223C97F" w:rsidP="003C642B">
            <w:pPr>
              <w:pStyle w:val="Normaldotabulky"/>
            </w:pPr>
            <w:r w:rsidRPr="72620242">
              <w:t>IS PZS</w:t>
            </w:r>
          </w:p>
        </w:tc>
      </w:tr>
      <w:tr w:rsidR="00D85FE5" w14:paraId="455FF59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683B484" w14:textId="4B8D2A98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Charakteristika</w:t>
            </w:r>
            <w:r w:rsidR="1EBA092E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1142E" w14:textId="77777777" w:rsidR="00D85FE5" w:rsidRDefault="0223C97F" w:rsidP="003C642B">
            <w:pPr>
              <w:pStyle w:val="Normaldotabulky"/>
            </w:pPr>
            <w:r w:rsidRPr="72620242">
              <w:t>Slúži na vyhľadanie poistení osoby v Sociálnej poisťovni</w:t>
            </w:r>
          </w:p>
        </w:tc>
      </w:tr>
      <w:tr w:rsidR="00D85FE5" w14:paraId="2EB03D4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D5D6345" w14:textId="58E26D4F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Spôsob volania</w:t>
            </w:r>
            <w:r w:rsidR="0D29D3B1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6177F" w14:textId="77777777" w:rsidR="00D85FE5" w:rsidRDefault="0223C97F" w:rsidP="003C642B">
            <w:pPr>
              <w:pStyle w:val="Normaldotabulky"/>
            </w:pPr>
            <w:r w:rsidRPr="72620242">
              <w:t>Synchrónny</w:t>
            </w:r>
          </w:p>
        </w:tc>
      </w:tr>
      <w:tr w:rsidR="00D85FE5" w14:paraId="61CA274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A2B93FA" w14:textId="3053C3CB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Popis</w:t>
            </w:r>
            <w:r w:rsidR="2E592CE7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8A6BA" w14:textId="77777777" w:rsidR="00D85FE5" w:rsidRDefault="0223C97F" w:rsidP="003C642B">
            <w:pPr>
              <w:pStyle w:val="Normaldotabulky"/>
            </w:pPr>
            <w:r w:rsidRPr="72620242">
              <w:t>Služba umožní lekárovi vyhľadanie poistení osoby v Sociálnej poisťovni.</w:t>
            </w:r>
          </w:p>
          <w:p w14:paraId="7680FD4A" w14:textId="77777777" w:rsidR="00D85FE5" w:rsidRDefault="0223C97F" w:rsidP="003C642B">
            <w:pPr>
              <w:pStyle w:val="Normaldotabulky"/>
            </w:pPr>
            <w:r w:rsidRPr="72620242">
              <w:t>Na vstupe je šifrovaný identifikátor pacienta, nepovinne zoznam identifikátorov poistenia a dátum platnosti.</w:t>
            </w:r>
          </w:p>
          <w:p w14:paraId="4D820A46" w14:textId="77777777" w:rsidR="00D85FE5" w:rsidRDefault="0223C97F" w:rsidP="003C642B">
            <w:pPr>
              <w:pStyle w:val="Normaldotabulky"/>
            </w:pPr>
            <w:r w:rsidRPr="72620242">
              <w:t>Na výstupe je zoznam poistení aj s detailnými informáciami bez identity a údajov pacienta.</w:t>
            </w:r>
          </w:p>
          <w:p w14:paraId="10D10C27" w14:textId="77777777" w:rsidR="00D85FE5" w:rsidRDefault="00D85FE5" w:rsidP="003C642B">
            <w:pPr>
              <w:pStyle w:val="Normaldotabulky"/>
            </w:pPr>
          </w:p>
          <w:p w14:paraId="3ECBFD26" w14:textId="77777777" w:rsidR="00D85FE5" w:rsidRDefault="0223C97F" w:rsidP="003C642B">
            <w:pPr>
              <w:pStyle w:val="Normaldotabulky"/>
            </w:pPr>
            <w:r w:rsidRPr="72620242">
              <w:t>Ak nie je uvedený zoznam identifikátorov a dátum, sú poskytnuté len poistenia, ktoré sú v čase volania služby platné.</w:t>
            </w:r>
          </w:p>
          <w:p w14:paraId="32BB717F" w14:textId="2198BCF9" w:rsidR="00D85FE5" w:rsidRDefault="047EE31B" w:rsidP="003C642B">
            <w:pPr>
              <w:pStyle w:val="Normaldotabulky"/>
            </w:pPr>
            <w:r w:rsidRPr="72620242">
              <w:t>Ak je uvedený zoznam identifikáto</w:t>
            </w:r>
            <w:r w:rsidR="1D606549" w:rsidRPr="72620242">
              <w:t>r</w:t>
            </w:r>
            <w:r w:rsidRPr="72620242">
              <w:t>ov poistenia, dátum platnosti sa neberie do úvahy.</w:t>
            </w:r>
          </w:p>
          <w:p w14:paraId="5BFDF50B" w14:textId="77777777" w:rsidR="00D85FE5" w:rsidRDefault="00D85FE5" w:rsidP="003C642B">
            <w:pPr>
              <w:pStyle w:val="Normaldotabulky"/>
            </w:pPr>
          </w:p>
          <w:p w14:paraId="38AE9404" w14:textId="77777777" w:rsidR="00D85FE5" w:rsidRDefault="0223C97F" w:rsidP="003C642B">
            <w:pPr>
              <w:pStyle w:val="Normaldotabulky"/>
              <w:rPr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Vstup</w:t>
            </w:r>
          </w:p>
          <w:p w14:paraId="1C71424F" w14:textId="77777777" w:rsidR="00D85FE5" w:rsidRDefault="0223C97F" w:rsidP="004C151B">
            <w:pPr>
              <w:pStyle w:val="Normaldotabulky"/>
              <w:numPr>
                <w:ilvl w:val="0"/>
                <w:numId w:val="54"/>
              </w:numPr>
            </w:pPr>
            <w:r w:rsidRPr="72620242">
              <w:t>Identifikátor pacienta</w:t>
            </w:r>
          </w:p>
          <w:p w14:paraId="400996E8" w14:textId="702CBAED" w:rsidR="00D85FE5" w:rsidRDefault="047EE31B" w:rsidP="004C151B">
            <w:pPr>
              <w:pStyle w:val="Normaldotabulky"/>
              <w:numPr>
                <w:ilvl w:val="0"/>
                <w:numId w:val="54"/>
              </w:numPr>
            </w:pPr>
            <w:r w:rsidRPr="72620242">
              <w:t>Nepovinne identifikátor poistenia</w:t>
            </w:r>
            <w:r w:rsidR="3283F1FB" w:rsidRPr="72620242">
              <w:t xml:space="preserve"> v JRUZ</w:t>
            </w:r>
          </w:p>
          <w:p w14:paraId="497127D1" w14:textId="19D8DB15" w:rsidR="370178CA" w:rsidRDefault="137D905C" w:rsidP="004C151B">
            <w:pPr>
              <w:pStyle w:val="Normaldotabulky"/>
              <w:numPr>
                <w:ilvl w:val="0"/>
                <w:numId w:val="54"/>
              </w:numPr>
            </w:pPr>
            <w:r w:rsidRPr="72620242">
              <w:t xml:space="preserve">Nepovinne identifikátor poistenia v </w:t>
            </w:r>
            <w:proofErr w:type="spellStart"/>
            <w:r w:rsidRPr="72620242">
              <w:t>SocPoist</w:t>
            </w:r>
            <w:proofErr w:type="spellEnd"/>
            <w:r w:rsidRPr="72620242">
              <w:t>. - IČR</w:t>
            </w:r>
          </w:p>
          <w:p w14:paraId="4AEF23B0" w14:textId="77777777" w:rsidR="00D85FE5" w:rsidRDefault="0223C97F" w:rsidP="004C151B">
            <w:pPr>
              <w:pStyle w:val="Normaldotabulky"/>
              <w:numPr>
                <w:ilvl w:val="0"/>
                <w:numId w:val="54"/>
              </w:numPr>
            </w:pPr>
            <w:r w:rsidRPr="72620242">
              <w:t>Nepovinne dátum platnosti, ku ktorému sú údaje vyhľadávané</w:t>
            </w:r>
          </w:p>
          <w:p w14:paraId="5338F5DF" w14:textId="77777777" w:rsidR="00D85FE5" w:rsidRDefault="00D85FE5" w:rsidP="003C642B">
            <w:pPr>
              <w:pStyle w:val="Normaldotabulky"/>
            </w:pPr>
          </w:p>
          <w:p w14:paraId="4B3D4B2C" w14:textId="77777777" w:rsidR="00D85FE5" w:rsidRDefault="0223C97F" w:rsidP="003C642B">
            <w:pPr>
              <w:pStyle w:val="Normaldotabulky"/>
              <w:rPr>
                <w:color w:val="000000"/>
              </w:rPr>
            </w:pPr>
            <w:r w:rsidRPr="72620242">
              <w:rPr>
                <w:b/>
                <w:bCs/>
                <w:color w:val="000000"/>
              </w:rPr>
              <w:t>Výstup</w:t>
            </w:r>
          </w:p>
          <w:p w14:paraId="0979A4B0" w14:textId="77777777" w:rsidR="00D85FE5" w:rsidRPr="003C642B" w:rsidRDefault="0223C97F" w:rsidP="004C151B">
            <w:pPr>
              <w:pStyle w:val="Normaldotabulky"/>
              <w:numPr>
                <w:ilvl w:val="0"/>
                <w:numId w:val="55"/>
              </w:numPr>
            </w:pPr>
            <w:r w:rsidRPr="003C642B">
              <w:t>Zoznam poistení, ktoré vyhovujú kritériám.</w:t>
            </w:r>
          </w:p>
          <w:p w14:paraId="0ED2E8B2" w14:textId="61F7F786" w:rsidR="00D85FE5" w:rsidRDefault="047EE31B" w:rsidP="003C642B">
            <w:pPr>
              <w:pStyle w:val="Normaldotabulky"/>
            </w:pPr>
            <w:r w:rsidRPr="003C642B">
              <w:t>Ak kritériám nevyhovuje</w:t>
            </w:r>
            <w:r w:rsidRPr="72620242">
              <w:t xml:space="preserve"> žiadny záznam, je vrátený prázd</w:t>
            </w:r>
            <w:r w:rsidR="488CF6C8" w:rsidRPr="72620242">
              <w:t>n</w:t>
            </w:r>
            <w:r w:rsidRPr="72620242">
              <w:t>y zoznam.</w:t>
            </w:r>
          </w:p>
          <w:p w14:paraId="35B75CA3" w14:textId="1BC433BA" w:rsidR="00D85FE5" w:rsidRPr="003C642B" w:rsidRDefault="3BBF0444" w:rsidP="003C642B">
            <w:pPr>
              <w:pStyle w:val="Normaldotabulky"/>
            </w:pPr>
            <w:r w:rsidRPr="003C642B">
              <w:rPr>
                <w:b/>
              </w:rPr>
              <w:t>Výnimky</w:t>
            </w:r>
          </w:p>
          <w:p w14:paraId="2494F2B6" w14:textId="73256F41" w:rsidR="00D85FE5" w:rsidRPr="003C642B" w:rsidRDefault="3BBF0444" w:rsidP="003C642B">
            <w:pPr>
              <w:pStyle w:val="Normaldotabulky"/>
            </w:pPr>
            <w:r w:rsidRPr="003C642B">
              <w:t xml:space="preserve">&lt;E700002 - </w:t>
            </w:r>
            <w:proofErr w:type="spellStart"/>
            <w:r w:rsidRPr="003C642B">
              <w:t>JRUZIdentifikatorNenajdeny</w:t>
            </w:r>
            <w:proofErr w:type="spellEnd"/>
            <w:r w:rsidRPr="003C642B">
              <w:t xml:space="preserve">&gt; </w:t>
            </w:r>
          </w:p>
          <w:p w14:paraId="1AAFB547" w14:textId="46F5CE43" w:rsidR="00D85FE5" w:rsidRDefault="3BBF0444" w:rsidP="003C642B">
            <w:pPr>
              <w:pStyle w:val="Normaldotabulky"/>
            </w:pPr>
            <w:r w:rsidRPr="003C642B">
              <w:t xml:space="preserve">&lt;E999998 - </w:t>
            </w:r>
            <w:proofErr w:type="spellStart"/>
            <w:r w:rsidRPr="003C642B">
              <w:t>NepovolenaKombinacia</w:t>
            </w:r>
            <w:proofErr w:type="spellEnd"/>
            <w:r w:rsidRPr="003C642B">
              <w:t>&gt;</w:t>
            </w:r>
          </w:p>
        </w:tc>
      </w:tr>
      <w:tr w:rsidR="00D85FE5" w14:paraId="7293458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350C6E0" w14:textId="05A34B3A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lastRenderedPageBreak/>
              <w:t>Vstup</w:t>
            </w:r>
            <w:r w:rsidR="39144E16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A462E" w14:textId="42F59716" w:rsidR="00D85FE5" w:rsidRDefault="620B71CA" w:rsidP="003C642B">
            <w:pPr>
              <w:pStyle w:val="Normaldotabulky"/>
            </w:pPr>
            <w:r w:rsidRPr="72620242">
              <w:t>Req_Res.xsd/</w:t>
            </w:r>
            <w:proofErr w:type="spellStart"/>
            <w:r w:rsidRPr="72620242">
              <w:t>VyhladajPoisteniaSP_Request</w:t>
            </w:r>
            <w:proofErr w:type="spellEnd"/>
          </w:p>
        </w:tc>
      </w:tr>
      <w:tr w:rsidR="00D85FE5" w14:paraId="2C5975B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DE23D5" w14:textId="3BC83099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Výstup</w:t>
            </w:r>
            <w:r w:rsidR="4938D058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5E3F" w14:textId="6CC64B8E" w:rsidR="00D85FE5" w:rsidRDefault="25D135A9" w:rsidP="003C642B">
            <w:pPr>
              <w:pStyle w:val="Normaldotabulky"/>
            </w:pPr>
            <w:r w:rsidRPr="72620242">
              <w:t>Req_Res.xsd/</w:t>
            </w:r>
            <w:proofErr w:type="spellStart"/>
            <w:r w:rsidRPr="72620242">
              <w:t>VyhladajPoisteniaSP_Response</w:t>
            </w:r>
            <w:proofErr w:type="spellEnd"/>
          </w:p>
        </w:tc>
      </w:tr>
    </w:tbl>
    <w:p w14:paraId="7F06F893" w14:textId="77777777" w:rsidR="00D85FE5" w:rsidRDefault="00D85FE5" w:rsidP="00D85FE5"/>
    <w:p w14:paraId="08E59D12" w14:textId="75AC4EC1" w:rsidR="009E1BCA" w:rsidRDefault="009E1BCA">
      <w:pPr>
        <w:spacing w:before="0" w:after="200" w:line="276" w:lineRule="auto"/>
      </w:pPr>
      <w:r>
        <w:br w:type="page"/>
      </w:r>
    </w:p>
    <w:p w14:paraId="54CCFBE1" w14:textId="77777777" w:rsidR="00585A0F" w:rsidRPr="00D95A9D" w:rsidRDefault="4B1F096C" w:rsidP="002D1C03">
      <w:pPr>
        <w:pStyle w:val="Nadpis1"/>
      </w:pPr>
      <w:bookmarkStart w:id="112" w:name="_StornujZaznamOVysetreni_v5"/>
      <w:bookmarkStart w:id="113" w:name="_DajPacientskySumarEDS"/>
      <w:bookmarkStart w:id="114" w:name="_Toc86367241"/>
      <w:bookmarkStart w:id="115" w:name="_Toc120798992"/>
      <w:bookmarkEnd w:id="112"/>
      <w:bookmarkEnd w:id="113"/>
      <w:proofErr w:type="spellStart"/>
      <w:r w:rsidRPr="72620242">
        <w:lastRenderedPageBreak/>
        <w:t>Archetypy</w:t>
      </w:r>
      <w:bookmarkEnd w:id="114"/>
      <w:bookmarkEnd w:id="115"/>
      <w:proofErr w:type="spellEnd"/>
    </w:p>
    <w:p w14:paraId="7424D571" w14:textId="566080F1" w:rsidR="00825E84" w:rsidRPr="00D95A9D" w:rsidRDefault="34661EDB" w:rsidP="006F4424">
      <w:pPr>
        <w:jc w:val="both"/>
      </w:pPr>
      <w:r>
        <w:t>Poradie elementov a celá štr</w:t>
      </w:r>
      <w:r w:rsidR="00F61103">
        <w:t>uktúra je exaktne definované v ADL</w:t>
      </w:r>
      <w:r>
        <w:t xml:space="preserve"> schéme. Nižšie uvedené tabuľky slúžia na doplnenie významu jednotlivých textových elementov. Neurčujú poradie elementov.</w:t>
      </w:r>
    </w:p>
    <w:p w14:paraId="441D47F0" w14:textId="1ABBD62D" w:rsidR="00585A0F" w:rsidRPr="00C26A9D" w:rsidRDefault="241A85C5" w:rsidP="00F8694E">
      <w:pPr>
        <w:pStyle w:val="Nadpis2"/>
      </w:pPr>
      <w:bookmarkStart w:id="116" w:name="_Záznam_z_odborného"/>
      <w:bookmarkStart w:id="117" w:name="_Záznam_o_ePanDPN"/>
      <w:bookmarkStart w:id="118" w:name="_Toc86367242"/>
      <w:bookmarkStart w:id="119" w:name="_Toc120798993"/>
      <w:bookmarkEnd w:id="116"/>
      <w:bookmarkEnd w:id="117"/>
      <w:r w:rsidRPr="72620242">
        <w:t xml:space="preserve">Záznam </w:t>
      </w:r>
      <w:r w:rsidR="157499EB" w:rsidRPr="72620242">
        <w:t xml:space="preserve">o </w:t>
      </w:r>
      <w:proofErr w:type="spellStart"/>
      <w:r w:rsidR="157499EB" w:rsidRPr="72620242">
        <w:t>eDPN</w:t>
      </w:r>
      <w:bookmarkEnd w:id="118"/>
      <w:bookmarkEnd w:id="119"/>
      <w:proofErr w:type="spellEnd"/>
    </w:p>
    <w:p w14:paraId="325D8DA4" w14:textId="1E5D47FE" w:rsidR="00585A0F" w:rsidRPr="00D95A9D" w:rsidRDefault="4CB367CA" w:rsidP="00585A0F">
      <w:r>
        <w:t xml:space="preserve">Štruktúra záznamu je pre všetky </w:t>
      </w:r>
      <w:r w:rsidR="0A4A7704">
        <w:t>služby</w:t>
      </w:r>
      <w:r>
        <w:t xml:space="preserve"> totožná v nasledovnom rozsahu:  </w:t>
      </w:r>
    </w:p>
    <w:p w14:paraId="0D43278B" w14:textId="543248C6" w:rsidR="008128CA" w:rsidRPr="00D95A9D" w:rsidRDefault="1A81BC4C" w:rsidP="0FB5076D">
      <w:pPr>
        <w:spacing w:before="120" w:after="120" w:line="276" w:lineRule="auto"/>
        <w:rPr>
          <w:rFonts w:ascii="Calibri" w:eastAsia="Calibri" w:hAnsi="Calibri" w:cs="Calibri"/>
        </w:rPr>
      </w:pPr>
      <w:r w:rsidRPr="72620242">
        <w:rPr>
          <w:rFonts w:ascii="Calibri" w:eastAsia="Calibri" w:hAnsi="Calibri" w:cs="Calibri"/>
        </w:rPr>
        <w:t>CEN-EN13606-ENTRY.PotvrdenieDocasnejPraceneschopnosti.v1.adl</w:t>
      </w:r>
    </w:p>
    <w:p w14:paraId="686F98CE" w14:textId="77777777" w:rsidR="00585A0F" w:rsidRPr="00D95A9D" w:rsidRDefault="00585A0F" w:rsidP="00585A0F"/>
    <w:p w14:paraId="1C45FA91" w14:textId="6AA35E0F" w:rsidR="00585A0F" w:rsidRPr="00D95A9D" w:rsidRDefault="4B1F096C" w:rsidP="00585A0F">
      <w:pPr>
        <w:jc w:val="both"/>
      </w:pPr>
      <w:r>
        <w:t xml:space="preserve">Rozdiel tvorí len iné použitie jednotlivých atribútov podľa typu </w:t>
      </w:r>
      <w:r w:rsidR="00613F2E">
        <w:t>scenára použitia</w:t>
      </w:r>
      <w:r>
        <w:t>.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183"/>
        <w:gridCol w:w="7173"/>
      </w:tblGrid>
      <w:tr w:rsidR="00EC626E" w:rsidRPr="00D95A9D" w14:paraId="358271BF" w14:textId="77777777" w:rsidTr="72620242">
        <w:trPr>
          <w:trHeight w:val="193"/>
          <w:tblHeader/>
        </w:trPr>
        <w:tc>
          <w:tcPr>
            <w:tcW w:w="218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ADL - Element/</w:t>
            </w:r>
            <w:proofErr w:type="spellStart"/>
            <w:r w:rsidRPr="72620242">
              <w:rPr>
                <w:sz w:val="18"/>
                <w:szCs w:val="18"/>
              </w:rPr>
              <w:t>Ontology</w:t>
            </w:r>
            <w:proofErr w:type="spellEnd"/>
            <w:r w:rsidRPr="72620242">
              <w:rPr>
                <w:sz w:val="18"/>
                <w:szCs w:val="18"/>
              </w:rPr>
              <w:t>/text: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DB7DCD" w:rsidRPr="00D95A9D" w14:paraId="5EAFFFE7" w14:textId="77777777" w:rsidTr="72620242">
        <w:trPr>
          <w:trHeight w:val="45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D7F" w14:textId="77777777" w:rsidR="0039073C" w:rsidRDefault="372889EA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vystavenia</w:t>
            </w:r>
          </w:p>
          <w:p w14:paraId="685273A4" w14:textId="14ADC8DD" w:rsidR="00DB7DCD" w:rsidRPr="00D95A9D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</w:t>
            </w:r>
            <w:r w:rsidR="7CA248EB" w:rsidRPr="72620242">
              <w:rPr>
                <w:sz w:val="18"/>
                <w:szCs w:val="18"/>
              </w:rPr>
              <w:t>DPN</w:t>
            </w:r>
            <w:r w:rsidR="4B1F096C"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F423" w14:textId="2C536E47" w:rsidR="007825D5" w:rsidRPr="00722420" w:rsidRDefault="00EB4BF2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Dátum vystavenia potvrdenia o začatí dočasnej pracovnej neschopnosti</w:t>
            </w:r>
            <w:r w:rsidR="0E1CB721" w:rsidRPr="00722420">
              <w:rPr>
                <w:sz w:val="18"/>
                <w:szCs w:val="18"/>
              </w:rPr>
              <w:t>.</w:t>
            </w:r>
          </w:p>
          <w:p w14:paraId="693FC857" w14:textId="0562D576" w:rsidR="007825D5" w:rsidRPr="00722420" w:rsidRDefault="007825D5" w:rsidP="59531A39">
            <w:pPr>
              <w:rPr>
                <w:sz w:val="18"/>
                <w:szCs w:val="18"/>
              </w:rPr>
            </w:pPr>
          </w:p>
          <w:p w14:paraId="3ECE9A9B" w14:textId="0B5BBB9B" w:rsidR="007825D5" w:rsidRPr="00722420" w:rsidRDefault="0A6F3787" w:rsidP="000570EE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Atribút je povinný.</w:t>
            </w:r>
          </w:p>
          <w:p w14:paraId="04672820" w14:textId="77777777" w:rsidR="003164BF" w:rsidRPr="00722420" w:rsidRDefault="003164BF" w:rsidP="000570EE">
            <w:pPr>
              <w:rPr>
                <w:sz w:val="18"/>
                <w:szCs w:val="18"/>
              </w:rPr>
            </w:pPr>
          </w:p>
          <w:p w14:paraId="48B3FC02" w14:textId="38C8A3C9" w:rsidR="00534633" w:rsidRPr="00722420" w:rsidRDefault="007F76C0" w:rsidP="00534633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Povinný spôsob naplnenia</w:t>
            </w:r>
            <w:r w:rsidR="2DD76907" w:rsidRPr="00722420">
              <w:rPr>
                <w:sz w:val="18"/>
                <w:szCs w:val="18"/>
              </w:rPr>
              <w:t xml:space="preserve">: </w:t>
            </w:r>
          </w:p>
          <w:p w14:paraId="68249689" w14:textId="2B2035EB" w:rsidR="00534633" w:rsidRPr="00722420" w:rsidRDefault="0E8744EA" w:rsidP="00775CE5">
            <w:r w:rsidRPr="00722420">
              <w:rPr>
                <w:sz w:val="18"/>
                <w:szCs w:val="18"/>
              </w:rPr>
              <w:t xml:space="preserve">Dátum </w:t>
            </w:r>
            <w:r w:rsidR="249F393F" w:rsidRPr="00722420">
              <w:rPr>
                <w:sz w:val="18"/>
                <w:szCs w:val="18"/>
              </w:rPr>
              <w:t xml:space="preserve">vystavenia </w:t>
            </w:r>
            <w:proofErr w:type="spellStart"/>
            <w:r w:rsidR="249F393F" w:rsidRPr="00722420">
              <w:rPr>
                <w:sz w:val="18"/>
                <w:szCs w:val="18"/>
              </w:rPr>
              <w:t>e</w:t>
            </w:r>
            <w:r w:rsidRPr="00722420">
              <w:rPr>
                <w:sz w:val="18"/>
                <w:szCs w:val="18"/>
              </w:rPr>
              <w:t>DPN</w:t>
            </w:r>
            <w:proofErr w:type="spellEnd"/>
            <w:r w:rsidRPr="00722420">
              <w:rPr>
                <w:sz w:val="18"/>
                <w:szCs w:val="18"/>
              </w:rPr>
              <w:t xml:space="preserve"> je </w:t>
            </w:r>
            <w:r w:rsidR="2F18B600" w:rsidRPr="00722420">
              <w:rPr>
                <w:sz w:val="18"/>
                <w:szCs w:val="18"/>
              </w:rPr>
              <w:t xml:space="preserve">generovaný automaticky v momente </w:t>
            </w:r>
            <w:r w:rsidR="0F90328C" w:rsidRPr="00722420">
              <w:rPr>
                <w:sz w:val="18"/>
                <w:szCs w:val="18"/>
              </w:rPr>
              <w:t xml:space="preserve">uloženia </w:t>
            </w:r>
            <w:r w:rsidR="007F76C0" w:rsidRPr="00722420">
              <w:rPr>
                <w:sz w:val="18"/>
                <w:szCs w:val="18"/>
              </w:rPr>
              <w:t xml:space="preserve">nového záznamu </w:t>
            </w:r>
            <w:proofErr w:type="spellStart"/>
            <w:r w:rsidR="007F76C0" w:rsidRPr="00722420">
              <w:rPr>
                <w:sz w:val="18"/>
                <w:szCs w:val="18"/>
              </w:rPr>
              <w:t>eDPN</w:t>
            </w:r>
            <w:proofErr w:type="spellEnd"/>
            <w:r w:rsidR="007F76C0" w:rsidRPr="00722420">
              <w:rPr>
                <w:sz w:val="18"/>
                <w:szCs w:val="18"/>
              </w:rPr>
              <w:t xml:space="preserve"> </w:t>
            </w:r>
            <w:r w:rsidR="0F90328C" w:rsidRPr="00722420">
              <w:rPr>
                <w:sz w:val="18"/>
                <w:szCs w:val="18"/>
              </w:rPr>
              <w:t xml:space="preserve">do IS PZS, </w:t>
            </w:r>
            <w:r w:rsidR="007F76C0" w:rsidRPr="00722420">
              <w:rPr>
                <w:sz w:val="18"/>
                <w:szCs w:val="18"/>
              </w:rPr>
              <w:t xml:space="preserve">s použitím </w:t>
            </w:r>
            <w:r w:rsidR="00775CE5" w:rsidRPr="00722420">
              <w:rPr>
                <w:sz w:val="18"/>
                <w:szCs w:val="18"/>
              </w:rPr>
              <w:t>najspoľahlivejšieho</w:t>
            </w:r>
            <w:r w:rsidR="007F76C0" w:rsidRPr="00722420">
              <w:rPr>
                <w:sz w:val="18"/>
                <w:szCs w:val="18"/>
              </w:rPr>
              <w:t xml:space="preserve"> dostupného zdroja presného času – napr. NZIS, NTP, </w:t>
            </w:r>
            <w:r w:rsidR="2F18B600" w:rsidRPr="00722420">
              <w:rPr>
                <w:sz w:val="18"/>
                <w:szCs w:val="18"/>
              </w:rPr>
              <w:t>systémov</w:t>
            </w:r>
            <w:r w:rsidR="2D1A781F" w:rsidRPr="00722420">
              <w:rPr>
                <w:sz w:val="18"/>
                <w:szCs w:val="18"/>
              </w:rPr>
              <w:t>ý</w:t>
            </w:r>
            <w:r w:rsidR="2F18B600" w:rsidRPr="00722420">
              <w:rPr>
                <w:sz w:val="18"/>
                <w:szCs w:val="18"/>
              </w:rPr>
              <w:t xml:space="preserve"> dátum a čas IS PZS</w:t>
            </w:r>
            <w:r w:rsidR="007F76C0" w:rsidRPr="00722420">
              <w:rPr>
                <w:sz w:val="18"/>
                <w:szCs w:val="18"/>
              </w:rPr>
              <w:t xml:space="preserve"> apod</w:t>
            </w:r>
            <w:r w:rsidR="2F18B600" w:rsidRPr="00722420">
              <w:rPr>
                <w:sz w:val="18"/>
                <w:szCs w:val="18"/>
              </w:rPr>
              <w:t>.</w:t>
            </w:r>
          </w:p>
        </w:tc>
      </w:tr>
      <w:tr w:rsidR="59531A39" w14:paraId="12A90B69" w14:textId="77777777" w:rsidTr="72620242">
        <w:trPr>
          <w:trHeight w:val="147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35DA" w14:textId="3676063F" w:rsidR="73E0C926" w:rsidRDefault="0A94D68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zmeny</w:t>
            </w:r>
          </w:p>
          <w:p w14:paraId="34CA4FF2" w14:textId="58C9ACDB" w:rsidR="029E0EF3" w:rsidRDefault="7CBA0DBD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BF21" w14:textId="77777777" w:rsidR="73E0C926" w:rsidRPr="00722420" w:rsidRDefault="5428AC07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Dátum zmeny potvrdenia DPN, resp. dátum </w:t>
            </w:r>
            <w:r w:rsidR="020B4170" w:rsidRPr="00722420">
              <w:rPr>
                <w:sz w:val="18"/>
                <w:szCs w:val="18"/>
              </w:rPr>
              <w:t xml:space="preserve">kedy bola </w:t>
            </w:r>
            <w:r w:rsidR="13726FA9" w:rsidRPr="00722420">
              <w:rPr>
                <w:sz w:val="18"/>
                <w:szCs w:val="18"/>
              </w:rPr>
              <w:t xml:space="preserve">DPN </w:t>
            </w:r>
            <w:r w:rsidR="762E3FF7" w:rsidRPr="00722420">
              <w:rPr>
                <w:sz w:val="18"/>
                <w:szCs w:val="18"/>
              </w:rPr>
              <w:t>ukončená</w:t>
            </w:r>
            <w:r w:rsidR="55989C83" w:rsidRPr="00722420">
              <w:rPr>
                <w:sz w:val="18"/>
                <w:szCs w:val="18"/>
              </w:rPr>
              <w:t>,</w:t>
            </w:r>
            <w:r w:rsidR="6855AFA2" w:rsidRPr="00722420">
              <w:rPr>
                <w:sz w:val="18"/>
                <w:szCs w:val="18"/>
              </w:rPr>
              <w:t xml:space="preserve"> </w:t>
            </w:r>
            <w:r w:rsidRPr="00722420">
              <w:rPr>
                <w:sz w:val="18"/>
                <w:szCs w:val="18"/>
              </w:rPr>
              <w:t>v prípade jej ukončenia.</w:t>
            </w:r>
          </w:p>
          <w:p w14:paraId="495263EF" w14:textId="77777777" w:rsidR="00775CE5" w:rsidRPr="00722420" w:rsidRDefault="00775CE5" w:rsidP="00775CE5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Povinný spôsob naplnenia: </w:t>
            </w:r>
          </w:p>
          <w:p w14:paraId="7C0BF028" w14:textId="6CB23721" w:rsidR="00775CE5" w:rsidRPr="00722420" w:rsidRDefault="00775CE5" w:rsidP="00775CE5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Dátum zmeny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 generovaný automaticky v momente uloženia zmeny záznamu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do IS PZS, s použitím najspoľahlivejšieho dostupného zdroja presného času – napr. NZIS, NTP, systémový dátum a čas IS PZS apod. Pre novú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 zhodný s dátumom vystavenia.</w:t>
            </w:r>
          </w:p>
        </w:tc>
      </w:tr>
      <w:tr w:rsidR="00D52A42" w:rsidRPr="00D95A9D" w14:paraId="615341A2" w14:textId="77777777" w:rsidTr="72620242">
        <w:trPr>
          <w:trHeight w:val="147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2912" w14:textId="00ED5BAF" w:rsidR="00D52A42" w:rsidRPr="00D95A9D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 pracovnej neschopnosti</w:t>
            </w:r>
            <w:r>
              <w:br/>
            </w:r>
            <w:r w:rsidR="78217AAA" w:rsidRPr="72620242">
              <w:rPr>
                <w:sz w:val="18"/>
                <w:szCs w:val="18"/>
              </w:rPr>
              <w:t>(</w:t>
            </w:r>
            <w:r w:rsidRPr="72620242">
              <w:rPr>
                <w:sz w:val="18"/>
                <w:szCs w:val="18"/>
              </w:rPr>
              <w:t>eDPN</w:t>
            </w:r>
            <w:r w:rsidR="78217AAA" w:rsidRPr="72620242">
              <w:rPr>
                <w:sz w:val="18"/>
                <w:szCs w:val="18"/>
              </w:rPr>
              <w:t>.</w:t>
            </w:r>
            <w:r w:rsidR="5AFAC870" w:rsidRPr="72620242">
              <w:rPr>
                <w:sz w:val="18"/>
                <w:szCs w:val="18"/>
              </w:rPr>
              <w:t>3</w:t>
            </w:r>
            <w:r w:rsidR="78217AAA"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06D" w14:textId="77777777" w:rsidR="00EB4BF2" w:rsidRPr="00722420" w:rsidRDefault="00EB4BF2" w:rsidP="00D52A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Dôvod vzniku DPN. </w:t>
            </w:r>
          </w:p>
          <w:p w14:paraId="5618CA89" w14:textId="6262A3D6" w:rsidR="00D52A42" w:rsidRPr="00722420" w:rsidRDefault="00D52A42" w:rsidP="00D52A42">
            <w:pPr>
              <w:rPr>
                <w:sz w:val="18"/>
                <w:szCs w:val="18"/>
              </w:rPr>
            </w:pPr>
          </w:p>
          <w:p w14:paraId="1D29A2B2" w14:textId="30B7A89E" w:rsidR="00D52A42" w:rsidRPr="00722420" w:rsidRDefault="65C1F1FE" w:rsidP="00D52A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 je povinný.</w:t>
            </w:r>
          </w:p>
        </w:tc>
      </w:tr>
      <w:tr w:rsidR="00D52A42" w:rsidRPr="00D95A9D" w14:paraId="489A64D6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C55" w14:textId="1BBE6558" w:rsidR="00D52A42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</w:t>
            </w:r>
            <w:r>
              <w:br/>
            </w:r>
            <w:r w:rsidR="78217AAA" w:rsidRPr="72620242">
              <w:rPr>
                <w:sz w:val="18"/>
                <w:szCs w:val="18"/>
              </w:rPr>
              <w:t>(</w:t>
            </w:r>
            <w:r w:rsidRPr="72620242">
              <w:rPr>
                <w:sz w:val="18"/>
                <w:szCs w:val="18"/>
              </w:rPr>
              <w:t>eDPN</w:t>
            </w:r>
            <w:r w:rsidR="78217AAA" w:rsidRPr="72620242">
              <w:rPr>
                <w:sz w:val="18"/>
                <w:szCs w:val="18"/>
              </w:rPr>
              <w:t>.</w:t>
            </w:r>
            <w:r w:rsidR="7884661D" w:rsidRPr="72620242">
              <w:rPr>
                <w:sz w:val="18"/>
                <w:szCs w:val="18"/>
              </w:rPr>
              <w:t>3</w:t>
            </w:r>
            <w:r w:rsidR="78217AAA"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784C" w14:textId="7823F221" w:rsidR="00EB4BF2" w:rsidRPr="00722420" w:rsidRDefault="5C8D45EB" w:rsidP="67C0EF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Dôvod</w:t>
            </w:r>
            <w:r w:rsidR="3590C674" w:rsidRPr="00722420">
              <w:rPr>
                <w:sz w:val="18"/>
                <w:szCs w:val="18"/>
              </w:rPr>
              <w:t xml:space="preserve"> pracovnej neschopnosti</w:t>
            </w:r>
            <w:r w:rsidR="5CD16D0A" w:rsidRPr="00722420">
              <w:rPr>
                <w:sz w:val="18"/>
                <w:szCs w:val="18"/>
              </w:rPr>
              <w:t>. Uvádza sa hodnota z číselníka s</w:t>
            </w:r>
            <w:r w:rsidR="00775CE5" w:rsidRPr="00722420">
              <w:rPr>
                <w:sz w:val="18"/>
                <w:szCs w:val="18"/>
              </w:rPr>
              <w:t> </w:t>
            </w:r>
            <w:r w:rsidR="5CD16D0A" w:rsidRPr="00722420">
              <w:rPr>
                <w:sz w:val="18"/>
                <w:szCs w:val="18"/>
              </w:rPr>
              <w:t>OID</w:t>
            </w:r>
            <w:r w:rsidR="00775CE5" w:rsidRPr="00722420">
              <w:rPr>
                <w:sz w:val="18"/>
                <w:szCs w:val="18"/>
              </w:rPr>
              <w:t> </w:t>
            </w:r>
            <w:r w:rsidR="5CD16D0A" w:rsidRPr="00722420">
              <w:rPr>
                <w:sz w:val="18"/>
                <w:szCs w:val="18"/>
              </w:rPr>
              <w:t>1.3.158.00165387.100.10.265.</w:t>
            </w:r>
          </w:p>
          <w:p w14:paraId="47E3971F" w14:textId="16CA760E" w:rsidR="00EB4BF2" w:rsidRPr="00722420" w:rsidRDefault="6EEED474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Používa sa vždy posledná aktuálne platná verzia číselníka.</w:t>
            </w:r>
          </w:p>
          <w:p w14:paraId="701FC7A2" w14:textId="12E4E1C3" w:rsidR="00775CE5" w:rsidRPr="00722420" w:rsidRDefault="00775CE5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Nepoužíva sa položka</w:t>
            </w:r>
            <w:r w:rsidR="007D0028" w:rsidRPr="00722420">
              <w:rPr>
                <w:sz w:val="18"/>
                <w:szCs w:val="18"/>
              </w:rPr>
              <w:t xml:space="preserve"> 99 </w:t>
            </w:r>
            <w:r w:rsidRPr="00722420">
              <w:rPr>
                <w:sz w:val="18"/>
                <w:szCs w:val="18"/>
              </w:rPr>
              <w:t>- Neznáma hodnota.</w:t>
            </w:r>
          </w:p>
          <w:p w14:paraId="64927D96" w14:textId="6A7CB5EF" w:rsidR="00EB4BF2" w:rsidRPr="00722420" w:rsidRDefault="6EEED474" w:rsidP="6EEED474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Dôvod PN je možné zmeniť do minulosti.</w:t>
            </w:r>
          </w:p>
          <w:p w14:paraId="17FC6424" w14:textId="14643D5B" w:rsidR="00D52A42" w:rsidRPr="00722420" w:rsidRDefault="7C485A2F" w:rsidP="00750EE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Atribút je povinný.</w:t>
            </w:r>
          </w:p>
        </w:tc>
      </w:tr>
      <w:tr w:rsidR="00D52A42" w:rsidRPr="00D95A9D" w14:paraId="3356057D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FB9A" w14:textId="77777777" w:rsidR="007C2BB6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Platnosť od</w:t>
            </w:r>
          </w:p>
          <w:p w14:paraId="661B4294" w14:textId="1EDD4F3B" w:rsidR="00D52A42" w:rsidRDefault="3A6FF369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</w:t>
            </w:r>
            <w:r w:rsidR="00EB4BF2" w:rsidRPr="72620242">
              <w:rPr>
                <w:sz w:val="18"/>
                <w:szCs w:val="18"/>
              </w:rPr>
              <w:t>eDPN</w:t>
            </w:r>
            <w:r w:rsidRPr="72620242">
              <w:rPr>
                <w:sz w:val="18"/>
                <w:szCs w:val="18"/>
              </w:rPr>
              <w:t>.</w:t>
            </w:r>
            <w:r w:rsidR="17A4F124" w:rsidRPr="72620242">
              <w:rPr>
                <w:sz w:val="18"/>
                <w:szCs w:val="18"/>
              </w:rPr>
              <w:t>3</w:t>
            </w:r>
            <w:r w:rsidRPr="72620242">
              <w:rPr>
                <w:sz w:val="18"/>
                <w:szCs w:val="18"/>
              </w:rPr>
              <w:t>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0590" w14:textId="77777777" w:rsidR="00775CE5" w:rsidRPr="00722420" w:rsidRDefault="0808ADE0" w:rsidP="007C2BB6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Uvádza sa v prípade, ak</w:t>
            </w:r>
            <w:r w:rsidR="45765C2C" w:rsidRPr="00722420">
              <w:rPr>
                <w:sz w:val="18"/>
                <w:szCs w:val="18"/>
              </w:rPr>
              <w:t xml:space="preserve"> je</w:t>
            </w:r>
            <w:r w:rsidRPr="00722420">
              <w:rPr>
                <w:sz w:val="18"/>
                <w:szCs w:val="18"/>
              </w:rPr>
              <w:t xml:space="preserve"> platnosť záznamu o dôvode </w:t>
            </w:r>
            <w:r w:rsidR="5BC9BA75" w:rsidRPr="00722420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 xml:space="preserve">PN iná, ako platnosť </w:t>
            </w:r>
            <w:r w:rsidR="00775CE5" w:rsidRPr="00722420">
              <w:rPr>
                <w:sz w:val="18"/>
                <w:szCs w:val="18"/>
              </w:rPr>
              <w:t>celého záznamu potvrdenia DPN.</w:t>
            </w:r>
          </w:p>
          <w:p w14:paraId="2D15CB45" w14:textId="7896A01D" w:rsidR="00775CE5" w:rsidRPr="00722420" w:rsidRDefault="00775CE5" w:rsidP="007C2BB6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Pre novú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</w:t>
            </w:r>
            <w:r w:rsidR="0030094C" w:rsidRPr="00722420">
              <w:rPr>
                <w:sz w:val="18"/>
                <w:szCs w:val="18"/>
              </w:rPr>
              <w:t>diná prípustná hodnota je</w:t>
            </w:r>
            <w:r w:rsidRPr="00722420">
              <w:rPr>
                <w:sz w:val="18"/>
                <w:szCs w:val="18"/>
              </w:rPr>
              <w:t xml:space="preserve"> zhodný s eDPN.6.</w:t>
            </w:r>
          </w:p>
          <w:p w14:paraId="3ED603A1" w14:textId="5E990C40" w:rsidR="00D52A42" w:rsidRPr="00722420" w:rsidRDefault="00775CE5" w:rsidP="007C2BB6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Pri zmene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 v intervale </w:t>
            </w:r>
            <w:r w:rsidRPr="00722420">
              <w:rPr>
                <w:sz w:val="18"/>
                <w:szCs w:val="18"/>
                <w:lang w:val="en-US"/>
              </w:rPr>
              <w:t>&lt;eDPN.6, eDPN.2&gt;</w:t>
            </w:r>
          </w:p>
        </w:tc>
      </w:tr>
      <w:tr w:rsidR="007C2BB6" w:rsidRPr="00D95A9D" w14:paraId="53C2AB25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62A6" w14:textId="721F1998" w:rsidR="007C2BB6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Požitie alkoholu (eDPN.</w:t>
            </w:r>
            <w:r w:rsidR="0FF9398E" w:rsidRPr="72620242">
              <w:rPr>
                <w:sz w:val="18"/>
                <w:szCs w:val="18"/>
              </w:rPr>
              <w:t>3</w:t>
            </w:r>
            <w:r w:rsidRPr="72620242">
              <w:rPr>
                <w:sz w:val="18"/>
                <w:szCs w:val="18"/>
              </w:rPr>
              <w:t>.3)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BE18" w14:textId="77777777" w:rsidR="007C2BB6" w:rsidRPr="00722420" w:rsidRDefault="333139F1" w:rsidP="007C2BB6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Doplňujúci príznak pre úraz a pracovný úraz, povinný -  Požitie alkoholu alebo zneužitie iných návykových látok, v ostatných prípadoch nepovinný</w:t>
            </w:r>
          </w:p>
          <w:p w14:paraId="72C03BCA" w14:textId="3EE71954" w:rsidR="00775CE5" w:rsidRPr="00722420" w:rsidRDefault="00775CE5" w:rsidP="00775CE5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Sémanticky sú rozlíšené 3 hodnoty – neuvedený ak </w:t>
            </w:r>
            <w:proofErr w:type="spellStart"/>
            <w:r w:rsidRPr="00722420">
              <w:rPr>
                <w:sz w:val="18"/>
                <w:szCs w:val="18"/>
              </w:rPr>
              <w:t>ZP</w:t>
            </w:r>
            <w:r w:rsidR="00CD5564" w:rsidRPr="00722420">
              <w:rPr>
                <w:sz w:val="18"/>
                <w:szCs w:val="18"/>
              </w:rPr>
              <w:t>r</w:t>
            </w:r>
            <w:proofErr w:type="spellEnd"/>
            <w:r w:rsidR="00CD5564" w:rsidRPr="00722420">
              <w:rPr>
                <w:sz w:val="18"/>
                <w:szCs w:val="18"/>
              </w:rPr>
              <w:t xml:space="preserve"> hodnotu neuviedol a </w:t>
            </w:r>
            <w:proofErr w:type="spellStart"/>
            <w:r w:rsidRPr="00722420">
              <w:rPr>
                <w:sz w:val="18"/>
                <w:szCs w:val="18"/>
              </w:rPr>
              <w:t>true</w:t>
            </w:r>
            <w:proofErr w:type="spellEnd"/>
            <w:r w:rsidR="00CD5564" w:rsidRPr="00722420">
              <w:rPr>
                <w:sz w:val="18"/>
                <w:szCs w:val="18"/>
              </w:rPr>
              <w:t>/</w:t>
            </w:r>
            <w:proofErr w:type="spellStart"/>
            <w:r w:rsidR="00CD5564" w:rsidRPr="00722420">
              <w:rPr>
                <w:sz w:val="18"/>
                <w:szCs w:val="18"/>
              </w:rPr>
              <w:t>false</w:t>
            </w:r>
            <w:proofErr w:type="spellEnd"/>
            <w:r w:rsidRPr="00722420">
              <w:rPr>
                <w:sz w:val="18"/>
                <w:szCs w:val="18"/>
              </w:rPr>
              <w:t xml:space="preserve"> ak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</w:t>
            </w:r>
            <w:r w:rsidR="00CD5564" w:rsidRPr="00722420">
              <w:rPr>
                <w:sz w:val="18"/>
                <w:szCs w:val="18"/>
              </w:rPr>
              <w:t xml:space="preserve">hodnotu </w:t>
            </w:r>
            <w:r w:rsidRPr="00722420">
              <w:rPr>
                <w:sz w:val="18"/>
                <w:szCs w:val="18"/>
              </w:rPr>
              <w:t>uviedol</w:t>
            </w:r>
            <w:r w:rsidR="00CD5564" w:rsidRPr="00722420">
              <w:rPr>
                <w:sz w:val="18"/>
                <w:szCs w:val="18"/>
              </w:rPr>
              <w:t>.</w:t>
            </w:r>
          </w:p>
        </w:tc>
      </w:tr>
      <w:tr w:rsidR="007C2BB6" w:rsidRPr="00D95A9D" w14:paraId="4468E2DF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E3E5" w14:textId="03591357" w:rsidR="007C2BB6" w:rsidRDefault="7A1B5D4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lastRenderedPageBreak/>
              <w:t>L</w:t>
            </w:r>
            <w:r w:rsidR="1159D8A8" w:rsidRPr="72620242">
              <w:rPr>
                <w:sz w:val="18"/>
                <w:szCs w:val="18"/>
              </w:rPr>
              <w:t>iečba v cudzine</w:t>
            </w:r>
          </w:p>
          <w:p w14:paraId="70F5852E" w14:textId="6942607A" w:rsidR="007C2BB6" w:rsidRDefault="7D1CEF80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(eDPN.4)</w:t>
            </w:r>
          </w:p>
          <w:p w14:paraId="6E2C8088" w14:textId="056122B3" w:rsidR="007C2BB6" w:rsidRDefault="007C2BB6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4D5" w14:textId="27B681B7" w:rsidR="007C2BB6" w:rsidRPr="00722420" w:rsidRDefault="62E757F0" w:rsidP="67C0EF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Príznak, že poistenec </w:t>
            </w:r>
            <w:r w:rsidR="0FC289C3" w:rsidRPr="00722420">
              <w:rPr>
                <w:rFonts w:asciiTheme="majorHAnsi" w:hAnsiTheme="majorHAnsi" w:cstheme="majorHAnsi"/>
                <w:sz w:val="18"/>
                <w:szCs w:val="18"/>
              </w:rPr>
              <w:t>Slovenskej republiky</w:t>
            </w: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je liečený v cudzine.</w:t>
            </w:r>
          </w:p>
          <w:p w14:paraId="193A4268" w14:textId="53AE3E58" w:rsidR="007C2BB6" w:rsidRPr="00722420" w:rsidRDefault="50F99A67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Vysvetlenie:</w:t>
            </w:r>
          </w:p>
          <w:p w14:paraId="386C81C6" w14:textId="41DE2722" w:rsidR="007C2BB6" w:rsidRPr="00722420" w:rsidRDefault="50F99A67" w:rsidP="2C057BC4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Dočasnú pracovnú neschopnosť osoby, ktorej sa poskytla neodkladná starostlivosť spojená s hospitalizáciou v cudzine uvádza lekár, ak mu osoba predložila prepúšťaciu správu do troch dní odo dňa ukončenia hospitalizácie lekársku správu po ukončení poskytovania neodkladnej zdravotnej starostlivosti v cudzine. Ošetrujúci lekár môže vystaviť potvrdenie o dočasnej pracovnej neschopnosti spätne, pričom dátum začiatku dočasnej pracovnej neschopnosti určí podľa prepúšťacej lekárskej správy. Ak zdravotný stav osoby nevyžaduje ďalšiu dočasnú pracovnú neschopnosť, ošetrujúci lekár na potvrdení o dočasnej pracovnej neschopnosti uvedie aj dátum ukončenia dočasnej pracovnej neschopnosti podľa prepúšťacej správ</w:t>
            </w:r>
            <w:r w:rsidR="11AE6FBB" w:rsidRPr="00722420">
              <w:rPr>
                <w:rFonts w:asciiTheme="majorHAnsi" w:hAnsiTheme="majorHAnsi" w:cstheme="majorHAnsi"/>
                <w:sz w:val="18"/>
                <w:szCs w:val="18"/>
              </w:rPr>
              <w:t>y.</w:t>
            </w:r>
          </w:p>
          <w:p w14:paraId="3C4BD64C" w14:textId="18D8BD8B" w:rsidR="007C2BB6" w:rsidRPr="00722420" w:rsidRDefault="14AE61E9" w:rsidP="67C0EF39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Ak je vyznačený tento atribút, systém nekontroluje lehotu pre vystavenie DPN 3 kalendárne dni spätne a nekontroluje ani vystavenie DPN do budúcnosti.</w:t>
            </w:r>
          </w:p>
        </w:tc>
      </w:tr>
      <w:tr w:rsidR="007C2BB6" w:rsidRPr="00D95A9D" w14:paraId="45000535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8DF0" w14:textId="6C1A70D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Poznámka</w:t>
            </w:r>
          </w:p>
          <w:p w14:paraId="353BD687" w14:textId="6C1A70D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(eDPN.5)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5D2E" w14:textId="50F3F94B" w:rsidR="59531A39" w:rsidRPr="00722420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Poznámka lekára k pracovnej neschopnosti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>, je potrebné obmedziť na 1000 znakov</w:t>
            </w:r>
          </w:p>
        </w:tc>
      </w:tr>
      <w:tr w:rsidR="007C2BB6" w:rsidRPr="00D95A9D" w14:paraId="1391EE6A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17FD" w14:textId="28A75B43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Neschopný práce  od</w:t>
            </w:r>
          </w:p>
          <w:p w14:paraId="6698BD96" w14:textId="69E2AE3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(eDPN.6)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A1A" w14:textId="7EF189CE" w:rsidR="59531A39" w:rsidRPr="00722420" w:rsidRDefault="535973B1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Dátum začiatku pracovnej neschopnosti.</w:t>
            </w:r>
          </w:p>
          <w:p w14:paraId="6C86DE03" w14:textId="1522758E" w:rsidR="59531A39" w:rsidRPr="00722420" w:rsidRDefault="4CA23ADA" w:rsidP="6EEED474">
            <w:pPr>
              <w:rPr>
                <w:rFonts w:asciiTheme="majorHAnsi" w:eastAsiaTheme="minorEastAsia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Dátum je možné zadať maximálne 3 </w:t>
            </w:r>
            <w:r w:rsidR="39DDC716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kalendárne dni </w:t>
            </w:r>
            <w:r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spätne a jeden kalendárny deň do budúcnosti s výnimkou označenia príznaku “Liečba v cudzine” kedy nemusí byť dodržaná lehota. </w:t>
            </w:r>
            <w:r w:rsidR="53B0C435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Ak lekár vyplní DPN viac ako tri kalendárne dni spätne, </w:t>
            </w:r>
            <w:r w:rsidR="006F362E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alebo jeden kalendárny deň do budúcnosti, </w:t>
            </w:r>
            <w:r w:rsidR="53B0C435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>systému IS PZS ho upozorní na chybu</w:t>
            </w:r>
            <w:r w:rsidR="009A42D0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 a znemožní </w:t>
            </w:r>
            <w:proofErr w:type="spellStart"/>
            <w:r w:rsidR="009A42D0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>eDPN</w:t>
            </w:r>
            <w:proofErr w:type="spellEnd"/>
            <w:r w:rsidR="009A42D0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 zapísať</w:t>
            </w:r>
            <w:r w:rsidR="53B0C435" w:rsidRPr="00722420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. </w:t>
            </w:r>
          </w:p>
          <w:p w14:paraId="0E61D1B4" w14:textId="0C015D7D" w:rsidR="0030094C" w:rsidRPr="00722420" w:rsidRDefault="0030094C" w:rsidP="6EEED474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Dátum je nutné zadať tak, aby </w:t>
            </w:r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sa </w:t>
            </w: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trvanie vzniknutej </w:t>
            </w:r>
            <w:proofErr w:type="spellStart"/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proofErr w:type="spellStart"/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>neprektývalo</w:t>
            </w:r>
            <w:proofErr w:type="spellEnd"/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so staršou </w:t>
            </w:r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ukončenou </w:t>
            </w:r>
            <w:proofErr w:type="spellStart"/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006F362E" w:rsidRPr="00722420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7C3A9113" w14:textId="14210F38" w:rsidR="59531A39" w:rsidRPr="00722420" w:rsidRDefault="535973B1" w:rsidP="6EEED474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Atribút je povinný.</w:t>
            </w:r>
          </w:p>
        </w:tc>
      </w:tr>
      <w:tr w:rsidR="007C2BB6" w:rsidRPr="00D95A9D" w14:paraId="1B0DF170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1D1F" w14:textId="47BEB9EA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Schopný práce  od</w:t>
            </w:r>
          </w:p>
          <w:p w14:paraId="61795037" w14:textId="4DA10B1B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(eDPN.7)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78C2" w14:textId="25BC9A2F" w:rsidR="59531A39" w:rsidRPr="00722420" w:rsidRDefault="00A1352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Dátum prvého dňa po u</w:t>
            </w:r>
            <w:r w:rsidR="702EF22A" w:rsidRPr="00722420">
              <w:rPr>
                <w:rFonts w:asciiTheme="majorHAnsi" w:hAnsiTheme="majorHAnsi" w:cstheme="majorHAnsi"/>
                <w:sz w:val="18"/>
                <w:szCs w:val="18"/>
              </w:rPr>
              <w:t>končení dočasnej pracovnej neschopnosti</w:t>
            </w:r>
            <w:r w:rsidR="719F910E" w:rsidRPr="00722420">
              <w:rPr>
                <w:rFonts w:asciiTheme="majorHAnsi" w:hAnsiTheme="majorHAnsi" w:cstheme="majorHAnsi"/>
                <w:sz w:val="18"/>
                <w:szCs w:val="18"/>
              </w:rPr>
              <w:t>. Dátum</w:t>
            </w: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9A42D0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musí nasledovať jeden </w:t>
            </w: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deň po dni predpokladaného u</w:t>
            </w:r>
            <w:r w:rsidR="719F910E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končenia </w:t>
            </w:r>
            <w:proofErr w:type="spellStart"/>
            <w:r w:rsidR="719F910E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719F910E" w:rsidRPr="00722420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4F73B7AB" w14:textId="61466C6A" w:rsidR="00D43AE4" w:rsidRPr="00722420" w:rsidRDefault="00D43AE4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Dátum musí byť väčší ako eDPN.2</w:t>
            </w:r>
          </w:p>
          <w:p w14:paraId="11AD949A" w14:textId="08DA4E7E" w:rsidR="009A42D0" w:rsidRPr="00722420" w:rsidRDefault="009A42D0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Prvým zápisom tohto atribútu sa </w:t>
            </w:r>
            <w:proofErr w:type="spellStart"/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považuje za ukončenú.</w:t>
            </w:r>
          </w:p>
        </w:tc>
      </w:tr>
      <w:tr w:rsidR="007C2BB6" w:rsidRPr="00D95A9D" w14:paraId="63E22CF9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FA8" w14:textId="2059DC19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Pobyt v čase práceneschopnosti (eDPN.8)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8CFE" w14:textId="5398308F" w:rsidR="59531A39" w:rsidRPr="00722420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Adresa, kde sa bude osoba nachádzať v čase dočasnej pracovnej neschopnosti</w:t>
            </w:r>
          </w:p>
          <w:p w14:paraId="424F253B" w14:textId="6D8C2FF8" w:rsidR="59531A39" w:rsidRPr="00722420" w:rsidRDefault="0294FD25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Zložený atribút je povinný</w:t>
            </w:r>
            <w:r w:rsidR="319F1F29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, pri vzniku </w:t>
            </w:r>
            <w:proofErr w:type="spellStart"/>
            <w:r w:rsidR="319F1F29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19F1F29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. Pri zmene a ukončení </w:t>
            </w:r>
            <w:proofErr w:type="spellStart"/>
            <w:r w:rsidR="319F1F29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19F1F29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sa údaj neuvádza.</w:t>
            </w:r>
          </w:p>
          <w:p w14:paraId="1226CA35" w14:textId="77777777" w:rsidR="59531A39" w:rsidRPr="00722420" w:rsidRDefault="59531A39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0CA28ED" w14:textId="1B288096" w:rsidR="59531A39" w:rsidRPr="00722420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Zložený atribút:</w:t>
            </w:r>
          </w:p>
        </w:tc>
      </w:tr>
      <w:tr w:rsidR="007C2BB6" w:rsidRPr="00D95A9D" w14:paraId="03E3C25D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EE57" w14:textId="41DF101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Adresa</w:t>
            </w:r>
          </w:p>
          <w:p w14:paraId="449B5437" w14:textId="64A60ED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(eDPN.8.1)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A955" w14:textId="3DF947B4" w:rsidR="59531A39" w:rsidRPr="00722420" w:rsidRDefault="4C8CC8A3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Šifrovaný záznam o adrese pobytu.</w:t>
            </w:r>
          </w:p>
          <w:p w14:paraId="5F4D206F" w14:textId="43B00D11" w:rsidR="59531A39" w:rsidRPr="00722420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Obsahuje poznámku a nasledovné údaje o adrese:</w:t>
            </w:r>
          </w:p>
          <w:p w14:paraId="606168C5" w14:textId="2924DBFE" w:rsidR="2A7074B9" w:rsidRPr="00722420" w:rsidRDefault="535973B1" w:rsidP="7262024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Krajina</w:t>
            </w:r>
            <w:r w:rsidR="4937B941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-</w:t>
            </w:r>
            <w:r w:rsidR="009A42D0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</w:t>
            </w:r>
            <w:r w:rsidR="4937B941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povinný údaj, do</w:t>
            </w:r>
            <w:r w:rsidR="6EEED474" w:rsidRPr="00722420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 xml:space="preserve"> položky sa napĺňa hodnota zo stĺpca „Názov“ číselníka 1.3.158.00165387.100.10.51</w:t>
            </w:r>
            <w:r w:rsidR="00BD0745" w:rsidRPr="00722420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 xml:space="preserve"> (napríklad hodnota: Slovensko)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, je potrebné obmedziť na 12 znakov orezaním textu</w:t>
            </w:r>
            <w:r w:rsidR="004A6618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z číselníka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nad daný rozsah.</w:t>
            </w:r>
          </w:p>
          <w:p w14:paraId="6F4CDFD0" w14:textId="450FFB2C" w:rsidR="59531A39" w:rsidRPr="00722420" w:rsidRDefault="535973B1" w:rsidP="7262024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Mesto </w:t>
            </w:r>
            <w:r w:rsidR="4937B941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-</w:t>
            </w:r>
            <w:r w:rsidR="009A42D0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</w:t>
            </w:r>
            <w:r w:rsidR="4937B941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povinný údaj, do </w:t>
            </w:r>
            <w:r w:rsidR="6EEED474" w:rsidRPr="00722420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>položky sa napĺňa hodnota zo stĺpca  „Názov“ číselníka 1.3.158.00165387.100.10.45 (napríklad hodnota: Stupava). Kontroluje sa iba, v prípade, ak ide o adresu s hodnotou v poli krajina Slovensko.</w:t>
            </w:r>
            <w:r w:rsidR="008924FB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 xml:space="preserve"> </w:t>
            </w:r>
            <w:r w:rsidR="008924FB" w:rsidRPr="008924FB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highlight w:val="yellow"/>
                <w:lang w:val="sk"/>
              </w:rPr>
              <w:t>Prípustné hodnoty mimo číselníka sú aj „Bratislava“ a „Košice“.</w:t>
            </w:r>
          </w:p>
          <w:p w14:paraId="4E750705" w14:textId="3AF2C811" w:rsidR="59531A39" w:rsidRPr="00722420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Ulica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008B39D3" w14:textId="1C7FF4F6" w:rsidR="59531A39" w:rsidRPr="00722420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Popisné číslo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0A0571FE" w14:textId="342C85A0" w:rsidR="59531A39" w:rsidRPr="00722420" w:rsidRDefault="000B20B3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Orientačné čísl</w:t>
            </w:r>
            <w:r w:rsidR="525EB6D0" w:rsidRPr="00722420">
              <w:rPr>
                <w:rFonts w:asciiTheme="majorHAnsi" w:hAnsiTheme="majorHAnsi" w:cstheme="majorHAnsi"/>
                <w:sz w:val="18"/>
                <w:szCs w:val="18"/>
              </w:rPr>
              <w:t>o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– nepovinný údaj</w:t>
            </w:r>
          </w:p>
          <w:p w14:paraId="7DDD9746" w14:textId="21FEF3F8" w:rsidR="59531A39" w:rsidRPr="00722420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Poštové smerové číslo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5B3BB752" w14:textId="706E4565" w:rsidR="59531A39" w:rsidRPr="00722420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Poschodie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77381592" w14:textId="3BBD54FD" w:rsidR="59531A39" w:rsidRPr="00722420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Číslo bytu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6685DE7C" w14:textId="754D2DCE" w:rsidR="624B7CEF" w:rsidRPr="00722420" w:rsidRDefault="662667C0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Poznámka </w:t>
            </w:r>
            <w:r w:rsidR="3078B08B"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>, je potrebné obmedziť na 200 znakov</w:t>
            </w:r>
          </w:p>
          <w:p w14:paraId="24B6CA33" w14:textId="35479709" w:rsidR="009A42D0" w:rsidRPr="00722420" w:rsidRDefault="009A42D0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lastRenderedPageBreak/>
              <w:t xml:space="preserve">Dátum platnosti od – nepovinný údaj, uvádza sa ak údaj o adrese neplatí ku dňu vystavenia </w:t>
            </w:r>
            <w:proofErr w:type="spellStart"/>
            <w:r w:rsidRPr="00722420">
              <w:rPr>
                <w:rFonts w:asciiTheme="majorHAnsi" w:hAnsiTheme="majorHAnsi" w:cstheme="majorHAnsi"/>
                <w:sz w:val="18"/>
                <w:szCs w:val="18"/>
                <w:lang w:val="sk"/>
              </w:rPr>
              <w:t>eDPN</w:t>
            </w:r>
            <w:proofErr w:type="spellEnd"/>
          </w:p>
          <w:p w14:paraId="161EF00A" w14:textId="51D110D1" w:rsidR="7F720368" w:rsidRPr="00722420" w:rsidRDefault="7F720368" w:rsidP="7F720368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18"/>
                <w:lang w:val="sk"/>
              </w:rPr>
            </w:pPr>
          </w:p>
          <w:p w14:paraId="0F102B82" w14:textId="247F1AB6" w:rsidR="624B7CEF" w:rsidRPr="00722420" w:rsidRDefault="50BE9E73" w:rsidP="67C0EF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Údaje o adrese </w:t>
            </w:r>
            <w:r w:rsidR="69E9F71F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pobytu na </w:t>
            </w:r>
            <w:proofErr w:type="spellStart"/>
            <w:r w:rsidR="69E9F71F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69E9F71F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6E3E07E7" w:rsidRPr="00722420">
              <w:rPr>
                <w:rFonts w:asciiTheme="majorHAnsi" w:hAnsiTheme="majorHAnsi" w:cstheme="majorHAnsi"/>
                <w:sz w:val="18"/>
                <w:szCs w:val="18"/>
              </w:rPr>
              <w:t>sú povinne vyplnen</w:t>
            </w:r>
            <w:r w:rsidR="400F43AA" w:rsidRPr="00722420">
              <w:rPr>
                <w:rFonts w:asciiTheme="majorHAnsi" w:hAnsiTheme="majorHAnsi" w:cstheme="majorHAnsi"/>
                <w:sz w:val="18"/>
                <w:szCs w:val="18"/>
              </w:rPr>
              <w:t>é</w:t>
            </w:r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v prípade novo zapísanej </w:t>
            </w:r>
            <w:proofErr w:type="spellStart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. Ak ide o zmenu údajov na </w:t>
            </w:r>
            <w:proofErr w:type="spellStart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, ukončenie </w:t>
            </w:r>
            <w:proofErr w:type="spellStart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IS PZS adresu na </w:t>
            </w:r>
            <w:proofErr w:type="spellStart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nezasiela.</w:t>
            </w:r>
            <w:r w:rsidR="20150300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Adresa je zasielaná šifrovane, popis </w:t>
            </w:r>
            <w:proofErr w:type="spellStart"/>
            <w:r w:rsidR="20150300" w:rsidRPr="00722420">
              <w:rPr>
                <w:rFonts w:asciiTheme="majorHAnsi" w:hAnsiTheme="majorHAnsi" w:cstheme="majorHAnsi"/>
                <w:sz w:val="18"/>
                <w:szCs w:val="18"/>
              </w:rPr>
              <w:t>viz</w:t>
            </w:r>
            <w:proofErr w:type="spellEnd"/>
            <w:r w:rsidR="20150300" w:rsidRPr="00722420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314B4A16" w:rsidRPr="00722420">
              <w:rPr>
                <w:rFonts w:asciiTheme="majorHAnsi" w:hAnsiTheme="majorHAnsi" w:cstheme="majorHAnsi"/>
                <w:sz w:val="18"/>
                <w:szCs w:val="18"/>
              </w:rPr>
              <w:t>6.1.1</w:t>
            </w:r>
          </w:p>
        </w:tc>
      </w:tr>
      <w:tr w:rsidR="007C2BB6" w:rsidRPr="00D95A9D" w14:paraId="175188CC" w14:textId="77777777" w:rsidTr="72620242">
        <w:trPr>
          <w:trHeight w:val="1232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0B19" w14:textId="52650082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lastRenderedPageBreak/>
              <w:t>Diagnóza</w:t>
            </w:r>
          </w:p>
          <w:p w14:paraId="5A85F759" w14:textId="1063089F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CFB6" w14:textId="514A4948" w:rsidR="59531A39" w:rsidRPr="00722420" w:rsidRDefault="564A3E3F" w:rsidP="59531A39">
            <w:pPr>
              <w:spacing w:after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Diagnóza, ktorá je dôvodom práceneschopnosti</w:t>
            </w:r>
          </w:p>
          <w:p w14:paraId="0972F460" w14:textId="41662CA0" w:rsidR="59531A39" w:rsidRPr="00722420" w:rsidRDefault="6EEED474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Diagnózu je možné zmeniť aj do minulosti.</w:t>
            </w:r>
          </w:p>
          <w:p w14:paraId="2C853E18" w14:textId="530793FD" w:rsidR="59531A39" w:rsidRPr="00722420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22420">
              <w:rPr>
                <w:rFonts w:asciiTheme="majorHAnsi" w:hAnsiTheme="majorHAnsi" w:cstheme="majorHAnsi"/>
                <w:sz w:val="18"/>
                <w:szCs w:val="18"/>
              </w:rPr>
              <w:t>Zložený atribút je povinný.</w:t>
            </w:r>
          </w:p>
          <w:p w14:paraId="4407AC2D" w14:textId="39CA266E" w:rsidR="59531A39" w:rsidRPr="00722420" w:rsidRDefault="59531A39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7C2BB6" w:rsidRPr="00D95A9D" w14:paraId="7912DA09" w14:textId="77777777" w:rsidTr="72620242">
        <w:trPr>
          <w:trHeight w:val="10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EE2" w14:textId="2CBCF0EF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Diagnóza </w:t>
            </w:r>
          </w:p>
          <w:p w14:paraId="2CFE5F77" w14:textId="66549524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(eDPN.9.1)</w:t>
            </w:r>
          </w:p>
          <w:p w14:paraId="24DB3C16" w14:textId="1BE8C154" w:rsidR="59531A39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1FDA" w14:textId="7777777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Diagnóza podľa MKCH10 </w:t>
            </w:r>
          </w:p>
          <w:p w14:paraId="1D42B4A0" w14:textId="4B611DE2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OID: 1.3.158.00165387.100.10.25</w:t>
            </w:r>
          </w:p>
        </w:tc>
      </w:tr>
      <w:tr w:rsidR="007C2BB6" w:rsidRPr="00D95A9D" w14:paraId="09C3E46C" w14:textId="77777777" w:rsidTr="72620242">
        <w:trPr>
          <w:trHeight w:val="166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EAB0" w14:textId="7F72BC3D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Platnosť od </w:t>
            </w:r>
          </w:p>
          <w:p w14:paraId="7524D8FD" w14:textId="4BBB042A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(eDPN.9.2)</w:t>
            </w:r>
          </w:p>
          <w:p w14:paraId="42698755" w14:textId="7F72BC3D" w:rsidR="59531A39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0E38" w14:textId="77777777" w:rsidR="59531A39" w:rsidRPr="00722420" w:rsidRDefault="3FCBE4B0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Uvádza sa v prípade, ak </w:t>
            </w:r>
            <w:r w:rsidR="0E26DD57" w:rsidRPr="00722420">
              <w:rPr>
                <w:sz w:val="18"/>
                <w:szCs w:val="18"/>
              </w:rPr>
              <w:t xml:space="preserve">je </w:t>
            </w:r>
            <w:r w:rsidRPr="00722420">
              <w:rPr>
                <w:sz w:val="18"/>
                <w:szCs w:val="18"/>
              </w:rPr>
              <w:t>platnosť záznamu o diagnóze iná, ako platnosť celého záznamu potvrdenia DPN.</w:t>
            </w:r>
          </w:p>
          <w:p w14:paraId="2496299C" w14:textId="50F2FC72" w:rsidR="00D43AE4" w:rsidRPr="00722420" w:rsidRDefault="00D43AE4" w:rsidP="00D43AE4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Pre novú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jediná prípustná hodnota je zhodná s eDPN.6.</w:t>
            </w:r>
          </w:p>
          <w:p w14:paraId="7538BB8B" w14:textId="2FC6FA93" w:rsidR="00D43AE4" w:rsidRPr="00722420" w:rsidRDefault="00D43AE4" w:rsidP="00D43AE4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Pri zmene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 v intervale </w:t>
            </w:r>
            <w:r w:rsidRPr="00722420">
              <w:rPr>
                <w:sz w:val="18"/>
                <w:szCs w:val="18"/>
                <w:lang w:val="en-US"/>
              </w:rPr>
              <w:t>&lt;eDPN.6, eDPN.2&gt;</w:t>
            </w:r>
          </w:p>
        </w:tc>
      </w:tr>
      <w:tr w:rsidR="007C2BB6" w:rsidRPr="00D95A9D" w14:paraId="53341E78" w14:textId="77777777" w:rsidTr="72620242">
        <w:trPr>
          <w:trHeight w:val="5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7A3B" w14:textId="46F87DAF" w:rsidR="064A7CED" w:rsidRDefault="7AC30B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Telefón</w:t>
            </w:r>
          </w:p>
          <w:p w14:paraId="5FEFC6E7" w14:textId="41B55F9F" w:rsidR="007C2BB6" w:rsidRPr="00D95A9D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54175180" w:rsidRPr="72620242">
              <w:rPr>
                <w:sz w:val="18"/>
                <w:szCs w:val="18"/>
              </w:rPr>
              <w:t>0</w:t>
            </w:r>
            <w:r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C09" w14:textId="5D445496" w:rsidR="007C2BB6" w:rsidRPr="00722420" w:rsidRDefault="0CFA481B" w:rsidP="00BD0745">
            <w:r w:rsidRPr="00722420">
              <w:rPr>
                <w:sz w:val="18"/>
                <w:szCs w:val="18"/>
              </w:rPr>
              <w:t>Šifrovaný telefonický kontakt pacienta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>, je potrebné obmedziť na 200 znakov pred šifrovaním.</w:t>
            </w:r>
            <w:r w:rsidR="4A19D65F" w:rsidRPr="00722420">
              <w:rPr>
                <w:sz w:val="18"/>
                <w:szCs w:val="18"/>
              </w:rPr>
              <w:t xml:space="preserve"> P</w:t>
            </w:r>
            <w:r w:rsidR="00D43AE4" w:rsidRPr="00722420">
              <w:t>opis šifrovania viď</w:t>
            </w:r>
            <w:r w:rsidR="4A19D65F" w:rsidRPr="00722420">
              <w:t xml:space="preserve"> 6.1.1</w:t>
            </w:r>
          </w:p>
        </w:tc>
      </w:tr>
      <w:tr w:rsidR="007C2BB6" w:rsidRPr="00D95A9D" w14:paraId="636C8816" w14:textId="77777777" w:rsidTr="72620242">
        <w:trPr>
          <w:trHeight w:val="67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BC56" w14:textId="247D4336" w:rsidR="007C2BB6" w:rsidRPr="00D43AE4" w:rsidRDefault="5150BDA9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Trvanie práceneschopnosti</w:t>
            </w:r>
            <w:r w:rsidR="0AC93EA0" w:rsidRPr="00D43AE4">
              <w:rPr>
                <w:sz w:val="18"/>
                <w:szCs w:val="18"/>
              </w:rPr>
              <w:br/>
            </w:r>
            <w:r w:rsidR="33145D21" w:rsidRPr="00D43AE4">
              <w:rPr>
                <w:sz w:val="18"/>
                <w:szCs w:val="18"/>
              </w:rPr>
              <w:t>(eDPN.1</w:t>
            </w:r>
            <w:r w:rsidR="7A9B9CFD" w:rsidRPr="00D43AE4">
              <w:rPr>
                <w:sz w:val="18"/>
                <w:szCs w:val="18"/>
              </w:rPr>
              <w:t>1</w:t>
            </w:r>
            <w:r w:rsidR="33145D21" w:rsidRPr="00D43AE4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838F" w14:textId="36B717BD" w:rsidR="007C2BB6" w:rsidRPr="00722420" w:rsidRDefault="007C2BB6" w:rsidP="59531A39">
            <w:pPr>
              <w:rPr>
                <w:sz w:val="18"/>
                <w:szCs w:val="18"/>
              </w:rPr>
            </w:pPr>
          </w:p>
          <w:p w14:paraId="515921A5" w14:textId="3450A5B5" w:rsidR="007C2BB6" w:rsidRPr="00722420" w:rsidRDefault="4988D3CC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</w:t>
            </w:r>
            <w:r w:rsidR="33145D21" w:rsidRPr="00722420">
              <w:rPr>
                <w:sz w:val="18"/>
                <w:szCs w:val="18"/>
              </w:rPr>
              <w:t xml:space="preserve"> atribút</w:t>
            </w:r>
            <w:r w:rsidR="5A0D4EBA" w:rsidRPr="00722420">
              <w:rPr>
                <w:sz w:val="18"/>
                <w:szCs w:val="18"/>
              </w:rPr>
              <w:t xml:space="preserve"> je povinný</w:t>
            </w:r>
            <w:r w:rsidR="33145D21" w:rsidRPr="00722420">
              <w:rPr>
                <w:sz w:val="18"/>
                <w:szCs w:val="18"/>
              </w:rPr>
              <w:t>.</w:t>
            </w:r>
          </w:p>
        </w:tc>
      </w:tr>
      <w:tr w:rsidR="59531A39" w14:paraId="24420037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5BF1" w14:textId="553FD5E3" w:rsidR="0118BEEE" w:rsidRPr="00D43AE4" w:rsidRDefault="70B168C7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Dátum predpokladaného ukončenia</w:t>
            </w:r>
          </w:p>
          <w:p w14:paraId="36477AE6" w14:textId="0358656D" w:rsidR="1D4A80AC" w:rsidRPr="00D43AE4" w:rsidRDefault="16558028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(eDPN.1</w:t>
            </w:r>
            <w:r w:rsidR="1346E807" w:rsidRPr="00D43AE4">
              <w:rPr>
                <w:sz w:val="18"/>
                <w:szCs w:val="18"/>
              </w:rPr>
              <w:t>1</w:t>
            </w:r>
            <w:r w:rsidRPr="00D43AE4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3E93" w14:textId="02C5B694" w:rsidR="1D4A80AC" w:rsidRPr="00722420" w:rsidRDefault="45D612C0" w:rsidP="67C0EF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Dátum predpokladaného ukončenia </w:t>
            </w:r>
            <w:r w:rsidR="175C153B" w:rsidRPr="00722420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>PN</w:t>
            </w:r>
            <w:r w:rsidR="66730AEF" w:rsidRPr="00722420">
              <w:rPr>
                <w:sz w:val="18"/>
                <w:szCs w:val="18"/>
              </w:rPr>
              <w:t xml:space="preserve"> sa rovná dátumu nasledujúcej kontroly u lekára</w:t>
            </w:r>
            <w:r w:rsidR="464C6687" w:rsidRPr="00722420">
              <w:rPr>
                <w:sz w:val="18"/>
                <w:szCs w:val="18"/>
              </w:rPr>
              <w:t>. Ak po kontrole u lekára pretrváva potreba trvania DPN uvádza sa nový dátum kontroly</w:t>
            </w:r>
            <w:r w:rsidR="66730AEF" w:rsidRPr="00722420">
              <w:rPr>
                <w:sz w:val="18"/>
                <w:szCs w:val="18"/>
              </w:rPr>
              <w:t xml:space="preserve"> alebo </w:t>
            </w:r>
            <w:r w:rsidR="12687E4D" w:rsidRPr="00722420">
              <w:rPr>
                <w:sz w:val="18"/>
                <w:szCs w:val="18"/>
              </w:rPr>
              <w:t>p</w:t>
            </w:r>
            <w:r w:rsidRPr="00722420">
              <w:rPr>
                <w:sz w:val="18"/>
                <w:szCs w:val="18"/>
              </w:rPr>
              <w:t xml:space="preserve">ri ukončení DPN </w:t>
            </w:r>
            <w:r w:rsidR="085573F3" w:rsidRPr="00722420">
              <w:rPr>
                <w:sz w:val="18"/>
                <w:szCs w:val="18"/>
              </w:rPr>
              <w:t xml:space="preserve">sa uvádza </w:t>
            </w:r>
            <w:r w:rsidRPr="00722420">
              <w:rPr>
                <w:sz w:val="18"/>
                <w:szCs w:val="18"/>
              </w:rPr>
              <w:t xml:space="preserve"> schopný práce od - 1 deň.</w:t>
            </w:r>
          </w:p>
          <w:p w14:paraId="75F9F712" w14:textId="58E33514" w:rsidR="00D43AE4" w:rsidRPr="00722420" w:rsidRDefault="00D43AE4" w:rsidP="67C0EF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Nesmie byť menší ako eDPN.2 a tiež nesmie byť menší ako eDPN.6.</w:t>
            </w:r>
          </w:p>
          <w:p w14:paraId="174AC126" w14:textId="620870E0" w:rsidR="1D4A80AC" w:rsidRPr="00722420" w:rsidRDefault="1D4A80AC" w:rsidP="67C0EF39">
            <w:pPr>
              <w:rPr>
                <w:sz w:val="18"/>
                <w:szCs w:val="18"/>
              </w:rPr>
            </w:pPr>
          </w:p>
        </w:tc>
      </w:tr>
      <w:tr w:rsidR="59531A39" w14:paraId="028F4D3C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C847" w14:textId="553FD5E3" w:rsidR="1D4A80AC" w:rsidRPr="00D43AE4" w:rsidRDefault="16558028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Poznámka</w:t>
            </w:r>
          </w:p>
          <w:p w14:paraId="281FD76E" w14:textId="00712B19" w:rsidR="1D4A80AC" w:rsidRPr="00D43AE4" w:rsidRDefault="16558028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(eDPN.1</w:t>
            </w:r>
            <w:r w:rsidR="6AEDB4DC" w:rsidRPr="00D43AE4">
              <w:rPr>
                <w:sz w:val="18"/>
                <w:szCs w:val="18"/>
              </w:rPr>
              <w:t>1</w:t>
            </w:r>
            <w:r w:rsidRPr="00D43AE4">
              <w:rPr>
                <w:sz w:val="18"/>
                <w:szCs w:val="18"/>
              </w:rPr>
              <w:t>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01EEE949" w:rsidR="1D4A80AC" w:rsidRPr="00722420" w:rsidRDefault="16558028" w:rsidP="00BD0745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Poznámka k trvaniu alebo ukončení DPN</w:t>
            </w:r>
            <w:r w:rsidR="00BD0745" w:rsidRPr="00722420">
              <w:rPr>
                <w:rFonts w:asciiTheme="majorHAnsi" w:hAnsiTheme="majorHAnsi" w:cstheme="majorHAnsi"/>
                <w:sz w:val="18"/>
                <w:szCs w:val="18"/>
              </w:rPr>
              <w:t>, je potrebné obmedziť na 200 znakov.</w:t>
            </w:r>
          </w:p>
        </w:tc>
      </w:tr>
      <w:tr w:rsidR="59531A39" w14:paraId="465D7C47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36A4" w14:textId="7C8E336C" w:rsidR="619B4C12" w:rsidRPr="00D43AE4" w:rsidRDefault="5A3C6FE5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Vychádzky</w:t>
            </w:r>
          </w:p>
          <w:p w14:paraId="4DB5FE9E" w14:textId="42D6FD2B" w:rsidR="04FFA5C8" w:rsidRPr="00D43AE4" w:rsidRDefault="4AA93B06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(eDPN.12)</w:t>
            </w:r>
          </w:p>
          <w:p w14:paraId="69747AC8" w14:textId="5F018382" w:rsidR="59531A39" w:rsidRPr="00D43AE4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58C5" w14:textId="774A717F" w:rsidR="619B4C12" w:rsidRPr="00722420" w:rsidRDefault="69DCA3D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 prípade, ak lekár povolí pacientovi vychádzky uvedie zoznam časových intervalov a</w:t>
            </w:r>
            <w:r w:rsidR="00D43AE4" w:rsidRPr="00722420">
              <w:rPr>
                <w:sz w:val="18"/>
                <w:szCs w:val="18"/>
              </w:rPr>
              <w:t xml:space="preserve"> môže uviesť </w:t>
            </w:r>
            <w:r w:rsidRPr="00722420">
              <w:rPr>
                <w:sz w:val="18"/>
                <w:szCs w:val="18"/>
              </w:rPr>
              <w:t>dátumové ohranič</w:t>
            </w:r>
            <w:r w:rsidR="09F742DE" w:rsidRPr="00722420">
              <w:rPr>
                <w:sz w:val="18"/>
                <w:szCs w:val="18"/>
              </w:rPr>
              <w:t>e</w:t>
            </w:r>
            <w:r w:rsidRPr="00722420">
              <w:rPr>
                <w:sz w:val="18"/>
                <w:szCs w:val="18"/>
              </w:rPr>
              <w:t xml:space="preserve">nie od kedy sú vychádzky povolené. </w:t>
            </w:r>
          </w:p>
          <w:p w14:paraId="55BF05D3" w14:textId="516F97CB" w:rsidR="619B4C12" w:rsidRPr="00722420" w:rsidRDefault="69DCA3DF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Časových inte</w:t>
            </w:r>
            <w:r w:rsidR="1799D071" w:rsidRPr="00722420">
              <w:rPr>
                <w:sz w:val="18"/>
                <w:szCs w:val="18"/>
              </w:rPr>
              <w:t>r</w:t>
            </w:r>
            <w:r w:rsidRPr="00722420">
              <w:rPr>
                <w:sz w:val="18"/>
                <w:szCs w:val="18"/>
              </w:rPr>
              <w:t>valov je možné uviesť viacero.</w:t>
            </w:r>
          </w:p>
          <w:p w14:paraId="6DE033DD" w14:textId="4656A83D" w:rsidR="619B4C12" w:rsidRPr="00722420" w:rsidRDefault="35A9F70F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Lekár môže v priebehu DPN údaje o vychád</w:t>
            </w:r>
            <w:r w:rsidR="5F4FF46B" w:rsidRPr="00722420">
              <w:rPr>
                <w:sz w:val="18"/>
                <w:szCs w:val="18"/>
              </w:rPr>
              <w:t>z</w:t>
            </w:r>
            <w:r w:rsidRPr="00722420">
              <w:rPr>
                <w:sz w:val="18"/>
                <w:szCs w:val="18"/>
              </w:rPr>
              <w:t>kach meniť.</w:t>
            </w:r>
          </w:p>
          <w:p w14:paraId="257E141D" w14:textId="538B7CCE" w:rsidR="59531A39" w:rsidRPr="00722420" w:rsidRDefault="7696EE1A" w:rsidP="72620242"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sú vychádzky povolené, lekár ich je povinný časovo vymedziť. Dátum </w:t>
            </w:r>
            <w:proofErr w:type="spellStart"/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platnos</w:t>
            </w:r>
            <w:r w:rsidR="00D43AE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t_od</w:t>
            </w:r>
            <w:proofErr w:type="spellEnd"/>
            <w:r w:rsidR="00D43AE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</w:t>
            </w:r>
            <w:r w:rsidR="00D43AE4"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&lt;eDPN.2, eDPN.11.1&gt;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od platnosti jednotlivých intervalov pri evidovaní prvých vychádzok sa musí rovnať pre všetky intervaly</w:t>
            </w:r>
            <w:r w:rsidR="00D43AE4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38356219" w14:textId="66365FFD" w:rsidR="619B4C12" w:rsidRPr="00722420" w:rsidRDefault="5A3C6FE5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</w:t>
            </w:r>
            <w:r w:rsidR="0B0B1C02" w:rsidRPr="00722420">
              <w:rPr>
                <w:sz w:val="18"/>
                <w:szCs w:val="18"/>
              </w:rPr>
              <w:t xml:space="preserve"> je nepovinný</w:t>
            </w:r>
            <w:r w:rsidRPr="00722420">
              <w:rPr>
                <w:sz w:val="18"/>
                <w:szCs w:val="18"/>
              </w:rPr>
              <w:t>.</w:t>
            </w:r>
          </w:p>
          <w:p w14:paraId="6720936D" w14:textId="142E25B4" w:rsidR="59531A39" w:rsidRPr="00722420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14:paraId="778D3A4F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271A" w14:textId="2DA13CA7" w:rsidR="619B4C12" w:rsidRPr="00D43AE4" w:rsidRDefault="260F426E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lastRenderedPageBreak/>
              <w:t>Povolená vychádzka</w:t>
            </w:r>
          </w:p>
          <w:p w14:paraId="6830C2E8" w14:textId="75228F93" w:rsidR="79816E66" w:rsidRPr="00D43AE4" w:rsidRDefault="44F33209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(eDPN.12.1)</w:t>
            </w:r>
          </w:p>
          <w:p w14:paraId="2A33548C" w14:textId="2DA13CA7" w:rsidR="59531A39" w:rsidRPr="00D43AE4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66C0" w14:textId="7A0B6F21" w:rsidR="619B4C12" w:rsidRDefault="69DCA3D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Definícia časového intervalu pre rozsah pov</w:t>
            </w:r>
            <w:r w:rsidR="3A0C19A2" w:rsidRPr="72620242">
              <w:rPr>
                <w:sz w:val="18"/>
                <w:szCs w:val="18"/>
              </w:rPr>
              <w:t>o</w:t>
            </w:r>
            <w:r w:rsidRPr="72620242">
              <w:rPr>
                <w:sz w:val="18"/>
                <w:szCs w:val="18"/>
              </w:rPr>
              <w:t>lených vychádzok</w:t>
            </w:r>
          </w:p>
          <w:p w14:paraId="6FCFDE93" w14:textId="5261E858" w:rsidR="619B4C12" w:rsidRDefault="5A3C6F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</w:t>
            </w:r>
            <w:r w:rsidR="52B5B4DB" w:rsidRPr="72620242">
              <w:rPr>
                <w:sz w:val="18"/>
                <w:szCs w:val="18"/>
              </w:rPr>
              <w:t xml:space="preserve"> je nepovinný, môže sa opakovať</w:t>
            </w:r>
            <w:r w:rsidRPr="72620242">
              <w:rPr>
                <w:sz w:val="18"/>
                <w:szCs w:val="18"/>
              </w:rPr>
              <w:t>.</w:t>
            </w:r>
          </w:p>
          <w:p w14:paraId="15A1F8BF" w14:textId="75B47C3E" w:rsidR="59531A39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14:paraId="2B7F1EE3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A74" w14:textId="5C548CB3" w:rsidR="619B4C12" w:rsidRPr="00D43AE4" w:rsidRDefault="5A3C6FE5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Čas od</w:t>
            </w:r>
          </w:p>
          <w:p w14:paraId="2851766F" w14:textId="64EB4AAD" w:rsidR="1EFE8835" w:rsidRPr="00D43AE4" w:rsidRDefault="5D07EC80" w:rsidP="59531A39">
            <w:pPr>
              <w:rPr>
                <w:sz w:val="18"/>
                <w:szCs w:val="18"/>
              </w:rPr>
            </w:pPr>
            <w:r w:rsidRPr="00D43AE4">
              <w:rPr>
                <w:sz w:val="18"/>
                <w:szCs w:val="18"/>
              </w:rPr>
              <w:t>(eDPN.12.1.1)</w:t>
            </w:r>
          </w:p>
          <w:p w14:paraId="5CF3F25B" w14:textId="3683BEF1" w:rsidR="59531A39" w:rsidRPr="00D43AE4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399C" w14:textId="185406C5" w:rsidR="619B4C12" w:rsidRDefault="5A3C6F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Čas, od kedy je vychádzka povolená</w:t>
            </w:r>
          </w:p>
        </w:tc>
      </w:tr>
      <w:tr w:rsidR="59531A39" w:rsidRPr="00722420" w14:paraId="5F59C2F8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19BC" w14:textId="2ABD0B24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Čas do</w:t>
            </w:r>
          </w:p>
          <w:p w14:paraId="279257B8" w14:textId="050C3215" w:rsidR="29DBC630" w:rsidRPr="00722420" w:rsidRDefault="319C0DDA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(eDPN.12.1.</w:t>
            </w:r>
            <w:r w:rsidR="019BAC6C" w:rsidRPr="00722420">
              <w:rPr>
                <w:sz w:val="18"/>
                <w:szCs w:val="18"/>
              </w:rPr>
              <w:t>2</w:t>
            </w:r>
            <w:r w:rsidRPr="00722420">
              <w:rPr>
                <w:sz w:val="18"/>
                <w:szCs w:val="18"/>
              </w:rPr>
              <w:t>)</w:t>
            </w:r>
          </w:p>
          <w:p w14:paraId="157F6795" w14:textId="2ABD0B24" w:rsidR="59531A39" w:rsidRPr="00722420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0003" w14:textId="4B7CBD34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Čas, do kedy je vychádzka povolená</w:t>
            </w:r>
          </w:p>
        </w:tc>
      </w:tr>
      <w:tr w:rsidR="59531A39" w:rsidRPr="00722420" w14:paraId="4A893FD2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8396" w14:textId="58C97579" w:rsidR="53961F57" w:rsidRPr="00722420" w:rsidRDefault="56368E81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Dátum od</w:t>
            </w:r>
          </w:p>
          <w:p w14:paraId="623F9F87" w14:textId="18555DBC" w:rsidR="18BBDB5D" w:rsidRPr="00722420" w:rsidRDefault="3D971E3A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(eDPN.12.1.3)</w:t>
            </w:r>
          </w:p>
          <w:p w14:paraId="5510D03F" w14:textId="04EAEA1B" w:rsidR="59531A39" w:rsidRPr="00722420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5492" w14:textId="3C433F19" w:rsidR="53961F57" w:rsidRPr="00722420" w:rsidRDefault="07B419CE" w:rsidP="0074BC33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Dátum začiatku platnosti povolenia vychádzky</w:t>
            </w:r>
            <w:r w:rsidR="2C496B91" w:rsidRPr="00722420">
              <w:rPr>
                <w:sz w:val="18"/>
                <w:szCs w:val="18"/>
              </w:rPr>
              <w:t xml:space="preserve">, </w:t>
            </w:r>
          </w:p>
          <w:p w14:paraId="4BCB4E6F" w14:textId="1E9F2E8A" w:rsidR="53961F57" w:rsidRPr="00722420" w:rsidRDefault="00BC3CA3" w:rsidP="72620242"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M</w:t>
            </w:r>
            <w:r w:rsidR="26151BC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usí byť v intervale 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&lt;eDPN.2, eDPN.11.1&gt;</w:t>
            </w:r>
            <w:r w:rsidR="26151BCB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41511E8E"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od platnosti jednotlivých intervalov pri evidovaní prvých vychádzok sa musí rovnať pre všetky intervaly</w:t>
            </w:r>
            <w:r w:rsidRPr="00722420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49B4AF1" w14:textId="2C540233" w:rsidR="53961F57" w:rsidRPr="00722420" w:rsidRDefault="53961F57" w:rsidP="72620242"/>
          <w:p w14:paraId="57CBF11A" w14:textId="65C4F918" w:rsidR="53961F57" w:rsidRPr="00722420" w:rsidRDefault="53961F57" w:rsidP="0074BC33"/>
        </w:tc>
      </w:tr>
      <w:tr w:rsidR="007C2BB6" w:rsidRPr="00722420" w14:paraId="1DFCD653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1228" w14:textId="1AA156A4" w:rsidR="007C2BB6" w:rsidRPr="00722420" w:rsidRDefault="204ED365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Výnimka z poistenia</w:t>
            </w:r>
            <w:r w:rsidR="41AAD609" w:rsidRPr="00722420">
              <w:rPr>
                <w:sz w:val="18"/>
                <w:szCs w:val="18"/>
              </w:rPr>
              <w:br/>
            </w:r>
            <w:r w:rsidR="33145D21" w:rsidRPr="00722420">
              <w:rPr>
                <w:sz w:val="18"/>
                <w:szCs w:val="18"/>
              </w:rPr>
              <w:t>(eDPN.1</w:t>
            </w:r>
            <w:r w:rsidR="07F96027" w:rsidRPr="00722420">
              <w:rPr>
                <w:sz w:val="18"/>
                <w:szCs w:val="18"/>
              </w:rPr>
              <w:t>3</w:t>
            </w:r>
            <w:r w:rsidR="33145D21" w:rsidRPr="00722420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8E2D" w14:textId="3B760604" w:rsidR="3B963AC7" w:rsidRPr="00722420" w:rsidRDefault="68164B5C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Výnimka z poistenia, </w:t>
            </w:r>
            <w:r w:rsidR="007D0028" w:rsidRPr="00722420">
              <w:rPr>
                <w:sz w:val="18"/>
                <w:szCs w:val="18"/>
              </w:rPr>
              <w:t xml:space="preserve">tzn. označenie tých poistných vzťahov sociálneho poistenia </w:t>
            </w:r>
            <w:r w:rsidRPr="00722420">
              <w:rPr>
                <w:sz w:val="18"/>
                <w:szCs w:val="18"/>
              </w:rPr>
              <w:t xml:space="preserve">na ktoré pacient nepožaduje uplatniť </w:t>
            </w:r>
            <w:r w:rsidR="6F2A6A86" w:rsidRPr="00722420">
              <w:rPr>
                <w:sz w:val="18"/>
                <w:szCs w:val="18"/>
              </w:rPr>
              <w:t>D</w:t>
            </w:r>
            <w:r w:rsidRPr="00722420">
              <w:rPr>
                <w:sz w:val="18"/>
                <w:szCs w:val="18"/>
              </w:rPr>
              <w:t>PN.</w:t>
            </w:r>
          </w:p>
          <w:p w14:paraId="706FA6A7" w14:textId="72CD2D98" w:rsidR="007C2BB6" w:rsidRPr="00722420" w:rsidRDefault="007C2BB6" w:rsidP="59531A39">
            <w:pPr>
              <w:rPr>
                <w:sz w:val="18"/>
                <w:szCs w:val="18"/>
              </w:rPr>
            </w:pPr>
          </w:p>
          <w:p w14:paraId="39FC4556" w14:textId="395FD4D9" w:rsidR="007C2BB6" w:rsidRPr="00722420" w:rsidRDefault="33145D21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 je nepovinný.</w:t>
            </w:r>
          </w:p>
        </w:tc>
      </w:tr>
      <w:tr w:rsidR="007C2BB6" w:rsidRPr="00722420" w14:paraId="2F40439B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07A9" w14:textId="64E8C225" w:rsidR="007C2BB6" w:rsidRPr="00722420" w:rsidRDefault="3FC747C3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Číslo poistenia</w:t>
            </w:r>
            <w:r w:rsidR="33145D21" w:rsidRPr="00722420">
              <w:rPr>
                <w:sz w:val="18"/>
                <w:szCs w:val="18"/>
              </w:rPr>
              <w:t xml:space="preserve"> </w:t>
            </w:r>
          </w:p>
          <w:p w14:paraId="39BF26CA" w14:textId="4E07A34D" w:rsidR="007C2BB6" w:rsidRPr="00722420" w:rsidRDefault="33145D21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(eDPN.1</w:t>
            </w:r>
            <w:r w:rsidR="69B5A08A" w:rsidRPr="00722420">
              <w:rPr>
                <w:sz w:val="18"/>
                <w:szCs w:val="18"/>
              </w:rPr>
              <w:t>3</w:t>
            </w:r>
            <w:r w:rsidRPr="00722420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100509E2" w:rsidR="007C2BB6" w:rsidRPr="00722420" w:rsidRDefault="3F17CEC9" w:rsidP="7262024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Identifikátor poistenia v sociálnej poisťovni</w:t>
            </w:r>
            <w:r w:rsidR="20505500" w:rsidRPr="00722420">
              <w:rPr>
                <w:sz w:val="18"/>
                <w:szCs w:val="18"/>
              </w:rPr>
              <w:t>.</w:t>
            </w:r>
          </w:p>
        </w:tc>
      </w:tr>
      <w:tr w:rsidR="007C2BB6" w:rsidRPr="00722420" w14:paraId="2056DEEF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0209" w14:textId="6238F02E" w:rsidR="007C2BB6" w:rsidRPr="00722420" w:rsidRDefault="39628938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Zmena stavu záznamu</w:t>
            </w:r>
          </w:p>
          <w:p w14:paraId="0DF04986" w14:textId="41F05205" w:rsidR="007C2BB6" w:rsidRPr="00722420" w:rsidRDefault="33145D21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(eDPN.1</w:t>
            </w:r>
            <w:r w:rsidR="0376EC30" w:rsidRPr="00722420">
              <w:rPr>
                <w:sz w:val="18"/>
                <w:szCs w:val="18"/>
              </w:rPr>
              <w:t>4</w:t>
            </w:r>
            <w:r w:rsidRPr="00722420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E248" w14:textId="506D0867" w:rsidR="007C2BB6" w:rsidRPr="00722420" w:rsidRDefault="27F1A160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Zložený atribút je povinný. </w:t>
            </w:r>
          </w:p>
          <w:p w14:paraId="5DD0D837" w14:textId="6CBE71E9" w:rsidR="007C2BB6" w:rsidRPr="00722420" w:rsidRDefault="007C2BB6" w:rsidP="59531A39">
            <w:pPr>
              <w:rPr>
                <w:sz w:val="18"/>
                <w:szCs w:val="18"/>
              </w:rPr>
            </w:pPr>
          </w:p>
          <w:p w14:paraId="56414091" w14:textId="48BEB7AB" w:rsidR="007C2BB6" w:rsidRPr="00722420" w:rsidRDefault="2DA6C55D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CEN-EN13606-CLUSTER.Zmena_stavu_zaznamu.v1</w:t>
            </w:r>
          </w:p>
        </w:tc>
      </w:tr>
    </w:tbl>
    <w:p w14:paraId="2C534A7F" w14:textId="0EBA7B56" w:rsidR="00C26A9D" w:rsidRPr="00722420" w:rsidRDefault="00C26A9D">
      <w:pPr>
        <w:spacing w:before="0" w:after="200" w:line="276" w:lineRule="auto"/>
      </w:pPr>
    </w:p>
    <w:p w14:paraId="4CEA44AB" w14:textId="5725E796" w:rsidR="00C26A9D" w:rsidRPr="00722420" w:rsidRDefault="775D7D74" w:rsidP="00F8694E">
      <w:pPr>
        <w:pStyle w:val="Nadpis3"/>
      </w:pPr>
      <w:bookmarkStart w:id="120" w:name="_Toc86367243"/>
      <w:bookmarkStart w:id="121" w:name="_Toc120798994"/>
      <w:r w:rsidRPr="00722420">
        <w:t>Popis šifrovan</w:t>
      </w:r>
      <w:r w:rsidR="3EFDF843" w:rsidRPr="00722420">
        <w:t>ia</w:t>
      </w:r>
      <w:r w:rsidRPr="00722420">
        <w:t xml:space="preserve"> elementov</w:t>
      </w:r>
      <w:r w:rsidR="7355EF98" w:rsidRPr="00722420">
        <w:t xml:space="preserve"> správy</w:t>
      </w:r>
      <w:r w:rsidRPr="00722420">
        <w:t>.</w:t>
      </w:r>
      <w:bookmarkEnd w:id="120"/>
      <w:bookmarkEnd w:id="121"/>
    </w:p>
    <w:p w14:paraId="6E580803" w14:textId="60F0512B" w:rsidR="00C26A9D" w:rsidRPr="00722420" w:rsidRDefault="775D7D74" w:rsidP="003C642B">
      <w:pPr>
        <w:pStyle w:val="Normaldotabulky"/>
        <w:rPr>
          <w:lang w:val="sk"/>
        </w:rPr>
      </w:pPr>
      <w:r w:rsidRPr="00722420">
        <w:rPr>
          <w:lang w:val="sk"/>
        </w:rPr>
        <w:t>Požiadavka na službu môže obsahovať informácie o pobyte v čase práceneschopnosti a telefonický kontakt. Tieto údaje je potrebné do NZIS zasielať šifrované vykonaním nasledovného postupu:</w:t>
      </w:r>
    </w:p>
    <w:p w14:paraId="700B34D3" w14:textId="31CF3F65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Pripraviť si údaje v XSD type </w:t>
      </w:r>
      <w:proofErr w:type="spellStart"/>
      <w:r w:rsidRPr="00722420">
        <w:rPr>
          <w:rFonts w:eastAsia="Arial" w:cs="Arial"/>
          <w:b/>
          <w:bCs/>
          <w:sz w:val="18"/>
          <w:szCs w:val="18"/>
          <w:lang w:val="sk"/>
        </w:rPr>
        <w:t>PobytVCasePraceneschopnosti</w:t>
      </w:r>
      <w:proofErr w:type="spellEnd"/>
      <w:r w:rsidRPr="00722420">
        <w:rPr>
          <w:rFonts w:eastAsia="Arial" w:cs="Arial"/>
          <w:b/>
          <w:bCs/>
          <w:sz w:val="18"/>
          <w:szCs w:val="18"/>
          <w:lang w:val="sk"/>
        </w:rPr>
        <w:t>/Kontakt</w:t>
      </w:r>
    </w:p>
    <w:p w14:paraId="322BAF5C" w14:textId="2F10C822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Vložiť ich do elementu </w:t>
      </w:r>
      <w:proofErr w:type="spellStart"/>
      <w:r w:rsidRPr="00722420">
        <w:rPr>
          <w:rFonts w:eastAsia="Arial" w:cs="Arial"/>
          <w:b/>
          <w:bCs/>
          <w:sz w:val="18"/>
          <w:szCs w:val="18"/>
          <w:lang w:val="sk"/>
        </w:rPr>
        <w:t>Data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XSD typu </w:t>
      </w:r>
      <w:proofErr w:type="spellStart"/>
      <w:r w:rsidRPr="00722420">
        <w:rPr>
          <w:rFonts w:eastAsia="Arial" w:cs="Arial"/>
          <w:b/>
          <w:bCs/>
          <w:sz w:val="18"/>
          <w:szCs w:val="18"/>
          <w:lang w:val="sk"/>
        </w:rPr>
        <w:t>SDSEnvelope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>, ktorý sa využíva na prenos šifrovaných údajov v NZIS</w:t>
      </w:r>
    </w:p>
    <w:p w14:paraId="5385DE3D" w14:textId="662B616E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Do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vložiť do elementu </w:t>
      </w:r>
      <w:proofErr w:type="spellStart"/>
      <w:r w:rsidRPr="00722420">
        <w:rPr>
          <w:rFonts w:eastAsia="Arial" w:cs="Arial"/>
          <w:b/>
          <w:bCs/>
          <w:sz w:val="18"/>
          <w:szCs w:val="18"/>
          <w:lang w:val="sk"/>
        </w:rPr>
        <w:t>IdPrZS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JRUZ identifikátor pacienta v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plaintext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podobe</w:t>
      </w:r>
    </w:p>
    <w:p w14:paraId="01701621" w14:textId="57DE2C8F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Vygenerovať pole náhodných 4 bajtov, prekódovať ho do base64 reťazca a ten vložiť do elementu </w:t>
      </w:r>
      <w:proofErr w:type="spellStart"/>
      <w:r w:rsidRPr="00722420">
        <w:rPr>
          <w:rFonts w:eastAsia="Arial" w:cs="Arial"/>
          <w:b/>
          <w:bCs/>
          <w:sz w:val="18"/>
          <w:szCs w:val="18"/>
          <w:lang w:val="sk"/>
        </w:rPr>
        <w:t>RandomData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v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SDSEnvelope</w:t>
      </w:r>
      <w:proofErr w:type="spellEnd"/>
    </w:p>
    <w:p w14:paraId="618EDAD3" w14:textId="27CBF421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proofErr w:type="spellStart"/>
      <w:r w:rsidRPr="00722420">
        <w:rPr>
          <w:rFonts w:eastAsia="Arial" w:cs="Arial"/>
          <w:sz w:val="18"/>
          <w:szCs w:val="18"/>
          <w:lang w:val="sk"/>
        </w:rPr>
        <w:t>Zaserializovať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XML element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ako textový reťazec (v UTF8 kódovaní) a prekódovať ho na byte[]</w:t>
      </w:r>
    </w:p>
    <w:p w14:paraId="58192DE6" w14:textId="302D5D7C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Zavolať metódu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EhealthCryptoController.</w:t>
      </w:r>
      <w:r w:rsidRPr="00722420">
        <w:rPr>
          <w:rFonts w:eastAsia="Arial" w:cs="Arial"/>
          <w:b/>
          <w:bCs/>
          <w:sz w:val="18"/>
          <w:szCs w:val="18"/>
          <w:lang w:val="sk"/>
        </w:rPr>
        <w:t>EncryptForNzis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a na vstupe jej odovzdať pripravené pole bajtov</w:t>
      </w:r>
    </w:p>
    <w:p w14:paraId="74B83A17" w14:textId="29F710DD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lastRenderedPageBreak/>
        <w:t>Na výstupe metódy je hodnota typu byte[], ktorá obsahuje šifrované osobné údaje</w:t>
      </w:r>
    </w:p>
    <w:p w14:paraId="004E2633" w14:textId="21F65321" w:rsidR="00C26A9D" w:rsidRPr="00722420" w:rsidRDefault="775D7D74" w:rsidP="00950C5A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rFonts w:eastAsia="Arial" w:cs="Arial"/>
          <w:sz w:val="18"/>
          <w:szCs w:val="18"/>
          <w:lang w:val="sk"/>
        </w:rPr>
        <w:t xml:space="preserve">Šifrované osobné údaje zakódovať cez base64 a ako textový reťazec naplniť do elementu Adresa v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clustri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PobytVCasePraceneschopnosti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, resp. do elementu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Telefon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v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clustri</w:t>
      </w:r>
      <w:proofErr w:type="spellEnd"/>
      <w:r w:rsidRPr="00722420">
        <w:rPr>
          <w:rFonts w:eastAsia="Arial" w:cs="Arial"/>
          <w:sz w:val="18"/>
          <w:szCs w:val="18"/>
          <w:lang w:val="sk"/>
        </w:rPr>
        <w:t xml:space="preserve"> </w:t>
      </w:r>
      <w:proofErr w:type="spellStart"/>
      <w:r w:rsidRPr="00722420">
        <w:rPr>
          <w:rFonts w:eastAsia="Arial" w:cs="Arial"/>
          <w:sz w:val="18"/>
          <w:szCs w:val="18"/>
          <w:lang w:val="sk"/>
        </w:rPr>
        <w:t>Telefon</w:t>
      </w:r>
      <w:proofErr w:type="spellEnd"/>
    </w:p>
    <w:p w14:paraId="7D907BBE" w14:textId="6C707938" w:rsidR="00C26A9D" w:rsidRPr="00722420" w:rsidRDefault="00C26A9D" w:rsidP="494BF597">
      <w:pPr>
        <w:spacing w:before="0" w:after="200" w:line="276" w:lineRule="auto"/>
      </w:pPr>
    </w:p>
    <w:p w14:paraId="312B6135" w14:textId="0399CC2D" w:rsidR="00585A0F" w:rsidRPr="00722420" w:rsidRDefault="020D793C" w:rsidP="00F8694E">
      <w:pPr>
        <w:pStyle w:val="Nadpis2"/>
      </w:pPr>
      <w:bookmarkStart w:id="122" w:name="_Toc86367244"/>
      <w:bookmarkStart w:id="123" w:name="_Toc120798995"/>
      <w:r w:rsidRPr="00722420">
        <w:t>Údaje hlavičky</w:t>
      </w:r>
      <w:bookmarkEnd w:id="122"/>
      <w:bookmarkEnd w:id="123"/>
    </w:p>
    <w:tbl>
      <w:tblPr>
        <w:tblW w:w="0" w:type="auto"/>
        <w:tblLook w:val="04A0" w:firstRow="1" w:lastRow="0" w:firstColumn="1" w:lastColumn="0" w:noHBand="0" w:noVBand="1"/>
      </w:tblPr>
      <w:tblGrid>
        <w:gridCol w:w="2060"/>
        <w:gridCol w:w="6956"/>
      </w:tblGrid>
      <w:tr w:rsidR="494BF597" w:rsidRPr="00722420" w14:paraId="1153EACA" w14:textId="77777777" w:rsidTr="009E1BCA">
        <w:trPr>
          <w:trHeight w:val="1028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958C" w14:textId="2050430E" w:rsidR="494BF597" w:rsidRPr="00722420" w:rsidRDefault="364EAFD9" w:rsidP="494BF597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Vystavil</w:t>
            </w:r>
            <w:r w:rsidR="3C27C165" w:rsidRPr="00722420">
              <w:br/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1029" w14:textId="2FEC9B47" w:rsidR="494BF597" w:rsidRPr="00722420" w:rsidRDefault="35274E23" w:rsidP="494BF597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Uvádzajú sa údaje o 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, ktorý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vystavil</w:t>
            </w:r>
          </w:p>
          <w:p w14:paraId="45A2212E" w14:textId="0237F6F5" w:rsidR="494BF597" w:rsidRPr="00722420" w:rsidRDefault="364EAFD9" w:rsidP="494BF597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 je povinný.</w:t>
            </w:r>
            <w:r w:rsidR="570EDA30" w:rsidRPr="00722420">
              <w:rPr>
                <w:sz w:val="18"/>
                <w:szCs w:val="18"/>
              </w:rPr>
              <w:t xml:space="preserve"> Súčasť hlavičky záznamu.</w:t>
            </w:r>
          </w:p>
          <w:p w14:paraId="52726E73" w14:textId="0E858B3B" w:rsidR="494BF597" w:rsidRPr="00722420" w:rsidRDefault="494BF597" w:rsidP="494BF597">
            <w:pPr>
              <w:rPr>
                <w:sz w:val="18"/>
                <w:szCs w:val="18"/>
              </w:rPr>
            </w:pPr>
          </w:p>
          <w:p w14:paraId="2466AC19" w14:textId="49AACDF6" w:rsidR="494BF597" w:rsidRPr="00722420" w:rsidRDefault="35274E23" w:rsidP="494BF597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atribút:</w:t>
            </w:r>
          </w:p>
          <w:p w14:paraId="28A515BC" w14:textId="125B88AB" w:rsidR="494BF597" w:rsidRPr="00722420" w:rsidRDefault="00FC4E5F" w:rsidP="494BF597">
            <w:pPr>
              <w:rPr>
                <w:sz w:val="18"/>
                <w:szCs w:val="18"/>
              </w:rPr>
            </w:pPr>
            <w:hyperlink r:id="rId16">
              <w:r w:rsidR="35274E23" w:rsidRPr="00722420">
                <w:rPr>
                  <w:sz w:val="18"/>
                  <w:szCs w:val="18"/>
                </w:rPr>
                <w:t>CEN-EN13606-CLUSTER.Zdravotnicky_pracovnik_odborneho_utvaru.v1</w:t>
              </w:r>
            </w:hyperlink>
          </w:p>
        </w:tc>
      </w:tr>
    </w:tbl>
    <w:p w14:paraId="08BCCE01" w14:textId="5D130BAA" w:rsidR="494BF597" w:rsidRPr="00722420" w:rsidRDefault="494BF597" w:rsidP="494BF597"/>
    <w:p w14:paraId="7F7F73EA" w14:textId="34103AFB" w:rsidR="1F922D11" w:rsidRPr="00722420" w:rsidRDefault="1F922D11" w:rsidP="00F8694E">
      <w:pPr>
        <w:pStyle w:val="Nadpis2"/>
      </w:pPr>
      <w:bookmarkStart w:id="124" w:name="_Toc120798996"/>
      <w:r w:rsidRPr="00722420">
        <w:t>Zdravotnícky pracovník</w:t>
      </w:r>
      <w:bookmarkEnd w:id="124"/>
    </w:p>
    <w:p w14:paraId="683CEF11" w14:textId="77777777" w:rsidR="00772FD5" w:rsidRPr="00722420" w:rsidRDefault="7A4DF636" w:rsidP="67C0EF39">
      <w:pPr>
        <w:rPr>
          <w:sz w:val="18"/>
          <w:szCs w:val="18"/>
        </w:rPr>
      </w:pPr>
      <w:r w:rsidRPr="00722420">
        <w:rPr>
          <w:sz w:val="18"/>
          <w:szCs w:val="18"/>
        </w:rPr>
        <w:t>CEN-EN13606-CLUSTER.Zdravotnicky_pracovnik_odborneho_utvaru.v1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234"/>
        <w:gridCol w:w="7264"/>
      </w:tblGrid>
      <w:tr w:rsidR="00301468" w:rsidRPr="00722420" w14:paraId="7190950B" w14:textId="77777777" w:rsidTr="72620242">
        <w:trPr>
          <w:trHeight w:val="203"/>
          <w:tblHeader/>
        </w:trPr>
        <w:tc>
          <w:tcPr>
            <w:tcW w:w="22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EC3783C" w14:textId="77777777" w:rsidR="00301468" w:rsidRPr="00722420" w:rsidRDefault="6DE4F7B8" w:rsidP="00FD2B7D">
            <w:pPr>
              <w:rPr>
                <w:color w:val="FFFFFF" w:themeColor="background2"/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ADL - Element/</w:t>
            </w:r>
            <w:proofErr w:type="spellStart"/>
            <w:r w:rsidRPr="00722420">
              <w:rPr>
                <w:sz w:val="18"/>
                <w:szCs w:val="18"/>
              </w:rPr>
              <w:t>Ontology</w:t>
            </w:r>
            <w:proofErr w:type="spellEnd"/>
            <w:r w:rsidRPr="00722420">
              <w:rPr>
                <w:sz w:val="18"/>
                <w:szCs w:val="18"/>
              </w:rPr>
              <w:t>/text</w:t>
            </w:r>
            <w:r w:rsidRPr="00722420">
              <w:rPr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726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E88059" w14:textId="77777777" w:rsidR="00301468" w:rsidRPr="00722420" w:rsidRDefault="6DE4F7B8" w:rsidP="00FD2B7D">
            <w:pPr>
              <w:rPr>
                <w:color w:val="FFFFFF" w:themeColor="background2"/>
                <w:sz w:val="18"/>
                <w:szCs w:val="18"/>
              </w:rPr>
            </w:pPr>
            <w:r w:rsidRPr="00722420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301468" w:rsidRPr="00722420" w14:paraId="6A654B0A" w14:textId="77777777" w:rsidTr="72620242">
        <w:trPr>
          <w:trHeight w:val="595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C879" w14:textId="77777777" w:rsidR="00301468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Identifikácia OU PZS</w:t>
            </w:r>
          </w:p>
          <w:p w14:paraId="2FC19F01" w14:textId="77777777" w:rsidR="00772FD5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(ZP.1)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A30F" w14:textId="77777777" w:rsidR="00301468" w:rsidRPr="00722420" w:rsidRDefault="7A4DF636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Obsahuje odborný útvar poskytovateľa zdravotnej starostlivosti z JRÚZ, do ktorého zdravotnícky pracovník patrí JRÚZ ID nahrádza OÚ PZS. IS PZS zabezpečí automatické vloženie JRÚZ identifikátora na pozadí </w:t>
            </w:r>
          </w:p>
        </w:tc>
      </w:tr>
      <w:tr w:rsidR="00301468" w:rsidRPr="00722420" w14:paraId="0E9DBD49" w14:textId="77777777" w:rsidTr="72620242">
        <w:trPr>
          <w:trHeight w:val="928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19B" w14:textId="77777777" w:rsidR="00301468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Identifikácia zdravotníckeho pracovníka</w:t>
            </w:r>
          </w:p>
          <w:p w14:paraId="5D9C44A1" w14:textId="77777777" w:rsidR="00772FD5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(ZP.2)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AEDA" w14:textId="7ED4AAAE" w:rsidR="00301468" w:rsidRPr="00722420" w:rsidRDefault="7A4DF636" w:rsidP="00C4719A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Stanovuje identifikácia zdravotníckeho pracovníka v JRÚZ.</w:t>
            </w:r>
            <w:r w:rsidR="437DA250" w:rsidRPr="00722420">
              <w:rPr>
                <w:sz w:val="18"/>
                <w:szCs w:val="18"/>
              </w:rPr>
              <w:t xml:space="preserve"> </w:t>
            </w:r>
            <w:r w:rsidRPr="00722420">
              <w:rPr>
                <w:sz w:val="18"/>
                <w:szCs w:val="18"/>
              </w:rPr>
              <w:t xml:space="preserve">IS PZS zabezpečí automatické vloženie JRÚZ identifikátora na pozadí </w:t>
            </w:r>
          </w:p>
        </w:tc>
      </w:tr>
      <w:tr w:rsidR="00301468" w:rsidRPr="00722420" w14:paraId="09D3DD1E" w14:textId="77777777" w:rsidTr="72620242">
        <w:trPr>
          <w:trHeight w:val="79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5610" w14:textId="77777777" w:rsidR="00301468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Nezmluvný lekár</w:t>
            </w:r>
          </w:p>
          <w:p w14:paraId="67B974A8" w14:textId="77777777" w:rsidR="00772FD5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(ZP.3)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0DC" w14:textId="77777777" w:rsidR="00301468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Uvádza informáciu, že daný zdravotnícky pracovník - lekár, nemal pri svojom úkone zmluvný vzťah k poisťovni pacienta a teda, že tento úkon si bude hradiť pacient. Použije sa napríklad pri predpisovaní liekov. Hodnota je zadávaná prostredníctvom BL TRUE/ FALSE</w:t>
            </w:r>
          </w:p>
        </w:tc>
      </w:tr>
      <w:tr w:rsidR="00301468" w:rsidRPr="00722420" w14:paraId="2D10EB05" w14:textId="77777777" w:rsidTr="72620242">
        <w:trPr>
          <w:trHeight w:val="64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F88" w14:textId="77777777" w:rsidR="00301468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Špecializácia lekára</w:t>
            </w:r>
          </w:p>
          <w:p w14:paraId="054D20C3" w14:textId="77777777" w:rsidR="00772FD5" w:rsidRPr="00722420" w:rsidRDefault="4B1F096C" w:rsidP="4B1F096C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(ZP.4)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FD5" w14:textId="26A6175B" w:rsidR="00301468" w:rsidRPr="00722420" w:rsidRDefault="4466B9F5" w:rsidP="34661EDB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Uvádza špecializáciu lekára, pod ktorou prebehla operácia, ktorú daný lekár vykonával. Špecializácia je získavaná z kódu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pred získaním JRÚZ ID</w:t>
            </w:r>
            <w:r w:rsidR="10E66806" w:rsidRPr="00722420">
              <w:rPr>
                <w:sz w:val="18"/>
                <w:szCs w:val="18"/>
              </w:rPr>
              <w:t>.</w:t>
            </w:r>
          </w:p>
        </w:tc>
      </w:tr>
    </w:tbl>
    <w:p w14:paraId="6C664D17" w14:textId="6238F02E" w:rsidR="6F406DC9" w:rsidRPr="00722420" w:rsidRDefault="7A2332A5" w:rsidP="00F8694E">
      <w:pPr>
        <w:pStyle w:val="Nadpis2"/>
      </w:pPr>
      <w:bookmarkStart w:id="125" w:name="_Toc86367245"/>
      <w:bookmarkStart w:id="126" w:name="_Toc120798997"/>
      <w:r w:rsidRPr="00722420">
        <w:t>Zmena stavu záznamu</w:t>
      </w:r>
      <w:bookmarkEnd w:id="125"/>
      <w:bookmarkEnd w:id="126"/>
    </w:p>
    <w:p w14:paraId="217E2563" w14:textId="48BEB7AB" w:rsidR="6F406DC9" w:rsidRPr="00722420" w:rsidRDefault="6F406DC9" w:rsidP="59531A39">
      <w:pPr>
        <w:rPr>
          <w:sz w:val="18"/>
          <w:szCs w:val="18"/>
        </w:rPr>
      </w:pPr>
      <w:r w:rsidRPr="00722420">
        <w:rPr>
          <w:sz w:val="18"/>
          <w:szCs w:val="18"/>
        </w:rPr>
        <w:t>CEN-EN13606-CLUSTER.Zmena_stavu_zaznamu.v1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99"/>
        <w:gridCol w:w="6827"/>
      </w:tblGrid>
      <w:tr w:rsidR="59531A39" w:rsidRPr="00722420" w14:paraId="543C6474" w14:textId="77777777" w:rsidTr="00EF5BDF">
        <w:trPr>
          <w:trHeight w:val="203"/>
        </w:trPr>
        <w:tc>
          <w:tcPr>
            <w:tcW w:w="219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F915B40" w14:textId="77777777" w:rsidR="59531A39" w:rsidRPr="00722420" w:rsidRDefault="564A3E3F" w:rsidP="59531A39">
            <w:pPr>
              <w:rPr>
                <w:color w:val="FFFFFF" w:themeColor="background2"/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ADL - Element/</w:t>
            </w:r>
            <w:proofErr w:type="spellStart"/>
            <w:r w:rsidRPr="00722420">
              <w:rPr>
                <w:sz w:val="18"/>
                <w:szCs w:val="18"/>
              </w:rPr>
              <w:t>Ontology</w:t>
            </w:r>
            <w:proofErr w:type="spellEnd"/>
            <w:r w:rsidRPr="00722420">
              <w:rPr>
                <w:sz w:val="18"/>
                <w:szCs w:val="18"/>
              </w:rPr>
              <w:t>/text</w:t>
            </w:r>
            <w:r w:rsidRPr="00722420">
              <w:rPr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6827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3F6B558" w14:textId="77777777" w:rsidR="59531A39" w:rsidRPr="00722420" w:rsidRDefault="564A3E3F" w:rsidP="59531A39">
            <w:pPr>
              <w:rPr>
                <w:color w:val="FFFFFF" w:themeColor="background2"/>
                <w:sz w:val="18"/>
                <w:szCs w:val="18"/>
              </w:rPr>
            </w:pPr>
            <w:r w:rsidRPr="00722420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59531A39" w:rsidRPr="00722420" w14:paraId="1257F74B" w14:textId="77777777" w:rsidTr="00EF5BDF">
        <w:trPr>
          <w:trHeight w:val="595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C021" w14:textId="7E84D0FF" w:rsidR="59531A39" w:rsidRPr="00722420" w:rsidRDefault="4A200EA2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Údaje storna</w:t>
            </w:r>
          </w:p>
          <w:p w14:paraId="2A52BE45" w14:textId="3D1C39DF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</w:t>
            </w:r>
            <w:r w:rsidR="756077A9" w:rsidRPr="00722420">
              <w:rPr>
                <w:sz w:val="18"/>
                <w:szCs w:val="18"/>
              </w:rPr>
              <w:t xml:space="preserve">ZSZ </w:t>
            </w:r>
            <w:r w:rsidRPr="00722420">
              <w:rPr>
                <w:sz w:val="18"/>
                <w:szCs w:val="18"/>
              </w:rPr>
              <w:t>1)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5DB" w14:textId="1A4F78AD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Stornovať záznam môže </w:t>
            </w: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, ak vystavil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pre nesprávneho poistenca alebo ak</w:t>
            </w:r>
            <w:r w:rsidR="009E1BCA" w:rsidRPr="00722420">
              <w:rPr>
                <w:sz w:val="18"/>
                <w:szCs w:val="18"/>
              </w:rPr>
              <w:t xml:space="preserve"> urobil chybu v evidencii </w:t>
            </w:r>
            <w:proofErr w:type="spellStart"/>
            <w:r w:rsidR="009E1BCA" w:rsidRPr="00722420">
              <w:rPr>
                <w:sz w:val="18"/>
                <w:szCs w:val="18"/>
              </w:rPr>
              <w:t>eDPN</w:t>
            </w:r>
            <w:proofErr w:type="spellEnd"/>
            <w:r w:rsidR="009E1BCA" w:rsidRPr="00722420">
              <w:rPr>
                <w:sz w:val="18"/>
                <w:szCs w:val="18"/>
              </w:rPr>
              <w:t xml:space="preserve"> v údaji, ktorý nie je možné meniť</w:t>
            </w:r>
            <w:r w:rsidRPr="00722420">
              <w:rPr>
                <w:sz w:val="18"/>
                <w:szCs w:val="18"/>
              </w:rPr>
              <w:t>.</w:t>
            </w:r>
          </w:p>
          <w:p w14:paraId="1F720273" w14:textId="23F65C67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Zložený atribút je nepovinný.</w:t>
            </w:r>
          </w:p>
        </w:tc>
      </w:tr>
      <w:tr w:rsidR="59531A39" w:rsidRPr="00722420" w14:paraId="59CFE6C0" w14:textId="77777777" w:rsidTr="00EF5BDF">
        <w:trPr>
          <w:trHeight w:val="928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175F" w14:textId="14822854" w:rsidR="59531A39" w:rsidRPr="00722420" w:rsidRDefault="4A200EA2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Dátum a čas storna</w:t>
            </w:r>
          </w:p>
          <w:p w14:paraId="356585FA" w14:textId="6E5D894F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</w:t>
            </w:r>
            <w:r w:rsidR="71661110" w:rsidRPr="00722420">
              <w:rPr>
                <w:sz w:val="18"/>
                <w:szCs w:val="18"/>
              </w:rPr>
              <w:t>ZSZ 1.1</w:t>
            </w:r>
            <w:r w:rsidRPr="00722420">
              <w:rPr>
                <w:sz w:val="18"/>
                <w:szCs w:val="18"/>
              </w:rPr>
              <w:t>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1C1E" w14:textId="41C50214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Uvádza sa dátum a čas storna záznamu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>.</w:t>
            </w:r>
          </w:p>
          <w:p w14:paraId="4434366A" w14:textId="4D4C96A4" w:rsidR="00032282" w:rsidRPr="00722420" w:rsidRDefault="00032282" w:rsidP="0003228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 xml:space="preserve">Dátum vystavenia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je generovaný automaticky v momente uloženia záznamu storna </w:t>
            </w:r>
            <w:proofErr w:type="spellStart"/>
            <w:r w:rsidRPr="00722420">
              <w:rPr>
                <w:sz w:val="18"/>
                <w:szCs w:val="18"/>
              </w:rPr>
              <w:t>eDPN</w:t>
            </w:r>
            <w:proofErr w:type="spellEnd"/>
            <w:r w:rsidRPr="00722420">
              <w:rPr>
                <w:sz w:val="18"/>
                <w:szCs w:val="18"/>
              </w:rPr>
              <w:t xml:space="preserve"> do IS PZS, s použitím najspoľahlivejšieho dostupného zdroja presného času – napr. NZIS, NTP, systémový dátum a čas IS PZS apod.</w:t>
            </w:r>
          </w:p>
          <w:p w14:paraId="0BA67139" w14:textId="14DED8EA" w:rsidR="59531A39" w:rsidRPr="00722420" w:rsidRDefault="564A3E3F" w:rsidP="00032282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Atribút nie je povinný.</w:t>
            </w:r>
          </w:p>
        </w:tc>
      </w:tr>
      <w:tr w:rsidR="59531A39" w14:paraId="573A8CC6" w14:textId="77777777" w:rsidTr="00EF5BDF">
        <w:trPr>
          <w:trHeight w:val="790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698" w14:textId="3F8283B6" w:rsidR="59531A39" w:rsidRPr="00722420" w:rsidRDefault="4A200EA2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Dôvod storna</w:t>
            </w:r>
          </w:p>
          <w:p w14:paraId="54F59A84" w14:textId="382568A9" w:rsidR="59531A39" w:rsidRPr="00722420" w:rsidRDefault="564A3E3F" w:rsidP="59531A39">
            <w:pPr>
              <w:rPr>
                <w:sz w:val="18"/>
                <w:szCs w:val="18"/>
              </w:rPr>
            </w:pPr>
            <w:r w:rsidRPr="00722420">
              <w:rPr>
                <w:sz w:val="18"/>
                <w:szCs w:val="18"/>
              </w:rPr>
              <w:t>(</w:t>
            </w:r>
            <w:r w:rsidR="6AC9E1F3" w:rsidRPr="00722420">
              <w:rPr>
                <w:sz w:val="18"/>
                <w:szCs w:val="18"/>
              </w:rPr>
              <w:t>ZSZ 1</w:t>
            </w:r>
            <w:r w:rsidRPr="00722420">
              <w:rPr>
                <w:sz w:val="18"/>
                <w:szCs w:val="18"/>
              </w:rPr>
              <w:t>.2)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0CEC" w14:textId="5201DB2A" w:rsidR="59531A39" w:rsidRPr="00032282" w:rsidRDefault="564A3E3F" w:rsidP="00BD0745">
            <w:pPr>
              <w:rPr>
                <w:sz w:val="18"/>
                <w:szCs w:val="18"/>
              </w:rPr>
            </w:pPr>
            <w:proofErr w:type="spellStart"/>
            <w:r w:rsidRPr="00722420">
              <w:rPr>
                <w:sz w:val="18"/>
                <w:szCs w:val="18"/>
              </w:rPr>
              <w:t>ZPr</w:t>
            </w:r>
            <w:proofErr w:type="spellEnd"/>
            <w:r w:rsidRPr="00722420">
              <w:rPr>
                <w:sz w:val="18"/>
                <w:szCs w:val="18"/>
              </w:rPr>
              <w:t xml:space="preserve"> uvádza dôvod storna záznamu. Ak sa vykonáva storno ide o povinne vypĺňaný údaj.</w:t>
            </w:r>
            <w:r w:rsidR="00032282" w:rsidRPr="00722420">
              <w:rPr>
                <w:sz w:val="18"/>
                <w:szCs w:val="18"/>
              </w:rPr>
              <w:t xml:space="preserve"> Pre službu storno </w:t>
            </w:r>
            <w:proofErr w:type="spellStart"/>
            <w:r w:rsidR="00032282" w:rsidRPr="00722420">
              <w:rPr>
                <w:sz w:val="18"/>
                <w:szCs w:val="18"/>
              </w:rPr>
              <w:t>eDPN</w:t>
            </w:r>
            <w:proofErr w:type="spellEnd"/>
            <w:r w:rsidR="00032282" w:rsidRPr="00722420">
              <w:rPr>
                <w:sz w:val="18"/>
                <w:szCs w:val="18"/>
              </w:rPr>
              <w:t xml:space="preserve"> je </w:t>
            </w:r>
            <w:r w:rsidR="00BD0745" w:rsidRPr="00722420">
              <w:rPr>
                <w:sz w:val="18"/>
                <w:szCs w:val="18"/>
              </w:rPr>
              <w:t>potrebné obmedziť dĺžku</w:t>
            </w:r>
            <w:r w:rsidR="00032282" w:rsidRPr="00722420">
              <w:rPr>
                <w:sz w:val="18"/>
                <w:szCs w:val="18"/>
              </w:rPr>
              <w:t xml:space="preserve"> na 200 znakov.</w:t>
            </w:r>
          </w:p>
        </w:tc>
      </w:tr>
      <w:tr w:rsidR="5165A97E" w14:paraId="75ACF109" w14:textId="77777777" w:rsidTr="00EF5BDF">
        <w:trPr>
          <w:trHeight w:val="790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A1B" w14:textId="0D6B603F" w:rsidR="7474494C" w:rsidRPr="00032282" w:rsidRDefault="4645A1A7" w:rsidP="6EEED474">
            <w:pPr>
              <w:rPr>
                <w:sz w:val="18"/>
                <w:szCs w:val="18"/>
              </w:rPr>
            </w:pPr>
            <w:r w:rsidRPr="00032282">
              <w:rPr>
                <w:sz w:val="18"/>
                <w:szCs w:val="18"/>
              </w:rPr>
              <w:lastRenderedPageBreak/>
              <w:t>Autor</w:t>
            </w:r>
          </w:p>
          <w:p w14:paraId="3E3ECED4" w14:textId="52688447" w:rsidR="7474494C" w:rsidRPr="00032282" w:rsidRDefault="4645A1A7" w:rsidP="6EEED474">
            <w:pPr>
              <w:rPr>
                <w:sz w:val="18"/>
                <w:szCs w:val="18"/>
              </w:rPr>
            </w:pPr>
            <w:r w:rsidRPr="00032282">
              <w:rPr>
                <w:sz w:val="18"/>
                <w:szCs w:val="18"/>
              </w:rPr>
              <w:t>(ZSZ 1.3)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05C" w14:textId="2FAA05CA" w:rsidR="7474494C" w:rsidRPr="00032282" w:rsidRDefault="4645A1A7" w:rsidP="6EEED474">
            <w:pPr>
              <w:rPr>
                <w:sz w:val="18"/>
                <w:szCs w:val="18"/>
              </w:rPr>
            </w:pPr>
            <w:r w:rsidRPr="00032282">
              <w:rPr>
                <w:sz w:val="18"/>
                <w:szCs w:val="18"/>
              </w:rPr>
              <w:t>Identifikačné údaje zdravotníckeho pracovníka, ktorý zmenu stavu vykonal</w:t>
            </w:r>
          </w:p>
          <w:p w14:paraId="009E6BA7" w14:textId="211370B9" w:rsidR="5165A97E" w:rsidRPr="00032282" w:rsidRDefault="5165A97E" w:rsidP="6EEED474">
            <w:pPr>
              <w:rPr>
                <w:sz w:val="18"/>
                <w:szCs w:val="18"/>
              </w:rPr>
            </w:pPr>
          </w:p>
          <w:p w14:paraId="29C4F50B" w14:textId="49AACDF6" w:rsidR="691E4972" w:rsidRPr="00032282" w:rsidRDefault="548C5A8F" w:rsidP="6EEED474">
            <w:pPr>
              <w:rPr>
                <w:sz w:val="18"/>
                <w:szCs w:val="18"/>
              </w:rPr>
            </w:pPr>
            <w:r w:rsidRPr="00032282">
              <w:rPr>
                <w:sz w:val="18"/>
                <w:szCs w:val="18"/>
              </w:rPr>
              <w:t>Zložený atribút:</w:t>
            </w:r>
          </w:p>
          <w:p w14:paraId="3F8BE238" w14:textId="7A75C171" w:rsidR="691E4972" w:rsidRPr="00032282" w:rsidRDefault="00FC4E5F" w:rsidP="6EEED474">
            <w:pPr>
              <w:rPr>
                <w:sz w:val="18"/>
                <w:szCs w:val="18"/>
              </w:rPr>
            </w:pPr>
            <w:hyperlink r:id="rId17">
              <w:r w:rsidR="548C5A8F" w:rsidRPr="00032282">
                <w:rPr>
                  <w:sz w:val="18"/>
                  <w:szCs w:val="18"/>
                </w:rPr>
                <w:t>CEN-EN13606-CLUSTER.Zdravotnicky_pracovnik_odborneho_utvaru.v1</w:t>
              </w:r>
            </w:hyperlink>
          </w:p>
        </w:tc>
      </w:tr>
    </w:tbl>
    <w:p w14:paraId="4FCB84FF" w14:textId="226C6AD8" w:rsidR="59531A39" w:rsidRDefault="59531A39"/>
    <w:p w14:paraId="0B892FE5" w14:textId="6698FCC6" w:rsidR="59531A39" w:rsidRDefault="1F874CCF" w:rsidP="00F8694E">
      <w:pPr>
        <w:pStyle w:val="Nadpis2"/>
      </w:pPr>
      <w:bookmarkStart w:id="127" w:name="_Toc86367246"/>
      <w:bookmarkStart w:id="128" w:name="_Toc120798998"/>
      <w:r>
        <w:t>Poistný vzťah</w:t>
      </w:r>
      <w:r w:rsidR="420A630B">
        <w:t xml:space="preserve"> v SP</w:t>
      </w:r>
      <w:bookmarkEnd w:id="127"/>
      <w:bookmarkEnd w:id="128"/>
    </w:p>
    <w:p w14:paraId="1A148BF5" w14:textId="582521F1" w:rsidR="494BF597" w:rsidRDefault="494BF597" w:rsidP="494BF59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5"/>
        <w:gridCol w:w="6525"/>
      </w:tblGrid>
      <w:tr w:rsidR="494BF597" w14:paraId="264F588F" w14:textId="77777777" w:rsidTr="72620242">
        <w:trPr>
          <w:trHeight w:val="57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6FBDFD7" w14:textId="481CE684" w:rsidR="494BF597" w:rsidRDefault="35274E23" w:rsidP="494BF597">
            <w:pPr>
              <w:jc w:val="both"/>
              <w:rPr>
                <w:rFonts w:eastAsia="Arial" w:cs="Arial"/>
                <w:sz w:val="18"/>
                <w:szCs w:val="18"/>
                <w:lang w:val="sk"/>
              </w:rPr>
            </w:pPr>
            <w:r w:rsidRPr="72620242">
              <w:rPr>
                <w:rFonts w:eastAsia="Arial" w:cs="Arial"/>
                <w:sz w:val="18"/>
                <w:szCs w:val="18"/>
                <w:lang w:val="sk"/>
              </w:rPr>
              <w:t>XML– Element: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025A1D4" w14:textId="03C8FB8F" w:rsidR="494BF597" w:rsidRDefault="35274E23" w:rsidP="494BF597">
            <w:pPr>
              <w:jc w:val="both"/>
              <w:rPr>
                <w:rFonts w:eastAsia="Arial" w:cs="Arial"/>
                <w:sz w:val="18"/>
                <w:szCs w:val="18"/>
                <w:lang w:val="sk"/>
              </w:rPr>
            </w:pPr>
            <w:r w:rsidRPr="72620242">
              <w:rPr>
                <w:rFonts w:eastAsia="Arial" w:cs="Arial"/>
                <w:sz w:val="18"/>
                <w:szCs w:val="18"/>
                <w:lang w:val="sk"/>
              </w:rPr>
              <w:t>Popis</w:t>
            </w:r>
          </w:p>
        </w:tc>
      </w:tr>
      <w:tr w:rsidR="494BF597" w14:paraId="45D801D6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7FEB42E9" w14:textId="0B1EC97E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IdPrZS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4BE52FC2" w14:textId="39B633C2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Identifik</w:t>
            </w:r>
            <w:r w:rsidR="20013518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 prijímate</w:t>
            </w:r>
            <w:r w:rsidR="1DFBB3EC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ľ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a</w:t>
            </w:r>
          </w:p>
        </w:tc>
      </w:tr>
      <w:tr w:rsidR="494BF597" w14:paraId="04FD9F15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4D6203B9" w14:textId="70CB965B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IdSocialnePoistenie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597F9DDB" w14:textId="5F2D948B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Zoznam JRUZ identifik</w:t>
            </w:r>
            <w:r w:rsidR="394D93A7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torov poistných vzťahov</w:t>
            </w:r>
          </w:p>
        </w:tc>
      </w:tr>
      <w:tr w:rsidR="494BF597" w14:paraId="185711EC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70A9FD83" w14:textId="7782B39D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ICR 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284AFD05" w14:textId="50CB57BC" w:rsidR="2055899A" w:rsidRPr="008573DA" w:rsidRDefault="61AADA2C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Zoznam identifik</w:t>
            </w:r>
            <w:r w:rsidR="443A6654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torov poistných vzťahov .</w:t>
            </w:r>
            <w:r w:rsidR="35274E23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Identifikačné číslo role (Identifikačné číslo poistného vzťahu IČPV)</w:t>
            </w:r>
            <w:r w:rsidR="35274E23"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494BF597" w14:paraId="7AC74638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56DF0C23" w14:textId="05399351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Datum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26F2B7E8" w14:textId="6145FD6E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Dátum, pre ktorý sa overenie vykonáva. Ak nie je uvedený, použije sa aktuálny dátum.</w:t>
            </w:r>
          </w:p>
        </w:tc>
      </w:tr>
      <w:tr w:rsidR="494BF597" w14:paraId="11D2DF6D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156D4897" w14:textId="4631B6C1" w:rsidR="11847508" w:rsidRPr="008573DA" w:rsidRDefault="412586B9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Poistenie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301F0CC6" w14:textId="04D688E8" w:rsidR="6E9DB3C7" w:rsidRPr="008573DA" w:rsidRDefault="28DBECB5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Na výstupe je poistenie aj s detailnými informáciami bez identity a údajov pacienta</w:t>
            </w:r>
            <w:r w:rsidR="3E984CB9"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18C5252D" w14:textId="23508D10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VS</w:t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Variabilný symbol </w:t>
            </w:r>
          </w:p>
          <w:p w14:paraId="197D5F6B" w14:textId="06823F29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ICO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             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Identifikačné číslo organizácie </w:t>
            </w:r>
          </w:p>
          <w:p w14:paraId="18962CE1" w14:textId="2FD6CE1C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DIC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                             Daňové identifikačné číslo </w:t>
            </w:r>
          </w:p>
          <w:p w14:paraId="11DAC449" w14:textId="36019D38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NazovOdvadzatela</w:t>
            </w:r>
            <w:proofErr w:type="spellEnd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Názov odvádzateľa </w:t>
            </w:r>
          </w:p>
          <w:p w14:paraId="677C31C1" w14:textId="20C7932A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TypRole</w:t>
            </w:r>
            <w:proofErr w:type="spellEnd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</w:t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Typ role – na základe číselníka IS JVP</w:t>
            </w:r>
          </w:p>
          <w:p w14:paraId="19C47030" w14:textId="3949E3F7" w:rsidR="494BF597" w:rsidRPr="008573DA" w:rsidRDefault="494BF597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7E1171EA" w14:textId="059DDECC" w:rsidR="494BF597" w:rsidRDefault="494BF597"/>
    <w:p w14:paraId="330CF7C4" w14:textId="21ECA971" w:rsidR="009E1BCA" w:rsidRDefault="009E1BCA">
      <w:pPr>
        <w:spacing w:before="0" w:after="200" w:line="276" w:lineRule="auto"/>
      </w:pPr>
      <w:r>
        <w:br w:type="page"/>
      </w:r>
    </w:p>
    <w:p w14:paraId="38134E05" w14:textId="77777777" w:rsidR="0080178B" w:rsidRPr="00D95A9D" w:rsidRDefault="54463B8C" w:rsidP="002D1C03">
      <w:pPr>
        <w:pStyle w:val="Nadpis1"/>
      </w:pPr>
      <w:bookmarkStart w:id="129" w:name="_Registrovaný_liek"/>
      <w:bookmarkStart w:id="130" w:name="_Toc494803494"/>
      <w:bookmarkStart w:id="131" w:name="_Toc86367247"/>
      <w:bookmarkStart w:id="132" w:name="_Toc120798999"/>
      <w:bookmarkEnd w:id="129"/>
      <w:r w:rsidRPr="72620242">
        <w:lastRenderedPageBreak/>
        <w:t>Prílohy</w:t>
      </w:r>
      <w:bookmarkEnd w:id="130"/>
      <w:bookmarkEnd w:id="131"/>
      <w:bookmarkEnd w:id="132"/>
    </w:p>
    <w:p w14:paraId="3C8FB88E" w14:textId="4F24C068" w:rsidR="0080178B" w:rsidRPr="0050720E" w:rsidRDefault="46D2BA68" w:rsidP="00F8694E">
      <w:pPr>
        <w:pStyle w:val="Nadpis2"/>
      </w:pPr>
      <w:bookmarkStart w:id="133" w:name="_Toc86367248"/>
      <w:bookmarkStart w:id="134" w:name="_Toc120799000"/>
      <w:r w:rsidRPr="72620242">
        <w:t xml:space="preserve">Príloha č. </w:t>
      </w:r>
      <w:r w:rsidR="3F9CEA76" w:rsidRPr="72620242">
        <w:t>1</w:t>
      </w:r>
      <w:r w:rsidR="36D8C914" w:rsidRPr="72620242">
        <w:t xml:space="preserve"> – </w:t>
      </w:r>
      <w:r w:rsidR="4E9DD304" w:rsidRPr="72620242">
        <w:t xml:space="preserve">Vzor odpisu </w:t>
      </w:r>
      <w:proofErr w:type="spellStart"/>
      <w:r w:rsidR="4E9DD304" w:rsidRPr="72620242">
        <w:t>eDPN</w:t>
      </w:r>
      <w:bookmarkEnd w:id="133"/>
      <w:bookmarkEnd w:id="134"/>
      <w:proofErr w:type="spellEnd"/>
    </w:p>
    <w:p w14:paraId="29F1B5CE" w14:textId="79013F8C" w:rsidR="00716E8E" w:rsidRPr="00D95A9D" w:rsidRDefault="2A7C5C86" w:rsidP="67C0EF39">
      <w:r w:rsidRPr="00FD6507">
        <w:t xml:space="preserve"> </w:t>
      </w:r>
      <w:r w:rsidR="5AD66CF2" w:rsidRPr="00FD6507">
        <w:t>\</w:t>
      </w:r>
      <w:proofErr w:type="spellStart"/>
      <w:r w:rsidR="5AD66CF2" w:rsidRPr="00FD6507">
        <w:t>eZdravie_DFS_sluzby</w:t>
      </w:r>
      <w:proofErr w:type="spellEnd"/>
      <w:r w:rsidR="5AD66CF2" w:rsidRPr="00FD6507">
        <w:t>\</w:t>
      </w:r>
      <w:r w:rsidR="4AE1AD39" w:rsidRPr="00FD6507">
        <w:t>IM eDPN_v1</w:t>
      </w:r>
      <w:r w:rsidR="00716E8E" w:rsidRPr="00FD6507">
        <w:rPr>
          <w:lang w:val="en-US"/>
        </w:rPr>
        <w:t>\</w:t>
      </w:r>
      <w:proofErr w:type="spellStart"/>
      <w:r w:rsidR="00716E8E" w:rsidRPr="00FD6507">
        <w:rPr>
          <w:lang w:val="en-US"/>
        </w:rPr>
        <w:t>Odpis</w:t>
      </w:r>
      <w:proofErr w:type="spellEnd"/>
      <w:r w:rsidR="00716E8E" w:rsidRPr="00FD6507">
        <w:rPr>
          <w:lang w:val="en-US"/>
        </w:rPr>
        <w:t xml:space="preserve"> eDPN_v1.1.xlsx</w:t>
      </w:r>
    </w:p>
    <w:p w14:paraId="452ECE16" w14:textId="2C745E8E" w:rsidR="1D63461E" w:rsidRDefault="0C669BDA" w:rsidP="00F8694E">
      <w:pPr>
        <w:pStyle w:val="Nadpis2"/>
      </w:pPr>
      <w:bookmarkStart w:id="135" w:name="_Toc86367249"/>
      <w:bookmarkStart w:id="136" w:name="_Toc120799001"/>
      <w:r w:rsidRPr="72620242">
        <w:t xml:space="preserve">Príloha č. </w:t>
      </w:r>
      <w:r w:rsidR="36992FEA" w:rsidRPr="72620242">
        <w:t>2</w:t>
      </w:r>
      <w:r w:rsidRPr="72620242">
        <w:t xml:space="preserve"> – Zoznam chýb pri volaniach služieb</w:t>
      </w:r>
      <w:bookmarkEnd w:id="135"/>
      <w:bookmarkEnd w:id="136"/>
    </w:p>
    <w:p w14:paraId="0399859A" w14:textId="21887115" w:rsidR="1D63461E" w:rsidRPr="00722420" w:rsidRDefault="44DF3542" w:rsidP="2C057BC4">
      <w:r w:rsidRPr="00722420">
        <w:t xml:space="preserve"> \</w:t>
      </w:r>
      <w:proofErr w:type="spellStart"/>
      <w:r w:rsidRPr="00722420">
        <w:t>eZdravie_DFS_sluzby</w:t>
      </w:r>
      <w:proofErr w:type="spellEnd"/>
      <w:r w:rsidRPr="00722420">
        <w:t>\IM eDPN_v1\</w:t>
      </w:r>
      <w:r w:rsidR="25E4BCD1" w:rsidRPr="00722420">
        <w:t>eDPN_</w:t>
      </w:r>
      <w:r w:rsidRPr="00722420">
        <w:t>Exceptions_list_v1_v</w:t>
      </w:r>
      <w:r w:rsidR="00A1352F" w:rsidRPr="00722420">
        <w:t>4</w:t>
      </w:r>
      <w:r w:rsidRPr="00722420">
        <w:t>.0</w:t>
      </w:r>
      <w:r w:rsidR="00716E8E" w:rsidRPr="00722420">
        <w:t>.xlsx</w:t>
      </w:r>
    </w:p>
    <w:p w14:paraId="78466EB0" w14:textId="2D13ED87" w:rsidR="00AE2D47" w:rsidRPr="00722420" w:rsidRDefault="36D8C914" w:rsidP="00F8694E">
      <w:pPr>
        <w:pStyle w:val="Nadpis2"/>
      </w:pPr>
      <w:bookmarkStart w:id="137" w:name="_Toc86367250"/>
      <w:bookmarkStart w:id="138" w:name="_Toc120799002"/>
      <w:r w:rsidRPr="00722420">
        <w:t xml:space="preserve">Príloha č. </w:t>
      </w:r>
      <w:r w:rsidR="0A7B483E" w:rsidRPr="00722420">
        <w:t>3</w:t>
      </w:r>
      <w:r w:rsidRPr="00722420">
        <w:t xml:space="preserve"> – </w:t>
      </w:r>
      <w:proofErr w:type="spellStart"/>
      <w:r w:rsidRPr="00722420">
        <w:t>Archetypy</w:t>
      </w:r>
      <w:proofErr w:type="spellEnd"/>
      <w:r w:rsidR="46D2BA68" w:rsidRPr="00722420">
        <w:t>, XSD Schémy a XML príklady</w:t>
      </w:r>
      <w:bookmarkEnd w:id="137"/>
      <w:bookmarkEnd w:id="138"/>
    </w:p>
    <w:p w14:paraId="41114B0D" w14:textId="4DD75F9A" w:rsidR="000D28B5" w:rsidRPr="00722420" w:rsidRDefault="46D2BA68" w:rsidP="000D28B5">
      <w:r w:rsidRPr="00722420">
        <w:t>Všetky schémy XSD, ADL a príklady</w:t>
      </w:r>
      <w:r w:rsidR="1C7E0F0B" w:rsidRPr="00722420">
        <w:t>,</w:t>
      </w:r>
      <w:r w:rsidRPr="00722420">
        <w:t xml:space="preserve"> na ktoré sa odkazuje dokument</w:t>
      </w:r>
      <w:r w:rsidR="084DD610" w:rsidRPr="00722420">
        <w:t>,</w:t>
      </w:r>
      <w:r w:rsidRPr="00722420">
        <w:t xml:space="preserve"> sú umiestnené podľa riadiaceho pavúka (Mapovaci_pavuk_v1.1.5.pptx) na príslušných miestach.</w:t>
      </w:r>
    </w:p>
    <w:p w14:paraId="59C073CD" w14:textId="32C3F5C5" w:rsidR="718FF87E" w:rsidRPr="00722420" w:rsidRDefault="78F7EC06" w:rsidP="00FD6507">
      <w:pPr>
        <w:rPr>
          <w:rFonts w:eastAsia="Calibri"/>
          <w:lang w:val="sk"/>
        </w:rPr>
      </w:pPr>
      <w:r w:rsidRPr="00722420">
        <w:rPr>
          <w:rFonts w:eastAsia="Calibri"/>
          <w:lang w:val="sk"/>
        </w:rPr>
        <w:t xml:space="preserve">Konkrétne elementy pre službu VyhladajPoisteniaSP_GW_v1 sú uvedené </w:t>
      </w:r>
      <w:r w:rsidR="1D6921A8" w:rsidRPr="00722420">
        <w:rPr>
          <w:rFonts w:eastAsia="Calibri"/>
          <w:lang w:val="sk"/>
        </w:rPr>
        <w:t xml:space="preserve">v schéme Req_Res.xsd,  </w:t>
      </w:r>
      <w:r w:rsidRPr="00722420">
        <w:rPr>
          <w:rFonts w:eastAsia="Calibri"/>
          <w:lang w:val="sk"/>
        </w:rPr>
        <w:t>v popise služby: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6935"/>
      </w:tblGrid>
      <w:tr w:rsidR="2C057BC4" w:rsidRPr="00722420" w14:paraId="06ED9174" w14:textId="77777777" w:rsidTr="72620242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A691B" w14:textId="552DBF85" w:rsidR="2C057BC4" w:rsidRPr="00722420" w:rsidRDefault="661F12BB" w:rsidP="00FD6507">
            <w:pPr>
              <w:pStyle w:val="Normaldotabulky"/>
            </w:pPr>
            <w:r w:rsidRPr="00722420">
              <w:t>Vstup</w:t>
            </w:r>
          </w:p>
        </w:tc>
        <w:tc>
          <w:tcPr>
            <w:tcW w:w="6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19D0A" w14:textId="417B674C" w:rsidR="2C057BC4" w:rsidRPr="00722420" w:rsidRDefault="661F12BB" w:rsidP="00FD6507">
            <w:pPr>
              <w:pStyle w:val="Normaldotabulky"/>
            </w:pPr>
            <w:r w:rsidRPr="00722420">
              <w:t>Req_Res.xsd/</w:t>
            </w:r>
            <w:proofErr w:type="spellStart"/>
            <w:r w:rsidRPr="00722420">
              <w:t>VyhladajPoisteniaSP_Request</w:t>
            </w:r>
            <w:proofErr w:type="spellEnd"/>
          </w:p>
        </w:tc>
      </w:tr>
      <w:tr w:rsidR="2C057BC4" w:rsidRPr="00722420" w14:paraId="2A9AB7B2" w14:textId="77777777" w:rsidTr="72620242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2A88A" w14:textId="42126DEB" w:rsidR="2C057BC4" w:rsidRPr="00722420" w:rsidRDefault="661F12BB" w:rsidP="00FD6507">
            <w:pPr>
              <w:pStyle w:val="Normaldotabulky"/>
            </w:pPr>
            <w:r w:rsidRPr="00722420">
              <w:t>Výstup</w:t>
            </w:r>
          </w:p>
        </w:tc>
        <w:tc>
          <w:tcPr>
            <w:tcW w:w="6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91687" w14:textId="3BF8B574" w:rsidR="2C057BC4" w:rsidRPr="00722420" w:rsidRDefault="661F12BB" w:rsidP="00FD6507">
            <w:pPr>
              <w:pStyle w:val="Normaldotabulky"/>
            </w:pPr>
            <w:r w:rsidRPr="00722420">
              <w:t>Req_Res.xsd/</w:t>
            </w:r>
            <w:proofErr w:type="spellStart"/>
            <w:r w:rsidRPr="00722420">
              <w:t>VyhladajPoisteniaSP_Response</w:t>
            </w:r>
            <w:proofErr w:type="spellEnd"/>
          </w:p>
        </w:tc>
      </w:tr>
    </w:tbl>
    <w:p w14:paraId="62502CAC" w14:textId="0E5C8119" w:rsidR="2C057BC4" w:rsidRPr="00722420" w:rsidRDefault="269FCF26" w:rsidP="00FD6507">
      <w:pPr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00722420">
        <w:rPr>
          <w:lang w:val="sk"/>
        </w:rPr>
        <w:t xml:space="preserve">Príklady šifrovaných elementov </w:t>
      </w:r>
      <w:r w:rsidRPr="00722420">
        <w:t>správ</w:t>
      </w:r>
      <w:r w:rsidR="00FD6507" w:rsidRPr="00722420">
        <w:t xml:space="preserve"> sú v DPN-OsobneUdajePlain.xsd typ </w:t>
      </w:r>
      <w:proofErr w:type="spellStart"/>
      <w:r w:rsidR="00FD6507" w:rsidRPr="00722420">
        <w:t>PobytVCasePraceneschopnosti</w:t>
      </w:r>
      <w:proofErr w:type="spellEnd"/>
      <w:r w:rsidR="00FD6507" w:rsidRPr="00722420">
        <w:t>(at0035)/Kontakt(at0053)</w:t>
      </w:r>
    </w:p>
    <w:p w14:paraId="7E843A18" w14:textId="4384143F" w:rsidR="2C057BC4" w:rsidRPr="00722420" w:rsidRDefault="2C057BC4" w:rsidP="2C057BC4"/>
    <w:p w14:paraId="4F7907F7" w14:textId="07A133CF" w:rsidR="00AF6B9B" w:rsidRPr="00722420" w:rsidRDefault="46D2BA68" w:rsidP="00F8694E">
      <w:pPr>
        <w:pStyle w:val="Nadpis2"/>
      </w:pPr>
      <w:bookmarkStart w:id="139" w:name="_Toc86367251"/>
      <w:bookmarkStart w:id="140" w:name="_Toc120799003"/>
      <w:r w:rsidRPr="00722420">
        <w:t xml:space="preserve">Príloha č. </w:t>
      </w:r>
      <w:r w:rsidR="0B604B40" w:rsidRPr="00722420">
        <w:t>4</w:t>
      </w:r>
      <w:r w:rsidR="082B845E" w:rsidRPr="00722420">
        <w:t xml:space="preserve"> – </w:t>
      </w:r>
      <w:r w:rsidRPr="00722420">
        <w:t>Procesné scenáre</w:t>
      </w:r>
      <w:bookmarkEnd w:id="139"/>
      <w:bookmarkEnd w:id="140"/>
    </w:p>
    <w:p w14:paraId="71336B30" w14:textId="0395402A" w:rsidR="000D28B5" w:rsidRPr="00722420" w:rsidRDefault="0AB3D264" w:rsidP="00AF6B9B">
      <w:r w:rsidRPr="00722420">
        <w:t>\ezdravie_Procesne_scenare_sluzieb_</w:t>
      </w:r>
      <w:r w:rsidR="0001590B" w:rsidRPr="00722420">
        <w:t>xxx</w:t>
      </w:r>
      <w:r w:rsidRPr="00722420">
        <w:t>.xlsx</w:t>
      </w:r>
    </w:p>
    <w:p w14:paraId="31A82D6C" w14:textId="12D241A2" w:rsidR="002C26F0" w:rsidRPr="00722420" w:rsidRDefault="5FA9E309" w:rsidP="00F8694E">
      <w:pPr>
        <w:pStyle w:val="Nadpis2"/>
      </w:pPr>
      <w:bookmarkStart w:id="141" w:name="_Toc86367252"/>
      <w:bookmarkStart w:id="142" w:name="_Toc120799004"/>
      <w:r w:rsidRPr="00722420">
        <w:t>Príloha</w:t>
      </w:r>
      <w:r w:rsidR="00F8694E" w:rsidRPr="00722420">
        <w:t xml:space="preserve"> </w:t>
      </w:r>
      <w:r w:rsidRPr="00722420">
        <w:t xml:space="preserve">č. </w:t>
      </w:r>
      <w:r w:rsidR="00F8694E" w:rsidRPr="00722420">
        <w:t>5</w:t>
      </w:r>
      <w:r w:rsidRPr="00722420">
        <w:t xml:space="preserve"> – E2E TC</w:t>
      </w:r>
      <w:bookmarkEnd w:id="141"/>
      <w:bookmarkEnd w:id="142"/>
    </w:p>
    <w:p w14:paraId="2515F370" w14:textId="75AB705B" w:rsidR="00ED73E9" w:rsidRPr="002B193B" w:rsidRDefault="0AB3D264" w:rsidP="00E65AE7">
      <w:r w:rsidRPr="00722420">
        <w:t>\</w:t>
      </w:r>
      <w:proofErr w:type="spellStart"/>
      <w:r w:rsidRPr="00722420">
        <w:t>eZdravie_DFS_sluzby</w:t>
      </w:r>
      <w:proofErr w:type="spellEnd"/>
      <w:r w:rsidRPr="00722420">
        <w:t xml:space="preserve">\IM </w:t>
      </w:r>
      <w:r w:rsidR="55B0B487" w:rsidRPr="00722420">
        <w:t>eDPN_v1</w:t>
      </w:r>
      <w:r w:rsidRPr="00722420">
        <w:t>\</w:t>
      </w:r>
      <w:r w:rsidR="4FF26D50" w:rsidRPr="00722420">
        <w:t>ezdravie_</w:t>
      </w:r>
      <w:r w:rsidR="17A1769B" w:rsidRPr="00722420">
        <w:t>eDPN</w:t>
      </w:r>
      <w:r w:rsidR="4FF26D50" w:rsidRPr="00722420">
        <w:t>_TC_v</w:t>
      </w:r>
      <w:r w:rsidR="12BBA51A" w:rsidRPr="00722420">
        <w:t>1</w:t>
      </w:r>
      <w:r w:rsidR="4FF26D50" w:rsidRPr="00722420">
        <w:t>_v</w:t>
      </w:r>
      <w:r w:rsidR="00E43356" w:rsidRPr="00722420">
        <w:t>4</w:t>
      </w:r>
      <w:r w:rsidR="4FF26D50" w:rsidRPr="00722420">
        <w:t>.0.xlsx</w:t>
      </w:r>
    </w:p>
    <w:sectPr w:rsidR="00ED73E9" w:rsidRPr="002B193B" w:rsidSect="00361E64">
      <w:headerReference w:type="default" r:id="rId18"/>
      <w:footerReference w:type="default" r:id="rId19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2D1639" w16cex:dateUtc="2021-12-20T08:20:07.03Z"/>
  <w16cex:commentExtensible w16cex:durableId="6EFE3846" w16cex:dateUtc="2021-12-20T08:18:33.347Z"/>
  <w16cex:commentExtensible w16cex:durableId="164EA45D" w16cex:dateUtc="2021-12-20T08:17:24.853Z"/>
  <w16cex:commentExtensible w16cex:durableId="036AF26E" w16cex:dateUtc="2021-12-20T08:16:42.691Z"/>
  <w16cex:commentExtensible w16cex:durableId="03E71B80" w16cex:dateUtc="2021-12-20T08:22:35.376Z"/>
  <w16cex:commentExtensible w16cex:durableId="634E86C1" w16cex:dateUtc="2021-12-20T14:50:56.772Z"/>
  <w16cex:commentExtensible w16cex:durableId="29C80709" w16cex:dateUtc="2021-12-22T15:55:02.159Z"/>
  <w16cex:commentExtensible w16cex:durableId="7D82E777" w16cex:dateUtc="2022-03-30T13:09:10.861Z"/>
  <w16cex:commentExtensible w16cex:durableId="6101071E" w16cex:dateUtc="2022-03-30T13:19:17.2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032F5E8" w16cid:durableId="036AF26E"/>
  <w16cid:commentId w16cid:paraId="4A8BD801" w16cid:durableId="164EA45D"/>
  <w16cid:commentId w16cid:paraId="6168D656" w16cid:durableId="6EFE3846"/>
  <w16cid:commentId w16cid:paraId="0C741A5B" w16cid:durableId="792D1639"/>
  <w16cid:commentId w16cid:paraId="7963AE3A" w16cid:durableId="03E71B80"/>
  <w16cid:commentId w16cid:paraId="582BEBFB" w16cid:durableId="634E86C1"/>
  <w16cid:commentId w16cid:paraId="6A85A701" w16cid:durableId="29C80709"/>
  <w16cid:commentId w16cid:paraId="6A09D761" w16cid:durableId="7D82E777"/>
  <w16cid:commentId w16cid:paraId="0FFF55FD" w16cid:durableId="610107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A5C98" w14:textId="77777777" w:rsidR="0019435A" w:rsidRPr="004C1F3F" w:rsidRDefault="0019435A" w:rsidP="00E35501">
      <w:r>
        <w:separator/>
      </w:r>
    </w:p>
  </w:endnote>
  <w:endnote w:type="continuationSeparator" w:id="0">
    <w:p w14:paraId="76617845" w14:textId="77777777" w:rsidR="0019435A" w:rsidRPr="004C1F3F" w:rsidRDefault="0019435A" w:rsidP="00E35501">
      <w:r>
        <w:continuationSeparator/>
      </w:r>
    </w:p>
  </w:endnote>
  <w:endnote w:type="continuationNotice" w:id="1">
    <w:p w14:paraId="5A8C70F3" w14:textId="77777777" w:rsidR="0019435A" w:rsidRDefault="00194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064A6A" w:rsidRPr="004B59F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25779394" w:rsidR="00064A6A" w:rsidRPr="004B59F7" w:rsidRDefault="00064A6A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41AC5E7D">
            <w:fldChar w:fldCharType="begin"/>
          </w:r>
          <w:r w:rsidRPr="004B59F7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41AC5E7D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FC4E5F">
            <w:rPr>
              <w:rStyle w:val="slostrany"/>
              <w:rFonts w:eastAsiaTheme="majorEastAsia" w:cs="Arial"/>
              <w:noProof/>
              <w:sz w:val="16"/>
            </w:rPr>
            <w:t>6. júna 2023</w:t>
          </w:r>
          <w:r w:rsidRPr="41AC5E7D">
            <w:fldChar w:fldCharType="end"/>
          </w:r>
        </w:p>
      </w:tc>
      <w:tc>
        <w:tcPr>
          <w:tcW w:w="2733" w:type="pct"/>
          <w:vAlign w:val="center"/>
        </w:tcPr>
        <w:p w14:paraId="210E1358" w14:textId="47A21B29" w:rsidR="00064A6A" w:rsidRPr="004B59F7" w:rsidRDefault="00064A6A" w:rsidP="00950C5A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2B193B">
            <w:rPr>
              <w:sz w:val="18"/>
              <w:szCs w:val="18"/>
            </w:rPr>
            <w:fldChar w:fldCharType="begin"/>
          </w:r>
          <w:r w:rsidRPr="002B193B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2B193B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ezdravie_eDPN_IM_v1_v4.2</w:t>
          </w:r>
          <w:r w:rsidRPr="002B193B">
            <w:rPr>
              <w:sz w:val="18"/>
              <w:szCs w:val="18"/>
            </w:rPr>
            <w:fldChar w:fldCharType="end"/>
          </w:r>
          <w:r w:rsidRPr="004B59F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064A6A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064A6A" w:rsidRPr="004B59F7" w:rsidRDefault="00064A6A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3B06CCCC" w:rsidR="00064A6A" w:rsidRPr="004B59F7" w:rsidRDefault="00064A6A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FC4E5F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21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FC4E5F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44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064A6A" w:rsidRPr="004B59F7" w:rsidRDefault="00064A6A">
    <w:pPr>
      <w:pStyle w:val="Pta"/>
      <w:rPr>
        <w:rFonts w:cs="Arial"/>
      </w:rPr>
    </w:pPr>
  </w:p>
  <w:p w14:paraId="390C2616" w14:textId="77777777" w:rsidR="00064A6A" w:rsidRPr="004B59F7" w:rsidRDefault="00064A6A"/>
  <w:p w14:paraId="221DE7EB" w14:textId="77777777" w:rsidR="00064A6A" w:rsidRDefault="00064A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1B978" w14:textId="77777777" w:rsidR="0019435A" w:rsidRPr="004C1F3F" w:rsidRDefault="0019435A" w:rsidP="00E35501">
      <w:r>
        <w:separator/>
      </w:r>
    </w:p>
  </w:footnote>
  <w:footnote w:type="continuationSeparator" w:id="0">
    <w:p w14:paraId="0DF0B58E" w14:textId="77777777" w:rsidR="0019435A" w:rsidRPr="004C1F3F" w:rsidRDefault="0019435A" w:rsidP="00E35501">
      <w:r>
        <w:continuationSeparator/>
      </w:r>
    </w:p>
  </w:footnote>
  <w:footnote w:type="continuationNotice" w:id="1">
    <w:p w14:paraId="356DB64B" w14:textId="77777777" w:rsidR="0019435A" w:rsidRDefault="001943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064A6A" w:rsidRPr="004B59F7" w:rsidRDefault="00064A6A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4B1F096C">
      <w:rPr>
        <w:sz w:val="18"/>
        <w:szCs w:val="18"/>
      </w:rPr>
      <w:t>ezdravie</w:t>
    </w:r>
    <w:proofErr w:type="spellEnd"/>
  </w:p>
  <w:p w14:paraId="67D02ED3" w14:textId="35FA17CC" w:rsidR="00064A6A" w:rsidRPr="00BB5403" w:rsidRDefault="00064A6A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 w:rsidRPr="494BF597">
      <w:rPr>
        <w:sz w:val="18"/>
        <w:szCs w:val="18"/>
      </w:rPr>
      <w:t xml:space="preserve">Integračný manuál </w:t>
    </w:r>
    <w:proofErr w:type="spellStart"/>
    <w:r w:rsidRPr="494BF597">
      <w:rPr>
        <w:sz w:val="18"/>
        <w:szCs w:val="18"/>
      </w:rPr>
      <w:t>eDPN</w:t>
    </w:r>
    <w:proofErr w:type="spellEnd"/>
  </w:p>
  <w:p w14:paraId="38A14BCA" w14:textId="77777777" w:rsidR="00064A6A" w:rsidRPr="00BB5403" w:rsidRDefault="00064A6A" w:rsidP="00E35501">
    <w:pPr>
      <w:pStyle w:val="Hlavika"/>
      <w:tabs>
        <w:tab w:val="left" w:pos="1950"/>
      </w:tabs>
      <w:rPr>
        <w:rFonts w:cs="Arial"/>
        <w:lang w:val="cs-CZ"/>
      </w:rPr>
    </w:pP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5FEB"/>
    <w:multiLevelType w:val="hybridMultilevel"/>
    <w:tmpl w:val="4224E9B2"/>
    <w:lvl w:ilvl="0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1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73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4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73" w:hanging="360"/>
      </w:pPr>
      <w:rPr>
        <w:rFonts w:ascii="Wingdings" w:hAnsi="Wingdings" w:hint="default"/>
      </w:rPr>
    </w:lvl>
  </w:abstractNum>
  <w:abstractNum w:abstractNumId="2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 w15:restartNumberingAfterBreak="0">
    <w:nsid w:val="092A3E42"/>
    <w:multiLevelType w:val="hybridMultilevel"/>
    <w:tmpl w:val="587033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E960E1"/>
    <w:multiLevelType w:val="hybridMultilevel"/>
    <w:tmpl w:val="B9A6A484"/>
    <w:lvl w:ilvl="0" w:tplc="80D4B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05490C"/>
    <w:multiLevelType w:val="hybridMultilevel"/>
    <w:tmpl w:val="41281C80"/>
    <w:lvl w:ilvl="0" w:tplc="041B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6" w15:restartNumberingAfterBreak="0">
    <w:nsid w:val="1092700A"/>
    <w:multiLevelType w:val="hybridMultilevel"/>
    <w:tmpl w:val="5B54FF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2630D3"/>
    <w:multiLevelType w:val="hybridMultilevel"/>
    <w:tmpl w:val="9A52C574"/>
    <w:lvl w:ilvl="0" w:tplc="6C427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2E4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8A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E8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EC3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444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8A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E45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C1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8A5A34"/>
    <w:multiLevelType w:val="hybridMultilevel"/>
    <w:tmpl w:val="A634C79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AB27E8"/>
    <w:multiLevelType w:val="hybridMultilevel"/>
    <w:tmpl w:val="75942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1E9E5949"/>
    <w:multiLevelType w:val="hybridMultilevel"/>
    <w:tmpl w:val="130E50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C64E33"/>
    <w:multiLevelType w:val="hybridMultilevel"/>
    <w:tmpl w:val="9B323B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DE74DE"/>
    <w:multiLevelType w:val="hybridMultilevel"/>
    <w:tmpl w:val="56461D4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EEB587B"/>
    <w:multiLevelType w:val="hybridMultilevel"/>
    <w:tmpl w:val="3DD20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87119B"/>
    <w:multiLevelType w:val="hybridMultilevel"/>
    <w:tmpl w:val="1128A5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4265BE"/>
    <w:multiLevelType w:val="hybridMultilevel"/>
    <w:tmpl w:val="EDB841E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29BF4282"/>
    <w:multiLevelType w:val="hybridMultilevel"/>
    <w:tmpl w:val="7494B6CA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29D512CA"/>
    <w:multiLevelType w:val="hybridMultilevel"/>
    <w:tmpl w:val="2CD2B7D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A30329C"/>
    <w:multiLevelType w:val="hybridMultilevel"/>
    <w:tmpl w:val="997A8C88"/>
    <w:lvl w:ilvl="0" w:tplc="D518B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063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47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08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A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E5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67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A3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A812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6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7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8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9" w15:restartNumberingAfterBreak="0">
    <w:nsid w:val="2EED787B"/>
    <w:multiLevelType w:val="hybridMultilevel"/>
    <w:tmpl w:val="FFFFFFFF"/>
    <w:lvl w:ilvl="0" w:tplc="A78AEDE6">
      <w:start w:val="1"/>
      <w:numFmt w:val="lowerLetter"/>
      <w:lvlText w:val="%1."/>
      <w:lvlJc w:val="left"/>
      <w:pPr>
        <w:ind w:left="1440" w:hanging="360"/>
      </w:pPr>
    </w:lvl>
    <w:lvl w:ilvl="1" w:tplc="2D101570">
      <w:start w:val="1"/>
      <w:numFmt w:val="lowerLetter"/>
      <w:lvlText w:val="%2."/>
      <w:lvlJc w:val="left"/>
      <w:pPr>
        <w:ind w:left="2160" w:hanging="360"/>
      </w:pPr>
    </w:lvl>
    <w:lvl w:ilvl="2" w:tplc="AC12D918">
      <w:start w:val="1"/>
      <w:numFmt w:val="lowerRoman"/>
      <w:lvlText w:val="%3."/>
      <w:lvlJc w:val="right"/>
      <w:pPr>
        <w:ind w:left="2880" w:hanging="180"/>
      </w:pPr>
    </w:lvl>
    <w:lvl w:ilvl="3" w:tplc="E54A00B2">
      <w:start w:val="1"/>
      <w:numFmt w:val="decimal"/>
      <w:lvlText w:val="%4."/>
      <w:lvlJc w:val="left"/>
      <w:pPr>
        <w:ind w:left="3600" w:hanging="360"/>
      </w:pPr>
    </w:lvl>
    <w:lvl w:ilvl="4" w:tplc="18FA9FAE">
      <w:start w:val="1"/>
      <w:numFmt w:val="lowerLetter"/>
      <w:lvlText w:val="%5."/>
      <w:lvlJc w:val="left"/>
      <w:pPr>
        <w:ind w:left="4320" w:hanging="360"/>
      </w:pPr>
    </w:lvl>
    <w:lvl w:ilvl="5" w:tplc="616E2258">
      <w:start w:val="1"/>
      <w:numFmt w:val="lowerRoman"/>
      <w:lvlText w:val="%6."/>
      <w:lvlJc w:val="right"/>
      <w:pPr>
        <w:ind w:left="5040" w:hanging="180"/>
      </w:pPr>
    </w:lvl>
    <w:lvl w:ilvl="6" w:tplc="F07438B8">
      <w:start w:val="1"/>
      <w:numFmt w:val="decimal"/>
      <w:lvlText w:val="%7."/>
      <w:lvlJc w:val="left"/>
      <w:pPr>
        <w:ind w:left="5760" w:hanging="360"/>
      </w:pPr>
    </w:lvl>
    <w:lvl w:ilvl="7" w:tplc="46D007D2">
      <w:start w:val="1"/>
      <w:numFmt w:val="lowerLetter"/>
      <w:lvlText w:val="%8."/>
      <w:lvlJc w:val="left"/>
      <w:pPr>
        <w:ind w:left="6480" w:hanging="360"/>
      </w:pPr>
    </w:lvl>
    <w:lvl w:ilvl="8" w:tplc="5BEE3CC6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038222F"/>
    <w:multiLevelType w:val="hybridMultilevel"/>
    <w:tmpl w:val="8FA40522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147279F"/>
    <w:multiLevelType w:val="hybridMultilevel"/>
    <w:tmpl w:val="91D65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25115AE"/>
    <w:multiLevelType w:val="hybridMultilevel"/>
    <w:tmpl w:val="BB3A19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113368"/>
    <w:multiLevelType w:val="hybridMultilevel"/>
    <w:tmpl w:val="A3267946"/>
    <w:lvl w:ilvl="0" w:tplc="C0BEF298">
      <w:start w:val="1"/>
      <w:numFmt w:val="decimal"/>
      <w:lvlText w:val="%1."/>
      <w:lvlJc w:val="left"/>
      <w:pPr>
        <w:ind w:left="1080" w:hanging="360"/>
      </w:pPr>
      <w:rPr>
        <w:sz w:val="18"/>
      </w:rPr>
    </w:lvl>
    <w:lvl w:ilvl="1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4E44865"/>
    <w:multiLevelType w:val="hybridMultilevel"/>
    <w:tmpl w:val="00A28BAA"/>
    <w:lvl w:ilvl="0" w:tplc="D52C922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7B67071"/>
    <w:multiLevelType w:val="hybridMultilevel"/>
    <w:tmpl w:val="FFFFFFFF"/>
    <w:lvl w:ilvl="0" w:tplc="F5E05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CD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24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64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E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02E5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C7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4F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48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264478"/>
    <w:multiLevelType w:val="hybridMultilevel"/>
    <w:tmpl w:val="16FAF49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B684D84"/>
    <w:multiLevelType w:val="hybridMultilevel"/>
    <w:tmpl w:val="F5D6A5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69716D"/>
    <w:multiLevelType w:val="hybridMultilevel"/>
    <w:tmpl w:val="64045F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841B8"/>
    <w:multiLevelType w:val="hybridMultilevel"/>
    <w:tmpl w:val="C2769CA0"/>
    <w:lvl w:ilvl="0" w:tplc="27C2BF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1B2B4D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73DC449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2B25E0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5DC52F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372C5B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EF85CC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CA4DC46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FDA785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431C5E7F"/>
    <w:multiLevelType w:val="hybridMultilevel"/>
    <w:tmpl w:val="53E62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3846451"/>
    <w:multiLevelType w:val="hybridMultilevel"/>
    <w:tmpl w:val="FFFFFFFF"/>
    <w:lvl w:ilvl="0" w:tplc="74BA9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26B7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0CEF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1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4F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D6E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6A4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24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1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503BB2"/>
    <w:multiLevelType w:val="hybridMultilevel"/>
    <w:tmpl w:val="750CAB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E623BF"/>
    <w:multiLevelType w:val="hybridMultilevel"/>
    <w:tmpl w:val="107A94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7569E3"/>
    <w:multiLevelType w:val="hybridMultilevel"/>
    <w:tmpl w:val="CE9825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B45E47"/>
    <w:multiLevelType w:val="hybridMultilevel"/>
    <w:tmpl w:val="3258B1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49D40D9A"/>
    <w:multiLevelType w:val="hybridMultilevel"/>
    <w:tmpl w:val="663436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7B00A0"/>
    <w:multiLevelType w:val="hybridMultilevel"/>
    <w:tmpl w:val="76424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D7165A"/>
    <w:multiLevelType w:val="hybridMultilevel"/>
    <w:tmpl w:val="0666EE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04B100E"/>
    <w:multiLevelType w:val="hybridMultilevel"/>
    <w:tmpl w:val="31981744"/>
    <w:lvl w:ilvl="0" w:tplc="D280078C">
      <w:start w:val="1"/>
      <w:numFmt w:val="decimal"/>
      <w:lvlText w:val="%1."/>
      <w:lvlJc w:val="left"/>
      <w:pPr>
        <w:ind w:left="720" w:hanging="360"/>
      </w:pPr>
    </w:lvl>
    <w:lvl w:ilvl="1" w:tplc="BEA423C0">
      <w:start w:val="1"/>
      <w:numFmt w:val="lowerLetter"/>
      <w:lvlText w:val="%2."/>
      <w:lvlJc w:val="left"/>
      <w:pPr>
        <w:ind w:left="1440" w:hanging="360"/>
      </w:pPr>
    </w:lvl>
    <w:lvl w:ilvl="2" w:tplc="CC2E9EF2">
      <w:start w:val="1"/>
      <w:numFmt w:val="lowerRoman"/>
      <w:lvlText w:val="%3."/>
      <w:lvlJc w:val="right"/>
      <w:pPr>
        <w:ind w:left="2160" w:hanging="180"/>
      </w:pPr>
    </w:lvl>
    <w:lvl w:ilvl="3" w:tplc="2A50A704">
      <w:start w:val="1"/>
      <w:numFmt w:val="decimal"/>
      <w:lvlText w:val="%4."/>
      <w:lvlJc w:val="left"/>
      <w:pPr>
        <w:ind w:left="2880" w:hanging="360"/>
      </w:pPr>
    </w:lvl>
    <w:lvl w:ilvl="4" w:tplc="E604ECF4">
      <w:start w:val="1"/>
      <w:numFmt w:val="lowerLetter"/>
      <w:lvlText w:val="%5."/>
      <w:lvlJc w:val="left"/>
      <w:pPr>
        <w:ind w:left="3600" w:hanging="360"/>
      </w:pPr>
    </w:lvl>
    <w:lvl w:ilvl="5" w:tplc="DE86362A">
      <w:start w:val="1"/>
      <w:numFmt w:val="lowerRoman"/>
      <w:lvlText w:val="%6."/>
      <w:lvlJc w:val="right"/>
      <w:pPr>
        <w:ind w:left="4320" w:hanging="180"/>
      </w:pPr>
    </w:lvl>
    <w:lvl w:ilvl="6" w:tplc="4A449BEC">
      <w:start w:val="1"/>
      <w:numFmt w:val="decimal"/>
      <w:lvlText w:val="%7."/>
      <w:lvlJc w:val="left"/>
      <w:pPr>
        <w:ind w:left="5040" w:hanging="360"/>
      </w:pPr>
    </w:lvl>
    <w:lvl w:ilvl="7" w:tplc="35708DB0">
      <w:start w:val="1"/>
      <w:numFmt w:val="lowerLetter"/>
      <w:lvlText w:val="%8."/>
      <w:lvlJc w:val="left"/>
      <w:pPr>
        <w:ind w:left="5760" w:hanging="360"/>
      </w:pPr>
    </w:lvl>
    <w:lvl w:ilvl="8" w:tplc="282ECF8E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95447"/>
    <w:multiLevelType w:val="hybridMultilevel"/>
    <w:tmpl w:val="CC0C7A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A57D4">
      <w:numFmt w:val="bullet"/>
      <w:lvlText w:val="-"/>
      <w:lvlJc w:val="left"/>
      <w:pPr>
        <w:ind w:left="2160" w:hanging="360"/>
      </w:pPr>
      <w:rPr>
        <w:rFonts w:ascii="Arial" w:eastAsia="Arial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2EA2201"/>
    <w:multiLevelType w:val="hybridMultilevel"/>
    <w:tmpl w:val="6CC4FC94"/>
    <w:lvl w:ilvl="0" w:tplc="80D4B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9C53BA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3E13BD"/>
    <w:multiLevelType w:val="hybridMultilevel"/>
    <w:tmpl w:val="E7288F4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59D92C12"/>
    <w:multiLevelType w:val="hybridMultilevel"/>
    <w:tmpl w:val="B634727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AA36909"/>
    <w:multiLevelType w:val="hybridMultilevel"/>
    <w:tmpl w:val="B2D422B8"/>
    <w:lvl w:ilvl="0" w:tplc="4BB26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8B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CC9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C5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07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4A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64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A21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DC8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E005D7"/>
    <w:multiLevelType w:val="hybridMultilevel"/>
    <w:tmpl w:val="FFFFFFFF"/>
    <w:lvl w:ilvl="0" w:tplc="6054DD9C">
      <w:start w:val="1"/>
      <w:numFmt w:val="decimal"/>
      <w:lvlText w:val="%1."/>
      <w:lvlJc w:val="left"/>
      <w:pPr>
        <w:ind w:left="720" w:hanging="360"/>
      </w:pPr>
    </w:lvl>
    <w:lvl w:ilvl="1" w:tplc="605ADFCC">
      <w:start w:val="1"/>
      <w:numFmt w:val="lowerLetter"/>
      <w:lvlText w:val="%2."/>
      <w:lvlJc w:val="left"/>
      <w:pPr>
        <w:ind w:left="1440" w:hanging="360"/>
      </w:pPr>
    </w:lvl>
    <w:lvl w:ilvl="2" w:tplc="1DB4F97C">
      <w:start w:val="1"/>
      <w:numFmt w:val="lowerRoman"/>
      <w:lvlText w:val="%3."/>
      <w:lvlJc w:val="right"/>
      <w:pPr>
        <w:ind w:left="2160" w:hanging="180"/>
      </w:pPr>
    </w:lvl>
    <w:lvl w:ilvl="3" w:tplc="B296CC64">
      <w:start w:val="1"/>
      <w:numFmt w:val="decimal"/>
      <w:lvlText w:val="%4."/>
      <w:lvlJc w:val="left"/>
      <w:pPr>
        <w:ind w:left="2880" w:hanging="360"/>
      </w:pPr>
    </w:lvl>
    <w:lvl w:ilvl="4" w:tplc="B2167A96">
      <w:start w:val="1"/>
      <w:numFmt w:val="lowerLetter"/>
      <w:lvlText w:val="%5."/>
      <w:lvlJc w:val="left"/>
      <w:pPr>
        <w:ind w:left="3600" w:hanging="360"/>
      </w:pPr>
    </w:lvl>
    <w:lvl w:ilvl="5" w:tplc="5CCC6E6A">
      <w:start w:val="1"/>
      <w:numFmt w:val="lowerRoman"/>
      <w:lvlText w:val="%6."/>
      <w:lvlJc w:val="right"/>
      <w:pPr>
        <w:ind w:left="4320" w:hanging="180"/>
      </w:pPr>
    </w:lvl>
    <w:lvl w:ilvl="6" w:tplc="4ECAF824">
      <w:start w:val="1"/>
      <w:numFmt w:val="decimal"/>
      <w:lvlText w:val="%7."/>
      <w:lvlJc w:val="left"/>
      <w:pPr>
        <w:ind w:left="5040" w:hanging="360"/>
      </w:pPr>
    </w:lvl>
    <w:lvl w:ilvl="7" w:tplc="183061F4">
      <w:start w:val="1"/>
      <w:numFmt w:val="lowerLetter"/>
      <w:lvlText w:val="%8."/>
      <w:lvlJc w:val="left"/>
      <w:pPr>
        <w:ind w:left="5760" w:hanging="360"/>
      </w:pPr>
    </w:lvl>
    <w:lvl w:ilvl="8" w:tplc="5828551E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CF42E6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61066301"/>
    <w:multiLevelType w:val="multilevel"/>
    <w:tmpl w:val="AF585A0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3835" w:hanging="432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ind w:left="1355" w:hanging="504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3E05A35"/>
    <w:multiLevelType w:val="hybridMultilevel"/>
    <w:tmpl w:val="FE06EFAE"/>
    <w:lvl w:ilvl="0" w:tplc="8B22F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EC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6A9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61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4B3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05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A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6B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7C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E0192F"/>
    <w:multiLevelType w:val="hybridMultilevel"/>
    <w:tmpl w:val="BA90D7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E144079"/>
    <w:multiLevelType w:val="hybridMultilevel"/>
    <w:tmpl w:val="34E22F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AD071F"/>
    <w:multiLevelType w:val="hybridMultilevel"/>
    <w:tmpl w:val="E64463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51E452D"/>
    <w:multiLevelType w:val="hybridMultilevel"/>
    <w:tmpl w:val="E83E568A"/>
    <w:lvl w:ilvl="0" w:tplc="C0BEF298">
      <w:start w:val="1"/>
      <w:numFmt w:val="decimal"/>
      <w:lvlText w:val="%1."/>
      <w:lvlJc w:val="left"/>
      <w:pPr>
        <w:ind w:left="1080" w:hanging="360"/>
      </w:pPr>
      <w:rPr>
        <w:sz w:val="18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CE2CA5"/>
    <w:multiLevelType w:val="hybridMultilevel"/>
    <w:tmpl w:val="CD92D4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B41407C"/>
    <w:multiLevelType w:val="hybridMultilevel"/>
    <w:tmpl w:val="B556297C"/>
    <w:lvl w:ilvl="0" w:tplc="041B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0" w15:restartNumberingAfterBreak="0">
    <w:nsid w:val="7EB003A2"/>
    <w:multiLevelType w:val="hybridMultilevel"/>
    <w:tmpl w:val="3E1659DA"/>
    <w:lvl w:ilvl="0" w:tplc="68923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88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FCE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42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41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5AA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E3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6A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8AA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EED18D8"/>
    <w:multiLevelType w:val="hybridMultilevel"/>
    <w:tmpl w:val="94A85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7"/>
  </w:num>
  <w:num w:numId="3">
    <w:abstractNumId w:val="68"/>
  </w:num>
  <w:num w:numId="4">
    <w:abstractNumId w:val="62"/>
  </w:num>
  <w:num w:numId="5">
    <w:abstractNumId w:val="80"/>
  </w:num>
  <w:num w:numId="6">
    <w:abstractNumId w:val="52"/>
  </w:num>
  <w:num w:numId="7">
    <w:abstractNumId w:val="19"/>
  </w:num>
  <w:num w:numId="8">
    <w:abstractNumId w:val="72"/>
  </w:num>
  <w:num w:numId="9">
    <w:abstractNumId w:val="13"/>
  </w:num>
  <w:num w:numId="10">
    <w:abstractNumId w:val="39"/>
  </w:num>
  <w:num w:numId="11">
    <w:abstractNumId w:val="54"/>
  </w:num>
  <w:num w:numId="12">
    <w:abstractNumId w:val="46"/>
  </w:num>
  <w:num w:numId="13">
    <w:abstractNumId w:val="75"/>
  </w:num>
  <w:num w:numId="14">
    <w:abstractNumId w:val="71"/>
  </w:num>
  <w:num w:numId="15">
    <w:abstractNumId w:val="51"/>
  </w:num>
  <w:num w:numId="16">
    <w:abstractNumId w:val="60"/>
  </w:num>
  <w:num w:numId="17">
    <w:abstractNumId w:val="73"/>
  </w:num>
  <w:num w:numId="18">
    <w:abstractNumId w:val="78"/>
  </w:num>
  <w:num w:numId="19">
    <w:abstractNumId w:val="22"/>
  </w:num>
  <w:num w:numId="20">
    <w:abstractNumId w:val="18"/>
  </w:num>
  <w:num w:numId="21">
    <w:abstractNumId w:val="50"/>
  </w:num>
  <w:num w:numId="22">
    <w:abstractNumId w:val="29"/>
  </w:num>
  <w:num w:numId="23">
    <w:abstractNumId w:val="20"/>
  </w:num>
  <w:num w:numId="24">
    <w:abstractNumId w:val="69"/>
  </w:num>
  <w:num w:numId="25">
    <w:abstractNumId w:val="16"/>
  </w:num>
  <w:num w:numId="26">
    <w:abstractNumId w:val="17"/>
  </w:num>
  <w:num w:numId="27">
    <w:abstractNumId w:val="74"/>
  </w:num>
  <w:num w:numId="28">
    <w:abstractNumId w:val="1"/>
  </w:num>
  <w:num w:numId="29">
    <w:abstractNumId w:val="69"/>
  </w:num>
  <w:num w:numId="30">
    <w:abstractNumId w:val="61"/>
  </w:num>
  <w:num w:numId="31">
    <w:abstractNumId w:val="64"/>
  </w:num>
  <w:num w:numId="32">
    <w:abstractNumId w:val="47"/>
  </w:num>
  <w:num w:numId="33">
    <w:abstractNumId w:val="40"/>
  </w:num>
  <w:num w:numId="34">
    <w:abstractNumId w:val="4"/>
  </w:num>
  <w:num w:numId="35">
    <w:abstractNumId w:val="70"/>
  </w:num>
  <w:num w:numId="36">
    <w:abstractNumId w:val="24"/>
  </w:num>
  <w:num w:numId="37">
    <w:abstractNumId w:val="43"/>
  </w:num>
  <w:num w:numId="38">
    <w:abstractNumId w:val="63"/>
  </w:num>
  <w:num w:numId="39">
    <w:abstractNumId w:val="25"/>
  </w:num>
  <w:num w:numId="40">
    <w:abstractNumId w:val="45"/>
  </w:num>
  <w:num w:numId="41">
    <w:abstractNumId w:val="3"/>
  </w:num>
  <w:num w:numId="42">
    <w:abstractNumId w:val="49"/>
  </w:num>
  <w:num w:numId="43">
    <w:abstractNumId w:val="21"/>
  </w:num>
  <w:num w:numId="44">
    <w:abstractNumId w:val="44"/>
  </w:num>
  <w:num w:numId="45">
    <w:abstractNumId w:val="28"/>
  </w:num>
  <w:num w:numId="46">
    <w:abstractNumId w:val="41"/>
  </w:num>
  <w:num w:numId="47">
    <w:abstractNumId w:val="14"/>
  </w:num>
  <w:num w:numId="48">
    <w:abstractNumId w:val="53"/>
  </w:num>
  <w:num w:numId="49">
    <w:abstractNumId w:val="23"/>
  </w:num>
  <w:num w:numId="50">
    <w:abstractNumId w:val="55"/>
  </w:num>
  <w:num w:numId="51">
    <w:abstractNumId w:val="81"/>
  </w:num>
  <w:num w:numId="52">
    <w:abstractNumId w:val="30"/>
  </w:num>
  <w:num w:numId="53">
    <w:abstractNumId w:val="59"/>
  </w:num>
  <w:num w:numId="54">
    <w:abstractNumId w:val="48"/>
  </w:num>
  <w:num w:numId="55">
    <w:abstractNumId w:val="57"/>
  </w:num>
  <w:num w:numId="56">
    <w:abstractNumId w:val="58"/>
  </w:num>
  <w:num w:numId="57">
    <w:abstractNumId w:val="33"/>
  </w:num>
  <w:num w:numId="58">
    <w:abstractNumId w:val="66"/>
  </w:num>
  <w:num w:numId="59">
    <w:abstractNumId w:val="27"/>
  </w:num>
  <w:num w:numId="60">
    <w:abstractNumId w:val="79"/>
  </w:num>
  <w:num w:numId="61">
    <w:abstractNumId w:val="0"/>
  </w:num>
  <w:num w:numId="62">
    <w:abstractNumId w:val="65"/>
  </w:num>
  <w:num w:numId="63">
    <w:abstractNumId w:val="32"/>
  </w:num>
  <w:num w:numId="64">
    <w:abstractNumId w:val="15"/>
  </w:num>
  <w:num w:numId="65">
    <w:abstractNumId w:val="77"/>
  </w:num>
  <w:num w:numId="66">
    <w:abstractNumId w:val="42"/>
  </w:num>
  <w:num w:numId="67">
    <w:abstractNumId w:val="56"/>
  </w:num>
  <w:num w:numId="68">
    <w:abstractNumId w:val="76"/>
  </w:num>
  <w:num w:numId="69">
    <w:abstractNumId w:val="26"/>
  </w:num>
  <w:num w:numId="70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1879"/>
    <w:rsid w:val="00001907"/>
    <w:rsid w:val="00003072"/>
    <w:rsid w:val="00003498"/>
    <w:rsid w:val="00005F3A"/>
    <w:rsid w:val="00005F69"/>
    <w:rsid w:val="0000611F"/>
    <w:rsid w:val="0000620C"/>
    <w:rsid w:val="00006DFC"/>
    <w:rsid w:val="00006FEA"/>
    <w:rsid w:val="00010760"/>
    <w:rsid w:val="00011A4E"/>
    <w:rsid w:val="000132B2"/>
    <w:rsid w:val="00013E86"/>
    <w:rsid w:val="00014458"/>
    <w:rsid w:val="00014FF9"/>
    <w:rsid w:val="0001590B"/>
    <w:rsid w:val="00016312"/>
    <w:rsid w:val="0001643E"/>
    <w:rsid w:val="00016BB4"/>
    <w:rsid w:val="00016D0E"/>
    <w:rsid w:val="0001783C"/>
    <w:rsid w:val="000214E0"/>
    <w:rsid w:val="00022618"/>
    <w:rsid w:val="0002295A"/>
    <w:rsid w:val="000233B8"/>
    <w:rsid w:val="00023C78"/>
    <w:rsid w:val="000240E8"/>
    <w:rsid w:val="00024274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282"/>
    <w:rsid w:val="00032F82"/>
    <w:rsid w:val="00034524"/>
    <w:rsid w:val="00035348"/>
    <w:rsid w:val="000361F4"/>
    <w:rsid w:val="000378D5"/>
    <w:rsid w:val="0004019A"/>
    <w:rsid w:val="00040A0E"/>
    <w:rsid w:val="00040BBC"/>
    <w:rsid w:val="00042C8C"/>
    <w:rsid w:val="00043EA4"/>
    <w:rsid w:val="000444CB"/>
    <w:rsid w:val="000445E4"/>
    <w:rsid w:val="000448C2"/>
    <w:rsid w:val="000449B5"/>
    <w:rsid w:val="0004706E"/>
    <w:rsid w:val="000471DB"/>
    <w:rsid w:val="000508F9"/>
    <w:rsid w:val="000522B3"/>
    <w:rsid w:val="0005298F"/>
    <w:rsid w:val="0005322A"/>
    <w:rsid w:val="00053D4B"/>
    <w:rsid w:val="000542B7"/>
    <w:rsid w:val="00054A8B"/>
    <w:rsid w:val="000570EE"/>
    <w:rsid w:val="00057590"/>
    <w:rsid w:val="00060384"/>
    <w:rsid w:val="0006198E"/>
    <w:rsid w:val="000629EE"/>
    <w:rsid w:val="00062D35"/>
    <w:rsid w:val="00063978"/>
    <w:rsid w:val="00063C41"/>
    <w:rsid w:val="00063D74"/>
    <w:rsid w:val="00064A6A"/>
    <w:rsid w:val="00064AEA"/>
    <w:rsid w:val="00064FF8"/>
    <w:rsid w:val="00067383"/>
    <w:rsid w:val="00067B85"/>
    <w:rsid w:val="00067F4D"/>
    <w:rsid w:val="00070359"/>
    <w:rsid w:val="000704F9"/>
    <w:rsid w:val="00071190"/>
    <w:rsid w:val="00072CFB"/>
    <w:rsid w:val="0007340F"/>
    <w:rsid w:val="00073D28"/>
    <w:rsid w:val="00074F3F"/>
    <w:rsid w:val="000750A0"/>
    <w:rsid w:val="00075D94"/>
    <w:rsid w:val="0007621F"/>
    <w:rsid w:val="00076FA1"/>
    <w:rsid w:val="00077B3B"/>
    <w:rsid w:val="00077F07"/>
    <w:rsid w:val="00080C39"/>
    <w:rsid w:val="00080DE3"/>
    <w:rsid w:val="000811BB"/>
    <w:rsid w:val="000824AA"/>
    <w:rsid w:val="000829D7"/>
    <w:rsid w:val="00083ACD"/>
    <w:rsid w:val="0008476E"/>
    <w:rsid w:val="000849E1"/>
    <w:rsid w:val="0008566F"/>
    <w:rsid w:val="00086351"/>
    <w:rsid w:val="00086387"/>
    <w:rsid w:val="00086447"/>
    <w:rsid w:val="00086917"/>
    <w:rsid w:val="00087289"/>
    <w:rsid w:val="000918AA"/>
    <w:rsid w:val="00091B41"/>
    <w:rsid w:val="00092729"/>
    <w:rsid w:val="00093E07"/>
    <w:rsid w:val="000944BC"/>
    <w:rsid w:val="0009458C"/>
    <w:rsid w:val="000947D5"/>
    <w:rsid w:val="00094C23"/>
    <w:rsid w:val="0009515E"/>
    <w:rsid w:val="0009AD79"/>
    <w:rsid w:val="000A08FE"/>
    <w:rsid w:val="000A094D"/>
    <w:rsid w:val="000A0FD3"/>
    <w:rsid w:val="000A250B"/>
    <w:rsid w:val="000A322C"/>
    <w:rsid w:val="000A360F"/>
    <w:rsid w:val="000A422E"/>
    <w:rsid w:val="000A4CC5"/>
    <w:rsid w:val="000A5948"/>
    <w:rsid w:val="000A5C21"/>
    <w:rsid w:val="000A7C32"/>
    <w:rsid w:val="000B078C"/>
    <w:rsid w:val="000B0A2E"/>
    <w:rsid w:val="000B115B"/>
    <w:rsid w:val="000B1396"/>
    <w:rsid w:val="000B20B3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C7B0"/>
    <w:rsid w:val="000C1941"/>
    <w:rsid w:val="000C3880"/>
    <w:rsid w:val="000C663E"/>
    <w:rsid w:val="000C7375"/>
    <w:rsid w:val="000C7836"/>
    <w:rsid w:val="000D00E0"/>
    <w:rsid w:val="000D011E"/>
    <w:rsid w:val="000D1253"/>
    <w:rsid w:val="000D14FD"/>
    <w:rsid w:val="000D1913"/>
    <w:rsid w:val="000D28B5"/>
    <w:rsid w:val="000D5D72"/>
    <w:rsid w:val="000D6B05"/>
    <w:rsid w:val="000D79A4"/>
    <w:rsid w:val="000D9BCB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49C"/>
    <w:rsid w:val="000E5569"/>
    <w:rsid w:val="000E5BF3"/>
    <w:rsid w:val="000E6EF9"/>
    <w:rsid w:val="000F01C3"/>
    <w:rsid w:val="000F0A94"/>
    <w:rsid w:val="000F1902"/>
    <w:rsid w:val="000F2469"/>
    <w:rsid w:val="000F43F9"/>
    <w:rsid w:val="000F4732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1002A3"/>
    <w:rsid w:val="00100819"/>
    <w:rsid w:val="00101236"/>
    <w:rsid w:val="00101294"/>
    <w:rsid w:val="001020B2"/>
    <w:rsid w:val="00104208"/>
    <w:rsid w:val="00104AF4"/>
    <w:rsid w:val="00105288"/>
    <w:rsid w:val="00106027"/>
    <w:rsid w:val="001104C5"/>
    <w:rsid w:val="00112174"/>
    <w:rsid w:val="00112295"/>
    <w:rsid w:val="00112955"/>
    <w:rsid w:val="00112CC1"/>
    <w:rsid w:val="00114515"/>
    <w:rsid w:val="001160C9"/>
    <w:rsid w:val="0012123D"/>
    <w:rsid w:val="001219C3"/>
    <w:rsid w:val="00121D02"/>
    <w:rsid w:val="001227C4"/>
    <w:rsid w:val="00126759"/>
    <w:rsid w:val="0012752C"/>
    <w:rsid w:val="001276BA"/>
    <w:rsid w:val="001302E0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3B394"/>
    <w:rsid w:val="00140DBB"/>
    <w:rsid w:val="0014384D"/>
    <w:rsid w:val="00144009"/>
    <w:rsid w:val="00144380"/>
    <w:rsid w:val="001446C3"/>
    <w:rsid w:val="001454ED"/>
    <w:rsid w:val="001473CE"/>
    <w:rsid w:val="00147AC9"/>
    <w:rsid w:val="00147C62"/>
    <w:rsid w:val="0015011A"/>
    <w:rsid w:val="001515A4"/>
    <w:rsid w:val="0015280D"/>
    <w:rsid w:val="00152892"/>
    <w:rsid w:val="0015418A"/>
    <w:rsid w:val="001542D9"/>
    <w:rsid w:val="001601B2"/>
    <w:rsid w:val="001617D5"/>
    <w:rsid w:val="00161FAB"/>
    <w:rsid w:val="001634AD"/>
    <w:rsid w:val="001641A4"/>
    <w:rsid w:val="00164CF8"/>
    <w:rsid w:val="001653D7"/>
    <w:rsid w:val="001713AD"/>
    <w:rsid w:val="001730B0"/>
    <w:rsid w:val="00177797"/>
    <w:rsid w:val="00177B8D"/>
    <w:rsid w:val="00177C49"/>
    <w:rsid w:val="0018048B"/>
    <w:rsid w:val="00180E72"/>
    <w:rsid w:val="001832B2"/>
    <w:rsid w:val="00184B10"/>
    <w:rsid w:val="00186A1A"/>
    <w:rsid w:val="00187451"/>
    <w:rsid w:val="00191134"/>
    <w:rsid w:val="00192260"/>
    <w:rsid w:val="001931D4"/>
    <w:rsid w:val="0019435A"/>
    <w:rsid w:val="001949B4"/>
    <w:rsid w:val="0019615A"/>
    <w:rsid w:val="001A0983"/>
    <w:rsid w:val="001A27D2"/>
    <w:rsid w:val="001A3118"/>
    <w:rsid w:val="001A41C0"/>
    <w:rsid w:val="001A5FE2"/>
    <w:rsid w:val="001A6675"/>
    <w:rsid w:val="001A6AFA"/>
    <w:rsid w:val="001A7848"/>
    <w:rsid w:val="001A7B85"/>
    <w:rsid w:val="001B0493"/>
    <w:rsid w:val="001B104A"/>
    <w:rsid w:val="001B141A"/>
    <w:rsid w:val="001B223C"/>
    <w:rsid w:val="001B2342"/>
    <w:rsid w:val="001B2D62"/>
    <w:rsid w:val="001B3820"/>
    <w:rsid w:val="001B39D7"/>
    <w:rsid w:val="001B4860"/>
    <w:rsid w:val="001B5E87"/>
    <w:rsid w:val="001B5FE5"/>
    <w:rsid w:val="001B69D1"/>
    <w:rsid w:val="001B6C86"/>
    <w:rsid w:val="001B6E92"/>
    <w:rsid w:val="001B71D0"/>
    <w:rsid w:val="001C0143"/>
    <w:rsid w:val="001C029E"/>
    <w:rsid w:val="001C0339"/>
    <w:rsid w:val="001C0E6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B52"/>
    <w:rsid w:val="001D1D55"/>
    <w:rsid w:val="001D297E"/>
    <w:rsid w:val="001D2B9C"/>
    <w:rsid w:val="001D2C0C"/>
    <w:rsid w:val="001D2D23"/>
    <w:rsid w:val="001D33F4"/>
    <w:rsid w:val="001D3BAA"/>
    <w:rsid w:val="001D40E5"/>
    <w:rsid w:val="001D5B81"/>
    <w:rsid w:val="001D60AD"/>
    <w:rsid w:val="001D672F"/>
    <w:rsid w:val="001D6F4C"/>
    <w:rsid w:val="001E036E"/>
    <w:rsid w:val="001E0A2E"/>
    <w:rsid w:val="001E1D0C"/>
    <w:rsid w:val="001E2351"/>
    <w:rsid w:val="001E2CE7"/>
    <w:rsid w:val="001E35AC"/>
    <w:rsid w:val="001E384F"/>
    <w:rsid w:val="001E3A1C"/>
    <w:rsid w:val="001E3AFF"/>
    <w:rsid w:val="001E4714"/>
    <w:rsid w:val="001E56F0"/>
    <w:rsid w:val="001E6F8D"/>
    <w:rsid w:val="001E7C0D"/>
    <w:rsid w:val="001F0153"/>
    <w:rsid w:val="001F4279"/>
    <w:rsid w:val="001F5C14"/>
    <w:rsid w:val="001F5C52"/>
    <w:rsid w:val="001F5C78"/>
    <w:rsid w:val="001F63D4"/>
    <w:rsid w:val="001F6694"/>
    <w:rsid w:val="001F6B9A"/>
    <w:rsid w:val="001F7B1E"/>
    <w:rsid w:val="00201633"/>
    <w:rsid w:val="00201E9D"/>
    <w:rsid w:val="0020210E"/>
    <w:rsid w:val="00202E56"/>
    <w:rsid w:val="00202FD9"/>
    <w:rsid w:val="00204000"/>
    <w:rsid w:val="00204E47"/>
    <w:rsid w:val="00205985"/>
    <w:rsid w:val="00206E31"/>
    <w:rsid w:val="00207EB9"/>
    <w:rsid w:val="00211852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20AB"/>
    <w:rsid w:val="002227BD"/>
    <w:rsid w:val="00222D59"/>
    <w:rsid w:val="00223234"/>
    <w:rsid w:val="0022395D"/>
    <w:rsid w:val="00223FB2"/>
    <w:rsid w:val="00224444"/>
    <w:rsid w:val="00225280"/>
    <w:rsid w:val="00225A78"/>
    <w:rsid w:val="00226D32"/>
    <w:rsid w:val="00227E69"/>
    <w:rsid w:val="0023051F"/>
    <w:rsid w:val="00230A3A"/>
    <w:rsid w:val="002313D9"/>
    <w:rsid w:val="00235183"/>
    <w:rsid w:val="0023568C"/>
    <w:rsid w:val="00235EA1"/>
    <w:rsid w:val="00235EB9"/>
    <w:rsid w:val="0023713B"/>
    <w:rsid w:val="00240047"/>
    <w:rsid w:val="002400FD"/>
    <w:rsid w:val="002410B1"/>
    <w:rsid w:val="002410C4"/>
    <w:rsid w:val="00242AF7"/>
    <w:rsid w:val="00242B3E"/>
    <w:rsid w:val="0024354A"/>
    <w:rsid w:val="00244828"/>
    <w:rsid w:val="002448B7"/>
    <w:rsid w:val="00244FCB"/>
    <w:rsid w:val="00244FF6"/>
    <w:rsid w:val="002473D0"/>
    <w:rsid w:val="002476CA"/>
    <w:rsid w:val="00247901"/>
    <w:rsid w:val="00247E53"/>
    <w:rsid w:val="00247E85"/>
    <w:rsid w:val="00250ECC"/>
    <w:rsid w:val="002512EC"/>
    <w:rsid w:val="00251335"/>
    <w:rsid w:val="00251C3F"/>
    <w:rsid w:val="00251E6E"/>
    <w:rsid w:val="00253D52"/>
    <w:rsid w:val="00256361"/>
    <w:rsid w:val="0025684E"/>
    <w:rsid w:val="002571F9"/>
    <w:rsid w:val="002615E4"/>
    <w:rsid w:val="002625B4"/>
    <w:rsid w:val="00262DD4"/>
    <w:rsid w:val="00264839"/>
    <w:rsid w:val="00264A8C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7525"/>
    <w:rsid w:val="002729E8"/>
    <w:rsid w:val="00274068"/>
    <w:rsid w:val="0027406C"/>
    <w:rsid w:val="002765D6"/>
    <w:rsid w:val="002773F4"/>
    <w:rsid w:val="00277638"/>
    <w:rsid w:val="002811CB"/>
    <w:rsid w:val="002817BC"/>
    <w:rsid w:val="00281874"/>
    <w:rsid w:val="002837E6"/>
    <w:rsid w:val="0028383C"/>
    <w:rsid w:val="00283F61"/>
    <w:rsid w:val="00285A0E"/>
    <w:rsid w:val="002873B5"/>
    <w:rsid w:val="00287F1E"/>
    <w:rsid w:val="0028BE65"/>
    <w:rsid w:val="002903CA"/>
    <w:rsid w:val="002946B4"/>
    <w:rsid w:val="002948C3"/>
    <w:rsid w:val="002950D0"/>
    <w:rsid w:val="002960AB"/>
    <w:rsid w:val="002962FC"/>
    <w:rsid w:val="002963EB"/>
    <w:rsid w:val="00297578"/>
    <w:rsid w:val="002A153E"/>
    <w:rsid w:val="002A1C12"/>
    <w:rsid w:val="002A5D23"/>
    <w:rsid w:val="002A6ADF"/>
    <w:rsid w:val="002B0832"/>
    <w:rsid w:val="002B193B"/>
    <w:rsid w:val="002B2819"/>
    <w:rsid w:val="002B3D8B"/>
    <w:rsid w:val="002B5785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197B"/>
    <w:rsid w:val="002D1C03"/>
    <w:rsid w:val="002D21F8"/>
    <w:rsid w:val="002D2891"/>
    <w:rsid w:val="002D4D7B"/>
    <w:rsid w:val="002D7881"/>
    <w:rsid w:val="002E0084"/>
    <w:rsid w:val="002E0342"/>
    <w:rsid w:val="002E0696"/>
    <w:rsid w:val="002E0CC1"/>
    <w:rsid w:val="002E0E66"/>
    <w:rsid w:val="002E0F72"/>
    <w:rsid w:val="002E19A0"/>
    <w:rsid w:val="002E3694"/>
    <w:rsid w:val="002E3E23"/>
    <w:rsid w:val="002E45FB"/>
    <w:rsid w:val="002E4784"/>
    <w:rsid w:val="002E5438"/>
    <w:rsid w:val="002E5619"/>
    <w:rsid w:val="002E5BA8"/>
    <w:rsid w:val="002E5EFD"/>
    <w:rsid w:val="002E60BA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2F7A5B"/>
    <w:rsid w:val="0030094C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26F2"/>
    <w:rsid w:val="0031356C"/>
    <w:rsid w:val="00314AA4"/>
    <w:rsid w:val="003157E7"/>
    <w:rsid w:val="00315E07"/>
    <w:rsid w:val="003164BF"/>
    <w:rsid w:val="0032102E"/>
    <w:rsid w:val="00321969"/>
    <w:rsid w:val="00322AB5"/>
    <w:rsid w:val="00322F2E"/>
    <w:rsid w:val="0032604A"/>
    <w:rsid w:val="0032609D"/>
    <w:rsid w:val="0032620C"/>
    <w:rsid w:val="00326A72"/>
    <w:rsid w:val="00331944"/>
    <w:rsid w:val="00332A69"/>
    <w:rsid w:val="0033341C"/>
    <w:rsid w:val="00333626"/>
    <w:rsid w:val="00335925"/>
    <w:rsid w:val="00335CBE"/>
    <w:rsid w:val="00336149"/>
    <w:rsid w:val="0033793D"/>
    <w:rsid w:val="0034118F"/>
    <w:rsid w:val="003413A9"/>
    <w:rsid w:val="00343332"/>
    <w:rsid w:val="00343D69"/>
    <w:rsid w:val="003440CD"/>
    <w:rsid w:val="0034452C"/>
    <w:rsid w:val="003446BC"/>
    <w:rsid w:val="0034510F"/>
    <w:rsid w:val="003467AE"/>
    <w:rsid w:val="0035057E"/>
    <w:rsid w:val="00351643"/>
    <w:rsid w:val="00351B05"/>
    <w:rsid w:val="003520AC"/>
    <w:rsid w:val="003527E1"/>
    <w:rsid w:val="00352B77"/>
    <w:rsid w:val="00354433"/>
    <w:rsid w:val="0035475E"/>
    <w:rsid w:val="0035568F"/>
    <w:rsid w:val="003566DF"/>
    <w:rsid w:val="00356E89"/>
    <w:rsid w:val="0035752C"/>
    <w:rsid w:val="0035758E"/>
    <w:rsid w:val="00361E64"/>
    <w:rsid w:val="00362089"/>
    <w:rsid w:val="00362279"/>
    <w:rsid w:val="00362B20"/>
    <w:rsid w:val="003635B9"/>
    <w:rsid w:val="003640AC"/>
    <w:rsid w:val="00365A16"/>
    <w:rsid w:val="00365F1B"/>
    <w:rsid w:val="00366939"/>
    <w:rsid w:val="0036767E"/>
    <w:rsid w:val="00370F3B"/>
    <w:rsid w:val="00371BF1"/>
    <w:rsid w:val="00372D13"/>
    <w:rsid w:val="00376136"/>
    <w:rsid w:val="00382B42"/>
    <w:rsid w:val="0038418C"/>
    <w:rsid w:val="003856EA"/>
    <w:rsid w:val="00386CFB"/>
    <w:rsid w:val="00387149"/>
    <w:rsid w:val="00387FCB"/>
    <w:rsid w:val="00388B02"/>
    <w:rsid w:val="0038E81C"/>
    <w:rsid w:val="0039073C"/>
    <w:rsid w:val="003916B8"/>
    <w:rsid w:val="003937A5"/>
    <w:rsid w:val="003938E3"/>
    <w:rsid w:val="00393E50"/>
    <w:rsid w:val="00394DB3"/>
    <w:rsid w:val="0039575F"/>
    <w:rsid w:val="00397FEB"/>
    <w:rsid w:val="003A0A5D"/>
    <w:rsid w:val="003A0DBD"/>
    <w:rsid w:val="003A2029"/>
    <w:rsid w:val="003A23CF"/>
    <w:rsid w:val="003A2413"/>
    <w:rsid w:val="003A33EB"/>
    <w:rsid w:val="003A3F97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7E2"/>
    <w:rsid w:val="003B7FAA"/>
    <w:rsid w:val="003C1444"/>
    <w:rsid w:val="003C2924"/>
    <w:rsid w:val="003C3CD7"/>
    <w:rsid w:val="003C3EB9"/>
    <w:rsid w:val="003C3FA6"/>
    <w:rsid w:val="003C4D92"/>
    <w:rsid w:val="003C5950"/>
    <w:rsid w:val="003C5AE5"/>
    <w:rsid w:val="003C642B"/>
    <w:rsid w:val="003C6EB6"/>
    <w:rsid w:val="003D0514"/>
    <w:rsid w:val="003D0DBB"/>
    <w:rsid w:val="003D1B02"/>
    <w:rsid w:val="003D25DA"/>
    <w:rsid w:val="003D2D65"/>
    <w:rsid w:val="003D37A4"/>
    <w:rsid w:val="003D4409"/>
    <w:rsid w:val="003D4707"/>
    <w:rsid w:val="003D4F6E"/>
    <w:rsid w:val="003D5DF2"/>
    <w:rsid w:val="003D71A8"/>
    <w:rsid w:val="003E047F"/>
    <w:rsid w:val="003E10DD"/>
    <w:rsid w:val="003E13BF"/>
    <w:rsid w:val="003E25EE"/>
    <w:rsid w:val="003E30FE"/>
    <w:rsid w:val="003E3399"/>
    <w:rsid w:val="003E354E"/>
    <w:rsid w:val="003E3BC4"/>
    <w:rsid w:val="003E3E16"/>
    <w:rsid w:val="003E49A3"/>
    <w:rsid w:val="003E6B7C"/>
    <w:rsid w:val="003F23EC"/>
    <w:rsid w:val="003F3D7A"/>
    <w:rsid w:val="003F4404"/>
    <w:rsid w:val="003F4573"/>
    <w:rsid w:val="003F4ED1"/>
    <w:rsid w:val="003F564F"/>
    <w:rsid w:val="003F754B"/>
    <w:rsid w:val="003F7F77"/>
    <w:rsid w:val="00400BBA"/>
    <w:rsid w:val="00400F69"/>
    <w:rsid w:val="00401AFC"/>
    <w:rsid w:val="00402C5D"/>
    <w:rsid w:val="00403A6A"/>
    <w:rsid w:val="0040555C"/>
    <w:rsid w:val="00407321"/>
    <w:rsid w:val="00411C08"/>
    <w:rsid w:val="0041299A"/>
    <w:rsid w:val="00416202"/>
    <w:rsid w:val="00416CB3"/>
    <w:rsid w:val="00416E8D"/>
    <w:rsid w:val="004170ED"/>
    <w:rsid w:val="00421E12"/>
    <w:rsid w:val="00422C6F"/>
    <w:rsid w:val="00423064"/>
    <w:rsid w:val="004237B0"/>
    <w:rsid w:val="00424D49"/>
    <w:rsid w:val="00424D76"/>
    <w:rsid w:val="0042563A"/>
    <w:rsid w:val="004279C6"/>
    <w:rsid w:val="00427C76"/>
    <w:rsid w:val="00427D88"/>
    <w:rsid w:val="0043015F"/>
    <w:rsid w:val="00430655"/>
    <w:rsid w:val="004324EB"/>
    <w:rsid w:val="004327AB"/>
    <w:rsid w:val="00432F78"/>
    <w:rsid w:val="0043352F"/>
    <w:rsid w:val="004338B6"/>
    <w:rsid w:val="00433B21"/>
    <w:rsid w:val="004357D7"/>
    <w:rsid w:val="00436BDA"/>
    <w:rsid w:val="0044021E"/>
    <w:rsid w:val="00440934"/>
    <w:rsid w:val="00440F30"/>
    <w:rsid w:val="00440FAD"/>
    <w:rsid w:val="00441213"/>
    <w:rsid w:val="004413FD"/>
    <w:rsid w:val="00443EEC"/>
    <w:rsid w:val="00444CAA"/>
    <w:rsid w:val="00445DCB"/>
    <w:rsid w:val="00446CB3"/>
    <w:rsid w:val="00447401"/>
    <w:rsid w:val="00450778"/>
    <w:rsid w:val="00452179"/>
    <w:rsid w:val="0045224E"/>
    <w:rsid w:val="004522CD"/>
    <w:rsid w:val="004523E5"/>
    <w:rsid w:val="00452CE6"/>
    <w:rsid w:val="0045392B"/>
    <w:rsid w:val="0045395E"/>
    <w:rsid w:val="00454750"/>
    <w:rsid w:val="00454888"/>
    <w:rsid w:val="0045565E"/>
    <w:rsid w:val="00456427"/>
    <w:rsid w:val="00456B2F"/>
    <w:rsid w:val="00457455"/>
    <w:rsid w:val="0046043C"/>
    <w:rsid w:val="00460B9A"/>
    <w:rsid w:val="00461395"/>
    <w:rsid w:val="00462E5A"/>
    <w:rsid w:val="00465815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5302"/>
    <w:rsid w:val="004869CA"/>
    <w:rsid w:val="0048772E"/>
    <w:rsid w:val="00487773"/>
    <w:rsid w:val="00487BD0"/>
    <w:rsid w:val="00492126"/>
    <w:rsid w:val="00492762"/>
    <w:rsid w:val="004936F1"/>
    <w:rsid w:val="00493E6F"/>
    <w:rsid w:val="00494D8E"/>
    <w:rsid w:val="00494FC0"/>
    <w:rsid w:val="00495ED1"/>
    <w:rsid w:val="00496D74"/>
    <w:rsid w:val="0049714B"/>
    <w:rsid w:val="00497793"/>
    <w:rsid w:val="00497B02"/>
    <w:rsid w:val="004A0701"/>
    <w:rsid w:val="004A0AD0"/>
    <w:rsid w:val="004A196A"/>
    <w:rsid w:val="004A1CA1"/>
    <w:rsid w:val="004A29F8"/>
    <w:rsid w:val="004A36F9"/>
    <w:rsid w:val="004A3AB9"/>
    <w:rsid w:val="004A4617"/>
    <w:rsid w:val="004A5A0B"/>
    <w:rsid w:val="004A6618"/>
    <w:rsid w:val="004A6642"/>
    <w:rsid w:val="004A6B4C"/>
    <w:rsid w:val="004B369D"/>
    <w:rsid w:val="004B3F93"/>
    <w:rsid w:val="004B4F9B"/>
    <w:rsid w:val="004B55E3"/>
    <w:rsid w:val="004B59F7"/>
    <w:rsid w:val="004B5AD0"/>
    <w:rsid w:val="004B5D0B"/>
    <w:rsid w:val="004B5E73"/>
    <w:rsid w:val="004B60C4"/>
    <w:rsid w:val="004B7065"/>
    <w:rsid w:val="004B7841"/>
    <w:rsid w:val="004B7C80"/>
    <w:rsid w:val="004B7E75"/>
    <w:rsid w:val="004B7F49"/>
    <w:rsid w:val="004C151B"/>
    <w:rsid w:val="004C1A56"/>
    <w:rsid w:val="004C2211"/>
    <w:rsid w:val="004C3531"/>
    <w:rsid w:val="004C42CA"/>
    <w:rsid w:val="004C5177"/>
    <w:rsid w:val="004C68E5"/>
    <w:rsid w:val="004C6B36"/>
    <w:rsid w:val="004C726E"/>
    <w:rsid w:val="004C7E38"/>
    <w:rsid w:val="004D0D4F"/>
    <w:rsid w:val="004D128E"/>
    <w:rsid w:val="004D1384"/>
    <w:rsid w:val="004D39E3"/>
    <w:rsid w:val="004D4A23"/>
    <w:rsid w:val="004D5314"/>
    <w:rsid w:val="004D6FF3"/>
    <w:rsid w:val="004E09E1"/>
    <w:rsid w:val="004E0A30"/>
    <w:rsid w:val="004E25DD"/>
    <w:rsid w:val="004E29D9"/>
    <w:rsid w:val="004E3AD8"/>
    <w:rsid w:val="004E3B09"/>
    <w:rsid w:val="004E3D5F"/>
    <w:rsid w:val="004E4B42"/>
    <w:rsid w:val="004E4EB5"/>
    <w:rsid w:val="004E60E3"/>
    <w:rsid w:val="004E63D1"/>
    <w:rsid w:val="004E6FAC"/>
    <w:rsid w:val="004E7115"/>
    <w:rsid w:val="004EDBA7"/>
    <w:rsid w:val="004F0487"/>
    <w:rsid w:val="004F124B"/>
    <w:rsid w:val="004F15CF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E18"/>
    <w:rsid w:val="0050114B"/>
    <w:rsid w:val="00501196"/>
    <w:rsid w:val="00501E4D"/>
    <w:rsid w:val="005027EA"/>
    <w:rsid w:val="00504220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4603"/>
    <w:rsid w:val="00514D61"/>
    <w:rsid w:val="005154D0"/>
    <w:rsid w:val="005201E6"/>
    <w:rsid w:val="00520BB4"/>
    <w:rsid w:val="00521094"/>
    <w:rsid w:val="0052141B"/>
    <w:rsid w:val="00521509"/>
    <w:rsid w:val="00521AF7"/>
    <w:rsid w:val="005231AC"/>
    <w:rsid w:val="00523233"/>
    <w:rsid w:val="0052329E"/>
    <w:rsid w:val="005267D1"/>
    <w:rsid w:val="00527119"/>
    <w:rsid w:val="00527CAD"/>
    <w:rsid w:val="005322E5"/>
    <w:rsid w:val="0053397C"/>
    <w:rsid w:val="00533E43"/>
    <w:rsid w:val="00534633"/>
    <w:rsid w:val="00534F22"/>
    <w:rsid w:val="00542564"/>
    <w:rsid w:val="0054289D"/>
    <w:rsid w:val="00542C0B"/>
    <w:rsid w:val="00542EB9"/>
    <w:rsid w:val="005436AE"/>
    <w:rsid w:val="0054377C"/>
    <w:rsid w:val="00543971"/>
    <w:rsid w:val="00544A25"/>
    <w:rsid w:val="00545171"/>
    <w:rsid w:val="00545A36"/>
    <w:rsid w:val="00545E76"/>
    <w:rsid w:val="00546E21"/>
    <w:rsid w:val="0054EA7B"/>
    <w:rsid w:val="00550A2D"/>
    <w:rsid w:val="00550D23"/>
    <w:rsid w:val="005516BF"/>
    <w:rsid w:val="005519AC"/>
    <w:rsid w:val="00553F62"/>
    <w:rsid w:val="0055427B"/>
    <w:rsid w:val="00554BF3"/>
    <w:rsid w:val="00555C8A"/>
    <w:rsid w:val="0055640F"/>
    <w:rsid w:val="00556A72"/>
    <w:rsid w:val="0055732A"/>
    <w:rsid w:val="00560391"/>
    <w:rsid w:val="00560442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27C"/>
    <w:rsid w:val="00572AA4"/>
    <w:rsid w:val="00572D6A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A0F"/>
    <w:rsid w:val="0058711A"/>
    <w:rsid w:val="00590C93"/>
    <w:rsid w:val="0059204D"/>
    <w:rsid w:val="00593B2D"/>
    <w:rsid w:val="00593D6F"/>
    <w:rsid w:val="00594645"/>
    <w:rsid w:val="005949A4"/>
    <w:rsid w:val="00594B09"/>
    <w:rsid w:val="00595684"/>
    <w:rsid w:val="005960A2"/>
    <w:rsid w:val="0059754F"/>
    <w:rsid w:val="005975F4"/>
    <w:rsid w:val="005975F8"/>
    <w:rsid w:val="005978BF"/>
    <w:rsid w:val="00597C76"/>
    <w:rsid w:val="00597D38"/>
    <w:rsid w:val="0059A9FD"/>
    <w:rsid w:val="005A0155"/>
    <w:rsid w:val="005A024D"/>
    <w:rsid w:val="005A0728"/>
    <w:rsid w:val="005A0F35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436D"/>
    <w:rsid w:val="005B46B3"/>
    <w:rsid w:val="005B529D"/>
    <w:rsid w:val="005B5665"/>
    <w:rsid w:val="005B5670"/>
    <w:rsid w:val="005B68E9"/>
    <w:rsid w:val="005C05A8"/>
    <w:rsid w:val="005C2813"/>
    <w:rsid w:val="005C308E"/>
    <w:rsid w:val="005C3546"/>
    <w:rsid w:val="005C4215"/>
    <w:rsid w:val="005C4430"/>
    <w:rsid w:val="005C48D6"/>
    <w:rsid w:val="005C4C12"/>
    <w:rsid w:val="005C4F01"/>
    <w:rsid w:val="005C5BCB"/>
    <w:rsid w:val="005C6070"/>
    <w:rsid w:val="005C614C"/>
    <w:rsid w:val="005D11DC"/>
    <w:rsid w:val="005D17A9"/>
    <w:rsid w:val="005D20F0"/>
    <w:rsid w:val="005D23E9"/>
    <w:rsid w:val="005D27E0"/>
    <w:rsid w:val="005D2CC1"/>
    <w:rsid w:val="005D37EE"/>
    <w:rsid w:val="005D394C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73F5"/>
    <w:rsid w:val="005E7868"/>
    <w:rsid w:val="005E7B2C"/>
    <w:rsid w:val="005F0F6C"/>
    <w:rsid w:val="005F1A4F"/>
    <w:rsid w:val="005F1ACF"/>
    <w:rsid w:val="005F1C0D"/>
    <w:rsid w:val="005F2252"/>
    <w:rsid w:val="005F487C"/>
    <w:rsid w:val="005F74A5"/>
    <w:rsid w:val="00601876"/>
    <w:rsid w:val="00601DD6"/>
    <w:rsid w:val="006024F0"/>
    <w:rsid w:val="0060316E"/>
    <w:rsid w:val="00603671"/>
    <w:rsid w:val="00605226"/>
    <w:rsid w:val="00605F1C"/>
    <w:rsid w:val="00606941"/>
    <w:rsid w:val="006074A8"/>
    <w:rsid w:val="0060785F"/>
    <w:rsid w:val="00607EFA"/>
    <w:rsid w:val="00611163"/>
    <w:rsid w:val="006132AA"/>
    <w:rsid w:val="0061383F"/>
    <w:rsid w:val="00613F2E"/>
    <w:rsid w:val="00614239"/>
    <w:rsid w:val="006149C5"/>
    <w:rsid w:val="00614E3A"/>
    <w:rsid w:val="0061612A"/>
    <w:rsid w:val="006163AA"/>
    <w:rsid w:val="006163E2"/>
    <w:rsid w:val="00617BAE"/>
    <w:rsid w:val="00617D53"/>
    <w:rsid w:val="006205CC"/>
    <w:rsid w:val="00620854"/>
    <w:rsid w:val="0062101E"/>
    <w:rsid w:val="00621029"/>
    <w:rsid w:val="00621B75"/>
    <w:rsid w:val="00621BE7"/>
    <w:rsid w:val="0062295A"/>
    <w:rsid w:val="006238EE"/>
    <w:rsid w:val="00623D98"/>
    <w:rsid w:val="0062446D"/>
    <w:rsid w:val="006253D3"/>
    <w:rsid w:val="006273D9"/>
    <w:rsid w:val="00628646"/>
    <w:rsid w:val="00630122"/>
    <w:rsid w:val="00630763"/>
    <w:rsid w:val="0063285D"/>
    <w:rsid w:val="00632938"/>
    <w:rsid w:val="00632EBF"/>
    <w:rsid w:val="00634809"/>
    <w:rsid w:val="00635633"/>
    <w:rsid w:val="006360CA"/>
    <w:rsid w:val="00636161"/>
    <w:rsid w:val="00636FAD"/>
    <w:rsid w:val="00637488"/>
    <w:rsid w:val="006376E6"/>
    <w:rsid w:val="006378A9"/>
    <w:rsid w:val="00637BDB"/>
    <w:rsid w:val="0064125C"/>
    <w:rsid w:val="006418A4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1C5C"/>
    <w:rsid w:val="006520EF"/>
    <w:rsid w:val="006522B0"/>
    <w:rsid w:val="006522F4"/>
    <w:rsid w:val="00652B35"/>
    <w:rsid w:val="0065300B"/>
    <w:rsid w:val="00653532"/>
    <w:rsid w:val="0065362E"/>
    <w:rsid w:val="00653B76"/>
    <w:rsid w:val="006542D1"/>
    <w:rsid w:val="0065CB6A"/>
    <w:rsid w:val="006617B7"/>
    <w:rsid w:val="0066208C"/>
    <w:rsid w:val="006628C8"/>
    <w:rsid w:val="00662F54"/>
    <w:rsid w:val="00663423"/>
    <w:rsid w:val="0066393D"/>
    <w:rsid w:val="0066687D"/>
    <w:rsid w:val="00666C68"/>
    <w:rsid w:val="006704A1"/>
    <w:rsid w:val="00670ACE"/>
    <w:rsid w:val="00670B40"/>
    <w:rsid w:val="0067199A"/>
    <w:rsid w:val="006721D0"/>
    <w:rsid w:val="00673403"/>
    <w:rsid w:val="00673EC7"/>
    <w:rsid w:val="00674B4D"/>
    <w:rsid w:val="00676BAE"/>
    <w:rsid w:val="00677D38"/>
    <w:rsid w:val="00677DFA"/>
    <w:rsid w:val="00682411"/>
    <w:rsid w:val="006825B9"/>
    <w:rsid w:val="00683A2A"/>
    <w:rsid w:val="00685BA7"/>
    <w:rsid w:val="0068697A"/>
    <w:rsid w:val="00686E4E"/>
    <w:rsid w:val="0068799D"/>
    <w:rsid w:val="00687A1B"/>
    <w:rsid w:val="00687FC7"/>
    <w:rsid w:val="00690804"/>
    <w:rsid w:val="00690E39"/>
    <w:rsid w:val="0069232D"/>
    <w:rsid w:val="00692A91"/>
    <w:rsid w:val="006937D7"/>
    <w:rsid w:val="00693F24"/>
    <w:rsid w:val="00694DDE"/>
    <w:rsid w:val="00695FE8"/>
    <w:rsid w:val="0069634E"/>
    <w:rsid w:val="006967B8"/>
    <w:rsid w:val="006A011F"/>
    <w:rsid w:val="006A212F"/>
    <w:rsid w:val="006A4962"/>
    <w:rsid w:val="006A5515"/>
    <w:rsid w:val="006A5E37"/>
    <w:rsid w:val="006A75AB"/>
    <w:rsid w:val="006B05EE"/>
    <w:rsid w:val="006B1116"/>
    <w:rsid w:val="006B1BE0"/>
    <w:rsid w:val="006B3B2F"/>
    <w:rsid w:val="006B65D3"/>
    <w:rsid w:val="006B6AE1"/>
    <w:rsid w:val="006C09B3"/>
    <w:rsid w:val="006C171B"/>
    <w:rsid w:val="006C20F1"/>
    <w:rsid w:val="006C32F1"/>
    <w:rsid w:val="006C4E0F"/>
    <w:rsid w:val="006C5BA8"/>
    <w:rsid w:val="006C5D63"/>
    <w:rsid w:val="006CA0B8"/>
    <w:rsid w:val="006D0D74"/>
    <w:rsid w:val="006D10FA"/>
    <w:rsid w:val="006D2F5B"/>
    <w:rsid w:val="006D3CB4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215B"/>
    <w:rsid w:val="006E3BE2"/>
    <w:rsid w:val="006E4252"/>
    <w:rsid w:val="006E43E8"/>
    <w:rsid w:val="006F034B"/>
    <w:rsid w:val="006F09FE"/>
    <w:rsid w:val="006F0FCB"/>
    <w:rsid w:val="006F15F7"/>
    <w:rsid w:val="006F362E"/>
    <w:rsid w:val="006F4133"/>
    <w:rsid w:val="006F4424"/>
    <w:rsid w:val="006F48A4"/>
    <w:rsid w:val="006F5152"/>
    <w:rsid w:val="006F6260"/>
    <w:rsid w:val="006F6CDF"/>
    <w:rsid w:val="006F7112"/>
    <w:rsid w:val="0070054E"/>
    <w:rsid w:val="00700A07"/>
    <w:rsid w:val="00703146"/>
    <w:rsid w:val="0070391A"/>
    <w:rsid w:val="0070416F"/>
    <w:rsid w:val="007043CC"/>
    <w:rsid w:val="007044FA"/>
    <w:rsid w:val="00704E6D"/>
    <w:rsid w:val="0070545D"/>
    <w:rsid w:val="00705E72"/>
    <w:rsid w:val="00705E7C"/>
    <w:rsid w:val="00706004"/>
    <w:rsid w:val="00707852"/>
    <w:rsid w:val="00707853"/>
    <w:rsid w:val="0071069F"/>
    <w:rsid w:val="00712142"/>
    <w:rsid w:val="0071247C"/>
    <w:rsid w:val="007129EE"/>
    <w:rsid w:val="00714405"/>
    <w:rsid w:val="00716E8E"/>
    <w:rsid w:val="00720FCA"/>
    <w:rsid w:val="00721419"/>
    <w:rsid w:val="00721EB7"/>
    <w:rsid w:val="00722420"/>
    <w:rsid w:val="00722556"/>
    <w:rsid w:val="007226E6"/>
    <w:rsid w:val="00725645"/>
    <w:rsid w:val="007276A7"/>
    <w:rsid w:val="007310FD"/>
    <w:rsid w:val="00731D80"/>
    <w:rsid w:val="007330B8"/>
    <w:rsid w:val="00733152"/>
    <w:rsid w:val="0073489F"/>
    <w:rsid w:val="00734F32"/>
    <w:rsid w:val="0073556E"/>
    <w:rsid w:val="007362B8"/>
    <w:rsid w:val="007367E1"/>
    <w:rsid w:val="00737AE2"/>
    <w:rsid w:val="007411B8"/>
    <w:rsid w:val="0074122A"/>
    <w:rsid w:val="00742CD9"/>
    <w:rsid w:val="00742E23"/>
    <w:rsid w:val="0074431F"/>
    <w:rsid w:val="007452B5"/>
    <w:rsid w:val="00745447"/>
    <w:rsid w:val="007463CD"/>
    <w:rsid w:val="00746D74"/>
    <w:rsid w:val="007470D9"/>
    <w:rsid w:val="00747D50"/>
    <w:rsid w:val="0074BC33"/>
    <w:rsid w:val="0075028F"/>
    <w:rsid w:val="0075039D"/>
    <w:rsid w:val="00750E38"/>
    <w:rsid w:val="00750EE9"/>
    <w:rsid w:val="0075353A"/>
    <w:rsid w:val="007546EE"/>
    <w:rsid w:val="00756D5B"/>
    <w:rsid w:val="00761A7B"/>
    <w:rsid w:val="00762EDE"/>
    <w:rsid w:val="00763ABF"/>
    <w:rsid w:val="00765056"/>
    <w:rsid w:val="00766212"/>
    <w:rsid w:val="0076629E"/>
    <w:rsid w:val="007668FB"/>
    <w:rsid w:val="00767008"/>
    <w:rsid w:val="00767063"/>
    <w:rsid w:val="00767169"/>
    <w:rsid w:val="007672D0"/>
    <w:rsid w:val="007678D8"/>
    <w:rsid w:val="007707A8"/>
    <w:rsid w:val="0077099E"/>
    <w:rsid w:val="007709F0"/>
    <w:rsid w:val="00770CEB"/>
    <w:rsid w:val="00772C47"/>
    <w:rsid w:val="00772FD5"/>
    <w:rsid w:val="0077368C"/>
    <w:rsid w:val="007738BE"/>
    <w:rsid w:val="00773AC4"/>
    <w:rsid w:val="00773F11"/>
    <w:rsid w:val="00775BC3"/>
    <w:rsid w:val="00775CE5"/>
    <w:rsid w:val="00775EF6"/>
    <w:rsid w:val="00776A76"/>
    <w:rsid w:val="00777F03"/>
    <w:rsid w:val="0078109D"/>
    <w:rsid w:val="00782529"/>
    <w:rsid w:val="007825D5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E24"/>
    <w:rsid w:val="00792611"/>
    <w:rsid w:val="00792C1A"/>
    <w:rsid w:val="0079382A"/>
    <w:rsid w:val="0079425D"/>
    <w:rsid w:val="00794ECB"/>
    <w:rsid w:val="007952E2"/>
    <w:rsid w:val="007959A4"/>
    <w:rsid w:val="00797112"/>
    <w:rsid w:val="00797F80"/>
    <w:rsid w:val="00797F89"/>
    <w:rsid w:val="007A1933"/>
    <w:rsid w:val="007A236E"/>
    <w:rsid w:val="007A293D"/>
    <w:rsid w:val="007A29EC"/>
    <w:rsid w:val="007A2D09"/>
    <w:rsid w:val="007A3B67"/>
    <w:rsid w:val="007A3EF4"/>
    <w:rsid w:val="007A493A"/>
    <w:rsid w:val="007A5010"/>
    <w:rsid w:val="007A7D88"/>
    <w:rsid w:val="007AB7FC"/>
    <w:rsid w:val="007B0194"/>
    <w:rsid w:val="007B11A7"/>
    <w:rsid w:val="007B1627"/>
    <w:rsid w:val="007B1F4E"/>
    <w:rsid w:val="007B2F65"/>
    <w:rsid w:val="007B31C6"/>
    <w:rsid w:val="007B3A88"/>
    <w:rsid w:val="007B3D54"/>
    <w:rsid w:val="007B5495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693"/>
    <w:rsid w:val="007D0028"/>
    <w:rsid w:val="007D0884"/>
    <w:rsid w:val="007D0BCD"/>
    <w:rsid w:val="007D0EBC"/>
    <w:rsid w:val="007D1C04"/>
    <w:rsid w:val="007D1D4F"/>
    <w:rsid w:val="007D2868"/>
    <w:rsid w:val="007D4108"/>
    <w:rsid w:val="007D45F6"/>
    <w:rsid w:val="007D4C45"/>
    <w:rsid w:val="007D4FC5"/>
    <w:rsid w:val="007D67FD"/>
    <w:rsid w:val="007D6B9D"/>
    <w:rsid w:val="007D7AB0"/>
    <w:rsid w:val="007E1222"/>
    <w:rsid w:val="007E2786"/>
    <w:rsid w:val="007E3997"/>
    <w:rsid w:val="007E3C41"/>
    <w:rsid w:val="007E3F77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1BE9"/>
    <w:rsid w:val="007F256C"/>
    <w:rsid w:val="007F282D"/>
    <w:rsid w:val="007F408A"/>
    <w:rsid w:val="007F452A"/>
    <w:rsid w:val="007F4A26"/>
    <w:rsid w:val="007F55A6"/>
    <w:rsid w:val="007F6FAD"/>
    <w:rsid w:val="007F76C0"/>
    <w:rsid w:val="007F7936"/>
    <w:rsid w:val="0080178B"/>
    <w:rsid w:val="0080272C"/>
    <w:rsid w:val="008033DE"/>
    <w:rsid w:val="00803568"/>
    <w:rsid w:val="00803585"/>
    <w:rsid w:val="00803769"/>
    <w:rsid w:val="00803E2C"/>
    <w:rsid w:val="00805519"/>
    <w:rsid w:val="00805D1C"/>
    <w:rsid w:val="008106C4"/>
    <w:rsid w:val="00810D56"/>
    <w:rsid w:val="008128CA"/>
    <w:rsid w:val="00812A59"/>
    <w:rsid w:val="00812BC7"/>
    <w:rsid w:val="00812C37"/>
    <w:rsid w:val="00812E6A"/>
    <w:rsid w:val="00815A0C"/>
    <w:rsid w:val="008167F0"/>
    <w:rsid w:val="0082086B"/>
    <w:rsid w:val="008208EC"/>
    <w:rsid w:val="00820C5B"/>
    <w:rsid w:val="00820F23"/>
    <w:rsid w:val="00821217"/>
    <w:rsid w:val="0082123C"/>
    <w:rsid w:val="0082318E"/>
    <w:rsid w:val="00823ED7"/>
    <w:rsid w:val="0082412E"/>
    <w:rsid w:val="00824762"/>
    <w:rsid w:val="00825E84"/>
    <w:rsid w:val="00826612"/>
    <w:rsid w:val="008303C4"/>
    <w:rsid w:val="00831638"/>
    <w:rsid w:val="00833358"/>
    <w:rsid w:val="00834967"/>
    <w:rsid w:val="00834DAE"/>
    <w:rsid w:val="0083609F"/>
    <w:rsid w:val="0083658B"/>
    <w:rsid w:val="008365CA"/>
    <w:rsid w:val="0083E6E2"/>
    <w:rsid w:val="00840160"/>
    <w:rsid w:val="00840643"/>
    <w:rsid w:val="00841A8A"/>
    <w:rsid w:val="00841C4A"/>
    <w:rsid w:val="00842E94"/>
    <w:rsid w:val="00843587"/>
    <w:rsid w:val="0084361C"/>
    <w:rsid w:val="00843768"/>
    <w:rsid w:val="00843B61"/>
    <w:rsid w:val="00844716"/>
    <w:rsid w:val="0084556E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3BA0"/>
    <w:rsid w:val="00853CDA"/>
    <w:rsid w:val="008541E5"/>
    <w:rsid w:val="008562A8"/>
    <w:rsid w:val="00856834"/>
    <w:rsid w:val="00857012"/>
    <w:rsid w:val="008573DA"/>
    <w:rsid w:val="00859EA9"/>
    <w:rsid w:val="008602DB"/>
    <w:rsid w:val="008613C8"/>
    <w:rsid w:val="00861759"/>
    <w:rsid w:val="008622A4"/>
    <w:rsid w:val="00864C5C"/>
    <w:rsid w:val="00866FDD"/>
    <w:rsid w:val="0086713D"/>
    <w:rsid w:val="00867509"/>
    <w:rsid w:val="00870952"/>
    <w:rsid w:val="00872059"/>
    <w:rsid w:val="00874D19"/>
    <w:rsid w:val="00875136"/>
    <w:rsid w:val="0087578B"/>
    <w:rsid w:val="00876455"/>
    <w:rsid w:val="008769C3"/>
    <w:rsid w:val="008772B2"/>
    <w:rsid w:val="00877D98"/>
    <w:rsid w:val="00877F14"/>
    <w:rsid w:val="00880B0E"/>
    <w:rsid w:val="00880D3E"/>
    <w:rsid w:val="0088147B"/>
    <w:rsid w:val="008823E5"/>
    <w:rsid w:val="0088326C"/>
    <w:rsid w:val="00883567"/>
    <w:rsid w:val="0088368C"/>
    <w:rsid w:val="00884DF6"/>
    <w:rsid w:val="0088597D"/>
    <w:rsid w:val="0088602D"/>
    <w:rsid w:val="00886AF7"/>
    <w:rsid w:val="00887C62"/>
    <w:rsid w:val="00887F0C"/>
    <w:rsid w:val="00891205"/>
    <w:rsid w:val="00891E36"/>
    <w:rsid w:val="008924FB"/>
    <w:rsid w:val="00893124"/>
    <w:rsid w:val="00893A8B"/>
    <w:rsid w:val="00893B67"/>
    <w:rsid w:val="00894227"/>
    <w:rsid w:val="00894603"/>
    <w:rsid w:val="00894DE7"/>
    <w:rsid w:val="008954BF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D7D"/>
    <w:rsid w:val="008A561D"/>
    <w:rsid w:val="008A6691"/>
    <w:rsid w:val="008A6F12"/>
    <w:rsid w:val="008A72B4"/>
    <w:rsid w:val="008A760A"/>
    <w:rsid w:val="008B01DD"/>
    <w:rsid w:val="008B0895"/>
    <w:rsid w:val="008B0FF0"/>
    <w:rsid w:val="008B1C92"/>
    <w:rsid w:val="008B2C36"/>
    <w:rsid w:val="008B6609"/>
    <w:rsid w:val="008B6B6F"/>
    <w:rsid w:val="008B70EF"/>
    <w:rsid w:val="008BD468"/>
    <w:rsid w:val="008C06C6"/>
    <w:rsid w:val="008C07AA"/>
    <w:rsid w:val="008C0ABF"/>
    <w:rsid w:val="008C15F2"/>
    <w:rsid w:val="008C1801"/>
    <w:rsid w:val="008C20A9"/>
    <w:rsid w:val="008C2C97"/>
    <w:rsid w:val="008C3047"/>
    <w:rsid w:val="008C35D8"/>
    <w:rsid w:val="008C385E"/>
    <w:rsid w:val="008C710D"/>
    <w:rsid w:val="008D0142"/>
    <w:rsid w:val="008D0FBB"/>
    <w:rsid w:val="008D168C"/>
    <w:rsid w:val="008D2835"/>
    <w:rsid w:val="008D2D75"/>
    <w:rsid w:val="008D3760"/>
    <w:rsid w:val="008D49FF"/>
    <w:rsid w:val="008D4D80"/>
    <w:rsid w:val="008D7566"/>
    <w:rsid w:val="008D7FB8"/>
    <w:rsid w:val="008E1509"/>
    <w:rsid w:val="008E1976"/>
    <w:rsid w:val="008E2A77"/>
    <w:rsid w:val="008E356D"/>
    <w:rsid w:val="008E4B4D"/>
    <w:rsid w:val="008E5052"/>
    <w:rsid w:val="008E58F8"/>
    <w:rsid w:val="008E6E5B"/>
    <w:rsid w:val="008E7DC8"/>
    <w:rsid w:val="008E7DFB"/>
    <w:rsid w:val="008F149D"/>
    <w:rsid w:val="008F14CD"/>
    <w:rsid w:val="008F1A47"/>
    <w:rsid w:val="008F1B47"/>
    <w:rsid w:val="008F35BA"/>
    <w:rsid w:val="008F40F3"/>
    <w:rsid w:val="008F53F0"/>
    <w:rsid w:val="008F5668"/>
    <w:rsid w:val="008F722A"/>
    <w:rsid w:val="008F7331"/>
    <w:rsid w:val="008F781B"/>
    <w:rsid w:val="0090109E"/>
    <w:rsid w:val="009019E0"/>
    <w:rsid w:val="0090250A"/>
    <w:rsid w:val="0090328B"/>
    <w:rsid w:val="009037D9"/>
    <w:rsid w:val="00903D96"/>
    <w:rsid w:val="00903F4B"/>
    <w:rsid w:val="00905863"/>
    <w:rsid w:val="0090656F"/>
    <w:rsid w:val="009074A5"/>
    <w:rsid w:val="00907DF4"/>
    <w:rsid w:val="0091000B"/>
    <w:rsid w:val="0091020E"/>
    <w:rsid w:val="00910514"/>
    <w:rsid w:val="00911695"/>
    <w:rsid w:val="009126E2"/>
    <w:rsid w:val="00912ED8"/>
    <w:rsid w:val="00913482"/>
    <w:rsid w:val="00914A2A"/>
    <w:rsid w:val="00914B07"/>
    <w:rsid w:val="00915CD9"/>
    <w:rsid w:val="0091799D"/>
    <w:rsid w:val="0092075A"/>
    <w:rsid w:val="0092118A"/>
    <w:rsid w:val="009231A5"/>
    <w:rsid w:val="00923342"/>
    <w:rsid w:val="00923485"/>
    <w:rsid w:val="00926F6C"/>
    <w:rsid w:val="00927598"/>
    <w:rsid w:val="00927950"/>
    <w:rsid w:val="00927AE9"/>
    <w:rsid w:val="00930676"/>
    <w:rsid w:val="00930B88"/>
    <w:rsid w:val="00930E07"/>
    <w:rsid w:val="00931256"/>
    <w:rsid w:val="00932B5F"/>
    <w:rsid w:val="00933D50"/>
    <w:rsid w:val="009346EC"/>
    <w:rsid w:val="00935177"/>
    <w:rsid w:val="009356C0"/>
    <w:rsid w:val="0093623E"/>
    <w:rsid w:val="00936C85"/>
    <w:rsid w:val="0093782D"/>
    <w:rsid w:val="00937D0F"/>
    <w:rsid w:val="0094053A"/>
    <w:rsid w:val="00941F58"/>
    <w:rsid w:val="0094294C"/>
    <w:rsid w:val="00944016"/>
    <w:rsid w:val="009456E6"/>
    <w:rsid w:val="0095092E"/>
    <w:rsid w:val="00950C5A"/>
    <w:rsid w:val="00951DCB"/>
    <w:rsid w:val="0095237B"/>
    <w:rsid w:val="009527A0"/>
    <w:rsid w:val="009527A8"/>
    <w:rsid w:val="0095364D"/>
    <w:rsid w:val="009538B2"/>
    <w:rsid w:val="00955CA7"/>
    <w:rsid w:val="009565E3"/>
    <w:rsid w:val="00957026"/>
    <w:rsid w:val="0095746A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1CD9"/>
    <w:rsid w:val="00972A7B"/>
    <w:rsid w:val="00973565"/>
    <w:rsid w:val="009759FC"/>
    <w:rsid w:val="0098042F"/>
    <w:rsid w:val="009806BE"/>
    <w:rsid w:val="009819E2"/>
    <w:rsid w:val="00981CCD"/>
    <w:rsid w:val="0098237D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393F"/>
    <w:rsid w:val="00993BCF"/>
    <w:rsid w:val="0099464C"/>
    <w:rsid w:val="00994D0F"/>
    <w:rsid w:val="00996A7B"/>
    <w:rsid w:val="00996CED"/>
    <w:rsid w:val="00996E18"/>
    <w:rsid w:val="0099774A"/>
    <w:rsid w:val="009A0432"/>
    <w:rsid w:val="009A20D2"/>
    <w:rsid w:val="009A2603"/>
    <w:rsid w:val="009A26D8"/>
    <w:rsid w:val="009A34E3"/>
    <w:rsid w:val="009A3E1D"/>
    <w:rsid w:val="009A42D0"/>
    <w:rsid w:val="009A4B28"/>
    <w:rsid w:val="009A5B20"/>
    <w:rsid w:val="009A64D4"/>
    <w:rsid w:val="009A668A"/>
    <w:rsid w:val="009AC949"/>
    <w:rsid w:val="009B2502"/>
    <w:rsid w:val="009B2D1D"/>
    <w:rsid w:val="009B2E45"/>
    <w:rsid w:val="009B4D34"/>
    <w:rsid w:val="009C01C6"/>
    <w:rsid w:val="009C092A"/>
    <w:rsid w:val="009C0E56"/>
    <w:rsid w:val="009C1A59"/>
    <w:rsid w:val="009C2B91"/>
    <w:rsid w:val="009C3867"/>
    <w:rsid w:val="009C3BD3"/>
    <w:rsid w:val="009C4213"/>
    <w:rsid w:val="009C53FD"/>
    <w:rsid w:val="009C5443"/>
    <w:rsid w:val="009C5BA8"/>
    <w:rsid w:val="009C5D78"/>
    <w:rsid w:val="009C6DEF"/>
    <w:rsid w:val="009C6E5A"/>
    <w:rsid w:val="009D084B"/>
    <w:rsid w:val="009D3CA0"/>
    <w:rsid w:val="009D4223"/>
    <w:rsid w:val="009D5D72"/>
    <w:rsid w:val="009E0C4F"/>
    <w:rsid w:val="009E19F4"/>
    <w:rsid w:val="009E1BCA"/>
    <w:rsid w:val="009E219E"/>
    <w:rsid w:val="009E36AE"/>
    <w:rsid w:val="009E3CE5"/>
    <w:rsid w:val="009E5687"/>
    <w:rsid w:val="009E6CDC"/>
    <w:rsid w:val="009E7588"/>
    <w:rsid w:val="009F03CE"/>
    <w:rsid w:val="009F0AD1"/>
    <w:rsid w:val="009F126C"/>
    <w:rsid w:val="009F1D6D"/>
    <w:rsid w:val="009F2FAB"/>
    <w:rsid w:val="009F343D"/>
    <w:rsid w:val="009F3565"/>
    <w:rsid w:val="009F5297"/>
    <w:rsid w:val="009F679C"/>
    <w:rsid w:val="009F72C5"/>
    <w:rsid w:val="009F7C0B"/>
    <w:rsid w:val="00A00795"/>
    <w:rsid w:val="00A02076"/>
    <w:rsid w:val="00A027FD"/>
    <w:rsid w:val="00A02A3A"/>
    <w:rsid w:val="00A039C2"/>
    <w:rsid w:val="00A0490D"/>
    <w:rsid w:val="00A0505A"/>
    <w:rsid w:val="00A05289"/>
    <w:rsid w:val="00A05F84"/>
    <w:rsid w:val="00A06996"/>
    <w:rsid w:val="00A07E67"/>
    <w:rsid w:val="00A1109F"/>
    <w:rsid w:val="00A110FC"/>
    <w:rsid w:val="00A1352F"/>
    <w:rsid w:val="00A14052"/>
    <w:rsid w:val="00A14CCD"/>
    <w:rsid w:val="00A156F5"/>
    <w:rsid w:val="00A15723"/>
    <w:rsid w:val="00A167D9"/>
    <w:rsid w:val="00A177A8"/>
    <w:rsid w:val="00A212B4"/>
    <w:rsid w:val="00A21942"/>
    <w:rsid w:val="00A21F7D"/>
    <w:rsid w:val="00A22018"/>
    <w:rsid w:val="00A24669"/>
    <w:rsid w:val="00A25CAC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40585"/>
    <w:rsid w:val="00A40EF3"/>
    <w:rsid w:val="00A4184F"/>
    <w:rsid w:val="00A418B6"/>
    <w:rsid w:val="00A41D8B"/>
    <w:rsid w:val="00A433AC"/>
    <w:rsid w:val="00A43C6B"/>
    <w:rsid w:val="00A45B55"/>
    <w:rsid w:val="00A4715D"/>
    <w:rsid w:val="00A4776F"/>
    <w:rsid w:val="00A4CB70"/>
    <w:rsid w:val="00A51039"/>
    <w:rsid w:val="00A5138D"/>
    <w:rsid w:val="00A51722"/>
    <w:rsid w:val="00A5177F"/>
    <w:rsid w:val="00A54C37"/>
    <w:rsid w:val="00A568C2"/>
    <w:rsid w:val="00A57760"/>
    <w:rsid w:val="00A602B8"/>
    <w:rsid w:val="00A60489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51B2"/>
    <w:rsid w:val="00A66187"/>
    <w:rsid w:val="00A66848"/>
    <w:rsid w:val="00A72321"/>
    <w:rsid w:val="00A73132"/>
    <w:rsid w:val="00A745CF"/>
    <w:rsid w:val="00A74FE3"/>
    <w:rsid w:val="00A76D9C"/>
    <w:rsid w:val="00A76DE9"/>
    <w:rsid w:val="00A776E3"/>
    <w:rsid w:val="00A77FFB"/>
    <w:rsid w:val="00A80607"/>
    <w:rsid w:val="00A80A31"/>
    <w:rsid w:val="00A81680"/>
    <w:rsid w:val="00A82E2A"/>
    <w:rsid w:val="00A82EB8"/>
    <w:rsid w:val="00A8325E"/>
    <w:rsid w:val="00A8398E"/>
    <w:rsid w:val="00A84A86"/>
    <w:rsid w:val="00A85DD1"/>
    <w:rsid w:val="00A86144"/>
    <w:rsid w:val="00A86B56"/>
    <w:rsid w:val="00A903A9"/>
    <w:rsid w:val="00A9135D"/>
    <w:rsid w:val="00A91F6B"/>
    <w:rsid w:val="00A920A1"/>
    <w:rsid w:val="00A932BA"/>
    <w:rsid w:val="00A94B53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1E9E"/>
    <w:rsid w:val="00AB1EF8"/>
    <w:rsid w:val="00AB2FFD"/>
    <w:rsid w:val="00AB3DE6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8FA"/>
    <w:rsid w:val="00AC0297"/>
    <w:rsid w:val="00AC04C6"/>
    <w:rsid w:val="00AC0816"/>
    <w:rsid w:val="00AC29B2"/>
    <w:rsid w:val="00AC2A3F"/>
    <w:rsid w:val="00AC46BB"/>
    <w:rsid w:val="00AC5427"/>
    <w:rsid w:val="00AC6837"/>
    <w:rsid w:val="00AC72EF"/>
    <w:rsid w:val="00AD045A"/>
    <w:rsid w:val="00AD194E"/>
    <w:rsid w:val="00AD1DFD"/>
    <w:rsid w:val="00AD20E9"/>
    <w:rsid w:val="00AD2474"/>
    <w:rsid w:val="00AD292F"/>
    <w:rsid w:val="00AD3612"/>
    <w:rsid w:val="00AD48B2"/>
    <w:rsid w:val="00AD4F19"/>
    <w:rsid w:val="00AD4FD0"/>
    <w:rsid w:val="00AD5CCD"/>
    <w:rsid w:val="00AE11E8"/>
    <w:rsid w:val="00AE13C5"/>
    <w:rsid w:val="00AE1ABF"/>
    <w:rsid w:val="00AE2977"/>
    <w:rsid w:val="00AE2D47"/>
    <w:rsid w:val="00AE2FCC"/>
    <w:rsid w:val="00AE3079"/>
    <w:rsid w:val="00AE3DEB"/>
    <w:rsid w:val="00AE5055"/>
    <w:rsid w:val="00AE7616"/>
    <w:rsid w:val="00AF05E8"/>
    <w:rsid w:val="00AF161E"/>
    <w:rsid w:val="00AF274E"/>
    <w:rsid w:val="00AF2957"/>
    <w:rsid w:val="00AF2C41"/>
    <w:rsid w:val="00AF31D0"/>
    <w:rsid w:val="00AF4348"/>
    <w:rsid w:val="00AF4B56"/>
    <w:rsid w:val="00AF5A32"/>
    <w:rsid w:val="00AF5FFB"/>
    <w:rsid w:val="00AF63E1"/>
    <w:rsid w:val="00AF6B9B"/>
    <w:rsid w:val="00B0000A"/>
    <w:rsid w:val="00B01138"/>
    <w:rsid w:val="00B019B9"/>
    <w:rsid w:val="00B024EE"/>
    <w:rsid w:val="00B0286E"/>
    <w:rsid w:val="00B02F12"/>
    <w:rsid w:val="00B03004"/>
    <w:rsid w:val="00B0313B"/>
    <w:rsid w:val="00B04895"/>
    <w:rsid w:val="00B05468"/>
    <w:rsid w:val="00B05516"/>
    <w:rsid w:val="00B058F0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F10"/>
    <w:rsid w:val="00B14557"/>
    <w:rsid w:val="00B15E24"/>
    <w:rsid w:val="00B1681A"/>
    <w:rsid w:val="00B16D79"/>
    <w:rsid w:val="00B16EFE"/>
    <w:rsid w:val="00B170E5"/>
    <w:rsid w:val="00B1737D"/>
    <w:rsid w:val="00B1778A"/>
    <w:rsid w:val="00B17FE3"/>
    <w:rsid w:val="00B217D2"/>
    <w:rsid w:val="00B21C58"/>
    <w:rsid w:val="00B2317D"/>
    <w:rsid w:val="00B23EA7"/>
    <w:rsid w:val="00B24000"/>
    <w:rsid w:val="00B249BA"/>
    <w:rsid w:val="00B26FB3"/>
    <w:rsid w:val="00B27F85"/>
    <w:rsid w:val="00B27FCE"/>
    <w:rsid w:val="00B280B6"/>
    <w:rsid w:val="00B30555"/>
    <w:rsid w:val="00B308F8"/>
    <w:rsid w:val="00B31057"/>
    <w:rsid w:val="00B318B0"/>
    <w:rsid w:val="00B3255D"/>
    <w:rsid w:val="00B33B7A"/>
    <w:rsid w:val="00B34E53"/>
    <w:rsid w:val="00B35DF5"/>
    <w:rsid w:val="00B35E3C"/>
    <w:rsid w:val="00B363AD"/>
    <w:rsid w:val="00B36C93"/>
    <w:rsid w:val="00B40EEA"/>
    <w:rsid w:val="00B414C7"/>
    <w:rsid w:val="00B41A85"/>
    <w:rsid w:val="00B43A44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2405"/>
    <w:rsid w:val="00B64EEF"/>
    <w:rsid w:val="00B65845"/>
    <w:rsid w:val="00B65FC1"/>
    <w:rsid w:val="00B66AA4"/>
    <w:rsid w:val="00B66B88"/>
    <w:rsid w:val="00B66D78"/>
    <w:rsid w:val="00B671B3"/>
    <w:rsid w:val="00B67AF5"/>
    <w:rsid w:val="00B70DE1"/>
    <w:rsid w:val="00B72090"/>
    <w:rsid w:val="00B73425"/>
    <w:rsid w:val="00B7457A"/>
    <w:rsid w:val="00B74C63"/>
    <w:rsid w:val="00B7553C"/>
    <w:rsid w:val="00B75616"/>
    <w:rsid w:val="00B766CA"/>
    <w:rsid w:val="00B768BD"/>
    <w:rsid w:val="00B76C8B"/>
    <w:rsid w:val="00B77431"/>
    <w:rsid w:val="00B774AE"/>
    <w:rsid w:val="00B77B24"/>
    <w:rsid w:val="00B8083F"/>
    <w:rsid w:val="00B809CE"/>
    <w:rsid w:val="00B81610"/>
    <w:rsid w:val="00B8174B"/>
    <w:rsid w:val="00B81CF2"/>
    <w:rsid w:val="00B822B4"/>
    <w:rsid w:val="00B824AE"/>
    <w:rsid w:val="00B84106"/>
    <w:rsid w:val="00B842C2"/>
    <w:rsid w:val="00B84EDA"/>
    <w:rsid w:val="00B85498"/>
    <w:rsid w:val="00B8588A"/>
    <w:rsid w:val="00B86401"/>
    <w:rsid w:val="00B8696C"/>
    <w:rsid w:val="00B87691"/>
    <w:rsid w:val="00B920FC"/>
    <w:rsid w:val="00B94053"/>
    <w:rsid w:val="00B951D3"/>
    <w:rsid w:val="00B95257"/>
    <w:rsid w:val="00B95F40"/>
    <w:rsid w:val="00B974C2"/>
    <w:rsid w:val="00BA01AD"/>
    <w:rsid w:val="00BA11FA"/>
    <w:rsid w:val="00BA1D10"/>
    <w:rsid w:val="00BA31D1"/>
    <w:rsid w:val="00BA4B33"/>
    <w:rsid w:val="00BA64E1"/>
    <w:rsid w:val="00BB0127"/>
    <w:rsid w:val="00BB0E5A"/>
    <w:rsid w:val="00BB225C"/>
    <w:rsid w:val="00BB2579"/>
    <w:rsid w:val="00BB2703"/>
    <w:rsid w:val="00BB3276"/>
    <w:rsid w:val="00BB3DA6"/>
    <w:rsid w:val="00BB4856"/>
    <w:rsid w:val="00BB5403"/>
    <w:rsid w:val="00BB625B"/>
    <w:rsid w:val="00BB65B3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3CA3"/>
    <w:rsid w:val="00BC4247"/>
    <w:rsid w:val="00BC4945"/>
    <w:rsid w:val="00BC69ED"/>
    <w:rsid w:val="00BC7B4E"/>
    <w:rsid w:val="00BD0745"/>
    <w:rsid w:val="00BD0BA4"/>
    <w:rsid w:val="00BD0C84"/>
    <w:rsid w:val="00BD1883"/>
    <w:rsid w:val="00BD2364"/>
    <w:rsid w:val="00BD29EC"/>
    <w:rsid w:val="00BD6575"/>
    <w:rsid w:val="00BE0A01"/>
    <w:rsid w:val="00BE1009"/>
    <w:rsid w:val="00BE16A0"/>
    <w:rsid w:val="00BE206E"/>
    <w:rsid w:val="00BE2498"/>
    <w:rsid w:val="00BE24BD"/>
    <w:rsid w:val="00BE3F0B"/>
    <w:rsid w:val="00BE4AE9"/>
    <w:rsid w:val="00BE5102"/>
    <w:rsid w:val="00BE766F"/>
    <w:rsid w:val="00BF0485"/>
    <w:rsid w:val="00BF14C4"/>
    <w:rsid w:val="00BF1BA1"/>
    <w:rsid w:val="00BF1DC6"/>
    <w:rsid w:val="00BF3ECA"/>
    <w:rsid w:val="00BF3EFD"/>
    <w:rsid w:val="00BF407A"/>
    <w:rsid w:val="00BF46FF"/>
    <w:rsid w:val="00BF6081"/>
    <w:rsid w:val="00BF61E4"/>
    <w:rsid w:val="00BF64E4"/>
    <w:rsid w:val="00BF688A"/>
    <w:rsid w:val="00C00B5F"/>
    <w:rsid w:val="00C00D89"/>
    <w:rsid w:val="00C00E01"/>
    <w:rsid w:val="00C02E18"/>
    <w:rsid w:val="00C02E1E"/>
    <w:rsid w:val="00C06D3F"/>
    <w:rsid w:val="00C07729"/>
    <w:rsid w:val="00C10729"/>
    <w:rsid w:val="00C11163"/>
    <w:rsid w:val="00C11DCA"/>
    <w:rsid w:val="00C1219E"/>
    <w:rsid w:val="00C130EC"/>
    <w:rsid w:val="00C13632"/>
    <w:rsid w:val="00C15EAE"/>
    <w:rsid w:val="00C17330"/>
    <w:rsid w:val="00C17A97"/>
    <w:rsid w:val="00C17E4B"/>
    <w:rsid w:val="00C20027"/>
    <w:rsid w:val="00C20052"/>
    <w:rsid w:val="00C203DA"/>
    <w:rsid w:val="00C20D2C"/>
    <w:rsid w:val="00C20E7C"/>
    <w:rsid w:val="00C2363E"/>
    <w:rsid w:val="00C23CAC"/>
    <w:rsid w:val="00C2418B"/>
    <w:rsid w:val="00C2613E"/>
    <w:rsid w:val="00C26A9D"/>
    <w:rsid w:val="00C26F7D"/>
    <w:rsid w:val="00C27828"/>
    <w:rsid w:val="00C313E4"/>
    <w:rsid w:val="00C33FC2"/>
    <w:rsid w:val="00C35249"/>
    <w:rsid w:val="00C35BBA"/>
    <w:rsid w:val="00C37F92"/>
    <w:rsid w:val="00C40D2E"/>
    <w:rsid w:val="00C40DCA"/>
    <w:rsid w:val="00C43B3A"/>
    <w:rsid w:val="00C4448A"/>
    <w:rsid w:val="00C44B26"/>
    <w:rsid w:val="00C44B86"/>
    <w:rsid w:val="00C4719A"/>
    <w:rsid w:val="00C4726F"/>
    <w:rsid w:val="00C47BA4"/>
    <w:rsid w:val="00C507E4"/>
    <w:rsid w:val="00C5094E"/>
    <w:rsid w:val="00C513CB"/>
    <w:rsid w:val="00C515EF"/>
    <w:rsid w:val="00C524F0"/>
    <w:rsid w:val="00C544A6"/>
    <w:rsid w:val="00C5485F"/>
    <w:rsid w:val="00C54DC4"/>
    <w:rsid w:val="00C556FA"/>
    <w:rsid w:val="00C557A0"/>
    <w:rsid w:val="00C5583E"/>
    <w:rsid w:val="00C5606E"/>
    <w:rsid w:val="00C560ED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784A"/>
    <w:rsid w:val="00C733F2"/>
    <w:rsid w:val="00C77773"/>
    <w:rsid w:val="00C80F96"/>
    <w:rsid w:val="00C81347"/>
    <w:rsid w:val="00C82FD3"/>
    <w:rsid w:val="00C83458"/>
    <w:rsid w:val="00C83CC4"/>
    <w:rsid w:val="00C85317"/>
    <w:rsid w:val="00C86205"/>
    <w:rsid w:val="00C86265"/>
    <w:rsid w:val="00C8629C"/>
    <w:rsid w:val="00C86476"/>
    <w:rsid w:val="00C874CE"/>
    <w:rsid w:val="00C87AEC"/>
    <w:rsid w:val="00C90102"/>
    <w:rsid w:val="00C91074"/>
    <w:rsid w:val="00C91503"/>
    <w:rsid w:val="00C918D0"/>
    <w:rsid w:val="00C91C04"/>
    <w:rsid w:val="00C922DE"/>
    <w:rsid w:val="00C936FF"/>
    <w:rsid w:val="00C94FD9"/>
    <w:rsid w:val="00C959AA"/>
    <w:rsid w:val="00C960DC"/>
    <w:rsid w:val="00C96CDD"/>
    <w:rsid w:val="00C9717A"/>
    <w:rsid w:val="00C974AB"/>
    <w:rsid w:val="00C97D3E"/>
    <w:rsid w:val="00CA0213"/>
    <w:rsid w:val="00CA0458"/>
    <w:rsid w:val="00CA106F"/>
    <w:rsid w:val="00CA3903"/>
    <w:rsid w:val="00CA4096"/>
    <w:rsid w:val="00CA52B3"/>
    <w:rsid w:val="00CA646E"/>
    <w:rsid w:val="00CA74A0"/>
    <w:rsid w:val="00CA7BA2"/>
    <w:rsid w:val="00CB01F9"/>
    <w:rsid w:val="00CB12ED"/>
    <w:rsid w:val="00CB1416"/>
    <w:rsid w:val="00CB1983"/>
    <w:rsid w:val="00CB2058"/>
    <w:rsid w:val="00CB2E07"/>
    <w:rsid w:val="00CB2FE3"/>
    <w:rsid w:val="00CB3198"/>
    <w:rsid w:val="00CB3C70"/>
    <w:rsid w:val="00CB4391"/>
    <w:rsid w:val="00CB4F4B"/>
    <w:rsid w:val="00CB5936"/>
    <w:rsid w:val="00CB692B"/>
    <w:rsid w:val="00CB6E93"/>
    <w:rsid w:val="00CC149F"/>
    <w:rsid w:val="00CC1B3B"/>
    <w:rsid w:val="00CC1CFF"/>
    <w:rsid w:val="00CC2E1D"/>
    <w:rsid w:val="00CC2F27"/>
    <w:rsid w:val="00CC312C"/>
    <w:rsid w:val="00CC3617"/>
    <w:rsid w:val="00CC3BDA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786"/>
    <w:rsid w:val="00CC7C21"/>
    <w:rsid w:val="00CC7EE6"/>
    <w:rsid w:val="00CCB30E"/>
    <w:rsid w:val="00CD025A"/>
    <w:rsid w:val="00CD04A7"/>
    <w:rsid w:val="00CD1F2B"/>
    <w:rsid w:val="00CD2888"/>
    <w:rsid w:val="00CD3B46"/>
    <w:rsid w:val="00CD435E"/>
    <w:rsid w:val="00CD5564"/>
    <w:rsid w:val="00CD57A8"/>
    <w:rsid w:val="00CD5D31"/>
    <w:rsid w:val="00CD7277"/>
    <w:rsid w:val="00CD7A88"/>
    <w:rsid w:val="00CE087D"/>
    <w:rsid w:val="00CE2332"/>
    <w:rsid w:val="00CE3975"/>
    <w:rsid w:val="00CE3E9B"/>
    <w:rsid w:val="00CE6EBA"/>
    <w:rsid w:val="00CE70F1"/>
    <w:rsid w:val="00CE7F2E"/>
    <w:rsid w:val="00CF15F4"/>
    <w:rsid w:val="00CF224F"/>
    <w:rsid w:val="00CF28CE"/>
    <w:rsid w:val="00CF2A05"/>
    <w:rsid w:val="00CF3399"/>
    <w:rsid w:val="00CF4EC5"/>
    <w:rsid w:val="00D0063E"/>
    <w:rsid w:val="00D00D75"/>
    <w:rsid w:val="00D01639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2047A"/>
    <w:rsid w:val="00D20DEA"/>
    <w:rsid w:val="00D2154C"/>
    <w:rsid w:val="00D2237E"/>
    <w:rsid w:val="00D225E5"/>
    <w:rsid w:val="00D24A11"/>
    <w:rsid w:val="00D24AB8"/>
    <w:rsid w:val="00D24F38"/>
    <w:rsid w:val="00D25872"/>
    <w:rsid w:val="00D2591E"/>
    <w:rsid w:val="00D262E9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31C6"/>
    <w:rsid w:val="00D433A8"/>
    <w:rsid w:val="00D43748"/>
    <w:rsid w:val="00D4394F"/>
    <w:rsid w:val="00D43ADB"/>
    <w:rsid w:val="00D43AE4"/>
    <w:rsid w:val="00D445AD"/>
    <w:rsid w:val="00D44F64"/>
    <w:rsid w:val="00D457B8"/>
    <w:rsid w:val="00D45FB1"/>
    <w:rsid w:val="00D46212"/>
    <w:rsid w:val="00D4706D"/>
    <w:rsid w:val="00D50AB9"/>
    <w:rsid w:val="00D5168A"/>
    <w:rsid w:val="00D51A68"/>
    <w:rsid w:val="00D51D39"/>
    <w:rsid w:val="00D52A42"/>
    <w:rsid w:val="00D5382A"/>
    <w:rsid w:val="00D538D3"/>
    <w:rsid w:val="00D544B2"/>
    <w:rsid w:val="00D546B9"/>
    <w:rsid w:val="00D56B28"/>
    <w:rsid w:val="00D57953"/>
    <w:rsid w:val="00D5795F"/>
    <w:rsid w:val="00D57EDF"/>
    <w:rsid w:val="00D6075B"/>
    <w:rsid w:val="00D60AAF"/>
    <w:rsid w:val="00D6211F"/>
    <w:rsid w:val="00D62213"/>
    <w:rsid w:val="00D6264B"/>
    <w:rsid w:val="00D63566"/>
    <w:rsid w:val="00D638B4"/>
    <w:rsid w:val="00D63920"/>
    <w:rsid w:val="00D63DE7"/>
    <w:rsid w:val="00D63ECD"/>
    <w:rsid w:val="00D64DA1"/>
    <w:rsid w:val="00D65429"/>
    <w:rsid w:val="00D65B06"/>
    <w:rsid w:val="00D66135"/>
    <w:rsid w:val="00D66C46"/>
    <w:rsid w:val="00D6791B"/>
    <w:rsid w:val="00D70D70"/>
    <w:rsid w:val="00D7212B"/>
    <w:rsid w:val="00D72748"/>
    <w:rsid w:val="00D728DE"/>
    <w:rsid w:val="00D7587A"/>
    <w:rsid w:val="00D75C10"/>
    <w:rsid w:val="00D77173"/>
    <w:rsid w:val="00D80F88"/>
    <w:rsid w:val="00D81346"/>
    <w:rsid w:val="00D81359"/>
    <w:rsid w:val="00D83E9B"/>
    <w:rsid w:val="00D8468D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A9D"/>
    <w:rsid w:val="00D95D06"/>
    <w:rsid w:val="00D96AF9"/>
    <w:rsid w:val="00D96CF7"/>
    <w:rsid w:val="00D974CB"/>
    <w:rsid w:val="00DA00F6"/>
    <w:rsid w:val="00DA01F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A78A4"/>
    <w:rsid w:val="00DB02D4"/>
    <w:rsid w:val="00DB0E89"/>
    <w:rsid w:val="00DB2319"/>
    <w:rsid w:val="00DB36F3"/>
    <w:rsid w:val="00DB3961"/>
    <w:rsid w:val="00DB692A"/>
    <w:rsid w:val="00DB6DA0"/>
    <w:rsid w:val="00DB77B9"/>
    <w:rsid w:val="00DB7DCD"/>
    <w:rsid w:val="00DC094D"/>
    <w:rsid w:val="00DC127D"/>
    <w:rsid w:val="00DC28FE"/>
    <w:rsid w:val="00DC35E5"/>
    <w:rsid w:val="00DC496C"/>
    <w:rsid w:val="00DC5452"/>
    <w:rsid w:val="00DC5F29"/>
    <w:rsid w:val="00DC6463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54D3"/>
    <w:rsid w:val="00DD5A90"/>
    <w:rsid w:val="00DD6CCB"/>
    <w:rsid w:val="00DD74B8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7272"/>
    <w:rsid w:val="00DF04D2"/>
    <w:rsid w:val="00DF17EA"/>
    <w:rsid w:val="00DF235E"/>
    <w:rsid w:val="00DF265E"/>
    <w:rsid w:val="00DF26CF"/>
    <w:rsid w:val="00DF4304"/>
    <w:rsid w:val="00DF5986"/>
    <w:rsid w:val="00DF6533"/>
    <w:rsid w:val="00DF6F2E"/>
    <w:rsid w:val="00E0085E"/>
    <w:rsid w:val="00E01A4C"/>
    <w:rsid w:val="00E01EE9"/>
    <w:rsid w:val="00E03FD0"/>
    <w:rsid w:val="00E040D4"/>
    <w:rsid w:val="00E05DD2"/>
    <w:rsid w:val="00E07582"/>
    <w:rsid w:val="00E07976"/>
    <w:rsid w:val="00E07BE2"/>
    <w:rsid w:val="00E10119"/>
    <w:rsid w:val="00E10818"/>
    <w:rsid w:val="00E10D4D"/>
    <w:rsid w:val="00E12D14"/>
    <w:rsid w:val="00E16918"/>
    <w:rsid w:val="00E17B16"/>
    <w:rsid w:val="00E17FF2"/>
    <w:rsid w:val="00E23879"/>
    <w:rsid w:val="00E25854"/>
    <w:rsid w:val="00E25B21"/>
    <w:rsid w:val="00E25E95"/>
    <w:rsid w:val="00E268A9"/>
    <w:rsid w:val="00E26FFB"/>
    <w:rsid w:val="00E2729E"/>
    <w:rsid w:val="00E27513"/>
    <w:rsid w:val="00E2778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3356"/>
    <w:rsid w:val="00E44010"/>
    <w:rsid w:val="00E440C8"/>
    <w:rsid w:val="00E454DB"/>
    <w:rsid w:val="00E456D9"/>
    <w:rsid w:val="00E45BB0"/>
    <w:rsid w:val="00E45FA4"/>
    <w:rsid w:val="00E504BD"/>
    <w:rsid w:val="00E50CEF"/>
    <w:rsid w:val="00E515DB"/>
    <w:rsid w:val="00E52215"/>
    <w:rsid w:val="00E525F3"/>
    <w:rsid w:val="00E52E2D"/>
    <w:rsid w:val="00E53F10"/>
    <w:rsid w:val="00E5562F"/>
    <w:rsid w:val="00E565A1"/>
    <w:rsid w:val="00E56DFB"/>
    <w:rsid w:val="00E56E04"/>
    <w:rsid w:val="00E5771F"/>
    <w:rsid w:val="00E57F4B"/>
    <w:rsid w:val="00E600C4"/>
    <w:rsid w:val="00E618A9"/>
    <w:rsid w:val="00E62714"/>
    <w:rsid w:val="00E62D2C"/>
    <w:rsid w:val="00E641A2"/>
    <w:rsid w:val="00E65589"/>
    <w:rsid w:val="00E65AE7"/>
    <w:rsid w:val="00E65EE5"/>
    <w:rsid w:val="00E66799"/>
    <w:rsid w:val="00E66808"/>
    <w:rsid w:val="00E66A06"/>
    <w:rsid w:val="00E678F3"/>
    <w:rsid w:val="00E71B4A"/>
    <w:rsid w:val="00E728DF"/>
    <w:rsid w:val="00E730E7"/>
    <w:rsid w:val="00E738F2"/>
    <w:rsid w:val="00E75DDB"/>
    <w:rsid w:val="00E75F94"/>
    <w:rsid w:val="00E761ED"/>
    <w:rsid w:val="00E771B3"/>
    <w:rsid w:val="00E7733D"/>
    <w:rsid w:val="00E774DD"/>
    <w:rsid w:val="00E778C6"/>
    <w:rsid w:val="00E823E9"/>
    <w:rsid w:val="00E8299A"/>
    <w:rsid w:val="00E84163"/>
    <w:rsid w:val="00E8473D"/>
    <w:rsid w:val="00E84ACD"/>
    <w:rsid w:val="00E8504E"/>
    <w:rsid w:val="00E8585C"/>
    <w:rsid w:val="00E85D1D"/>
    <w:rsid w:val="00E87111"/>
    <w:rsid w:val="00E87F46"/>
    <w:rsid w:val="00E904B4"/>
    <w:rsid w:val="00E904E9"/>
    <w:rsid w:val="00E90E17"/>
    <w:rsid w:val="00E92044"/>
    <w:rsid w:val="00E926B8"/>
    <w:rsid w:val="00E95C9E"/>
    <w:rsid w:val="00E9609D"/>
    <w:rsid w:val="00E961F3"/>
    <w:rsid w:val="00E97C06"/>
    <w:rsid w:val="00EA022F"/>
    <w:rsid w:val="00EA1A2D"/>
    <w:rsid w:val="00EA232A"/>
    <w:rsid w:val="00EA2CD7"/>
    <w:rsid w:val="00EA2CE1"/>
    <w:rsid w:val="00EA3D22"/>
    <w:rsid w:val="00EA46EC"/>
    <w:rsid w:val="00EA4D81"/>
    <w:rsid w:val="00EA4DD5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C1B33"/>
    <w:rsid w:val="00EC27E0"/>
    <w:rsid w:val="00EC2D2A"/>
    <w:rsid w:val="00EC3606"/>
    <w:rsid w:val="00EC4606"/>
    <w:rsid w:val="00EC4B87"/>
    <w:rsid w:val="00EC626E"/>
    <w:rsid w:val="00EC6CD1"/>
    <w:rsid w:val="00EC7F87"/>
    <w:rsid w:val="00ED0755"/>
    <w:rsid w:val="00ED0AA4"/>
    <w:rsid w:val="00ED28BB"/>
    <w:rsid w:val="00ED4084"/>
    <w:rsid w:val="00ED5498"/>
    <w:rsid w:val="00ED5BCD"/>
    <w:rsid w:val="00ED644E"/>
    <w:rsid w:val="00ED6DA7"/>
    <w:rsid w:val="00ED71F4"/>
    <w:rsid w:val="00ED7253"/>
    <w:rsid w:val="00ED73E9"/>
    <w:rsid w:val="00ED7D05"/>
    <w:rsid w:val="00EE0278"/>
    <w:rsid w:val="00EE0307"/>
    <w:rsid w:val="00EE06B9"/>
    <w:rsid w:val="00EE22F6"/>
    <w:rsid w:val="00EE3145"/>
    <w:rsid w:val="00EE3280"/>
    <w:rsid w:val="00EE3BAF"/>
    <w:rsid w:val="00EE3E7D"/>
    <w:rsid w:val="00EE5C1C"/>
    <w:rsid w:val="00EE7F46"/>
    <w:rsid w:val="00EE7F79"/>
    <w:rsid w:val="00EF0A94"/>
    <w:rsid w:val="00EF1B68"/>
    <w:rsid w:val="00EF1E72"/>
    <w:rsid w:val="00EF44C3"/>
    <w:rsid w:val="00EF5BDF"/>
    <w:rsid w:val="00EF681F"/>
    <w:rsid w:val="00F00C1B"/>
    <w:rsid w:val="00F01C3B"/>
    <w:rsid w:val="00F03247"/>
    <w:rsid w:val="00F037DB"/>
    <w:rsid w:val="00F03DDB"/>
    <w:rsid w:val="00F06AAD"/>
    <w:rsid w:val="00F0717D"/>
    <w:rsid w:val="00F10443"/>
    <w:rsid w:val="00F10840"/>
    <w:rsid w:val="00F10978"/>
    <w:rsid w:val="00F1148B"/>
    <w:rsid w:val="00F1177C"/>
    <w:rsid w:val="00F122A2"/>
    <w:rsid w:val="00F134A3"/>
    <w:rsid w:val="00F134A9"/>
    <w:rsid w:val="00F142D0"/>
    <w:rsid w:val="00F1499D"/>
    <w:rsid w:val="00F15ABA"/>
    <w:rsid w:val="00F163C0"/>
    <w:rsid w:val="00F16769"/>
    <w:rsid w:val="00F1753B"/>
    <w:rsid w:val="00F20170"/>
    <w:rsid w:val="00F208A0"/>
    <w:rsid w:val="00F22B70"/>
    <w:rsid w:val="00F26D10"/>
    <w:rsid w:val="00F26D79"/>
    <w:rsid w:val="00F27CE8"/>
    <w:rsid w:val="00F33B77"/>
    <w:rsid w:val="00F34008"/>
    <w:rsid w:val="00F3406C"/>
    <w:rsid w:val="00F346F4"/>
    <w:rsid w:val="00F3487D"/>
    <w:rsid w:val="00F354FA"/>
    <w:rsid w:val="00F36A1B"/>
    <w:rsid w:val="00F3763B"/>
    <w:rsid w:val="00F40094"/>
    <w:rsid w:val="00F40CE3"/>
    <w:rsid w:val="00F422B3"/>
    <w:rsid w:val="00F423E9"/>
    <w:rsid w:val="00F4691E"/>
    <w:rsid w:val="00F46B1A"/>
    <w:rsid w:val="00F46E36"/>
    <w:rsid w:val="00F47FBA"/>
    <w:rsid w:val="00F50671"/>
    <w:rsid w:val="00F50AF2"/>
    <w:rsid w:val="00F50D64"/>
    <w:rsid w:val="00F51122"/>
    <w:rsid w:val="00F51FB0"/>
    <w:rsid w:val="00F52082"/>
    <w:rsid w:val="00F52B04"/>
    <w:rsid w:val="00F52C0D"/>
    <w:rsid w:val="00F52D67"/>
    <w:rsid w:val="00F53324"/>
    <w:rsid w:val="00F55B65"/>
    <w:rsid w:val="00F56309"/>
    <w:rsid w:val="00F5690C"/>
    <w:rsid w:val="00F61103"/>
    <w:rsid w:val="00F61DF5"/>
    <w:rsid w:val="00F62B3B"/>
    <w:rsid w:val="00F642E5"/>
    <w:rsid w:val="00F6491A"/>
    <w:rsid w:val="00F64D4D"/>
    <w:rsid w:val="00F65337"/>
    <w:rsid w:val="00F659DB"/>
    <w:rsid w:val="00F65FAF"/>
    <w:rsid w:val="00F66356"/>
    <w:rsid w:val="00F66EB8"/>
    <w:rsid w:val="00F6FF25"/>
    <w:rsid w:val="00F70D0A"/>
    <w:rsid w:val="00F70D24"/>
    <w:rsid w:val="00F712F8"/>
    <w:rsid w:val="00F7178C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8B0"/>
    <w:rsid w:val="00F849DD"/>
    <w:rsid w:val="00F84DA8"/>
    <w:rsid w:val="00F857E3"/>
    <w:rsid w:val="00F8662E"/>
    <w:rsid w:val="00F8694E"/>
    <w:rsid w:val="00F87B15"/>
    <w:rsid w:val="00F87C1F"/>
    <w:rsid w:val="00F87E2C"/>
    <w:rsid w:val="00F9095C"/>
    <w:rsid w:val="00F90D6A"/>
    <w:rsid w:val="00F915FD"/>
    <w:rsid w:val="00F92235"/>
    <w:rsid w:val="00F9437C"/>
    <w:rsid w:val="00F94C3F"/>
    <w:rsid w:val="00F96008"/>
    <w:rsid w:val="00F960AC"/>
    <w:rsid w:val="00F9798A"/>
    <w:rsid w:val="00FA0539"/>
    <w:rsid w:val="00FA0638"/>
    <w:rsid w:val="00FA0F3C"/>
    <w:rsid w:val="00FA1E4E"/>
    <w:rsid w:val="00FA20FD"/>
    <w:rsid w:val="00FA3066"/>
    <w:rsid w:val="00FA33BF"/>
    <w:rsid w:val="00FA4CB9"/>
    <w:rsid w:val="00FA57CB"/>
    <w:rsid w:val="00FA704A"/>
    <w:rsid w:val="00FA71E5"/>
    <w:rsid w:val="00FA78F7"/>
    <w:rsid w:val="00FA7F2E"/>
    <w:rsid w:val="00FB113B"/>
    <w:rsid w:val="00FB1C81"/>
    <w:rsid w:val="00FB2F28"/>
    <w:rsid w:val="00FB48FB"/>
    <w:rsid w:val="00FB4D68"/>
    <w:rsid w:val="00FB57E4"/>
    <w:rsid w:val="00FB5E24"/>
    <w:rsid w:val="00FB7436"/>
    <w:rsid w:val="00FC0DA3"/>
    <w:rsid w:val="00FC0E88"/>
    <w:rsid w:val="00FC2680"/>
    <w:rsid w:val="00FC3B0B"/>
    <w:rsid w:val="00FC4405"/>
    <w:rsid w:val="00FC49FC"/>
    <w:rsid w:val="00FC4E5F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4D1D"/>
    <w:rsid w:val="00FD50C6"/>
    <w:rsid w:val="00FD5507"/>
    <w:rsid w:val="00FD5648"/>
    <w:rsid w:val="00FD5A2E"/>
    <w:rsid w:val="00FD6507"/>
    <w:rsid w:val="00FD7E05"/>
    <w:rsid w:val="00FDD5F6"/>
    <w:rsid w:val="00FE03C3"/>
    <w:rsid w:val="00FE1F65"/>
    <w:rsid w:val="00FE3271"/>
    <w:rsid w:val="00FE3F8A"/>
    <w:rsid w:val="00FE4122"/>
    <w:rsid w:val="00FE4D4F"/>
    <w:rsid w:val="00FE5D33"/>
    <w:rsid w:val="00FE5E08"/>
    <w:rsid w:val="00FE6D6A"/>
    <w:rsid w:val="00FE74D3"/>
    <w:rsid w:val="00FE7EC1"/>
    <w:rsid w:val="00FF0C3E"/>
    <w:rsid w:val="00FF10F9"/>
    <w:rsid w:val="00FF1C79"/>
    <w:rsid w:val="00FF244D"/>
    <w:rsid w:val="00FF27BA"/>
    <w:rsid w:val="00FF2D73"/>
    <w:rsid w:val="00FF2D93"/>
    <w:rsid w:val="00FF35AB"/>
    <w:rsid w:val="00FF3880"/>
    <w:rsid w:val="00FF47B5"/>
    <w:rsid w:val="00FF6533"/>
    <w:rsid w:val="00FF73DD"/>
    <w:rsid w:val="01058969"/>
    <w:rsid w:val="010C2E04"/>
    <w:rsid w:val="010D00A4"/>
    <w:rsid w:val="0118BEEE"/>
    <w:rsid w:val="0118C03D"/>
    <w:rsid w:val="011DA412"/>
    <w:rsid w:val="013184A6"/>
    <w:rsid w:val="01328854"/>
    <w:rsid w:val="01356071"/>
    <w:rsid w:val="01363C15"/>
    <w:rsid w:val="013E7E8C"/>
    <w:rsid w:val="01497D00"/>
    <w:rsid w:val="015004F2"/>
    <w:rsid w:val="015D42F3"/>
    <w:rsid w:val="015D4AAE"/>
    <w:rsid w:val="015D9ACC"/>
    <w:rsid w:val="0161F676"/>
    <w:rsid w:val="0167408D"/>
    <w:rsid w:val="016981AC"/>
    <w:rsid w:val="0179EDB7"/>
    <w:rsid w:val="01806817"/>
    <w:rsid w:val="01819F11"/>
    <w:rsid w:val="01833693"/>
    <w:rsid w:val="0183B7CE"/>
    <w:rsid w:val="01853BC1"/>
    <w:rsid w:val="01865053"/>
    <w:rsid w:val="01945462"/>
    <w:rsid w:val="019B4211"/>
    <w:rsid w:val="019BAC6C"/>
    <w:rsid w:val="019D1980"/>
    <w:rsid w:val="01A0B504"/>
    <w:rsid w:val="01A49DFD"/>
    <w:rsid w:val="01A50275"/>
    <w:rsid w:val="01A724EB"/>
    <w:rsid w:val="01A8D0BC"/>
    <w:rsid w:val="01AF83F5"/>
    <w:rsid w:val="01B24D44"/>
    <w:rsid w:val="01B519D0"/>
    <w:rsid w:val="01BA0280"/>
    <w:rsid w:val="01BC4E4B"/>
    <w:rsid w:val="01C08DEC"/>
    <w:rsid w:val="01C20BBF"/>
    <w:rsid w:val="01C28683"/>
    <w:rsid w:val="01CBB39D"/>
    <w:rsid w:val="01CC5FB9"/>
    <w:rsid w:val="01CF31C7"/>
    <w:rsid w:val="01D16A92"/>
    <w:rsid w:val="01DC1074"/>
    <w:rsid w:val="01DFEDD8"/>
    <w:rsid w:val="01F9A6D9"/>
    <w:rsid w:val="020B4170"/>
    <w:rsid w:val="020D793C"/>
    <w:rsid w:val="021A9283"/>
    <w:rsid w:val="0220845B"/>
    <w:rsid w:val="0220B0A1"/>
    <w:rsid w:val="02210D2F"/>
    <w:rsid w:val="0222204A"/>
    <w:rsid w:val="02228FCD"/>
    <w:rsid w:val="02235B5B"/>
    <w:rsid w:val="0223C97F"/>
    <w:rsid w:val="02242C17"/>
    <w:rsid w:val="022C6752"/>
    <w:rsid w:val="0230B42B"/>
    <w:rsid w:val="0232879C"/>
    <w:rsid w:val="0235FF4D"/>
    <w:rsid w:val="02368B62"/>
    <w:rsid w:val="023C9C8D"/>
    <w:rsid w:val="023D4A98"/>
    <w:rsid w:val="02490849"/>
    <w:rsid w:val="02491A6B"/>
    <w:rsid w:val="024FF14B"/>
    <w:rsid w:val="0254AE59"/>
    <w:rsid w:val="0256A077"/>
    <w:rsid w:val="02587D32"/>
    <w:rsid w:val="025B2B4D"/>
    <w:rsid w:val="025ECD99"/>
    <w:rsid w:val="02647AEC"/>
    <w:rsid w:val="026A130A"/>
    <w:rsid w:val="026E51A3"/>
    <w:rsid w:val="027229B2"/>
    <w:rsid w:val="0280F0B0"/>
    <w:rsid w:val="0281BFDA"/>
    <w:rsid w:val="028994E9"/>
    <w:rsid w:val="0292CF86"/>
    <w:rsid w:val="0294FD25"/>
    <w:rsid w:val="02969D7B"/>
    <w:rsid w:val="029E0EF3"/>
    <w:rsid w:val="029ED9A6"/>
    <w:rsid w:val="02A2A10F"/>
    <w:rsid w:val="02AE14AB"/>
    <w:rsid w:val="02AFAA4F"/>
    <w:rsid w:val="02B46F45"/>
    <w:rsid w:val="02B6EDF6"/>
    <w:rsid w:val="02B84C4C"/>
    <w:rsid w:val="02C99389"/>
    <w:rsid w:val="02CC6DAD"/>
    <w:rsid w:val="02CEE0EA"/>
    <w:rsid w:val="02D42627"/>
    <w:rsid w:val="02D6D3EE"/>
    <w:rsid w:val="02D74CFF"/>
    <w:rsid w:val="02DA950A"/>
    <w:rsid w:val="02DB371A"/>
    <w:rsid w:val="02E9F029"/>
    <w:rsid w:val="02F0567E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94C11"/>
    <w:rsid w:val="031A8A7E"/>
    <w:rsid w:val="031DC2B7"/>
    <w:rsid w:val="031DC7AF"/>
    <w:rsid w:val="0323C94A"/>
    <w:rsid w:val="0329082D"/>
    <w:rsid w:val="033024C3"/>
    <w:rsid w:val="033118B7"/>
    <w:rsid w:val="033431E5"/>
    <w:rsid w:val="033BD446"/>
    <w:rsid w:val="034034A0"/>
    <w:rsid w:val="03424F76"/>
    <w:rsid w:val="034471B0"/>
    <w:rsid w:val="03498C11"/>
    <w:rsid w:val="034A2C41"/>
    <w:rsid w:val="035456B3"/>
    <w:rsid w:val="035CFA4E"/>
    <w:rsid w:val="03676E41"/>
    <w:rsid w:val="0368591E"/>
    <w:rsid w:val="036BCD63"/>
    <w:rsid w:val="036C132E"/>
    <w:rsid w:val="036FB638"/>
    <w:rsid w:val="037032DC"/>
    <w:rsid w:val="0370572F"/>
    <w:rsid w:val="03742F33"/>
    <w:rsid w:val="0376EC30"/>
    <w:rsid w:val="037A200A"/>
    <w:rsid w:val="037AA239"/>
    <w:rsid w:val="037BFE5C"/>
    <w:rsid w:val="037F72AB"/>
    <w:rsid w:val="038A100C"/>
    <w:rsid w:val="038AC133"/>
    <w:rsid w:val="038EC5C6"/>
    <w:rsid w:val="03A28124"/>
    <w:rsid w:val="03A3E4F2"/>
    <w:rsid w:val="03A729AE"/>
    <w:rsid w:val="03B105C5"/>
    <w:rsid w:val="03BD0D20"/>
    <w:rsid w:val="03C482BA"/>
    <w:rsid w:val="03CB7F4E"/>
    <w:rsid w:val="03D12FB6"/>
    <w:rsid w:val="03D2CA2C"/>
    <w:rsid w:val="03D2D2E0"/>
    <w:rsid w:val="03D89B80"/>
    <w:rsid w:val="03DEC4AF"/>
    <w:rsid w:val="03E3D8BE"/>
    <w:rsid w:val="03E984BF"/>
    <w:rsid w:val="03ECAE38"/>
    <w:rsid w:val="0400E525"/>
    <w:rsid w:val="04046665"/>
    <w:rsid w:val="0406FFBB"/>
    <w:rsid w:val="040EE78F"/>
    <w:rsid w:val="04175966"/>
    <w:rsid w:val="0419F385"/>
    <w:rsid w:val="041BE119"/>
    <w:rsid w:val="042ACF49"/>
    <w:rsid w:val="042E9FE7"/>
    <w:rsid w:val="043C601C"/>
    <w:rsid w:val="043E7170"/>
    <w:rsid w:val="04485A05"/>
    <w:rsid w:val="0452120D"/>
    <w:rsid w:val="0456474B"/>
    <w:rsid w:val="045A9F4E"/>
    <w:rsid w:val="04674C7C"/>
    <w:rsid w:val="0468A723"/>
    <w:rsid w:val="046902B8"/>
    <w:rsid w:val="0471AC89"/>
    <w:rsid w:val="0473394B"/>
    <w:rsid w:val="047B53E6"/>
    <w:rsid w:val="047EE31B"/>
    <w:rsid w:val="0481E248"/>
    <w:rsid w:val="048801E9"/>
    <w:rsid w:val="048A787C"/>
    <w:rsid w:val="0495A1C3"/>
    <w:rsid w:val="04A6D2CF"/>
    <w:rsid w:val="04B260A8"/>
    <w:rsid w:val="04BB27BB"/>
    <w:rsid w:val="04C79A1D"/>
    <w:rsid w:val="04CE77F6"/>
    <w:rsid w:val="04D34F92"/>
    <w:rsid w:val="04D3E0BC"/>
    <w:rsid w:val="04D7517D"/>
    <w:rsid w:val="04E7E139"/>
    <w:rsid w:val="04EB9965"/>
    <w:rsid w:val="04F534AA"/>
    <w:rsid w:val="04FFA5C8"/>
    <w:rsid w:val="0501950E"/>
    <w:rsid w:val="050CC95A"/>
    <w:rsid w:val="05201B23"/>
    <w:rsid w:val="0525E4D7"/>
    <w:rsid w:val="05394873"/>
    <w:rsid w:val="053BE679"/>
    <w:rsid w:val="053C449C"/>
    <w:rsid w:val="053EAA7F"/>
    <w:rsid w:val="054E3A9B"/>
    <w:rsid w:val="0556AA7F"/>
    <w:rsid w:val="05615A6F"/>
    <w:rsid w:val="056ABBCE"/>
    <w:rsid w:val="056C8F8B"/>
    <w:rsid w:val="056F6EDA"/>
    <w:rsid w:val="056FD0BE"/>
    <w:rsid w:val="0570E1B2"/>
    <w:rsid w:val="0574045D"/>
    <w:rsid w:val="0577C1BE"/>
    <w:rsid w:val="05841AB3"/>
    <w:rsid w:val="058BCA2A"/>
    <w:rsid w:val="058D670F"/>
    <w:rsid w:val="05917455"/>
    <w:rsid w:val="05942A40"/>
    <w:rsid w:val="059A61EF"/>
    <w:rsid w:val="05A04ED0"/>
    <w:rsid w:val="05A36DD9"/>
    <w:rsid w:val="05AA9342"/>
    <w:rsid w:val="05BC6F67"/>
    <w:rsid w:val="05BE8EAC"/>
    <w:rsid w:val="05CF13FF"/>
    <w:rsid w:val="05D31DBA"/>
    <w:rsid w:val="05D3DB37"/>
    <w:rsid w:val="05E1366A"/>
    <w:rsid w:val="05E2620F"/>
    <w:rsid w:val="05E3FBB9"/>
    <w:rsid w:val="05E53B57"/>
    <w:rsid w:val="05EEB346"/>
    <w:rsid w:val="05F1B090"/>
    <w:rsid w:val="05F60244"/>
    <w:rsid w:val="0606B6DE"/>
    <w:rsid w:val="061708DA"/>
    <w:rsid w:val="06174285"/>
    <w:rsid w:val="061ACB68"/>
    <w:rsid w:val="061F6EAC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5DBF24"/>
    <w:rsid w:val="0663E8CC"/>
    <w:rsid w:val="066D5AC7"/>
    <w:rsid w:val="06723F1F"/>
    <w:rsid w:val="067A1915"/>
    <w:rsid w:val="067AA360"/>
    <w:rsid w:val="068076B9"/>
    <w:rsid w:val="06862928"/>
    <w:rsid w:val="0694326F"/>
    <w:rsid w:val="069B9178"/>
    <w:rsid w:val="06AC11BA"/>
    <w:rsid w:val="06AD5DED"/>
    <w:rsid w:val="06AE2D2D"/>
    <w:rsid w:val="06AF6067"/>
    <w:rsid w:val="06AF70BD"/>
    <w:rsid w:val="06B177A7"/>
    <w:rsid w:val="06B5B640"/>
    <w:rsid w:val="06B78394"/>
    <w:rsid w:val="06B92D65"/>
    <w:rsid w:val="06C21C2A"/>
    <w:rsid w:val="06C52741"/>
    <w:rsid w:val="06CC1BDD"/>
    <w:rsid w:val="06CE2EE0"/>
    <w:rsid w:val="06D4AF4C"/>
    <w:rsid w:val="06DA202F"/>
    <w:rsid w:val="06E7F368"/>
    <w:rsid w:val="06E94208"/>
    <w:rsid w:val="06EBEBEB"/>
    <w:rsid w:val="06EEDFA0"/>
    <w:rsid w:val="0704254E"/>
    <w:rsid w:val="07084619"/>
    <w:rsid w:val="070C0B91"/>
    <w:rsid w:val="0710248B"/>
    <w:rsid w:val="0717BB03"/>
    <w:rsid w:val="07233AD9"/>
    <w:rsid w:val="0725800E"/>
    <w:rsid w:val="072AE312"/>
    <w:rsid w:val="072F8AA5"/>
    <w:rsid w:val="0737018D"/>
    <w:rsid w:val="0738A01C"/>
    <w:rsid w:val="073B5E02"/>
    <w:rsid w:val="073E69BC"/>
    <w:rsid w:val="07493C45"/>
    <w:rsid w:val="07508F2D"/>
    <w:rsid w:val="07536919"/>
    <w:rsid w:val="075E7B42"/>
    <w:rsid w:val="076ACE17"/>
    <w:rsid w:val="0773641A"/>
    <w:rsid w:val="077850FA"/>
    <w:rsid w:val="078600F4"/>
    <w:rsid w:val="078ACCD9"/>
    <w:rsid w:val="078E80F4"/>
    <w:rsid w:val="079098F3"/>
    <w:rsid w:val="0790BF88"/>
    <w:rsid w:val="07936CFA"/>
    <w:rsid w:val="0794D7F3"/>
    <w:rsid w:val="07A15E27"/>
    <w:rsid w:val="07A25AA0"/>
    <w:rsid w:val="07A97629"/>
    <w:rsid w:val="07AA6713"/>
    <w:rsid w:val="07B419CE"/>
    <w:rsid w:val="07B77F45"/>
    <w:rsid w:val="07B795D9"/>
    <w:rsid w:val="07B85FF0"/>
    <w:rsid w:val="07BA546B"/>
    <w:rsid w:val="07BEA030"/>
    <w:rsid w:val="07CB9B6D"/>
    <w:rsid w:val="07D0DDA0"/>
    <w:rsid w:val="07D43D5D"/>
    <w:rsid w:val="07E46E11"/>
    <w:rsid w:val="07E7209A"/>
    <w:rsid w:val="07F96027"/>
    <w:rsid w:val="0808ADE0"/>
    <w:rsid w:val="0816B5FA"/>
    <w:rsid w:val="08194E19"/>
    <w:rsid w:val="081A9748"/>
    <w:rsid w:val="081F29F9"/>
    <w:rsid w:val="081FF70D"/>
    <w:rsid w:val="0821F989"/>
    <w:rsid w:val="0824E649"/>
    <w:rsid w:val="082B845E"/>
    <w:rsid w:val="082CB80C"/>
    <w:rsid w:val="082ED25B"/>
    <w:rsid w:val="0844B538"/>
    <w:rsid w:val="084DD610"/>
    <w:rsid w:val="08528777"/>
    <w:rsid w:val="08545435"/>
    <w:rsid w:val="085573F3"/>
    <w:rsid w:val="08602192"/>
    <w:rsid w:val="0869780B"/>
    <w:rsid w:val="086D8B69"/>
    <w:rsid w:val="08701745"/>
    <w:rsid w:val="087412F0"/>
    <w:rsid w:val="0874366D"/>
    <w:rsid w:val="08757495"/>
    <w:rsid w:val="08761455"/>
    <w:rsid w:val="08796780"/>
    <w:rsid w:val="0884D061"/>
    <w:rsid w:val="08860423"/>
    <w:rsid w:val="0888E95C"/>
    <w:rsid w:val="0892E574"/>
    <w:rsid w:val="0893C4A6"/>
    <w:rsid w:val="089F41A7"/>
    <w:rsid w:val="08A4618F"/>
    <w:rsid w:val="08AB1706"/>
    <w:rsid w:val="08AC7647"/>
    <w:rsid w:val="08B95BC5"/>
    <w:rsid w:val="08C84289"/>
    <w:rsid w:val="08CA4A0C"/>
    <w:rsid w:val="08CE8577"/>
    <w:rsid w:val="08D99AD1"/>
    <w:rsid w:val="08D99BE6"/>
    <w:rsid w:val="08DAD6FD"/>
    <w:rsid w:val="08E23B3D"/>
    <w:rsid w:val="08E632CC"/>
    <w:rsid w:val="08FCCC29"/>
    <w:rsid w:val="0901F9C7"/>
    <w:rsid w:val="09086541"/>
    <w:rsid w:val="090C7E40"/>
    <w:rsid w:val="090F55E8"/>
    <w:rsid w:val="0912F748"/>
    <w:rsid w:val="0918E9B6"/>
    <w:rsid w:val="091BD653"/>
    <w:rsid w:val="091EABA1"/>
    <w:rsid w:val="09214BF9"/>
    <w:rsid w:val="0939CEC3"/>
    <w:rsid w:val="093E2B01"/>
    <w:rsid w:val="093FB855"/>
    <w:rsid w:val="0943F278"/>
    <w:rsid w:val="094A789E"/>
    <w:rsid w:val="09548090"/>
    <w:rsid w:val="09618EF8"/>
    <w:rsid w:val="0963110A"/>
    <w:rsid w:val="0966B5D8"/>
    <w:rsid w:val="096E09CE"/>
    <w:rsid w:val="09794243"/>
    <w:rsid w:val="097A088E"/>
    <w:rsid w:val="0980AA97"/>
    <w:rsid w:val="098C6505"/>
    <w:rsid w:val="09921E79"/>
    <w:rsid w:val="099BA2B8"/>
    <w:rsid w:val="09A3C515"/>
    <w:rsid w:val="09B0E436"/>
    <w:rsid w:val="09B4D095"/>
    <w:rsid w:val="09BA73E1"/>
    <w:rsid w:val="09BEF7DF"/>
    <w:rsid w:val="09C1D1F5"/>
    <w:rsid w:val="09C35596"/>
    <w:rsid w:val="09C7200C"/>
    <w:rsid w:val="09C76C88"/>
    <w:rsid w:val="09C8C35B"/>
    <w:rsid w:val="09CBF283"/>
    <w:rsid w:val="09CDB15B"/>
    <w:rsid w:val="09D4BE1A"/>
    <w:rsid w:val="09DD28D5"/>
    <w:rsid w:val="09E3CD9A"/>
    <w:rsid w:val="09E598E0"/>
    <w:rsid w:val="09E72A52"/>
    <w:rsid w:val="09E75246"/>
    <w:rsid w:val="09E7B7E8"/>
    <w:rsid w:val="09EF3605"/>
    <w:rsid w:val="09F742DE"/>
    <w:rsid w:val="0A05486C"/>
    <w:rsid w:val="0A064CA7"/>
    <w:rsid w:val="0A073C39"/>
    <w:rsid w:val="0A134C7B"/>
    <w:rsid w:val="0A16A38D"/>
    <w:rsid w:val="0A1EB981"/>
    <w:rsid w:val="0A255100"/>
    <w:rsid w:val="0A261679"/>
    <w:rsid w:val="0A29C503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B32E1"/>
    <w:rsid w:val="0A4DBC46"/>
    <w:rsid w:val="0A4DC379"/>
    <w:rsid w:val="0A515573"/>
    <w:rsid w:val="0A5AB7B3"/>
    <w:rsid w:val="0A5FF344"/>
    <w:rsid w:val="0A6734DE"/>
    <w:rsid w:val="0A674727"/>
    <w:rsid w:val="0A67B130"/>
    <w:rsid w:val="0A6F3787"/>
    <w:rsid w:val="0A75A5D6"/>
    <w:rsid w:val="0A784245"/>
    <w:rsid w:val="0A78BE4F"/>
    <w:rsid w:val="0A7B483E"/>
    <w:rsid w:val="0A7BB8C5"/>
    <w:rsid w:val="0A816180"/>
    <w:rsid w:val="0A8393B5"/>
    <w:rsid w:val="0A94D68C"/>
    <w:rsid w:val="0A97287C"/>
    <w:rsid w:val="0A9A89DD"/>
    <w:rsid w:val="0AA6076D"/>
    <w:rsid w:val="0AB04B86"/>
    <w:rsid w:val="0AB3D264"/>
    <w:rsid w:val="0AB4C849"/>
    <w:rsid w:val="0AB72573"/>
    <w:rsid w:val="0ABBDCD7"/>
    <w:rsid w:val="0ABFA664"/>
    <w:rsid w:val="0AC24120"/>
    <w:rsid w:val="0AC93EA0"/>
    <w:rsid w:val="0AD38FA5"/>
    <w:rsid w:val="0ADA2801"/>
    <w:rsid w:val="0AEE2B60"/>
    <w:rsid w:val="0AF1101C"/>
    <w:rsid w:val="0B02AC77"/>
    <w:rsid w:val="0B0B1C02"/>
    <w:rsid w:val="0B158FCB"/>
    <w:rsid w:val="0B178F89"/>
    <w:rsid w:val="0B1E30A7"/>
    <w:rsid w:val="0B29E500"/>
    <w:rsid w:val="0B2DF0B0"/>
    <w:rsid w:val="0B2DF382"/>
    <w:rsid w:val="0B341D31"/>
    <w:rsid w:val="0B377ACD"/>
    <w:rsid w:val="0B466D8C"/>
    <w:rsid w:val="0B49F48F"/>
    <w:rsid w:val="0B4F142B"/>
    <w:rsid w:val="0B55BFA0"/>
    <w:rsid w:val="0B564442"/>
    <w:rsid w:val="0B604B40"/>
    <w:rsid w:val="0B628163"/>
    <w:rsid w:val="0B62889E"/>
    <w:rsid w:val="0B69F7F4"/>
    <w:rsid w:val="0B75B929"/>
    <w:rsid w:val="0B82FAB3"/>
    <w:rsid w:val="0B883A35"/>
    <w:rsid w:val="0B8C8087"/>
    <w:rsid w:val="0B8F8CD9"/>
    <w:rsid w:val="0B9A557B"/>
    <w:rsid w:val="0BA5E80D"/>
    <w:rsid w:val="0BBCAF41"/>
    <w:rsid w:val="0BEB1E0B"/>
    <w:rsid w:val="0BFAED61"/>
    <w:rsid w:val="0C067880"/>
    <w:rsid w:val="0C089273"/>
    <w:rsid w:val="0C0A58DB"/>
    <w:rsid w:val="0C0CAA1F"/>
    <w:rsid w:val="0C0FA184"/>
    <w:rsid w:val="0C10F5DE"/>
    <w:rsid w:val="0C148EB0"/>
    <w:rsid w:val="0C16BDAD"/>
    <w:rsid w:val="0C24498E"/>
    <w:rsid w:val="0C263044"/>
    <w:rsid w:val="0C2C4D41"/>
    <w:rsid w:val="0C2EF99B"/>
    <w:rsid w:val="0C303D9F"/>
    <w:rsid w:val="0C388D46"/>
    <w:rsid w:val="0C3AD9B0"/>
    <w:rsid w:val="0C49E66D"/>
    <w:rsid w:val="0C4E2B41"/>
    <w:rsid w:val="0C4E45E5"/>
    <w:rsid w:val="0C5F2E92"/>
    <w:rsid w:val="0C669BDA"/>
    <w:rsid w:val="0C6AFE0C"/>
    <w:rsid w:val="0C785312"/>
    <w:rsid w:val="0C8AF962"/>
    <w:rsid w:val="0C8DDA49"/>
    <w:rsid w:val="0CB2A908"/>
    <w:rsid w:val="0CB2E115"/>
    <w:rsid w:val="0CB2E329"/>
    <w:rsid w:val="0CC72C7F"/>
    <w:rsid w:val="0CCB71DB"/>
    <w:rsid w:val="0CDFFE09"/>
    <w:rsid w:val="0CE21B33"/>
    <w:rsid w:val="0CFA481B"/>
    <w:rsid w:val="0CFA73C9"/>
    <w:rsid w:val="0D099243"/>
    <w:rsid w:val="0D0FADB3"/>
    <w:rsid w:val="0D13AF6A"/>
    <w:rsid w:val="0D21DCAA"/>
    <w:rsid w:val="0D2424FF"/>
    <w:rsid w:val="0D2927B4"/>
    <w:rsid w:val="0D29D3B1"/>
    <w:rsid w:val="0D2BDDB8"/>
    <w:rsid w:val="0D30F990"/>
    <w:rsid w:val="0D315DAE"/>
    <w:rsid w:val="0D31A816"/>
    <w:rsid w:val="0D34FC05"/>
    <w:rsid w:val="0D3D7230"/>
    <w:rsid w:val="0D422249"/>
    <w:rsid w:val="0D43CA00"/>
    <w:rsid w:val="0D57AE49"/>
    <w:rsid w:val="0D585C32"/>
    <w:rsid w:val="0D5EFC88"/>
    <w:rsid w:val="0D60CFCE"/>
    <w:rsid w:val="0D700182"/>
    <w:rsid w:val="0D72F717"/>
    <w:rsid w:val="0D8572C9"/>
    <w:rsid w:val="0D860DD9"/>
    <w:rsid w:val="0D8E61A5"/>
    <w:rsid w:val="0DA043F2"/>
    <w:rsid w:val="0DA1C406"/>
    <w:rsid w:val="0DA56FA0"/>
    <w:rsid w:val="0DA7C76B"/>
    <w:rsid w:val="0DB02EF9"/>
    <w:rsid w:val="0DB23849"/>
    <w:rsid w:val="0DBD28C2"/>
    <w:rsid w:val="0DBD36F1"/>
    <w:rsid w:val="0DBE08EA"/>
    <w:rsid w:val="0DC04B47"/>
    <w:rsid w:val="0DC9FC07"/>
    <w:rsid w:val="0DCD9F71"/>
    <w:rsid w:val="0DD21E5B"/>
    <w:rsid w:val="0DE30B6F"/>
    <w:rsid w:val="0DF90DB9"/>
    <w:rsid w:val="0E05515A"/>
    <w:rsid w:val="0E05DBDE"/>
    <w:rsid w:val="0E082B66"/>
    <w:rsid w:val="0E0884CB"/>
    <w:rsid w:val="0E0C4F15"/>
    <w:rsid w:val="0E0CAF08"/>
    <w:rsid w:val="0E14AABA"/>
    <w:rsid w:val="0E1914FC"/>
    <w:rsid w:val="0E1C3E89"/>
    <w:rsid w:val="0E1CB721"/>
    <w:rsid w:val="0E20C3B7"/>
    <w:rsid w:val="0E2696D1"/>
    <w:rsid w:val="0E26DD57"/>
    <w:rsid w:val="0E33A8A1"/>
    <w:rsid w:val="0E33D6D4"/>
    <w:rsid w:val="0E363226"/>
    <w:rsid w:val="0E397677"/>
    <w:rsid w:val="0E43D92B"/>
    <w:rsid w:val="0E5C8D4C"/>
    <w:rsid w:val="0E5FA8B2"/>
    <w:rsid w:val="0E60D2B9"/>
    <w:rsid w:val="0E65E2BE"/>
    <w:rsid w:val="0E68D2F9"/>
    <w:rsid w:val="0E6BAF17"/>
    <w:rsid w:val="0E6C2A16"/>
    <w:rsid w:val="0E6E9F9F"/>
    <w:rsid w:val="0E745A7C"/>
    <w:rsid w:val="0E7B47FC"/>
    <w:rsid w:val="0E815DE9"/>
    <w:rsid w:val="0E819EE8"/>
    <w:rsid w:val="0E8578BE"/>
    <w:rsid w:val="0E8581D0"/>
    <w:rsid w:val="0E8744EA"/>
    <w:rsid w:val="0E8845FB"/>
    <w:rsid w:val="0EA6CE7C"/>
    <w:rsid w:val="0EAA4C4F"/>
    <w:rsid w:val="0EADC0C1"/>
    <w:rsid w:val="0EB950C8"/>
    <w:rsid w:val="0EBA9B75"/>
    <w:rsid w:val="0ECE3FEF"/>
    <w:rsid w:val="0EDA13AA"/>
    <w:rsid w:val="0EE2BE60"/>
    <w:rsid w:val="0EE5E04F"/>
    <w:rsid w:val="0EECE646"/>
    <w:rsid w:val="0EF11829"/>
    <w:rsid w:val="0EF216CD"/>
    <w:rsid w:val="0EF425BF"/>
    <w:rsid w:val="0F050C5C"/>
    <w:rsid w:val="0F05A706"/>
    <w:rsid w:val="0F0F6134"/>
    <w:rsid w:val="0F10754A"/>
    <w:rsid w:val="0F10950C"/>
    <w:rsid w:val="0F13D267"/>
    <w:rsid w:val="0F25E727"/>
    <w:rsid w:val="0F2F3B8C"/>
    <w:rsid w:val="0F3E595F"/>
    <w:rsid w:val="0F411E15"/>
    <w:rsid w:val="0F4916F9"/>
    <w:rsid w:val="0F56DCB8"/>
    <w:rsid w:val="0F6473E8"/>
    <w:rsid w:val="0F6DDF54"/>
    <w:rsid w:val="0F8615FF"/>
    <w:rsid w:val="0F896030"/>
    <w:rsid w:val="0F90328C"/>
    <w:rsid w:val="0F925A43"/>
    <w:rsid w:val="0F92DFB7"/>
    <w:rsid w:val="0F9A2953"/>
    <w:rsid w:val="0FA0E816"/>
    <w:rsid w:val="0FA74D8E"/>
    <w:rsid w:val="0FA8DFD8"/>
    <w:rsid w:val="0FA8FF3B"/>
    <w:rsid w:val="0FAA5B1D"/>
    <w:rsid w:val="0FB2FFCD"/>
    <w:rsid w:val="0FB3BFAA"/>
    <w:rsid w:val="0FB5076D"/>
    <w:rsid w:val="0FBBB252"/>
    <w:rsid w:val="0FC289C3"/>
    <w:rsid w:val="0FC64D5B"/>
    <w:rsid w:val="0FCCDD01"/>
    <w:rsid w:val="0FCF72AD"/>
    <w:rsid w:val="0FD275DF"/>
    <w:rsid w:val="0FD508A8"/>
    <w:rsid w:val="0FD9A04C"/>
    <w:rsid w:val="0FE6AAE0"/>
    <w:rsid w:val="0FEED21A"/>
    <w:rsid w:val="0FF2B72A"/>
    <w:rsid w:val="0FF749E7"/>
    <w:rsid w:val="0FF7EF28"/>
    <w:rsid w:val="0FF92915"/>
    <w:rsid w:val="0FF9398E"/>
    <w:rsid w:val="1006206D"/>
    <w:rsid w:val="1009D50A"/>
    <w:rsid w:val="10281DE0"/>
    <w:rsid w:val="102F6D39"/>
    <w:rsid w:val="1032904D"/>
    <w:rsid w:val="10400C84"/>
    <w:rsid w:val="1042310F"/>
    <w:rsid w:val="1045570D"/>
    <w:rsid w:val="104FE048"/>
    <w:rsid w:val="106B006C"/>
    <w:rsid w:val="106F6B0A"/>
    <w:rsid w:val="1074092A"/>
    <w:rsid w:val="1075F533"/>
    <w:rsid w:val="107A39F1"/>
    <w:rsid w:val="1084B7B4"/>
    <w:rsid w:val="1086597C"/>
    <w:rsid w:val="10A41C79"/>
    <w:rsid w:val="10A8B429"/>
    <w:rsid w:val="10ACB6AB"/>
    <w:rsid w:val="10ADC519"/>
    <w:rsid w:val="10B39678"/>
    <w:rsid w:val="10B9EE03"/>
    <w:rsid w:val="10BBE82C"/>
    <w:rsid w:val="10C31FC1"/>
    <w:rsid w:val="10C592FD"/>
    <w:rsid w:val="10CC9C7B"/>
    <w:rsid w:val="10E644D3"/>
    <w:rsid w:val="10E66806"/>
    <w:rsid w:val="10E93058"/>
    <w:rsid w:val="10F1D755"/>
    <w:rsid w:val="10FA7651"/>
    <w:rsid w:val="1113C9FD"/>
    <w:rsid w:val="112C1CCD"/>
    <w:rsid w:val="112CBD5B"/>
    <w:rsid w:val="1136EEE1"/>
    <w:rsid w:val="1136EFEE"/>
    <w:rsid w:val="1142F1AD"/>
    <w:rsid w:val="11461762"/>
    <w:rsid w:val="1148FD7D"/>
    <w:rsid w:val="11547202"/>
    <w:rsid w:val="1159D8A8"/>
    <w:rsid w:val="115DED69"/>
    <w:rsid w:val="115E2C19"/>
    <w:rsid w:val="11633B1A"/>
    <w:rsid w:val="11721FBF"/>
    <w:rsid w:val="1174F3BC"/>
    <w:rsid w:val="1175A447"/>
    <w:rsid w:val="1179125D"/>
    <w:rsid w:val="11847508"/>
    <w:rsid w:val="1184A201"/>
    <w:rsid w:val="11868A09"/>
    <w:rsid w:val="1187759B"/>
    <w:rsid w:val="1192F7AB"/>
    <w:rsid w:val="11941612"/>
    <w:rsid w:val="11945989"/>
    <w:rsid w:val="11979D3D"/>
    <w:rsid w:val="119AD860"/>
    <w:rsid w:val="11A47C4B"/>
    <w:rsid w:val="11A4E3C7"/>
    <w:rsid w:val="11A89E26"/>
    <w:rsid w:val="11AE6FBB"/>
    <w:rsid w:val="11B194A0"/>
    <w:rsid w:val="11B2D468"/>
    <w:rsid w:val="11B5F8B5"/>
    <w:rsid w:val="11BBCDAC"/>
    <w:rsid w:val="11C8289B"/>
    <w:rsid w:val="11D517CE"/>
    <w:rsid w:val="11DA67DF"/>
    <w:rsid w:val="11E0D687"/>
    <w:rsid w:val="11F0C7EA"/>
    <w:rsid w:val="11FDFF28"/>
    <w:rsid w:val="1202A02C"/>
    <w:rsid w:val="120BE842"/>
    <w:rsid w:val="1219952B"/>
    <w:rsid w:val="122BC681"/>
    <w:rsid w:val="122CCB6F"/>
    <w:rsid w:val="122EC453"/>
    <w:rsid w:val="123000CA"/>
    <w:rsid w:val="12318E32"/>
    <w:rsid w:val="12406B4A"/>
    <w:rsid w:val="1246005F"/>
    <w:rsid w:val="124847C1"/>
    <w:rsid w:val="1248D7EF"/>
    <w:rsid w:val="124F2295"/>
    <w:rsid w:val="12533602"/>
    <w:rsid w:val="1261D2C8"/>
    <w:rsid w:val="126491FF"/>
    <w:rsid w:val="1264CA99"/>
    <w:rsid w:val="12687E4D"/>
    <w:rsid w:val="1273D5FD"/>
    <w:rsid w:val="1278E54E"/>
    <w:rsid w:val="127B388E"/>
    <w:rsid w:val="1295EA84"/>
    <w:rsid w:val="129DE3DB"/>
    <w:rsid w:val="12A13A54"/>
    <w:rsid w:val="12AEE20E"/>
    <w:rsid w:val="12B15DB8"/>
    <w:rsid w:val="12B5CC09"/>
    <w:rsid w:val="12BBA51A"/>
    <w:rsid w:val="12CE7016"/>
    <w:rsid w:val="12E4CC7E"/>
    <w:rsid w:val="12E83666"/>
    <w:rsid w:val="12EB69E0"/>
    <w:rsid w:val="12FE27ED"/>
    <w:rsid w:val="12FFCDD2"/>
    <w:rsid w:val="130530C2"/>
    <w:rsid w:val="130649CC"/>
    <w:rsid w:val="13094ABB"/>
    <w:rsid w:val="1318AB30"/>
    <w:rsid w:val="131A3B61"/>
    <w:rsid w:val="132A7424"/>
    <w:rsid w:val="13326320"/>
    <w:rsid w:val="13450EC5"/>
    <w:rsid w:val="1345DD68"/>
    <w:rsid w:val="1346E807"/>
    <w:rsid w:val="136B4A6D"/>
    <w:rsid w:val="136FEDDE"/>
    <w:rsid w:val="13726FA9"/>
    <w:rsid w:val="137571D1"/>
    <w:rsid w:val="1377A199"/>
    <w:rsid w:val="137D905C"/>
    <w:rsid w:val="137F56E8"/>
    <w:rsid w:val="1384ACE3"/>
    <w:rsid w:val="138776D5"/>
    <w:rsid w:val="13895D25"/>
    <w:rsid w:val="1389BC86"/>
    <w:rsid w:val="1389E1EB"/>
    <w:rsid w:val="138F4405"/>
    <w:rsid w:val="139B8E7B"/>
    <w:rsid w:val="139E85BA"/>
    <w:rsid w:val="13A1565B"/>
    <w:rsid w:val="13C16323"/>
    <w:rsid w:val="13C2BC42"/>
    <w:rsid w:val="13C32EA7"/>
    <w:rsid w:val="13CD6A77"/>
    <w:rsid w:val="13D8D03A"/>
    <w:rsid w:val="13E3E8B2"/>
    <w:rsid w:val="13E48586"/>
    <w:rsid w:val="13E987E1"/>
    <w:rsid w:val="13EAFA8B"/>
    <w:rsid w:val="13EFC695"/>
    <w:rsid w:val="13F5710B"/>
    <w:rsid w:val="13F6359F"/>
    <w:rsid w:val="13FA21F7"/>
    <w:rsid w:val="13FAA8E2"/>
    <w:rsid w:val="13FAAB9E"/>
    <w:rsid w:val="13FCF97C"/>
    <w:rsid w:val="13FDA329"/>
    <w:rsid w:val="141AC9F1"/>
    <w:rsid w:val="141FA865"/>
    <w:rsid w:val="14294448"/>
    <w:rsid w:val="143854FC"/>
    <w:rsid w:val="1439610B"/>
    <w:rsid w:val="1440DF9B"/>
    <w:rsid w:val="1444663F"/>
    <w:rsid w:val="14486399"/>
    <w:rsid w:val="14517587"/>
    <w:rsid w:val="14528A57"/>
    <w:rsid w:val="1457E642"/>
    <w:rsid w:val="14638941"/>
    <w:rsid w:val="146F5301"/>
    <w:rsid w:val="14705A71"/>
    <w:rsid w:val="1473C5CF"/>
    <w:rsid w:val="1474E066"/>
    <w:rsid w:val="147D3DE1"/>
    <w:rsid w:val="147DEB30"/>
    <w:rsid w:val="1485F0BB"/>
    <w:rsid w:val="14892467"/>
    <w:rsid w:val="14964E5E"/>
    <w:rsid w:val="149DDB61"/>
    <w:rsid w:val="14A32274"/>
    <w:rsid w:val="14A51337"/>
    <w:rsid w:val="14A7030F"/>
    <w:rsid w:val="14A8F899"/>
    <w:rsid w:val="14AE61E9"/>
    <w:rsid w:val="14B2385E"/>
    <w:rsid w:val="14B77E4B"/>
    <w:rsid w:val="14BB8D7D"/>
    <w:rsid w:val="14C56E61"/>
    <w:rsid w:val="14C72E14"/>
    <w:rsid w:val="14C8F091"/>
    <w:rsid w:val="14CA8C8C"/>
    <w:rsid w:val="14D0650D"/>
    <w:rsid w:val="14D29A1D"/>
    <w:rsid w:val="14D5B741"/>
    <w:rsid w:val="14DB5086"/>
    <w:rsid w:val="14DC0C65"/>
    <w:rsid w:val="14DE088C"/>
    <w:rsid w:val="14EA09C8"/>
    <w:rsid w:val="14EF088F"/>
    <w:rsid w:val="14F24BE9"/>
    <w:rsid w:val="14F9C530"/>
    <w:rsid w:val="14FF12EB"/>
    <w:rsid w:val="150153FD"/>
    <w:rsid w:val="150B000A"/>
    <w:rsid w:val="150B56D7"/>
    <w:rsid w:val="150F3D2A"/>
    <w:rsid w:val="1526E681"/>
    <w:rsid w:val="152D44A0"/>
    <w:rsid w:val="1544B29E"/>
    <w:rsid w:val="154FD1F1"/>
    <w:rsid w:val="1555CB68"/>
    <w:rsid w:val="15587954"/>
    <w:rsid w:val="15610D44"/>
    <w:rsid w:val="15672E47"/>
    <w:rsid w:val="157499EB"/>
    <w:rsid w:val="157B2745"/>
    <w:rsid w:val="157EE844"/>
    <w:rsid w:val="159812C4"/>
    <w:rsid w:val="1598B12E"/>
    <w:rsid w:val="15A1FCA8"/>
    <w:rsid w:val="15A3EF16"/>
    <w:rsid w:val="15ACF4D7"/>
    <w:rsid w:val="15B055C7"/>
    <w:rsid w:val="15B14100"/>
    <w:rsid w:val="15B7DA02"/>
    <w:rsid w:val="15D18B5A"/>
    <w:rsid w:val="15D7C11E"/>
    <w:rsid w:val="15DC0901"/>
    <w:rsid w:val="15E4600B"/>
    <w:rsid w:val="15E722E5"/>
    <w:rsid w:val="15EEED4E"/>
    <w:rsid w:val="15F202A3"/>
    <w:rsid w:val="15F607FB"/>
    <w:rsid w:val="1609C8FE"/>
    <w:rsid w:val="161C7782"/>
    <w:rsid w:val="161FDC0C"/>
    <w:rsid w:val="16364E17"/>
    <w:rsid w:val="164607D6"/>
    <w:rsid w:val="16496E7E"/>
    <w:rsid w:val="1651C65D"/>
    <w:rsid w:val="16558028"/>
    <w:rsid w:val="165807C3"/>
    <w:rsid w:val="165EC511"/>
    <w:rsid w:val="16689A52"/>
    <w:rsid w:val="167320D6"/>
    <w:rsid w:val="1689E626"/>
    <w:rsid w:val="1696936D"/>
    <w:rsid w:val="16984401"/>
    <w:rsid w:val="1698F6E9"/>
    <w:rsid w:val="16AC1B70"/>
    <w:rsid w:val="16B4F0EC"/>
    <w:rsid w:val="16B4FE6B"/>
    <w:rsid w:val="16C45ED4"/>
    <w:rsid w:val="16CAA317"/>
    <w:rsid w:val="16D10B32"/>
    <w:rsid w:val="16D5D0A1"/>
    <w:rsid w:val="16D76498"/>
    <w:rsid w:val="16EF6C1E"/>
    <w:rsid w:val="16F1BC26"/>
    <w:rsid w:val="16F49CE1"/>
    <w:rsid w:val="16FA1C49"/>
    <w:rsid w:val="16FFF624"/>
    <w:rsid w:val="17087F34"/>
    <w:rsid w:val="1710A5B3"/>
    <w:rsid w:val="1713DC6D"/>
    <w:rsid w:val="17184930"/>
    <w:rsid w:val="171AA711"/>
    <w:rsid w:val="171F1506"/>
    <w:rsid w:val="17211142"/>
    <w:rsid w:val="1725812F"/>
    <w:rsid w:val="17269664"/>
    <w:rsid w:val="17269E08"/>
    <w:rsid w:val="17292D58"/>
    <w:rsid w:val="1729EC8E"/>
    <w:rsid w:val="172E4F36"/>
    <w:rsid w:val="1735E827"/>
    <w:rsid w:val="173E2708"/>
    <w:rsid w:val="1748CDC4"/>
    <w:rsid w:val="1755024C"/>
    <w:rsid w:val="175C153B"/>
    <w:rsid w:val="175ED6A4"/>
    <w:rsid w:val="176A2A59"/>
    <w:rsid w:val="176B1B8D"/>
    <w:rsid w:val="176B8DD1"/>
    <w:rsid w:val="176E9D94"/>
    <w:rsid w:val="1773B378"/>
    <w:rsid w:val="177C801E"/>
    <w:rsid w:val="1783F4DF"/>
    <w:rsid w:val="17841BB8"/>
    <w:rsid w:val="1784E262"/>
    <w:rsid w:val="17865A44"/>
    <w:rsid w:val="178C5CAC"/>
    <w:rsid w:val="179558B8"/>
    <w:rsid w:val="1799D071"/>
    <w:rsid w:val="179C748D"/>
    <w:rsid w:val="17A1769B"/>
    <w:rsid w:val="17A26BEE"/>
    <w:rsid w:val="17A4F124"/>
    <w:rsid w:val="17AAAD40"/>
    <w:rsid w:val="17AAFF4A"/>
    <w:rsid w:val="17AE8DCA"/>
    <w:rsid w:val="17B1B780"/>
    <w:rsid w:val="17B2A396"/>
    <w:rsid w:val="17B5B677"/>
    <w:rsid w:val="17BBA789"/>
    <w:rsid w:val="17C1628A"/>
    <w:rsid w:val="17C3F5F8"/>
    <w:rsid w:val="17C53113"/>
    <w:rsid w:val="17CC5E9F"/>
    <w:rsid w:val="17DC82E5"/>
    <w:rsid w:val="17E01010"/>
    <w:rsid w:val="17E03DDB"/>
    <w:rsid w:val="17E09C8A"/>
    <w:rsid w:val="17EAA9ED"/>
    <w:rsid w:val="17F2FA97"/>
    <w:rsid w:val="17F4DB8A"/>
    <w:rsid w:val="17F6B71F"/>
    <w:rsid w:val="17FC1313"/>
    <w:rsid w:val="18009153"/>
    <w:rsid w:val="180A1289"/>
    <w:rsid w:val="180A1D17"/>
    <w:rsid w:val="180F4BF1"/>
    <w:rsid w:val="18139454"/>
    <w:rsid w:val="1816AF50"/>
    <w:rsid w:val="1825B687"/>
    <w:rsid w:val="1831B49E"/>
    <w:rsid w:val="1833C41F"/>
    <w:rsid w:val="183540B1"/>
    <w:rsid w:val="183B0A13"/>
    <w:rsid w:val="1840F3C6"/>
    <w:rsid w:val="184266C3"/>
    <w:rsid w:val="18446B78"/>
    <w:rsid w:val="1845294A"/>
    <w:rsid w:val="18475BC5"/>
    <w:rsid w:val="184FCB61"/>
    <w:rsid w:val="18546613"/>
    <w:rsid w:val="18572F50"/>
    <w:rsid w:val="185EC522"/>
    <w:rsid w:val="18621BF4"/>
    <w:rsid w:val="1879AA93"/>
    <w:rsid w:val="187B312F"/>
    <w:rsid w:val="1881A061"/>
    <w:rsid w:val="188A3F6F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D9FBD3"/>
    <w:rsid w:val="18DCE94B"/>
    <w:rsid w:val="18EA10DF"/>
    <w:rsid w:val="18EA9864"/>
    <w:rsid w:val="18EED532"/>
    <w:rsid w:val="18EF2240"/>
    <w:rsid w:val="18EFF93F"/>
    <w:rsid w:val="18F93DC7"/>
    <w:rsid w:val="18FFC78C"/>
    <w:rsid w:val="19021275"/>
    <w:rsid w:val="190A6907"/>
    <w:rsid w:val="191005C7"/>
    <w:rsid w:val="19185347"/>
    <w:rsid w:val="1919F957"/>
    <w:rsid w:val="191D19FC"/>
    <w:rsid w:val="192143BB"/>
    <w:rsid w:val="192978FB"/>
    <w:rsid w:val="192A3691"/>
    <w:rsid w:val="193671D5"/>
    <w:rsid w:val="19385771"/>
    <w:rsid w:val="193ED92B"/>
    <w:rsid w:val="1942AF5F"/>
    <w:rsid w:val="19433D60"/>
    <w:rsid w:val="194538FA"/>
    <w:rsid w:val="195C0A69"/>
    <w:rsid w:val="1967D348"/>
    <w:rsid w:val="196A9316"/>
    <w:rsid w:val="196B7AEF"/>
    <w:rsid w:val="196F79C7"/>
    <w:rsid w:val="19769830"/>
    <w:rsid w:val="197C3DB2"/>
    <w:rsid w:val="197F26DD"/>
    <w:rsid w:val="19823BE7"/>
    <w:rsid w:val="198AF3B6"/>
    <w:rsid w:val="198FEEDB"/>
    <w:rsid w:val="1996B8BF"/>
    <w:rsid w:val="19A64B99"/>
    <w:rsid w:val="19AC51ED"/>
    <w:rsid w:val="19B3F70B"/>
    <w:rsid w:val="19B42CC0"/>
    <w:rsid w:val="19B82DF3"/>
    <w:rsid w:val="19BC3581"/>
    <w:rsid w:val="19BEFC93"/>
    <w:rsid w:val="19BF5D9E"/>
    <w:rsid w:val="19D97C5F"/>
    <w:rsid w:val="19E09A2C"/>
    <w:rsid w:val="19E2F3ED"/>
    <w:rsid w:val="19E8FFEF"/>
    <w:rsid w:val="19FE99E8"/>
    <w:rsid w:val="1A0C1372"/>
    <w:rsid w:val="1A0EE68F"/>
    <w:rsid w:val="1A104CF5"/>
    <w:rsid w:val="1A197CEE"/>
    <w:rsid w:val="1A2ED059"/>
    <w:rsid w:val="1A2FFAE5"/>
    <w:rsid w:val="1A31C14A"/>
    <w:rsid w:val="1A39F9D8"/>
    <w:rsid w:val="1A3AB538"/>
    <w:rsid w:val="1A3CE836"/>
    <w:rsid w:val="1A413C1A"/>
    <w:rsid w:val="1A43C037"/>
    <w:rsid w:val="1A450683"/>
    <w:rsid w:val="1A4B74AE"/>
    <w:rsid w:val="1A68F499"/>
    <w:rsid w:val="1A6A8991"/>
    <w:rsid w:val="1A6DEC27"/>
    <w:rsid w:val="1A720955"/>
    <w:rsid w:val="1A732558"/>
    <w:rsid w:val="1A81BC4C"/>
    <w:rsid w:val="1A81F02E"/>
    <w:rsid w:val="1A83A627"/>
    <w:rsid w:val="1A8EB8D5"/>
    <w:rsid w:val="1A998DE1"/>
    <w:rsid w:val="1A9BE510"/>
    <w:rsid w:val="1A9DC85E"/>
    <w:rsid w:val="1AAB1206"/>
    <w:rsid w:val="1AB619C8"/>
    <w:rsid w:val="1AB944D2"/>
    <w:rsid w:val="1ABCBF14"/>
    <w:rsid w:val="1ABF6E66"/>
    <w:rsid w:val="1AC32D16"/>
    <w:rsid w:val="1AC53C0C"/>
    <w:rsid w:val="1ACBC444"/>
    <w:rsid w:val="1ACFB41E"/>
    <w:rsid w:val="1AD1FBD3"/>
    <w:rsid w:val="1AD96C52"/>
    <w:rsid w:val="1ADFAD0F"/>
    <w:rsid w:val="1AF22548"/>
    <w:rsid w:val="1AF26049"/>
    <w:rsid w:val="1AFC5A56"/>
    <w:rsid w:val="1B01A3FD"/>
    <w:rsid w:val="1B02E22B"/>
    <w:rsid w:val="1B05D94E"/>
    <w:rsid w:val="1B0B4FD7"/>
    <w:rsid w:val="1B1850C4"/>
    <w:rsid w:val="1B1E0C04"/>
    <w:rsid w:val="1B24F4CA"/>
    <w:rsid w:val="1B275A7F"/>
    <w:rsid w:val="1B2CB77C"/>
    <w:rsid w:val="1B2D665A"/>
    <w:rsid w:val="1B2FC295"/>
    <w:rsid w:val="1B31AAF9"/>
    <w:rsid w:val="1B364A4A"/>
    <w:rsid w:val="1B377593"/>
    <w:rsid w:val="1B394C87"/>
    <w:rsid w:val="1B41DB08"/>
    <w:rsid w:val="1B45C058"/>
    <w:rsid w:val="1B570129"/>
    <w:rsid w:val="1B59B01F"/>
    <w:rsid w:val="1B6E6A31"/>
    <w:rsid w:val="1B70B4E9"/>
    <w:rsid w:val="1B714340"/>
    <w:rsid w:val="1B7D62E6"/>
    <w:rsid w:val="1B800B91"/>
    <w:rsid w:val="1B801ED8"/>
    <w:rsid w:val="1B87AAE6"/>
    <w:rsid w:val="1B89E816"/>
    <w:rsid w:val="1B8B86AA"/>
    <w:rsid w:val="1B8E2AE6"/>
    <w:rsid w:val="1B932E50"/>
    <w:rsid w:val="1B9374B2"/>
    <w:rsid w:val="1B94AF02"/>
    <w:rsid w:val="1B9926DA"/>
    <w:rsid w:val="1B9B5187"/>
    <w:rsid w:val="1BB0DEF4"/>
    <w:rsid w:val="1BB37578"/>
    <w:rsid w:val="1BB49E69"/>
    <w:rsid w:val="1BBE212F"/>
    <w:rsid w:val="1BC2BB43"/>
    <w:rsid w:val="1BC462BF"/>
    <w:rsid w:val="1BC6015A"/>
    <w:rsid w:val="1BC7ADAB"/>
    <w:rsid w:val="1BCDA578"/>
    <w:rsid w:val="1BE1F79E"/>
    <w:rsid w:val="1BE440AC"/>
    <w:rsid w:val="1BE856FE"/>
    <w:rsid w:val="1BEFAC57"/>
    <w:rsid w:val="1BEFAD4D"/>
    <w:rsid w:val="1BF82AAF"/>
    <w:rsid w:val="1C045959"/>
    <w:rsid w:val="1C1EF107"/>
    <w:rsid w:val="1C263D56"/>
    <w:rsid w:val="1C2D02B2"/>
    <w:rsid w:val="1C2D2D12"/>
    <w:rsid w:val="1C2D2E75"/>
    <w:rsid w:val="1C30546A"/>
    <w:rsid w:val="1C364786"/>
    <w:rsid w:val="1C36833C"/>
    <w:rsid w:val="1C391149"/>
    <w:rsid w:val="1C3F600B"/>
    <w:rsid w:val="1C4207D2"/>
    <w:rsid w:val="1C503AC0"/>
    <w:rsid w:val="1C57D239"/>
    <w:rsid w:val="1C588F75"/>
    <w:rsid w:val="1C6B6D1B"/>
    <w:rsid w:val="1C6CBEC5"/>
    <w:rsid w:val="1C7E0F0B"/>
    <w:rsid w:val="1C7E8842"/>
    <w:rsid w:val="1C7FA0B9"/>
    <w:rsid w:val="1C834A11"/>
    <w:rsid w:val="1CA07A9D"/>
    <w:rsid w:val="1CAB9E63"/>
    <w:rsid w:val="1CAC024D"/>
    <w:rsid w:val="1CADDB47"/>
    <w:rsid w:val="1CB01D3B"/>
    <w:rsid w:val="1CBD392D"/>
    <w:rsid w:val="1CCA8CC8"/>
    <w:rsid w:val="1CCE6579"/>
    <w:rsid w:val="1CD65B14"/>
    <w:rsid w:val="1CD7AF90"/>
    <w:rsid w:val="1CE0B9B9"/>
    <w:rsid w:val="1CE1EE42"/>
    <w:rsid w:val="1CFEADB5"/>
    <w:rsid w:val="1D02840E"/>
    <w:rsid w:val="1D02D9DB"/>
    <w:rsid w:val="1D0E21F9"/>
    <w:rsid w:val="1D0F7FCE"/>
    <w:rsid w:val="1D13307C"/>
    <w:rsid w:val="1D154CCD"/>
    <w:rsid w:val="1D15D7E6"/>
    <w:rsid w:val="1D181DCC"/>
    <w:rsid w:val="1D2C25D5"/>
    <w:rsid w:val="1D2E76E9"/>
    <w:rsid w:val="1D358D33"/>
    <w:rsid w:val="1D3B9FEE"/>
    <w:rsid w:val="1D43B434"/>
    <w:rsid w:val="1D45D143"/>
    <w:rsid w:val="1D49B395"/>
    <w:rsid w:val="1D4A80AC"/>
    <w:rsid w:val="1D4C5F6C"/>
    <w:rsid w:val="1D4E2FEE"/>
    <w:rsid w:val="1D50EE8D"/>
    <w:rsid w:val="1D57B981"/>
    <w:rsid w:val="1D606549"/>
    <w:rsid w:val="1D633EE2"/>
    <w:rsid w:val="1D63461E"/>
    <w:rsid w:val="1D6921A8"/>
    <w:rsid w:val="1D74291B"/>
    <w:rsid w:val="1D7708BE"/>
    <w:rsid w:val="1D9307BF"/>
    <w:rsid w:val="1D937847"/>
    <w:rsid w:val="1D9D614D"/>
    <w:rsid w:val="1DABA0E1"/>
    <w:rsid w:val="1DB0C9D9"/>
    <w:rsid w:val="1DB3A380"/>
    <w:rsid w:val="1DBE1FAD"/>
    <w:rsid w:val="1DD8DB1D"/>
    <w:rsid w:val="1DDC8DA7"/>
    <w:rsid w:val="1DF5ACDB"/>
    <w:rsid w:val="1DFBB3EC"/>
    <w:rsid w:val="1DFD6681"/>
    <w:rsid w:val="1E077A0F"/>
    <w:rsid w:val="1E0A5531"/>
    <w:rsid w:val="1E0AC0B6"/>
    <w:rsid w:val="1E0D61DD"/>
    <w:rsid w:val="1E174DD1"/>
    <w:rsid w:val="1E191043"/>
    <w:rsid w:val="1E1BA563"/>
    <w:rsid w:val="1E1DC26F"/>
    <w:rsid w:val="1E380280"/>
    <w:rsid w:val="1E3A2E22"/>
    <w:rsid w:val="1E3D0BA2"/>
    <w:rsid w:val="1E40BC91"/>
    <w:rsid w:val="1E43AFE5"/>
    <w:rsid w:val="1E46A4FD"/>
    <w:rsid w:val="1E4C088D"/>
    <w:rsid w:val="1E51ABBB"/>
    <w:rsid w:val="1E5B6773"/>
    <w:rsid w:val="1E5E40A4"/>
    <w:rsid w:val="1E62068F"/>
    <w:rsid w:val="1E629B91"/>
    <w:rsid w:val="1E640BCD"/>
    <w:rsid w:val="1E70CF49"/>
    <w:rsid w:val="1E71F51A"/>
    <w:rsid w:val="1E82783A"/>
    <w:rsid w:val="1E958FC4"/>
    <w:rsid w:val="1EA8121F"/>
    <w:rsid w:val="1EA9E596"/>
    <w:rsid w:val="1EAFB9F4"/>
    <w:rsid w:val="1EB38854"/>
    <w:rsid w:val="1EB8EA8B"/>
    <w:rsid w:val="1EBA092E"/>
    <w:rsid w:val="1EBB528A"/>
    <w:rsid w:val="1EC0C46E"/>
    <w:rsid w:val="1EC1FDE3"/>
    <w:rsid w:val="1ECC601E"/>
    <w:rsid w:val="1ECDD1C1"/>
    <w:rsid w:val="1EE87CBF"/>
    <w:rsid w:val="1EEB161D"/>
    <w:rsid w:val="1EFE8835"/>
    <w:rsid w:val="1F003909"/>
    <w:rsid w:val="1F00EC27"/>
    <w:rsid w:val="1F044921"/>
    <w:rsid w:val="1F1287D3"/>
    <w:rsid w:val="1F1A43BF"/>
    <w:rsid w:val="1F34B662"/>
    <w:rsid w:val="1F3EB7A4"/>
    <w:rsid w:val="1F410761"/>
    <w:rsid w:val="1F4A85B3"/>
    <w:rsid w:val="1F4B2694"/>
    <w:rsid w:val="1F5254A5"/>
    <w:rsid w:val="1F526304"/>
    <w:rsid w:val="1F59512A"/>
    <w:rsid w:val="1F5C262C"/>
    <w:rsid w:val="1F5DAD82"/>
    <w:rsid w:val="1F5FBFDA"/>
    <w:rsid w:val="1F626617"/>
    <w:rsid w:val="1F6675D7"/>
    <w:rsid w:val="1F6D57F8"/>
    <w:rsid w:val="1F6E3502"/>
    <w:rsid w:val="1F7B06F4"/>
    <w:rsid w:val="1F7B2944"/>
    <w:rsid w:val="1F7CE139"/>
    <w:rsid w:val="1F80DEC7"/>
    <w:rsid w:val="1F85DFD7"/>
    <w:rsid w:val="1F86D97D"/>
    <w:rsid w:val="1F86EB0A"/>
    <w:rsid w:val="1F874CCF"/>
    <w:rsid w:val="1F89B0FB"/>
    <w:rsid w:val="1F8BF2B0"/>
    <w:rsid w:val="1F8ED23F"/>
    <w:rsid w:val="1F922D11"/>
    <w:rsid w:val="1FA4FCF8"/>
    <w:rsid w:val="1FAAD43F"/>
    <w:rsid w:val="1FB1DEA2"/>
    <w:rsid w:val="1FBF3295"/>
    <w:rsid w:val="1FD058C1"/>
    <w:rsid w:val="1FD0D768"/>
    <w:rsid w:val="1FD448B3"/>
    <w:rsid w:val="1FD632C6"/>
    <w:rsid w:val="1FDAAF46"/>
    <w:rsid w:val="1FDCAF0A"/>
    <w:rsid w:val="1FE073FE"/>
    <w:rsid w:val="1FE78CF0"/>
    <w:rsid w:val="1FEC1467"/>
    <w:rsid w:val="1FEC92F6"/>
    <w:rsid w:val="1FF52294"/>
    <w:rsid w:val="1FF7C426"/>
    <w:rsid w:val="20013518"/>
    <w:rsid w:val="200B580E"/>
    <w:rsid w:val="20150300"/>
    <w:rsid w:val="2020B0E2"/>
    <w:rsid w:val="202378B0"/>
    <w:rsid w:val="202395F7"/>
    <w:rsid w:val="2027AB43"/>
    <w:rsid w:val="2027E90F"/>
    <w:rsid w:val="2030BBA4"/>
    <w:rsid w:val="2034B540"/>
    <w:rsid w:val="2035B4A5"/>
    <w:rsid w:val="203B0128"/>
    <w:rsid w:val="203EB8EA"/>
    <w:rsid w:val="2041ED0C"/>
    <w:rsid w:val="2045FDEE"/>
    <w:rsid w:val="204ED365"/>
    <w:rsid w:val="20505500"/>
    <w:rsid w:val="2051006E"/>
    <w:rsid w:val="2055899A"/>
    <w:rsid w:val="205C94CF"/>
    <w:rsid w:val="2062DD18"/>
    <w:rsid w:val="20661A16"/>
    <w:rsid w:val="206A0208"/>
    <w:rsid w:val="206C8FA0"/>
    <w:rsid w:val="206FECEE"/>
    <w:rsid w:val="207F6CAD"/>
    <w:rsid w:val="208359AB"/>
    <w:rsid w:val="209542AD"/>
    <w:rsid w:val="209B6D1C"/>
    <w:rsid w:val="20A657A6"/>
    <w:rsid w:val="20AF3872"/>
    <w:rsid w:val="20B51350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76BB3"/>
    <w:rsid w:val="20F7F68D"/>
    <w:rsid w:val="20FF662B"/>
    <w:rsid w:val="21052FA6"/>
    <w:rsid w:val="21056C44"/>
    <w:rsid w:val="21072426"/>
    <w:rsid w:val="21076F5C"/>
    <w:rsid w:val="2109195A"/>
    <w:rsid w:val="2115BC27"/>
    <w:rsid w:val="211688DA"/>
    <w:rsid w:val="2116D560"/>
    <w:rsid w:val="21182540"/>
    <w:rsid w:val="211F4FE0"/>
    <w:rsid w:val="21217626"/>
    <w:rsid w:val="21386185"/>
    <w:rsid w:val="21423CE1"/>
    <w:rsid w:val="214CCF35"/>
    <w:rsid w:val="21628D3E"/>
    <w:rsid w:val="2165B771"/>
    <w:rsid w:val="216A21A7"/>
    <w:rsid w:val="21702B47"/>
    <w:rsid w:val="21733256"/>
    <w:rsid w:val="2179389A"/>
    <w:rsid w:val="217FA071"/>
    <w:rsid w:val="218D097B"/>
    <w:rsid w:val="219F4EF3"/>
    <w:rsid w:val="21A28215"/>
    <w:rsid w:val="21A3EBE1"/>
    <w:rsid w:val="21A586EB"/>
    <w:rsid w:val="21A92518"/>
    <w:rsid w:val="21AB32C5"/>
    <w:rsid w:val="21BEE40D"/>
    <w:rsid w:val="21C767DE"/>
    <w:rsid w:val="21CAF105"/>
    <w:rsid w:val="21D9479B"/>
    <w:rsid w:val="21DE9578"/>
    <w:rsid w:val="21EC5B03"/>
    <w:rsid w:val="21F5EAFA"/>
    <w:rsid w:val="2207234E"/>
    <w:rsid w:val="22108B4F"/>
    <w:rsid w:val="22159E89"/>
    <w:rsid w:val="22196336"/>
    <w:rsid w:val="2219D35B"/>
    <w:rsid w:val="221E4B5C"/>
    <w:rsid w:val="2224771A"/>
    <w:rsid w:val="22344138"/>
    <w:rsid w:val="224658A3"/>
    <w:rsid w:val="224718B4"/>
    <w:rsid w:val="225EA916"/>
    <w:rsid w:val="22601D25"/>
    <w:rsid w:val="22650903"/>
    <w:rsid w:val="227907F0"/>
    <w:rsid w:val="22837CB7"/>
    <w:rsid w:val="2287933D"/>
    <w:rsid w:val="2287C674"/>
    <w:rsid w:val="228ECFDA"/>
    <w:rsid w:val="229408B2"/>
    <w:rsid w:val="2294D4DC"/>
    <w:rsid w:val="229EE7BC"/>
    <w:rsid w:val="22B0EEBF"/>
    <w:rsid w:val="22B4B414"/>
    <w:rsid w:val="22B96B3B"/>
    <w:rsid w:val="22BB0190"/>
    <w:rsid w:val="22BD2536"/>
    <w:rsid w:val="22C2690B"/>
    <w:rsid w:val="22C28147"/>
    <w:rsid w:val="22C9E0E2"/>
    <w:rsid w:val="22CED909"/>
    <w:rsid w:val="22D19697"/>
    <w:rsid w:val="22D92F8A"/>
    <w:rsid w:val="22DC29C9"/>
    <w:rsid w:val="22E26501"/>
    <w:rsid w:val="2300477D"/>
    <w:rsid w:val="2303680B"/>
    <w:rsid w:val="2303D05A"/>
    <w:rsid w:val="23043190"/>
    <w:rsid w:val="2308380C"/>
    <w:rsid w:val="231E650D"/>
    <w:rsid w:val="2323B2EE"/>
    <w:rsid w:val="232EEEC9"/>
    <w:rsid w:val="23346FB2"/>
    <w:rsid w:val="233D1CF8"/>
    <w:rsid w:val="233E5276"/>
    <w:rsid w:val="233F5B50"/>
    <w:rsid w:val="234B96FC"/>
    <w:rsid w:val="234CD824"/>
    <w:rsid w:val="23533433"/>
    <w:rsid w:val="23584648"/>
    <w:rsid w:val="236888AC"/>
    <w:rsid w:val="23724F7D"/>
    <w:rsid w:val="2379A405"/>
    <w:rsid w:val="237FDE6E"/>
    <w:rsid w:val="23974436"/>
    <w:rsid w:val="23A34A60"/>
    <w:rsid w:val="23A3F5CC"/>
    <w:rsid w:val="23B029F4"/>
    <w:rsid w:val="23B14485"/>
    <w:rsid w:val="23B35D22"/>
    <w:rsid w:val="23B7CC1F"/>
    <w:rsid w:val="23CD21E5"/>
    <w:rsid w:val="23DA21CB"/>
    <w:rsid w:val="23DD0662"/>
    <w:rsid w:val="23E20834"/>
    <w:rsid w:val="23E64A42"/>
    <w:rsid w:val="23F1ADD1"/>
    <w:rsid w:val="23F295A3"/>
    <w:rsid w:val="23F2B102"/>
    <w:rsid w:val="23F349DF"/>
    <w:rsid w:val="23FD2CB7"/>
    <w:rsid w:val="23FF2230"/>
    <w:rsid w:val="240565EE"/>
    <w:rsid w:val="2407EF55"/>
    <w:rsid w:val="2413DA14"/>
    <w:rsid w:val="24182096"/>
    <w:rsid w:val="2418A570"/>
    <w:rsid w:val="241A85C5"/>
    <w:rsid w:val="2420BB6D"/>
    <w:rsid w:val="2421F57F"/>
    <w:rsid w:val="2423D23B"/>
    <w:rsid w:val="242D2CB9"/>
    <w:rsid w:val="24511A84"/>
    <w:rsid w:val="24568E06"/>
    <w:rsid w:val="2459838D"/>
    <w:rsid w:val="245A1C20"/>
    <w:rsid w:val="2477F406"/>
    <w:rsid w:val="24802EC0"/>
    <w:rsid w:val="24831DC5"/>
    <w:rsid w:val="24876E1A"/>
    <w:rsid w:val="2496C709"/>
    <w:rsid w:val="2496CCF3"/>
    <w:rsid w:val="249A5BDC"/>
    <w:rsid w:val="249F393F"/>
    <w:rsid w:val="249F3ADF"/>
    <w:rsid w:val="24A2CA9A"/>
    <w:rsid w:val="24B239E5"/>
    <w:rsid w:val="24C223BB"/>
    <w:rsid w:val="24CBD641"/>
    <w:rsid w:val="24CBED28"/>
    <w:rsid w:val="24D440AD"/>
    <w:rsid w:val="24D8D148"/>
    <w:rsid w:val="24D8FB39"/>
    <w:rsid w:val="24DA8738"/>
    <w:rsid w:val="24DFDA04"/>
    <w:rsid w:val="24E469EB"/>
    <w:rsid w:val="24E6878D"/>
    <w:rsid w:val="24F43510"/>
    <w:rsid w:val="24F6B1A1"/>
    <w:rsid w:val="24F6D33B"/>
    <w:rsid w:val="24F8E7C7"/>
    <w:rsid w:val="2503E2A9"/>
    <w:rsid w:val="25190226"/>
    <w:rsid w:val="251CA9A3"/>
    <w:rsid w:val="251CAEF2"/>
    <w:rsid w:val="252D9697"/>
    <w:rsid w:val="25379549"/>
    <w:rsid w:val="2540EB16"/>
    <w:rsid w:val="2541C633"/>
    <w:rsid w:val="254AA105"/>
    <w:rsid w:val="254E86E1"/>
    <w:rsid w:val="2554144C"/>
    <w:rsid w:val="255FDA09"/>
    <w:rsid w:val="2569FB2D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BC708"/>
    <w:rsid w:val="25A04E90"/>
    <w:rsid w:val="25AE4A5E"/>
    <w:rsid w:val="25B10D27"/>
    <w:rsid w:val="25B555FD"/>
    <w:rsid w:val="25C4C8E0"/>
    <w:rsid w:val="25CE70E9"/>
    <w:rsid w:val="25CFE2BD"/>
    <w:rsid w:val="25D135A9"/>
    <w:rsid w:val="25D916D8"/>
    <w:rsid w:val="25E00CE4"/>
    <w:rsid w:val="25E1E397"/>
    <w:rsid w:val="25E4BCD1"/>
    <w:rsid w:val="25E749BE"/>
    <w:rsid w:val="25E86B92"/>
    <w:rsid w:val="25EF1561"/>
    <w:rsid w:val="260407CD"/>
    <w:rsid w:val="260B184C"/>
    <w:rsid w:val="260F09DD"/>
    <w:rsid w:val="260F426E"/>
    <w:rsid w:val="26151BCB"/>
    <w:rsid w:val="2616D891"/>
    <w:rsid w:val="2619BCF8"/>
    <w:rsid w:val="2619D615"/>
    <w:rsid w:val="26242228"/>
    <w:rsid w:val="26249889"/>
    <w:rsid w:val="2634C9CB"/>
    <w:rsid w:val="263AF476"/>
    <w:rsid w:val="263E5166"/>
    <w:rsid w:val="264088EA"/>
    <w:rsid w:val="26412A72"/>
    <w:rsid w:val="26417C21"/>
    <w:rsid w:val="2645FCD6"/>
    <w:rsid w:val="2646B47C"/>
    <w:rsid w:val="264BD5B6"/>
    <w:rsid w:val="264CFF58"/>
    <w:rsid w:val="264D6F83"/>
    <w:rsid w:val="2658807E"/>
    <w:rsid w:val="265B7A28"/>
    <w:rsid w:val="26680F8E"/>
    <w:rsid w:val="266EE2B3"/>
    <w:rsid w:val="2676093A"/>
    <w:rsid w:val="267EF601"/>
    <w:rsid w:val="267F7C60"/>
    <w:rsid w:val="26824224"/>
    <w:rsid w:val="2687F0A2"/>
    <w:rsid w:val="269FCF26"/>
    <w:rsid w:val="26A6D70B"/>
    <w:rsid w:val="26A916DD"/>
    <w:rsid w:val="26AB304A"/>
    <w:rsid w:val="26B6242B"/>
    <w:rsid w:val="26B8722C"/>
    <w:rsid w:val="26BC921E"/>
    <w:rsid w:val="26CD4E4E"/>
    <w:rsid w:val="26CEE4F8"/>
    <w:rsid w:val="26CFA20F"/>
    <w:rsid w:val="26D34C26"/>
    <w:rsid w:val="26D85935"/>
    <w:rsid w:val="26DA740E"/>
    <w:rsid w:val="26DD1753"/>
    <w:rsid w:val="26E2520E"/>
    <w:rsid w:val="26E953E7"/>
    <w:rsid w:val="26EC4ADD"/>
    <w:rsid w:val="26F2986F"/>
    <w:rsid w:val="270ABE03"/>
    <w:rsid w:val="270D9908"/>
    <w:rsid w:val="270E8796"/>
    <w:rsid w:val="27100820"/>
    <w:rsid w:val="271975E0"/>
    <w:rsid w:val="271EAFFE"/>
    <w:rsid w:val="271F75AD"/>
    <w:rsid w:val="271FFD02"/>
    <w:rsid w:val="2734C167"/>
    <w:rsid w:val="273E7BAE"/>
    <w:rsid w:val="273E7BC6"/>
    <w:rsid w:val="27456569"/>
    <w:rsid w:val="27477B43"/>
    <w:rsid w:val="274B526B"/>
    <w:rsid w:val="274BDD8D"/>
    <w:rsid w:val="27527AFD"/>
    <w:rsid w:val="276B666C"/>
    <w:rsid w:val="2779295D"/>
    <w:rsid w:val="277CEF69"/>
    <w:rsid w:val="277D44EF"/>
    <w:rsid w:val="27894F16"/>
    <w:rsid w:val="2793CCE3"/>
    <w:rsid w:val="27996A5E"/>
    <w:rsid w:val="279A916E"/>
    <w:rsid w:val="27A60550"/>
    <w:rsid w:val="27B2CED9"/>
    <w:rsid w:val="27B7870F"/>
    <w:rsid w:val="27C344E9"/>
    <w:rsid w:val="27D03250"/>
    <w:rsid w:val="27D0B843"/>
    <w:rsid w:val="27D30D75"/>
    <w:rsid w:val="27D381F2"/>
    <w:rsid w:val="27D3BF36"/>
    <w:rsid w:val="27D9BAAC"/>
    <w:rsid w:val="27F000F5"/>
    <w:rsid w:val="27F1A160"/>
    <w:rsid w:val="27FBDCF9"/>
    <w:rsid w:val="28057A46"/>
    <w:rsid w:val="280D7CF9"/>
    <w:rsid w:val="280ED390"/>
    <w:rsid w:val="2816EA51"/>
    <w:rsid w:val="28195AD4"/>
    <w:rsid w:val="28206332"/>
    <w:rsid w:val="2822C327"/>
    <w:rsid w:val="28253201"/>
    <w:rsid w:val="283DF962"/>
    <w:rsid w:val="2850B501"/>
    <w:rsid w:val="28612B1F"/>
    <w:rsid w:val="28687837"/>
    <w:rsid w:val="28687E7B"/>
    <w:rsid w:val="28800778"/>
    <w:rsid w:val="288024E7"/>
    <w:rsid w:val="2884EB64"/>
    <w:rsid w:val="2889BD6A"/>
    <w:rsid w:val="2898C389"/>
    <w:rsid w:val="28998FE4"/>
    <w:rsid w:val="289CE362"/>
    <w:rsid w:val="28A06D7A"/>
    <w:rsid w:val="28A68808"/>
    <w:rsid w:val="28A96969"/>
    <w:rsid w:val="28B3DF2F"/>
    <w:rsid w:val="28C0271B"/>
    <w:rsid w:val="28C0C569"/>
    <w:rsid w:val="28C2227D"/>
    <w:rsid w:val="28CB7A2B"/>
    <w:rsid w:val="28DBECB5"/>
    <w:rsid w:val="28DC6EA5"/>
    <w:rsid w:val="28E0FD1E"/>
    <w:rsid w:val="28EC55CA"/>
    <w:rsid w:val="28F6273C"/>
    <w:rsid w:val="28F75B14"/>
    <w:rsid w:val="28FC3517"/>
    <w:rsid w:val="28FC588E"/>
    <w:rsid w:val="2905EE1D"/>
    <w:rsid w:val="290A525A"/>
    <w:rsid w:val="291298A5"/>
    <w:rsid w:val="2914AB48"/>
    <w:rsid w:val="291EC813"/>
    <w:rsid w:val="29232C41"/>
    <w:rsid w:val="2928C541"/>
    <w:rsid w:val="292CCB77"/>
    <w:rsid w:val="2932190E"/>
    <w:rsid w:val="29323B2B"/>
    <w:rsid w:val="2934B09C"/>
    <w:rsid w:val="2935BEB0"/>
    <w:rsid w:val="29496698"/>
    <w:rsid w:val="294A8813"/>
    <w:rsid w:val="29575575"/>
    <w:rsid w:val="295F1FE4"/>
    <w:rsid w:val="296149C0"/>
    <w:rsid w:val="2962B8C8"/>
    <w:rsid w:val="2967231B"/>
    <w:rsid w:val="2969ECBC"/>
    <w:rsid w:val="29706A94"/>
    <w:rsid w:val="2972559B"/>
    <w:rsid w:val="29773B07"/>
    <w:rsid w:val="297AF919"/>
    <w:rsid w:val="298028D1"/>
    <w:rsid w:val="298F1D81"/>
    <w:rsid w:val="29932CB5"/>
    <w:rsid w:val="2997EAE0"/>
    <w:rsid w:val="2999445C"/>
    <w:rsid w:val="299AB4F1"/>
    <w:rsid w:val="29AB0C45"/>
    <w:rsid w:val="29ABF011"/>
    <w:rsid w:val="29B702DA"/>
    <w:rsid w:val="29B818FE"/>
    <w:rsid w:val="29BB5ACE"/>
    <w:rsid w:val="29C1904A"/>
    <w:rsid w:val="29C1AFCC"/>
    <w:rsid w:val="29C1D26B"/>
    <w:rsid w:val="29CF3BCB"/>
    <w:rsid w:val="29D6C1C5"/>
    <w:rsid w:val="29DBC630"/>
    <w:rsid w:val="29E272A7"/>
    <w:rsid w:val="29E8E589"/>
    <w:rsid w:val="29EBE843"/>
    <w:rsid w:val="29F0715F"/>
    <w:rsid w:val="29F717CD"/>
    <w:rsid w:val="29F88A0F"/>
    <w:rsid w:val="2A04F07A"/>
    <w:rsid w:val="2A06D5B7"/>
    <w:rsid w:val="2A2062BE"/>
    <w:rsid w:val="2A2246AC"/>
    <w:rsid w:val="2A2E5FB3"/>
    <w:rsid w:val="2A32882F"/>
    <w:rsid w:val="2A3585A3"/>
    <w:rsid w:val="2A3DA4CA"/>
    <w:rsid w:val="2A407C61"/>
    <w:rsid w:val="2A463437"/>
    <w:rsid w:val="2A46F06E"/>
    <w:rsid w:val="2A4912CB"/>
    <w:rsid w:val="2A49607F"/>
    <w:rsid w:val="2A4CFC6C"/>
    <w:rsid w:val="2A513977"/>
    <w:rsid w:val="2A52E979"/>
    <w:rsid w:val="2A53B916"/>
    <w:rsid w:val="2A5F9FE4"/>
    <w:rsid w:val="2A7074B9"/>
    <w:rsid w:val="2A7C5C86"/>
    <w:rsid w:val="2A7D8EC6"/>
    <w:rsid w:val="2A875D25"/>
    <w:rsid w:val="2A8911FF"/>
    <w:rsid w:val="2A89604E"/>
    <w:rsid w:val="2A8B6BCD"/>
    <w:rsid w:val="2A90AE69"/>
    <w:rsid w:val="2A98AC61"/>
    <w:rsid w:val="2AA18717"/>
    <w:rsid w:val="2AAE3075"/>
    <w:rsid w:val="2AB01B34"/>
    <w:rsid w:val="2AB7B7FF"/>
    <w:rsid w:val="2ABD6EFF"/>
    <w:rsid w:val="2AC01B67"/>
    <w:rsid w:val="2AC3D596"/>
    <w:rsid w:val="2AC3FD51"/>
    <w:rsid w:val="2ACDB435"/>
    <w:rsid w:val="2AD4D947"/>
    <w:rsid w:val="2AD5605A"/>
    <w:rsid w:val="2AD79D8A"/>
    <w:rsid w:val="2AD893B5"/>
    <w:rsid w:val="2ADAF42C"/>
    <w:rsid w:val="2AE01D45"/>
    <w:rsid w:val="2AE6DC4A"/>
    <w:rsid w:val="2AEAE947"/>
    <w:rsid w:val="2B02A112"/>
    <w:rsid w:val="2B04D395"/>
    <w:rsid w:val="2B0617A1"/>
    <w:rsid w:val="2B0B6890"/>
    <w:rsid w:val="2B14B951"/>
    <w:rsid w:val="2B1BEF95"/>
    <w:rsid w:val="2B228180"/>
    <w:rsid w:val="2B229ACD"/>
    <w:rsid w:val="2B31AB52"/>
    <w:rsid w:val="2B367F0B"/>
    <w:rsid w:val="2B3A5550"/>
    <w:rsid w:val="2B400B78"/>
    <w:rsid w:val="2B471D1D"/>
    <w:rsid w:val="2B51701B"/>
    <w:rsid w:val="2B52D33B"/>
    <w:rsid w:val="2B6519F5"/>
    <w:rsid w:val="2B67C154"/>
    <w:rsid w:val="2B698512"/>
    <w:rsid w:val="2B6E0F70"/>
    <w:rsid w:val="2B74152E"/>
    <w:rsid w:val="2B764B62"/>
    <w:rsid w:val="2B8265A3"/>
    <w:rsid w:val="2B84D3B4"/>
    <w:rsid w:val="2B87DC61"/>
    <w:rsid w:val="2B896212"/>
    <w:rsid w:val="2B90160C"/>
    <w:rsid w:val="2B91AA3A"/>
    <w:rsid w:val="2B99BCE0"/>
    <w:rsid w:val="2BA5B9EC"/>
    <w:rsid w:val="2BA796F9"/>
    <w:rsid w:val="2BAB8953"/>
    <w:rsid w:val="2BB87E44"/>
    <w:rsid w:val="2BC4E452"/>
    <w:rsid w:val="2BCA3014"/>
    <w:rsid w:val="2BCE87D2"/>
    <w:rsid w:val="2BD22DE1"/>
    <w:rsid w:val="2BD8A648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102D2"/>
    <w:rsid w:val="2C13E4A8"/>
    <w:rsid w:val="2C1FAED9"/>
    <w:rsid w:val="2C255366"/>
    <w:rsid w:val="2C2C82F4"/>
    <w:rsid w:val="2C3783A3"/>
    <w:rsid w:val="2C3A0629"/>
    <w:rsid w:val="2C42B28B"/>
    <w:rsid w:val="2C496B91"/>
    <w:rsid w:val="2C4EE2F8"/>
    <w:rsid w:val="2C518FCE"/>
    <w:rsid w:val="2C5A13B2"/>
    <w:rsid w:val="2C5D6635"/>
    <w:rsid w:val="2C6277E2"/>
    <w:rsid w:val="2C69BC96"/>
    <w:rsid w:val="2C6D3DFF"/>
    <w:rsid w:val="2C70E032"/>
    <w:rsid w:val="2C776A78"/>
    <w:rsid w:val="2C7B394B"/>
    <w:rsid w:val="2C7DA3C6"/>
    <w:rsid w:val="2C82E2FC"/>
    <w:rsid w:val="2C836329"/>
    <w:rsid w:val="2C8BF419"/>
    <w:rsid w:val="2C92244C"/>
    <w:rsid w:val="2CA7E1F3"/>
    <w:rsid w:val="2CAE1EF2"/>
    <w:rsid w:val="2CAEFFA8"/>
    <w:rsid w:val="2CB3432D"/>
    <w:rsid w:val="2CB3CA96"/>
    <w:rsid w:val="2CB5F600"/>
    <w:rsid w:val="2CBEC283"/>
    <w:rsid w:val="2CC3FD98"/>
    <w:rsid w:val="2CD3F81A"/>
    <w:rsid w:val="2CD659C5"/>
    <w:rsid w:val="2CD98149"/>
    <w:rsid w:val="2CDA491F"/>
    <w:rsid w:val="2CEFDF55"/>
    <w:rsid w:val="2CF0635A"/>
    <w:rsid w:val="2CF24231"/>
    <w:rsid w:val="2CF3EA35"/>
    <w:rsid w:val="2CF979C2"/>
    <w:rsid w:val="2CFF575A"/>
    <w:rsid w:val="2D077E14"/>
    <w:rsid w:val="2D1A781F"/>
    <w:rsid w:val="2D1EBC03"/>
    <w:rsid w:val="2D2FA4B4"/>
    <w:rsid w:val="2D3B8A7F"/>
    <w:rsid w:val="2D4DC57A"/>
    <w:rsid w:val="2D5612DC"/>
    <w:rsid w:val="2D5724B7"/>
    <w:rsid w:val="2D6AD626"/>
    <w:rsid w:val="2D73005B"/>
    <w:rsid w:val="2D77A89A"/>
    <w:rsid w:val="2D7EA2F6"/>
    <w:rsid w:val="2D7FA441"/>
    <w:rsid w:val="2D82F62A"/>
    <w:rsid w:val="2D868530"/>
    <w:rsid w:val="2D883B18"/>
    <w:rsid w:val="2D900923"/>
    <w:rsid w:val="2D9B550D"/>
    <w:rsid w:val="2D9C402C"/>
    <w:rsid w:val="2DA1C6AA"/>
    <w:rsid w:val="2DA37E35"/>
    <w:rsid w:val="2DA6C55D"/>
    <w:rsid w:val="2DAD29A1"/>
    <w:rsid w:val="2DAD8AE7"/>
    <w:rsid w:val="2DB3EB82"/>
    <w:rsid w:val="2DBD95BB"/>
    <w:rsid w:val="2DBE6A2F"/>
    <w:rsid w:val="2DD0879D"/>
    <w:rsid w:val="2DD31815"/>
    <w:rsid w:val="2DD76907"/>
    <w:rsid w:val="2DD96AA7"/>
    <w:rsid w:val="2DD975C4"/>
    <w:rsid w:val="2DDD12F4"/>
    <w:rsid w:val="2DDEAE21"/>
    <w:rsid w:val="2DE32465"/>
    <w:rsid w:val="2DEA6140"/>
    <w:rsid w:val="2DEFEE79"/>
    <w:rsid w:val="2DF1C94F"/>
    <w:rsid w:val="2DF1E450"/>
    <w:rsid w:val="2DF97034"/>
    <w:rsid w:val="2DFB4B80"/>
    <w:rsid w:val="2E002DBE"/>
    <w:rsid w:val="2E07E0D3"/>
    <w:rsid w:val="2E1C789A"/>
    <w:rsid w:val="2E1EB35D"/>
    <w:rsid w:val="2E22C495"/>
    <w:rsid w:val="2E287577"/>
    <w:rsid w:val="2E2B169B"/>
    <w:rsid w:val="2E2DFDDD"/>
    <w:rsid w:val="2E404E8F"/>
    <w:rsid w:val="2E54EDF1"/>
    <w:rsid w:val="2E583EC9"/>
    <w:rsid w:val="2E592CE7"/>
    <w:rsid w:val="2E5D87B2"/>
    <w:rsid w:val="2E5F913A"/>
    <w:rsid w:val="2E67C23F"/>
    <w:rsid w:val="2E67C71E"/>
    <w:rsid w:val="2E6AAF5F"/>
    <w:rsid w:val="2E6B9651"/>
    <w:rsid w:val="2E6BB4FD"/>
    <w:rsid w:val="2E7643DB"/>
    <w:rsid w:val="2E80F881"/>
    <w:rsid w:val="2E888CCD"/>
    <w:rsid w:val="2E8A3A70"/>
    <w:rsid w:val="2E8C11D2"/>
    <w:rsid w:val="2E980024"/>
    <w:rsid w:val="2EA347FF"/>
    <w:rsid w:val="2EB4B18A"/>
    <w:rsid w:val="2EC742B7"/>
    <w:rsid w:val="2ED2ED51"/>
    <w:rsid w:val="2EDAF4DB"/>
    <w:rsid w:val="2EE17C0A"/>
    <w:rsid w:val="2EE25491"/>
    <w:rsid w:val="2EEB8DDE"/>
    <w:rsid w:val="2EF431CD"/>
    <w:rsid w:val="2EFB3CEC"/>
    <w:rsid w:val="2EFE85D5"/>
    <w:rsid w:val="2EFF5EFA"/>
    <w:rsid w:val="2F04C780"/>
    <w:rsid w:val="2F109B3A"/>
    <w:rsid w:val="2F1695E8"/>
    <w:rsid w:val="2F18B600"/>
    <w:rsid w:val="2F2EDBCB"/>
    <w:rsid w:val="2F31E20F"/>
    <w:rsid w:val="2F327C82"/>
    <w:rsid w:val="2F33FF06"/>
    <w:rsid w:val="2F358DA1"/>
    <w:rsid w:val="2F3DB0BF"/>
    <w:rsid w:val="2F517896"/>
    <w:rsid w:val="2F546D5B"/>
    <w:rsid w:val="2F617027"/>
    <w:rsid w:val="2F620E51"/>
    <w:rsid w:val="2F678E22"/>
    <w:rsid w:val="2F6C14BF"/>
    <w:rsid w:val="2F72F0CB"/>
    <w:rsid w:val="2F7C38C0"/>
    <w:rsid w:val="2F7C87F9"/>
    <w:rsid w:val="2F82B7F7"/>
    <w:rsid w:val="2F87FF34"/>
    <w:rsid w:val="2FA57525"/>
    <w:rsid w:val="2FAF1C3C"/>
    <w:rsid w:val="2FB1CBCA"/>
    <w:rsid w:val="2FB9E409"/>
    <w:rsid w:val="2FBF45D2"/>
    <w:rsid w:val="2FC17D9F"/>
    <w:rsid w:val="2FEBA70E"/>
    <w:rsid w:val="2FEC1269"/>
    <w:rsid w:val="2FFD54D1"/>
    <w:rsid w:val="300965C9"/>
    <w:rsid w:val="301AFF3B"/>
    <w:rsid w:val="3020D309"/>
    <w:rsid w:val="3022CE9A"/>
    <w:rsid w:val="302A1C42"/>
    <w:rsid w:val="302D876B"/>
    <w:rsid w:val="302E9DA6"/>
    <w:rsid w:val="303096C0"/>
    <w:rsid w:val="3031543B"/>
    <w:rsid w:val="30352575"/>
    <w:rsid w:val="30360B9F"/>
    <w:rsid w:val="30371600"/>
    <w:rsid w:val="30395C1B"/>
    <w:rsid w:val="304CC745"/>
    <w:rsid w:val="304D0E95"/>
    <w:rsid w:val="3057EA11"/>
    <w:rsid w:val="3059BBCA"/>
    <w:rsid w:val="3059DD52"/>
    <w:rsid w:val="3061452A"/>
    <w:rsid w:val="3068E2BD"/>
    <w:rsid w:val="306F61C4"/>
    <w:rsid w:val="306F8F6F"/>
    <w:rsid w:val="30740F90"/>
    <w:rsid w:val="3077C380"/>
    <w:rsid w:val="3078B08B"/>
    <w:rsid w:val="30808997"/>
    <w:rsid w:val="30814009"/>
    <w:rsid w:val="3082938A"/>
    <w:rsid w:val="308ECCEA"/>
    <w:rsid w:val="3092C990"/>
    <w:rsid w:val="3093266D"/>
    <w:rsid w:val="309B791C"/>
    <w:rsid w:val="30A27FA9"/>
    <w:rsid w:val="30A9772F"/>
    <w:rsid w:val="30AD2ECC"/>
    <w:rsid w:val="30ADF145"/>
    <w:rsid w:val="30B0D8A1"/>
    <w:rsid w:val="30B3A865"/>
    <w:rsid w:val="30B8AD44"/>
    <w:rsid w:val="30BB25CB"/>
    <w:rsid w:val="30BB5310"/>
    <w:rsid w:val="30C1F4AD"/>
    <w:rsid w:val="30DA7F10"/>
    <w:rsid w:val="30E0F96C"/>
    <w:rsid w:val="30F526CB"/>
    <w:rsid w:val="30F795F8"/>
    <w:rsid w:val="30F94E77"/>
    <w:rsid w:val="30FC4B5C"/>
    <w:rsid w:val="311AE08B"/>
    <w:rsid w:val="31209D78"/>
    <w:rsid w:val="31234432"/>
    <w:rsid w:val="31236E32"/>
    <w:rsid w:val="3125C232"/>
    <w:rsid w:val="312B9027"/>
    <w:rsid w:val="3130C9B1"/>
    <w:rsid w:val="31326C0F"/>
    <w:rsid w:val="3138A70E"/>
    <w:rsid w:val="314369F0"/>
    <w:rsid w:val="314812E7"/>
    <w:rsid w:val="314B4A16"/>
    <w:rsid w:val="314CEFBD"/>
    <w:rsid w:val="31606ECE"/>
    <w:rsid w:val="3160C260"/>
    <w:rsid w:val="31682D73"/>
    <w:rsid w:val="316CC2E7"/>
    <w:rsid w:val="316EEC08"/>
    <w:rsid w:val="316FCFCD"/>
    <w:rsid w:val="317C96FC"/>
    <w:rsid w:val="31826583"/>
    <w:rsid w:val="31889242"/>
    <w:rsid w:val="318ABDFF"/>
    <w:rsid w:val="3191D4FB"/>
    <w:rsid w:val="319C0DDA"/>
    <w:rsid w:val="319F1F29"/>
    <w:rsid w:val="31A7D691"/>
    <w:rsid w:val="31B59E5C"/>
    <w:rsid w:val="31B9D744"/>
    <w:rsid w:val="31BC8B88"/>
    <w:rsid w:val="31BCE641"/>
    <w:rsid w:val="31C36BB6"/>
    <w:rsid w:val="31C75F8F"/>
    <w:rsid w:val="31CABBD7"/>
    <w:rsid w:val="31D058DB"/>
    <w:rsid w:val="31D6076D"/>
    <w:rsid w:val="31DCE1C6"/>
    <w:rsid w:val="31E75E0A"/>
    <w:rsid w:val="31F5703D"/>
    <w:rsid w:val="31F81023"/>
    <w:rsid w:val="31FBCD9C"/>
    <w:rsid w:val="31FC90EB"/>
    <w:rsid w:val="3202A298"/>
    <w:rsid w:val="320C89EC"/>
    <w:rsid w:val="32106CFD"/>
    <w:rsid w:val="3215ABDB"/>
    <w:rsid w:val="321C4512"/>
    <w:rsid w:val="322198E6"/>
    <w:rsid w:val="322566DB"/>
    <w:rsid w:val="322BB71D"/>
    <w:rsid w:val="322C9B41"/>
    <w:rsid w:val="322ED504"/>
    <w:rsid w:val="3242D79A"/>
    <w:rsid w:val="3243C3E1"/>
    <w:rsid w:val="3251FC0C"/>
    <w:rsid w:val="325930A5"/>
    <w:rsid w:val="3263B3B7"/>
    <w:rsid w:val="326F7794"/>
    <w:rsid w:val="3277FE3B"/>
    <w:rsid w:val="32788DC0"/>
    <w:rsid w:val="327D7892"/>
    <w:rsid w:val="328357F3"/>
    <w:rsid w:val="3283F1FB"/>
    <w:rsid w:val="3285CA9E"/>
    <w:rsid w:val="328EE7D3"/>
    <w:rsid w:val="3292B9B9"/>
    <w:rsid w:val="3294758D"/>
    <w:rsid w:val="32B0F8D3"/>
    <w:rsid w:val="32B27645"/>
    <w:rsid w:val="32BD7FAF"/>
    <w:rsid w:val="32BE0FBA"/>
    <w:rsid w:val="32C16FE2"/>
    <w:rsid w:val="32C89E8E"/>
    <w:rsid w:val="32D5F17E"/>
    <w:rsid w:val="32D794D2"/>
    <w:rsid w:val="32DCC9F0"/>
    <w:rsid w:val="32DDA627"/>
    <w:rsid w:val="32EE31A3"/>
    <w:rsid w:val="32F14B6F"/>
    <w:rsid w:val="32F1F8C7"/>
    <w:rsid w:val="33145D21"/>
    <w:rsid w:val="33183EBE"/>
    <w:rsid w:val="332462A3"/>
    <w:rsid w:val="3328A32A"/>
    <w:rsid w:val="333139F1"/>
    <w:rsid w:val="3332CEC6"/>
    <w:rsid w:val="33383531"/>
    <w:rsid w:val="3341CF6E"/>
    <w:rsid w:val="3349734A"/>
    <w:rsid w:val="334FE861"/>
    <w:rsid w:val="3350BD26"/>
    <w:rsid w:val="33535FAE"/>
    <w:rsid w:val="335FE5A4"/>
    <w:rsid w:val="3364FA37"/>
    <w:rsid w:val="3377F643"/>
    <w:rsid w:val="337CC795"/>
    <w:rsid w:val="337CCF05"/>
    <w:rsid w:val="337EF90E"/>
    <w:rsid w:val="3383C113"/>
    <w:rsid w:val="33853DCC"/>
    <w:rsid w:val="3390C202"/>
    <w:rsid w:val="3393F67F"/>
    <w:rsid w:val="339D0AA0"/>
    <w:rsid w:val="339D17C0"/>
    <w:rsid w:val="33A15E99"/>
    <w:rsid w:val="33B26203"/>
    <w:rsid w:val="33B5CFEC"/>
    <w:rsid w:val="33B67D83"/>
    <w:rsid w:val="33BA1037"/>
    <w:rsid w:val="33BDED2D"/>
    <w:rsid w:val="33C1462D"/>
    <w:rsid w:val="33C19E04"/>
    <w:rsid w:val="33C62357"/>
    <w:rsid w:val="33C64AE6"/>
    <w:rsid w:val="33D0814B"/>
    <w:rsid w:val="33D6E6AC"/>
    <w:rsid w:val="33E273F8"/>
    <w:rsid w:val="33E345AF"/>
    <w:rsid w:val="34077029"/>
    <w:rsid w:val="34080E44"/>
    <w:rsid w:val="340F2434"/>
    <w:rsid w:val="3419FAB5"/>
    <w:rsid w:val="341BC831"/>
    <w:rsid w:val="3426110B"/>
    <w:rsid w:val="342CD73F"/>
    <w:rsid w:val="343163F0"/>
    <w:rsid w:val="34326C7B"/>
    <w:rsid w:val="34342EF6"/>
    <w:rsid w:val="34542EC2"/>
    <w:rsid w:val="3456FD7A"/>
    <w:rsid w:val="34575388"/>
    <w:rsid w:val="34661EDB"/>
    <w:rsid w:val="34688A4D"/>
    <w:rsid w:val="346AE206"/>
    <w:rsid w:val="346E8296"/>
    <w:rsid w:val="3472D092"/>
    <w:rsid w:val="34789A51"/>
    <w:rsid w:val="349C11DB"/>
    <w:rsid w:val="34A069B2"/>
    <w:rsid w:val="34A290E1"/>
    <w:rsid w:val="34AFFE86"/>
    <w:rsid w:val="34BB2B42"/>
    <w:rsid w:val="34BE3B81"/>
    <w:rsid w:val="34C4688C"/>
    <w:rsid w:val="34C76F8B"/>
    <w:rsid w:val="34CA6D71"/>
    <w:rsid w:val="34CC5E56"/>
    <w:rsid w:val="34D2E6E3"/>
    <w:rsid w:val="34D8152A"/>
    <w:rsid w:val="34DB25B7"/>
    <w:rsid w:val="34DC0DB1"/>
    <w:rsid w:val="34DF618C"/>
    <w:rsid w:val="34E71E01"/>
    <w:rsid w:val="34F072C8"/>
    <w:rsid w:val="34F75BF0"/>
    <w:rsid w:val="34F87554"/>
    <w:rsid w:val="35005E75"/>
    <w:rsid w:val="3500E4D7"/>
    <w:rsid w:val="3502A0B8"/>
    <w:rsid w:val="3508A634"/>
    <w:rsid w:val="350A7DE0"/>
    <w:rsid w:val="35104628"/>
    <w:rsid w:val="3510BE9E"/>
    <w:rsid w:val="35147828"/>
    <w:rsid w:val="351909B4"/>
    <w:rsid w:val="351A50E9"/>
    <w:rsid w:val="351A956B"/>
    <w:rsid w:val="351B46CD"/>
    <w:rsid w:val="352117F9"/>
    <w:rsid w:val="35231798"/>
    <w:rsid w:val="35274E23"/>
    <w:rsid w:val="35306B3A"/>
    <w:rsid w:val="35314B34"/>
    <w:rsid w:val="35375FE5"/>
    <w:rsid w:val="35388ACD"/>
    <w:rsid w:val="3538DB01"/>
    <w:rsid w:val="353992EA"/>
    <w:rsid w:val="353999E3"/>
    <w:rsid w:val="353CC017"/>
    <w:rsid w:val="3544E9B6"/>
    <w:rsid w:val="3550ACA7"/>
    <w:rsid w:val="3559D937"/>
    <w:rsid w:val="355C2182"/>
    <w:rsid w:val="356592CA"/>
    <w:rsid w:val="356A39CF"/>
    <w:rsid w:val="356ABE7A"/>
    <w:rsid w:val="3572B009"/>
    <w:rsid w:val="35789A14"/>
    <w:rsid w:val="35838585"/>
    <w:rsid w:val="3583D961"/>
    <w:rsid w:val="35862014"/>
    <w:rsid w:val="35872A4B"/>
    <w:rsid w:val="3587B7E4"/>
    <w:rsid w:val="35897596"/>
    <w:rsid w:val="358BE6B2"/>
    <w:rsid w:val="358C8F32"/>
    <w:rsid w:val="3590C674"/>
    <w:rsid w:val="35A11502"/>
    <w:rsid w:val="35A3E7DF"/>
    <w:rsid w:val="35A4D6B6"/>
    <w:rsid w:val="35A9F70F"/>
    <w:rsid w:val="35BB8949"/>
    <w:rsid w:val="35BED44C"/>
    <w:rsid w:val="35C05546"/>
    <w:rsid w:val="35D8F090"/>
    <w:rsid w:val="35DFD562"/>
    <w:rsid w:val="35E36EE5"/>
    <w:rsid w:val="35E57360"/>
    <w:rsid w:val="35E94555"/>
    <w:rsid w:val="35FD3118"/>
    <w:rsid w:val="360134EC"/>
    <w:rsid w:val="36014A84"/>
    <w:rsid w:val="3601D5DE"/>
    <w:rsid w:val="36045AAE"/>
    <w:rsid w:val="36060D95"/>
    <w:rsid w:val="3608AAC9"/>
    <w:rsid w:val="360AA063"/>
    <w:rsid w:val="36146AB2"/>
    <w:rsid w:val="361F5B23"/>
    <w:rsid w:val="36241587"/>
    <w:rsid w:val="362669EE"/>
    <w:rsid w:val="36272625"/>
    <w:rsid w:val="36273AC2"/>
    <w:rsid w:val="363F7022"/>
    <w:rsid w:val="364D4F7C"/>
    <w:rsid w:val="364EAFD9"/>
    <w:rsid w:val="365034D3"/>
    <w:rsid w:val="36561B1B"/>
    <w:rsid w:val="3656FBA3"/>
    <w:rsid w:val="36593CAC"/>
    <w:rsid w:val="367BB45E"/>
    <w:rsid w:val="368FBDE8"/>
    <w:rsid w:val="368FE7B7"/>
    <w:rsid w:val="36992FEA"/>
    <w:rsid w:val="369E3152"/>
    <w:rsid w:val="36A80CE9"/>
    <w:rsid w:val="36A92E49"/>
    <w:rsid w:val="36AA6004"/>
    <w:rsid w:val="36AAD96E"/>
    <w:rsid w:val="36B70B5B"/>
    <w:rsid w:val="36B88481"/>
    <w:rsid w:val="36B8F3C1"/>
    <w:rsid w:val="36B8FC3F"/>
    <w:rsid w:val="36BAC8ED"/>
    <w:rsid w:val="36BD127C"/>
    <w:rsid w:val="36C402D9"/>
    <w:rsid w:val="36CEA266"/>
    <w:rsid w:val="36CEA295"/>
    <w:rsid w:val="36CF8E2C"/>
    <w:rsid w:val="36D86BC8"/>
    <w:rsid w:val="36D8C48D"/>
    <w:rsid w:val="36D8C914"/>
    <w:rsid w:val="36DACE95"/>
    <w:rsid w:val="36E06DB3"/>
    <w:rsid w:val="36EAF8A6"/>
    <w:rsid w:val="36F0FB64"/>
    <w:rsid w:val="36F667DF"/>
    <w:rsid w:val="36F76393"/>
    <w:rsid w:val="36FE72FC"/>
    <w:rsid w:val="370178CA"/>
    <w:rsid w:val="370406C4"/>
    <w:rsid w:val="37075AC1"/>
    <w:rsid w:val="370A9475"/>
    <w:rsid w:val="3713CD9E"/>
    <w:rsid w:val="37222592"/>
    <w:rsid w:val="37234FCB"/>
    <w:rsid w:val="3723885E"/>
    <w:rsid w:val="3728570A"/>
    <w:rsid w:val="372889EA"/>
    <w:rsid w:val="372F21E5"/>
    <w:rsid w:val="37346DA1"/>
    <w:rsid w:val="37370F92"/>
    <w:rsid w:val="37378A83"/>
    <w:rsid w:val="373EAA12"/>
    <w:rsid w:val="373FB52F"/>
    <w:rsid w:val="37419F4F"/>
    <w:rsid w:val="3749A9EA"/>
    <w:rsid w:val="3749D076"/>
    <w:rsid w:val="374E9E57"/>
    <w:rsid w:val="3777F02E"/>
    <w:rsid w:val="377B09E8"/>
    <w:rsid w:val="3785C7FC"/>
    <w:rsid w:val="378A9BC7"/>
    <w:rsid w:val="379675C4"/>
    <w:rsid w:val="379FAD86"/>
    <w:rsid w:val="37B143A2"/>
    <w:rsid w:val="37B48C47"/>
    <w:rsid w:val="37BD6701"/>
    <w:rsid w:val="37BDAE25"/>
    <w:rsid w:val="37BF77BA"/>
    <w:rsid w:val="37CC8F84"/>
    <w:rsid w:val="37D1FFA3"/>
    <w:rsid w:val="37D3B7C6"/>
    <w:rsid w:val="37DB3079"/>
    <w:rsid w:val="37DCFDC1"/>
    <w:rsid w:val="37E22C9A"/>
    <w:rsid w:val="37E6C286"/>
    <w:rsid w:val="37E76E59"/>
    <w:rsid w:val="37F4C228"/>
    <w:rsid w:val="380F148F"/>
    <w:rsid w:val="380FF06B"/>
    <w:rsid w:val="3810ADB4"/>
    <w:rsid w:val="38165B6B"/>
    <w:rsid w:val="381C6C76"/>
    <w:rsid w:val="38208613"/>
    <w:rsid w:val="38223001"/>
    <w:rsid w:val="382918C8"/>
    <w:rsid w:val="38345748"/>
    <w:rsid w:val="38379692"/>
    <w:rsid w:val="383A01B3"/>
    <w:rsid w:val="383B3E4B"/>
    <w:rsid w:val="383C84C3"/>
    <w:rsid w:val="38408A7A"/>
    <w:rsid w:val="3843B964"/>
    <w:rsid w:val="3844AF33"/>
    <w:rsid w:val="38528437"/>
    <w:rsid w:val="3858B8BB"/>
    <w:rsid w:val="385C6AF8"/>
    <w:rsid w:val="38623CF4"/>
    <w:rsid w:val="38655C6C"/>
    <w:rsid w:val="38674D52"/>
    <w:rsid w:val="3867D1B3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904E0C"/>
    <w:rsid w:val="389FD725"/>
    <w:rsid w:val="38A79039"/>
    <w:rsid w:val="38A8FA9C"/>
    <w:rsid w:val="38BA687E"/>
    <w:rsid w:val="38BDC4CE"/>
    <w:rsid w:val="38BFC709"/>
    <w:rsid w:val="38C5757A"/>
    <w:rsid w:val="38C87BFE"/>
    <w:rsid w:val="38CA152F"/>
    <w:rsid w:val="38D2E511"/>
    <w:rsid w:val="38DC727E"/>
    <w:rsid w:val="38F39707"/>
    <w:rsid w:val="38F5ABAB"/>
    <w:rsid w:val="38F5FC94"/>
    <w:rsid w:val="38FA34D7"/>
    <w:rsid w:val="38FA5034"/>
    <w:rsid w:val="38FCE70B"/>
    <w:rsid w:val="3901DC5E"/>
    <w:rsid w:val="39028DB9"/>
    <w:rsid w:val="3904D09B"/>
    <w:rsid w:val="391382E7"/>
    <w:rsid w:val="39144E16"/>
    <w:rsid w:val="391BDD8B"/>
    <w:rsid w:val="392AE804"/>
    <w:rsid w:val="39371FEA"/>
    <w:rsid w:val="393D42B8"/>
    <w:rsid w:val="39401440"/>
    <w:rsid w:val="39445A96"/>
    <w:rsid w:val="39454D9E"/>
    <w:rsid w:val="3947C240"/>
    <w:rsid w:val="394D93A7"/>
    <w:rsid w:val="394D9B28"/>
    <w:rsid w:val="3957B43E"/>
    <w:rsid w:val="3958F155"/>
    <w:rsid w:val="395AC70E"/>
    <w:rsid w:val="3960ABDD"/>
    <w:rsid w:val="39628938"/>
    <w:rsid w:val="3966B1C6"/>
    <w:rsid w:val="396B1F2F"/>
    <w:rsid w:val="3972D3F5"/>
    <w:rsid w:val="397A7BCA"/>
    <w:rsid w:val="39867CE9"/>
    <w:rsid w:val="3987EC38"/>
    <w:rsid w:val="3989F784"/>
    <w:rsid w:val="398AF566"/>
    <w:rsid w:val="39921F0D"/>
    <w:rsid w:val="39944062"/>
    <w:rsid w:val="3997DDA7"/>
    <w:rsid w:val="3997ECCF"/>
    <w:rsid w:val="399D396B"/>
    <w:rsid w:val="399FF545"/>
    <w:rsid w:val="39B29467"/>
    <w:rsid w:val="39B46F07"/>
    <w:rsid w:val="39B4BD33"/>
    <w:rsid w:val="39B630ED"/>
    <w:rsid w:val="39BCF254"/>
    <w:rsid w:val="39C093EC"/>
    <w:rsid w:val="39C0EBA7"/>
    <w:rsid w:val="39C12ED1"/>
    <w:rsid w:val="39CBBEAF"/>
    <w:rsid w:val="39CD0F16"/>
    <w:rsid w:val="39CFA33C"/>
    <w:rsid w:val="39D9B86B"/>
    <w:rsid w:val="39DDC716"/>
    <w:rsid w:val="39E51AED"/>
    <w:rsid w:val="39E5F009"/>
    <w:rsid w:val="3A0C19A2"/>
    <w:rsid w:val="3A10D715"/>
    <w:rsid w:val="3A18EDDE"/>
    <w:rsid w:val="3A238EAB"/>
    <w:rsid w:val="3A3087B1"/>
    <w:rsid w:val="3A3D48D8"/>
    <w:rsid w:val="3A4E95DB"/>
    <w:rsid w:val="3A4EA3C5"/>
    <w:rsid w:val="3A512E61"/>
    <w:rsid w:val="3A57E342"/>
    <w:rsid w:val="3A6103C5"/>
    <w:rsid w:val="3A67B8F3"/>
    <w:rsid w:val="3A6EA023"/>
    <w:rsid w:val="3A6FF369"/>
    <w:rsid w:val="3A80CC74"/>
    <w:rsid w:val="3A82C689"/>
    <w:rsid w:val="3A8B174A"/>
    <w:rsid w:val="3A993ACE"/>
    <w:rsid w:val="3A9EF1F3"/>
    <w:rsid w:val="3AB0F9B7"/>
    <w:rsid w:val="3AB48180"/>
    <w:rsid w:val="3ABC950B"/>
    <w:rsid w:val="3ABFF098"/>
    <w:rsid w:val="3AC00CE9"/>
    <w:rsid w:val="3AC283E0"/>
    <w:rsid w:val="3AC9D976"/>
    <w:rsid w:val="3ACA7EB7"/>
    <w:rsid w:val="3ACEB4A1"/>
    <w:rsid w:val="3AD26AE6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81487"/>
    <w:rsid w:val="3B1ED924"/>
    <w:rsid w:val="3B1F885B"/>
    <w:rsid w:val="3B232E83"/>
    <w:rsid w:val="3B24732D"/>
    <w:rsid w:val="3B254975"/>
    <w:rsid w:val="3B2DFE9E"/>
    <w:rsid w:val="3B36E4A9"/>
    <w:rsid w:val="3B49AB4D"/>
    <w:rsid w:val="3B4C5E59"/>
    <w:rsid w:val="3B5630BF"/>
    <w:rsid w:val="3B56CE91"/>
    <w:rsid w:val="3B5778D3"/>
    <w:rsid w:val="3B60B98A"/>
    <w:rsid w:val="3B610016"/>
    <w:rsid w:val="3B628CFB"/>
    <w:rsid w:val="3B632F0B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D6F6B"/>
    <w:rsid w:val="3BAD0C35"/>
    <w:rsid w:val="3BB25CF3"/>
    <w:rsid w:val="3BBAA0E7"/>
    <w:rsid w:val="3BBF0444"/>
    <w:rsid w:val="3BC07B8E"/>
    <w:rsid w:val="3BC9B884"/>
    <w:rsid w:val="3BCC554F"/>
    <w:rsid w:val="3BD8A184"/>
    <w:rsid w:val="3BDF48F8"/>
    <w:rsid w:val="3BE88BDF"/>
    <w:rsid w:val="3BEBAEA5"/>
    <w:rsid w:val="3BF399A6"/>
    <w:rsid w:val="3BF73D21"/>
    <w:rsid w:val="3BFBB036"/>
    <w:rsid w:val="3BFC7CEC"/>
    <w:rsid w:val="3C01C154"/>
    <w:rsid w:val="3C051035"/>
    <w:rsid w:val="3C146911"/>
    <w:rsid w:val="3C1659DA"/>
    <w:rsid w:val="3C21609C"/>
    <w:rsid w:val="3C27C165"/>
    <w:rsid w:val="3C29AE7A"/>
    <w:rsid w:val="3C2B7896"/>
    <w:rsid w:val="3C34A688"/>
    <w:rsid w:val="3C40D86B"/>
    <w:rsid w:val="3C4D57A9"/>
    <w:rsid w:val="3C4F5050"/>
    <w:rsid w:val="3C537D30"/>
    <w:rsid w:val="3C5FA754"/>
    <w:rsid w:val="3C62B20F"/>
    <w:rsid w:val="3C656568"/>
    <w:rsid w:val="3C6FE1EA"/>
    <w:rsid w:val="3C71D88C"/>
    <w:rsid w:val="3C7EBC08"/>
    <w:rsid w:val="3C909217"/>
    <w:rsid w:val="3C958D13"/>
    <w:rsid w:val="3C9BD43E"/>
    <w:rsid w:val="3CA4E46F"/>
    <w:rsid w:val="3CA650C5"/>
    <w:rsid w:val="3CA9431B"/>
    <w:rsid w:val="3CABE494"/>
    <w:rsid w:val="3CAD822B"/>
    <w:rsid w:val="3CB41317"/>
    <w:rsid w:val="3CB41430"/>
    <w:rsid w:val="3CC2EC41"/>
    <w:rsid w:val="3CC3AFD8"/>
    <w:rsid w:val="3CC69F46"/>
    <w:rsid w:val="3CD3718E"/>
    <w:rsid w:val="3CD7F151"/>
    <w:rsid w:val="3CE966FA"/>
    <w:rsid w:val="3CEB877B"/>
    <w:rsid w:val="3CF1C367"/>
    <w:rsid w:val="3CFD0D48"/>
    <w:rsid w:val="3CFFC6E2"/>
    <w:rsid w:val="3D058133"/>
    <w:rsid w:val="3D09B0CE"/>
    <w:rsid w:val="3D12C570"/>
    <w:rsid w:val="3D19CAC1"/>
    <w:rsid w:val="3D257007"/>
    <w:rsid w:val="3D258F64"/>
    <w:rsid w:val="3D2C0715"/>
    <w:rsid w:val="3D5128F3"/>
    <w:rsid w:val="3D564F79"/>
    <w:rsid w:val="3D57F3E8"/>
    <w:rsid w:val="3D5E05BE"/>
    <w:rsid w:val="3D65A615"/>
    <w:rsid w:val="3D6693CD"/>
    <w:rsid w:val="3D7029A5"/>
    <w:rsid w:val="3D824949"/>
    <w:rsid w:val="3D845580"/>
    <w:rsid w:val="3D877F06"/>
    <w:rsid w:val="3D8C6714"/>
    <w:rsid w:val="3D8D229A"/>
    <w:rsid w:val="3D91B48D"/>
    <w:rsid w:val="3D9371A9"/>
    <w:rsid w:val="3D96CDEC"/>
    <w:rsid w:val="3D971E3A"/>
    <w:rsid w:val="3DA1AA4A"/>
    <w:rsid w:val="3DA3353D"/>
    <w:rsid w:val="3DA60347"/>
    <w:rsid w:val="3DB00D16"/>
    <w:rsid w:val="3DB4BD71"/>
    <w:rsid w:val="3DBB6B4E"/>
    <w:rsid w:val="3DBB7921"/>
    <w:rsid w:val="3DBF5D75"/>
    <w:rsid w:val="3DC77FB2"/>
    <w:rsid w:val="3DFD905E"/>
    <w:rsid w:val="3E00794F"/>
    <w:rsid w:val="3E054966"/>
    <w:rsid w:val="3E141833"/>
    <w:rsid w:val="3E1E7A69"/>
    <w:rsid w:val="3E2D878D"/>
    <w:rsid w:val="3E3BB5A6"/>
    <w:rsid w:val="3E3BF1B0"/>
    <w:rsid w:val="3E3DACE6"/>
    <w:rsid w:val="3E411D98"/>
    <w:rsid w:val="3E501E26"/>
    <w:rsid w:val="3E522275"/>
    <w:rsid w:val="3E563EE1"/>
    <w:rsid w:val="3E6703F3"/>
    <w:rsid w:val="3E6AC92D"/>
    <w:rsid w:val="3E7D48D8"/>
    <w:rsid w:val="3E7F367F"/>
    <w:rsid w:val="3E89CD43"/>
    <w:rsid w:val="3E8BFE08"/>
    <w:rsid w:val="3E910D50"/>
    <w:rsid w:val="3E97C69D"/>
    <w:rsid w:val="3E984CB9"/>
    <w:rsid w:val="3E98B8CC"/>
    <w:rsid w:val="3E9B7C2D"/>
    <w:rsid w:val="3EA423CC"/>
    <w:rsid w:val="3EA6F32D"/>
    <w:rsid w:val="3EA85ADC"/>
    <w:rsid w:val="3EB1635E"/>
    <w:rsid w:val="3EB63099"/>
    <w:rsid w:val="3EB9725B"/>
    <w:rsid w:val="3EBF8EF2"/>
    <w:rsid w:val="3EC2D0D8"/>
    <w:rsid w:val="3EC6EA12"/>
    <w:rsid w:val="3ED0A717"/>
    <w:rsid w:val="3EDA02FB"/>
    <w:rsid w:val="3EDC8DEA"/>
    <w:rsid w:val="3EE30ED1"/>
    <w:rsid w:val="3EE4847C"/>
    <w:rsid w:val="3EEC6435"/>
    <w:rsid w:val="3EFDF843"/>
    <w:rsid w:val="3EFF6246"/>
    <w:rsid w:val="3F02D2C5"/>
    <w:rsid w:val="3F06E154"/>
    <w:rsid w:val="3F0CDDB6"/>
    <w:rsid w:val="3F1495ED"/>
    <w:rsid w:val="3F17B273"/>
    <w:rsid w:val="3F17CEC9"/>
    <w:rsid w:val="3F1C4AC0"/>
    <w:rsid w:val="3F1E9F50"/>
    <w:rsid w:val="3F234F67"/>
    <w:rsid w:val="3F2875A0"/>
    <w:rsid w:val="3F46F85B"/>
    <w:rsid w:val="3F498929"/>
    <w:rsid w:val="3F49D104"/>
    <w:rsid w:val="3F4CE852"/>
    <w:rsid w:val="3F513F61"/>
    <w:rsid w:val="3F5C879B"/>
    <w:rsid w:val="3F74A77F"/>
    <w:rsid w:val="3F7CDA86"/>
    <w:rsid w:val="3F86D575"/>
    <w:rsid w:val="3F86EAAC"/>
    <w:rsid w:val="3F8DB152"/>
    <w:rsid w:val="3F8FB83B"/>
    <w:rsid w:val="3F90FD15"/>
    <w:rsid w:val="3F9CB488"/>
    <w:rsid w:val="3F9CEA76"/>
    <w:rsid w:val="3F9D3120"/>
    <w:rsid w:val="3F9F68FC"/>
    <w:rsid w:val="3FA119C7"/>
    <w:rsid w:val="3FA7B569"/>
    <w:rsid w:val="3FA7FF9B"/>
    <w:rsid w:val="3FB20B5C"/>
    <w:rsid w:val="3FB259D2"/>
    <w:rsid w:val="3FB3C2C7"/>
    <w:rsid w:val="3FB4DEE9"/>
    <w:rsid w:val="3FB796DA"/>
    <w:rsid w:val="3FBBB366"/>
    <w:rsid w:val="3FC747C3"/>
    <w:rsid w:val="3FC9C4F4"/>
    <w:rsid w:val="3FCBE4B0"/>
    <w:rsid w:val="3FCFA647"/>
    <w:rsid w:val="3FD24B48"/>
    <w:rsid w:val="3FD3C7CE"/>
    <w:rsid w:val="3FD9323F"/>
    <w:rsid w:val="3FDF8EEF"/>
    <w:rsid w:val="3FE10CBD"/>
    <w:rsid w:val="3FE1C0C9"/>
    <w:rsid w:val="3FE243C9"/>
    <w:rsid w:val="3FE5F0A7"/>
    <w:rsid w:val="3FE666BF"/>
    <w:rsid w:val="3FFB6853"/>
    <w:rsid w:val="3FFFF06B"/>
    <w:rsid w:val="40023A78"/>
    <w:rsid w:val="400F43AA"/>
    <w:rsid w:val="40138F1C"/>
    <w:rsid w:val="40185F5F"/>
    <w:rsid w:val="401F77E9"/>
    <w:rsid w:val="4043AC8D"/>
    <w:rsid w:val="4045230B"/>
    <w:rsid w:val="4056217F"/>
    <w:rsid w:val="405E38C3"/>
    <w:rsid w:val="40773FE3"/>
    <w:rsid w:val="407BC087"/>
    <w:rsid w:val="4092B584"/>
    <w:rsid w:val="40943503"/>
    <w:rsid w:val="4096F539"/>
    <w:rsid w:val="4097DB62"/>
    <w:rsid w:val="40A3F474"/>
    <w:rsid w:val="40A76DEC"/>
    <w:rsid w:val="40AEEF3B"/>
    <w:rsid w:val="40C91148"/>
    <w:rsid w:val="40D11680"/>
    <w:rsid w:val="40D7274D"/>
    <w:rsid w:val="40DD0264"/>
    <w:rsid w:val="40DE5522"/>
    <w:rsid w:val="40E99E37"/>
    <w:rsid w:val="40EB6010"/>
    <w:rsid w:val="40EDBEAB"/>
    <w:rsid w:val="40EFD6A7"/>
    <w:rsid w:val="40F594C2"/>
    <w:rsid w:val="4100246E"/>
    <w:rsid w:val="41011090"/>
    <w:rsid w:val="41015BE3"/>
    <w:rsid w:val="410DB0F2"/>
    <w:rsid w:val="4112B92E"/>
    <w:rsid w:val="41186AEA"/>
    <w:rsid w:val="411A7E85"/>
    <w:rsid w:val="4122AD06"/>
    <w:rsid w:val="412586B9"/>
    <w:rsid w:val="412728D8"/>
    <w:rsid w:val="412D7FF8"/>
    <w:rsid w:val="41348B32"/>
    <w:rsid w:val="4136F2A3"/>
    <w:rsid w:val="4137DE79"/>
    <w:rsid w:val="41391D3D"/>
    <w:rsid w:val="413BAFBA"/>
    <w:rsid w:val="414352CC"/>
    <w:rsid w:val="4148D019"/>
    <w:rsid w:val="41511E8E"/>
    <w:rsid w:val="4151CE9F"/>
    <w:rsid w:val="4153BC32"/>
    <w:rsid w:val="4155C7C6"/>
    <w:rsid w:val="415F450F"/>
    <w:rsid w:val="417A52D3"/>
    <w:rsid w:val="41874214"/>
    <w:rsid w:val="4197A2F7"/>
    <w:rsid w:val="4199E387"/>
    <w:rsid w:val="419B5F7D"/>
    <w:rsid w:val="41AAD609"/>
    <w:rsid w:val="41ABE12C"/>
    <w:rsid w:val="41AC5E7D"/>
    <w:rsid w:val="41B44721"/>
    <w:rsid w:val="41BF27CF"/>
    <w:rsid w:val="41CC9956"/>
    <w:rsid w:val="41D1738C"/>
    <w:rsid w:val="41E4849C"/>
    <w:rsid w:val="41E52219"/>
    <w:rsid w:val="41E9951B"/>
    <w:rsid w:val="41EB892F"/>
    <w:rsid w:val="41ED70B6"/>
    <w:rsid w:val="41F880AB"/>
    <w:rsid w:val="41FA841B"/>
    <w:rsid w:val="41FCC84C"/>
    <w:rsid w:val="41FEFD4C"/>
    <w:rsid w:val="4201D60B"/>
    <w:rsid w:val="4203868B"/>
    <w:rsid w:val="420A630B"/>
    <w:rsid w:val="4212FF98"/>
    <w:rsid w:val="4219ED65"/>
    <w:rsid w:val="4221CDDB"/>
    <w:rsid w:val="42236448"/>
    <w:rsid w:val="422A7359"/>
    <w:rsid w:val="423A8B69"/>
    <w:rsid w:val="423C47ED"/>
    <w:rsid w:val="423FB0F5"/>
    <w:rsid w:val="42405312"/>
    <w:rsid w:val="424339CC"/>
    <w:rsid w:val="42446EC2"/>
    <w:rsid w:val="424495E6"/>
    <w:rsid w:val="4244C96B"/>
    <w:rsid w:val="424757A7"/>
    <w:rsid w:val="42481DC5"/>
    <w:rsid w:val="424A58C1"/>
    <w:rsid w:val="424AB204"/>
    <w:rsid w:val="424B8C64"/>
    <w:rsid w:val="424C5E41"/>
    <w:rsid w:val="425534A2"/>
    <w:rsid w:val="425DE2DD"/>
    <w:rsid w:val="425FAEB2"/>
    <w:rsid w:val="42609EFA"/>
    <w:rsid w:val="426B7605"/>
    <w:rsid w:val="4277ADEC"/>
    <w:rsid w:val="427C1B54"/>
    <w:rsid w:val="42803813"/>
    <w:rsid w:val="42833364"/>
    <w:rsid w:val="428431BB"/>
    <w:rsid w:val="428734EA"/>
    <w:rsid w:val="4287FB79"/>
    <w:rsid w:val="428F16DD"/>
    <w:rsid w:val="429860F9"/>
    <w:rsid w:val="429C5230"/>
    <w:rsid w:val="42A72AA8"/>
    <w:rsid w:val="42AEBFCC"/>
    <w:rsid w:val="42B35D12"/>
    <w:rsid w:val="42B4D101"/>
    <w:rsid w:val="42B705A2"/>
    <w:rsid w:val="42B9B54E"/>
    <w:rsid w:val="42C09B6F"/>
    <w:rsid w:val="42C3FB69"/>
    <w:rsid w:val="42C4016D"/>
    <w:rsid w:val="42C7B36A"/>
    <w:rsid w:val="42D3EA61"/>
    <w:rsid w:val="42D94891"/>
    <w:rsid w:val="42E6763D"/>
    <w:rsid w:val="42EAD421"/>
    <w:rsid w:val="42FFEC0C"/>
    <w:rsid w:val="4300F5BC"/>
    <w:rsid w:val="43017F17"/>
    <w:rsid w:val="4302B9A1"/>
    <w:rsid w:val="431CAB88"/>
    <w:rsid w:val="4329D5AC"/>
    <w:rsid w:val="4331AAED"/>
    <w:rsid w:val="433711A9"/>
    <w:rsid w:val="43376186"/>
    <w:rsid w:val="433BADDF"/>
    <w:rsid w:val="43486397"/>
    <w:rsid w:val="434A8FDC"/>
    <w:rsid w:val="434C46F4"/>
    <w:rsid w:val="435AC038"/>
    <w:rsid w:val="43681836"/>
    <w:rsid w:val="436B7CE7"/>
    <w:rsid w:val="4370975D"/>
    <w:rsid w:val="437BF9E6"/>
    <w:rsid w:val="437DA250"/>
    <w:rsid w:val="438EB93C"/>
    <w:rsid w:val="4392C3DB"/>
    <w:rsid w:val="439441B0"/>
    <w:rsid w:val="439B9610"/>
    <w:rsid w:val="439EC412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8861E"/>
    <w:rsid w:val="43CB410A"/>
    <w:rsid w:val="43CCD6BD"/>
    <w:rsid w:val="43CF5873"/>
    <w:rsid w:val="43D0F821"/>
    <w:rsid w:val="43D22FE4"/>
    <w:rsid w:val="43D31069"/>
    <w:rsid w:val="43DA3B33"/>
    <w:rsid w:val="43E1CD8E"/>
    <w:rsid w:val="43E83FBC"/>
    <w:rsid w:val="43E8B075"/>
    <w:rsid w:val="43EBCAAE"/>
    <w:rsid w:val="43FA9810"/>
    <w:rsid w:val="440F1E9E"/>
    <w:rsid w:val="440F2B21"/>
    <w:rsid w:val="44247751"/>
    <w:rsid w:val="44279CD8"/>
    <w:rsid w:val="442B9B2E"/>
    <w:rsid w:val="442D0237"/>
    <w:rsid w:val="44304A9E"/>
    <w:rsid w:val="443A6654"/>
    <w:rsid w:val="444191EB"/>
    <w:rsid w:val="4444A81F"/>
    <w:rsid w:val="444B6656"/>
    <w:rsid w:val="4453E0C2"/>
    <w:rsid w:val="4453EA19"/>
    <w:rsid w:val="445568BA"/>
    <w:rsid w:val="44557A3C"/>
    <w:rsid w:val="4466B9F5"/>
    <w:rsid w:val="446D8A16"/>
    <w:rsid w:val="447E45AC"/>
    <w:rsid w:val="448734E4"/>
    <w:rsid w:val="4487D79A"/>
    <w:rsid w:val="448C1934"/>
    <w:rsid w:val="4496E59F"/>
    <w:rsid w:val="449C9120"/>
    <w:rsid w:val="449E233E"/>
    <w:rsid w:val="44AC7702"/>
    <w:rsid w:val="44B403E3"/>
    <w:rsid w:val="44C3865D"/>
    <w:rsid w:val="44C9CF88"/>
    <w:rsid w:val="44CB2CEA"/>
    <w:rsid w:val="44D09A58"/>
    <w:rsid w:val="44D6C696"/>
    <w:rsid w:val="44D9264B"/>
    <w:rsid w:val="44DF3542"/>
    <w:rsid w:val="44E0591F"/>
    <w:rsid w:val="44E076DC"/>
    <w:rsid w:val="44E37317"/>
    <w:rsid w:val="44F33209"/>
    <w:rsid w:val="45002B8D"/>
    <w:rsid w:val="450CCD62"/>
    <w:rsid w:val="45106032"/>
    <w:rsid w:val="4511EF2A"/>
    <w:rsid w:val="4514C910"/>
    <w:rsid w:val="45190AF1"/>
    <w:rsid w:val="451D2FEC"/>
    <w:rsid w:val="452D076E"/>
    <w:rsid w:val="45390CCD"/>
    <w:rsid w:val="4541BBFA"/>
    <w:rsid w:val="45452758"/>
    <w:rsid w:val="455A69A5"/>
    <w:rsid w:val="4560B1C3"/>
    <w:rsid w:val="456C6AAF"/>
    <w:rsid w:val="456E0DC7"/>
    <w:rsid w:val="45765C2C"/>
    <w:rsid w:val="4577FF12"/>
    <w:rsid w:val="457EE9F7"/>
    <w:rsid w:val="458316E3"/>
    <w:rsid w:val="4583184E"/>
    <w:rsid w:val="45846FFF"/>
    <w:rsid w:val="4588755B"/>
    <w:rsid w:val="458C416C"/>
    <w:rsid w:val="458DC312"/>
    <w:rsid w:val="4593F079"/>
    <w:rsid w:val="45A04DC0"/>
    <w:rsid w:val="45A6F94B"/>
    <w:rsid w:val="45A7EADB"/>
    <w:rsid w:val="45AAEEFF"/>
    <w:rsid w:val="45B0F042"/>
    <w:rsid w:val="45BB7420"/>
    <w:rsid w:val="45C25F80"/>
    <w:rsid w:val="45D612C0"/>
    <w:rsid w:val="45DDE627"/>
    <w:rsid w:val="45E736B7"/>
    <w:rsid w:val="45F3DD29"/>
    <w:rsid w:val="45F86E09"/>
    <w:rsid w:val="45FA2873"/>
    <w:rsid w:val="45FB3D43"/>
    <w:rsid w:val="45FFE2E8"/>
    <w:rsid w:val="4609E904"/>
    <w:rsid w:val="460CEFFA"/>
    <w:rsid w:val="460EA979"/>
    <w:rsid w:val="46168612"/>
    <w:rsid w:val="4617CC11"/>
    <w:rsid w:val="46234BFF"/>
    <w:rsid w:val="462615C0"/>
    <w:rsid w:val="463A7336"/>
    <w:rsid w:val="4645A1A7"/>
    <w:rsid w:val="46469E3C"/>
    <w:rsid w:val="464C1A7C"/>
    <w:rsid w:val="464C6687"/>
    <w:rsid w:val="4651634C"/>
    <w:rsid w:val="46546D95"/>
    <w:rsid w:val="465E4677"/>
    <w:rsid w:val="46647C8B"/>
    <w:rsid w:val="466EC3E6"/>
    <w:rsid w:val="4678138A"/>
    <w:rsid w:val="46792E5D"/>
    <w:rsid w:val="467E1B0C"/>
    <w:rsid w:val="467FB525"/>
    <w:rsid w:val="46824C44"/>
    <w:rsid w:val="46898D9E"/>
    <w:rsid w:val="4690FC41"/>
    <w:rsid w:val="46918E0A"/>
    <w:rsid w:val="4691BB19"/>
    <w:rsid w:val="4695FD05"/>
    <w:rsid w:val="469EBE75"/>
    <w:rsid w:val="469FD0CC"/>
    <w:rsid w:val="46A99E0C"/>
    <w:rsid w:val="46AA1C65"/>
    <w:rsid w:val="46AF43E2"/>
    <w:rsid w:val="46B3ED53"/>
    <w:rsid w:val="46B9217D"/>
    <w:rsid w:val="46BE1373"/>
    <w:rsid w:val="46D2BA68"/>
    <w:rsid w:val="46DA7906"/>
    <w:rsid w:val="46DFD745"/>
    <w:rsid w:val="46E0DB0C"/>
    <w:rsid w:val="46E5B27B"/>
    <w:rsid w:val="46EFEC9C"/>
    <w:rsid w:val="4715DDE5"/>
    <w:rsid w:val="4719C97B"/>
    <w:rsid w:val="4728ED12"/>
    <w:rsid w:val="472D7804"/>
    <w:rsid w:val="472DD4A4"/>
    <w:rsid w:val="473F9B9D"/>
    <w:rsid w:val="474054D9"/>
    <w:rsid w:val="474E93A1"/>
    <w:rsid w:val="4756FD96"/>
    <w:rsid w:val="476B4E2F"/>
    <w:rsid w:val="476CB8CD"/>
    <w:rsid w:val="476FAC96"/>
    <w:rsid w:val="4783FF81"/>
    <w:rsid w:val="47862CB4"/>
    <w:rsid w:val="478987EC"/>
    <w:rsid w:val="478E5AD2"/>
    <w:rsid w:val="47A0266C"/>
    <w:rsid w:val="47A63FF8"/>
    <w:rsid w:val="47AB1280"/>
    <w:rsid w:val="47AC2035"/>
    <w:rsid w:val="47ACA970"/>
    <w:rsid w:val="47BAA1B3"/>
    <w:rsid w:val="47C78A64"/>
    <w:rsid w:val="47C8D35F"/>
    <w:rsid w:val="47CA7288"/>
    <w:rsid w:val="47CCF06F"/>
    <w:rsid w:val="47D84BB2"/>
    <w:rsid w:val="47DCC7BE"/>
    <w:rsid w:val="47DEFA5A"/>
    <w:rsid w:val="47E1D165"/>
    <w:rsid w:val="47E43B66"/>
    <w:rsid w:val="47E7E179"/>
    <w:rsid w:val="47FC2704"/>
    <w:rsid w:val="47FF5F1A"/>
    <w:rsid w:val="48087396"/>
    <w:rsid w:val="480CB178"/>
    <w:rsid w:val="48182A8E"/>
    <w:rsid w:val="481C65D1"/>
    <w:rsid w:val="481ED8E1"/>
    <w:rsid w:val="48237BB1"/>
    <w:rsid w:val="48241839"/>
    <w:rsid w:val="482BCA8C"/>
    <w:rsid w:val="4830AB85"/>
    <w:rsid w:val="4849423F"/>
    <w:rsid w:val="4852F904"/>
    <w:rsid w:val="4855E5F8"/>
    <w:rsid w:val="4856859F"/>
    <w:rsid w:val="4860BA94"/>
    <w:rsid w:val="486C265F"/>
    <w:rsid w:val="48785CBA"/>
    <w:rsid w:val="48826292"/>
    <w:rsid w:val="488562F7"/>
    <w:rsid w:val="488CF6C8"/>
    <w:rsid w:val="488E6529"/>
    <w:rsid w:val="489AFF3E"/>
    <w:rsid w:val="48B99610"/>
    <w:rsid w:val="48CABAC1"/>
    <w:rsid w:val="48CDF099"/>
    <w:rsid w:val="48D225D5"/>
    <w:rsid w:val="48DE3414"/>
    <w:rsid w:val="48E82E0E"/>
    <w:rsid w:val="48E88C63"/>
    <w:rsid w:val="48EB8C03"/>
    <w:rsid w:val="48EEFF9C"/>
    <w:rsid w:val="48EF9ABA"/>
    <w:rsid w:val="48FC3E31"/>
    <w:rsid w:val="48FD8D97"/>
    <w:rsid w:val="48FDB1C9"/>
    <w:rsid w:val="490F86A0"/>
    <w:rsid w:val="4912D7B4"/>
    <w:rsid w:val="492BEC76"/>
    <w:rsid w:val="492F88AD"/>
    <w:rsid w:val="49310F8D"/>
    <w:rsid w:val="4934D1FB"/>
    <w:rsid w:val="4937B941"/>
    <w:rsid w:val="4938D058"/>
    <w:rsid w:val="493C2E6C"/>
    <w:rsid w:val="49424139"/>
    <w:rsid w:val="4943F994"/>
    <w:rsid w:val="494776EE"/>
    <w:rsid w:val="4949A063"/>
    <w:rsid w:val="494A61C7"/>
    <w:rsid w:val="494BF597"/>
    <w:rsid w:val="495020B2"/>
    <w:rsid w:val="4951C0B1"/>
    <w:rsid w:val="4954AE11"/>
    <w:rsid w:val="4959BD49"/>
    <w:rsid w:val="49602CB6"/>
    <w:rsid w:val="4962F2CC"/>
    <w:rsid w:val="4968FF96"/>
    <w:rsid w:val="49698E48"/>
    <w:rsid w:val="49714F4B"/>
    <w:rsid w:val="4972F2BC"/>
    <w:rsid w:val="497DDF42"/>
    <w:rsid w:val="49832A80"/>
    <w:rsid w:val="4988D3CC"/>
    <w:rsid w:val="498B66F2"/>
    <w:rsid w:val="498E14E6"/>
    <w:rsid w:val="49928837"/>
    <w:rsid w:val="499BC736"/>
    <w:rsid w:val="499DA80D"/>
    <w:rsid w:val="49A5C06B"/>
    <w:rsid w:val="49ABE36C"/>
    <w:rsid w:val="49B4967A"/>
    <w:rsid w:val="49B83B1F"/>
    <w:rsid w:val="49BC410C"/>
    <w:rsid w:val="49C7575B"/>
    <w:rsid w:val="49C88B15"/>
    <w:rsid w:val="49C8BF1D"/>
    <w:rsid w:val="49C9531C"/>
    <w:rsid w:val="49D262E6"/>
    <w:rsid w:val="49DBE33F"/>
    <w:rsid w:val="49DF2D78"/>
    <w:rsid w:val="49EE8497"/>
    <w:rsid w:val="49FE96DB"/>
    <w:rsid w:val="4A008B80"/>
    <w:rsid w:val="4A1476FA"/>
    <w:rsid w:val="4A19D65F"/>
    <w:rsid w:val="4A1EAF22"/>
    <w:rsid w:val="4A200EA2"/>
    <w:rsid w:val="4A22E3C6"/>
    <w:rsid w:val="4A253CEE"/>
    <w:rsid w:val="4A39F042"/>
    <w:rsid w:val="4A3D43F9"/>
    <w:rsid w:val="4A3FB642"/>
    <w:rsid w:val="4A41631F"/>
    <w:rsid w:val="4A49AFB5"/>
    <w:rsid w:val="4A4D2429"/>
    <w:rsid w:val="4A4FF1A7"/>
    <w:rsid w:val="4A516A3D"/>
    <w:rsid w:val="4A52CC58"/>
    <w:rsid w:val="4A53D028"/>
    <w:rsid w:val="4A566C56"/>
    <w:rsid w:val="4A5D892B"/>
    <w:rsid w:val="4A694F5E"/>
    <w:rsid w:val="4A6CF80B"/>
    <w:rsid w:val="4A6F1CD6"/>
    <w:rsid w:val="4A792E94"/>
    <w:rsid w:val="4A7A476D"/>
    <w:rsid w:val="4A83F8B4"/>
    <w:rsid w:val="4A87D959"/>
    <w:rsid w:val="4A8DA402"/>
    <w:rsid w:val="4A913E2B"/>
    <w:rsid w:val="4A975D78"/>
    <w:rsid w:val="4AA6C28B"/>
    <w:rsid w:val="4AA875CA"/>
    <w:rsid w:val="4AA8F717"/>
    <w:rsid w:val="4AA93B06"/>
    <w:rsid w:val="4AB754BF"/>
    <w:rsid w:val="4AB9A25E"/>
    <w:rsid w:val="4AC1DBE4"/>
    <w:rsid w:val="4AC59E58"/>
    <w:rsid w:val="4AD3F908"/>
    <w:rsid w:val="4AD443C1"/>
    <w:rsid w:val="4AD6C0B3"/>
    <w:rsid w:val="4AD7CC1D"/>
    <w:rsid w:val="4ADD84CF"/>
    <w:rsid w:val="4AE15B5B"/>
    <w:rsid w:val="4AE1AD39"/>
    <w:rsid w:val="4AFE2CB8"/>
    <w:rsid w:val="4B089EFB"/>
    <w:rsid w:val="4B0D3E6D"/>
    <w:rsid w:val="4B11C765"/>
    <w:rsid w:val="4B16A5B7"/>
    <w:rsid w:val="4B1B989A"/>
    <w:rsid w:val="4B1F096C"/>
    <w:rsid w:val="4B27B1B5"/>
    <w:rsid w:val="4B29EF89"/>
    <w:rsid w:val="4B2B2A7D"/>
    <w:rsid w:val="4B2BB54E"/>
    <w:rsid w:val="4B2F67F5"/>
    <w:rsid w:val="4B30A864"/>
    <w:rsid w:val="4B32166D"/>
    <w:rsid w:val="4B3A8C9E"/>
    <w:rsid w:val="4B3B0F06"/>
    <w:rsid w:val="4B3B3C44"/>
    <w:rsid w:val="4B3DB4DB"/>
    <w:rsid w:val="4B3EE1CF"/>
    <w:rsid w:val="4B408A15"/>
    <w:rsid w:val="4B42A2BA"/>
    <w:rsid w:val="4B4A22E1"/>
    <w:rsid w:val="4B5A3717"/>
    <w:rsid w:val="4B5C2E96"/>
    <w:rsid w:val="4B616775"/>
    <w:rsid w:val="4B69D5DA"/>
    <w:rsid w:val="4B6A61E7"/>
    <w:rsid w:val="4B6D8C93"/>
    <w:rsid w:val="4B703638"/>
    <w:rsid w:val="4B7A0B0C"/>
    <w:rsid w:val="4B7BAF7F"/>
    <w:rsid w:val="4B7F3DC9"/>
    <w:rsid w:val="4B872038"/>
    <w:rsid w:val="4B92757E"/>
    <w:rsid w:val="4B99300E"/>
    <w:rsid w:val="4B9B924B"/>
    <w:rsid w:val="4BA2BB0D"/>
    <w:rsid w:val="4BBEF770"/>
    <w:rsid w:val="4BC0B223"/>
    <w:rsid w:val="4BC31D24"/>
    <w:rsid w:val="4BCA47D7"/>
    <w:rsid w:val="4BD1B9F2"/>
    <w:rsid w:val="4BD2848B"/>
    <w:rsid w:val="4BE28D62"/>
    <w:rsid w:val="4BE290B6"/>
    <w:rsid w:val="4BEE64C1"/>
    <w:rsid w:val="4BEF69E2"/>
    <w:rsid w:val="4BF4EEA6"/>
    <w:rsid w:val="4C0166DA"/>
    <w:rsid w:val="4C095259"/>
    <w:rsid w:val="4C19565A"/>
    <w:rsid w:val="4C2073B2"/>
    <w:rsid w:val="4C254789"/>
    <w:rsid w:val="4C374335"/>
    <w:rsid w:val="4C518277"/>
    <w:rsid w:val="4C521078"/>
    <w:rsid w:val="4C576373"/>
    <w:rsid w:val="4C603C14"/>
    <w:rsid w:val="4C617849"/>
    <w:rsid w:val="4C668BD1"/>
    <w:rsid w:val="4C6C72BD"/>
    <w:rsid w:val="4C7676BC"/>
    <w:rsid w:val="4C7E8A68"/>
    <w:rsid w:val="4C7FA527"/>
    <w:rsid w:val="4C88CE53"/>
    <w:rsid w:val="4C8CC8A3"/>
    <w:rsid w:val="4C8F94FD"/>
    <w:rsid w:val="4C917F0F"/>
    <w:rsid w:val="4CA23ADA"/>
    <w:rsid w:val="4CA4E99A"/>
    <w:rsid w:val="4CAB6739"/>
    <w:rsid w:val="4CB32E95"/>
    <w:rsid w:val="4CB367CA"/>
    <w:rsid w:val="4CB6B69A"/>
    <w:rsid w:val="4CB89109"/>
    <w:rsid w:val="4CC1EB59"/>
    <w:rsid w:val="4CC63E09"/>
    <w:rsid w:val="4CCAC157"/>
    <w:rsid w:val="4CCF7E01"/>
    <w:rsid w:val="4CD369BA"/>
    <w:rsid w:val="4CDE2404"/>
    <w:rsid w:val="4CF2F814"/>
    <w:rsid w:val="4CF774D0"/>
    <w:rsid w:val="4CFD0DFD"/>
    <w:rsid w:val="4D067F5D"/>
    <w:rsid w:val="4D0C83DD"/>
    <w:rsid w:val="4D134A32"/>
    <w:rsid w:val="4D258F9B"/>
    <w:rsid w:val="4D289E79"/>
    <w:rsid w:val="4D2D9F93"/>
    <w:rsid w:val="4D30B686"/>
    <w:rsid w:val="4D31EA0D"/>
    <w:rsid w:val="4D37ED96"/>
    <w:rsid w:val="4D382C42"/>
    <w:rsid w:val="4D46E9C3"/>
    <w:rsid w:val="4D57C3EB"/>
    <w:rsid w:val="4D6564FA"/>
    <w:rsid w:val="4D678D8F"/>
    <w:rsid w:val="4D6A650A"/>
    <w:rsid w:val="4D6E54EC"/>
    <w:rsid w:val="4D7459F7"/>
    <w:rsid w:val="4D7E5057"/>
    <w:rsid w:val="4D811D79"/>
    <w:rsid w:val="4D88C907"/>
    <w:rsid w:val="4D890AFF"/>
    <w:rsid w:val="4D89CC16"/>
    <w:rsid w:val="4D8D0352"/>
    <w:rsid w:val="4D90BF07"/>
    <w:rsid w:val="4D93DF82"/>
    <w:rsid w:val="4D93E82B"/>
    <w:rsid w:val="4D99DD33"/>
    <w:rsid w:val="4D9E0C28"/>
    <w:rsid w:val="4DA1A40A"/>
    <w:rsid w:val="4DA1BD6D"/>
    <w:rsid w:val="4DAD2282"/>
    <w:rsid w:val="4DBCFFEA"/>
    <w:rsid w:val="4DC0661F"/>
    <w:rsid w:val="4DC2ED67"/>
    <w:rsid w:val="4DC3ECA5"/>
    <w:rsid w:val="4DC4DCC0"/>
    <w:rsid w:val="4DCC3A37"/>
    <w:rsid w:val="4DD775F4"/>
    <w:rsid w:val="4DD7CDC3"/>
    <w:rsid w:val="4DDAA995"/>
    <w:rsid w:val="4DE0FD5E"/>
    <w:rsid w:val="4DF56E38"/>
    <w:rsid w:val="4DF780B7"/>
    <w:rsid w:val="4DFF94E6"/>
    <w:rsid w:val="4E04CB2D"/>
    <w:rsid w:val="4E090D34"/>
    <w:rsid w:val="4E0A3BD2"/>
    <w:rsid w:val="4E0C1458"/>
    <w:rsid w:val="4E106CB4"/>
    <w:rsid w:val="4E1C5B69"/>
    <w:rsid w:val="4E1E1B24"/>
    <w:rsid w:val="4E22FF4E"/>
    <w:rsid w:val="4E2D0C87"/>
    <w:rsid w:val="4E2E7D96"/>
    <w:rsid w:val="4E35B7FC"/>
    <w:rsid w:val="4E3843E1"/>
    <w:rsid w:val="4E3ACB60"/>
    <w:rsid w:val="4E42CCE1"/>
    <w:rsid w:val="4E4CAA4E"/>
    <w:rsid w:val="4E5252E1"/>
    <w:rsid w:val="4E5F1A70"/>
    <w:rsid w:val="4E610BD4"/>
    <w:rsid w:val="4E617828"/>
    <w:rsid w:val="4E66E7E0"/>
    <w:rsid w:val="4E6B4EC5"/>
    <w:rsid w:val="4E71C4D4"/>
    <w:rsid w:val="4E74E06C"/>
    <w:rsid w:val="4E7F5D04"/>
    <w:rsid w:val="4E8029C8"/>
    <w:rsid w:val="4E85EE53"/>
    <w:rsid w:val="4E9BCF34"/>
    <w:rsid w:val="4E9DD304"/>
    <w:rsid w:val="4E9F9AD1"/>
    <w:rsid w:val="4EA08418"/>
    <w:rsid w:val="4EA69F62"/>
    <w:rsid w:val="4EAB4F88"/>
    <w:rsid w:val="4EABA924"/>
    <w:rsid w:val="4EB309AD"/>
    <w:rsid w:val="4EB47706"/>
    <w:rsid w:val="4EB51A25"/>
    <w:rsid w:val="4EBE7CBC"/>
    <w:rsid w:val="4EBFE985"/>
    <w:rsid w:val="4EC082E1"/>
    <w:rsid w:val="4ECD6875"/>
    <w:rsid w:val="4ECE38AB"/>
    <w:rsid w:val="4ED0D245"/>
    <w:rsid w:val="4ED7E9EF"/>
    <w:rsid w:val="4EF6D6A2"/>
    <w:rsid w:val="4EFE9ACC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1CEDDA"/>
    <w:rsid w:val="4F1EF7EB"/>
    <w:rsid w:val="4F24DB60"/>
    <w:rsid w:val="4F2C8F68"/>
    <w:rsid w:val="4F2F7E02"/>
    <w:rsid w:val="4F318556"/>
    <w:rsid w:val="4F344A3B"/>
    <w:rsid w:val="4F3510C0"/>
    <w:rsid w:val="4F390DF2"/>
    <w:rsid w:val="4F40EA45"/>
    <w:rsid w:val="4F427FE8"/>
    <w:rsid w:val="4F44CA78"/>
    <w:rsid w:val="4F4BD5DE"/>
    <w:rsid w:val="4F5596A0"/>
    <w:rsid w:val="4F55EE40"/>
    <w:rsid w:val="4F5B691D"/>
    <w:rsid w:val="4F5C0932"/>
    <w:rsid w:val="4F5F3846"/>
    <w:rsid w:val="4F630C1C"/>
    <w:rsid w:val="4F636A3D"/>
    <w:rsid w:val="4F78104E"/>
    <w:rsid w:val="4F82AF3A"/>
    <w:rsid w:val="4F8520A3"/>
    <w:rsid w:val="4F8EF1A2"/>
    <w:rsid w:val="4F94B618"/>
    <w:rsid w:val="4F9A11EF"/>
    <w:rsid w:val="4FA0CD44"/>
    <w:rsid w:val="4FA4D827"/>
    <w:rsid w:val="4FA8CC2B"/>
    <w:rsid w:val="4FAC34BA"/>
    <w:rsid w:val="4FAD4900"/>
    <w:rsid w:val="4FB68821"/>
    <w:rsid w:val="4FBE043A"/>
    <w:rsid w:val="4FC1BABF"/>
    <w:rsid w:val="4FC36E9E"/>
    <w:rsid w:val="4FCCA918"/>
    <w:rsid w:val="4FD9ACC4"/>
    <w:rsid w:val="4FDA738D"/>
    <w:rsid w:val="4FE1AB87"/>
    <w:rsid w:val="4FE3EE69"/>
    <w:rsid w:val="4FF26D50"/>
    <w:rsid w:val="4FF2DEC6"/>
    <w:rsid w:val="4FF33196"/>
    <w:rsid w:val="4FFA26C4"/>
    <w:rsid w:val="4FFC0168"/>
    <w:rsid w:val="4FFC8A89"/>
    <w:rsid w:val="50059E22"/>
    <w:rsid w:val="5005CD9B"/>
    <w:rsid w:val="5016F474"/>
    <w:rsid w:val="50173790"/>
    <w:rsid w:val="5020E90B"/>
    <w:rsid w:val="5021BEB4"/>
    <w:rsid w:val="5021C8DF"/>
    <w:rsid w:val="503F78D7"/>
    <w:rsid w:val="503FCA90"/>
    <w:rsid w:val="504709C1"/>
    <w:rsid w:val="50471FE9"/>
    <w:rsid w:val="504E55F8"/>
    <w:rsid w:val="50641EBD"/>
    <w:rsid w:val="50714624"/>
    <w:rsid w:val="5073680C"/>
    <w:rsid w:val="5074C26A"/>
    <w:rsid w:val="507B6A63"/>
    <w:rsid w:val="507FFE11"/>
    <w:rsid w:val="50922BB9"/>
    <w:rsid w:val="5092BB9F"/>
    <w:rsid w:val="5095A4A8"/>
    <w:rsid w:val="509A1B22"/>
    <w:rsid w:val="509F998F"/>
    <w:rsid w:val="50B23855"/>
    <w:rsid w:val="50B6EB2D"/>
    <w:rsid w:val="50B8ADF4"/>
    <w:rsid w:val="50BE9E73"/>
    <w:rsid w:val="50C1E337"/>
    <w:rsid w:val="50CC906E"/>
    <w:rsid w:val="50CDBBAE"/>
    <w:rsid w:val="50D4B984"/>
    <w:rsid w:val="50D598E5"/>
    <w:rsid w:val="50D6F90D"/>
    <w:rsid w:val="50DCC246"/>
    <w:rsid w:val="50F99A67"/>
    <w:rsid w:val="51037C3B"/>
    <w:rsid w:val="510A1049"/>
    <w:rsid w:val="51157D01"/>
    <w:rsid w:val="511774A6"/>
    <w:rsid w:val="5121429A"/>
    <w:rsid w:val="5122B435"/>
    <w:rsid w:val="5128B1C6"/>
    <w:rsid w:val="512A68EF"/>
    <w:rsid w:val="512D2B76"/>
    <w:rsid w:val="512D98A5"/>
    <w:rsid w:val="512DC038"/>
    <w:rsid w:val="512DC101"/>
    <w:rsid w:val="51309D79"/>
    <w:rsid w:val="514A777E"/>
    <w:rsid w:val="5150BDA9"/>
    <w:rsid w:val="51537F8D"/>
    <w:rsid w:val="5155E2C2"/>
    <w:rsid w:val="515AF79D"/>
    <w:rsid w:val="515D0A94"/>
    <w:rsid w:val="5160F468"/>
    <w:rsid w:val="5165A97E"/>
    <w:rsid w:val="517348C0"/>
    <w:rsid w:val="5176B5A4"/>
    <w:rsid w:val="5178FCAF"/>
    <w:rsid w:val="517A49D7"/>
    <w:rsid w:val="51841DAE"/>
    <w:rsid w:val="5185B66B"/>
    <w:rsid w:val="518BEC04"/>
    <w:rsid w:val="5191831A"/>
    <w:rsid w:val="51940BCD"/>
    <w:rsid w:val="5194F0BD"/>
    <w:rsid w:val="519B02C3"/>
    <w:rsid w:val="519D7193"/>
    <w:rsid w:val="51AD2BD7"/>
    <w:rsid w:val="51B528DB"/>
    <w:rsid w:val="51C14DE3"/>
    <w:rsid w:val="51C4E98C"/>
    <w:rsid w:val="51D67956"/>
    <w:rsid w:val="51D81DAC"/>
    <w:rsid w:val="51DEA038"/>
    <w:rsid w:val="51E645FB"/>
    <w:rsid w:val="51E930C4"/>
    <w:rsid w:val="51EE3FCE"/>
    <w:rsid w:val="51EE86BB"/>
    <w:rsid w:val="51FA5ADF"/>
    <w:rsid w:val="52010584"/>
    <w:rsid w:val="520712FD"/>
    <w:rsid w:val="5208151A"/>
    <w:rsid w:val="521AAC8A"/>
    <w:rsid w:val="521ECC06"/>
    <w:rsid w:val="5222EA60"/>
    <w:rsid w:val="52306C6F"/>
    <w:rsid w:val="5244D193"/>
    <w:rsid w:val="5259486F"/>
    <w:rsid w:val="525CFB3A"/>
    <w:rsid w:val="525EB6D0"/>
    <w:rsid w:val="52617E3B"/>
    <w:rsid w:val="526A50E4"/>
    <w:rsid w:val="527083C9"/>
    <w:rsid w:val="527468C3"/>
    <w:rsid w:val="5283E4BB"/>
    <w:rsid w:val="52910690"/>
    <w:rsid w:val="52996333"/>
    <w:rsid w:val="529B41AA"/>
    <w:rsid w:val="529B4420"/>
    <w:rsid w:val="52AFF4F4"/>
    <w:rsid w:val="52B1345C"/>
    <w:rsid w:val="52B4A063"/>
    <w:rsid w:val="52B50C4E"/>
    <w:rsid w:val="52B55870"/>
    <w:rsid w:val="52B5B4DB"/>
    <w:rsid w:val="52C1B1CC"/>
    <w:rsid w:val="52D6B33D"/>
    <w:rsid w:val="52E12D5C"/>
    <w:rsid w:val="52E46F35"/>
    <w:rsid w:val="52E4700A"/>
    <w:rsid w:val="52EAFF34"/>
    <w:rsid w:val="52EE250B"/>
    <w:rsid w:val="52F1816F"/>
    <w:rsid w:val="52F1BD14"/>
    <w:rsid w:val="52F3D4AC"/>
    <w:rsid w:val="52F51A07"/>
    <w:rsid w:val="52FD8139"/>
    <w:rsid w:val="5304BB12"/>
    <w:rsid w:val="5306BE0C"/>
    <w:rsid w:val="53082326"/>
    <w:rsid w:val="5309F576"/>
    <w:rsid w:val="530B3440"/>
    <w:rsid w:val="530F5643"/>
    <w:rsid w:val="530FEB87"/>
    <w:rsid w:val="5311ED35"/>
    <w:rsid w:val="53195E41"/>
    <w:rsid w:val="531DFA05"/>
    <w:rsid w:val="532A3E8A"/>
    <w:rsid w:val="53302C53"/>
    <w:rsid w:val="533A3AF5"/>
    <w:rsid w:val="533CA033"/>
    <w:rsid w:val="5341842B"/>
    <w:rsid w:val="53486156"/>
    <w:rsid w:val="535973B1"/>
    <w:rsid w:val="5359BE6E"/>
    <w:rsid w:val="535A96E3"/>
    <w:rsid w:val="535B676A"/>
    <w:rsid w:val="53611F3B"/>
    <w:rsid w:val="5370005A"/>
    <w:rsid w:val="537111AA"/>
    <w:rsid w:val="537129AB"/>
    <w:rsid w:val="537E4744"/>
    <w:rsid w:val="538407C5"/>
    <w:rsid w:val="538B8092"/>
    <w:rsid w:val="53930982"/>
    <w:rsid w:val="5394C5DB"/>
    <w:rsid w:val="53961F57"/>
    <w:rsid w:val="539F52CF"/>
    <w:rsid w:val="53A49065"/>
    <w:rsid w:val="53A83FDB"/>
    <w:rsid w:val="53A8E6E6"/>
    <w:rsid w:val="53B0C435"/>
    <w:rsid w:val="53BBEA9C"/>
    <w:rsid w:val="53BCB9DC"/>
    <w:rsid w:val="53D45964"/>
    <w:rsid w:val="53D6266B"/>
    <w:rsid w:val="53D6AA3A"/>
    <w:rsid w:val="53DAF1DE"/>
    <w:rsid w:val="53DB814A"/>
    <w:rsid w:val="53E370F9"/>
    <w:rsid w:val="53E96CF4"/>
    <w:rsid w:val="53FF314E"/>
    <w:rsid w:val="5407EE11"/>
    <w:rsid w:val="540B979F"/>
    <w:rsid w:val="5413BA55"/>
    <w:rsid w:val="54169860"/>
    <w:rsid w:val="54175180"/>
    <w:rsid w:val="541CB354"/>
    <w:rsid w:val="5425669B"/>
    <w:rsid w:val="5428AC07"/>
    <w:rsid w:val="542D3C71"/>
    <w:rsid w:val="5435A7C4"/>
    <w:rsid w:val="543E3222"/>
    <w:rsid w:val="543EC1EA"/>
    <w:rsid w:val="5443D5B2"/>
    <w:rsid w:val="544402CA"/>
    <w:rsid w:val="54463B8C"/>
    <w:rsid w:val="5447715B"/>
    <w:rsid w:val="5464AFBC"/>
    <w:rsid w:val="546DF8F0"/>
    <w:rsid w:val="5475A2A5"/>
    <w:rsid w:val="547C8AFB"/>
    <w:rsid w:val="547DC62E"/>
    <w:rsid w:val="547FB3C2"/>
    <w:rsid w:val="5484A01D"/>
    <w:rsid w:val="54862004"/>
    <w:rsid w:val="548B33BA"/>
    <w:rsid w:val="548BFB06"/>
    <w:rsid w:val="548C5A8F"/>
    <w:rsid w:val="54972C85"/>
    <w:rsid w:val="54994218"/>
    <w:rsid w:val="54A00638"/>
    <w:rsid w:val="54A2253F"/>
    <w:rsid w:val="54A83B44"/>
    <w:rsid w:val="54AA2CF6"/>
    <w:rsid w:val="54C42BAE"/>
    <w:rsid w:val="54C7DFDC"/>
    <w:rsid w:val="54D91685"/>
    <w:rsid w:val="54D957CC"/>
    <w:rsid w:val="54DDECD5"/>
    <w:rsid w:val="54E5F9F4"/>
    <w:rsid w:val="54F2951D"/>
    <w:rsid w:val="550134EB"/>
    <w:rsid w:val="550F1A10"/>
    <w:rsid w:val="55172F75"/>
    <w:rsid w:val="5525AE1A"/>
    <w:rsid w:val="553A9C59"/>
    <w:rsid w:val="553CFA5B"/>
    <w:rsid w:val="55408A59"/>
    <w:rsid w:val="55423FC7"/>
    <w:rsid w:val="5557BAFD"/>
    <w:rsid w:val="555DDFA4"/>
    <w:rsid w:val="556880D3"/>
    <w:rsid w:val="556AC7C6"/>
    <w:rsid w:val="55732D60"/>
    <w:rsid w:val="5577FAD8"/>
    <w:rsid w:val="557F28B8"/>
    <w:rsid w:val="558BF3B2"/>
    <w:rsid w:val="558C1F17"/>
    <w:rsid w:val="5593F55A"/>
    <w:rsid w:val="5597A6F2"/>
    <w:rsid w:val="55989C83"/>
    <w:rsid w:val="5599BE0E"/>
    <w:rsid w:val="559F5828"/>
    <w:rsid w:val="55A49116"/>
    <w:rsid w:val="55A5234A"/>
    <w:rsid w:val="55A87C6C"/>
    <w:rsid w:val="55AF6B14"/>
    <w:rsid w:val="55B0B487"/>
    <w:rsid w:val="55B3514B"/>
    <w:rsid w:val="55B49A4F"/>
    <w:rsid w:val="55B528B3"/>
    <w:rsid w:val="55BC62E2"/>
    <w:rsid w:val="55C727EF"/>
    <w:rsid w:val="55C8BD5E"/>
    <w:rsid w:val="55C90CD2"/>
    <w:rsid w:val="55C98A2A"/>
    <w:rsid w:val="55CCBD8B"/>
    <w:rsid w:val="55CE585F"/>
    <w:rsid w:val="55D72991"/>
    <w:rsid w:val="55DCFD01"/>
    <w:rsid w:val="55DDE789"/>
    <w:rsid w:val="55E61834"/>
    <w:rsid w:val="55ED0326"/>
    <w:rsid w:val="55F807F8"/>
    <w:rsid w:val="55F99EBF"/>
    <w:rsid w:val="560F1F78"/>
    <w:rsid w:val="5615370D"/>
    <w:rsid w:val="5615E0FA"/>
    <w:rsid w:val="561A9877"/>
    <w:rsid w:val="561F17F4"/>
    <w:rsid w:val="56258557"/>
    <w:rsid w:val="562AE459"/>
    <w:rsid w:val="562CBAC9"/>
    <w:rsid w:val="56317AE7"/>
    <w:rsid w:val="56368E81"/>
    <w:rsid w:val="563AB57E"/>
    <w:rsid w:val="5644050D"/>
    <w:rsid w:val="564A3E3F"/>
    <w:rsid w:val="565127C5"/>
    <w:rsid w:val="5653EB22"/>
    <w:rsid w:val="5657349E"/>
    <w:rsid w:val="56594CF5"/>
    <w:rsid w:val="566298DC"/>
    <w:rsid w:val="566EB868"/>
    <w:rsid w:val="567067A2"/>
    <w:rsid w:val="56720A8D"/>
    <w:rsid w:val="5678B852"/>
    <w:rsid w:val="5688289A"/>
    <w:rsid w:val="568AA058"/>
    <w:rsid w:val="56A994F9"/>
    <w:rsid w:val="56AA7C26"/>
    <w:rsid w:val="56B5557F"/>
    <w:rsid w:val="56B6DF75"/>
    <w:rsid w:val="56BECE58"/>
    <w:rsid w:val="56C03279"/>
    <w:rsid w:val="56C0FC84"/>
    <w:rsid w:val="56C255F6"/>
    <w:rsid w:val="56C656E6"/>
    <w:rsid w:val="56CA1903"/>
    <w:rsid w:val="56CA34AF"/>
    <w:rsid w:val="56CDB83B"/>
    <w:rsid w:val="56CF89CA"/>
    <w:rsid w:val="56D14FBD"/>
    <w:rsid w:val="56DDDB31"/>
    <w:rsid w:val="56DEA26B"/>
    <w:rsid w:val="56DF5650"/>
    <w:rsid w:val="56ECF7AD"/>
    <w:rsid w:val="56F45A9E"/>
    <w:rsid w:val="56F4C50B"/>
    <w:rsid w:val="57049515"/>
    <w:rsid w:val="5706B176"/>
    <w:rsid w:val="570B3CD8"/>
    <w:rsid w:val="570C3AAB"/>
    <w:rsid w:val="570D143B"/>
    <w:rsid w:val="570DBE83"/>
    <w:rsid w:val="570DFEF5"/>
    <w:rsid w:val="570EDA30"/>
    <w:rsid w:val="57178DBE"/>
    <w:rsid w:val="571BB756"/>
    <w:rsid w:val="571E3779"/>
    <w:rsid w:val="57242468"/>
    <w:rsid w:val="5724A3C2"/>
    <w:rsid w:val="5725BD05"/>
    <w:rsid w:val="57263D4D"/>
    <w:rsid w:val="57268592"/>
    <w:rsid w:val="5729EB9B"/>
    <w:rsid w:val="573CF738"/>
    <w:rsid w:val="57431B38"/>
    <w:rsid w:val="5743432D"/>
    <w:rsid w:val="57444263"/>
    <w:rsid w:val="574A8908"/>
    <w:rsid w:val="574B3716"/>
    <w:rsid w:val="5758FB9C"/>
    <w:rsid w:val="5769118D"/>
    <w:rsid w:val="57A02688"/>
    <w:rsid w:val="57A0D99A"/>
    <w:rsid w:val="57A32D1E"/>
    <w:rsid w:val="57AC1518"/>
    <w:rsid w:val="57B591B1"/>
    <w:rsid w:val="57B767A8"/>
    <w:rsid w:val="57BAE29B"/>
    <w:rsid w:val="57BD9F7C"/>
    <w:rsid w:val="57C112E3"/>
    <w:rsid w:val="57C3CE55"/>
    <w:rsid w:val="57C41439"/>
    <w:rsid w:val="57C88B2A"/>
    <w:rsid w:val="57D3FDB8"/>
    <w:rsid w:val="57DB7002"/>
    <w:rsid w:val="57E525E2"/>
    <w:rsid w:val="57F2D577"/>
    <w:rsid w:val="57F73751"/>
    <w:rsid w:val="57F9D4E8"/>
    <w:rsid w:val="57FAFE06"/>
    <w:rsid w:val="58024CFA"/>
    <w:rsid w:val="580360FF"/>
    <w:rsid w:val="58066880"/>
    <w:rsid w:val="581AE479"/>
    <w:rsid w:val="58207B5F"/>
    <w:rsid w:val="58232604"/>
    <w:rsid w:val="582763DF"/>
    <w:rsid w:val="583196A4"/>
    <w:rsid w:val="5833D687"/>
    <w:rsid w:val="5836F3C6"/>
    <w:rsid w:val="5837A32A"/>
    <w:rsid w:val="58395362"/>
    <w:rsid w:val="58407BE4"/>
    <w:rsid w:val="584460A6"/>
    <w:rsid w:val="585CAACE"/>
    <w:rsid w:val="58647261"/>
    <w:rsid w:val="586F8704"/>
    <w:rsid w:val="5877EC7F"/>
    <w:rsid w:val="5881CAB2"/>
    <w:rsid w:val="5881F511"/>
    <w:rsid w:val="5883ED46"/>
    <w:rsid w:val="5886F9F0"/>
    <w:rsid w:val="5887733D"/>
    <w:rsid w:val="588FAB49"/>
    <w:rsid w:val="58941169"/>
    <w:rsid w:val="58A422E8"/>
    <w:rsid w:val="58A74902"/>
    <w:rsid w:val="58B664FF"/>
    <w:rsid w:val="58B918AC"/>
    <w:rsid w:val="58C05D98"/>
    <w:rsid w:val="58CD9D4B"/>
    <w:rsid w:val="58CDBD50"/>
    <w:rsid w:val="58D1C38F"/>
    <w:rsid w:val="58D4A4AE"/>
    <w:rsid w:val="58DDD975"/>
    <w:rsid w:val="58E1F56A"/>
    <w:rsid w:val="58E86B1D"/>
    <w:rsid w:val="58E9694E"/>
    <w:rsid w:val="58EAEFF7"/>
    <w:rsid w:val="58F45177"/>
    <w:rsid w:val="58F60B3D"/>
    <w:rsid w:val="58F8B38B"/>
    <w:rsid w:val="58F8CB22"/>
    <w:rsid w:val="58F95260"/>
    <w:rsid w:val="58F97DDB"/>
    <w:rsid w:val="58FC003B"/>
    <w:rsid w:val="5906C78F"/>
    <w:rsid w:val="591246D9"/>
    <w:rsid w:val="5913D6C7"/>
    <w:rsid w:val="591629F3"/>
    <w:rsid w:val="5918B748"/>
    <w:rsid w:val="591C69B1"/>
    <w:rsid w:val="592E4C7E"/>
    <w:rsid w:val="59327073"/>
    <w:rsid w:val="5941FB10"/>
    <w:rsid w:val="594B332E"/>
    <w:rsid w:val="59531A39"/>
    <w:rsid w:val="5959E00A"/>
    <w:rsid w:val="595AFE74"/>
    <w:rsid w:val="595CE344"/>
    <w:rsid w:val="5963DC54"/>
    <w:rsid w:val="596D7D14"/>
    <w:rsid w:val="5974C910"/>
    <w:rsid w:val="597CF4AD"/>
    <w:rsid w:val="598155D3"/>
    <w:rsid w:val="59819B62"/>
    <w:rsid w:val="5983C66C"/>
    <w:rsid w:val="5990B26F"/>
    <w:rsid w:val="5995A549"/>
    <w:rsid w:val="59A2DA16"/>
    <w:rsid w:val="59A495CA"/>
    <w:rsid w:val="59A67483"/>
    <w:rsid w:val="59A99D0D"/>
    <w:rsid w:val="59AD0CF6"/>
    <w:rsid w:val="59B05914"/>
    <w:rsid w:val="59B20AD9"/>
    <w:rsid w:val="59B37D2F"/>
    <w:rsid w:val="59B61213"/>
    <w:rsid w:val="59BC149D"/>
    <w:rsid w:val="59BEC85E"/>
    <w:rsid w:val="59BFA94D"/>
    <w:rsid w:val="59C39460"/>
    <w:rsid w:val="59C630BB"/>
    <w:rsid w:val="59C6392C"/>
    <w:rsid w:val="59C8ED7D"/>
    <w:rsid w:val="59C9A397"/>
    <w:rsid w:val="59CAEA19"/>
    <w:rsid w:val="59CE1533"/>
    <w:rsid w:val="59D3BF2A"/>
    <w:rsid w:val="59DCA109"/>
    <w:rsid w:val="59DEAEDF"/>
    <w:rsid w:val="59E1C85C"/>
    <w:rsid w:val="59E222EE"/>
    <w:rsid w:val="59E7EB08"/>
    <w:rsid w:val="59EB3E3B"/>
    <w:rsid w:val="59EC767E"/>
    <w:rsid w:val="59F2E543"/>
    <w:rsid w:val="5A00BEA5"/>
    <w:rsid w:val="5A099710"/>
    <w:rsid w:val="5A0D4EBA"/>
    <w:rsid w:val="5A1F64FB"/>
    <w:rsid w:val="5A23E828"/>
    <w:rsid w:val="5A241DCE"/>
    <w:rsid w:val="5A2C6A69"/>
    <w:rsid w:val="5A2D0206"/>
    <w:rsid w:val="5A31B41E"/>
    <w:rsid w:val="5A34A229"/>
    <w:rsid w:val="5A37F59A"/>
    <w:rsid w:val="5A3AEC13"/>
    <w:rsid w:val="5A3C6FE5"/>
    <w:rsid w:val="5A4C2841"/>
    <w:rsid w:val="5A4C5929"/>
    <w:rsid w:val="5A4E1D5B"/>
    <w:rsid w:val="5A53F539"/>
    <w:rsid w:val="5A544131"/>
    <w:rsid w:val="5A58E983"/>
    <w:rsid w:val="5A5ADAD6"/>
    <w:rsid w:val="5A61DC62"/>
    <w:rsid w:val="5A6475A9"/>
    <w:rsid w:val="5A6EF4CE"/>
    <w:rsid w:val="5A765E0F"/>
    <w:rsid w:val="5A7C40F3"/>
    <w:rsid w:val="5A879482"/>
    <w:rsid w:val="5A8E5DA9"/>
    <w:rsid w:val="5A933009"/>
    <w:rsid w:val="5A94A578"/>
    <w:rsid w:val="5A9FAA79"/>
    <w:rsid w:val="5A9FC511"/>
    <w:rsid w:val="5AA13000"/>
    <w:rsid w:val="5AB8871E"/>
    <w:rsid w:val="5ABA8DC3"/>
    <w:rsid w:val="5ACDEEBD"/>
    <w:rsid w:val="5ACF6062"/>
    <w:rsid w:val="5AD3084A"/>
    <w:rsid w:val="5AD66CF2"/>
    <w:rsid w:val="5AD70DFB"/>
    <w:rsid w:val="5ADC081C"/>
    <w:rsid w:val="5ADD2753"/>
    <w:rsid w:val="5AE542E5"/>
    <w:rsid w:val="5AE60E84"/>
    <w:rsid w:val="5AE6DE8F"/>
    <w:rsid w:val="5AEAF1C2"/>
    <w:rsid w:val="5AEEA810"/>
    <w:rsid w:val="5AFAC870"/>
    <w:rsid w:val="5AFC9E2C"/>
    <w:rsid w:val="5B0074E2"/>
    <w:rsid w:val="5B048778"/>
    <w:rsid w:val="5B108BB0"/>
    <w:rsid w:val="5B14407F"/>
    <w:rsid w:val="5B14F57C"/>
    <w:rsid w:val="5B1E79C1"/>
    <w:rsid w:val="5B2F6DBC"/>
    <w:rsid w:val="5B356DAD"/>
    <w:rsid w:val="5B4BD547"/>
    <w:rsid w:val="5B4E7D50"/>
    <w:rsid w:val="5B4F74DC"/>
    <w:rsid w:val="5B511552"/>
    <w:rsid w:val="5B5533C7"/>
    <w:rsid w:val="5B559C2C"/>
    <w:rsid w:val="5B5BFA8A"/>
    <w:rsid w:val="5B617B02"/>
    <w:rsid w:val="5B61F340"/>
    <w:rsid w:val="5B630C96"/>
    <w:rsid w:val="5B6EDA85"/>
    <w:rsid w:val="5B6FA376"/>
    <w:rsid w:val="5B70EA19"/>
    <w:rsid w:val="5B7338E0"/>
    <w:rsid w:val="5B79CC18"/>
    <w:rsid w:val="5B7E3455"/>
    <w:rsid w:val="5B81A6DD"/>
    <w:rsid w:val="5B8A5B4C"/>
    <w:rsid w:val="5B8AC0D5"/>
    <w:rsid w:val="5B8CD7DA"/>
    <w:rsid w:val="5B8E3C49"/>
    <w:rsid w:val="5B91C016"/>
    <w:rsid w:val="5B952950"/>
    <w:rsid w:val="5BA0E54A"/>
    <w:rsid w:val="5BA7ECAD"/>
    <w:rsid w:val="5BAD9868"/>
    <w:rsid w:val="5BB49B4D"/>
    <w:rsid w:val="5BBE48B9"/>
    <w:rsid w:val="5BBEF1CC"/>
    <w:rsid w:val="5BBFC7F6"/>
    <w:rsid w:val="5BC04233"/>
    <w:rsid w:val="5BC20B7E"/>
    <w:rsid w:val="5BC9BA75"/>
    <w:rsid w:val="5BCA5222"/>
    <w:rsid w:val="5BCB3C54"/>
    <w:rsid w:val="5BD1D8F2"/>
    <w:rsid w:val="5BD74774"/>
    <w:rsid w:val="5BF74DC1"/>
    <w:rsid w:val="5BF8B475"/>
    <w:rsid w:val="5BF9D8F3"/>
    <w:rsid w:val="5C0710FE"/>
    <w:rsid w:val="5C07228B"/>
    <w:rsid w:val="5C08708D"/>
    <w:rsid w:val="5C0B71B9"/>
    <w:rsid w:val="5C2364E3"/>
    <w:rsid w:val="5C2B2CCE"/>
    <w:rsid w:val="5C2B5DE3"/>
    <w:rsid w:val="5C30544D"/>
    <w:rsid w:val="5C320DC8"/>
    <w:rsid w:val="5C385F18"/>
    <w:rsid w:val="5C3CDA54"/>
    <w:rsid w:val="5C4D5FBF"/>
    <w:rsid w:val="5C4E3BC2"/>
    <w:rsid w:val="5C513DF0"/>
    <w:rsid w:val="5C569944"/>
    <w:rsid w:val="5C636FD0"/>
    <w:rsid w:val="5C67DB6A"/>
    <w:rsid w:val="5C737229"/>
    <w:rsid w:val="5C774158"/>
    <w:rsid w:val="5C77E68A"/>
    <w:rsid w:val="5C79C7A2"/>
    <w:rsid w:val="5C829687"/>
    <w:rsid w:val="5C8597AF"/>
    <w:rsid w:val="5C8AAB82"/>
    <w:rsid w:val="5C8D45EB"/>
    <w:rsid w:val="5C998315"/>
    <w:rsid w:val="5CA050BE"/>
    <w:rsid w:val="5CA3F210"/>
    <w:rsid w:val="5CAB5FA9"/>
    <w:rsid w:val="5CBA173A"/>
    <w:rsid w:val="5CC0D2E4"/>
    <w:rsid w:val="5CC6A12E"/>
    <w:rsid w:val="5CCD7EE2"/>
    <w:rsid w:val="5CD16D0A"/>
    <w:rsid w:val="5CD1B6C1"/>
    <w:rsid w:val="5CD477BA"/>
    <w:rsid w:val="5CD5F012"/>
    <w:rsid w:val="5CDA2D72"/>
    <w:rsid w:val="5CE42EAC"/>
    <w:rsid w:val="5CE6AB4F"/>
    <w:rsid w:val="5CF00787"/>
    <w:rsid w:val="5CF9086C"/>
    <w:rsid w:val="5CF94E90"/>
    <w:rsid w:val="5CFC2DEF"/>
    <w:rsid w:val="5CFF739C"/>
    <w:rsid w:val="5D001F50"/>
    <w:rsid w:val="5D07EC80"/>
    <w:rsid w:val="5D11C629"/>
    <w:rsid w:val="5D19A85B"/>
    <w:rsid w:val="5D1D0EEE"/>
    <w:rsid w:val="5D1DF505"/>
    <w:rsid w:val="5D209848"/>
    <w:rsid w:val="5D2C1CDA"/>
    <w:rsid w:val="5D42D5A0"/>
    <w:rsid w:val="5D4351BF"/>
    <w:rsid w:val="5D476EA7"/>
    <w:rsid w:val="5D48972B"/>
    <w:rsid w:val="5D4ECAC7"/>
    <w:rsid w:val="5D4FC92C"/>
    <w:rsid w:val="5D50747E"/>
    <w:rsid w:val="5D53C104"/>
    <w:rsid w:val="5D581B5C"/>
    <w:rsid w:val="5D5A9B32"/>
    <w:rsid w:val="5D66E5C9"/>
    <w:rsid w:val="5D675CD0"/>
    <w:rsid w:val="5D676077"/>
    <w:rsid w:val="5D67C1A3"/>
    <w:rsid w:val="5D6AE151"/>
    <w:rsid w:val="5D76F512"/>
    <w:rsid w:val="5D77CC94"/>
    <w:rsid w:val="5D7A4BFA"/>
    <w:rsid w:val="5D7E089F"/>
    <w:rsid w:val="5D7E6B3F"/>
    <w:rsid w:val="5D8133F1"/>
    <w:rsid w:val="5D81A0DC"/>
    <w:rsid w:val="5D94E2B6"/>
    <w:rsid w:val="5D958710"/>
    <w:rsid w:val="5D967904"/>
    <w:rsid w:val="5D9C4421"/>
    <w:rsid w:val="5D9D2BC5"/>
    <w:rsid w:val="5D9FEE75"/>
    <w:rsid w:val="5DA7D676"/>
    <w:rsid w:val="5DA8DD84"/>
    <w:rsid w:val="5DBEBDD3"/>
    <w:rsid w:val="5DBEDA9B"/>
    <w:rsid w:val="5DBF5015"/>
    <w:rsid w:val="5DD1B162"/>
    <w:rsid w:val="5DD56C7E"/>
    <w:rsid w:val="5DD73EA4"/>
    <w:rsid w:val="5DD75FA2"/>
    <w:rsid w:val="5DD9E98E"/>
    <w:rsid w:val="5DDC2AEE"/>
    <w:rsid w:val="5DDE4C70"/>
    <w:rsid w:val="5DEC6E5C"/>
    <w:rsid w:val="5DF91E2C"/>
    <w:rsid w:val="5DF94DB4"/>
    <w:rsid w:val="5DF96343"/>
    <w:rsid w:val="5E0E16DE"/>
    <w:rsid w:val="5E0F6108"/>
    <w:rsid w:val="5E1220DC"/>
    <w:rsid w:val="5E1257E7"/>
    <w:rsid w:val="5E1828DD"/>
    <w:rsid w:val="5E1D804D"/>
    <w:rsid w:val="5E2EDED3"/>
    <w:rsid w:val="5E3199D6"/>
    <w:rsid w:val="5E37637B"/>
    <w:rsid w:val="5E39C684"/>
    <w:rsid w:val="5E3C4E7E"/>
    <w:rsid w:val="5E42856C"/>
    <w:rsid w:val="5E42D399"/>
    <w:rsid w:val="5E493D15"/>
    <w:rsid w:val="5E4FEC1F"/>
    <w:rsid w:val="5E5065D0"/>
    <w:rsid w:val="5E5CF390"/>
    <w:rsid w:val="5E5F0020"/>
    <w:rsid w:val="5E62E8CE"/>
    <w:rsid w:val="5E6D6119"/>
    <w:rsid w:val="5E738006"/>
    <w:rsid w:val="5E8355F5"/>
    <w:rsid w:val="5E84E3D1"/>
    <w:rsid w:val="5E859B55"/>
    <w:rsid w:val="5E8D0CED"/>
    <w:rsid w:val="5E94779F"/>
    <w:rsid w:val="5E9E9094"/>
    <w:rsid w:val="5EA0FDA9"/>
    <w:rsid w:val="5EA20E18"/>
    <w:rsid w:val="5EAD263E"/>
    <w:rsid w:val="5EC36AC9"/>
    <w:rsid w:val="5EC57F4A"/>
    <w:rsid w:val="5ECB8690"/>
    <w:rsid w:val="5ECC4BE6"/>
    <w:rsid w:val="5ECE61DC"/>
    <w:rsid w:val="5ED156EF"/>
    <w:rsid w:val="5ED630D1"/>
    <w:rsid w:val="5EE17E1A"/>
    <w:rsid w:val="5EE4EED3"/>
    <w:rsid w:val="5EE84140"/>
    <w:rsid w:val="5EEA335B"/>
    <w:rsid w:val="5EEDE713"/>
    <w:rsid w:val="5EEF1E3E"/>
    <w:rsid w:val="5EF28A0B"/>
    <w:rsid w:val="5EF6FEDB"/>
    <w:rsid w:val="5EF90279"/>
    <w:rsid w:val="5F0AA6CA"/>
    <w:rsid w:val="5F0FA860"/>
    <w:rsid w:val="5F114B78"/>
    <w:rsid w:val="5F17409D"/>
    <w:rsid w:val="5F20A860"/>
    <w:rsid w:val="5F2B21AA"/>
    <w:rsid w:val="5F2D7C4F"/>
    <w:rsid w:val="5F2FF06A"/>
    <w:rsid w:val="5F34F8E0"/>
    <w:rsid w:val="5F421DAD"/>
    <w:rsid w:val="5F4226A5"/>
    <w:rsid w:val="5F4AA0B8"/>
    <w:rsid w:val="5F4AFD45"/>
    <w:rsid w:val="5F4FF46B"/>
    <w:rsid w:val="5F591FA2"/>
    <w:rsid w:val="5F624252"/>
    <w:rsid w:val="5F6FE295"/>
    <w:rsid w:val="5F8E7D55"/>
    <w:rsid w:val="5F95CAA4"/>
    <w:rsid w:val="5F9F2CAF"/>
    <w:rsid w:val="5FA340A8"/>
    <w:rsid w:val="5FA9B4F6"/>
    <w:rsid w:val="5FA9E309"/>
    <w:rsid w:val="5FAF1E21"/>
    <w:rsid w:val="5FB31F8F"/>
    <w:rsid w:val="5FB3F615"/>
    <w:rsid w:val="5FB69B96"/>
    <w:rsid w:val="5FB7101B"/>
    <w:rsid w:val="5FBD3D87"/>
    <w:rsid w:val="5FBDFE57"/>
    <w:rsid w:val="5FE19EAD"/>
    <w:rsid w:val="5FE1C21B"/>
    <w:rsid w:val="5FE3AA8B"/>
    <w:rsid w:val="5FE97318"/>
    <w:rsid w:val="5FF34032"/>
    <w:rsid w:val="5FF3564A"/>
    <w:rsid w:val="5FFDC6FA"/>
    <w:rsid w:val="5FFE04BA"/>
    <w:rsid w:val="6015EBCC"/>
    <w:rsid w:val="60179C37"/>
    <w:rsid w:val="601FC1AC"/>
    <w:rsid w:val="60369223"/>
    <w:rsid w:val="603C7079"/>
    <w:rsid w:val="6042B37E"/>
    <w:rsid w:val="605187D4"/>
    <w:rsid w:val="6051EFC1"/>
    <w:rsid w:val="6058F280"/>
    <w:rsid w:val="6059B912"/>
    <w:rsid w:val="606EF57A"/>
    <w:rsid w:val="6077D926"/>
    <w:rsid w:val="607C786E"/>
    <w:rsid w:val="60867D66"/>
    <w:rsid w:val="608A7E8C"/>
    <w:rsid w:val="608D953F"/>
    <w:rsid w:val="608E1836"/>
    <w:rsid w:val="60958A4B"/>
    <w:rsid w:val="6098E57C"/>
    <w:rsid w:val="609B3279"/>
    <w:rsid w:val="609C2C63"/>
    <w:rsid w:val="609F4FED"/>
    <w:rsid w:val="60AA3183"/>
    <w:rsid w:val="60AAD52C"/>
    <w:rsid w:val="60B289D9"/>
    <w:rsid w:val="60B654A6"/>
    <w:rsid w:val="60C75A21"/>
    <w:rsid w:val="60D129D9"/>
    <w:rsid w:val="60D8520E"/>
    <w:rsid w:val="60E21002"/>
    <w:rsid w:val="60E34E33"/>
    <w:rsid w:val="60E4FCA0"/>
    <w:rsid w:val="60E69789"/>
    <w:rsid w:val="60F63367"/>
    <w:rsid w:val="60FD200A"/>
    <w:rsid w:val="61010511"/>
    <w:rsid w:val="6106EEA7"/>
    <w:rsid w:val="610A2267"/>
    <w:rsid w:val="610D6CFE"/>
    <w:rsid w:val="6110F436"/>
    <w:rsid w:val="6113E7E2"/>
    <w:rsid w:val="611C50DF"/>
    <w:rsid w:val="612601C8"/>
    <w:rsid w:val="61289E4C"/>
    <w:rsid w:val="612A4BB6"/>
    <w:rsid w:val="612E6973"/>
    <w:rsid w:val="61343124"/>
    <w:rsid w:val="6135FC09"/>
    <w:rsid w:val="613ECDFA"/>
    <w:rsid w:val="613F2301"/>
    <w:rsid w:val="6147A398"/>
    <w:rsid w:val="6148CDDF"/>
    <w:rsid w:val="616CDE05"/>
    <w:rsid w:val="61729FE7"/>
    <w:rsid w:val="61737FC7"/>
    <w:rsid w:val="61738729"/>
    <w:rsid w:val="6180900B"/>
    <w:rsid w:val="61855D60"/>
    <w:rsid w:val="61896DCB"/>
    <w:rsid w:val="619B4C12"/>
    <w:rsid w:val="61AADA2C"/>
    <w:rsid w:val="61B7EEC5"/>
    <w:rsid w:val="61C0E286"/>
    <w:rsid w:val="61CDCB0B"/>
    <w:rsid w:val="61D139CB"/>
    <w:rsid w:val="61D611DC"/>
    <w:rsid w:val="61EA66B1"/>
    <w:rsid w:val="61FCC822"/>
    <w:rsid w:val="6201019A"/>
    <w:rsid w:val="620549AE"/>
    <w:rsid w:val="62066F8F"/>
    <w:rsid w:val="620B71CA"/>
    <w:rsid w:val="62118C84"/>
    <w:rsid w:val="6218C0CB"/>
    <w:rsid w:val="621C7723"/>
    <w:rsid w:val="62226F63"/>
    <w:rsid w:val="6224E791"/>
    <w:rsid w:val="622927F0"/>
    <w:rsid w:val="622C897A"/>
    <w:rsid w:val="623478E6"/>
    <w:rsid w:val="62357E0A"/>
    <w:rsid w:val="62392D7E"/>
    <w:rsid w:val="62476EE0"/>
    <w:rsid w:val="624B7CEF"/>
    <w:rsid w:val="624ED8FD"/>
    <w:rsid w:val="625E79A8"/>
    <w:rsid w:val="6262BE14"/>
    <w:rsid w:val="6269191D"/>
    <w:rsid w:val="626E7A83"/>
    <w:rsid w:val="6274DC0E"/>
    <w:rsid w:val="627C856C"/>
    <w:rsid w:val="62854EF2"/>
    <w:rsid w:val="628CAB83"/>
    <w:rsid w:val="6297CD4C"/>
    <w:rsid w:val="629C8EC9"/>
    <w:rsid w:val="62ABC3EB"/>
    <w:rsid w:val="62C11A04"/>
    <w:rsid w:val="62C39080"/>
    <w:rsid w:val="62C86148"/>
    <w:rsid w:val="62CF6426"/>
    <w:rsid w:val="62D81A0E"/>
    <w:rsid w:val="62DA5368"/>
    <w:rsid w:val="62E757F0"/>
    <w:rsid w:val="62E8FE17"/>
    <w:rsid w:val="62EDBB3C"/>
    <w:rsid w:val="63078BCD"/>
    <w:rsid w:val="630A9950"/>
    <w:rsid w:val="63108F6E"/>
    <w:rsid w:val="6314D228"/>
    <w:rsid w:val="6316FD42"/>
    <w:rsid w:val="6318EAE8"/>
    <w:rsid w:val="6321DCE0"/>
    <w:rsid w:val="6326F5FE"/>
    <w:rsid w:val="6332846F"/>
    <w:rsid w:val="633D946A"/>
    <w:rsid w:val="63550BD4"/>
    <w:rsid w:val="635B7FAD"/>
    <w:rsid w:val="636E154D"/>
    <w:rsid w:val="6371AEAB"/>
    <w:rsid w:val="63720A8D"/>
    <w:rsid w:val="637D3B02"/>
    <w:rsid w:val="638B02A5"/>
    <w:rsid w:val="639A6514"/>
    <w:rsid w:val="639B82CB"/>
    <w:rsid w:val="63A44249"/>
    <w:rsid w:val="63A8686C"/>
    <w:rsid w:val="63A90DB5"/>
    <w:rsid w:val="63D0968D"/>
    <w:rsid w:val="63E1A4AF"/>
    <w:rsid w:val="63EA23A8"/>
    <w:rsid w:val="63F06AF0"/>
    <w:rsid w:val="63F3FAD0"/>
    <w:rsid w:val="63F406DD"/>
    <w:rsid w:val="63F541B0"/>
    <w:rsid w:val="63F6B9F2"/>
    <w:rsid w:val="63FDDD46"/>
    <w:rsid w:val="6400D8E3"/>
    <w:rsid w:val="64095C2D"/>
    <w:rsid w:val="64181F2C"/>
    <w:rsid w:val="6418A42D"/>
    <w:rsid w:val="6418FB19"/>
    <w:rsid w:val="6428F2D9"/>
    <w:rsid w:val="642A3FC0"/>
    <w:rsid w:val="642A8733"/>
    <w:rsid w:val="64382762"/>
    <w:rsid w:val="643B3BCA"/>
    <w:rsid w:val="6443E1F2"/>
    <w:rsid w:val="644A1DD6"/>
    <w:rsid w:val="644C17A9"/>
    <w:rsid w:val="6459E3DA"/>
    <w:rsid w:val="64604A25"/>
    <w:rsid w:val="6464BEFD"/>
    <w:rsid w:val="646756A9"/>
    <w:rsid w:val="646AFCDD"/>
    <w:rsid w:val="646C7469"/>
    <w:rsid w:val="646D2067"/>
    <w:rsid w:val="647A9B1F"/>
    <w:rsid w:val="6482D89A"/>
    <w:rsid w:val="64849896"/>
    <w:rsid w:val="6493A952"/>
    <w:rsid w:val="6497C77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B39B9E"/>
    <w:rsid w:val="64BC3B3B"/>
    <w:rsid w:val="64C3195E"/>
    <w:rsid w:val="64D25AF0"/>
    <w:rsid w:val="64D5B7DF"/>
    <w:rsid w:val="64EAF6D3"/>
    <w:rsid w:val="64EDF1AB"/>
    <w:rsid w:val="64F5E131"/>
    <w:rsid w:val="64F7447E"/>
    <w:rsid w:val="6515D5E0"/>
    <w:rsid w:val="651828AC"/>
    <w:rsid w:val="65182D85"/>
    <w:rsid w:val="65192F7B"/>
    <w:rsid w:val="652011D3"/>
    <w:rsid w:val="6526CD11"/>
    <w:rsid w:val="653E9D58"/>
    <w:rsid w:val="6543C351"/>
    <w:rsid w:val="654EF8E4"/>
    <w:rsid w:val="655A11C3"/>
    <w:rsid w:val="655A83D4"/>
    <w:rsid w:val="656054D1"/>
    <w:rsid w:val="656C04F2"/>
    <w:rsid w:val="65741801"/>
    <w:rsid w:val="65762915"/>
    <w:rsid w:val="65788635"/>
    <w:rsid w:val="6580A5B1"/>
    <w:rsid w:val="658D24A8"/>
    <w:rsid w:val="659ACB44"/>
    <w:rsid w:val="65A05FEE"/>
    <w:rsid w:val="65AFE46F"/>
    <w:rsid w:val="65B59E6F"/>
    <w:rsid w:val="65BED7F9"/>
    <w:rsid w:val="65BFB05B"/>
    <w:rsid w:val="65BFEC35"/>
    <w:rsid w:val="65C01161"/>
    <w:rsid w:val="65C1F1FE"/>
    <w:rsid w:val="65CFF5EC"/>
    <w:rsid w:val="65D66FCB"/>
    <w:rsid w:val="65D75D5F"/>
    <w:rsid w:val="65DEAE73"/>
    <w:rsid w:val="65E12FA7"/>
    <w:rsid w:val="65E552E8"/>
    <w:rsid w:val="65E7E80A"/>
    <w:rsid w:val="65EEE8F2"/>
    <w:rsid w:val="65F0E30D"/>
    <w:rsid w:val="65F6EDFB"/>
    <w:rsid w:val="6601D485"/>
    <w:rsid w:val="6605F15E"/>
    <w:rsid w:val="660AFD0C"/>
    <w:rsid w:val="660E2C0E"/>
    <w:rsid w:val="6610F640"/>
    <w:rsid w:val="661F12BB"/>
    <w:rsid w:val="66258FD1"/>
    <w:rsid w:val="662667C0"/>
    <w:rsid w:val="66272B40"/>
    <w:rsid w:val="662E254E"/>
    <w:rsid w:val="66352EF7"/>
    <w:rsid w:val="663829F2"/>
    <w:rsid w:val="66424B7B"/>
    <w:rsid w:val="6643A2B7"/>
    <w:rsid w:val="66508BAA"/>
    <w:rsid w:val="6652A723"/>
    <w:rsid w:val="6654C4C5"/>
    <w:rsid w:val="6656A86E"/>
    <w:rsid w:val="665CD24B"/>
    <w:rsid w:val="665F0C28"/>
    <w:rsid w:val="6669B407"/>
    <w:rsid w:val="66730AEF"/>
    <w:rsid w:val="6682BA40"/>
    <w:rsid w:val="6683EC35"/>
    <w:rsid w:val="6696BB0B"/>
    <w:rsid w:val="669C0F2C"/>
    <w:rsid w:val="669D0930"/>
    <w:rsid w:val="66A77F4C"/>
    <w:rsid w:val="66B0A17E"/>
    <w:rsid w:val="66B96B1B"/>
    <w:rsid w:val="66CDC812"/>
    <w:rsid w:val="66D46361"/>
    <w:rsid w:val="66E2BEE1"/>
    <w:rsid w:val="66F00C26"/>
    <w:rsid w:val="66FA017B"/>
    <w:rsid w:val="66FB0710"/>
    <w:rsid w:val="67047C5C"/>
    <w:rsid w:val="6709A18E"/>
    <w:rsid w:val="670F71A8"/>
    <w:rsid w:val="67188A15"/>
    <w:rsid w:val="671F8B66"/>
    <w:rsid w:val="6725A843"/>
    <w:rsid w:val="67266FBE"/>
    <w:rsid w:val="6726B311"/>
    <w:rsid w:val="6726E366"/>
    <w:rsid w:val="672AE5DC"/>
    <w:rsid w:val="672D54CF"/>
    <w:rsid w:val="67324F09"/>
    <w:rsid w:val="6734AEB0"/>
    <w:rsid w:val="6736108C"/>
    <w:rsid w:val="67480987"/>
    <w:rsid w:val="674C8872"/>
    <w:rsid w:val="674D87D6"/>
    <w:rsid w:val="6750B213"/>
    <w:rsid w:val="67535187"/>
    <w:rsid w:val="6754EF5B"/>
    <w:rsid w:val="67616321"/>
    <w:rsid w:val="676325B2"/>
    <w:rsid w:val="6769B6CF"/>
    <w:rsid w:val="676B37FD"/>
    <w:rsid w:val="6774BE8A"/>
    <w:rsid w:val="67820DA3"/>
    <w:rsid w:val="679E8610"/>
    <w:rsid w:val="679F1445"/>
    <w:rsid w:val="67A69798"/>
    <w:rsid w:val="67A7DBB8"/>
    <w:rsid w:val="67A82EB5"/>
    <w:rsid w:val="67BB055E"/>
    <w:rsid w:val="67C0EF39"/>
    <w:rsid w:val="67C0F63D"/>
    <w:rsid w:val="67C6963D"/>
    <w:rsid w:val="67C8A9AB"/>
    <w:rsid w:val="67CA8C9D"/>
    <w:rsid w:val="67CFB708"/>
    <w:rsid w:val="67D7205C"/>
    <w:rsid w:val="67D9E689"/>
    <w:rsid w:val="67DEAEF4"/>
    <w:rsid w:val="67E01393"/>
    <w:rsid w:val="67E23154"/>
    <w:rsid w:val="67E6F3EC"/>
    <w:rsid w:val="67EF8F3D"/>
    <w:rsid w:val="67F442FF"/>
    <w:rsid w:val="67F91DFB"/>
    <w:rsid w:val="6803497F"/>
    <w:rsid w:val="680C084C"/>
    <w:rsid w:val="680C6C21"/>
    <w:rsid w:val="680D35A1"/>
    <w:rsid w:val="68164B5C"/>
    <w:rsid w:val="681A64E3"/>
    <w:rsid w:val="681DF273"/>
    <w:rsid w:val="6825ADBE"/>
    <w:rsid w:val="682EAA01"/>
    <w:rsid w:val="682F87EF"/>
    <w:rsid w:val="68341BB0"/>
    <w:rsid w:val="68410F50"/>
    <w:rsid w:val="6844EE72"/>
    <w:rsid w:val="68484944"/>
    <w:rsid w:val="685097D5"/>
    <w:rsid w:val="68559B93"/>
    <w:rsid w:val="6855AFA2"/>
    <w:rsid w:val="685735BC"/>
    <w:rsid w:val="685C2D21"/>
    <w:rsid w:val="685D1F77"/>
    <w:rsid w:val="685E61DB"/>
    <w:rsid w:val="68653752"/>
    <w:rsid w:val="686A5297"/>
    <w:rsid w:val="686BB870"/>
    <w:rsid w:val="6872668A"/>
    <w:rsid w:val="68745698"/>
    <w:rsid w:val="68759E34"/>
    <w:rsid w:val="687FF13D"/>
    <w:rsid w:val="68829861"/>
    <w:rsid w:val="6883907E"/>
    <w:rsid w:val="6886BC62"/>
    <w:rsid w:val="689279F1"/>
    <w:rsid w:val="68942915"/>
    <w:rsid w:val="68947BB5"/>
    <w:rsid w:val="6898C74E"/>
    <w:rsid w:val="689B489A"/>
    <w:rsid w:val="68AA6FFA"/>
    <w:rsid w:val="68B5BBCA"/>
    <w:rsid w:val="68BDCE77"/>
    <w:rsid w:val="68CA3950"/>
    <w:rsid w:val="68CC09DD"/>
    <w:rsid w:val="68D07B02"/>
    <w:rsid w:val="68D26C06"/>
    <w:rsid w:val="68D6D3D4"/>
    <w:rsid w:val="68E946D2"/>
    <w:rsid w:val="68F1B5CE"/>
    <w:rsid w:val="68FE6641"/>
    <w:rsid w:val="6900CE58"/>
    <w:rsid w:val="6909853A"/>
    <w:rsid w:val="69157E93"/>
    <w:rsid w:val="6915BFCA"/>
    <w:rsid w:val="69168B77"/>
    <w:rsid w:val="691C06EE"/>
    <w:rsid w:val="691E4972"/>
    <w:rsid w:val="69240B84"/>
    <w:rsid w:val="6927FFB2"/>
    <w:rsid w:val="693180F2"/>
    <w:rsid w:val="6932FACE"/>
    <w:rsid w:val="693C6AB3"/>
    <w:rsid w:val="693D09D2"/>
    <w:rsid w:val="6943C660"/>
    <w:rsid w:val="69440FAE"/>
    <w:rsid w:val="6957038A"/>
    <w:rsid w:val="695CD3F8"/>
    <w:rsid w:val="696A3628"/>
    <w:rsid w:val="69799A10"/>
    <w:rsid w:val="697A2438"/>
    <w:rsid w:val="697A7F55"/>
    <w:rsid w:val="6988EB71"/>
    <w:rsid w:val="6999C8A0"/>
    <w:rsid w:val="699DD611"/>
    <w:rsid w:val="699F7701"/>
    <w:rsid w:val="69B46212"/>
    <w:rsid w:val="69B5A08A"/>
    <w:rsid w:val="69B7DC40"/>
    <w:rsid w:val="69BB07A3"/>
    <w:rsid w:val="69CC12BC"/>
    <w:rsid w:val="69D14267"/>
    <w:rsid w:val="69D2FC1B"/>
    <w:rsid w:val="69D92EA6"/>
    <w:rsid w:val="69DCA3DF"/>
    <w:rsid w:val="69DEB02E"/>
    <w:rsid w:val="69E19E4F"/>
    <w:rsid w:val="69E2C20E"/>
    <w:rsid w:val="69E5D607"/>
    <w:rsid w:val="69E6FB66"/>
    <w:rsid w:val="69E9F71F"/>
    <w:rsid w:val="69FB40BB"/>
    <w:rsid w:val="6A057B62"/>
    <w:rsid w:val="6A06B2C0"/>
    <w:rsid w:val="6A164746"/>
    <w:rsid w:val="6A19CCEC"/>
    <w:rsid w:val="6A1F401C"/>
    <w:rsid w:val="6A1F724B"/>
    <w:rsid w:val="6A232ED3"/>
    <w:rsid w:val="6A2CB593"/>
    <w:rsid w:val="6A2E00C9"/>
    <w:rsid w:val="6A30BD15"/>
    <w:rsid w:val="6A54A00B"/>
    <w:rsid w:val="6A56786A"/>
    <w:rsid w:val="6A64A7C8"/>
    <w:rsid w:val="6A71C6F0"/>
    <w:rsid w:val="6A71EEC2"/>
    <w:rsid w:val="6A8A68AE"/>
    <w:rsid w:val="6A963FC8"/>
    <w:rsid w:val="6A98FCD4"/>
    <w:rsid w:val="6A9A91E7"/>
    <w:rsid w:val="6AA639CC"/>
    <w:rsid w:val="6AB1567D"/>
    <w:rsid w:val="6AC9925C"/>
    <w:rsid w:val="6AC9E1F3"/>
    <w:rsid w:val="6ACA9A2B"/>
    <w:rsid w:val="6ACAF555"/>
    <w:rsid w:val="6AD39A5D"/>
    <w:rsid w:val="6ADA6ED9"/>
    <w:rsid w:val="6AE54989"/>
    <w:rsid w:val="6AE67879"/>
    <w:rsid w:val="6AE67DE8"/>
    <w:rsid w:val="6AEB07A4"/>
    <w:rsid w:val="6AEC55E8"/>
    <w:rsid w:val="6AEDB4DC"/>
    <w:rsid w:val="6AEDD983"/>
    <w:rsid w:val="6AFEA5DD"/>
    <w:rsid w:val="6B093904"/>
    <w:rsid w:val="6B150276"/>
    <w:rsid w:val="6B1CD47C"/>
    <w:rsid w:val="6B23D3DA"/>
    <w:rsid w:val="6B2F9263"/>
    <w:rsid w:val="6B361A08"/>
    <w:rsid w:val="6B5B6AED"/>
    <w:rsid w:val="6B5D5840"/>
    <w:rsid w:val="6B612032"/>
    <w:rsid w:val="6B6BBD44"/>
    <w:rsid w:val="6B7174C4"/>
    <w:rsid w:val="6B76C552"/>
    <w:rsid w:val="6B797D51"/>
    <w:rsid w:val="6B7A2C4C"/>
    <w:rsid w:val="6B7CEEAA"/>
    <w:rsid w:val="6B8E486C"/>
    <w:rsid w:val="6B9CD9C5"/>
    <w:rsid w:val="6B9FF65A"/>
    <w:rsid w:val="6BA32118"/>
    <w:rsid w:val="6BA56C28"/>
    <w:rsid w:val="6BA57946"/>
    <w:rsid w:val="6BAA33AC"/>
    <w:rsid w:val="6BB2F325"/>
    <w:rsid w:val="6BB59D4D"/>
    <w:rsid w:val="6BB9498C"/>
    <w:rsid w:val="6BC05F50"/>
    <w:rsid w:val="6BC10A8C"/>
    <w:rsid w:val="6BC6E0C0"/>
    <w:rsid w:val="6BCAC16B"/>
    <w:rsid w:val="6BD297BF"/>
    <w:rsid w:val="6BD5433E"/>
    <w:rsid w:val="6BD68E2E"/>
    <w:rsid w:val="6BD8B7E4"/>
    <w:rsid w:val="6BDC1DCD"/>
    <w:rsid w:val="6BDFACD6"/>
    <w:rsid w:val="6BEADB47"/>
    <w:rsid w:val="6BF234D9"/>
    <w:rsid w:val="6BF658C7"/>
    <w:rsid w:val="6BFA40D5"/>
    <w:rsid w:val="6BFAF76E"/>
    <w:rsid w:val="6BFC1397"/>
    <w:rsid w:val="6BFF5721"/>
    <w:rsid w:val="6C0386A3"/>
    <w:rsid w:val="6C0665D7"/>
    <w:rsid w:val="6C0A4A10"/>
    <w:rsid w:val="6C158127"/>
    <w:rsid w:val="6C1B8AE9"/>
    <w:rsid w:val="6C233525"/>
    <w:rsid w:val="6C23C748"/>
    <w:rsid w:val="6C26408D"/>
    <w:rsid w:val="6C360703"/>
    <w:rsid w:val="6C3A902D"/>
    <w:rsid w:val="6C3CEC51"/>
    <w:rsid w:val="6C438225"/>
    <w:rsid w:val="6C46F6F2"/>
    <w:rsid w:val="6C470AF9"/>
    <w:rsid w:val="6C4BCBFC"/>
    <w:rsid w:val="6C58E768"/>
    <w:rsid w:val="6C5CEA06"/>
    <w:rsid w:val="6C5FE366"/>
    <w:rsid w:val="6C653FAC"/>
    <w:rsid w:val="6C658B40"/>
    <w:rsid w:val="6C674C73"/>
    <w:rsid w:val="6C6C84A7"/>
    <w:rsid w:val="6C78698A"/>
    <w:rsid w:val="6C7D7494"/>
    <w:rsid w:val="6C824E49"/>
    <w:rsid w:val="6C8AF3C4"/>
    <w:rsid w:val="6C92FA4C"/>
    <w:rsid w:val="6C946BA8"/>
    <w:rsid w:val="6C9BF228"/>
    <w:rsid w:val="6CAAC1BE"/>
    <w:rsid w:val="6CC52D1A"/>
    <w:rsid w:val="6CD4ECB2"/>
    <w:rsid w:val="6CE06417"/>
    <w:rsid w:val="6CE24CDE"/>
    <w:rsid w:val="6CE7E40A"/>
    <w:rsid w:val="6CE9A412"/>
    <w:rsid w:val="6CF3E564"/>
    <w:rsid w:val="6CF698A1"/>
    <w:rsid w:val="6CFBF0EF"/>
    <w:rsid w:val="6D0C9A27"/>
    <w:rsid w:val="6D0F2314"/>
    <w:rsid w:val="6D12E1CB"/>
    <w:rsid w:val="6D14F0B3"/>
    <w:rsid w:val="6D2133F4"/>
    <w:rsid w:val="6D23C3FD"/>
    <w:rsid w:val="6D266942"/>
    <w:rsid w:val="6D28683F"/>
    <w:rsid w:val="6D2B94A7"/>
    <w:rsid w:val="6D2E7641"/>
    <w:rsid w:val="6D3372A9"/>
    <w:rsid w:val="6D407D6E"/>
    <w:rsid w:val="6D50952C"/>
    <w:rsid w:val="6D5391A9"/>
    <w:rsid w:val="6D53EF09"/>
    <w:rsid w:val="6D5B75CE"/>
    <w:rsid w:val="6D5C8C3E"/>
    <w:rsid w:val="6D607830"/>
    <w:rsid w:val="6D663C9B"/>
    <w:rsid w:val="6D67C6E5"/>
    <w:rsid w:val="6D6AB49B"/>
    <w:rsid w:val="6D789A42"/>
    <w:rsid w:val="6D7B6D50"/>
    <w:rsid w:val="6D85EC2E"/>
    <w:rsid w:val="6D8C2E55"/>
    <w:rsid w:val="6D939B5B"/>
    <w:rsid w:val="6D94C52D"/>
    <w:rsid w:val="6D9A5674"/>
    <w:rsid w:val="6DA4442B"/>
    <w:rsid w:val="6DAE94DB"/>
    <w:rsid w:val="6DB0EA96"/>
    <w:rsid w:val="6DB9732F"/>
    <w:rsid w:val="6DBC0CD6"/>
    <w:rsid w:val="6DBD8DEB"/>
    <w:rsid w:val="6DC17288"/>
    <w:rsid w:val="6DC52DFD"/>
    <w:rsid w:val="6DD8975B"/>
    <w:rsid w:val="6DDA41DE"/>
    <w:rsid w:val="6DDEF01E"/>
    <w:rsid w:val="6DE1492D"/>
    <w:rsid w:val="6DE18532"/>
    <w:rsid w:val="6DE4F7B8"/>
    <w:rsid w:val="6DEB3928"/>
    <w:rsid w:val="6DF57A92"/>
    <w:rsid w:val="6DFB6C7E"/>
    <w:rsid w:val="6DFCC816"/>
    <w:rsid w:val="6DFFBF11"/>
    <w:rsid w:val="6E052844"/>
    <w:rsid w:val="6E1186C4"/>
    <w:rsid w:val="6E15717C"/>
    <w:rsid w:val="6E234FDB"/>
    <w:rsid w:val="6E23BD14"/>
    <w:rsid w:val="6E256905"/>
    <w:rsid w:val="6E2D7B5A"/>
    <w:rsid w:val="6E32EC86"/>
    <w:rsid w:val="6E3489B3"/>
    <w:rsid w:val="6E34AB91"/>
    <w:rsid w:val="6E3530F8"/>
    <w:rsid w:val="6E38C6B7"/>
    <w:rsid w:val="6E3C6C97"/>
    <w:rsid w:val="6E3E07E7"/>
    <w:rsid w:val="6E3FBE3E"/>
    <w:rsid w:val="6E417CEE"/>
    <w:rsid w:val="6E41FABE"/>
    <w:rsid w:val="6E4EC14F"/>
    <w:rsid w:val="6E4F5522"/>
    <w:rsid w:val="6E5097A8"/>
    <w:rsid w:val="6E575E25"/>
    <w:rsid w:val="6E5766B8"/>
    <w:rsid w:val="6E6433BE"/>
    <w:rsid w:val="6E64506D"/>
    <w:rsid w:val="6E68C57A"/>
    <w:rsid w:val="6E89BD62"/>
    <w:rsid w:val="6E8FEF0C"/>
    <w:rsid w:val="6E9DB3C7"/>
    <w:rsid w:val="6EA48474"/>
    <w:rsid w:val="6EAC7280"/>
    <w:rsid w:val="6EB0C114"/>
    <w:rsid w:val="6EB1985A"/>
    <w:rsid w:val="6EB22FB2"/>
    <w:rsid w:val="6EB2C6E7"/>
    <w:rsid w:val="6EBD3EC8"/>
    <w:rsid w:val="6EBD6E72"/>
    <w:rsid w:val="6EC220C9"/>
    <w:rsid w:val="6EC45E48"/>
    <w:rsid w:val="6EC9C628"/>
    <w:rsid w:val="6ECFF023"/>
    <w:rsid w:val="6EE5E9C6"/>
    <w:rsid w:val="6EEED474"/>
    <w:rsid w:val="6EF0ACCF"/>
    <w:rsid w:val="6EF7ED13"/>
    <w:rsid w:val="6F00C8CA"/>
    <w:rsid w:val="6F01FE73"/>
    <w:rsid w:val="6F0B845E"/>
    <w:rsid w:val="6F0DE225"/>
    <w:rsid w:val="6F155A45"/>
    <w:rsid w:val="6F19C958"/>
    <w:rsid w:val="6F1F2FC1"/>
    <w:rsid w:val="6F295A15"/>
    <w:rsid w:val="6F2A6A86"/>
    <w:rsid w:val="6F32D15F"/>
    <w:rsid w:val="6F3A0549"/>
    <w:rsid w:val="6F3AFE79"/>
    <w:rsid w:val="6F406DC9"/>
    <w:rsid w:val="6F4D3E3F"/>
    <w:rsid w:val="6F4EABD1"/>
    <w:rsid w:val="6F501051"/>
    <w:rsid w:val="6F5237C4"/>
    <w:rsid w:val="6F564C78"/>
    <w:rsid w:val="6F588E0E"/>
    <w:rsid w:val="6F5CA279"/>
    <w:rsid w:val="6F66A5D7"/>
    <w:rsid w:val="6F68C913"/>
    <w:rsid w:val="6F6DAE93"/>
    <w:rsid w:val="6F6F89D8"/>
    <w:rsid w:val="6F7150DF"/>
    <w:rsid w:val="6F72F49C"/>
    <w:rsid w:val="6F78598A"/>
    <w:rsid w:val="6F9130A7"/>
    <w:rsid w:val="6F9306ED"/>
    <w:rsid w:val="6F942128"/>
    <w:rsid w:val="6F96F3AA"/>
    <w:rsid w:val="6F9EAC2C"/>
    <w:rsid w:val="6F9EB7EE"/>
    <w:rsid w:val="6FB34069"/>
    <w:rsid w:val="6FC7A309"/>
    <w:rsid w:val="6FC7AA32"/>
    <w:rsid w:val="6FCA5DCD"/>
    <w:rsid w:val="6FCFDE24"/>
    <w:rsid w:val="6FDA6841"/>
    <w:rsid w:val="6FE0FB35"/>
    <w:rsid w:val="6FF1A6EC"/>
    <w:rsid w:val="6FF8D653"/>
    <w:rsid w:val="7001B7DC"/>
    <w:rsid w:val="7005928A"/>
    <w:rsid w:val="7006384A"/>
    <w:rsid w:val="7010F7A4"/>
    <w:rsid w:val="701CA39D"/>
    <w:rsid w:val="701F84CC"/>
    <w:rsid w:val="7021609B"/>
    <w:rsid w:val="7024F3A7"/>
    <w:rsid w:val="702EF22A"/>
    <w:rsid w:val="70503709"/>
    <w:rsid w:val="7053FB38"/>
    <w:rsid w:val="705CD9AD"/>
    <w:rsid w:val="7072B00A"/>
    <w:rsid w:val="7073F4D2"/>
    <w:rsid w:val="7090DE53"/>
    <w:rsid w:val="70931B43"/>
    <w:rsid w:val="70935179"/>
    <w:rsid w:val="70943AC6"/>
    <w:rsid w:val="70973AE6"/>
    <w:rsid w:val="7099F4B9"/>
    <w:rsid w:val="709D3E2D"/>
    <w:rsid w:val="70A13615"/>
    <w:rsid w:val="70A29CFB"/>
    <w:rsid w:val="70AF3699"/>
    <w:rsid w:val="70B168C7"/>
    <w:rsid w:val="70B26DB5"/>
    <w:rsid w:val="70B91568"/>
    <w:rsid w:val="70C2C381"/>
    <w:rsid w:val="70C50876"/>
    <w:rsid w:val="70D58D59"/>
    <w:rsid w:val="70DB8988"/>
    <w:rsid w:val="70DE1479"/>
    <w:rsid w:val="70E302F9"/>
    <w:rsid w:val="70F6E22C"/>
    <w:rsid w:val="70F78D15"/>
    <w:rsid w:val="71040F11"/>
    <w:rsid w:val="710EB0C8"/>
    <w:rsid w:val="710F7F5B"/>
    <w:rsid w:val="7110B0E9"/>
    <w:rsid w:val="711A2FC6"/>
    <w:rsid w:val="71227A8D"/>
    <w:rsid w:val="71237F30"/>
    <w:rsid w:val="712594A7"/>
    <w:rsid w:val="71288583"/>
    <w:rsid w:val="7132B015"/>
    <w:rsid w:val="713A3890"/>
    <w:rsid w:val="713DA1F1"/>
    <w:rsid w:val="71404906"/>
    <w:rsid w:val="7148EEEE"/>
    <w:rsid w:val="714C1E54"/>
    <w:rsid w:val="714EA14C"/>
    <w:rsid w:val="71661110"/>
    <w:rsid w:val="7167C757"/>
    <w:rsid w:val="716CD594"/>
    <w:rsid w:val="7170F1CC"/>
    <w:rsid w:val="71745663"/>
    <w:rsid w:val="71748728"/>
    <w:rsid w:val="717D7874"/>
    <w:rsid w:val="717F3E07"/>
    <w:rsid w:val="718247F8"/>
    <w:rsid w:val="718FF87E"/>
    <w:rsid w:val="719F910E"/>
    <w:rsid w:val="71A8D072"/>
    <w:rsid w:val="71AF94BB"/>
    <w:rsid w:val="71C59786"/>
    <w:rsid w:val="71C68B51"/>
    <w:rsid w:val="71C84A1F"/>
    <w:rsid w:val="71CC132E"/>
    <w:rsid w:val="71CEB119"/>
    <w:rsid w:val="71CED378"/>
    <w:rsid w:val="71D02C74"/>
    <w:rsid w:val="71D9F7B2"/>
    <w:rsid w:val="71DB4F84"/>
    <w:rsid w:val="71DC2536"/>
    <w:rsid w:val="71DC6B17"/>
    <w:rsid w:val="71E3F7DE"/>
    <w:rsid w:val="71EA3CC5"/>
    <w:rsid w:val="71EBE04E"/>
    <w:rsid w:val="71F20177"/>
    <w:rsid w:val="71F54D93"/>
    <w:rsid w:val="71FA1D1D"/>
    <w:rsid w:val="71FEBE7E"/>
    <w:rsid w:val="7201F7E4"/>
    <w:rsid w:val="7204AB58"/>
    <w:rsid w:val="7205CD37"/>
    <w:rsid w:val="720618FA"/>
    <w:rsid w:val="7224DED1"/>
    <w:rsid w:val="7225BDBE"/>
    <w:rsid w:val="72260879"/>
    <w:rsid w:val="7231FCE1"/>
    <w:rsid w:val="72329BDA"/>
    <w:rsid w:val="7233F6B0"/>
    <w:rsid w:val="7237A1AC"/>
    <w:rsid w:val="72387DB8"/>
    <w:rsid w:val="723A70F5"/>
    <w:rsid w:val="72419934"/>
    <w:rsid w:val="72454BA8"/>
    <w:rsid w:val="7251EE08"/>
    <w:rsid w:val="725459E3"/>
    <w:rsid w:val="725AED63"/>
    <w:rsid w:val="72620242"/>
    <w:rsid w:val="727C85B0"/>
    <w:rsid w:val="728F5F94"/>
    <w:rsid w:val="729EE9EE"/>
    <w:rsid w:val="72A51134"/>
    <w:rsid w:val="72AA8129"/>
    <w:rsid w:val="72B9559B"/>
    <w:rsid w:val="72BDA721"/>
    <w:rsid w:val="72BF1A38"/>
    <w:rsid w:val="72C3488E"/>
    <w:rsid w:val="72C423EE"/>
    <w:rsid w:val="72C7E931"/>
    <w:rsid w:val="72D62958"/>
    <w:rsid w:val="72D8A372"/>
    <w:rsid w:val="72DB1223"/>
    <w:rsid w:val="72DBC62B"/>
    <w:rsid w:val="72E353E6"/>
    <w:rsid w:val="72E7283C"/>
    <w:rsid w:val="72ECE1DF"/>
    <w:rsid w:val="72EE3ED4"/>
    <w:rsid w:val="72F18C1D"/>
    <w:rsid w:val="72F6C0FE"/>
    <w:rsid w:val="72FC0336"/>
    <w:rsid w:val="7300FC3B"/>
    <w:rsid w:val="7302B02E"/>
    <w:rsid w:val="730A88A1"/>
    <w:rsid w:val="730B2519"/>
    <w:rsid w:val="730DAD0D"/>
    <w:rsid w:val="730DF527"/>
    <w:rsid w:val="731E88EC"/>
    <w:rsid w:val="73482D6A"/>
    <w:rsid w:val="734D5821"/>
    <w:rsid w:val="7355EF98"/>
    <w:rsid w:val="735BBB64"/>
    <w:rsid w:val="737151BB"/>
    <w:rsid w:val="737170F8"/>
    <w:rsid w:val="73759481"/>
    <w:rsid w:val="737DF08A"/>
    <w:rsid w:val="73867E79"/>
    <w:rsid w:val="7387FA7D"/>
    <w:rsid w:val="738CD90B"/>
    <w:rsid w:val="7390B714"/>
    <w:rsid w:val="739362E7"/>
    <w:rsid w:val="739649D9"/>
    <w:rsid w:val="739C331F"/>
    <w:rsid w:val="73A5DC6D"/>
    <w:rsid w:val="73B087A7"/>
    <w:rsid w:val="73BD78EE"/>
    <w:rsid w:val="73BE9651"/>
    <w:rsid w:val="73C2354F"/>
    <w:rsid w:val="73C5B22E"/>
    <w:rsid w:val="73C5D7BE"/>
    <w:rsid w:val="73C9F544"/>
    <w:rsid w:val="73D5C35B"/>
    <w:rsid w:val="73DD1C00"/>
    <w:rsid w:val="73E0C926"/>
    <w:rsid w:val="73E35CBC"/>
    <w:rsid w:val="73E3B30D"/>
    <w:rsid w:val="73E4ACB1"/>
    <w:rsid w:val="73FEDCDA"/>
    <w:rsid w:val="74101A7A"/>
    <w:rsid w:val="74153EFD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620E09"/>
    <w:rsid w:val="746936C7"/>
    <w:rsid w:val="746CE281"/>
    <w:rsid w:val="7474494C"/>
    <w:rsid w:val="74752BC8"/>
    <w:rsid w:val="7477CCFF"/>
    <w:rsid w:val="74828640"/>
    <w:rsid w:val="74870D6F"/>
    <w:rsid w:val="7489ABB9"/>
    <w:rsid w:val="748B422F"/>
    <w:rsid w:val="748E0640"/>
    <w:rsid w:val="74A7367F"/>
    <w:rsid w:val="74A8D955"/>
    <w:rsid w:val="74A97D6E"/>
    <w:rsid w:val="74ACB0FC"/>
    <w:rsid w:val="74AFA3D3"/>
    <w:rsid w:val="74C093BF"/>
    <w:rsid w:val="74D0DEF3"/>
    <w:rsid w:val="74D3ED15"/>
    <w:rsid w:val="74DD8B3E"/>
    <w:rsid w:val="74E4F423"/>
    <w:rsid w:val="74F0EE10"/>
    <w:rsid w:val="74F9AAA5"/>
    <w:rsid w:val="74FCE25E"/>
    <w:rsid w:val="74FF2EAD"/>
    <w:rsid w:val="7504C294"/>
    <w:rsid w:val="750C425A"/>
    <w:rsid w:val="750DA3EF"/>
    <w:rsid w:val="75136E07"/>
    <w:rsid w:val="75195BA5"/>
    <w:rsid w:val="75265B83"/>
    <w:rsid w:val="7526EC07"/>
    <w:rsid w:val="75274A30"/>
    <w:rsid w:val="75310BE6"/>
    <w:rsid w:val="75331C59"/>
    <w:rsid w:val="7538AC34"/>
    <w:rsid w:val="753A6A16"/>
    <w:rsid w:val="753D8BDB"/>
    <w:rsid w:val="7544753B"/>
    <w:rsid w:val="755CDEB5"/>
    <w:rsid w:val="756077A9"/>
    <w:rsid w:val="75625C50"/>
    <w:rsid w:val="75632E07"/>
    <w:rsid w:val="756AD78B"/>
    <w:rsid w:val="756B597F"/>
    <w:rsid w:val="7570AF50"/>
    <w:rsid w:val="7570FEDB"/>
    <w:rsid w:val="757396FA"/>
    <w:rsid w:val="757A4C91"/>
    <w:rsid w:val="757E5347"/>
    <w:rsid w:val="757E8763"/>
    <w:rsid w:val="7580C5E4"/>
    <w:rsid w:val="7584C479"/>
    <w:rsid w:val="759132CE"/>
    <w:rsid w:val="75964BAC"/>
    <w:rsid w:val="759DC06A"/>
    <w:rsid w:val="75B17C5F"/>
    <w:rsid w:val="75C16339"/>
    <w:rsid w:val="75C176FF"/>
    <w:rsid w:val="75C512C2"/>
    <w:rsid w:val="75DA60BB"/>
    <w:rsid w:val="75DC6FB4"/>
    <w:rsid w:val="75E221EB"/>
    <w:rsid w:val="75EAF3D3"/>
    <w:rsid w:val="75EE8F1B"/>
    <w:rsid w:val="75F2AFA8"/>
    <w:rsid w:val="75FC2D94"/>
    <w:rsid w:val="760679DB"/>
    <w:rsid w:val="7609AB61"/>
    <w:rsid w:val="760A8645"/>
    <w:rsid w:val="761013C5"/>
    <w:rsid w:val="7611C739"/>
    <w:rsid w:val="7616377C"/>
    <w:rsid w:val="761C8219"/>
    <w:rsid w:val="762017DF"/>
    <w:rsid w:val="76223B7D"/>
    <w:rsid w:val="76224D5C"/>
    <w:rsid w:val="76246B22"/>
    <w:rsid w:val="7624D60E"/>
    <w:rsid w:val="762D54F7"/>
    <w:rsid w:val="762E3FF7"/>
    <w:rsid w:val="7632FB97"/>
    <w:rsid w:val="7644AE43"/>
    <w:rsid w:val="764A3DFF"/>
    <w:rsid w:val="76569379"/>
    <w:rsid w:val="7657CB42"/>
    <w:rsid w:val="76593D81"/>
    <w:rsid w:val="76821F91"/>
    <w:rsid w:val="76866279"/>
    <w:rsid w:val="7696EE1A"/>
    <w:rsid w:val="76A72939"/>
    <w:rsid w:val="76B26033"/>
    <w:rsid w:val="76B6C69F"/>
    <w:rsid w:val="76B79A40"/>
    <w:rsid w:val="76BD052C"/>
    <w:rsid w:val="76CD4FB9"/>
    <w:rsid w:val="76D17AB8"/>
    <w:rsid w:val="76DF2654"/>
    <w:rsid w:val="7709B4DA"/>
    <w:rsid w:val="77118A5F"/>
    <w:rsid w:val="7715A376"/>
    <w:rsid w:val="771A6896"/>
    <w:rsid w:val="77231D19"/>
    <w:rsid w:val="772618CE"/>
    <w:rsid w:val="773E41DA"/>
    <w:rsid w:val="7745D84C"/>
    <w:rsid w:val="7752AE0A"/>
    <w:rsid w:val="775D7D74"/>
    <w:rsid w:val="775DC6DE"/>
    <w:rsid w:val="776591A3"/>
    <w:rsid w:val="77688E0F"/>
    <w:rsid w:val="776BCC58"/>
    <w:rsid w:val="77764A41"/>
    <w:rsid w:val="7778571E"/>
    <w:rsid w:val="7783778D"/>
    <w:rsid w:val="77B58C81"/>
    <w:rsid w:val="77BBE840"/>
    <w:rsid w:val="77C3B1EF"/>
    <w:rsid w:val="77C4077C"/>
    <w:rsid w:val="77C5F7C8"/>
    <w:rsid w:val="77CA6F8A"/>
    <w:rsid w:val="77CEBF30"/>
    <w:rsid w:val="77D6C5EC"/>
    <w:rsid w:val="77D8AC4A"/>
    <w:rsid w:val="77E273B5"/>
    <w:rsid w:val="77E553AB"/>
    <w:rsid w:val="77E6A466"/>
    <w:rsid w:val="77E91714"/>
    <w:rsid w:val="77E99805"/>
    <w:rsid w:val="77EB5A32"/>
    <w:rsid w:val="77EC4F30"/>
    <w:rsid w:val="77EE7751"/>
    <w:rsid w:val="77EEDBD8"/>
    <w:rsid w:val="77EF7E83"/>
    <w:rsid w:val="77F23BD8"/>
    <w:rsid w:val="77F92AF5"/>
    <w:rsid w:val="78001F24"/>
    <w:rsid w:val="7800922F"/>
    <w:rsid w:val="780AEB36"/>
    <w:rsid w:val="7815182E"/>
    <w:rsid w:val="7817F6E9"/>
    <w:rsid w:val="7817F7DC"/>
    <w:rsid w:val="78217AAA"/>
    <w:rsid w:val="7822A92B"/>
    <w:rsid w:val="78359438"/>
    <w:rsid w:val="783BCA7D"/>
    <w:rsid w:val="783CD3CC"/>
    <w:rsid w:val="78438AD4"/>
    <w:rsid w:val="784544B1"/>
    <w:rsid w:val="78474942"/>
    <w:rsid w:val="78510DED"/>
    <w:rsid w:val="7859F165"/>
    <w:rsid w:val="785C024A"/>
    <w:rsid w:val="785F0134"/>
    <w:rsid w:val="7878D5F7"/>
    <w:rsid w:val="7880C282"/>
    <w:rsid w:val="78832275"/>
    <w:rsid w:val="7884661D"/>
    <w:rsid w:val="78AB37BC"/>
    <w:rsid w:val="78BC07CA"/>
    <w:rsid w:val="78C417D8"/>
    <w:rsid w:val="78CC4433"/>
    <w:rsid w:val="78D113AF"/>
    <w:rsid w:val="78D1F3F9"/>
    <w:rsid w:val="78D225CC"/>
    <w:rsid w:val="78D46911"/>
    <w:rsid w:val="78DDD12A"/>
    <w:rsid w:val="78DFF663"/>
    <w:rsid w:val="78E23BB1"/>
    <w:rsid w:val="78EBEB5F"/>
    <w:rsid w:val="78EC1811"/>
    <w:rsid w:val="78F7EC06"/>
    <w:rsid w:val="78F9E20A"/>
    <w:rsid w:val="78FD76AA"/>
    <w:rsid w:val="78FF7E50"/>
    <w:rsid w:val="7901C91B"/>
    <w:rsid w:val="7907F41A"/>
    <w:rsid w:val="7907FBD5"/>
    <w:rsid w:val="790E6825"/>
    <w:rsid w:val="7912245D"/>
    <w:rsid w:val="791CFF62"/>
    <w:rsid w:val="79241807"/>
    <w:rsid w:val="79249C0F"/>
    <w:rsid w:val="7926C518"/>
    <w:rsid w:val="792853FD"/>
    <w:rsid w:val="792BE5D6"/>
    <w:rsid w:val="793BB130"/>
    <w:rsid w:val="794302D2"/>
    <w:rsid w:val="794C17BD"/>
    <w:rsid w:val="7950024E"/>
    <w:rsid w:val="7968C31E"/>
    <w:rsid w:val="7970D308"/>
    <w:rsid w:val="7973D385"/>
    <w:rsid w:val="79777AC2"/>
    <w:rsid w:val="797E9761"/>
    <w:rsid w:val="79816E66"/>
    <w:rsid w:val="7984E775"/>
    <w:rsid w:val="79852950"/>
    <w:rsid w:val="798B2F16"/>
    <w:rsid w:val="7990A31F"/>
    <w:rsid w:val="799E2EB0"/>
    <w:rsid w:val="799F49A5"/>
    <w:rsid w:val="79A1DEDE"/>
    <w:rsid w:val="79A398A4"/>
    <w:rsid w:val="79A751C5"/>
    <w:rsid w:val="79A930F4"/>
    <w:rsid w:val="79AF57D4"/>
    <w:rsid w:val="79B3B4BE"/>
    <w:rsid w:val="79BF386C"/>
    <w:rsid w:val="79BFD440"/>
    <w:rsid w:val="79C66712"/>
    <w:rsid w:val="79D610DD"/>
    <w:rsid w:val="79E1D7D1"/>
    <w:rsid w:val="79E6A035"/>
    <w:rsid w:val="79E7371B"/>
    <w:rsid w:val="79ECA3CD"/>
    <w:rsid w:val="79F04ABE"/>
    <w:rsid w:val="79F33029"/>
    <w:rsid w:val="79F955FA"/>
    <w:rsid w:val="79F9ED66"/>
    <w:rsid w:val="7A036FCC"/>
    <w:rsid w:val="7A08BEB7"/>
    <w:rsid w:val="7A0948B1"/>
    <w:rsid w:val="7A0E0811"/>
    <w:rsid w:val="7A16C859"/>
    <w:rsid w:val="7A183FD3"/>
    <w:rsid w:val="7A19C4C9"/>
    <w:rsid w:val="7A1B5D4C"/>
    <w:rsid w:val="7A2332A5"/>
    <w:rsid w:val="7A24C6FF"/>
    <w:rsid w:val="7A287853"/>
    <w:rsid w:val="7A376734"/>
    <w:rsid w:val="7A3F1289"/>
    <w:rsid w:val="7A4DF636"/>
    <w:rsid w:val="7A4EDBED"/>
    <w:rsid w:val="7A4F1E59"/>
    <w:rsid w:val="7A4F9824"/>
    <w:rsid w:val="7A506C36"/>
    <w:rsid w:val="7A5219C4"/>
    <w:rsid w:val="7A5401EA"/>
    <w:rsid w:val="7A56CED4"/>
    <w:rsid w:val="7A5AACFE"/>
    <w:rsid w:val="7A5DFC92"/>
    <w:rsid w:val="7A600DB9"/>
    <w:rsid w:val="7A62A11A"/>
    <w:rsid w:val="7A639741"/>
    <w:rsid w:val="7A77D5F6"/>
    <w:rsid w:val="7A784CE4"/>
    <w:rsid w:val="7A7B4B31"/>
    <w:rsid w:val="7A7C5BF3"/>
    <w:rsid w:val="7A809F7D"/>
    <w:rsid w:val="7A8C9B32"/>
    <w:rsid w:val="7A930A49"/>
    <w:rsid w:val="7A982C17"/>
    <w:rsid w:val="7A99EE85"/>
    <w:rsid w:val="7A9B9CFD"/>
    <w:rsid w:val="7A9CC24F"/>
    <w:rsid w:val="7AAE74BA"/>
    <w:rsid w:val="7AB1B44F"/>
    <w:rsid w:val="7ABBBCD3"/>
    <w:rsid w:val="7ABFDB5F"/>
    <w:rsid w:val="7AC30BE5"/>
    <w:rsid w:val="7AC930AE"/>
    <w:rsid w:val="7ACA0F1B"/>
    <w:rsid w:val="7ACC31B3"/>
    <w:rsid w:val="7AD02F6A"/>
    <w:rsid w:val="7AD487C4"/>
    <w:rsid w:val="7AD6AF3E"/>
    <w:rsid w:val="7AD8311C"/>
    <w:rsid w:val="7AD8B68F"/>
    <w:rsid w:val="7AD8ED72"/>
    <w:rsid w:val="7AD986E5"/>
    <w:rsid w:val="7AE73606"/>
    <w:rsid w:val="7AE94D91"/>
    <w:rsid w:val="7AE9B406"/>
    <w:rsid w:val="7AECCA30"/>
    <w:rsid w:val="7AED40FD"/>
    <w:rsid w:val="7AEF22B0"/>
    <w:rsid w:val="7AF0A99A"/>
    <w:rsid w:val="7B01D913"/>
    <w:rsid w:val="7B063008"/>
    <w:rsid w:val="7B0DCC7E"/>
    <w:rsid w:val="7B0FBE12"/>
    <w:rsid w:val="7B18F16A"/>
    <w:rsid w:val="7B1DA457"/>
    <w:rsid w:val="7B2773C2"/>
    <w:rsid w:val="7B2EEC1C"/>
    <w:rsid w:val="7B419EC5"/>
    <w:rsid w:val="7B4275D2"/>
    <w:rsid w:val="7B46DB38"/>
    <w:rsid w:val="7B474F19"/>
    <w:rsid w:val="7B4A9FFD"/>
    <w:rsid w:val="7B561C3F"/>
    <w:rsid w:val="7B5BFBDB"/>
    <w:rsid w:val="7B695ABA"/>
    <w:rsid w:val="7B6AA23A"/>
    <w:rsid w:val="7B6DD237"/>
    <w:rsid w:val="7B6ECA8D"/>
    <w:rsid w:val="7B7A7301"/>
    <w:rsid w:val="7B7B2A4E"/>
    <w:rsid w:val="7B7C63A0"/>
    <w:rsid w:val="7B7D32F5"/>
    <w:rsid w:val="7B7DC94F"/>
    <w:rsid w:val="7B82B8EE"/>
    <w:rsid w:val="7B88A661"/>
    <w:rsid w:val="7B8CD715"/>
    <w:rsid w:val="7B8E234B"/>
    <w:rsid w:val="7B8ECFDE"/>
    <w:rsid w:val="7B9419AF"/>
    <w:rsid w:val="7B97D6A6"/>
    <w:rsid w:val="7BA363ED"/>
    <w:rsid w:val="7BAB99B3"/>
    <w:rsid w:val="7BB73831"/>
    <w:rsid w:val="7BC8AFE4"/>
    <w:rsid w:val="7BCFC099"/>
    <w:rsid w:val="7BD06957"/>
    <w:rsid w:val="7BDCAAC2"/>
    <w:rsid w:val="7BE05C52"/>
    <w:rsid w:val="7BE171B7"/>
    <w:rsid w:val="7BE30C35"/>
    <w:rsid w:val="7BE7671C"/>
    <w:rsid w:val="7BEF3D7C"/>
    <w:rsid w:val="7BF1E6CD"/>
    <w:rsid w:val="7C06EC4B"/>
    <w:rsid w:val="7C1A4DEE"/>
    <w:rsid w:val="7C1C7D33"/>
    <w:rsid w:val="7C1F4B6A"/>
    <w:rsid w:val="7C343F8D"/>
    <w:rsid w:val="7C3E1A68"/>
    <w:rsid w:val="7C41B21B"/>
    <w:rsid w:val="7C439CD4"/>
    <w:rsid w:val="7C485A2F"/>
    <w:rsid w:val="7C4BDAE6"/>
    <w:rsid w:val="7C55C663"/>
    <w:rsid w:val="7C574FBD"/>
    <w:rsid w:val="7C5FBA3C"/>
    <w:rsid w:val="7C67CF0D"/>
    <w:rsid w:val="7C68CC0C"/>
    <w:rsid w:val="7C6A0A49"/>
    <w:rsid w:val="7C710F6E"/>
    <w:rsid w:val="7C7618EF"/>
    <w:rsid w:val="7C7B3CB4"/>
    <w:rsid w:val="7C84674C"/>
    <w:rsid w:val="7C84D4DB"/>
    <w:rsid w:val="7C8926D1"/>
    <w:rsid w:val="7C8BA847"/>
    <w:rsid w:val="7C93F0B3"/>
    <w:rsid w:val="7C941792"/>
    <w:rsid w:val="7C9981E4"/>
    <w:rsid w:val="7C9B2ED0"/>
    <w:rsid w:val="7C9D9298"/>
    <w:rsid w:val="7C9F2B3A"/>
    <w:rsid w:val="7CA248EB"/>
    <w:rsid w:val="7CB11CD2"/>
    <w:rsid w:val="7CB14B8D"/>
    <w:rsid w:val="7CB1CA9D"/>
    <w:rsid w:val="7CBA0DBD"/>
    <w:rsid w:val="7CBECDD5"/>
    <w:rsid w:val="7CC3584C"/>
    <w:rsid w:val="7CC94463"/>
    <w:rsid w:val="7CCCCC6C"/>
    <w:rsid w:val="7CCD0315"/>
    <w:rsid w:val="7CE73289"/>
    <w:rsid w:val="7CE9F620"/>
    <w:rsid w:val="7CEBC4F3"/>
    <w:rsid w:val="7CED11FB"/>
    <w:rsid w:val="7CEE56A5"/>
    <w:rsid w:val="7CEF9B2C"/>
    <w:rsid w:val="7CF13C81"/>
    <w:rsid w:val="7D043DE1"/>
    <w:rsid w:val="7D06FCA6"/>
    <w:rsid w:val="7D0B4D65"/>
    <w:rsid w:val="7D0D9D8C"/>
    <w:rsid w:val="7D1195FD"/>
    <w:rsid w:val="7D1CEF80"/>
    <w:rsid w:val="7D1D2EE0"/>
    <w:rsid w:val="7D2C8D29"/>
    <w:rsid w:val="7D2E7A6C"/>
    <w:rsid w:val="7D32012A"/>
    <w:rsid w:val="7D34C2A0"/>
    <w:rsid w:val="7D39E4FE"/>
    <w:rsid w:val="7D48949B"/>
    <w:rsid w:val="7D519E9E"/>
    <w:rsid w:val="7D555D50"/>
    <w:rsid w:val="7D6395D9"/>
    <w:rsid w:val="7D657FE3"/>
    <w:rsid w:val="7D755116"/>
    <w:rsid w:val="7D774CC3"/>
    <w:rsid w:val="7D809427"/>
    <w:rsid w:val="7D83C636"/>
    <w:rsid w:val="7D84E644"/>
    <w:rsid w:val="7D871508"/>
    <w:rsid w:val="7D8D9992"/>
    <w:rsid w:val="7D8E968C"/>
    <w:rsid w:val="7DA218FE"/>
    <w:rsid w:val="7DA9BB56"/>
    <w:rsid w:val="7DAA6ED9"/>
    <w:rsid w:val="7DB2EBF3"/>
    <w:rsid w:val="7DBEB814"/>
    <w:rsid w:val="7DC3892B"/>
    <w:rsid w:val="7DC63533"/>
    <w:rsid w:val="7DCFFD05"/>
    <w:rsid w:val="7DE253CA"/>
    <w:rsid w:val="7DE60EA5"/>
    <w:rsid w:val="7DE942E2"/>
    <w:rsid w:val="7DEB063C"/>
    <w:rsid w:val="7DF13FD4"/>
    <w:rsid w:val="7DF541AD"/>
    <w:rsid w:val="7DFAE458"/>
    <w:rsid w:val="7E0F1D26"/>
    <w:rsid w:val="7E1B6A6C"/>
    <w:rsid w:val="7E289755"/>
    <w:rsid w:val="7E303C9C"/>
    <w:rsid w:val="7E31E176"/>
    <w:rsid w:val="7E3973A5"/>
    <w:rsid w:val="7E3E31B5"/>
    <w:rsid w:val="7E4548A4"/>
    <w:rsid w:val="7E4C2B71"/>
    <w:rsid w:val="7E61726F"/>
    <w:rsid w:val="7E64C5BF"/>
    <w:rsid w:val="7E71A112"/>
    <w:rsid w:val="7E763E1C"/>
    <w:rsid w:val="7E7DC7A8"/>
    <w:rsid w:val="7E894E0C"/>
    <w:rsid w:val="7E8BF5E7"/>
    <w:rsid w:val="7E90B478"/>
    <w:rsid w:val="7E99C7BB"/>
    <w:rsid w:val="7EA1C5B3"/>
    <w:rsid w:val="7EA35971"/>
    <w:rsid w:val="7EA4D59C"/>
    <w:rsid w:val="7EA81C6A"/>
    <w:rsid w:val="7EB38457"/>
    <w:rsid w:val="7EB75BA3"/>
    <w:rsid w:val="7EBA5AE2"/>
    <w:rsid w:val="7EBBD7F1"/>
    <w:rsid w:val="7EC756C4"/>
    <w:rsid w:val="7ECD7EC4"/>
    <w:rsid w:val="7ECE816E"/>
    <w:rsid w:val="7ED1036E"/>
    <w:rsid w:val="7ED6AC58"/>
    <w:rsid w:val="7EDA7888"/>
    <w:rsid w:val="7EDBCF4B"/>
    <w:rsid w:val="7EE70084"/>
    <w:rsid w:val="7EE775CA"/>
    <w:rsid w:val="7EF00406"/>
    <w:rsid w:val="7EF7B386"/>
    <w:rsid w:val="7EFEF2FD"/>
    <w:rsid w:val="7F0076A7"/>
    <w:rsid w:val="7F0B5473"/>
    <w:rsid w:val="7F140E3B"/>
    <w:rsid w:val="7F17B72F"/>
    <w:rsid w:val="7F1C8D18"/>
    <w:rsid w:val="7F24CA63"/>
    <w:rsid w:val="7F2C070E"/>
    <w:rsid w:val="7F2C4900"/>
    <w:rsid w:val="7F3038E9"/>
    <w:rsid w:val="7F34147E"/>
    <w:rsid w:val="7F3FBE85"/>
    <w:rsid w:val="7F42980E"/>
    <w:rsid w:val="7F46B739"/>
    <w:rsid w:val="7F515CB9"/>
    <w:rsid w:val="7F575592"/>
    <w:rsid w:val="7F578D31"/>
    <w:rsid w:val="7F5DB805"/>
    <w:rsid w:val="7F611430"/>
    <w:rsid w:val="7F6AF6BE"/>
    <w:rsid w:val="7F720368"/>
    <w:rsid w:val="7F76F4DF"/>
    <w:rsid w:val="7F7E4824"/>
    <w:rsid w:val="7F7F68CF"/>
    <w:rsid w:val="7F86DF9C"/>
    <w:rsid w:val="7F8705BC"/>
    <w:rsid w:val="7F88338E"/>
    <w:rsid w:val="7F8B1FAC"/>
    <w:rsid w:val="7F8C29CD"/>
    <w:rsid w:val="7F905674"/>
    <w:rsid w:val="7F95CEA7"/>
    <w:rsid w:val="7F9BB932"/>
    <w:rsid w:val="7F9D4DB4"/>
    <w:rsid w:val="7FA17C3D"/>
    <w:rsid w:val="7FAA7277"/>
    <w:rsid w:val="7FAC8A43"/>
    <w:rsid w:val="7FAE5AA8"/>
    <w:rsid w:val="7FAE72E1"/>
    <w:rsid w:val="7FB7B279"/>
    <w:rsid w:val="7FBB29A6"/>
    <w:rsid w:val="7FBDF818"/>
    <w:rsid w:val="7FBF24B6"/>
    <w:rsid w:val="7FBFB14E"/>
    <w:rsid w:val="7FCBB854"/>
    <w:rsid w:val="7FD09447"/>
    <w:rsid w:val="7FD54406"/>
    <w:rsid w:val="7FDB6BEF"/>
    <w:rsid w:val="7FDD318C"/>
    <w:rsid w:val="7FDD33C4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2D1C03"/>
    <w:pPr>
      <w:keepNext/>
      <w:keepLines/>
      <w:numPr>
        <w:numId w:val="14"/>
      </w:numPr>
      <w:spacing w:before="240" w:after="240"/>
      <w:outlineLvl w:val="0"/>
    </w:pPr>
    <w:rPr>
      <w:rFonts w:ascii="Calibri Light" w:eastAsiaTheme="majorEastAsia" w:hAnsi="Calibri Light" w:cs="Arial"/>
      <w:b/>
      <w:bCs/>
      <w:color w:val="00B0F0"/>
      <w:sz w:val="36"/>
      <w:szCs w:val="28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F8694E"/>
    <w:pPr>
      <w:numPr>
        <w:ilvl w:val="1"/>
      </w:numPr>
      <w:spacing w:before="360"/>
      <w:ind w:left="431" w:hanging="431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2D1C03"/>
    <w:pPr>
      <w:numPr>
        <w:ilvl w:val="2"/>
      </w:numPr>
      <w:ind w:left="504"/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ind w:left="1356"/>
      <w:outlineLvl w:val="3"/>
    </w:pPr>
    <w:rPr>
      <w:b w:val="0"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spacing w:before="200"/>
      <w:ind w:left="1008" w:hanging="1008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spacing w:before="200"/>
      <w:ind w:left="1440" w:hanging="144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2D1C03"/>
    <w:rPr>
      <w:rFonts w:ascii="Calibri Light" w:eastAsiaTheme="majorEastAsia" w:hAnsi="Calibri Light" w:cs="Arial"/>
      <w:b/>
      <w:bCs/>
      <w:color w:val="00B0F0"/>
      <w:sz w:val="36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F8694E"/>
    <w:rPr>
      <w:rFonts w:eastAsiaTheme="minorEastAsia"/>
      <w:b/>
      <w:bCs/>
      <w:color w:val="00B0F0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2D1C03"/>
    <w:rPr>
      <w:rFonts w:eastAsiaTheme="minorEastAsia"/>
      <w:b/>
      <w:bCs/>
      <w:color w:val="00B0F0"/>
      <w:sz w:val="20"/>
      <w:szCs w:val="28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eastAsiaTheme="minorEastAsia"/>
      <w:bCs/>
      <w:i/>
      <w:color w:val="00B0F0"/>
      <w:sz w:val="20"/>
      <w:szCs w:val="28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 w:val="0"/>
      <w:sz w:val="32"/>
      <w:szCs w:val="26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D44F64"/>
  </w:style>
  <w:style w:type="character" w:customStyle="1" w:styleId="eop">
    <w:name w:val="eop"/>
    <w:basedOn w:val="Predvolenpsmoodseku"/>
    <w:rsid w:val="00F70D24"/>
  </w:style>
  <w:style w:type="character" w:customStyle="1" w:styleId="spellingerror">
    <w:name w:val="spellingerror"/>
    <w:basedOn w:val="Predvolenpsmoodseku"/>
    <w:rsid w:val="004F124B"/>
  </w:style>
  <w:style w:type="paragraph" w:customStyle="1" w:styleId="Normaldotabulky">
    <w:name w:val="Normal do tabulky"/>
    <w:basedOn w:val="Normlny"/>
    <w:link w:val="NormaldotabulkyChar"/>
    <w:qFormat/>
    <w:rsid w:val="004B60C4"/>
    <w:pPr>
      <w:spacing w:before="120" w:after="120" w:line="276" w:lineRule="auto"/>
    </w:pPr>
    <w:rPr>
      <w:rFonts w:eastAsia="Arial" w:cs="Arial"/>
      <w:sz w:val="18"/>
      <w:szCs w:val="18"/>
    </w:rPr>
  </w:style>
  <w:style w:type="character" w:customStyle="1" w:styleId="NormaldotabulkyChar">
    <w:name w:val="Normal do tabulky Char"/>
    <w:basedOn w:val="Predvolenpsmoodseku"/>
    <w:link w:val="Normaldotabulky"/>
    <w:rsid w:val="004B60C4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646ceb7a2d4448be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bookmark://_Zdravotn&#237;cky_pracovn&#237;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bookmark://_Zdravotn&#237;cky_pracovn&#237;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09c730ef9a5a47fe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ru_x010d_n_x00fd_popis xmlns="cced6428-df55-4da3-bb3e-6cf9b53c6358" xsi:nil="true"/>
    <Pozn_x00e1_mka xmlns="cced6428-df55-4da3-bb3e-6cf9b53c6358" xsi:nil="true"/>
    <lcf76f155ced4ddcb4097134ff3c332f xmlns="cced6428-df55-4da3-bb3e-6cf9b53c6358">
      <Terms xmlns="http://schemas.microsoft.com/office/infopath/2007/PartnerControls"/>
    </lcf76f155ced4ddcb4097134ff3c332f>
    <TaxCatchAll xmlns="b012ed28-d9d2-4586-86b0-45de90e145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41" ma:contentTypeDescription="Umožňuje vytvoriť nový dokument." ma:contentTypeScope="" ma:versionID="de5d73648695dd999567e7f28b049423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322c37c1627b2fd509812d46985368e5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5a19b9f6-c56a-42f5-88ea-65b68ba2e8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6891404-87b6-439f-b42e-58b03fb6a624}" ma:internalName="TaxCatchAll" ma:showField="CatchAllData" ma:web="b012ed28-d9d2-4586-86b0-45de90e1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46262-9F6C-4423-9924-46846E0ADE32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cced6428-df55-4da3-bb3e-6cf9b53c6358"/>
    <ds:schemaRef ds:uri="b012ed28-d9d2-4586-86b0-45de90e1451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930933-C00F-4E8B-B52B-0BB5FA2C3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6428-df55-4da3-bb3e-6cf9b53c6358"/>
    <ds:schemaRef ds:uri="b012ed28-d9d2-4586-86b0-45de90e1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8D988-6920-485C-A0B3-BF54A90184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E21023-5852-47BD-B48A-A4CB7A3B238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BEF1AD4-B3AF-4DE8-8495-0FD59FAA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7336</TotalTime>
  <Pages>44</Pages>
  <Words>13613</Words>
  <Characters>77599</Characters>
  <Application>Microsoft Office Word</Application>
  <DocSecurity>0</DocSecurity>
  <Lines>646</Lines>
  <Paragraphs>182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ezdravie_eDPN_IM_2022_V1_v2.1</vt:lpstr>
    </vt:vector>
  </TitlesOfParts>
  <Company>HP</Company>
  <LinksUpToDate>false</LinksUpToDate>
  <CharactersWithSpaces>91030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ezdravie_eDPN_IM_2022_V1_v2.1</dc:title>
  <dc:creator>NCZI</dc:creator>
  <cp:keywords>NCZI</cp:keywords>
  <cp:lastModifiedBy>Ternény Marek</cp:lastModifiedBy>
  <cp:revision>15</cp:revision>
  <cp:lastPrinted>2018-11-29T12:43:00Z</cp:lastPrinted>
  <dcterms:created xsi:type="dcterms:W3CDTF">2023-03-23T13:25:00Z</dcterms:created>
  <dcterms:modified xsi:type="dcterms:W3CDTF">2023-06-06T08:54:00Z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  <property fmtid="{D5CDD505-2E9C-101B-9397-08002B2CF9AE}" pid="4" name="MediaServiceImageTags">
    <vt:lpwstr/>
  </property>
</Properties>
</file>