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06AB8F2"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5A6E28A1"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F288C">
        <w:rPr>
          <w:rFonts w:ascii="Cambria" w:hAnsi="Cambria" w:cs="Arial"/>
          <w:sz w:val="22"/>
          <w:szCs w:val="22"/>
          <w:lang w:eastAsia="pl-PL"/>
        </w:rPr>
        <w:t>„</w:t>
      </w:r>
      <w:r w:rsidR="00DF288C" w:rsidRPr="00DF288C">
        <w:rPr>
          <w:rFonts w:ascii="Cambria" w:hAnsi="Cambria" w:cs="Arial"/>
          <w:sz w:val="22"/>
          <w:szCs w:val="22"/>
          <w:lang w:eastAsia="pl-PL"/>
        </w:rPr>
        <w:t>Prace leśne związane z wycinką pod drogę S10</w:t>
      </w:r>
      <w:r w:rsidR="00DF288C">
        <w:rPr>
          <w:rFonts w:ascii="Cambria" w:hAnsi="Cambria" w:cs="Arial"/>
          <w:sz w:val="22"/>
          <w:szCs w:val="22"/>
          <w:lang w:eastAsia="pl-PL"/>
        </w:rPr>
        <w:t>”</w:t>
      </w:r>
      <w:r w:rsidRPr="004B3338">
        <w:rPr>
          <w:rFonts w:ascii="Cambria" w:hAnsi="Cambria" w:cs="Arial"/>
          <w:sz w:val="22"/>
          <w:szCs w:val="22"/>
          <w:lang w:eastAsia="pl-PL"/>
        </w:rPr>
        <w:t xml:space="preserve">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118226B9"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w:t>
      </w:r>
      <w:del w:id="0" w:author="Michał Stec" w:date="2023-11-08T11:36:00Z">
        <w:r w:rsidRPr="004B3338" w:rsidDel="00052B91">
          <w:rPr>
            <w:rFonts w:ascii="Cambria" w:hAnsi="Cambria" w:cs="Arial"/>
            <w:sz w:val="22"/>
            <w:szCs w:val="22"/>
            <w:lang w:eastAsia="pl-PL"/>
          </w:rPr>
          <w:delText xml:space="preserve">z zakresu gospodarki leśnej </w:delText>
        </w:r>
      </w:del>
      <w:r w:rsidRPr="004B3338">
        <w:rPr>
          <w:rFonts w:ascii="Cambria" w:hAnsi="Cambria" w:cs="Arial"/>
          <w:sz w:val="22"/>
          <w:szCs w:val="22"/>
          <w:lang w:eastAsia="pl-PL"/>
        </w:rPr>
        <w:t xml:space="preserve">polegające na wykonaniu zamówienia pn. </w:t>
      </w:r>
      <w:r w:rsidR="00DF288C">
        <w:rPr>
          <w:rFonts w:ascii="Cambria" w:hAnsi="Cambria" w:cs="Arial"/>
          <w:sz w:val="22"/>
          <w:szCs w:val="22"/>
          <w:lang w:eastAsia="pl-PL"/>
        </w:rPr>
        <w:t>„</w:t>
      </w:r>
      <w:r w:rsidR="00DF288C" w:rsidRPr="00DF288C">
        <w:rPr>
          <w:rFonts w:ascii="Cambria" w:hAnsi="Cambria" w:cs="Arial"/>
          <w:sz w:val="22"/>
          <w:szCs w:val="22"/>
          <w:lang w:eastAsia="pl-PL"/>
        </w:rPr>
        <w:t>Prace leśne związane z wycinką pod drogę S10</w:t>
      </w:r>
      <w:r w:rsidR="00DF288C">
        <w:rPr>
          <w:rFonts w:ascii="Cambria" w:hAnsi="Cambria" w:cs="Arial"/>
          <w:sz w:val="22"/>
          <w:szCs w:val="22"/>
          <w:lang w:eastAsia="pl-PL"/>
        </w:rPr>
        <w:t>”</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0F30CED6" w:rsidR="002823D8" w:rsidRPr="004B3338" w:rsidDel="00A426ED" w:rsidRDefault="0013110C" w:rsidP="00375794">
      <w:pPr>
        <w:pStyle w:val="Akapitzlist"/>
        <w:numPr>
          <w:ilvl w:val="0"/>
          <w:numId w:val="35"/>
        </w:numPr>
        <w:suppressAutoHyphens w:val="0"/>
        <w:spacing w:before="120"/>
        <w:ind w:left="1134" w:hanging="567"/>
        <w:contextualSpacing w:val="0"/>
        <w:jc w:val="both"/>
        <w:rPr>
          <w:del w:id="9" w:author="Michał Stec" w:date="2023-11-08T11:46:00Z"/>
          <w:rFonts w:ascii="Cambria" w:hAnsi="Cambria" w:cs="Arial"/>
          <w:sz w:val="22"/>
          <w:szCs w:val="22"/>
          <w:lang w:eastAsia="pl-PL"/>
        </w:rPr>
      </w:pPr>
      <w:bookmarkStart w:id="10" w:name="_Hlk137743317"/>
      <w:del w:id="11" w:author="Michał Stec" w:date="2023-11-08T11:46:00Z">
        <w:r w:rsidRPr="004B3338" w:rsidDel="00A426ED">
          <w:rPr>
            <w:rFonts w:ascii="Cambria" w:hAnsi="Cambria" w:cs="Arial"/>
            <w:sz w:val="22"/>
            <w:szCs w:val="22"/>
            <w:lang w:eastAsia="pl-PL"/>
          </w:rPr>
          <w:delText>termin</w:delText>
        </w:r>
        <w:r w:rsidR="006C2D5E" w:rsidRPr="004B3338" w:rsidDel="00A426ED">
          <w:rPr>
            <w:rFonts w:ascii="Cambria" w:hAnsi="Cambria" w:cs="Arial"/>
            <w:sz w:val="22"/>
            <w:szCs w:val="22"/>
            <w:lang w:eastAsia="pl-PL"/>
          </w:rPr>
          <w:delText>y</w:delText>
        </w:r>
        <w:r w:rsidRPr="004B3338" w:rsidDel="00A426ED">
          <w:rPr>
            <w:rFonts w:ascii="Cambria" w:hAnsi="Cambria" w:cs="Arial"/>
            <w:sz w:val="22"/>
            <w:szCs w:val="22"/>
            <w:lang w:eastAsia="pl-PL"/>
          </w:rPr>
          <w:delText xml:space="preserve"> realizacji</w:delText>
        </w:r>
        <w:r w:rsidR="000F7411" w:rsidRPr="004B3338" w:rsidDel="00A426ED">
          <w:rPr>
            <w:rFonts w:ascii="Cambria" w:hAnsi="Cambria" w:cs="Arial"/>
            <w:sz w:val="22"/>
            <w:szCs w:val="22"/>
            <w:lang w:eastAsia="pl-PL"/>
          </w:rPr>
          <w:delText xml:space="preserve"> poszczególnych Pozycji Zlecenia</w:delText>
        </w:r>
        <w:bookmarkEnd w:id="10"/>
        <w:r w:rsidR="006514EE" w:rsidRPr="004B3338" w:rsidDel="00A426ED">
          <w:rPr>
            <w:rFonts w:ascii="Cambria" w:hAnsi="Cambria" w:cs="Arial"/>
            <w:sz w:val="22"/>
            <w:szCs w:val="22"/>
            <w:lang w:eastAsia="pl-PL"/>
          </w:rPr>
          <w:delText xml:space="preserve"> z zastrzeżeniem, że wskazany w Zleceniach termin wykonania prac w żadnym przypadku nie będzie późniejszy niż 1</w:delText>
        </w:r>
        <w:r w:rsidR="00FE40F4" w:rsidRPr="004B3338" w:rsidDel="00A426ED">
          <w:rPr>
            <w:rFonts w:ascii="Cambria" w:hAnsi="Cambria" w:cs="Arial"/>
            <w:sz w:val="22"/>
            <w:szCs w:val="22"/>
            <w:lang w:eastAsia="pl-PL"/>
          </w:rPr>
          <w:delText>5</w:delText>
        </w:r>
        <w:r w:rsidR="006514EE" w:rsidRPr="004B3338" w:rsidDel="00A426ED">
          <w:rPr>
            <w:rFonts w:ascii="Cambria" w:hAnsi="Cambria" w:cs="Arial"/>
            <w:sz w:val="22"/>
            <w:szCs w:val="22"/>
            <w:lang w:eastAsia="pl-PL"/>
          </w:rPr>
          <w:delText xml:space="preserve"> stycznia 2025 r.</w:delText>
        </w:r>
        <w:r w:rsidRPr="004B3338" w:rsidDel="00A426ED">
          <w:rPr>
            <w:rFonts w:ascii="Cambria" w:hAnsi="Cambria" w:cs="Arial"/>
            <w:sz w:val="22"/>
            <w:szCs w:val="22"/>
            <w:lang w:eastAsia="pl-PL"/>
          </w:rPr>
          <w:delText xml:space="preserve">, </w:delText>
        </w:r>
      </w:del>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2"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2"/>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3"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3"/>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4"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4"/>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5"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5"/>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6"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6"/>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lastRenderedPageBreak/>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1AB8E51A"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 xml:space="preserve">w okresie </w:t>
      </w:r>
      <w:r w:rsidR="007A7F47" w:rsidRPr="00DF288C">
        <w:rPr>
          <w:rFonts w:ascii="Cambria" w:hAnsi="Cambria" w:cs="Arial"/>
          <w:b/>
          <w:bCs/>
          <w:sz w:val="22"/>
          <w:szCs w:val="22"/>
          <w:lang w:eastAsia="pl-PL"/>
        </w:rPr>
        <w:t>od dnia zawarcia Umowy</w:t>
      </w:r>
      <w:r w:rsidR="00E81E63" w:rsidRPr="00DF288C">
        <w:rPr>
          <w:rFonts w:ascii="Cambria" w:hAnsi="Cambria" w:cs="Arial"/>
          <w:b/>
          <w:bCs/>
          <w:sz w:val="22"/>
          <w:szCs w:val="22"/>
          <w:lang w:eastAsia="pl-PL"/>
        </w:rPr>
        <w:t xml:space="preserve"> </w:t>
      </w:r>
      <w:r w:rsidR="007A7F47" w:rsidRPr="00DF288C">
        <w:rPr>
          <w:rFonts w:ascii="Cambria" w:hAnsi="Cambria" w:cs="Arial"/>
          <w:b/>
          <w:bCs/>
          <w:sz w:val="22"/>
          <w:szCs w:val="22"/>
          <w:lang w:eastAsia="pl-PL"/>
        </w:rPr>
        <w:t xml:space="preserve">do dnia </w:t>
      </w:r>
      <w:del w:id="17" w:author="Michał Stec" w:date="2023-11-08T11:42:00Z">
        <w:r w:rsidR="00DF288C" w:rsidRPr="00DF288C" w:rsidDel="00150962">
          <w:rPr>
            <w:rFonts w:ascii="Cambria" w:hAnsi="Cambria" w:cs="Arial"/>
            <w:b/>
            <w:bCs/>
            <w:sz w:val="22"/>
            <w:szCs w:val="22"/>
            <w:lang w:eastAsia="pl-PL"/>
          </w:rPr>
          <w:delText xml:space="preserve">29 </w:delText>
        </w:r>
      </w:del>
      <w:ins w:id="18" w:author="Michał Stec" w:date="2023-11-08T11:42:00Z">
        <w:r w:rsidR="00150962">
          <w:rPr>
            <w:rFonts w:ascii="Cambria" w:hAnsi="Cambria" w:cs="Arial"/>
            <w:b/>
            <w:bCs/>
            <w:sz w:val="22"/>
            <w:szCs w:val="22"/>
            <w:lang w:eastAsia="pl-PL"/>
          </w:rPr>
          <w:t>_____</w:t>
        </w:r>
        <w:r w:rsidR="00150962" w:rsidRPr="00DF288C">
          <w:rPr>
            <w:rFonts w:ascii="Cambria" w:hAnsi="Cambria" w:cs="Arial"/>
            <w:b/>
            <w:bCs/>
            <w:sz w:val="22"/>
            <w:szCs w:val="22"/>
            <w:lang w:eastAsia="pl-PL"/>
          </w:rPr>
          <w:t xml:space="preserve"> </w:t>
        </w:r>
      </w:ins>
      <w:r w:rsidR="00DF288C" w:rsidRPr="00DF288C">
        <w:rPr>
          <w:rFonts w:ascii="Cambria" w:hAnsi="Cambria" w:cs="Arial"/>
          <w:b/>
          <w:bCs/>
          <w:sz w:val="22"/>
          <w:szCs w:val="22"/>
          <w:lang w:eastAsia="pl-PL"/>
        </w:rPr>
        <w:t>lutego</w:t>
      </w:r>
      <w:r w:rsidR="007A7F47" w:rsidRPr="00DF288C">
        <w:rPr>
          <w:rFonts w:ascii="Cambria" w:hAnsi="Cambria" w:cs="Arial"/>
          <w:b/>
          <w:bCs/>
          <w:sz w:val="22"/>
          <w:szCs w:val="22"/>
          <w:lang w:eastAsia="pl-PL"/>
        </w:rPr>
        <w:t xml:space="preserve"> 2024 r.</w:t>
      </w:r>
      <w:bookmarkStart w:id="19" w:name="_Hlk137747741"/>
      <w:r w:rsidR="00DF288C" w:rsidRPr="00DF288C">
        <w:rPr>
          <w:rFonts w:ascii="Cambria" w:hAnsi="Cambria" w:cs="Arial"/>
          <w:b/>
          <w:bCs/>
          <w:sz w:val="22"/>
          <w:szCs w:val="22"/>
          <w:lang w:eastAsia="pl-PL"/>
        </w:rPr>
        <w:t xml:space="preserve"> (w zależności od daty określonej w formularzu ofertowym)</w:t>
      </w:r>
      <w:r w:rsidR="004B3CE3" w:rsidRPr="004B3338">
        <w:rPr>
          <w:rFonts w:ascii="Cambria" w:hAnsi="Cambria" w:cs="Arial"/>
          <w:sz w:val="22"/>
          <w:szCs w:val="22"/>
          <w:lang w:eastAsia="pl-PL"/>
        </w:rPr>
        <w:t xml:space="preserve"> </w:t>
      </w:r>
      <w:bookmarkEnd w:id="19"/>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20" w:name="_Hlk142257396"/>
      <w:r w:rsidR="005A56C6">
        <w:rPr>
          <w:rFonts w:ascii="Cambria" w:hAnsi="Cambria" w:cs="Arial"/>
          <w:sz w:val="22"/>
          <w:szCs w:val="22"/>
        </w:rPr>
        <w:t>jak również możliwości przedłużenia okresu realizacji zamówienia w drodze zmiany Umowy.</w:t>
      </w:r>
      <w:bookmarkEnd w:id="20"/>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7AFBAEAA" w:rsidR="0013110C" w:rsidRPr="004A4973" w:rsidDel="00EC50BD" w:rsidRDefault="004A4973" w:rsidP="00375794">
      <w:pPr>
        <w:numPr>
          <w:ilvl w:val="0"/>
          <w:numId w:val="9"/>
        </w:numPr>
        <w:suppressAutoHyphens w:val="0"/>
        <w:spacing w:before="120"/>
        <w:ind w:left="567" w:hanging="567"/>
        <w:jc w:val="both"/>
        <w:rPr>
          <w:del w:id="21" w:author="Michał Stec" w:date="2023-11-08T11:43:00Z"/>
          <w:rFonts w:ascii="Cambria" w:hAnsi="Cambria" w:cs="Arial"/>
          <w:sz w:val="22"/>
          <w:szCs w:val="22"/>
          <w:lang w:eastAsia="pl-PL"/>
        </w:rPr>
      </w:pPr>
      <w:del w:id="22" w:author="Michał Stec" w:date="2023-11-08T11:43:00Z">
        <w:r w:rsidRPr="004A4973" w:rsidDel="00EC50BD">
          <w:rPr>
            <w:rFonts w:ascii="Cambria" w:hAnsi="Cambria" w:cs="Arial"/>
            <w:sz w:val="22"/>
            <w:szCs w:val="22"/>
            <w:lang w:eastAsia="pl-PL"/>
          </w:rPr>
          <w:delText>Wskazany w Zleceniach termin wykonania prac w żadnym przypadku nie będzie późniejszy niż 15 stycznia 2025 r.</w:delText>
        </w:r>
      </w:del>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4B3338">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23"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23"/>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24"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24"/>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25"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t>
      </w:r>
      <w:r w:rsidRPr="00F7723E">
        <w:rPr>
          <w:rFonts w:ascii="Cambria" w:hAnsi="Cambria" w:cs="Arial"/>
          <w:bCs/>
          <w:iCs/>
          <w:sz w:val="22"/>
          <w:szCs w:val="22"/>
          <w:lang w:eastAsia="pl-PL"/>
        </w:rPr>
        <w:lastRenderedPageBreak/>
        <w:t xml:space="preserve">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5"/>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6"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7" w:name="_Hlk15294375"/>
      <w:r w:rsidRPr="008B5960">
        <w:rPr>
          <w:rFonts w:ascii="Cambria" w:hAnsi="Cambria" w:cs="Arial"/>
          <w:sz w:val="22"/>
          <w:szCs w:val="22"/>
          <w:lang w:eastAsia="pl-PL"/>
        </w:rPr>
        <w:t>pozyskania drewna</w:t>
      </w:r>
      <w:bookmarkEnd w:id="27"/>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6"/>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8"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lastRenderedPageBreak/>
        <w:t>Maksymalna wartość Opcji wynikająca z postanowień zawartych w § 2 ust. 7 wynosi ___________________________zł brutto.</w:t>
      </w:r>
    </w:p>
    <w:p w14:paraId="2B069CC0" w14:textId="1D42B856"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del w:id="29" w:author="Michał Stec" w:date="2023-11-08T11:52:00Z">
        <w:r w:rsidR="008D1AE8" w:rsidRPr="00E73177" w:rsidDel="00A426ED">
          <w:rPr>
            <w:rFonts w:ascii="Cambria" w:hAnsi="Cambria" w:cs="Arial"/>
            <w:bCs/>
            <w:sz w:val="22"/>
            <w:szCs w:val="22"/>
            <w:lang w:eastAsia="pl-PL"/>
          </w:rPr>
          <w:delText xml:space="preserve"> oraz </w:delText>
        </w:r>
        <w:r w:rsidR="00414857" w:rsidRPr="00E73177" w:rsidDel="00A426ED">
          <w:rPr>
            <w:rFonts w:ascii="Cambria" w:hAnsi="Cambria" w:cs="Arial"/>
            <w:bCs/>
            <w:sz w:val="22"/>
            <w:szCs w:val="22"/>
            <w:lang w:eastAsia="pl-PL"/>
          </w:rPr>
          <w:delText>Waloryzacji</w:delText>
        </w:r>
      </w:del>
      <w:r w:rsidR="00414857" w:rsidRPr="00E73177">
        <w:rPr>
          <w:rFonts w:ascii="Cambria" w:hAnsi="Cambria" w:cs="Arial"/>
          <w:bCs/>
          <w:sz w:val="22"/>
          <w:szCs w:val="22"/>
          <w:lang w:eastAsia="pl-PL"/>
        </w:rPr>
        <w:t xml:space="preserve">. </w:t>
      </w:r>
    </w:p>
    <w:p w14:paraId="37B84ED0" w14:textId="46458BD2"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30" w:name="_Hlk142253415"/>
      <w:r w:rsidR="00337374" w:rsidRPr="00E73177">
        <w:rPr>
          <w:rFonts w:ascii="Cambria" w:hAnsi="Cambria" w:cs="Arial"/>
          <w:sz w:val="22"/>
          <w:szCs w:val="22"/>
          <w:lang w:eastAsia="pl-PL"/>
        </w:rPr>
        <w:t xml:space="preserve">, </w:t>
      </w:r>
      <w:bookmarkEnd w:id="30"/>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w:t>
      </w:r>
      <w:del w:id="31" w:author="Michał Stec" w:date="2023-11-08T11:52:00Z">
        <w:r w:rsidR="00DD2899" w:rsidRPr="00E73177" w:rsidDel="00A426ED">
          <w:rPr>
            <w:rFonts w:ascii="Cambria" w:hAnsi="Cambria" w:cs="Arial"/>
            <w:sz w:val="22"/>
            <w:szCs w:val="22"/>
            <w:lang w:eastAsia="pl-PL"/>
          </w:rPr>
          <w:delText xml:space="preserve"> </w:delText>
        </w:r>
        <w:r w:rsidR="00BC7358" w:rsidRPr="00E73177" w:rsidDel="00A426ED">
          <w:rPr>
            <w:rFonts w:ascii="Cambria" w:hAnsi="Cambria" w:cs="Arial"/>
            <w:sz w:val="22"/>
            <w:szCs w:val="22"/>
            <w:lang w:eastAsia="pl-PL"/>
          </w:rPr>
          <w:delText>oraz Waloryzacji</w:delText>
        </w:r>
      </w:del>
      <w:r w:rsidR="0013110C" w:rsidRPr="00E73177">
        <w:rPr>
          <w:rFonts w:ascii="Cambria" w:hAnsi="Cambria" w:cs="Arial"/>
          <w:sz w:val="22"/>
          <w:szCs w:val="22"/>
          <w:lang w:eastAsia="pl-PL"/>
        </w:rPr>
        <w:t xml:space="preserve">. </w:t>
      </w:r>
    </w:p>
    <w:bookmarkEnd w:id="28"/>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7A92410E"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del w:id="32" w:author="Michał Stec" w:date="2023-11-08T11:52:00Z">
        <w:r w:rsidR="00DC0265" w:rsidRPr="00E73177" w:rsidDel="00A426ED">
          <w:rPr>
            <w:rFonts w:ascii="Cambria" w:hAnsi="Cambria" w:cs="Arial"/>
            <w:bCs/>
            <w:sz w:val="22"/>
            <w:szCs w:val="22"/>
            <w:lang w:eastAsia="pl-PL"/>
          </w:rPr>
          <w:delText xml:space="preserve"> </w:delText>
        </w:r>
        <w:r w:rsidRPr="00E73177" w:rsidDel="00A426ED">
          <w:rPr>
            <w:rFonts w:ascii="Cambria" w:hAnsi="Cambria" w:cs="Arial"/>
            <w:bCs/>
            <w:sz w:val="22"/>
            <w:szCs w:val="22"/>
            <w:lang w:eastAsia="pl-PL"/>
          </w:rPr>
          <w:delText>oraz postanowień dot.</w:delText>
        </w:r>
        <w:r w:rsidRPr="004B3338" w:rsidDel="00A426ED">
          <w:rPr>
            <w:rFonts w:ascii="Cambria" w:hAnsi="Cambria" w:cs="Arial"/>
            <w:bCs/>
            <w:sz w:val="22"/>
            <w:szCs w:val="22"/>
            <w:lang w:eastAsia="pl-PL"/>
          </w:rPr>
          <w:delText xml:space="preserve"> Waloryzacji</w:delText>
        </w:r>
      </w:del>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33" w:name="_Hlk107733386"/>
      <w:bookmarkStart w:id="3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3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3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commentRangeStart w:id="35"/>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commentRangeEnd w:id="35"/>
      <w:r w:rsidR="001B1017">
        <w:rPr>
          <w:rStyle w:val="Odwoaniedokomentarza"/>
        </w:rPr>
        <w:commentReference w:id="35"/>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3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3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3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38" w:name="_Toc68356757"/>
      <w:r w:rsidRPr="004B3338">
        <w:rPr>
          <w:rFonts w:ascii="Cambria" w:hAnsi="Cambria" w:cs="Arial"/>
          <w:b/>
          <w:bCs/>
          <w:kern w:val="32"/>
          <w:sz w:val="22"/>
          <w:szCs w:val="22"/>
          <w:lang w:eastAsia="pl-PL"/>
        </w:rPr>
        <w:br/>
        <w:t>Kary umowne</w:t>
      </w:r>
      <w:bookmarkEnd w:id="3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9"/>
      <w:r w:rsidRPr="004B3338">
        <w:rPr>
          <w:rFonts w:ascii="Cambria" w:hAnsi="Cambria" w:cs="Arial"/>
          <w:bCs/>
          <w:sz w:val="22"/>
          <w:szCs w:val="22"/>
          <w:lang w:eastAsia="pl-PL"/>
        </w:rPr>
        <w:t xml:space="preserve">- w wysokości 1 % wartości </w:t>
      </w:r>
      <w:bookmarkStart w:id="4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4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4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4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lastRenderedPageBreak/>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42" w:name="_Hlk81993704"/>
      <w:r w:rsidRPr="004B3338">
        <w:rPr>
          <w:rFonts w:ascii="Cambria" w:hAnsi="Cambria" w:cs="Arial"/>
          <w:sz w:val="22"/>
          <w:szCs w:val="22"/>
        </w:rPr>
        <w:lastRenderedPageBreak/>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4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42"/>
    <w:bookmarkEnd w:id="4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44" w:name="_Hlk81415788"/>
      <w:r w:rsidRPr="004B3338">
        <w:rPr>
          <w:rFonts w:ascii="Cambria" w:hAnsi="Cambria" w:cs="Arial"/>
          <w:sz w:val="22"/>
          <w:szCs w:val="22"/>
          <w:lang w:eastAsia="pl-PL"/>
        </w:rPr>
        <w:t xml:space="preserve">każdy przypadek braku środków ochrony indywidualnej </w:t>
      </w:r>
      <w:bookmarkEnd w:id="4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4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4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lastRenderedPageBreak/>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46" w:name="_Toc68356761"/>
      <w:r w:rsidRPr="004B3338">
        <w:rPr>
          <w:rFonts w:ascii="Cambria" w:hAnsi="Cambria" w:cs="Arial"/>
          <w:b/>
          <w:sz w:val="22"/>
          <w:szCs w:val="22"/>
          <w:lang w:eastAsia="pl-PL"/>
        </w:rPr>
        <w:br/>
        <w:t>Ubezpieczenia</w:t>
      </w:r>
      <w:bookmarkEnd w:id="46"/>
    </w:p>
    <w:p w14:paraId="557FC8CA" w14:textId="4EAD777B"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B1017">
        <w:rPr>
          <w:rFonts w:ascii="Cambria" w:hAnsi="Cambria" w:cs="Arial"/>
          <w:sz w:val="22"/>
          <w:szCs w:val="22"/>
          <w:lang w:eastAsia="pl-PL"/>
        </w:rPr>
        <w:t>100 000,00</w:t>
      </w:r>
      <w:r w:rsidR="001B1017" w:rsidRPr="004B3338">
        <w:rPr>
          <w:rFonts w:ascii="Cambria" w:hAnsi="Cambria" w:cs="Arial"/>
          <w:sz w:val="22"/>
          <w:szCs w:val="22"/>
          <w:lang w:eastAsia="pl-PL"/>
        </w:rPr>
        <w:t xml:space="preserve"> </w:t>
      </w:r>
      <w:r w:rsidRPr="004B3338">
        <w:rPr>
          <w:rFonts w:ascii="Cambria" w:hAnsi="Cambria" w:cs="Arial"/>
          <w:sz w:val="22"/>
          <w:szCs w:val="22"/>
          <w:lang w:eastAsia="pl-PL"/>
        </w:rPr>
        <w:t>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4B3338">
        <w:rPr>
          <w:rFonts w:ascii="Cambria" w:hAnsi="Cambria" w:cs="Arial"/>
          <w:sz w:val="22"/>
          <w:szCs w:val="22"/>
          <w:lang w:eastAsia="pl-PL"/>
        </w:rPr>
        <w:lastRenderedPageBreak/>
        <w:t xml:space="preserve">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w:t>
      </w:r>
      <w:r w:rsidRPr="004B3338">
        <w:rPr>
          <w:rFonts w:ascii="Cambria" w:hAnsi="Cambria" w:cs="Calibri"/>
          <w:sz w:val="22"/>
          <w:szCs w:val="22"/>
          <w:lang w:eastAsia="pl-PL"/>
        </w:rPr>
        <w:lastRenderedPageBreak/>
        <w:t xml:space="preserve">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00368D7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w:t>
      </w:r>
      <w:del w:id="47" w:author="Michał Stec" w:date="2023-11-08T11:52:00Z">
        <w:r w:rsidR="00996A64" w:rsidRPr="004B3338" w:rsidDel="00A426ED">
          <w:rPr>
            <w:rFonts w:ascii="Cambria" w:eastAsia="Calibri" w:hAnsi="Cambria" w:cs="Verdana"/>
            <w:color w:val="000000"/>
            <w:sz w:val="22"/>
            <w:szCs w:val="22"/>
            <w:lang w:eastAsia="en-US"/>
          </w:rPr>
          <w:delText xml:space="preserve"> bez uwzględniania ewentualnej Waloryzacji</w:delText>
        </w:r>
      </w:del>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8" w:name="_Hlk43745153"/>
      <w:r w:rsidRPr="004B3338">
        <w:rPr>
          <w:rFonts w:ascii="Cambria" w:hAnsi="Cambria" w:cs="Arial"/>
          <w:sz w:val="22"/>
          <w:szCs w:val="22"/>
          <w:lang w:eastAsia="pl-PL"/>
        </w:rPr>
        <w:t>Zmiana nie może pociągnąć za sobą zwiększenia wynagrodzenia należnego Wykonawcy</w:t>
      </w:r>
      <w:bookmarkEnd w:id="48"/>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sidRPr="004B3338">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675CA69E" w:rsidR="000E1989" w:rsidRPr="004B3338" w:rsidDel="00150962" w:rsidRDefault="000E1989" w:rsidP="00375794">
      <w:pPr>
        <w:keepNext/>
        <w:suppressAutoHyphens w:val="0"/>
        <w:spacing w:before="120"/>
        <w:jc w:val="center"/>
        <w:outlineLvl w:val="0"/>
        <w:rPr>
          <w:del w:id="49" w:author="Michał Stec" w:date="2023-11-08T11:40:00Z"/>
          <w:rFonts w:ascii="Cambria" w:hAnsi="Cambria" w:cs="Arial"/>
          <w:bCs/>
          <w:kern w:val="32"/>
          <w:sz w:val="22"/>
          <w:szCs w:val="22"/>
          <w:lang w:eastAsia="pl-PL"/>
        </w:rPr>
      </w:pPr>
      <w:del w:id="50" w:author="Michał Stec" w:date="2023-11-08T11:40:00Z">
        <w:r w:rsidRPr="004B3338" w:rsidDel="00150962">
          <w:rPr>
            <w:rFonts w:ascii="Cambria" w:hAnsi="Cambria" w:cs="Arial"/>
            <w:b/>
            <w:bCs/>
            <w:kern w:val="32"/>
            <w:sz w:val="22"/>
            <w:szCs w:val="22"/>
            <w:lang w:eastAsia="pl-PL"/>
          </w:rPr>
          <w:delText>§ 1</w:delText>
        </w:r>
        <w:r w:rsidR="007D6D45" w:rsidDel="00150962">
          <w:rPr>
            <w:rFonts w:ascii="Cambria" w:hAnsi="Cambria" w:cs="Arial"/>
            <w:b/>
            <w:bCs/>
            <w:kern w:val="32"/>
            <w:sz w:val="22"/>
            <w:szCs w:val="22"/>
            <w:lang w:eastAsia="pl-PL"/>
          </w:rPr>
          <w:delText>8</w:delText>
        </w:r>
        <w:r w:rsidRPr="004B3338" w:rsidDel="00150962">
          <w:rPr>
            <w:rFonts w:ascii="Cambria" w:hAnsi="Cambria" w:cs="Arial"/>
            <w:b/>
            <w:kern w:val="32"/>
            <w:sz w:val="22"/>
            <w:szCs w:val="22"/>
            <w:lang w:eastAsia="pl-PL"/>
          </w:rPr>
          <w:br/>
          <w:delText>Waloryzacja</w:delText>
        </w:r>
      </w:del>
    </w:p>
    <w:p w14:paraId="4E86850F" w14:textId="3FAC249D" w:rsidR="000E1989" w:rsidRPr="004B3338" w:rsidDel="00150962" w:rsidRDefault="000E1989" w:rsidP="00375794">
      <w:pPr>
        <w:suppressAutoHyphens w:val="0"/>
        <w:spacing w:before="120"/>
        <w:ind w:left="567" w:hanging="567"/>
        <w:jc w:val="both"/>
        <w:rPr>
          <w:del w:id="51" w:author="Michał Stec" w:date="2023-11-08T11:40:00Z"/>
          <w:rFonts w:ascii="Cambria" w:hAnsi="Cambria" w:cs="Arial"/>
          <w:sz w:val="22"/>
          <w:szCs w:val="22"/>
          <w:lang w:eastAsia="pl-PL"/>
        </w:rPr>
      </w:pPr>
      <w:del w:id="52" w:author="Michał Stec" w:date="2023-11-08T11:40:00Z">
        <w:r w:rsidRPr="004B3338" w:rsidDel="00150962">
          <w:rPr>
            <w:rFonts w:ascii="Cambria" w:hAnsi="Cambria" w:cs="Arial"/>
            <w:sz w:val="22"/>
            <w:szCs w:val="22"/>
            <w:lang w:eastAsia="pl-PL"/>
          </w:rPr>
          <w:delText>1.</w:delText>
        </w:r>
        <w:r w:rsidRPr="004B3338" w:rsidDel="00150962">
          <w:rPr>
            <w:rFonts w:ascii="Cambria" w:hAnsi="Cambria" w:cs="Arial"/>
            <w:sz w:val="22"/>
            <w:szCs w:val="22"/>
            <w:lang w:eastAsia="pl-PL"/>
          </w:rPr>
          <w:tab/>
          <w:delText xml:space="preserve">Na zasadach opisanych w niniejszym paragrafie Strony będą waloryzowały koszty realizacji czynności wchodzących w skład Przedmiotu Umowy („Waloryzacja”). Waloryzacja będzie polegała na podwyższeniu albo obniżeniu każdej z </w:delText>
        </w:r>
        <w:r w:rsidR="002024C1" w:rsidRPr="004B3338" w:rsidDel="00150962">
          <w:rPr>
            <w:rFonts w:ascii="Cambria" w:hAnsi="Cambria" w:cs="Arial"/>
            <w:sz w:val="22"/>
            <w:szCs w:val="22"/>
            <w:lang w:eastAsia="pl-PL"/>
          </w:rPr>
          <w:delText>C</w:delText>
        </w:r>
        <w:r w:rsidRPr="004B3338" w:rsidDel="00150962">
          <w:rPr>
            <w:rFonts w:ascii="Cambria" w:hAnsi="Cambria" w:cs="Arial"/>
            <w:sz w:val="22"/>
            <w:szCs w:val="22"/>
            <w:lang w:eastAsia="pl-PL"/>
          </w:rPr>
          <w:delText xml:space="preserve">en </w:delText>
        </w:r>
        <w:r w:rsidR="002024C1" w:rsidRPr="004B3338" w:rsidDel="00150962">
          <w:rPr>
            <w:rFonts w:ascii="Cambria" w:hAnsi="Cambria" w:cs="Arial"/>
            <w:sz w:val="22"/>
            <w:szCs w:val="22"/>
            <w:lang w:eastAsia="pl-PL"/>
          </w:rPr>
          <w:delText>J</w:delText>
        </w:r>
        <w:r w:rsidRPr="004B3338" w:rsidDel="00150962">
          <w:rPr>
            <w:rFonts w:ascii="Cambria" w:hAnsi="Cambria" w:cs="Arial"/>
            <w:sz w:val="22"/>
            <w:szCs w:val="22"/>
            <w:lang w:eastAsia="pl-PL"/>
          </w:rPr>
          <w:delText xml:space="preserve">ednostkowych. </w:delText>
        </w:r>
      </w:del>
    </w:p>
    <w:p w14:paraId="3F872999" w14:textId="5C78FBC7" w:rsidR="00D036B5" w:rsidRPr="004B3338" w:rsidDel="00150962" w:rsidRDefault="00D036B5" w:rsidP="00375794">
      <w:pPr>
        <w:suppressAutoHyphens w:val="0"/>
        <w:spacing w:before="120"/>
        <w:ind w:left="567" w:hanging="567"/>
        <w:jc w:val="both"/>
        <w:rPr>
          <w:del w:id="53" w:author="Michał Stec" w:date="2023-11-08T11:40:00Z"/>
          <w:rFonts w:ascii="Cambria" w:eastAsia="Calibri" w:hAnsi="Cambria" w:cs="Calibri Light"/>
          <w:sz w:val="22"/>
          <w:szCs w:val="22"/>
          <w:lang w:eastAsia="en-US"/>
        </w:rPr>
      </w:pPr>
      <w:del w:id="54" w:author="Michał Stec" w:date="2023-11-08T11:40:00Z">
        <w:r w:rsidRPr="004B3338" w:rsidDel="00150962">
          <w:rPr>
            <w:rFonts w:ascii="Cambria" w:hAnsi="Cambria" w:cs="Arial"/>
            <w:sz w:val="22"/>
            <w:szCs w:val="22"/>
            <w:lang w:eastAsia="pl-PL"/>
          </w:rPr>
          <w:delText>2.</w:delText>
        </w:r>
        <w:r w:rsidRPr="004B3338" w:rsidDel="00150962">
          <w:rPr>
            <w:rFonts w:ascii="Cambria" w:hAnsi="Cambria" w:cs="Arial"/>
            <w:sz w:val="22"/>
            <w:szCs w:val="22"/>
            <w:lang w:eastAsia="pl-PL"/>
          </w:rPr>
          <w:tab/>
          <w:delText xml:space="preserve">Waloryzacja zostanie dokonana w oparciu o </w:delText>
        </w:r>
        <w:r w:rsidRPr="004B3338" w:rsidDel="00150962">
          <w:rPr>
            <w:rFonts w:ascii="Cambria" w:eastAsia="Calibri" w:hAnsi="Cambria" w:cs="Calibri Light"/>
            <w:sz w:val="22"/>
            <w:szCs w:val="22"/>
            <w:lang w:eastAsia="en-US"/>
          </w:rPr>
          <w:delTex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delText>
        </w:r>
        <w:r w:rsidR="00040187" w:rsidDel="00150962">
          <w:rPr>
            <w:rFonts w:ascii="Cambria" w:eastAsia="Calibri" w:hAnsi="Cambria" w:cs="Calibri Light"/>
            <w:sz w:val="22"/>
            <w:szCs w:val="22"/>
            <w:lang w:eastAsia="en-US"/>
          </w:rPr>
          <w:delText>3</w:delText>
        </w:r>
        <w:r w:rsidRPr="004B3338" w:rsidDel="00150962">
          <w:rPr>
            <w:rFonts w:ascii="Cambria" w:eastAsia="Calibri" w:hAnsi="Cambria" w:cs="Calibri Light"/>
            <w:sz w:val="22"/>
            <w:szCs w:val="22"/>
            <w:lang w:eastAsia="en-US"/>
          </w:rPr>
          <w:delText xml:space="preserve"> r. poz. </w:delText>
        </w:r>
        <w:r w:rsidR="00040187" w:rsidDel="00150962">
          <w:rPr>
            <w:rFonts w:ascii="Cambria" w:eastAsia="Calibri" w:hAnsi="Cambria" w:cs="Calibri Light"/>
            <w:sz w:val="22"/>
            <w:szCs w:val="22"/>
            <w:lang w:eastAsia="en-US"/>
          </w:rPr>
          <w:delText>1251</w:delText>
        </w:r>
        <w:r w:rsidR="001F3348" w:rsidDel="00150962">
          <w:rPr>
            <w:rFonts w:ascii="Cambria" w:eastAsia="Calibri" w:hAnsi="Cambria" w:cs="Calibri Light"/>
            <w:sz w:val="22"/>
            <w:szCs w:val="22"/>
            <w:lang w:eastAsia="en-US"/>
          </w:rPr>
          <w:delText xml:space="preserve"> ze zm.</w:delText>
        </w:r>
        <w:r w:rsidRPr="004B3338" w:rsidDel="00150962">
          <w:rPr>
            <w:rFonts w:ascii="Cambria" w:eastAsia="Calibri" w:hAnsi="Cambria" w:cs="Calibri Light"/>
            <w:sz w:val="22"/>
            <w:szCs w:val="22"/>
            <w:lang w:eastAsia="en-US"/>
          </w:rPr>
          <w:delText xml:space="preserve">). Do obliczenia Waloryzacji zostanie przyjęty: </w:delText>
        </w:r>
      </w:del>
    </w:p>
    <w:p w14:paraId="4062E8D0" w14:textId="36942A20" w:rsidR="006972BA" w:rsidRPr="004B3338" w:rsidDel="00150962" w:rsidRDefault="006972BA" w:rsidP="00375794">
      <w:pPr>
        <w:suppressAutoHyphens w:val="0"/>
        <w:spacing w:before="120"/>
        <w:ind w:left="1134" w:hanging="567"/>
        <w:jc w:val="both"/>
        <w:rPr>
          <w:del w:id="55" w:author="Michał Stec" w:date="2023-11-08T11:40:00Z"/>
          <w:rFonts w:ascii="Cambria" w:eastAsia="Calibri" w:hAnsi="Cambria" w:cs="Calibri Light"/>
          <w:sz w:val="22"/>
          <w:szCs w:val="22"/>
          <w:lang w:eastAsia="en-US"/>
        </w:rPr>
      </w:pPr>
      <w:del w:id="56" w:author="Michał Stec" w:date="2023-11-08T11:40:00Z">
        <w:r w:rsidRPr="004B3338" w:rsidDel="00150962">
          <w:rPr>
            <w:rFonts w:ascii="Cambria" w:eastAsia="Calibri" w:hAnsi="Cambria" w:cs="Calibri Light"/>
            <w:sz w:val="22"/>
            <w:szCs w:val="22"/>
            <w:lang w:eastAsia="en-US"/>
          </w:rPr>
          <w:delText>1)</w:delText>
        </w:r>
        <w:r w:rsidRPr="004B3338" w:rsidDel="00150962">
          <w:rPr>
            <w:rFonts w:ascii="Cambria" w:eastAsia="Calibri" w:hAnsi="Cambria" w:cs="Calibri Light"/>
            <w:sz w:val="22"/>
            <w:szCs w:val="22"/>
            <w:lang w:eastAsia="en-US"/>
          </w:rPr>
          <w:tab/>
          <w:delText xml:space="preserve">Wskaźnik GUS </w:delText>
        </w:r>
        <w:r w:rsidR="003543E9" w:rsidDel="00150962">
          <w:rPr>
            <w:rFonts w:ascii="Cambria" w:eastAsia="Calibri" w:hAnsi="Cambria" w:cs="Calibri Light"/>
            <w:sz w:val="22"/>
            <w:szCs w:val="22"/>
            <w:lang w:eastAsia="en-US"/>
          </w:rPr>
          <w:delText xml:space="preserve">w I </w:delText>
        </w:r>
        <w:r w:rsidRPr="004B3338" w:rsidDel="00150962">
          <w:rPr>
            <w:rFonts w:ascii="Cambria" w:eastAsia="Calibri" w:hAnsi="Cambria" w:cs="Calibri Light"/>
            <w:sz w:val="22"/>
            <w:szCs w:val="22"/>
            <w:lang w:eastAsia="en-US"/>
          </w:rPr>
          <w:delText>kwarta</w:delText>
        </w:r>
        <w:r w:rsidR="003543E9" w:rsidDel="00150962">
          <w:rPr>
            <w:rFonts w:ascii="Cambria" w:eastAsia="Calibri" w:hAnsi="Cambria" w:cs="Calibri Light"/>
            <w:sz w:val="22"/>
            <w:szCs w:val="22"/>
            <w:lang w:eastAsia="en-US"/>
          </w:rPr>
          <w:delText xml:space="preserve">le </w:delText>
        </w:r>
        <w:r w:rsidRPr="004B3338" w:rsidDel="00150962">
          <w:rPr>
            <w:rFonts w:ascii="Cambria" w:eastAsia="Calibri" w:hAnsi="Cambria" w:cs="Calibri Light"/>
            <w:sz w:val="22"/>
            <w:szCs w:val="22"/>
            <w:lang w:eastAsia="en-US"/>
          </w:rPr>
          <w:delText>roku 202</w:delText>
        </w:r>
        <w:r w:rsidR="003543E9" w:rsidDel="00150962">
          <w:rPr>
            <w:rFonts w:ascii="Cambria" w:eastAsia="Calibri" w:hAnsi="Cambria" w:cs="Calibri Light"/>
            <w:sz w:val="22"/>
            <w:szCs w:val="22"/>
            <w:lang w:eastAsia="en-US"/>
          </w:rPr>
          <w:delText>4</w:delText>
        </w:r>
        <w:r w:rsidRPr="004B3338" w:rsidDel="00150962">
          <w:rPr>
            <w:rFonts w:ascii="Cambria" w:eastAsia="Calibri" w:hAnsi="Cambria" w:cs="Calibri Light"/>
            <w:sz w:val="22"/>
            <w:szCs w:val="22"/>
            <w:lang w:eastAsia="en-US"/>
          </w:rPr>
          <w:delText xml:space="preserve">, z zastrzeżeniem, że jeżeli Umowa została zawarta po </w:delText>
        </w:r>
        <w:bookmarkStart w:id="57" w:name="_Hlk116975612"/>
        <w:r w:rsidRPr="004B3338" w:rsidDel="00150962">
          <w:rPr>
            <w:rFonts w:ascii="Cambria" w:eastAsia="Calibri" w:hAnsi="Cambria" w:cs="Calibri Light"/>
            <w:sz w:val="22"/>
            <w:szCs w:val="22"/>
            <w:lang w:eastAsia="en-US"/>
          </w:rPr>
          <w:delText xml:space="preserve">ogłoszeniu komunikatu Prezesa Głównego Urzędu Statystycznego podającego Wskaźnik GUS </w:delText>
        </w:r>
        <w:bookmarkEnd w:id="57"/>
        <w:r w:rsidR="003543E9" w:rsidDel="00150962">
          <w:rPr>
            <w:rFonts w:ascii="Cambria" w:eastAsia="Calibri" w:hAnsi="Cambria" w:cs="Calibri Light"/>
            <w:sz w:val="22"/>
            <w:szCs w:val="22"/>
            <w:lang w:eastAsia="en-US"/>
          </w:rPr>
          <w:delText xml:space="preserve">w I </w:delText>
        </w:r>
        <w:r w:rsidRPr="004B3338" w:rsidDel="00150962">
          <w:rPr>
            <w:rFonts w:ascii="Cambria" w:eastAsia="Calibri" w:hAnsi="Cambria" w:cs="Calibri Light"/>
            <w:sz w:val="22"/>
            <w:szCs w:val="22"/>
            <w:lang w:eastAsia="en-US"/>
          </w:rPr>
          <w:delText>kwarta</w:delText>
        </w:r>
        <w:r w:rsidR="003543E9" w:rsidDel="00150962">
          <w:rPr>
            <w:rFonts w:ascii="Cambria" w:eastAsia="Calibri" w:hAnsi="Cambria" w:cs="Calibri Light"/>
            <w:sz w:val="22"/>
            <w:szCs w:val="22"/>
            <w:lang w:eastAsia="en-US"/>
          </w:rPr>
          <w:delText xml:space="preserve">le </w:delText>
        </w:r>
        <w:r w:rsidRPr="004B3338" w:rsidDel="00150962">
          <w:rPr>
            <w:rFonts w:ascii="Cambria" w:eastAsia="Calibri" w:hAnsi="Cambria" w:cs="Calibri Light"/>
            <w:sz w:val="22"/>
            <w:szCs w:val="22"/>
            <w:lang w:eastAsia="en-US"/>
          </w:rPr>
          <w:delText>roku 202</w:delText>
        </w:r>
        <w:r w:rsidR="003543E9" w:rsidDel="00150962">
          <w:rPr>
            <w:rFonts w:ascii="Cambria" w:eastAsia="Calibri" w:hAnsi="Cambria" w:cs="Calibri Light"/>
            <w:sz w:val="22"/>
            <w:szCs w:val="22"/>
            <w:lang w:eastAsia="en-US"/>
          </w:rPr>
          <w:delText>4</w:delText>
        </w:r>
        <w:r w:rsidRPr="004B3338" w:rsidDel="00150962">
          <w:rPr>
            <w:rFonts w:ascii="Cambria" w:eastAsia="Calibri" w:hAnsi="Cambria" w:cs="Calibri Light"/>
            <w:sz w:val="22"/>
            <w:szCs w:val="22"/>
            <w:lang w:eastAsia="en-US"/>
          </w:rPr>
          <w:delText xml:space="preserve">, to wówczas do obliczenia Waloryzacji zostanie przyjęty Wskaźnik GUS wynikający z pierwszego (licząc od początkowego dnia realizacji Umowy, o którym mowa w § </w:delText>
        </w:r>
        <w:r w:rsidR="00AE6359" w:rsidDel="00150962">
          <w:rPr>
            <w:rFonts w:ascii="Cambria" w:eastAsia="Calibri" w:hAnsi="Cambria" w:cs="Calibri Light"/>
            <w:sz w:val="22"/>
            <w:szCs w:val="22"/>
            <w:lang w:eastAsia="en-US"/>
          </w:rPr>
          <w:delText>4</w:delText>
        </w:r>
        <w:r w:rsidR="00AE6359" w:rsidRPr="004B3338" w:rsidDel="00150962">
          <w:rPr>
            <w:rFonts w:ascii="Cambria" w:eastAsia="Calibri" w:hAnsi="Cambria" w:cs="Calibri Light"/>
            <w:sz w:val="22"/>
            <w:szCs w:val="22"/>
            <w:lang w:eastAsia="en-US"/>
          </w:rPr>
          <w:delText xml:space="preserve"> </w:delText>
        </w:r>
        <w:r w:rsidRPr="004B3338" w:rsidDel="00150962">
          <w:rPr>
            <w:rFonts w:ascii="Cambria" w:eastAsia="Calibri" w:hAnsi="Cambria" w:cs="Calibri Light"/>
            <w:sz w:val="22"/>
            <w:szCs w:val="22"/>
            <w:lang w:eastAsia="en-US"/>
          </w:rPr>
          <w:delText xml:space="preserve">ust. 1) komunikatu </w:delText>
        </w:r>
        <w:bookmarkStart w:id="58" w:name="_Hlk116975564"/>
        <w:r w:rsidRPr="004B3338" w:rsidDel="00150962">
          <w:rPr>
            <w:rFonts w:ascii="Cambria" w:eastAsia="Calibri" w:hAnsi="Cambria" w:cs="Calibri Light"/>
            <w:sz w:val="22"/>
            <w:szCs w:val="22"/>
            <w:lang w:eastAsia="en-US"/>
          </w:rPr>
          <w:delText xml:space="preserve">Prezesa Głównego Urzędu Statystycznego </w:delText>
        </w:r>
        <w:r w:rsidR="00177682" w:rsidRPr="004B3338" w:rsidDel="00150962">
          <w:rPr>
            <w:rFonts w:ascii="Cambria" w:eastAsia="Calibri" w:hAnsi="Cambria" w:cs="Calibri Light"/>
            <w:sz w:val="22"/>
            <w:szCs w:val="22"/>
            <w:lang w:eastAsia="en-US"/>
          </w:rPr>
          <w:delText xml:space="preserve">podającego </w:delText>
        </w:r>
        <w:r w:rsidRPr="004B3338" w:rsidDel="00150962">
          <w:rPr>
            <w:rFonts w:ascii="Cambria" w:eastAsia="Calibri" w:hAnsi="Cambria" w:cs="Calibri Light"/>
            <w:sz w:val="22"/>
            <w:szCs w:val="22"/>
            <w:lang w:eastAsia="en-US"/>
          </w:rPr>
          <w:delText xml:space="preserve">Wskaźnik GUS </w:delText>
        </w:r>
        <w:bookmarkEnd w:id="58"/>
        <w:r w:rsidRPr="004B3338" w:rsidDel="00150962">
          <w:rPr>
            <w:rFonts w:ascii="Cambria" w:eastAsia="Calibri" w:hAnsi="Cambria" w:cs="Calibri Light"/>
            <w:sz w:val="22"/>
            <w:szCs w:val="22"/>
            <w:lang w:eastAsia="en-US"/>
          </w:rPr>
          <w:delText>(„I Wskaźnik GUS”);</w:delText>
        </w:r>
      </w:del>
    </w:p>
    <w:p w14:paraId="369246F8" w14:textId="4A073C45" w:rsidR="00D036B5" w:rsidRPr="004B3338" w:rsidDel="00150962" w:rsidRDefault="006972BA" w:rsidP="00375794">
      <w:pPr>
        <w:suppressAutoHyphens w:val="0"/>
        <w:spacing w:before="120"/>
        <w:ind w:left="1134" w:hanging="567"/>
        <w:jc w:val="both"/>
        <w:rPr>
          <w:del w:id="59" w:author="Michał Stec" w:date="2023-11-08T11:40:00Z"/>
          <w:rFonts w:ascii="Cambria" w:eastAsia="Calibri" w:hAnsi="Cambria" w:cs="Calibri Light"/>
          <w:sz w:val="22"/>
          <w:szCs w:val="22"/>
          <w:lang w:eastAsia="en-US"/>
        </w:rPr>
      </w:pPr>
      <w:del w:id="60" w:author="Michał Stec" w:date="2023-11-08T11:40:00Z">
        <w:r w:rsidRPr="004B3338" w:rsidDel="00150962">
          <w:rPr>
            <w:rFonts w:ascii="Cambria" w:eastAsia="Calibri" w:hAnsi="Cambria" w:cs="Calibri Light"/>
            <w:sz w:val="22"/>
            <w:szCs w:val="22"/>
            <w:lang w:eastAsia="en-US"/>
          </w:rPr>
          <w:delText>2)</w:delText>
        </w:r>
        <w:r w:rsidRPr="004B3338" w:rsidDel="00150962">
          <w:rPr>
            <w:rFonts w:ascii="Cambria" w:eastAsia="Calibri" w:hAnsi="Cambria" w:cs="Calibri Light"/>
            <w:sz w:val="22"/>
            <w:szCs w:val="22"/>
            <w:lang w:eastAsia="en-US"/>
          </w:rPr>
          <w:tab/>
          <w:delText xml:space="preserve">Wskaźnik GUS </w:delText>
        </w:r>
        <w:r w:rsidR="003543E9" w:rsidDel="00150962">
          <w:rPr>
            <w:rFonts w:ascii="Cambria" w:eastAsia="Calibri" w:hAnsi="Cambria" w:cs="Calibri Light"/>
            <w:sz w:val="22"/>
            <w:szCs w:val="22"/>
            <w:lang w:eastAsia="en-US"/>
          </w:rPr>
          <w:delText xml:space="preserve">w II </w:delText>
        </w:r>
        <w:r w:rsidRPr="004B3338" w:rsidDel="00150962">
          <w:rPr>
            <w:rFonts w:ascii="Cambria" w:eastAsia="Calibri" w:hAnsi="Cambria" w:cs="Calibri Light"/>
            <w:sz w:val="22"/>
            <w:szCs w:val="22"/>
            <w:lang w:eastAsia="en-US"/>
          </w:rPr>
          <w:delText>kwarta</w:delText>
        </w:r>
        <w:r w:rsidR="003543E9" w:rsidDel="00150962">
          <w:rPr>
            <w:rFonts w:ascii="Cambria" w:eastAsia="Calibri" w:hAnsi="Cambria" w:cs="Calibri Light"/>
            <w:sz w:val="22"/>
            <w:szCs w:val="22"/>
            <w:lang w:eastAsia="en-US"/>
          </w:rPr>
          <w:delText xml:space="preserve">le </w:delText>
        </w:r>
        <w:r w:rsidRPr="004B3338" w:rsidDel="00150962">
          <w:rPr>
            <w:rFonts w:ascii="Cambria" w:eastAsia="Calibri" w:hAnsi="Cambria" w:cs="Calibri Light"/>
            <w:sz w:val="22"/>
            <w:szCs w:val="22"/>
            <w:lang w:eastAsia="en-US"/>
          </w:rPr>
          <w:delText>roku 202</w:delText>
        </w:r>
        <w:r w:rsidR="003543E9" w:rsidDel="00150962">
          <w:rPr>
            <w:rFonts w:ascii="Cambria" w:eastAsia="Calibri" w:hAnsi="Cambria" w:cs="Calibri Light"/>
            <w:sz w:val="22"/>
            <w:szCs w:val="22"/>
            <w:lang w:eastAsia="en-US"/>
          </w:rPr>
          <w:delText>4</w:delText>
        </w:r>
        <w:r w:rsidRPr="004B3338" w:rsidDel="00150962">
          <w:rPr>
            <w:rFonts w:ascii="Cambria" w:eastAsia="Calibri" w:hAnsi="Cambria" w:cs="Calibri Light"/>
            <w:sz w:val="22"/>
            <w:szCs w:val="22"/>
            <w:lang w:eastAsia="en-US"/>
          </w:rPr>
          <w:delText xml:space="preserve"> z zastrzeżeniem, że jeżeli Umowa została zawarta po ogłoszeniu komunikatu Prezesa Głównego Urzędu Statystycznego podającego Wskaźnik GUS </w:delText>
        </w:r>
        <w:r w:rsidR="003543E9" w:rsidDel="00150962">
          <w:rPr>
            <w:rFonts w:ascii="Cambria" w:eastAsia="Calibri" w:hAnsi="Cambria" w:cs="Calibri Light"/>
            <w:sz w:val="22"/>
            <w:szCs w:val="22"/>
            <w:lang w:eastAsia="en-US"/>
          </w:rPr>
          <w:delText xml:space="preserve">w I </w:delText>
        </w:r>
        <w:r w:rsidRPr="004B3338" w:rsidDel="00150962">
          <w:rPr>
            <w:rFonts w:ascii="Cambria" w:eastAsia="Calibri" w:hAnsi="Cambria" w:cs="Calibri Light"/>
            <w:sz w:val="22"/>
            <w:szCs w:val="22"/>
            <w:lang w:eastAsia="en-US"/>
          </w:rPr>
          <w:delText>kwarta</w:delText>
        </w:r>
        <w:r w:rsidR="003543E9" w:rsidDel="00150962">
          <w:rPr>
            <w:rFonts w:ascii="Cambria" w:eastAsia="Calibri" w:hAnsi="Cambria" w:cs="Calibri Light"/>
            <w:sz w:val="22"/>
            <w:szCs w:val="22"/>
            <w:lang w:eastAsia="en-US"/>
          </w:rPr>
          <w:delText>le</w:delText>
        </w:r>
        <w:r w:rsidRPr="004B3338" w:rsidDel="00150962">
          <w:rPr>
            <w:rFonts w:ascii="Cambria" w:eastAsia="Calibri" w:hAnsi="Cambria" w:cs="Calibri Light"/>
            <w:sz w:val="22"/>
            <w:szCs w:val="22"/>
            <w:lang w:eastAsia="en-US"/>
          </w:rPr>
          <w:delText xml:space="preserve"> roku 202</w:delText>
        </w:r>
        <w:r w:rsidR="00040187" w:rsidDel="00150962">
          <w:rPr>
            <w:rFonts w:ascii="Cambria" w:eastAsia="Calibri" w:hAnsi="Cambria" w:cs="Calibri Light"/>
            <w:sz w:val="22"/>
            <w:szCs w:val="22"/>
            <w:lang w:eastAsia="en-US"/>
          </w:rPr>
          <w:delText>4</w:delText>
        </w:r>
        <w:r w:rsidRPr="004B3338" w:rsidDel="00150962">
          <w:rPr>
            <w:rFonts w:ascii="Cambria" w:eastAsia="Calibri" w:hAnsi="Cambria" w:cs="Calibri Light"/>
            <w:sz w:val="22"/>
            <w:szCs w:val="22"/>
            <w:lang w:eastAsia="en-US"/>
          </w:rPr>
          <w:delText xml:space="preserve">, </w:delText>
        </w:r>
        <w:bookmarkStart w:id="61" w:name="_Hlk116914429"/>
        <w:r w:rsidRPr="004B3338" w:rsidDel="00150962">
          <w:rPr>
            <w:rFonts w:ascii="Cambria" w:eastAsia="Calibri" w:hAnsi="Cambria" w:cs="Calibri Light"/>
            <w:sz w:val="22"/>
            <w:szCs w:val="22"/>
            <w:lang w:eastAsia="en-US"/>
          </w:rPr>
          <w:delText xml:space="preserve">to wówczas do obliczenia Waloryzacji zostanie przyjęty Wskaźnik GUS wynikający z drugiego (licząc od początkowego dnia realizacji Umowy, o którym mowa w § </w:delText>
        </w:r>
        <w:r w:rsidR="00AE6359" w:rsidDel="00150962">
          <w:rPr>
            <w:rFonts w:ascii="Cambria" w:eastAsia="Calibri" w:hAnsi="Cambria" w:cs="Calibri Light"/>
            <w:sz w:val="22"/>
            <w:szCs w:val="22"/>
            <w:lang w:eastAsia="en-US"/>
          </w:rPr>
          <w:delText>4</w:delText>
        </w:r>
        <w:r w:rsidR="00AE6359" w:rsidRPr="004B3338" w:rsidDel="00150962">
          <w:rPr>
            <w:rFonts w:ascii="Cambria" w:eastAsia="Calibri" w:hAnsi="Cambria" w:cs="Calibri Light"/>
            <w:sz w:val="22"/>
            <w:szCs w:val="22"/>
            <w:lang w:eastAsia="en-US"/>
          </w:rPr>
          <w:delText xml:space="preserve"> </w:delText>
        </w:r>
        <w:r w:rsidRPr="004B3338" w:rsidDel="00150962">
          <w:rPr>
            <w:rFonts w:ascii="Cambria" w:eastAsia="Calibri" w:hAnsi="Cambria" w:cs="Calibri Light"/>
            <w:sz w:val="22"/>
            <w:szCs w:val="22"/>
            <w:lang w:eastAsia="en-US"/>
          </w:rPr>
          <w:delText xml:space="preserve">ust. 1) komunikatu Prezesa Głównego Urzędu Statystycznego </w:delText>
        </w:r>
        <w:r w:rsidR="00177682" w:rsidRPr="004B3338" w:rsidDel="00150962">
          <w:rPr>
            <w:rFonts w:ascii="Cambria" w:eastAsia="Calibri" w:hAnsi="Cambria" w:cs="Calibri Light"/>
            <w:sz w:val="22"/>
            <w:szCs w:val="22"/>
            <w:lang w:eastAsia="en-US"/>
          </w:rPr>
          <w:delText xml:space="preserve">podającego </w:delText>
        </w:r>
        <w:r w:rsidRPr="004B3338" w:rsidDel="00150962">
          <w:rPr>
            <w:rFonts w:ascii="Cambria" w:eastAsia="Calibri" w:hAnsi="Cambria" w:cs="Calibri Light"/>
            <w:sz w:val="22"/>
            <w:szCs w:val="22"/>
            <w:lang w:eastAsia="en-US"/>
          </w:rPr>
          <w:delText>Wskaźnik GUS</w:delText>
        </w:r>
        <w:bookmarkEnd w:id="61"/>
        <w:r w:rsidRPr="004B3338" w:rsidDel="00150962">
          <w:rPr>
            <w:rFonts w:ascii="Cambria" w:eastAsia="Calibri" w:hAnsi="Cambria" w:cs="Calibri Light"/>
            <w:sz w:val="22"/>
            <w:szCs w:val="22"/>
            <w:lang w:eastAsia="en-US"/>
          </w:rPr>
          <w:delText xml:space="preserve"> („II Wskaźnik GUS”)</w:delText>
        </w:r>
      </w:del>
    </w:p>
    <w:p w14:paraId="01411AA7" w14:textId="3CCDFA49" w:rsidR="000E1989" w:rsidRPr="004B3338" w:rsidDel="00150962" w:rsidRDefault="000E1989" w:rsidP="00375794">
      <w:pPr>
        <w:suppressAutoHyphens w:val="0"/>
        <w:spacing w:before="120"/>
        <w:ind w:left="567" w:hanging="567"/>
        <w:jc w:val="both"/>
        <w:rPr>
          <w:del w:id="62" w:author="Michał Stec" w:date="2023-11-08T11:40:00Z"/>
          <w:rFonts w:ascii="Cambria" w:hAnsi="Cambria" w:cs="Arial"/>
          <w:sz w:val="22"/>
          <w:szCs w:val="22"/>
          <w:lang w:eastAsia="pl-PL"/>
        </w:rPr>
      </w:pPr>
      <w:del w:id="63" w:author="Michał Stec" w:date="2023-11-08T11:40:00Z">
        <w:r w:rsidRPr="004B3338" w:rsidDel="00150962">
          <w:rPr>
            <w:rFonts w:ascii="Cambria" w:eastAsia="Calibri" w:hAnsi="Cambria" w:cs="Calibri Light"/>
            <w:sz w:val="22"/>
            <w:szCs w:val="22"/>
            <w:lang w:eastAsia="en-US"/>
          </w:rPr>
          <w:delText>3.</w:delText>
        </w:r>
        <w:r w:rsidRPr="004B3338" w:rsidDel="00150962">
          <w:rPr>
            <w:rFonts w:ascii="Cambria" w:eastAsia="Calibri" w:hAnsi="Cambria" w:cs="Calibri Light"/>
            <w:sz w:val="22"/>
            <w:szCs w:val="22"/>
            <w:lang w:eastAsia="en-US"/>
          </w:rPr>
          <w:tab/>
          <w:delText xml:space="preserve">W trakcie okresu realizacji Umowy, o którym mowa w § </w:delText>
        </w:r>
        <w:r w:rsidR="00AE6359" w:rsidDel="00150962">
          <w:rPr>
            <w:rFonts w:ascii="Cambria" w:eastAsia="Calibri" w:hAnsi="Cambria" w:cs="Calibri Light"/>
            <w:sz w:val="22"/>
            <w:szCs w:val="22"/>
            <w:lang w:eastAsia="en-US"/>
          </w:rPr>
          <w:delText>4</w:delText>
        </w:r>
        <w:r w:rsidR="00AE6359" w:rsidRPr="004B3338" w:rsidDel="00150962">
          <w:rPr>
            <w:rFonts w:ascii="Cambria" w:eastAsia="Calibri" w:hAnsi="Cambria" w:cs="Calibri Light"/>
            <w:sz w:val="22"/>
            <w:szCs w:val="22"/>
            <w:lang w:eastAsia="en-US"/>
          </w:rPr>
          <w:delText xml:space="preserve"> </w:delText>
        </w:r>
        <w:r w:rsidRPr="004B3338" w:rsidDel="00150962">
          <w:rPr>
            <w:rFonts w:ascii="Cambria" w:eastAsia="Calibri" w:hAnsi="Cambria" w:cs="Calibri Light"/>
            <w:sz w:val="22"/>
            <w:szCs w:val="22"/>
            <w:lang w:eastAsia="en-US"/>
          </w:rPr>
          <w:delText>ust. 1, Waloryzacja zostanie dokonana jednorazowo w dniu opublikowania II Wskaźnika GUS („Dzień Dokonania Waloryzacji”).</w:delText>
        </w:r>
      </w:del>
    </w:p>
    <w:p w14:paraId="39A835BC" w14:textId="647637EC" w:rsidR="000E1989" w:rsidRPr="004B3338" w:rsidDel="00150962" w:rsidRDefault="000E1989" w:rsidP="00375794">
      <w:pPr>
        <w:suppressAutoHyphens w:val="0"/>
        <w:spacing w:before="120"/>
        <w:ind w:left="567" w:hanging="567"/>
        <w:jc w:val="both"/>
        <w:rPr>
          <w:del w:id="64" w:author="Michał Stec" w:date="2023-11-08T11:40:00Z"/>
          <w:rFonts w:ascii="Cambria" w:eastAsia="Calibri" w:hAnsi="Cambria" w:cs="Calibri Light"/>
          <w:sz w:val="22"/>
          <w:szCs w:val="22"/>
          <w:lang w:eastAsia="en-US"/>
        </w:rPr>
      </w:pPr>
      <w:del w:id="65" w:author="Michał Stec" w:date="2023-11-08T11:40:00Z">
        <w:r w:rsidRPr="004B3338" w:rsidDel="00150962">
          <w:rPr>
            <w:rFonts w:ascii="Cambria" w:hAnsi="Cambria" w:cs="Arial"/>
            <w:sz w:val="22"/>
            <w:szCs w:val="22"/>
            <w:lang w:eastAsia="pl-PL"/>
          </w:rPr>
          <w:delText>4.</w:delText>
        </w:r>
        <w:r w:rsidRPr="004B3338" w:rsidDel="00150962">
          <w:rPr>
            <w:rFonts w:ascii="Cambria" w:hAnsi="Cambria" w:cs="Arial"/>
            <w:sz w:val="22"/>
            <w:szCs w:val="22"/>
            <w:lang w:eastAsia="pl-PL"/>
          </w:rPr>
          <w:tab/>
          <w:delText>Waloryzacja nie wymaga zawarcia aneksu do Umowy.</w:delText>
        </w:r>
        <w:r w:rsidRPr="004B3338" w:rsidDel="00150962">
          <w:rPr>
            <w:rFonts w:ascii="Cambria" w:eastAsia="Calibri" w:hAnsi="Cambria" w:cs="Calibri Light"/>
            <w:sz w:val="22"/>
            <w:szCs w:val="22"/>
            <w:lang w:eastAsia="en-US"/>
          </w:rPr>
          <w:delText xml:space="preserve"> Ewentualna Waloryzacja zostanie obliczona przez Zamawiającego. O nowych (zwaloryzowanych) </w:delText>
        </w:r>
        <w:r w:rsidR="002024C1"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enach </w:delText>
        </w:r>
        <w:r w:rsidR="002024C1"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 xml:space="preserve">ednostkowych Zamawiający poinformuje Wykonawcę pisemnie podając ich nową wysokość uwzględniającą Waloryzację oraz sposób obliczenia każdej z nich. </w:delText>
        </w:r>
      </w:del>
    </w:p>
    <w:p w14:paraId="05224891" w14:textId="7BE0A086" w:rsidR="000E1989" w:rsidRPr="004B3338" w:rsidDel="00150962" w:rsidRDefault="000E1989" w:rsidP="00375794">
      <w:pPr>
        <w:suppressAutoHyphens w:val="0"/>
        <w:spacing w:before="120"/>
        <w:ind w:left="567" w:hanging="567"/>
        <w:jc w:val="both"/>
        <w:rPr>
          <w:del w:id="66" w:author="Michał Stec" w:date="2023-11-08T11:40:00Z"/>
          <w:rFonts w:ascii="Cambria" w:eastAsia="Calibri" w:hAnsi="Cambria" w:cs="Calibri Light"/>
          <w:sz w:val="22"/>
          <w:szCs w:val="22"/>
          <w:lang w:eastAsia="en-US"/>
        </w:rPr>
      </w:pPr>
      <w:del w:id="67" w:author="Michał Stec" w:date="2023-11-08T11:40:00Z">
        <w:r w:rsidRPr="004B3338" w:rsidDel="00150962">
          <w:rPr>
            <w:rFonts w:ascii="Cambria" w:eastAsia="Calibri" w:hAnsi="Cambria" w:cs="Calibri Light"/>
            <w:sz w:val="22"/>
            <w:szCs w:val="22"/>
            <w:lang w:eastAsia="en-US"/>
          </w:rPr>
          <w:delText>5.</w:delText>
        </w:r>
        <w:r w:rsidRPr="004B3338" w:rsidDel="00150962">
          <w:rPr>
            <w:rFonts w:ascii="Cambria" w:eastAsia="Calibri" w:hAnsi="Cambria" w:cs="Calibri Light"/>
            <w:sz w:val="22"/>
            <w:szCs w:val="22"/>
            <w:lang w:eastAsia="en-US"/>
          </w:rPr>
          <w:tab/>
          <w:delText xml:space="preserve">W ramach Waloryzacji nowa kwota każdej z </w:delText>
        </w:r>
        <w:r w:rsidR="002024C1"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 </w:delText>
        </w:r>
        <w:r w:rsidR="002024C1"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 xml:space="preserve">ednostkowych zostanie ustalona w następujący sposób: </w:delText>
        </w:r>
      </w:del>
    </w:p>
    <w:p w14:paraId="0F468466" w14:textId="535EE948" w:rsidR="000E1989" w:rsidRPr="004B3338" w:rsidDel="00150962" w:rsidRDefault="000E1989" w:rsidP="00375794">
      <w:pPr>
        <w:suppressAutoHyphens w:val="0"/>
        <w:spacing w:before="120"/>
        <w:ind w:left="567"/>
        <w:jc w:val="both"/>
        <w:rPr>
          <w:del w:id="68" w:author="Michał Stec" w:date="2023-11-08T11:40:00Z"/>
          <w:rFonts w:ascii="Cambria" w:eastAsia="Calibri" w:hAnsi="Cambria" w:cs="Calibri Light"/>
          <w:sz w:val="22"/>
          <w:szCs w:val="22"/>
          <w:vertAlign w:val="subscript"/>
          <w:lang w:eastAsia="en-US"/>
        </w:rPr>
      </w:pPr>
      <w:del w:id="69" w:author="Michał Stec" w:date="2023-11-08T11:40:00Z">
        <w:r w:rsidRPr="004B3338" w:rsidDel="00150962">
          <w:rPr>
            <w:rFonts w:ascii="Cambria" w:eastAsia="Calibri" w:hAnsi="Cambria" w:cs="Calibri Light"/>
            <w:sz w:val="22"/>
            <w:szCs w:val="22"/>
            <w:lang w:eastAsia="en-US"/>
          </w:rPr>
          <w:delText>Cn = Cp +(Cp x CPI</w:delText>
        </w:r>
        <w:r w:rsidRPr="004B3338" w:rsidDel="00150962">
          <w:rPr>
            <w:rFonts w:ascii="Cambria" w:eastAsia="Calibri" w:hAnsi="Cambria" w:cs="Calibri Light"/>
            <w:sz w:val="22"/>
            <w:szCs w:val="22"/>
            <w:vertAlign w:val="subscript"/>
            <w:lang w:eastAsia="en-US"/>
          </w:rPr>
          <w:delText>I</w:delText>
        </w:r>
        <w:r w:rsidRPr="004B3338" w:rsidDel="00150962">
          <w:rPr>
            <w:rFonts w:ascii="Cambria" w:eastAsia="Calibri" w:hAnsi="Cambria" w:cs="Calibri Light"/>
            <w:sz w:val="22"/>
            <w:szCs w:val="22"/>
            <w:lang w:eastAsia="en-US"/>
          </w:rPr>
          <w:delText>) x 0,5 +(Cp x CPI</w:delText>
        </w:r>
        <w:r w:rsidRPr="004B3338" w:rsidDel="00150962">
          <w:rPr>
            <w:rFonts w:ascii="Cambria" w:eastAsia="Calibri" w:hAnsi="Cambria" w:cs="Calibri Light"/>
            <w:sz w:val="22"/>
            <w:szCs w:val="22"/>
            <w:vertAlign w:val="subscript"/>
            <w:lang w:eastAsia="en-US"/>
          </w:rPr>
          <w:delText>II</w:delText>
        </w:r>
        <w:r w:rsidRPr="004B3338" w:rsidDel="00150962">
          <w:rPr>
            <w:rFonts w:ascii="Cambria" w:eastAsia="Calibri" w:hAnsi="Cambria" w:cs="Calibri Light"/>
            <w:sz w:val="22"/>
            <w:szCs w:val="22"/>
            <w:lang w:eastAsia="en-US"/>
          </w:rPr>
          <w:delText>) x 0,5</w:delText>
        </w:r>
      </w:del>
    </w:p>
    <w:p w14:paraId="1F51E67E" w14:textId="55C9D62F" w:rsidR="000E1989" w:rsidRPr="004B3338" w:rsidDel="00150962" w:rsidRDefault="000E1989" w:rsidP="00375794">
      <w:pPr>
        <w:suppressAutoHyphens w:val="0"/>
        <w:spacing w:before="120"/>
        <w:ind w:left="567"/>
        <w:jc w:val="both"/>
        <w:rPr>
          <w:del w:id="70" w:author="Michał Stec" w:date="2023-11-08T11:40:00Z"/>
          <w:rFonts w:ascii="Cambria" w:eastAsia="Calibri" w:hAnsi="Cambria" w:cs="Calibri Light"/>
          <w:sz w:val="22"/>
          <w:szCs w:val="22"/>
          <w:lang w:eastAsia="en-US"/>
        </w:rPr>
      </w:pPr>
      <w:del w:id="71" w:author="Michał Stec" w:date="2023-11-08T11:40:00Z">
        <w:r w:rsidRPr="004B3338" w:rsidDel="00150962">
          <w:rPr>
            <w:rFonts w:ascii="Cambria" w:eastAsia="Calibri" w:hAnsi="Cambria" w:cs="Calibri Light"/>
            <w:sz w:val="22"/>
            <w:szCs w:val="22"/>
            <w:lang w:eastAsia="en-US"/>
          </w:rPr>
          <w:delText xml:space="preserve">gdzie: </w:delText>
        </w:r>
      </w:del>
    </w:p>
    <w:p w14:paraId="24043469" w14:textId="61E9B7AE" w:rsidR="000E1989" w:rsidRPr="004B3338" w:rsidDel="00150962" w:rsidRDefault="000E1989" w:rsidP="00375794">
      <w:pPr>
        <w:suppressAutoHyphens w:val="0"/>
        <w:spacing w:before="120"/>
        <w:ind w:left="1418" w:hanging="851"/>
        <w:jc w:val="both"/>
        <w:rPr>
          <w:del w:id="72" w:author="Michał Stec" w:date="2023-11-08T11:40:00Z"/>
          <w:rFonts w:ascii="Cambria" w:eastAsia="Calibri" w:hAnsi="Cambria" w:cs="Calibri Light"/>
          <w:sz w:val="22"/>
          <w:szCs w:val="22"/>
          <w:lang w:eastAsia="en-US"/>
        </w:rPr>
      </w:pPr>
      <w:del w:id="73" w:author="Michał Stec" w:date="2023-11-08T11:40:00Z">
        <w:r w:rsidRPr="004B3338" w:rsidDel="00150962">
          <w:rPr>
            <w:rFonts w:ascii="Cambria" w:eastAsia="Calibri" w:hAnsi="Cambria" w:cs="Calibri Light"/>
            <w:sz w:val="22"/>
            <w:szCs w:val="22"/>
            <w:lang w:eastAsia="en-US"/>
          </w:rPr>
          <w:delText xml:space="preserve">Cn </w:delText>
        </w:r>
        <w:r w:rsidRPr="004B3338" w:rsidDel="00150962">
          <w:rPr>
            <w:rFonts w:ascii="Cambria" w:eastAsia="Calibri" w:hAnsi="Cambria" w:cs="Calibri Light"/>
            <w:sz w:val="22"/>
            <w:szCs w:val="22"/>
            <w:lang w:eastAsia="en-US"/>
          </w:rPr>
          <w:tab/>
          <w:delText xml:space="preserve">to kwota danej nowej </w:delText>
        </w:r>
        <w:r w:rsidR="002024C1"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eny </w:delText>
        </w:r>
        <w:r w:rsidR="002024C1"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ednostkowej po dokonaniu Waloryzacji (wyrażona w PLN);</w:delText>
        </w:r>
      </w:del>
    </w:p>
    <w:p w14:paraId="505B624E" w14:textId="25A34425" w:rsidR="000E1989" w:rsidRPr="004B3338" w:rsidDel="00150962" w:rsidRDefault="000E1989" w:rsidP="00375794">
      <w:pPr>
        <w:suppressAutoHyphens w:val="0"/>
        <w:spacing w:before="120"/>
        <w:ind w:left="1418" w:hanging="851"/>
        <w:jc w:val="both"/>
        <w:rPr>
          <w:del w:id="74" w:author="Michał Stec" w:date="2023-11-08T11:40:00Z"/>
          <w:rFonts w:ascii="Cambria" w:eastAsia="Calibri" w:hAnsi="Cambria" w:cs="Calibri Light"/>
          <w:sz w:val="22"/>
          <w:szCs w:val="22"/>
          <w:lang w:eastAsia="en-US"/>
        </w:rPr>
      </w:pPr>
      <w:del w:id="75" w:author="Michał Stec" w:date="2023-11-08T11:40:00Z">
        <w:r w:rsidRPr="004B3338" w:rsidDel="00150962">
          <w:rPr>
            <w:rFonts w:ascii="Cambria" w:eastAsia="Calibri" w:hAnsi="Cambria" w:cs="Calibri Light"/>
            <w:sz w:val="22"/>
            <w:szCs w:val="22"/>
            <w:lang w:eastAsia="en-US"/>
          </w:rPr>
          <w:delText xml:space="preserve">Cp </w:delText>
        </w:r>
        <w:r w:rsidRPr="004B3338" w:rsidDel="00150962">
          <w:rPr>
            <w:rFonts w:ascii="Cambria" w:eastAsia="Calibri" w:hAnsi="Cambria" w:cs="Calibri Light"/>
            <w:sz w:val="22"/>
            <w:szCs w:val="22"/>
            <w:lang w:eastAsia="en-US"/>
          </w:rPr>
          <w:tab/>
          <w:delText xml:space="preserve">to kwota danej </w:delText>
        </w:r>
        <w:r w:rsidR="002024C1"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eny </w:delText>
        </w:r>
        <w:r w:rsidR="002024C1"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 xml:space="preserve">ednostkowej pierwotnie podana w </w:delText>
        </w:r>
        <w:r w:rsidR="00D249A4" w:rsidRPr="004B3338" w:rsidDel="00150962">
          <w:rPr>
            <w:rFonts w:ascii="Cambria" w:eastAsia="Calibri" w:hAnsi="Cambria" w:cs="Calibri Light"/>
            <w:sz w:val="22"/>
            <w:szCs w:val="22"/>
            <w:lang w:eastAsia="en-US"/>
          </w:rPr>
          <w:delText xml:space="preserve">kosztorysie ofertowym stanowiącym część Oferty </w:delText>
        </w:r>
        <w:r w:rsidRPr="004B3338" w:rsidDel="00150962">
          <w:rPr>
            <w:rFonts w:ascii="Cambria" w:eastAsia="Calibri" w:hAnsi="Cambria" w:cs="Calibri Light"/>
            <w:sz w:val="22"/>
            <w:szCs w:val="22"/>
            <w:lang w:eastAsia="en-US"/>
          </w:rPr>
          <w:delText>(wyrażona w PLN);</w:delText>
        </w:r>
      </w:del>
    </w:p>
    <w:p w14:paraId="5CD73316" w14:textId="2BBD32FF" w:rsidR="000E1989" w:rsidRPr="004B3338" w:rsidDel="00150962" w:rsidRDefault="000E1989" w:rsidP="00375794">
      <w:pPr>
        <w:suppressAutoHyphens w:val="0"/>
        <w:spacing w:before="120"/>
        <w:ind w:left="1418" w:hanging="851"/>
        <w:jc w:val="both"/>
        <w:rPr>
          <w:del w:id="76" w:author="Michał Stec" w:date="2023-11-08T11:40:00Z"/>
          <w:rFonts w:ascii="Cambria" w:eastAsia="Calibri" w:hAnsi="Cambria" w:cs="Calibri Light"/>
          <w:sz w:val="22"/>
          <w:szCs w:val="22"/>
          <w:lang w:eastAsia="en-US"/>
        </w:rPr>
      </w:pPr>
      <w:del w:id="77" w:author="Michał Stec" w:date="2023-11-08T11:40:00Z">
        <w:r w:rsidRPr="004B3338" w:rsidDel="00150962">
          <w:rPr>
            <w:rFonts w:ascii="Cambria" w:eastAsia="Calibri" w:hAnsi="Cambria" w:cs="Calibri Light"/>
            <w:sz w:val="22"/>
            <w:szCs w:val="22"/>
            <w:lang w:eastAsia="en-US"/>
          </w:rPr>
          <w:delText>CPI</w:delText>
        </w:r>
        <w:r w:rsidRPr="004B3338" w:rsidDel="00150962">
          <w:rPr>
            <w:rFonts w:ascii="Cambria" w:eastAsia="Calibri" w:hAnsi="Cambria" w:cs="Calibri Light"/>
            <w:sz w:val="22"/>
            <w:szCs w:val="22"/>
            <w:vertAlign w:val="subscript"/>
            <w:lang w:eastAsia="en-US"/>
          </w:rPr>
          <w:delText>I</w:delText>
        </w:r>
        <w:r w:rsidRPr="004B3338" w:rsidDel="00150962">
          <w:rPr>
            <w:rFonts w:ascii="Cambria" w:eastAsia="Calibri" w:hAnsi="Cambria" w:cs="Calibri Light"/>
            <w:sz w:val="22"/>
            <w:szCs w:val="22"/>
            <w:lang w:eastAsia="en-US"/>
          </w:rPr>
          <w:delText xml:space="preserve"> </w:delText>
        </w:r>
        <w:r w:rsidRPr="004B3338" w:rsidDel="00150962">
          <w:rPr>
            <w:rFonts w:ascii="Cambria" w:eastAsia="Calibri" w:hAnsi="Cambria" w:cs="Calibri Light"/>
            <w:sz w:val="22"/>
            <w:szCs w:val="22"/>
            <w:lang w:eastAsia="en-US"/>
          </w:rPr>
          <w:tab/>
          <w:delText>to procentowa wartość wzrostu cen wynikająca z I Wskaźnika GUS (wyrażona jako %)</w:delText>
        </w:r>
        <w:r w:rsidR="00375794" w:rsidDel="00150962">
          <w:rPr>
            <w:rFonts w:ascii="Cambria" w:eastAsia="Calibri" w:hAnsi="Cambria" w:cs="Calibri Light"/>
            <w:sz w:val="22"/>
            <w:szCs w:val="22"/>
            <w:lang w:eastAsia="en-US"/>
          </w:rPr>
          <w:delText>;</w:delText>
        </w:r>
      </w:del>
    </w:p>
    <w:p w14:paraId="46CFAA49" w14:textId="7F46CB12" w:rsidR="000E1989" w:rsidRPr="004B3338" w:rsidDel="00150962" w:rsidRDefault="00375794" w:rsidP="00375794">
      <w:pPr>
        <w:suppressAutoHyphens w:val="0"/>
        <w:spacing w:before="120"/>
        <w:ind w:left="2268" w:hanging="850"/>
        <w:jc w:val="both"/>
        <w:rPr>
          <w:del w:id="78" w:author="Michał Stec" w:date="2023-11-08T11:40:00Z"/>
          <w:rFonts w:ascii="Cambria" w:eastAsia="Calibri" w:hAnsi="Cambria" w:cs="Calibri Light"/>
          <w:sz w:val="22"/>
          <w:szCs w:val="22"/>
          <w:lang w:eastAsia="en-US"/>
        </w:rPr>
      </w:pPr>
      <w:bookmarkStart w:id="79" w:name="_Hlk116648587"/>
      <w:del w:id="80" w:author="Michał Stec" w:date="2023-11-08T11:40:00Z">
        <w:r w:rsidDel="00150962">
          <w:rPr>
            <w:rFonts w:ascii="Cambria" w:eastAsia="Calibri" w:hAnsi="Cambria" w:cs="Calibri Light"/>
            <w:sz w:val="22"/>
            <w:szCs w:val="22"/>
            <w:lang w:eastAsia="en-US"/>
          </w:rPr>
          <w:delText>z</w:delText>
        </w:r>
        <w:r w:rsidR="000E1989" w:rsidRPr="004B3338" w:rsidDel="00150962">
          <w:rPr>
            <w:rFonts w:ascii="Cambria" w:eastAsia="Calibri" w:hAnsi="Cambria" w:cs="Calibri Light"/>
            <w:sz w:val="22"/>
            <w:szCs w:val="22"/>
            <w:lang w:eastAsia="en-US"/>
          </w:rPr>
          <w:delText xml:space="preserve"> zastrzeżeniem, że w przypadku, gdy: </w:delText>
        </w:r>
      </w:del>
    </w:p>
    <w:p w14:paraId="27C47D73" w14:textId="688CFC7F" w:rsidR="000E1989" w:rsidRPr="004B3338" w:rsidDel="00150962" w:rsidRDefault="000E1989" w:rsidP="00375794">
      <w:pPr>
        <w:suppressAutoHyphens w:val="0"/>
        <w:spacing w:before="120"/>
        <w:ind w:left="2268" w:hanging="850"/>
        <w:jc w:val="both"/>
        <w:rPr>
          <w:del w:id="81" w:author="Michał Stec" w:date="2023-11-08T11:40:00Z"/>
          <w:rFonts w:ascii="Cambria" w:eastAsia="Calibri" w:hAnsi="Cambria" w:cs="Calibri Light"/>
          <w:sz w:val="22"/>
          <w:szCs w:val="22"/>
          <w:lang w:eastAsia="en-US"/>
        </w:rPr>
      </w:pPr>
      <w:del w:id="82" w:author="Michał Stec" w:date="2023-11-08T11:40:00Z">
        <w:r w:rsidRPr="004B3338" w:rsidDel="00150962">
          <w:rPr>
            <w:rFonts w:ascii="Cambria" w:eastAsia="Calibri" w:hAnsi="Cambria" w:cs="Calibri Light"/>
            <w:sz w:val="22"/>
            <w:szCs w:val="22"/>
            <w:lang w:eastAsia="en-US"/>
          </w:rPr>
          <w:delText>(i)</w:delText>
        </w:r>
        <w:r w:rsidRPr="004B3338" w:rsidDel="00150962">
          <w:rPr>
            <w:rFonts w:ascii="Cambria" w:eastAsia="Calibri" w:hAnsi="Cambria" w:cs="Calibri Light"/>
            <w:sz w:val="22"/>
            <w:szCs w:val="22"/>
            <w:lang w:eastAsia="en-US"/>
          </w:rPr>
          <w:tab/>
          <w:delText xml:space="preserve">wartość wzrostu cen wynikająca z I Wskaźnika GUS będzie mniejsza niż 2% to wówczas do obliczenia Cn zostanie przyjęta wartość 0 (zero); </w:delText>
        </w:r>
      </w:del>
    </w:p>
    <w:p w14:paraId="380D70D5" w14:textId="65D0549D" w:rsidR="000E1989" w:rsidRPr="004B3338" w:rsidDel="00150962" w:rsidRDefault="000E1989" w:rsidP="00375794">
      <w:pPr>
        <w:suppressAutoHyphens w:val="0"/>
        <w:spacing w:before="120"/>
        <w:ind w:left="2268" w:hanging="850"/>
        <w:jc w:val="both"/>
        <w:rPr>
          <w:del w:id="83" w:author="Michał Stec" w:date="2023-11-08T11:40:00Z"/>
          <w:rFonts w:ascii="Cambria" w:eastAsia="Calibri" w:hAnsi="Cambria" w:cs="Calibri Light"/>
          <w:sz w:val="22"/>
          <w:szCs w:val="22"/>
          <w:lang w:eastAsia="en-US"/>
        </w:rPr>
      </w:pPr>
      <w:del w:id="84" w:author="Michał Stec" w:date="2023-11-08T11:40:00Z">
        <w:r w:rsidRPr="004B3338" w:rsidDel="00150962">
          <w:rPr>
            <w:rFonts w:ascii="Cambria" w:eastAsia="Calibri" w:hAnsi="Cambria" w:cs="Calibri Light"/>
            <w:sz w:val="22"/>
            <w:szCs w:val="22"/>
            <w:lang w:eastAsia="en-US"/>
          </w:rPr>
          <w:delText>(ii)</w:delText>
        </w:r>
        <w:r w:rsidRPr="004B3338" w:rsidDel="00150962">
          <w:rPr>
            <w:rFonts w:ascii="Cambria" w:eastAsia="Calibri" w:hAnsi="Cambria" w:cs="Calibri Light"/>
            <w:sz w:val="22"/>
            <w:szCs w:val="22"/>
            <w:lang w:eastAsia="en-US"/>
          </w:rPr>
          <w:tab/>
          <w:delText xml:space="preserve">wartość spadku cen wynikająca z I Wskaźnika GUS będzie mniejsza niż 2% to wówczas do obliczenia Cn zostanie przyjęta wartość 0 (zero); </w:delText>
        </w:r>
      </w:del>
    </w:p>
    <w:bookmarkEnd w:id="79"/>
    <w:p w14:paraId="76AE5CDD" w14:textId="00D3BD3C" w:rsidR="000E1989" w:rsidRPr="004B3338" w:rsidDel="00150962" w:rsidRDefault="000E1989" w:rsidP="00375794">
      <w:pPr>
        <w:suppressAutoHyphens w:val="0"/>
        <w:spacing w:before="120"/>
        <w:ind w:left="1418" w:hanging="851"/>
        <w:jc w:val="both"/>
        <w:rPr>
          <w:del w:id="85" w:author="Michał Stec" w:date="2023-11-08T11:40:00Z"/>
          <w:rFonts w:ascii="Cambria" w:eastAsia="Calibri" w:hAnsi="Cambria" w:cs="Calibri Light"/>
          <w:sz w:val="22"/>
          <w:szCs w:val="22"/>
          <w:lang w:eastAsia="en-US"/>
        </w:rPr>
      </w:pPr>
      <w:del w:id="86" w:author="Michał Stec" w:date="2023-11-08T11:40:00Z">
        <w:r w:rsidRPr="004B3338" w:rsidDel="00150962">
          <w:rPr>
            <w:rFonts w:ascii="Cambria" w:eastAsia="Calibri" w:hAnsi="Cambria" w:cs="Calibri Light"/>
            <w:sz w:val="22"/>
            <w:szCs w:val="22"/>
            <w:lang w:eastAsia="en-US"/>
          </w:rPr>
          <w:delText>CPI</w:delText>
        </w:r>
        <w:r w:rsidRPr="004B3338" w:rsidDel="00150962">
          <w:rPr>
            <w:rFonts w:ascii="Cambria" w:eastAsia="Calibri" w:hAnsi="Cambria" w:cs="Calibri Light"/>
            <w:sz w:val="22"/>
            <w:szCs w:val="22"/>
            <w:vertAlign w:val="subscript"/>
            <w:lang w:eastAsia="en-US"/>
          </w:rPr>
          <w:delText>II</w:delText>
        </w:r>
        <w:r w:rsidRPr="004B3338" w:rsidDel="00150962">
          <w:rPr>
            <w:rFonts w:ascii="Cambria" w:eastAsia="Calibri" w:hAnsi="Cambria" w:cs="Calibri Light"/>
            <w:sz w:val="22"/>
            <w:szCs w:val="22"/>
            <w:lang w:eastAsia="en-US"/>
          </w:rPr>
          <w:delText xml:space="preserve"> </w:delText>
        </w:r>
        <w:r w:rsidRPr="004B3338" w:rsidDel="00150962">
          <w:rPr>
            <w:rFonts w:ascii="Cambria" w:eastAsia="Calibri" w:hAnsi="Cambria" w:cs="Calibri Light"/>
            <w:sz w:val="22"/>
            <w:szCs w:val="22"/>
            <w:lang w:eastAsia="en-US"/>
          </w:rPr>
          <w:tab/>
          <w:delText>to procentowa wartość wzrostu cen wynikająca w II Wskaźnika GUS (wyrażona jako %);</w:delText>
        </w:r>
      </w:del>
    </w:p>
    <w:p w14:paraId="1A2D810D" w14:textId="409564F9" w:rsidR="000E1989" w:rsidRPr="004B3338" w:rsidDel="00150962" w:rsidRDefault="00375794" w:rsidP="00375794">
      <w:pPr>
        <w:suppressAutoHyphens w:val="0"/>
        <w:spacing w:before="120"/>
        <w:ind w:left="2268" w:hanging="850"/>
        <w:jc w:val="both"/>
        <w:rPr>
          <w:del w:id="87" w:author="Michał Stec" w:date="2023-11-08T11:40:00Z"/>
          <w:rFonts w:ascii="Cambria" w:eastAsia="Calibri" w:hAnsi="Cambria" w:cs="Calibri Light"/>
          <w:sz w:val="22"/>
          <w:szCs w:val="22"/>
          <w:lang w:eastAsia="en-US"/>
        </w:rPr>
      </w:pPr>
      <w:del w:id="88" w:author="Michał Stec" w:date="2023-11-08T11:40:00Z">
        <w:r w:rsidDel="00150962">
          <w:rPr>
            <w:rFonts w:ascii="Cambria" w:eastAsia="Calibri" w:hAnsi="Cambria" w:cs="Calibri Light"/>
            <w:sz w:val="22"/>
            <w:szCs w:val="22"/>
            <w:lang w:eastAsia="en-US"/>
          </w:rPr>
          <w:delText>z</w:delText>
        </w:r>
        <w:r w:rsidR="000E1989" w:rsidRPr="004B3338" w:rsidDel="00150962">
          <w:rPr>
            <w:rFonts w:ascii="Cambria" w:eastAsia="Calibri" w:hAnsi="Cambria" w:cs="Calibri Light"/>
            <w:sz w:val="22"/>
            <w:szCs w:val="22"/>
            <w:lang w:eastAsia="en-US"/>
          </w:rPr>
          <w:delText xml:space="preserve"> zastrzeżeniem, że w przypadku, gdy: </w:delText>
        </w:r>
        <w:r w:rsidR="000E1989" w:rsidRPr="004B3338" w:rsidDel="00150962">
          <w:rPr>
            <w:rFonts w:ascii="Cambria" w:eastAsia="Calibri" w:hAnsi="Cambria" w:cs="Calibri Light"/>
            <w:sz w:val="22"/>
            <w:szCs w:val="22"/>
            <w:lang w:eastAsia="en-US"/>
          </w:rPr>
          <w:tab/>
        </w:r>
      </w:del>
    </w:p>
    <w:p w14:paraId="5EBC7F73" w14:textId="07E6FB3A" w:rsidR="000E1989" w:rsidRPr="004B3338" w:rsidDel="00150962" w:rsidRDefault="000E1989" w:rsidP="00375794">
      <w:pPr>
        <w:suppressAutoHyphens w:val="0"/>
        <w:spacing w:before="120"/>
        <w:ind w:left="2268" w:hanging="850"/>
        <w:jc w:val="both"/>
        <w:rPr>
          <w:del w:id="89" w:author="Michał Stec" w:date="2023-11-08T11:40:00Z"/>
          <w:rFonts w:ascii="Cambria" w:eastAsia="Calibri" w:hAnsi="Cambria" w:cs="Calibri Light"/>
          <w:sz w:val="22"/>
          <w:szCs w:val="22"/>
          <w:lang w:eastAsia="en-US"/>
        </w:rPr>
      </w:pPr>
      <w:del w:id="90" w:author="Michał Stec" w:date="2023-11-08T11:40:00Z">
        <w:r w:rsidRPr="004B3338" w:rsidDel="00150962">
          <w:rPr>
            <w:rFonts w:ascii="Cambria" w:eastAsia="Calibri" w:hAnsi="Cambria" w:cs="Calibri Light"/>
            <w:sz w:val="22"/>
            <w:szCs w:val="22"/>
            <w:lang w:eastAsia="en-US"/>
          </w:rPr>
          <w:delText>(i)</w:delText>
        </w:r>
        <w:r w:rsidRPr="004B3338" w:rsidDel="00150962">
          <w:rPr>
            <w:rFonts w:ascii="Cambria" w:eastAsia="Calibri" w:hAnsi="Cambria" w:cs="Calibri Light"/>
            <w:sz w:val="22"/>
            <w:szCs w:val="22"/>
            <w:lang w:eastAsia="en-US"/>
          </w:rPr>
          <w:tab/>
          <w:delText xml:space="preserve">wartość wzrostu cen wynikająca z II Wskaźnika GUS będzie mniejsza niż 2% to wówczas do obliczenia Cn zostanie przyjęta wartość 0 (zero); </w:delText>
        </w:r>
      </w:del>
    </w:p>
    <w:p w14:paraId="007253AB" w14:textId="2268B101" w:rsidR="000E1989" w:rsidRPr="004B3338" w:rsidDel="00150962" w:rsidRDefault="000E1989" w:rsidP="00375794">
      <w:pPr>
        <w:suppressAutoHyphens w:val="0"/>
        <w:spacing w:before="120"/>
        <w:ind w:left="2268" w:hanging="850"/>
        <w:jc w:val="both"/>
        <w:rPr>
          <w:del w:id="91" w:author="Michał Stec" w:date="2023-11-08T11:40:00Z"/>
          <w:rFonts w:ascii="Cambria" w:eastAsia="Calibri" w:hAnsi="Cambria" w:cs="Calibri Light"/>
          <w:sz w:val="22"/>
          <w:szCs w:val="22"/>
          <w:lang w:eastAsia="en-US"/>
        </w:rPr>
      </w:pPr>
      <w:del w:id="92" w:author="Michał Stec" w:date="2023-11-08T11:40:00Z">
        <w:r w:rsidRPr="004B3338" w:rsidDel="00150962">
          <w:rPr>
            <w:rFonts w:ascii="Cambria" w:eastAsia="Calibri" w:hAnsi="Cambria" w:cs="Calibri Light"/>
            <w:sz w:val="22"/>
            <w:szCs w:val="22"/>
            <w:lang w:eastAsia="en-US"/>
          </w:rPr>
          <w:delText>(ii)</w:delText>
        </w:r>
        <w:r w:rsidRPr="004B3338" w:rsidDel="00150962">
          <w:rPr>
            <w:rFonts w:ascii="Cambria" w:eastAsia="Calibri" w:hAnsi="Cambria" w:cs="Calibri Light"/>
            <w:sz w:val="22"/>
            <w:szCs w:val="22"/>
            <w:lang w:eastAsia="en-US"/>
          </w:rPr>
          <w:tab/>
          <w:delText xml:space="preserve">wartość spadku cen wynikająca z II Wskaźnika GUS będzie mniejsza niż 2% to wówczas do obliczenia Cn zostanie przyjęta wartość 0 (zero); </w:delText>
        </w:r>
      </w:del>
    </w:p>
    <w:p w14:paraId="3D008862" w14:textId="471DD65C" w:rsidR="000E1989" w:rsidRPr="004B3338" w:rsidDel="00150962" w:rsidRDefault="000E1989" w:rsidP="00375794">
      <w:pPr>
        <w:suppressAutoHyphens w:val="0"/>
        <w:spacing w:before="120"/>
        <w:ind w:left="567"/>
        <w:jc w:val="both"/>
        <w:rPr>
          <w:del w:id="93" w:author="Michał Stec" w:date="2023-11-08T11:40:00Z"/>
          <w:rFonts w:ascii="Cambria" w:eastAsia="Calibri" w:hAnsi="Cambria" w:cs="Calibri Light"/>
          <w:sz w:val="22"/>
          <w:szCs w:val="22"/>
          <w:lang w:eastAsia="en-US"/>
        </w:rPr>
      </w:pPr>
      <w:del w:id="94" w:author="Michał Stec" w:date="2023-11-08T11:40:00Z">
        <w:r w:rsidRPr="004B3338" w:rsidDel="00150962">
          <w:rPr>
            <w:rFonts w:ascii="Cambria" w:eastAsia="Calibri" w:hAnsi="Cambria" w:cs="Calibri Light"/>
            <w:sz w:val="22"/>
            <w:szCs w:val="22"/>
            <w:lang w:eastAsia="en-US"/>
          </w:rPr>
          <w:delText>W przypadku, gdy wartość CPI</w:delText>
        </w:r>
        <w:r w:rsidRPr="004B3338" w:rsidDel="00150962">
          <w:rPr>
            <w:rFonts w:ascii="Cambria" w:eastAsia="Calibri" w:hAnsi="Cambria" w:cs="Calibri Light"/>
            <w:sz w:val="22"/>
            <w:szCs w:val="22"/>
            <w:vertAlign w:val="subscript"/>
            <w:lang w:eastAsia="en-US"/>
          </w:rPr>
          <w:delText>I</w:delText>
        </w:r>
        <w:r w:rsidRPr="004B3338" w:rsidDel="00150962">
          <w:rPr>
            <w:rFonts w:ascii="Cambria" w:eastAsia="Calibri" w:hAnsi="Cambria" w:cs="Calibri Light"/>
            <w:sz w:val="22"/>
            <w:szCs w:val="22"/>
            <w:lang w:eastAsia="en-US"/>
          </w:rPr>
          <w:delText xml:space="preserve"> wynosić będzie 0 (zero) oraz wartość CPI</w:delText>
        </w:r>
        <w:r w:rsidRPr="004B3338" w:rsidDel="00150962">
          <w:rPr>
            <w:rFonts w:ascii="Cambria" w:eastAsia="Calibri" w:hAnsi="Cambria" w:cs="Calibri Light"/>
            <w:sz w:val="22"/>
            <w:szCs w:val="22"/>
            <w:vertAlign w:val="subscript"/>
            <w:lang w:eastAsia="en-US"/>
          </w:rPr>
          <w:delText>II</w:delText>
        </w:r>
        <w:r w:rsidRPr="004B3338" w:rsidDel="00150962">
          <w:rPr>
            <w:rFonts w:ascii="Cambria" w:eastAsia="Calibri" w:hAnsi="Cambria" w:cs="Calibri Light"/>
            <w:sz w:val="22"/>
            <w:szCs w:val="22"/>
            <w:lang w:eastAsia="en-US"/>
          </w:rPr>
          <w:delText xml:space="preserve"> wynosić będzie 0 (zero) to wówczas Waloryzacja nie będzie dokonywana. </w:delText>
        </w:r>
      </w:del>
    </w:p>
    <w:p w14:paraId="587CF975" w14:textId="6E83C2F8" w:rsidR="000E1989" w:rsidRPr="004B3338" w:rsidDel="00150962" w:rsidRDefault="000E1989" w:rsidP="00375794">
      <w:pPr>
        <w:suppressAutoHyphens w:val="0"/>
        <w:spacing w:before="120"/>
        <w:ind w:left="567"/>
        <w:jc w:val="both"/>
        <w:rPr>
          <w:del w:id="95" w:author="Michał Stec" w:date="2023-11-08T11:40:00Z"/>
          <w:rFonts w:ascii="Cambria" w:eastAsia="Calibri" w:hAnsi="Cambria" w:cs="Calibri Light"/>
          <w:sz w:val="22"/>
          <w:szCs w:val="22"/>
          <w:lang w:eastAsia="en-US"/>
        </w:rPr>
      </w:pPr>
      <w:del w:id="96" w:author="Michał Stec" w:date="2023-11-08T11:40:00Z">
        <w:r w:rsidRPr="004B3338" w:rsidDel="00150962">
          <w:rPr>
            <w:rFonts w:ascii="Cambria" w:eastAsia="Calibri" w:hAnsi="Cambria" w:cs="Calibri Light"/>
            <w:sz w:val="22"/>
            <w:szCs w:val="22"/>
            <w:lang w:eastAsia="en-US"/>
          </w:rPr>
          <w:delText xml:space="preserve">Wyniki mnożenia zostaną zaokrąglone zostaną do dwóch miejsc po przecinku. </w:delText>
        </w:r>
      </w:del>
    </w:p>
    <w:p w14:paraId="4D7AEB59" w14:textId="609DDF7A" w:rsidR="000E1989" w:rsidRPr="004B3338" w:rsidDel="00150962" w:rsidRDefault="000E1989" w:rsidP="00375794">
      <w:pPr>
        <w:suppressAutoHyphens w:val="0"/>
        <w:spacing w:before="120"/>
        <w:ind w:left="567" w:hanging="567"/>
        <w:jc w:val="both"/>
        <w:rPr>
          <w:del w:id="97" w:author="Michał Stec" w:date="2023-11-08T11:40:00Z"/>
          <w:rFonts w:ascii="Cambria" w:eastAsia="Calibri" w:hAnsi="Cambria" w:cs="Calibri Light"/>
          <w:sz w:val="22"/>
          <w:szCs w:val="22"/>
          <w:lang w:eastAsia="en-US"/>
        </w:rPr>
      </w:pPr>
      <w:del w:id="98" w:author="Michał Stec" w:date="2023-11-08T11:40:00Z">
        <w:r w:rsidRPr="004B3338" w:rsidDel="00150962">
          <w:rPr>
            <w:rFonts w:ascii="Cambria" w:eastAsia="Calibri" w:hAnsi="Cambria" w:cs="Calibri Light"/>
            <w:sz w:val="22"/>
            <w:szCs w:val="22"/>
            <w:lang w:eastAsia="en-US"/>
          </w:rPr>
          <w:delText>6.</w:delText>
        </w:r>
        <w:r w:rsidRPr="004B3338" w:rsidDel="00150962">
          <w:rPr>
            <w:rFonts w:ascii="Cambria" w:eastAsia="Calibri" w:hAnsi="Cambria" w:cs="Calibri Light"/>
            <w:sz w:val="22"/>
            <w:szCs w:val="22"/>
            <w:lang w:eastAsia="en-US"/>
          </w:rPr>
          <w:tab/>
          <w:delText xml:space="preserve">Nowe (zwaloryzowane) </w:delText>
        </w:r>
        <w:r w:rsidR="005E2DE0"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eny </w:delText>
        </w:r>
        <w:r w:rsidR="005E2DE0"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 xml:space="preserve">ednostkowe będą dotyczyć zapłaty należnej Wykonawcy za czynności odebrane po Dniu Dokonania Waloryzacji, z zastrzeżeniem postanowień ust. 8. </w:delText>
        </w:r>
      </w:del>
    </w:p>
    <w:p w14:paraId="7FA39A1B" w14:textId="73648E83" w:rsidR="000E1989" w:rsidRPr="00B83B5C" w:rsidDel="00150962" w:rsidRDefault="000E1989" w:rsidP="00375794">
      <w:pPr>
        <w:suppressAutoHyphens w:val="0"/>
        <w:spacing w:before="120"/>
        <w:ind w:left="567" w:hanging="567"/>
        <w:jc w:val="both"/>
        <w:rPr>
          <w:del w:id="99" w:author="Michał Stec" w:date="2023-11-08T11:40:00Z"/>
          <w:rFonts w:ascii="Cambria" w:eastAsia="Calibri" w:hAnsi="Cambria" w:cs="Calibri Light"/>
          <w:sz w:val="22"/>
          <w:szCs w:val="22"/>
          <w:lang w:eastAsia="en-US"/>
        </w:rPr>
      </w:pPr>
      <w:del w:id="100" w:author="Michał Stec" w:date="2023-11-08T11:40:00Z">
        <w:r w:rsidRPr="00B83B5C" w:rsidDel="00150962">
          <w:rPr>
            <w:rFonts w:ascii="Cambria" w:eastAsia="Calibri" w:hAnsi="Cambria" w:cs="Calibri Light"/>
            <w:sz w:val="22"/>
            <w:szCs w:val="22"/>
            <w:lang w:eastAsia="en-US"/>
          </w:rPr>
          <w:delText>7.</w:delText>
        </w:r>
        <w:r w:rsidRPr="00B83B5C" w:rsidDel="00150962">
          <w:rPr>
            <w:rFonts w:ascii="Cambria" w:eastAsia="Calibri" w:hAnsi="Cambria" w:cs="Calibri Light"/>
            <w:sz w:val="22"/>
            <w:szCs w:val="22"/>
            <w:lang w:eastAsia="en-US"/>
          </w:rPr>
          <w:tab/>
          <w:delText xml:space="preserve">Nowe (zwaloryzowane) </w:delText>
        </w:r>
        <w:r w:rsidR="005E2DE0" w:rsidRPr="00B83B5C" w:rsidDel="00150962">
          <w:rPr>
            <w:rFonts w:ascii="Cambria" w:eastAsia="Calibri" w:hAnsi="Cambria" w:cs="Calibri Light"/>
            <w:sz w:val="22"/>
            <w:szCs w:val="22"/>
            <w:lang w:eastAsia="en-US"/>
          </w:rPr>
          <w:delText>C</w:delText>
        </w:r>
        <w:r w:rsidRPr="00B83B5C" w:rsidDel="00150962">
          <w:rPr>
            <w:rFonts w:ascii="Cambria" w:eastAsia="Calibri" w:hAnsi="Cambria" w:cs="Calibri Light"/>
            <w:sz w:val="22"/>
            <w:szCs w:val="22"/>
            <w:lang w:eastAsia="en-US"/>
          </w:rPr>
          <w:delText xml:space="preserve">eny </w:delText>
        </w:r>
        <w:r w:rsidR="005E2DE0" w:rsidRPr="00B83B5C" w:rsidDel="00150962">
          <w:rPr>
            <w:rFonts w:ascii="Cambria" w:eastAsia="Calibri" w:hAnsi="Cambria" w:cs="Calibri Light"/>
            <w:sz w:val="22"/>
            <w:szCs w:val="22"/>
            <w:lang w:eastAsia="en-US"/>
          </w:rPr>
          <w:delText>J</w:delText>
        </w:r>
        <w:r w:rsidRPr="00B83B5C" w:rsidDel="00150962">
          <w:rPr>
            <w:rFonts w:ascii="Cambria" w:eastAsia="Calibri" w:hAnsi="Cambria" w:cs="Calibri Light"/>
            <w:sz w:val="22"/>
            <w:szCs w:val="22"/>
            <w:lang w:eastAsia="en-US"/>
          </w:rPr>
          <w:delText xml:space="preserve">ednostkowe będą zastosowane do określenia: </w:delText>
        </w:r>
      </w:del>
    </w:p>
    <w:p w14:paraId="425C09C6" w14:textId="4FD4C0F5" w:rsidR="000E1989" w:rsidRPr="00B83B5C" w:rsidDel="00150962" w:rsidRDefault="000E1989" w:rsidP="00375794">
      <w:pPr>
        <w:suppressAutoHyphens w:val="0"/>
        <w:spacing w:before="120"/>
        <w:ind w:left="1134" w:hanging="567"/>
        <w:jc w:val="both"/>
        <w:rPr>
          <w:del w:id="101" w:author="Michał Stec" w:date="2023-11-08T11:40:00Z"/>
          <w:rFonts w:ascii="Cambria" w:eastAsia="Calibri" w:hAnsi="Cambria" w:cs="Calibri Light"/>
          <w:sz w:val="22"/>
          <w:szCs w:val="22"/>
          <w:lang w:eastAsia="en-US"/>
        </w:rPr>
      </w:pPr>
      <w:del w:id="102" w:author="Michał Stec" w:date="2023-11-08T11:40:00Z">
        <w:r w:rsidRPr="00B83B5C" w:rsidDel="00150962">
          <w:rPr>
            <w:rFonts w:ascii="Cambria" w:eastAsia="Calibri" w:hAnsi="Cambria" w:cs="Calibri Light"/>
            <w:sz w:val="22"/>
            <w:szCs w:val="22"/>
            <w:lang w:eastAsia="en-US"/>
          </w:rPr>
          <w:delText xml:space="preserve">1) </w:delText>
        </w:r>
        <w:r w:rsidRPr="00B83B5C" w:rsidDel="00150962">
          <w:rPr>
            <w:rFonts w:ascii="Cambria" w:eastAsia="Calibri" w:hAnsi="Cambria" w:cs="Calibri Light"/>
            <w:sz w:val="22"/>
            <w:szCs w:val="22"/>
            <w:lang w:eastAsia="en-US"/>
          </w:rPr>
          <w:tab/>
        </w:r>
        <w:r w:rsidR="00A8731C" w:rsidRPr="00B83B5C" w:rsidDel="00150962">
          <w:rPr>
            <w:rFonts w:ascii="Cambria" w:eastAsia="Calibri" w:hAnsi="Cambria" w:cs="Calibri Light"/>
            <w:bCs/>
            <w:sz w:val="22"/>
            <w:szCs w:val="22"/>
            <w:lang w:eastAsia="en-US"/>
          </w:rPr>
          <w:delText xml:space="preserve">wartości brutto Pozycji Zlecenia </w:delText>
        </w:r>
        <w:r w:rsidRPr="00B83B5C" w:rsidDel="00150962">
          <w:rPr>
            <w:rFonts w:ascii="Cambria" w:eastAsia="Calibri" w:hAnsi="Cambria" w:cs="Calibri Light"/>
            <w:sz w:val="22"/>
            <w:szCs w:val="22"/>
            <w:lang w:eastAsia="en-US"/>
          </w:rPr>
          <w:delText xml:space="preserve">jako podstawy wymiaru kary umownej, o której mowa w § </w:delText>
        </w:r>
        <w:r w:rsidR="00AE6359" w:rsidRPr="00B83B5C" w:rsidDel="00150962">
          <w:rPr>
            <w:rFonts w:ascii="Cambria" w:eastAsia="Calibri" w:hAnsi="Cambria" w:cs="Calibri Light"/>
            <w:sz w:val="22"/>
            <w:szCs w:val="22"/>
            <w:lang w:eastAsia="en-US"/>
          </w:rPr>
          <w:delText xml:space="preserve">14 </w:delText>
        </w:r>
        <w:r w:rsidRPr="00B83B5C" w:rsidDel="00150962">
          <w:rPr>
            <w:rFonts w:ascii="Cambria" w:eastAsia="Calibri" w:hAnsi="Cambria" w:cs="Calibri Light"/>
            <w:sz w:val="22"/>
            <w:szCs w:val="22"/>
            <w:lang w:eastAsia="en-US"/>
          </w:rPr>
          <w:delText xml:space="preserve">ust. 1 pkt 2 naliczanej w związku z czynnościami zleconymi po Dniu Dokonania Waloryzacji. </w:delText>
        </w:r>
      </w:del>
    </w:p>
    <w:p w14:paraId="5FEFD675" w14:textId="7C9E82F6" w:rsidR="000E1989" w:rsidRPr="004B3338" w:rsidDel="00150962" w:rsidRDefault="000E1989" w:rsidP="00375794">
      <w:pPr>
        <w:suppressAutoHyphens w:val="0"/>
        <w:spacing w:before="120"/>
        <w:ind w:left="1134" w:hanging="567"/>
        <w:jc w:val="both"/>
        <w:rPr>
          <w:del w:id="103" w:author="Michał Stec" w:date="2023-11-08T11:40:00Z"/>
          <w:rFonts w:ascii="Cambria" w:eastAsia="Calibri" w:hAnsi="Cambria" w:cs="Calibri Light"/>
          <w:sz w:val="22"/>
          <w:szCs w:val="22"/>
          <w:lang w:eastAsia="en-US"/>
        </w:rPr>
      </w:pPr>
      <w:del w:id="104" w:author="Michał Stec" w:date="2023-11-08T11:40:00Z">
        <w:r w:rsidRPr="00B83B5C" w:rsidDel="00150962">
          <w:rPr>
            <w:rFonts w:ascii="Cambria" w:eastAsia="Calibri" w:hAnsi="Cambria" w:cs="Calibri Light"/>
            <w:sz w:val="22"/>
            <w:szCs w:val="22"/>
            <w:lang w:eastAsia="en-US"/>
          </w:rPr>
          <w:delText xml:space="preserve">2) </w:delText>
        </w:r>
        <w:r w:rsidRPr="00B83B5C" w:rsidDel="00150962">
          <w:rPr>
            <w:rFonts w:ascii="Cambria" w:eastAsia="Calibri" w:hAnsi="Cambria" w:cs="Calibri Light"/>
            <w:sz w:val="22"/>
            <w:szCs w:val="22"/>
            <w:lang w:eastAsia="en-US"/>
          </w:rPr>
          <w:tab/>
        </w:r>
        <w:r w:rsidR="00B83B5C" w:rsidRPr="00375794" w:rsidDel="00150962">
          <w:rPr>
            <w:rFonts w:ascii="Cambria" w:eastAsia="Calibri" w:hAnsi="Cambria" w:cs="Calibri Light"/>
            <w:sz w:val="22"/>
            <w:szCs w:val="22"/>
            <w:lang w:eastAsia="en-US"/>
          </w:rPr>
          <w:delText>Wynagrodzenia</w:delText>
        </w:r>
        <w:r w:rsidRPr="00B83B5C" w:rsidDel="00150962">
          <w:rPr>
            <w:rFonts w:ascii="Cambria" w:eastAsia="Calibri" w:hAnsi="Cambria" w:cs="Calibri Light"/>
            <w:sz w:val="22"/>
            <w:szCs w:val="22"/>
            <w:lang w:eastAsia="en-US"/>
          </w:rPr>
          <w:delText xml:space="preserve"> jako podstawy wymiaru kary umownej, o której mowa w § 1</w:delText>
        </w:r>
        <w:r w:rsidR="00A8731C" w:rsidRPr="00B83B5C" w:rsidDel="00150962">
          <w:rPr>
            <w:rFonts w:ascii="Cambria" w:eastAsia="Calibri" w:hAnsi="Cambria" w:cs="Calibri Light"/>
            <w:sz w:val="22"/>
            <w:szCs w:val="22"/>
            <w:lang w:eastAsia="en-US"/>
          </w:rPr>
          <w:delText>4</w:delText>
        </w:r>
        <w:r w:rsidRPr="00B83B5C" w:rsidDel="00150962">
          <w:rPr>
            <w:rFonts w:ascii="Cambria" w:eastAsia="Calibri" w:hAnsi="Cambria" w:cs="Calibri Light"/>
            <w:sz w:val="22"/>
            <w:szCs w:val="22"/>
            <w:lang w:eastAsia="en-US"/>
          </w:rPr>
          <w:delText xml:space="preserve"> ust. 3 naliczanej po Dniu Dokonania Waloryzacji.</w:delText>
        </w:r>
        <w:r w:rsidRPr="004B3338" w:rsidDel="00150962">
          <w:rPr>
            <w:rFonts w:ascii="Cambria" w:eastAsia="Calibri" w:hAnsi="Cambria" w:cs="Calibri Light"/>
            <w:sz w:val="22"/>
            <w:szCs w:val="22"/>
            <w:lang w:eastAsia="en-US"/>
          </w:rPr>
          <w:delText xml:space="preserve"> </w:delText>
        </w:r>
      </w:del>
    </w:p>
    <w:p w14:paraId="0F032511" w14:textId="7973AEC9" w:rsidR="000E1989" w:rsidRPr="004B3338" w:rsidDel="00150962" w:rsidRDefault="000E1989" w:rsidP="00375794">
      <w:pPr>
        <w:suppressAutoHyphens w:val="0"/>
        <w:spacing w:before="120"/>
        <w:ind w:left="567" w:hanging="567"/>
        <w:jc w:val="both"/>
        <w:rPr>
          <w:del w:id="105" w:author="Michał Stec" w:date="2023-11-08T11:40:00Z"/>
          <w:rFonts w:ascii="Cambria" w:eastAsia="Calibri" w:hAnsi="Cambria" w:cs="Calibri Light"/>
          <w:sz w:val="22"/>
          <w:szCs w:val="22"/>
          <w:lang w:eastAsia="en-US"/>
        </w:rPr>
      </w:pPr>
      <w:del w:id="106" w:author="Michał Stec" w:date="2023-11-08T11:40:00Z">
        <w:r w:rsidRPr="004B3338" w:rsidDel="00150962">
          <w:rPr>
            <w:rFonts w:ascii="Cambria" w:eastAsia="Calibri" w:hAnsi="Cambria" w:cs="Calibri Light"/>
            <w:sz w:val="22"/>
            <w:szCs w:val="22"/>
            <w:lang w:eastAsia="en-US"/>
          </w:rPr>
          <w:delText>8.</w:delText>
        </w:r>
        <w:r w:rsidRPr="004B3338" w:rsidDel="00150962">
          <w:rPr>
            <w:rFonts w:ascii="Cambria" w:eastAsia="Calibri" w:hAnsi="Cambria" w:cs="Calibri Light"/>
            <w:sz w:val="22"/>
            <w:szCs w:val="22"/>
            <w:lang w:eastAsia="en-US"/>
          </w:rPr>
          <w:tab/>
          <w:delText>Jeżeli czynności zlecone przed Dniem Dokonania Waloryzacji zostaną wykonane w warunkach zwłoki w stosunku do terminu określonego w Zleceniu i będą odbierane po Dniu Dokonania Waloryzacji, w takim przypadku zap</w:delText>
        </w:r>
        <w:r w:rsidR="00040187" w:rsidDel="00150962">
          <w:rPr>
            <w:rFonts w:ascii="Cambria" w:eastAsia="Calibri" w:hAnsi="Cambria" w:cs="Calibri Light"/>
            <w:sz w:val="22"/>
            <w:szCs w:val="22"/>
            <w:lang w:eastAsia="en-US"/>
          </w:rPr>
          <w:delText>ł</w:delText>
        </w:r>
        <w:r w:rsidRPr="004B3338" w:rsidDel="00150962">
          <w:rPr>
            <w:rFonts w:ascii="Cambria" w:eastAsia="Calibri" w:hAnsi="Cambria" w:cs="Calibri Light"/>
            <w:sz w:val="22"/>
            <w:szCs w:val="22"/>
            <w:lang w:eastAsia="en-US"/>
          </w:rPr>
          <w:delText xml:space="preserve">ata za ich wykonanie oraz ustalenie wysokości kar umownych nastąpi na podstawie </w:delText>
        </w:r>
        <w:r w:rsidR="005E2DE0" w:rsidRPr="004B3338" w:rsidDel="00150962">
          <w:rPr>
            <w:rFonts w:ascii="Cambria" w:eastAsia="Calibri" w:hAnsi="Cambria" w:cs="Calibri Light"/>
            <w:sz w:val="22"/>
            <w:szCs w:val="22"/>
            <w:lang w:eastAsia="en-US"/>
          </w:rPr>
          <w:delText>C</w:delText>
        </w:r>
        <w:r w:rsidRPr="004B3338" w:rsidDel="00150962">
          <w:rPr>
            <w:rFonts w:ascii="Cambria" w:eastAsia="Calibri" w:hAnsi="Cambria" w:cs="Calibri Light"/>
            <w:sz w:val="22"/>
            <w:szCs w:val="22"/>
            <w:lang w:eastAsia="en-US"/>
          </w:rPr>
          <w:delText xml:space="preserve">en </w:delText>
        </w:r>
        <w:r w:rsidR="005E2DE0" w:rsidRPr="004B3338" w:rsidDel="00150962">
          <w:rPr>
            <w:rFonts w:ascii="Cambria" w:eastAsia="Calibri" w:hAnsi="Cambria" w:cs="Calibri Light"/>
            <w:sz w:val="22"/>
            <w:szCs w:val="22"/>
            <w:lang w:eastAsia="en-US"/>
          </w:rPr>
          <w:delText>J</w:delText>
        </w:r>
        <w:r w:rsidRPr="004B3338" w:rsidDel="00150962">
          <w:rPr>
            <w:rFonts w:ascii="Cambria" w:eastAsia="Calibri" w:hAnsi="Cambria" w:cs="Calibri Light"/>
            <w:sz w:val="22"/>
            <w:szCs w:val="22"/>
            <w:lang w:eastAsia="en-US"/>
          </w:rPr>
          <w:delText>ednostkowych</w:delText>
        </w:r>
        <w:r w:rsidRPr="004B3338" w:rsidDel="00150962">
          <w:rPr>
            <w:rFonts w:ascii="Cambria" w:hAnsi="Cambria" w:cs="Arial"/>
            <w:sz w:val="22"/>
            <w:szCs w:val="22"/>
            <w:lang w:eastAsia="pl-PL"/>
          </w:rPr>
          <w:delText xml:space="preserve"> </w:delText>
        </w:r>
        <w:r w:rsidR="003A1D56" w:rsidRPr="004B3338" w:rsidDel="00150962">
          <w:rPr>
            <w:rFonts w:ascii="Cambria" w:hAnsi="Cambria" w:cs="Arial"/>
            <w:sz w:val="22"/>
            <w:szCs w:val="22"/>
            <w:lang w:eastAsia="pl-PL"/>
          </w:rPr>
          <w:delText>pierwotnie podanych w kosztorysie ofertowym stanowiącym część Oferty</w:delText>
        </w:r>
        <w:r w:rsidRPr="004B3338" w:rsidDel="00150962">
          <w:rPr>
            <w:rFonts w:ascii="Cambria" w:eastAsia="Calibri" w:hAnsi="Cambria" w:cs="Calibri Light"/>
            <w:sz w:val="22"/>
            <w:szCs w:val="22"/>
            <w:lang w:eastAsia="en-US"/>
          </w:rPr>
          <w:delText xml:space="preserve">. </w:delText>
        </w:r>
      </w:del>
    </w:p>
    <w:p w14:paraId="06B1B97F" w14:textId="72DD3D52" w:rsidR="000E1989" w:rsidRPr="004B3338" w:rsidDel="00150962" w:rsidRDefault="000E1989" w:rsidP="00375794">
      <w:pPr>
        <w:suppressAutoHyphens w:val="0"/>
        <w:spacing w:before="120"/>
        <w:ind w:left="567" w:hanging="567"/>
        <w:jc w:val="both"/>
        <w:rPr>
          <w:del w:id="107" w:author="Michał Stec" w:date="2023-11-08T11:40:00Z"/>
          <w:rFonts w:ascii="Cambria" w:eastAsia="Calibri" w:hAnsi="Cambria" w:cs="Calibri Light"/>
          <w:sz w:val="22"/>
          <w:szCs w:val="22"/>
          <w:lang w:eastAsia="en-US"/>
        </w:rPr>
      </w:pPr>
      <w:del w:id="108" w:author="Michał Stec" w:date="2023-11-08T11:40:00Z">
        <w:r w:rsidRPr="004B3338" w:rsidDel="00150962">
          <w:rPr>
            <w:rFonts w:ascii="Cambria" w:eastAsia="Calibri" w:hAnsi="Cambria" w:cs="Calibri Light"/>
            <w:sz w:val="22"/>
            <w:szCs w:val="22"/>
            <w:lang w:eastAsia="en-US"/>
          </w:rPr>
          <w:delText>9.</w:delText>
        </w:r>
        <w:r w:rsidRPr="004B3338" w:rsidDel="00150962">
          <w:rPr>
            <w:rFonts w:ascii="Cambria" w:eastAsia="Calibri" w:hAnsi="Cambria" w:cs="Calibri Light"/>
            <w:sz w:val="22"/>
            <w:szCs w:val="22"/>
            <w:lang w:eastAsia="en-US"/>
          </w:rPr>
          <w:tab/>
          <w:delText>Strony ustalają maksymalną wartość obniżenia albo wzrostu Wartości Przedmiotu Umowy w efekcie zastosowania Waloryzacji na poziomie nie większym niż 15 % Wartości Przedmiotu Umowy.</w:delText>
        </w:r>
      </w:del>
    </w:p>
    <w:p w14:paraId="6B25F914" w14:textId="3A360BC8" w:rsidR="000E1989" w:rsidRPr="004B3338" w:rsidDel="00150962" w:rsidRDefault="000E1989" w:rsidP="00375794">
      <w:pPr>
        <w:suppressAutoHyphens w:val="0"/>
        <w:spacing w:before="120"/>
        <w:ind w:left="567" w:hanging="567"/>
        <w:jc w:val="both"/>
        <w:rPr>
          <w:del w:id="109" w:author="Michał Stec" w:date="2023-11-08T11:40:00Z"/>
          <w:rFonts w:ascii="Cambria" w:eastAsia="Calibri" w:hAnsi="Cambria" w:cs="Calibri Light"/>
          <w:sz w:val="22"/>
          <w:szCs w:val="22"/>
          <w:lang w:eastAsia="en-US"/>
        </w:rPr>
      </w:pPr>
      <w:del w:id="110" w:author="Michał Stec" w:date="2023-11-08T11:40:00Z">
        <w:r w:rsidRPr="004B3338" w:rsidDel="00150962">
          <w:rPr>
            <w:rFonts w:ascii="Cambria" w:eastAsia="Calibri" w:hAnsi="Cambria" w:cs="Calibri Light"/>
            <w:sz w:val="22"/>
            <w:szCs w:val="22"/>
            <w:lang w:eastAsia="en-US"/>
          </w:rPr>
          <w:delText>10.</w:delText>
        </w:r>
        <w:r w:rsidRPr="004B3338" w:rsidDel="00150962">
          <w:rPr>
            <w:rFonts w:ascii="Cambria" w:eastAsia="Calibri" w:hAnsi="Cambria" w:cs="Calibri Light"/>
            <w:sz w:val="22"/>
            <w:szCs w:val="22"/>
            <w:lang w:eastAsia="en-US"/>
          </w:rPr>
          <w:tab/>
          <w:delText xml:space="preserve">W związku z dokonaniem Waloryzacji Zabezpieczenie nie ulegnie zmianie. </w:delText>
        </w:r>
      </w:del>
    </w:p>
    <w:p w14:paraId="3C7A1EDD" w14:textId="6FC6E510" w:rsidR="000E1989" w:rsidRPr="004B3338" w:rsidDel="00150962" w:rsidRDefault="000E1989" w:rsidP="00375794">
      <w:pPr>
        <w:suppressAutoHyphens w:val="0"/>
        <w:spacing w:before="120"/>
        <w:ind w:left="567" w:hanging="567"/>
        <w:jc w:val="both"/>
        <w:rPr>
          <w:del w:id="111" w:author="Michał Stec" w:date="2023-11-08T11:40:00Z"/>
          <w:rFonts w:ascii="Cambria" w:eastAsia="Calibri" w:hAnsi="Cambria" w:cs="Calibri Light"/>
          <w:sz w:val="22"/>
          <w:szCs w:val="22"/>
          <w:lang w:eastAsia="en-US"/>
        </w:rPr>
      </w:pPr>
      <w:del w:id="112" w:author="Michał Stec" w:date="2023-11-08T11:40:00Z">
        <w:r w:rsidRPr="004B3338" w:rsidDel="00150962">
          <w:rPr>
            <w:rFonts w:ascii="Cambria" w:eastAsia="Calibri" w:hAnsi="Cambria" w:cs="Calibri Light"/>
            <w:sz w:val="22"/>
            <w:szCs w:val="22"/>
            <w:lang w:eastAsia="en-US"/>
          </w:rPr>
          <w:delText>11.</w:delText>
        </w:r>
        <w:r w:rsidRPr="004B3338" w:rsidDel="00150962">
          <w:rPr>
            <w:rFonts w:ascii="Cambria" w:eastAsia="Calibri" w:hAnsi="Cambria" w:cs="Calibri Light"/>
            <w:sz w:val="22"/>
            <w:szCs w:val="22"/>
            <w:lang w:eastAsia="en-US"/>
          </w:rPr>
          <w:tab/>
          <w:delTex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delText>
        </w:r>
      </w:del>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11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113"/>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5"/>
      <w:footerReference w:type="even" r:id="rId16"/>
      <w:footerReference w:type="default" r:id="rId17"/>
      <w:headerReference w:type="first" r:id="rId18"/>
      <w:footerReference w:type="first" r:id="rId19"/>
      <w:pgSz w:w="11905" w:h="16837"/>
      <w:pgMar w:top="1531" w:right="1531" w:bottom="1531" w:left="153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Michał Stec" w:date="2023-10-30T11:40:00Z" w:initials="MS">
    <w:p w14:paraId="73DF51DD" w14:textId="5D963654" w:rsidR="001B1017" w:rsidRDefault="001B1017" w:rsidP="005A4F8F">
      <w:pPr>
        <w:pStyle w:val="Tekstkomentarza"/>
      </w:pPr>
      <w:r>
        <w:rPr>
          <w:rStyle w:val="Odwoaniedokomentarza"/>
        </w:rPr>
        <w:annotationRef/>
      </w:r>
      <w:r>
        <w:t>Proszę pamiętać o uzupełnieniu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DF51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64A58F" w16cex:dateUtc="2023-10-30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DF51DD" w16cid:durableId="7564A5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2DAEA" w14:textId="77777777" w:rsidR="00204612" w:rsidRDefault="00204612">
      <w:r>
        <w:separator/>
      </w:r>
    </w:p>
  </w:endnote>
  <w:endnote w:type="continuationSeparator" w:id="0">
    <w:p w14:paraId="6B2B34BD" w14:textId="77777777" w:rsidR="00204612" w:rsidRDefault="00204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544BC" w14:textId="77777777" w:rsidR="00204612" w:rsidRDefault="00204612">
      <w:r>
        <w:separator/>
      </w:r>
    </w:p>
  </w:footnote>
  <w:footnote w:type="continuationSeparator" w:id="0">
    <w:p w14:paraId="6F35F552" w14:textId="77777777" w:rsidR="00204612" w:rsidRDefault="00204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ł Stec">
    <w15:presenceInfo w15:providerId="None" w15:userId="Michał 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B91"/>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962"/>
    <w:rsid w:val="001510FB"/>
    <w:rsid w:val="001511B6"/>
    <w:rsid w:val="001519D8"/>
    <w:rsid w:val="0015245F"/>
    <w:rsid w:val="00152B51"/>
    <w:rsid w:val="001543F5"/>
    <w:rsid w:val="00154D6B"/>
    <w:rsid w:val="001558DB"/>
    <w:rsid w:val="00155FA6"/>
    <w:rsid w:val="00156D8D"/>
    <w:rsid w:val="00156EB0"/>
    <w:rsid w:val="001572A9"/>
    <w:rsid w:val="0016082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017"/>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612"/>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45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26ED"/>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5EEA"/>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591D"/>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288C"/>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D50"/>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0B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585"/>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10541</Words>
  <Characters>63250</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1202 N.Bydgoszcz Andrzej Szafkowski</cp:lastModifiedBy>
  <cp:revision>2</cp:revision>
  <cp:lastPrinted>2023-08-04T10:26:00Z</cp:lastPrinted>
  <dcterms:created xsi:type="dcterms:W3CDTF">2023-11-08T11:09:00Z</dcterms:created>
  <dcterms:modified xsi:type="dcterms:W3CDTF">2023-11-08T11:09:00Z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