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B9A6C" w14:textId="2D5580E8" w:rsidR="00F3066D" w:rsidRPr="004A280C" w:rsidRDefault="00515B2F" w:rsidP="00515B2F">
      <w:pPr>
        <w:pStyle w:val="Nadpis1"/>
        <w:jc w:val="center"/>
        <w:rPr>
          <w:rFonts w:ascii="Garamond" w:hAnsi="Garamond"/>
          <w:sz w:val="24"/>
          <w:szCs w:val="24"/>
        </w:rPr>
      </w:pPr>
      <w:r w:rsidRPr="004A280C">
        <w:rPr>
          <w:rFonts w:ascii="Garamond" w:hAnsi="Garamond"/>
          <w:sz w:val="24"/>
          <w:szCs w:val="24"/>
        </w:rPr>
        <w:t>Podmienky účasti</w:t>
      </w:r>
    </w:p>
    <w:p w14:paraId="2CE6CD0F" w14:textId="77777777" w:rsidR="00515B2F" w:rsidRPr="004A280C" w:rsidRDefault="00515B2F" w:rsidP="00515B2F">
      <w:pPr>
        <w:rPr>
          <w:rFonts w:ascii="Garamond" w:hAnsi="Garamond"/>
          <w:sz w:val="24"/>
          <w:szCs w:val="24"/>
        </w:rPr>
      </w:pPr>
    </w:p>
    <w:p w14:paraId="6F7B0961" w14:textId="77777777" w:rsidR="00BB5BE4" w:rsidRPr="004A280C" w:rsidRDefault="00BB5BE4" w:rsidP="006041AC">
      <w:pPr>
        <w:pStyle w:val="Nadpis2"/>
        <w:keepNext w:val="0"/>
        <w:widowControl w:val="0"/>
        <w:jc w:val="center"/>
        <w:rPr>
          <w:rFonts w:ascii="Garamond" w:hAnsi="Garamond" w:cs="Times New Roman"/>
          <w:sz w:val="24"/>
          <w:szCs w:val="24"/>
        </w:rPr>
      </w:pPr>
      <w:r w:rsidRPr="004A280C">
        <w:rPr>
          <w:rFonts w:ascii="Garamond" w:hAnsi="Garamond" w:cs="Times New Roman"/>
          <w:sz w:val="24"/>
          <w:szCs w:val="24"/>
        </w:rPr>
        <w:t>PODMIENKY ÚČASTI VO VEREJNOM OBSTARÁVANÍ</w:t>
      </w:r>
    </w:p>
    <w:p w14:paraId="5E23BB42" w14:textId="05047477" w:rsidR="00BB5BE4" w:rsidRPr="004A280C" w:rsidRDefault="00BB5BE4" w:rsidP="006041AC">
      <w:pPr>
        <w:pStyle w:val="Nadpis2"/>
        <w:keepNext w:val="0"/>
        <w:widowControl w:val="0"/>
        <w:jc w:val="center"/>
        <w:rPr>
          <w:rFonts w:ascii="Garamond" w:hAnsi="Garamond" w:cs="Times New Roman"/>
          <w:sz w:val="24"/>
          <w:szCs w:val="24"/>
        </w:rPr>
      </w:pPr>
      <w:r w:rsidRPr="004A280C">
        <w:rPr>
          <w:rFonts w:ascii="Garamond" w:hAnsi="Garamond" w:cs="Times New Roman"/>
          <w:sz w:val="24"/>
          <w:szCs w:val="24"/>
        </w:rPr>
        <w:t>TÝKAJÚCE SA OSOBNÉHO POSTAVENIA (§ 32 ZVO)</w:t>
      </w:r>
    </w:p>
    <w:p w14:paraId="16F49A94" w14:textId="54318F72" w:rsidR="00BB5BE4" w:rsidRDefault="00BB5BE4" w:rsidP="00BB5BE4">
      <w:pPr>
        <w:rPr>
          <w:rFonts w:ascii="Garamond" w:hAnsi="Garamond"/>
          <w:sz w:val="22"/>
          <w:szCs w:val="22"/>
        </w:rPr>
      </w:pPr>
    </w:p>
    <w:p w14:paraId="0C58E57A" w14:textId="77777777" w:rsidR="00B713C6" w:rsidRPr="00B713C6" w:rsidRDefault="00B713C6" w:rsidP="00BB5BE4">
      <w:pPr>
        <w:rPr>
          <w:rFonts w:ascii="Garamond" w:hAnsi="Garamond"/>
          <w:sz w:val="22"/>
          <w:szCs w:val="22"/>
        </w:rPr>
      </w:pPr>
    </w:p>
    <w:p w14:paraId="1BD3B7E8" w14:textId="77777777" w:rsidR="00BB5BE4" w:rsidRPr="000232AB" w:rsidRDefault="00BB5BE4" w:rsidP="00BB5BE4">
      <w:pPr>
        <w:widowControl w:val="0"/>
        <w:jc w:val="both"/>
        <w:rPr>
          <w:rFonts w:ascii="Garamond" w:hAnsi="Garamond"/>
          <w:sz w:val="22"/>
          <w:szCs w:val="22"/>
        </w:rPr>
      </w:pPr>
      <w:r w:rsidRPr="00B713C6">
        <w:rPr>
          <w:rFonts w:ascii="Garamond" w:hAnsi="Garamond"/>
          <w:sz w:val="22"/>
          <w:szCs w:val="22"/>
        </w:rPr>
        <w:t xml:space="preserve">Verejného </w:t>
      </w:r>
      <w:r w:rsidRPr="000232AB">
        <w:rPr>
          <w:rFonts w:ascii="Garamond" w:hAnsi="Garamond"/>
          <w:sz w:val="22"/>
          <w:szCs w:val="22"/>
        </w:rPr>
        <w:t>obstarávania sa môže zúčastniť len ten, kto spĺňa podmienky účasti týkajúce sa osobného postavenia:</w:t>
      </w:r>
    </w:p>
    <w:p w14:paraId="24430C76" w14:textId="6FF4D72C" w:rsidR="00BB5BE4" w:rsidRPr="000232AB" w:rsidRDefault="00BB5BE4" w:rsidP="00044373">
      <w:pPr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0232AB">
        <w:rPr>
          <w:rFonts w:ascii="Garamond" w:hAnsi="Garamond"/>
          <w:sz w:val="22"/>
          <w:szCs w:val="22"/>
        </w:rPr>
        <w:t xml:space="preserve">Uchádzač musí spĺňať podmienky účasti uvedené v § 32 ods. 1 zákona o verejnom obstarávaní (ZVO). Ich splnenie preukáže podľa § 32 ods. 2, ods. 4, ods. 5, § 152 ods. 1 ZVO (zápis do zoznamu hospodárskych subjektov) alebo § 152 ods. 3 ZVO. </w:t>
      </w:r>
    </w:p>
    <w:p w14:paraId="3B41C1CA" w14:textId="1EEF99B7" w:rsidR="00BB5BE4" w:rsidRPr="00B713C6" w:rsidRDefault="00BB5BE4" w:rsidP="00044373">
      <w:pPr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pacing w:val="-6"/>
          <w:sz w:val="22"/>
          <w:szCs w:val="22"/>
        </w:rPr>
      </w:pPr>
      <w:r w:rsidRPr="000232AB">
        <w:rPr>
          <w:rFonts w:ascii="Garamond" w:hAnsi="Garamond"/>
          <w:spacing w:val="-6"/>
          <w:sz w:val="22"/>
          <w:szCs w:val="22"/>
        </w:rPr>
        <w:t>Zápis do zoznamu</w:t>
      </w:r>
      <w:r w:rsidRPr="00B713C6">
        <w:rPr>
          <w:rFonts w:ascii="Garamond" w:hAnsi="Garamond"/>
          <w:spacing w:val="-6"/>
          <w:sz w:val="22"/>
          <w:szCs w:val="22"/>
        </w:rPr>
        <w:t xml:space="preserve"> hospodárskych subjektov je účinný voči každému verejnému obstarávateľovi (obstarávateľskej organizácii) a údaje v ňom uvedené nie je potrebné v postupoch verejného obstarávania overovať. Obstarávateľská organizácia pri vyhodnocovaní splnenia podmienok účasti týkajúcich sa osobného postavenia overí zapísanie hospodárskeho subjektu v zozname hospodárskych subjektov, ak uchádzač nepredložil doklady podľa § 32 ods. 2, 4 a 5 ZVO alebo iný rovnocenný zápis alebo potvrdenie o zápise podľa § 152 ods. 3 ZVO.</w:t>
      </w:r>
    </w:p>
    <w:p w14:paraId="64B441B1" w14:textId="77777777" w:rsidR="00BB5BE4" w:rsidRPr="00B713C6" w:rsidRDefault="00BB5BE4" w:rsidP="00044373">
      <w:pPr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pacing w:val="-6"/>
          <w:sz w:val="22"/>
          <w:szCs w:val="22"/>
        </w:rPr>
      </w:pPr>
      <w:r w:rsidRPr="00B713C6">
        <w:rPr>
          <w:rFonts w:ascii="Garamond" w:hAnsi="Garamond"/>
          <w:spacing w:val="-6"/>
          <w:sz w:val="22"/>
          <w:szCs w:val="22"/>
        </w:rPr>
        <w:t>Uchádzač môže požadované doklady predbežne nahradiť aj jednotným európskym dokumentom (JED) v zmysle § 39 ZVO, pričom berie na vedomie, že rozsahom, obsahom aj spôsobom spĺňa podmienky účasti uvedené v tomto bode oznámenia ku dňu predkladania ponúk a bude schopný v aktuálnom prípade túto skutočnosť do piatich pracovných dní od prevzatia výzvy, ak lehota nebude stanovená inak, doručiť obstarávateľskej organizácii a preukázať konkrétnymi dokladmi potvrdzujúcimi pravdivosť tvrdenia v JED.</w:t>
      </w:r>
    </w:p>
    <w:p w14:paraId="7248FEEF" w14:textId="68E8B627" w:rsidR="00BB5BE4" w:rsidRPr="00B713C6" w:rsidRDefault="00BB5BE4" w:rsidP="00044373">
      <w:pPr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B713C6">
        <w:rPr>
          <w:rFonts w:ascii="Garamond" w:hAnsi="Garamond"/>
          <w:sz w:val="22"/>
          <w:szCs w:val="22"/>
        </w:rPr>
        <w:t>Obstarávateľská organizácia uzná rovnocenný zápis alebo potvrdenie o zápise vydané príslušným orgánom iného členského štátu Európskej únie, ktorým uchádzač preukazuje splnenie podmienok účasti podľa § 32 ZVO. Skupina dodávateľov preukazuje splnenie podmienok účasti vo verejnom obstarávaní týkajúcich sa osobného postavenia za každého člena skupiny dodávateľov osobitne. Oprávnenie uskutočňovať predmet zákazky preukazuje člen skupiny dodávateľov len vo vzťahu k tej časti predmetu zákazky, ktorú má zabezpečiť.</w:t>
      </w:r>
    </w:p>
    <w:p w14:paraId="75691CA5" w14:textId="21A61891" w:rsidR="00BB5BE4" w:rsidRPr="00B713C6" w:rsidRDefault="00BB5BE4" w:rsidP="00044373">
      <w:pPr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z w:val="22"/>
          <w:szCs w:val="22"/>
        </w:rPr>
      </w:pPr>
      <w:r w:rsidRPr="00B713C6">
        <w:rPr>
          <w:rFonts w:ascii="Garamond" w:hAnsi="Garamond"/>
          <w:sz w:val="22"/>
          <w:szCs w:val="22"/>
        </w:rPr>
        <w:t xml:space="preserve">Doklady musia byť aktuálne (nie staršie ako tri mesiace ku dňu lehoty na predkladanie ponúk; to sa netýka dokladu podľa § 32 ods. 2 písm. e) </w:t>
      </w:r>
      <w:r w:rsidR="00520571">
        <w:rPr>
          <w:rFonts w:ascii="Garamond" w:hAnsi="Garamond"/>
          <w:sz w:val="22"/>
          <w:szCs w:val="22"/>
        </w:rPr>
        <w:t xml:space="preserve">a f) </w:t>
      </w:r>
      <w:r w:rsidRPr="00B713C6">
        <w:rPr>
          <w:rFonts w:ascii="Garamond" w:hAnsi="Garamond"/>
          <w:sz w:val="22"/>
          <w:szCs w:val="22"/>
        </w:rPr>
        <w:t>ZVO) a musia odrážať skutočný stav v čase predkladania ponuky.</w:t>
      </w:r>
    </w:p>
    <w:p w14:paraId="7A671307" w14:textId="5F51FFE2" w:rsidR="004A280C" w:rsidRPr="00B713C6" w:rsidRDefault="004A280C" w:rsidP="004A280C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Garamond" w:hAnsi="Garamond"/>
          <w:sz w:val="22"/>
          <w:szCs w:val="22"/>
        </w:rPr>
      </w:pPr>
    </w:p>
    <w:p w14:paraId="67D2632E" w14:textId="75015F39" w:rsidR="004A280C" w:rsidRPr="00B713C6" w:rsidRDefault="004219BA" w:rsidP="004A280C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Garamond" w:hAnsi="Garamond"/>
          <w:sz w:val="22"/>
          <w:szCs w:val="22"/>
        </w:rPr>
      </w:pPr>
      <w:r w:rsidRPr="00B713C6">
        <w:rPr>
          <w:rFonts w:ascii="Garamond" w:hAnsi="Garamond" w:cstheme="minorHAnsi"/>
          <w:sz w:val="22"/>
          <w:szCs w:val="22"/>
        </w:rPr>
        <w:t xml:space="preserve">Obstarávateľská organizácia </w:t>
      </w:r>
      <w:r w:rsidRPr="00B713C6">
        <w:rPr>
          <w:rFonts w:ascii="Garamond" w:hAnsi="Garamond" w:cstheme="minorHAnsi"/>
          <w:b/>
          <w:bCs/>
          <w:sz w:val="22"/>
          <w:szCs w:val="22"/>
        </w:rPr>
        <w:t>nie je orgánom verejnej moci a nie je oprávnená overovať si údaje</w:t>
      </w:r>
      <w:r w:rsidRPr="00B713C6">
        <w:rPr>
          <w:rFonts w:ascii="Garamond" w:hAnsi="Garamond" w:cstheme="minorHAnsi"/>
          <w:sz w:val="22"/>
          <w:szCs w:val="22"/>
        </w:rPr>
        <w:t xml:space="preserve"> z informačných systémov verejnej správy podľa § 32 ods. 3 ZVO.</w:t>
      </w:r>
    </w:p>
    <w:p w14:paraId="1796473C" w14:textId="77777777" w:rsidR="004A280C" w:rsidRPr="004A280C" w:rsidRDefault="004A280C" w:rsidP="004A280C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Garamond" w:hAnsi="Garamond"/>
          <w:sz w:val="24"/>
          <w:szCs w:val="24"/>
        </w:rPr>
      </w:pPr>
    </w:p>
    <w:p w14:paraId="6648B6FA" w14:textId="77777777" w:rsidR="00B968E2" w:rsidRPr="00B7549F" w:rsidRDefault="00B968E2" w:rsidP="00B968E2">
      <w:pPr>
        <w:pStyle w:val="Nadpis2"/>
        <w:keepNext w:val="0"/>
        <w:widowControl w:val="0"/>
        <w:spacing w:before="0"/>
        <w:jc w:val="center"/>
        <w:rPr>
          <w:rFonts w:ascii="Garamond" w:hAnsi="Garamond" w:cstheme="minorHAnsi"/>
          <w:sz w:val="24"/>
          <w:szCs w:val="24"/>
        </w:rPr>
      </w:pPr>
      <w:r w:rsidRPr="00B7549F">
        <w:rPr>
          <w:rFonts w:ascii="Garamond" w:hAnsi="Garamond" w:cstheme="minorHAnsi"/>
          <w:sz w:val="24"/>
          <w:szCs w:val="24"/>
        </w:rPr>
        <w:t>PODMIENKY ÚČASTI VO VEREJNOM OBSTARÁVANÍ, TÝKAJÚCE SA FINANČNÉHO A EKONOMICKÉHO POSTAVENIA (§ 33 ZVO)</w:t>
      </w:r>
    </w:p>
    <w:p w14:paraId="0EA07269" w14:textId="77777777" w:rsidR="00B968E2" w:rsidRPr="00BB205F" w:rsidRDefault="00B968E2" w:rsidP="00B968E2">
      <w:pPr>
        <w:widowControl w:val="0"/>
        <w:rPr>
          <w:rFonts w:asciiTheme="minorHAnsi" w:hAnsiTheme="minorHAnsi" w:cstheme="minorHAnsi"/>
        </w:rPr>
      </w:pPr>
    </w:p>
    <w:p w14:paraId="082B1E7B" w14:textId="297C0430" w:rsidR="004618CB" w:rsidRDefault="00B968E2" w:rsidP="00B968E2">
      <w:pPr>
        <w:widowControl w:val="0"/>
        <w:jc w:val="both"/>
        <w:rPr>
          <w:rFonts w:ascii="Garamond" w:hAnsi="Garamond" w:cstheme="minorHAnsi"/>
          <w:sz w:val="22"/>
          <w:szCs w:val="22"/>
        </w:rPr>
      </w:pPr>
      <w:r w:rsidRPr="00B713C6">
        <w:rPr>
          <w:rFonts w:ascii="Garamond" w:hAnsi="Garamond" w:cstheme="minorHAnsi"/>
          <w:sz w:val="22"/>
          <w:szCs w:val="22"/>
        </w:rPr>
        <w:t>Obstarávateľská organizácia v tomto verejnom obstarávaní nepožaduje preukázanie splnenia podmienok účasti podľa § 33 ZVO.</w:t>
      </w:r>
    </w:p>
    <w:p w14:paraId="15B974CA" w14:textId="589504E2" w:rsidR="004618CB" w:rsidRPr="00B713C6" w:rsidRDefault="004618CB" w:rsidP="004618CB">
      <w:pPr>
        <w:widowControl w:val="0"/>
        <w:jc w:val="center"/>
        <w:rPr>
          <w:rFonts w:ascii="Garamond" w:hAnsi="Garamond" w:cstheme="minorHAnsi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>Nevyžaduje sa</w:t>
      </w:r>
    </w:p>
    <w:p w14:paraId="085C1FC3" w14:textId="77777777" w:rsidR="004618CB" w:rsidRDefault="004618CB" w:rsidP="00B968E2">
      <w:pPr>
        <w:widowControl w:val="0"/>
        <w:jc w:val="center"/>
        <w:rPr>
          <w:rFonts w:ascii="Garamond" w:hAnsi="Garamond" w:cstheme="minorHAnsi"/>
          <w:sz w:val="22"/>
          <w:szCs w:val="22"/>
        </w:rPr>
      </w:pPr>
    </w:p>
    <w:p w14:paraId="2A55E31A" w14:textId="2264995C" w:rsidR="00B968E2" w:rsidRPr="00B713C6" w:rsidRDefault="00B968E2" w:rsidP="00B968E2">
      <w:pPr>
        <w:widowControl w:val="0"/>
        <w:jc w:val="center"/>
        <w:rPr>
          <w:rFonts w:ascii="Garamond" w:hAnsi="Garamond" w:cstheme="minorHAnsi"/>
          <w:sz w:val="22"/>
          <w:szCs w:val="22"/>
        </w:rPr>
      </w:pPr>
      <w:r w:rsidRPr="00B713C6">
        <w:rPr>
          <w:rFonts w:ascii="Garamond" w:hAnsi="Garamond" w:cstheme="minorHAnsi"/>
          <w:sz w:val="22"/>
          <w:szCs w:val="22"/>
        </w:rPr>
        <w:t>*******</w:t>
      </w:r>
    </w:p>
    <w:p w14:paraId="215F6E8A" w14:textId="77777777" w:rsidR="00B713C6" w:rsidRPr="00B713C6" w:rsidRDefault="00B713C6" w:rsidP="00B713C6"/>
    <w:p w14:paraId="6ADEB61E" w14:textId="6FBA0278" w:rsidR="00B968E2" w:rsidRDefault="00B968E2" w:rsidP="00B968E2">
      <w:pPr>
        <w:pStyle w:val="Nadpis2"/>
        <w:keepNext w:val="0"/>
        <w:widowControl w:val="0"/>
        <w:jc w:val="center"/>
        <w:rPr>
          <w:rFonts w:ascii="Garamond" w:hAnsi="Garamond" w:cstheme="minorHAnsi"/>
          <w:b w:val="0"/>
          <w:sz w:val="24"/>
          <w:szCs w:val="24"/>
        </w:rPr>
      </w:pPr>
      <w:r w:rsidRPr="00B7549F">
        <w:rPr>
          <w:rFonts w:ascii="Garamond" w:hAnsi="Garamond" w:cstheme="minorHAnsi"/>
          <w:sz w:val="24"/>
          <w:szCs w:val="24"/>
        </w:rPr>
        <w:t xml:space="preserve">PODMIENKY ÚČASTI VO VEREJNOM OBSTARÁVANÍ, TÝKAJÚCE SA TECHNICKEJ SPÔSOBILOSTI alebo ODBORNEJ SPÔSOBILOSTI </w:t>
      </w:r>
      <w:r w:rsidR="00B713C6">
        <w:rPr>
          <w:rFonts w:ascii="Garamond" w:hAnsi="Garamond" w:cstheme="minorHAnsi"/>
          <w:sz w:val="24"/>
          <w:szCs w:val="24"/>
        </w:rPr>
        <w:t xml:space="preserve">           </w:t>
      </w:r>
      <w:r w:rsidRPr="00B7549F">
        <w:rPr>
          <w:rFonts w:ascii="Garamond" w:hAnsi="Garamond" w:cstheme="minorHAnsi"/>
          <w:sz w:val="24"/>
          <w:szCs w:val="24"/>
        </w:rPr>
        <w:t>(§ 34 ZVO</w:t>
      </w:r>
      <w:r w:rsidRPr="00B7549F">
        <w:rPr>
          <w:rFonts w:ascii="Garamond" w:hAnsi="Garamond" w:cstheme="minorHAnsi"/>
          <w:b w:val="0"/>
          <w:sz w:val="24"/>
          <w:szCs w:val="24"/>
        </w:rPr>
        <w:t>)</w:t>
      </w:r>
    </w:p>
    <w:p w14:paraId="4DFDB113" w14:textId="187F0CEE" w:rsidR="009F2321" w:rsidRDefault="009F2321" w:rsidP="009F2321"/>
    <w:p w14:paraId="5D1FD6EF" w14:textId="77777777" w:rsidR="009F2321" w:rsidRPr="009F2321" w:rsidRDefault="009F2321" w:rsidP="009F2321"/>
    <w:p w14:paraId="2F8F5D43" w14:textId="2736314B" w:rsidR="009F2321" w:rsidRDefault="009F2321" w:rsidP="009F2321">
      <w:pPr>
        <w:widowControl w:val="0"/>
        <w:jc w:val="both"/>
        <w:rPr>
          <w:rFonts w:ascii="Garamond" w:hAnsi="Garamond" w:cstheme="minorHAnsi"/>
          <w:sz w:val="22"/>
          <w:szCs w:val="22"/>
        </w:rPr>
      </w:pPr>
      <w:r w:rsidRPr="00B713C6">
        <w:rPr>
          <w:rFonts w:ascii="Garamond" w:hAnsi="Garamond" w:cstheme="minorHAnsi"/>
          <w:sz w:val="22"/>
          <w:szCs w:val="22"/>
        </w:rPr>
        <w:t>Obstarávateľská organizácia v tomto verejnom obstarávaní nepožaduje preukázanie splnenia podmienok účasti podľa § 3</w:t>
      </w:r>
      <w:r>
        <w:rPr>
          <w:rFonts w:ascii="Garamond" w:hAnsi="Garamond" w:cstheme="minorHAnsi"/>
          <w:sz w:val="22"/>
          <w:szCs w:val="22"/>
        </w:rPr>
        <w:t>4</w:t>
      </w:r>
      <w:r w:rsidRPr="00B713C6">
        <w:rPr>
          <w:rFonts w:ascii="Garamond" w:hAnsi="Garamond" w:cstheme="minorHAnsi"/>
          <w:sz w:val="22"/>
          <w:szCs w:val="22"/>
        </w:rPr>
        <w:t xml:space="preserve"> ZVO.</w:t>
      </w:r>
    </w:p>
    <w:p w14:paraId="1F315B7E" w14:textId="2CC866A9" w:rsidR="009F2321" w:rsidRDefault="009F2321" w:rsidP="009F2321">
      <w:pPr>
        <w:widowControl w:val="0"/>
        <w:jc w:val="center"/>
        <w:rPr>
          <w:rFonts w:ascii="Garamond" w:hAnsi="Garamond" w:cstheme="minorHAnsi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>Nevyžaduje sa</w:t>
      </w:r>
    </w:p>
    <w:p w14:paraId="7CF56ADF" w14:textId="6E11D6CF" w:rsidR="009F2321" w:rsidRDefault="009F2321" w:rsidP="009F2321">
      <w:pPr>
        <w:widowControl w:val="0"/>
        <w:jc w:val="center"/>
        <w:rPr>
          <w:rFonts w:ascii="Garamond" w:hAnsi="Garamond" w:cstheme="minorHAnsi"/>
          <w:sz w:val="22"/>
          <w:szCs w:val="22"/>
        </w:rPr>
      </w:pPr>
    </w:p>
    <w:p w14:paraId="65E963C2" w14:textId="558549CB" w:rsidR="009F2321" w:rsidRDefault="009F2321" w:rsidP="009F2321">
      <w:pPr>
        <w:widowControl w:val="0"/>
        <w:jc w:val="center"/>
        <w:rPr>
          <w:rFonts w:ascii="Garamond" w:hAnsi="Garamond" w:cstheme="minorHAnsi"/>
          <w:sz w:val="22"/>
          <w:szCs w:val="22"/>
        </w:rPr>
      </w:pPr>
      <w:r w:rsidRPr="00B713C6">
        <w:rPr>
          <w:rFonts w:ascii="Garamond" w:hAnsi="Garamond" w:cstheme="minorHAnsi"/>
          <w:sz w:val="22"/>
          <w:szCs w:val="22"/>
        </w:rPr>
        <w:t>*******</w:t>
      </w:r>
    </w:p>
    <w:sectPr w:rsidR="009F2321" w:rsidSect="000232AB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709" w:left="1418" w:header="709" w:footer="567" w:gutter="17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BD846" w14:textId="77777777" w:rsidR="00E213FF" w:rsidRDefault="00E213FF">
      <w:r>
        <w:separator/>
      </w:r>
    </w:p>
  </w:endnote>
  <w:endnote w:type="continuationSeparator" w:id="0">
    <w:p w14:paraId="0CABF1EE" w14:textId="77777777" w:rsidR="00E213FF" w:rsidRDefault="00E2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072330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13BE148F" w14:textId="4B9853AB" w:rsidR="007B32BF" w:rsidRPr="007B32BF" w:rsidRDefault="007B32BF">
        <w:pPr>
          <w:pStyle w:val="Pta"/>
          <w:jc w:val="right"/>
          <w:rPr>
            <w:rFonts w:ascii="Garamond" w:hAnsi="Garamond"/>
          </w:rPr>
        </w:pPr>
        <w:r w:rsidRPr="007B32BF">
          <w:rPr>
            <w:rFonts w:ascii="Garamond" w:hAnsi="Garamond"/>
          </w:rPr>
          <w:fldChar w:fldCharType="begin"/>
        </w:r>
        <w:r w:rsidRPr="007B32BF">
          <w:rPr>
            <w:rFonts w:ascii="Garamond" w:hAnsi="Garamond"/>
          </w:rPr>
          <w:instrText>PAGE   \* MERGEFORMAT</w:instrText>
        </w:r>
        <w:r w:rsidRPr="007B32BF">
          <w:rPr>
            <w:rFonts w:ascii="Garamond" w:hAnsi="Garamond"/>
          </w:rPr>
          <w:fldChar w:fldCharType="separate"/>
        </w:r>
        <w:r w:rsidR="000D5F68" w:rsidRPr="000D5F68">
          <w:rPr>
            <w:rFonts w:ascii="Garamond" w:hAnsi="Garamond"/>
            <w:lang w:val="sk-SK"/>
          </w:rPr>
          <w:t>2</w:t>
        </w:r>
        <w:r w:rsidRPr="007B32BF">
          <w:rPr>
            <w:rFonts w:ascii="Garamond" w:hAnsi="Garamond"/>
          </w:rPr>
          <w:fldChar w:fldCharType="end"/>
        </w:r>
      </w:p>
    </w:sdtContent>
  </w:sdt>
  <w:p w14:paraId="062A2A12" w14:textId="0958FD42" w:rsidR="000364E7" w:rsidRPr="005F6F70" w:rsidRDefault="000364E7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Garamond" w:hAnsi="Garamond"/>
        <w:color w:val="000000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17265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1EAEB91E" w14:textId="1E6A69EF" w:rsidR="007B32BF" w:rsidRPr="007B32BF" w:rsidRDefault="007B32BF">
        <w:pPr>
          <w:pStyle w:val="Pta"/>
          <w:jc w:val="right"/>
          <w:rPr>
            <w:rFonts w:ascii="Garamond" w:hAnsi="Garamond"/>
          </w:rPr>
        </w:pPr>
        <w:r w:rsidRPr="007B32BF">
          <w:rPr>
            <w:rFonts w:ascii="Garamond" w:hAnsi="Garamond"/>
          </w:rPr>
          <w:fldChar w:fldCharType="begin"/>
        </w:r>
        <w:r w:rsidRPr="007B32BF">
          <w:rPr>
            <w:rFonts w:ascii="Garamond" w:hAnsi="Garamond"/>
          </w:rPr>
          <w:instrText>PAGE   \* MERGEFORMAT</w:instrText>
        </w:r>
        <w:r w:rsidRPr="007B32BF">
          <w:rPr>
            <w:rFonts w:ascii="Garamond" w:hAnsi="Garamond"/>
          </w:rPr>
          <w:fldChar w:fldCharType="separate"/>
        </w:r>
        <w:r w:rsidR="000D5F68" w:rsidRPr="000D5F68">
          <w:rPr>
            <w:rFonts w:ascii="Garamond" w:hAnsi="Garamond"/>
            <w:lang w:val="sk-SK"/>
          </w:rPr>
          <w:t>1</w:t>
        </w:r>
        <w:r w:rsidRPr="007B32BF">
          <w:rPr>
            <w:rFonts w:ascii="Garamond" w:hAnsi="Garamond"/>
          </w:rPr>
          <w:fldChar w:fldCharType="end"/>
        </w:r>
      </w:p>
    </w:sdtContent>
  </w:sdt>
  <w:p w14:paraId="61D59EE4" w14:textId="0A5826ED" w:rsidR="007B32BF" w:rsidRPr="007B32BF" w:rsidRDefault="007B32BF" w:rsidP="007B32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5407" w14:textId="77777777" w:rsidR="00E213FF" w:rsidRDefault="00E213FF">
      <w:r>
        <w:separator/>
      </w:r>
    </w:p>
  </w:footnote>
  <w:footnote w:type="continuationSeparator" w:id="0">
    <w:p w14:paraId="1776C948" w14:textId="77777777" w:rsidR="00E213FF" w:rsidRDefault="00E2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982A3" w14:textId="77777777" w:rsidR="000364E7" w:rsidRDefault="000364E7"/>
  <w:p w14:paraId="25657A76" w14:textId="77777777" w:rsidR="000364E7" w:rsidRDefault="000364E7"/>
  <w:p w14:paraId="4117D324" w14:textId="77777777" w:rsidR="000364E7" w:rsidRDefault="000364E7"/>
  <w:p w14:paraId="4A0BD07D" w14:textId="77777777" w:rsidR="000364E7" w:rsidRDefault="000364E7"/>
  <w:p w14:paraId="424A1F08" w14:textId="77777777" w:rsidR="000364E7" w:rsidRDefault="000364E7"/>
  <w:p w14:paraId="309544A8" w14:textId="77777777" w:rsidR="000364E7" w:rsidRDefault="000364E7"/>
  <w:p w14:paraId="6977B732" w14:textId="77777777" w:rsidR="000364E7" w:rsidRDefault="000364E7"/>
  <w:p w14:paraId="30BBF506" w14:textId="77777777" w:rsidR="000364E7" w:rsidRDefault="000364E7"/>
  <w:p w14:paraId="35B3A452" w14:textId="77777777" w:rsidR="000364E7" w:rsidRDefault="000364E7"/>
  <w:p w14:paraId="47B3C005" w14:textId="77777777" w:rsidR="000364E7" w:rsidRDefault="000364E7"/>
  <w:p w14:paraId="55DA5EAD" w14:textId="77777777" w:rsidR="000364E7" w:rsidRDefault="000364E7"/>
  <w:p w14:paraId="356EEB0A" w14:textId="77777777" w:rsidR="000364E7" w:rsidRDefault="000364E7"/>
  <w:p w14:paraId="7B3BB074" w14:textId="77777777" w:rsidR="000364E7" w:rsidRDefault="000364E7"/>
  <w:p w14:paraId="3BED3978" w14:textId="77777777" w:rsidR="000364E7" w:rsidRDefault="000364E7"/>
  <w:p w14:paraId="16C276A8" w14:textId="77777777" w:rsidR="000364E7" w:rsidRDefault="000364E7"/>
  <w:p w14:paraId="3D4EB823" w14:textId="77777777" w:rsidR="000364E7" w:rsidRDefault="000364E7"/>
  <w:p w14:paraId="0FFAFDE5" w14:textId="77777777" w:rsidR="000364E7" w:rsidRDefault="000364E7"/>
  <w:p w14:paraId="2AEAF23D" w14:textId="77777777" w:rsidR="000364E7" w:rsidRDefault="000364E7"/>
  <w:p w14:paraId="125BE2E8" w14:textId="77777777" w:rsidR="000364E7" w:rsidRDefault="000364E7"/>
  <w:p w14:paraId="6A1CA277" w14:textId="77777777" w:rsidR="000364E7" w:rsidRDefault="000364E7"/>
  <w:p w14:paraId="6791944F" w14:textId="77777777" w:rsidR="000364E7" w:rsidRDefault="000364E7"/>
  <w:p w14:paraId="56F375D0" w14:textId="77777777" w:rsidR="000364E7" w:rsidRDefault="000364E7"/>
  <w:p w14:paraId="54FB819B" w14:textId="77777777" w:rsidR="000364E7" w:rsidRDefault="000364E7"/>
  <w:p w14:paraId="4FA7F75E" w14:textId="77777777" w:rsidR="000364E7" w:rsidRDefault="000364E7"/>
  <w:p w14:paraId="79C9A5BD" w14:textId="77777777" w:rsidR="000364E7" w:rsidRDefault="000364E7"/>
  <w:p w14:paraId="47E846A2" w14:textId="77777777" w:rsidR="000364E7" w:rsidRDefault="000364E7"/>
  <w:p w14:paraId="34EAA22C" w14:textId="77777777" w:rsidR="000364E7" w:rsidRDefault="000364E7"/>
  <w:p w14:paraId="285C4C5A" w14:textId="77777777" w:rsidR="000364E7" w:rsidRDefault="000364E7"/>
  <w:p w14:paraId="77E9CE6A" w14:textId="77777777" w:rsidR="000364E7" w:rsidRDefault="000364E7"/>
  <w:p w14:paraId="5FA0C1C6" w14:textId="77777777" w:rsidR="000364E7" w:rsidRDefault="000364E7"/>
  <w:p w14:paraId="3536C024" w14:textId="77777777" w:rsidR="000364E7" w:rsidRDefault="000364E7"/>
  <w:p w14:paraId="1075FE8C" w14:textId="77777777" w:rsidR="000364E7" w:rsidRDefault="000364E7"/>
  <w:p w14:paraId="19B2EFB1" w14:textId="77777777" w:rsidR="000364E7" w:rsidRDefault="000364E7"/>
  <w:p w14:paraId="00A220F0" w14:textId="77777777" w:rsidR="000364E7" w:rsidRDefault="000364E7"/>
  <w:p w14:paraId="66D63D2D" w14:textId="77777777" w:rsidR="000364E7" w:rsidRDefault="000364E7"/>
  <w:p w14:paraId="43F5C4B6" w14:textId="77777777" w:rsidR="000364E7" w:rsidRDefault="000364E7"/>
  <w:p w14:paraId="4688457F" w14:textId="77777777" w:rsidR="000364E7" w:rsidRDefault="000364E7"/>
  <w:p w14:paraId="74DEE8A2" w14:textId="77777777" w:rsidR="000364E7" w:rsidRDefault="000364E7">
    <w:pPr>
      <w:numPr>
        <w:ins w:id="0" w:author="" w:date="2005-03-03T15:40:00Z"/>
      </w:numPr>
    </w:pPr>
  </w:p>
  <w:p w14:paraId="268F8457" w14:textId="77777777" w:rsidR="000364E7" w:rsidRDefault="000364E7">
    <w:pPr>
      <w:numPr>
        <w:ins w:id="1" w:author="" w:date="2005-03-03T15:40:00Z"/>
      </w:numPr>
    </w:pPr>
  </w:p>
  <w:p w14:paraId="6AD4D040" w14:textId="77777777" w:rsidR="000364E7" w:rsidRDefault="000364E7">
    <w:pPr>
      <w:numPr>
        <w:ins w:id="2" w:author="" w:date="2005-03-03T15:40:00Z"/>
      </w:numPr>
    </w:pPr>
  </w:p>
  <w:p w14:paraId="01460E81" w14:textId="77777777" w:rsidR="000364E7" w:rsidRDefault="000364E7">
    <w:pPr>
      <w:numPr>
        <w:ins w:id="3" w:author="" w:date="2005-03-03T15:40:00Z"/>
      </w:numPr>
    </w:pPr>
  </w:p>
  <w:p w14:paraId="77A72A06" w14:textId="77777777" w:rsidR="000364E7" w:rsidRDefault="000364E7">
    <w:pPr>
      <w:numPr>
        <w:ins w:id="4" w:author="" w:date="2005-03-03T15:40:00Z"/>
      </w:numPr>
    </w:pPr>
  </w:p>
  <w:p w14:paraId="63042D1A" w14:textId="77777777" w:rsidR="000364E7" w:rsidRDefault="000364E7">
    <w:pPr>
      <w:numPr>
        <w:ins w:id="5" w:author="" w:date="2005-03-03T15:40:00Z"/>
      </w:numPr>
    </w:pPr>
  </w:p>
  <w:p w14:paraId="32432CAA" w14:textId="77777777" w:rsidR="000364E7" w:rsidRDefault="000364E7">
    <w:pPr>
      <w:numPr>
        <w:ins w:id="6" w:author="" w:date="2005-03-03T15:40:00Z"/>
      </w:numPr>
    </w:pPr>
  </w:p>
  <w:p w14:paraId="56155704" w14:textId="77777777" w:rsidR="000364E7" w:rsidRDefault="000364E7">
    <w:pPr>
      <w:numPr>
        <w:ins w:id="7" w:author="" w:date="2005-03-03T15:40:00Z"/>
      </w:numPr>
    </w:pPr>
  </w:p>
  <w:p w14:paraId="0BB80574" w14:textId="77777777" w:rsidR="000364E7" w:rsidRDefault="000364E7">
    <w:pPr>
      <w:numPr>
        <w:ins w:id="8" w:author="" w:date="2005-03-03T15:40:00Z"/>
      </w:numPr>
    </w:pPr>
  </w:p>
  <w:p w14:paraId="2DB5F42E" w14:textId="77777777" w:rsidR="000364E7" w:rsidRDefault="000364E7">
    <w:pPr>
      <w:numPr>
        <w:ins w:id="9" w:author="" w:date="2005-03-03T15:40:00Z"/>
      </w:numPr>
    </w:pPr>
  </w:p>
  <w:p w14:paraId="386555AA" w14:textId="77777777" w:rsidR="000364E7" w:rsidRDefault="000364E7">
    <w:pPr>
      <w:numPr>
        <w:ins w:id="10" w:author="" w:date="2005-03-03T15:40:00Z"/>
      </w:numPr>
    </w:pPr>
  </w:p>
  <w:p w14:paraId="22942324" w14:textId="77777777" w:rsidR="000364E7" w:rsidRDefault="000364E7">
    <w:pPr>
      <w:numPr>
        <w:ins w:id="11" w:author="" w:date="2005-03-03T15:40:00Z"/>
      </w:numPr>
    </w:pPr>
  </w:p>
  <w:p w14:paraId="2814E163" w14:textId="77777777" w:rsidR="000364E7" w:rsidRDefault="000364E7">
    <w:pPr>
      <w:numPr>
        <w:ins w:id="12" w:author="" w:date="2005-03-03T15:40:00Z"/>
      </w:numPr>
    </w:pPr>
  </w:p>
  <w:p w14:paraId="44176D7A" w14:textId="77777777" w:rsidR="000364E7" w:rsidRDefault="000364E7">
    <w:pPr>
      <w:numPr>
        <w:ins w:id="13" w:author="" w:date="2005-03-03T15:40:00Z"/>
      </w:numPr>
    </w:pPr>
  </w:p>
  <w:p w14:paraId="51CFCB58" w14:textId="77777777" w:rsidR="000364E7" w:rsidRDefault="000364E7">
    <w:pPr>
      <w:numPr>
        <w:ins w:id="14" w:author="" w:date="2005-03-03T15:40:00Z"/>
      </w:numPr>
    </w:pPr>
  </w:p>
  <w:p w14:paraId="2BB8C9A2" w14:textId="77777777" w:rsidR="000364E7" w:rsidRDefault="000364E7">
    <w:pPr>
      <w:numPr>
        <w:ins w:id="15" w:author="Unknown"/>
      </w:numPr>
    </w:pPr>
  </w:p>
  <w:p w14:paraId="6B1C1D72" w14:textId="77777777" w:rsidR="000364E7" w:rsidRDefault="000364E7">
    <w:pPr>
      <w:numPr>
        <w:ins w:id="16" w:author="Unknown"/>
      </w:numPr>
    </w:pPr>
  </w:p>
  <w:p w14:paraId="30A29733" w14:textId="77777777" w:rsidR="000364E7" w:rsidRDefault="000364E7">
    <w:pPr>
      <w:numPr>
        <w:ins w:id="17" w:author="Unknown"/>
      </w:numPr>
    </w:pPr>
  </w:p>
  <w:p w14:paraId="688F51DF" w14:textId="77777777" w:rsidR="000364E7" w:rsidRDefault="000364E7">
    <w:pPr>
      <w:numPr>
        <w:ins w:id="18" w:author="Unknown"/>
      </w:numPr>
    </w:pPr>
  </w:p>
  <w:p w14:paraId="5D44C9C0" w14:textId="77777777" w:rsidR="000364E7" w:rsidRDefault="000364E7">
    <w:pPr>
      <w:numPr>
        <w:ins w:id="19" w:author="Unknown"/>
      </w:numPr>
    </w:pPr>
  </w:p>
  <w:p w14:paraId="32FCC09D" w14:textId="77777777" w:rsidR="000364E7" w:rsidRDefault="000364E7">
    <w:pPr>
      <w:numPr>
        <w:ins w:id="20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F58A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43A49662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12FD84C3" w14:textId="2EA8A038" w:rsidR="000364E7" w:rsidRPr="00E058D0" w:rsidRDefault="000364E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F85E1" w14:textId="7BADDC9B" w:rsidR="00562FB3" w:rsidRPr="009B2397" w:rsidRDefault="00EE2DB5" w:rsidP="00562FB3"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120"/>
      <w:rPr>
        <w:rFonts w:ascii="Garamond" w:hAnsi="Garamond" w:cs="Arial"/>
      </w:rPr>
    </w:pPr>
    <w:r>
      <w:rPr>
        <w:rFonts w:ascii="Garamond" w:hAnsi="Garamond" w:cs="Arial"/>
      </w:rPr>
      <w:t xml:space="preserve">                                     </w:t>
    </w:r>
    <w:r w:rsidR="00562FB3" w:rsidRPr="009B2397">
      <w:rPr>
        <w:rFonts w:ascii="Garamond" w:hAnsi="Garamond" w:cs="Arial"/>
      </w:rPr>
      <w:t xml:space="preserve">Príloha č. </w:t>
    </w:r>
    <w:r w:rsidR="00A22668">
      <w:rPr>
        <w:rFonts w:ascii="Garamond" w:hAnsi="Garamond" w:cs="Arial"/>
      </w:rPr>
      <w:t>3</w:t>
    </w:r>
    <w:r w:rsidR="00562FB3" w:rsidRPr="009B2397">
      <w:rPr>
        <w:rFonts w:ascii="Garamond" w:hAnsi="Garamond" w:cs="Arial"/>
      </w:rPr>
      <w:t xml:space="preserve"> </w:t>
    </w:r>
  </w:p>
  <w:p w14:paraId="220C981C" w14:textId="77777777" w:rsidR="00562FB3" w:rsidRDefault="00562F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56E5EE8"/>
    <w:multiLevelType w:val="hybridMultilevel"/>
    <w:tmpl w:val="D0A839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55435"/>
    <w:multiLevelType w:val="hybridMultilevel"/>
    <w:tmpl w:val="FF5284E8"/>
    <w:lvl w:ilvl="0" w:tplc="2EDE5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E192F"/>
    <w:multiLevelType w:val="hybridMultilevel"/>
    <w:tmpl w:val="28DC0B54"/>
    <w:lvl w:ilvl="0" w:tplc="9A3435F4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0" w:hanging="360"/>
      </w:pPr>
    </w:lvl>
    <w:lvl w:ilvl="2" w:tplc="041B001B" w:tentative="1">
      <w:start w:val="1"/>
      <w:numFmt w:val="lowerRoman"/>
      <w:lvlText w:val="%3."/>
      <w:lvlJc w:val="right"/>
      <w:pPr>
        <w:ind w:left="2480" w:hanging="180"/>
      </w:pPr>
    </w:lvl>
    <w:lvl w:ilvl="3" w:tplc="041B000F" w:tentative="1">
      <w:start w:val="1"/>
      <w:numFmt w:val="decimal"/>
      <w:lvlText w:val="%4."/>
      <w:lvlJc w:val="left"/>
      <w:pPr>
        <w:ind w:left="3200" w:hanging="360"/>
      </w:pPr>
    </w:lvl>
    <w:lvl w:ilvl="4" w:tplc="041B0019" w:tentative="1">
      <w:start w:val="1"/>
      <w:numFmt w:val="lowerLetter"/>
      <w:lvlText w:val="%5."/>
      <w:lvlJc w:val="left"/>
      <w:pPr>
        <w:ind w:left="3920" w:hanging="360"/>
      </w:pPr>
    </w:lvl>
    <w:lvl w:ilvl="5" w:tplc="041B001B" w:tentative="1">
      <w:start w:val="1"/>
      <w:numFmt w:val="lowerRoman"/>
      <w:lvlText w:val="%6."/>
      <w:lvlJc w:val="right"/>
      <w:pPr>
        <w:ind w:left="4640" w:hanging="180"/>
      </w:pPr>
    </w:lvl>
    <w:lvl w:ilvl="6" w:tplc="041B000F" w:tentative="1">
      <w:start w:val="1"/>
      <w:numFmt w:val="decimal"/>
      <w:lvlText w:val="%7."/>
      <w:lvlJc w:val="left"/>
      <w:pPr>
        <w:ind w:left="5360" w:hanging="360"/>
      </w:pPr>
    </w:lvl>
    <w:lvl w:ilvl="7" w:tplc="041B0019" w:tentative="1">
      <w:start w:val="1"/>
      <w:numFmt w:val="lowerLetter"/>
      <w:lvlText w:val="%8."/>
      <w:lvlJc w:val="left"/>
      <w:pPr>
        <w:ind w:left="6080" w:hanging="360"/>
      </w:pPr>
    </w:lvl>
    <w:lvl w:ilvl="8" w:tplc="041B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5" w15:restartNumberingAfterBreak="0">
    <w:nsid w:val="4D4801AC"/>
    <w:multiLevelType w:val="hybridMultilevel"/>
    <w:tmpl w:val="90626716"/>
    <w:lvl w:ilvl="0" w:tplc="7CA8AABA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F4449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D966DFC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7128640C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DAE66B2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B6EFA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97506D4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1488F61A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8D82FD6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9A23CA4"/>
    <w:multiLevelType w:val="hybridMultilevel"/>
    <w:tmpl w:val="EF08A8CE"/>
    <w:lvl w:ilvl="0" w:tplc="FACABB74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A1B86"/>
    <w:multiLevelType w:val="hybridMultilevel"/>
    <w:tmpl w:val="BEC04F66"/>
    <w:lvl w:ilvl="0" w:tplc="408816D2">
      <w:start w:val="17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color w:val="auto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7244495">
    <w:abstractNumId w:val="6"/>
  </w:num>
  <w:num w:numId="2" w16cid:durableId="1909878156">
    <w:abstractNumId w:val="5"/>
  </w:num>
  <w:num w:numId="3" w16cid:durableId="243733810">
    <w:abstractNumId w:val="9"/>
  </w:num>
  <w:num w:numId="4" w16cid:durableId="1384401710">
    <w:abstractNumId w:val="10"/>
  </w:num>
  <w:num w:numId="5" w16cid:durableId="1327395230">
    <w:abstractNumId w:val="4"/>
  </w:num>
  <w:num w:numId="6" w16cid:durableId="490370372">
    <w:abstractNumId w:val="2"/>
  </w:num>
  <w:num w:numId="7" w16cid:durableId="1054156313">
    <w:abstractNumId w:val="1"/>
  </w:num>
  <w:num w:numId="8" w16cid:durableId="603225949">
    <w:abstractNumId w:val="3"/>
  </w:num>
  <w:num w:numId="9" w16cid:durableId="1914391770">
    <w:abstractNumId w:val="7"/>
  </w:num>
  <w:num w:numId="10" w16cid:durableId="14863729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3C8"/>
    <w:rsid w:val="0001397F"/>
    <w:rsid w:val="000143FD"/>
    <w:rsid w:val="00015357"/>
    <w:rsid w:val="000179BD"/>
    <w:rsid w:val="000202C3"/>
    <w:rsid w:val="000204BC"/>
    <w:rsid w:val="00020D63"/>
    <w:rsid w:val="00020F96"/>
    <w:rsid w:val="0002181C"/>
    <w:rsid w:val="00022DF2"/>
    <w:rsid w:val="00022E36"/>
    <w:rsid w:val="000232AB"/>
    <w:rsid w:val="000235AC"/>
    <w:rsid w:val="00023B3D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64E7"/>
    <w:rsid w:val="0003707B"/>
    <w:rsid w:val="00040CAA"/>
    <w:rsid w:val="00040CB9"/>
    <w:rsid w:val="000415BA"/>
    <w:rsid w:val="0004259D"/>
    <w:rsid w:val="00043125"/>
    <w:rsid w:val="0004415E"/>
    <w:rsid w:val="00044373"/>
    <w:rsid w:val="00046452"/>
    <w:rsid w:val="0004672A"/>
    <w:rsid w:val="00051D09"/>
    <w:rsid w:val="00051D30"/>
    <w:rsid w:val="00052034"/>
    <w:rsid w:val="0005291C"/>
    <w:rsid w:val="000536D3"/>
    <w:rsid w:val="000542C5"/>
    <w:rsid w:val="00054CFE"/>
    <w:rsid w:val="00054E93"/>
    <w:rsid w:val="00055A06"/>
    <w:rsid w:val="00055B5D"/>
    <w:rsid w:val="00056958"/>
    <w:rsid w:val="00057A1E"/>
    <w:rsid w:val="00057B20"/>
    <w:rsid w:val="000612BB"/>
    <w:rsid w:val="00062B96"/>
    <w:rsid w:val="00063749"/>
    <w:rsid w:val="00065CD2"/>
    <w:rsid w:val="000669E7"/>
    <w:rsid w:val="00066C15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D0E"/>
    <w:rsid w:val="0009783A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702E"/>
    <w:rsid w:val="000D028F"/>
    <w:rsid w:val="000D3871"/>
    <w:rsid w:val="000D3CE0"/>
    <w:rsid w:val="000D47C7"/>
    <w:rsid w:val="000D4C1C"/>
    <w:rsid w:val="000D571D"/>
    <w:rsid w:val="000D5F68"/>
    <w:rsid w:val="000D6F1E"/>
    <w:rsid w:val="000D72FB"/>
    <w:rsid w:val="000E02B8"/>
    <w:rsid w:val="000E2C09"/>
    <w:rsid w:val="000E3BA3"/>
    <w:rsid w:val="000E49EE"/>
    <w:rsid w:val="000E5E09"/>
    <w:rsid w:val="000E6241"/>
    <w:rsid w:val="000E70EF"/>
    <w:rsid w:val="000E7ABF"/>
    <w:rsid w:val="000F06B9"/>
    <w:rsid w:val="000F0D0D"/>
    <w:rsid w:val="000F2A67"/>
    <w:rsid w:val="00100B52"/>
    <w:rsid w:val="00100FB0"/>
    <w:rsid w:val="00101109"/>
    <w:rsid w:val="00102187"/>
    <w:rsid w:val="00102531"/>
    <w:rsid w:val="0010260C"/>
    <w:rsid w:val="00103E05"/>
    <w:rsid w:val="00104B0F"/>
    <w:rsid w:val="001056CB"/>
    <w:rsid w:val="00105AED"/>
    <w:rsid w:val="0010647F"/>
    <w:rsid w:val="001068FF"/>
    <w:rsid w:val="00106BD1"/>
    <w:rsid w:val="00107272"/>
    <w:rsid w:val="0010778F"/>
    <w:rsid w:val="0011077C"/>
    <w:rsid w:val="00110ED8"/>
    <w:rsid w:val="0011146B"/>
    <w:rsid w:val="00112EC7"/>
    <w:rsid w:val="00113784"/>
    <w:rsid w:val="00114597"/>
    <w:rsid w:val="001149E3"/>
    <w:rsid w:val="0011592E"/>
    <w:rsid w:val="001160BD"/>
    <w:rsid w:val="001166F3"/>
    <w:rsid w:val="00116B8D"/>
    <w:rsid w:val="00116EEF"/>
    <w:rsid w:val="00117624"/>
    <w:rsid w:val="00117D05"/>
    <w:rsid w:val="001205FF"/>
    <w:rsid w:val="00120915"/>
    <w:rsid w:val="00122DFB"/>
    <w:rsid w:val="001248FB"/>
    <w:rsid w:val="00125076"/>
    <w:rsid w:val="0012522F"/>
    <w:rsid w:val="00125830"/>
    <w:rsid w:val="00125DF9"/>
    <w:rsid w:val="0012746D"/>
    <w:rsid w:val="00127AC0"/>
    <w:rsid w:val="001301D3"/>
    <w:rsid w:val="00130FE4"/>
    <w:rsid w:val="001329EA"/>
    <w:rsid w:val="00132D99"/>
    <w:rsid w:val="00133726"/>
    <w:rsid w:val="00133D5B"/>
    <w:rsid w:val="00134206"/>
    <w:rsid w:val="00134AB5"/>
    <w:rsid w:val="001374A7"/>
    <w:rsid w:val="00137C56"/>
    <w:rsid w:val="00141B84"/>
    <w:rsid w:val="00142B73"/>
    <w:rsid w:val="0014471E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0479"/>
    <w:rsid w:val="001613F4"/>
    <w:rsid w:val="001634AD"/>
    <w:rsid w:val="001659FC"/>
    <w:rsid w:val="00165C91"/>
    <w:rsid w:val="00167477"/>
    <w:rsid w:val="00167E6E"/>
    <w:rsid w:val="0017028C"/>
    <w:rsid w:val="00170681"/>
    <w:rsid w:val="001736B9"/>
    <w:rsid w:val="00173F0A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55B3"/>
    <w:rsid w:val="001873DF"/>
    <w:rsid w:val="001877D0"/>
    <w:rsid w:val="00187CBC"/>
    <w:rsid w:val="00187F6B"/>
    <w:rsid w:val="00190293"/>
    <w:rsid w:val="0019145D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61D"/>
    <w:rsid w:val="0019798C"/>
    <w:rsid w:val="001A24AD"/>
    <w:rsid w:val="001A39B5"/>
    <w:rsid w:val="001A48E8"/>
    <w:rsid w:val="001A58BD"/>
    <w:rsid w:val="001A5CC0"/>
    <w:rsid w:val="001A6112"/>
    <w:rsid w:val="001A6B86"/>
    <w:rsid w:val="001A7252"/>
    <w:rsid w:val="001A74B4"/>
    <w:rsid w:val="001B0D44"/>
    <w:rsid w:val="001B1379"/>
    <w:rsid w:val="001B2184"/>
    <w:rsid w:val="001B31A9"/>
    <w:rsid w:val="001B3B2D"/>
    <w:rsid w:val="001B4A43"/>
    <w:rsid w:val="001B4F49"/>
    <w:rsid w:val="001B5AB6"/>
    <w:rsid w:val="001B5C33"/>
    <w:rsid w:val="001B6437"/>
    <w:rsid w:val="001B6738"/>
    <w:rsid w:val="001B72D5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0C11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A12"/>
    <w:rsid w:val="00201E16"/>
    <w:rsid w:val="00202A34"/>
    <w:rsid w:val="00203209"/>
    <w:rsid w:val="002068C4"/>
    <w:rsid w:val="002108A0"/>
    <w:rsid w:val="00210B3F"/>
    <w:rsid w:val="00210C0A"/>
    <w:rsid w:val="00213B73"/>
    <w:rsid w:val="002144EC"/>
    <w:rsid w:val="00215034"/>
    <w:rsid w:val="002164B1"/>
    <w:rsid w:val="00220BB3"/>
    <w:rsid w:val="0022125C"/>
    <w:rsid w:val="00221A54"/>
    <w:rsid w:val="0022232F"/>
    <w:rsid w:val="0022372C"/>
    <w:rsid w:val="00224346"/>
    <w:rsid w:val="00224A8D"/>
    <w:rsid w:val="00224A9F"/>
    <w:rsid w:val="00224ECA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E9E"/>
    <w:rsid w:val="00260283"/>
    <w:rsid w:val="002606EB"/>
    <w:rsid w:val="00261FF0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666"/>
    <w:rsid w:val="00286E53"/>
    <w:rsid w:val="0028780F"/>
    <w:rsid w:val="00287D83"/>
    <w:rsid w:val="00292730"/>
    <w:rsid w:val="00293392"/>
    <w:rsid w:val="00293B62"/>
    <w:rsid w:val="002952C0"/>
    <w:rsid w:val="002957CD"/>
    <w:rsid w:val="002A3D2A"/>
    <w:rsid w:val="002A5FA4"/>
    <w:rsid w:val="002A6212"/>
    <w:rsid w:val="002A724D"/>
    <w:rsid w:val="002B0B57"/>
    <w:rsid w:val="002B1104"/>
    <w:rsid w:val="002B1636"/>
    <w:rsid w:val="002B21FC"/>
    <w:rsid w:val="002B2979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8BD"/>
    <w:rsid w:val="002C1818"/>
    <w:rsid w:val="002C2249"/>
    <w:rsid w:val="002C2CB7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446D"/>
    <w:rsid w:val="002D6816"/>
    <w:rsid w:val="002E013E"/>
    <w:rsid w:val="002E068D"/>
    <w:rsid w:val="002E0721"/>
    <w:rsid w:val="002E21FE"/>
    <w:rsid w:val="002E42C8"/>
    <w:rsid w:val="002E4EF7"/>
    <w:rsid w:val="002E5295"/>
    <w:rsid w:val="002E5CD9"/>
    <w:rsid w:val="002E75CA"/>
    <w:rsid w:val="002F084E"/>
    <w:rsid w:val="002F089E"/>
    <w:rsid w:val="002F0E14"/>
    <w:rsid w:val="002F1360"/>
    <w:rsid w:val="002F1A00"/>
    <w:rsid w:val="002F1D29"/>
    <w:rsid w:val="002F257C"/>
    <w:rsid w:val="002F2A72"/>
    <w:rsid w:val="002F335C"/>
    <w:rsid w:val="002F3A4B"/>
    <w:rsid w:val="002F4D3F"/>
    <w:rsid w:val="002F7076"/>
    <w:rsid w:val="003006DF"/>
    <w:rsid w:val="00301DFC"/>
    <w:rsid w:val="00304288"/>
    <w:rsid w:val="00304C34"/>
    <w:rsid w:val="00304C73"/>
    <w:rsid w:val="003058D5"/>
    <w:rsid w:val="00305BE7"/>
    <w:rsid w:val="00306504"/>
    <w:rsid w:val="0030655C"/>
    <w:rsid w:val="00306A72"/>
    <w:rsid w:val="00306F75"/>
    <w:rsid w:val="00310D33"/>
    <w:rsid w:val="003117E6"/>
    <w:rsid w:val="0031184F"/>
    <w:rsid w:val="003129C5"/>
    <w:rsid w:val="003130F7"/>
    <w:rsid w:val="00313A81"/>
    <w:rsid w:val="00313E52"/>
    <w:rsid w:val="0031460B"/>
    <w:rsid w:val="00314949"/>
    <w:rsid w:val="00315674"/>
    <w:rsid w:val="003157BF"/>
    <w:rsid w:val="00316365"/>
    <w:rsid w:val="00316CF9"/>
    <w:rsid w:val="00316DEE"/>
    <w:rsid w:val="00316E73"/>
    <w:rsid w:val="00317412"/>
    <w:rsid w:val="0031769B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37D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2D0F"/>
    <w:rsid w:val="00344CAF"/>
    <w:rsid w:val="00344D69"/>
    <w:rsid w:val="0034533A"/>
    <w:rsid w:val="003461BE"/>
    <w:rsid w:val="0034676B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61DB"/>
    <w:rsid w:val="003675A6"/>
    <w:rsid w:val="00367D4F"/>
    <w:rsid w:val="003713A4"/>
    <w:rsid w:val="00371725"/>
    <w:rsid w:val="003725F6"/>
    <w:rsid w:val="00373D6D"/>
    <w:rsid w:val="003743E1"/>
    <w:rsid w:val="003746BF"/>
    <w:rsid w:val="00374BD3"/>
    <w:rsid w:val="003750FC"/>
    <w:rsid w:val="00375925"/>
    <w:rsid w:val="00376F60"/>
    <w:rsid w:val="00377722"/>
    <w:rsid w:val="0037789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549"/>
    <w:rsid w:val="003B0D90"/>
    <w:rsid w:val="003B307D"/>
    <w:rsid w:val="003B33C9"/>
    <w:rsid w:val="003B4FF1"/>
    <w:rsid w:val="003B6814"/>
    <w:rsid w:val="003B7094"/>
    <w:rsid w:val="003B7948"/>
    <w:rsid w:val="003C2321"/>
    <w:rsid w:val="003C2806"/>
    <w:rsid w:val="003C3161"/>
    <w:rsid w:val="003C4F4D"/>
    <w:rsid w:val="003C524F"/>
    <w:rsid w:val="003C67EB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1F78"/>
    <w:rsid w:val="004142AE"/>
    <w:rsid w:val="00415044"/>
    <w:rsid w:val="00420FA0"/>
    <w:rsid w:val="004219BA"/>
    <w:rsid w:val="0042210B"/>
    <w:rsid w:val="0042259C"/>
    <w:rsid w:val="004246B2"/>
    <w:rsid w:val="0042541E"/>
    <w:rsid w:val="004255E6"/>
    <w:rsid w:val="00426058"/>
    <w:rsid w:val="0042619E"/>
    <w:rsid w:val="00426EF7"/>
    <w:rsid w:val="00430001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47634"/>
    <w:rsid w:val="004504BB"/>
    <w:rsid w:val="0045057B"/>
    <w:rsid w:val="004508A9"/>
    <w:rsid w:val="00453237"/>
    <w:rsid w:val="004539CB"/>
    <w:rsid w:val="00453FFB"/>
    <w:rsid w:val="00454565"/>
    <w:rsid w:val="00457FF1"/>
    <w:rsid w:val="0046083E"/>
    <w:rsid w:val="00460953"/>
    <w:rsid w:val="00460B2B"/>
    <w:rsid w:val="00460E37"/>
    <w:rsid w:val="00460ECC"/>
    <w:rsid w:val="00460FE9"/>
    <w:rsid w:val="004618CB"/>
    <w:rsid w:val="00461F6D"/>
    <w:rsid w:val="00463F97"/>
    <w:rsid w:val="0046494E"/>
    <w:rsid w:val="00466180"/>
    <w:rsid w:val="0046659D"/>
    <w:rsid w:val="00471652"/>
    <w:rsid w:val="00471BEA"/>
    <w:rsid w:val="00473BCA"/>
    <w:rsid w:val="00475717"/>
    <w:rsid w:val="00475F7C"/>
    <w:rsid w:val="00476863"/>
    <w:rsid w:val="00480098"/>
    <w:rsid w:val="00480194"/>
    <w:rsid w:val="004816BD"/>
    <w:rsid w:val="00482099"/>
    <w:rsid w:val="00482F58"/>
    <w:rsid w:val="00485001"/>
    <w:rsid w:val="00485959"/>
    <w:rsid w:val="00486C16"/>
    <w:rsid w:val="004938BB"/>
    <w:rsid w:val="00494151"/>
    <w:rsid w:val="00494762"/>
    <w:rsid w:val="00494A2D"/>
    <w:rsid w:val="004966CD"/>
    <w:rsid w:val="00496A4F"/>
    <w:rsid w:val="004A1C17"/>
    <w:rsid w:val="004A280C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2731"/>
    <w:rsid w:val="004B2BCA"/>
    <w:rsid w:val="004B33F7"/>
    <w:rsid w:val="004B453B"/>
    <w:rsid w:val="004B514E"/>
    <w:rsid w:val="004B5AFE"/>
    <w:rsid w:val="004B7CD7"/>
    <w:rsid w:val="004C00E3"/>
    <w:rsid w:val="004C177E"/>
    <w:rsid w:val="004C17C4"/>
    <w:rsid w:val="004C1D9B"/>
    <w:rsid w:val="004C56EB"/>
    <w:rsid w:val="004C6E38"/>
    <w:rsid w:val="004C714A"/>
    <w:rsid w:val="004D06C5"/>
    <w:rsid w:val="004D0FB3"/>
    <w:rsid w:val="004D0FB6"/>
    <w:rsid w:val="004D15B9"/>
    <w:rsid w:val="004D26A2"/>
    <w:rsid w:val="004D2776"/>
    <w:rsid w:val="004D307C"/>
    <w:rsid w:val="004D310A"/>
    <w:rsid w:val="004D3DC2"/>
    <w:rsid w:val="004D4021"/>
    <w:rsid w:val="004D492E"/>
    <w:rsid w:val="004D56FE"/>
    <w:rsid w:val="004D58B3"/>
    <w:rsid w:val="004D6F47"/>
    <w:rsid w:val="004D7B77"/>
    <w:rsid w:val="004E0441"/>
    <w:rsid w:val="004E0DB2"/>
    <w:rsid w:val="004E14FD"/>
    <w:rsid w:val="004E1DD1"/>
    <w:rsid w:val="004E28EF"/>
    <w:rsid w:val="004E686D"/>
    <w:rsid w:val="004E7C40"/>
    <w:rsid w:val="004F24F6"/>
    <w:rsid w:val="004F25EF"/>
    <w:rsid w:val="004F2788"/>
    <w:rsid w:val="004F3C8B"/>
    <w:rsid w:val="004F5464"/>
    <w:rsid w:val="004F5CF0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1D29"/>
    <w:rsid w:val="0051281F"/>
    <w:rsid w:val="005132CF"/>
    <w:rsid w:val="00515A7B"/>
    <w:rsid w:val="00515B2F"/>
    <w:rsid w:val="0051618B"/>
    <w:rsid w:val="0051624E"/>
    <w:rsid w:val="005173F4"/>
    <w:rsid w:val="00520571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208F"/>
    <w:rsid w:val="005332BE"/>
    <w:rsid w:val="00533789"/>
    <w:rsid w:val="00533EBC"/>
    <w:rsid w:val="005343C0"/>
    <w:rsid w:val="00534453"/>
    <w:rsid w:val="00534BF8"/>
    <w:rsid w:val="00534E34"/>
    <w:rsid w:val="005361E2"/>
    <w:rsid w:val="00536CEF"/>
    <w:rsid w:val="0053725D"/>
    <w:rsid w:val="0053739A"/>
    <w:rsid w:val="00537817"/>
    <w:rsid w:val="0053794F"/>
    <w:rsid w:val="0054037D"/>
    <w:rsid w:val="00540CAC"/>
    <w:rsid w:val="00541059"/>
    <w:rsid w:val="00541F21"/>
    <w:rsid w:val="00542EBD"/>
    <w:rsid w:val="00542F74"/>
    <w:rsid w:val="0054345E"/>
    <w:rsid w:val="00543E05"/>
    <w:rsid w:val="00543F95"/>
    <w:rsid w:val="00544975"/>
    <w:rsid w:val="00545A1E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2FB3"/>
    <w:rsid w:val="00563411"/>
    <w:rsid w:val="005640F9"/>
    <w:rsid w:val="005652D9"/>
    <w:rsid w:val="00565B81"/>
    <w:rsid w:val="005668B7"/>
    <w:rsid w:val="005677DD"/>
    <w:rsid w:val="00567C09"/>
    <w:rsid w:val="005704B7"/>
    <w:rsid w:val="00570F55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76859"/>
    <w:rsid w:val="0058128D"/>
    <w:rsid w:val="005846DA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12EA"/>
    <w:rsid w:val="005C1595"/>
    <w:rsid w:val="005C20E4"/>
    <w:rsid w:val="005C26BD"/>
    <w:rsid w:val="005C2B4E"/>
    <w:rsid w:val="005C5163"/>
    <w:rsid w:val="005C7280"/>
    <w:rsid w:val="005D0069"/>
    <w:rsid w:val="005D0BCB"/>
    <w:rsid w:val="005D136A"/>
    <w:rsid w:val="005D25A9"/>
    <w:rsid w:val="005D26B6"/>
    <w:rsid w:val="005D3483"/>
    <w:rsid w:val="005D409C"/>
    <w:rsid w:val="005D4ADE"/>
    <w:rsid w:val="005D5BA0"/>
    <w:rsid w:val="005D5E61"/>
    <w:rsid w:val="005D6A5C"/>
    <w:rsid w:val="005E0D9F"/>
    <w:rsid w:val="005E1D33"/>
    <w:rsid w:val="005E3BB7"/>
    <w:rsid w:val="005E6727"/>
    <w:rsid w:val="005E6841"/>
    <w:rsid w:val="005F4139"/>
    <w:rsid w:val="005F5AA3"/>
    <w:rsid w:val="005F6175"/>
    <w:rsid w:val="005F6667"/>
    <w:rsid w:val="005F6F70"/>
    <w:rsid w:val="006015D6"/>
    <w:rsid w:val="00602C63"/>
    <w:rsid w:val="00603CFD"/>
    <w:rsid w:val="006041AC"/>
    <w:rsid w:val="0060574A"/>
    <w:rsid w:val="00607679"/>
    <w:rsid w:val="00610A7E"/>
    <w:rsid w:val="00610AA8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5E6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5981"/>
    <w:rsid w:val="00635CF9"/>
    <w:rsid w:val="0063600F"/>
    <w:rsid w:val="006379ED"/>
    <w:rsid w:val="00637F58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C2C"/>
    <w:rsid w:val="00653DF0"/>
    <w:rsid w:val="00654752"/>
    <w:rsid w:val="00655929"/>
    <w:rsid w:val="0065639A"/>
    <w:rsid w:val="00656801"/>
    <w:rsid w:val="00657961"/>
    <w:rsid w:val="006600EC"/>
    <w:rsid w:val="00660CCB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1795"/>
    <w:rsid w:val="006818A4"/>
    <w:rsid w:val="00681D90"/>
    <w:rsid w:val="00681E1A"/>
    <w:rsid w:val="00682DE6"/>
    <w:rsid w:val="00683131"/>
    <w:rsid w:val="00684720"/>
    <w:rsid w:val="00684C3C"/>
    <w:rsid w:val="00685D8F"/>
    <w:rsid w:val="006876E0"/>
    <w:rsid w:val="00687C4C"/>
    <w:rsid w:val="006900DC"/>
    <w:rsid w:val="00690320"/>
    <w:rsid w:val="0069080B"/>
    <w:rsid w:val="006940F5"/>
    <w:rsid w:val="0069472E"/>
    <w:rsid w:val="0069651C"/>
    <w:rsid w:val="0069693D"/>
    <w:rsid w:val="00696C37"/>
    <w:rsid w:val="0069748A"/>
    <w:rsid w:val="006975FB"/>
    <w:rsid w:val="00697865"/>
    <w:rsid w:val="006A118D"/>
    <w:rsid w:val="006A13EE"/>
    <w:rsid w:val="006A22D6"/>
    <w:rsid w:val="006A3761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02CD"/>
    <w:rsid w:val="006C581E"/>
    <w:rsid w:val="006C5D43"/>
    <w:rsid w:val="006C5F34"/>
    <w:rsid w:val="006C6B85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5886"/>
    <w:rsid w:val="006E77BF"/>
    <w:rsid w:val="006E7B81"/>
    <w:rsid w:val="006F11BB"/>
    <w:rsid w:val="006F17EF"/>
    <w:rsid w:val="006F2347"/>
    <w:rsid w:val="006F3A83"/>
    <w:rsid w:val="006F3C6E"/>
    <w:rsid w:val="006F4AC5"/>
    <w:rsid w:val="006F54F7"/>
    <w:rsid w:val="006F64F0"/>
    <w:rsid w:val="006F7366"/>
    <w:rsid w:val="006F7C48"/>
    <w:rsid w:val="00701326"/>
    <w:rsid w:val="0070434E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103B"/>
    <w:rsid w:val="007110C9"/>
    <w:rsid w:val="00711BDB"/>
    <w:rsid w:val="00712508"/>
    <w:rsid w:val="007139DC"/>
    <w:rsid w:val="00714D99"/>
    <w:rsid w:val="00716505"/>
    <w:rsid w:val="00720087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2454"/>
    <w:rsid w:val="0073316E"/>
    <w:rsid w:val="00733235"/>
    <w:rsid w:val="00733992"/>
    <w:rsid w:val="007370AF"/>
    <w:rsid w:val="00737434"/>
    <w:rsid w:val="007404AA"/>
    <w:rsid w:val="007404B5"/>
    <w:rsid w:val="00740EA9"/>
    <w:rsid w:val="00741E68"/>
    <w:rsid w:val="00742AEF"/>
    <w:rsid w:val="00743DC8"/>
    <w:rsid w:val="00744268"/>
    <w:rsid w:val="00745821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E4C"/>
    <w:rsid w:val="007A3556"/>
    <w:rsid w:val="007A5A2F"/>
    <w:rsid w:val="007A5FAB"/>
    <w:rsid w:val="007A61EB"/>
    <w:rsid w:val="007A6211"/>
    <w:rsid w:val="007A63DE"/>
    <w:rsid w:val="007A69B1"/>
    <w:rsid w:val="007A75AD"/>
    <w:rsid w:val="007B32BF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213F"/>
    <w:rsid w:val="007C347E"/>
    <w:rsid w:val="007C36C8"/>
    <w:rsid w:val="007C399E"/>
    <w:rsid w:val="007C51C7"/>
    <w:rsid w:val="007C554B"/>
    <w:rsid w:val="007C56BD"/>
    <w:rsid w:val="007C62DC"/>
    <w:rsid w:val="007D1CD8"/>
    <w:rsid w:val="007D241B"/>
    <w:rsid w:val="007D2A54"/>
    <w:rsid w:val="007D2B82"/>
    <w:rsid w:val="007D40B8"/>
    <w:rsid w:val="007D53BA"/>
    <w:rsid w:val="007D5BCF"/>
    <w:rsid w:val="007D73B8"/>
    <w:rsid w:val="007E164E"/>
    <w:rsid w:val="007E1C5A"/>
    <w:rsid w:val="007E1E87"/>
    <w:rsid w:val="007E290A"/>
    <w:rsid w:val="007E3F8E"/>
    <w:rsid w:val="007E458F"/>
    <w:rsid w:val="007E5269"/>
    <w:rsid w:val="007E59ED"/>
    <w:rsid w:val="007E7F3F"/>
    <w:rsid w:val="007F1E8E"/>
    <w:rsid w:val="007F2854"/>
    <w:rsid w:val="007F5610"/>
    <w:rsid w:val="007F60F6"/>
    <w:rsid w:val="007F681A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14CC"/>
    <w:rsid w:val="00812C63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CEE"/>
    <w:rsid w:val="008315BC"/>
    <w:rsid w:val="008317CE"/>
    <w:rsid w:val="00831C8A"/>
    <w:rsid w:val="00833CDB"/>
    <w:rsid w:val="008343B6"/>
    <w:rsid w:val="00834DB9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7DE"/>
    <w:rsid w:val="00847B1B"/>
    <w:rsid w:val="00850922"/>
    <w:rsid w:val="008548C5"/>
    <w:rsid w:val="00856BA0"/>
    <w:rsid w:val="00857558"/>
    <w:rsid w:val="008579AC"/>
    <w:rsid w:val="00860A0E"/>
    <w:rsid w:val="0086165D"/>
    <w:rsid w:val="00863D97"/>
    <w:rsid w:val="008653A8"/>
    <w:rsid w:val="0086687E"/>
    <w:rsid w:val="00867C67"/>
    <w:rsid w:val="0087011E"/>
    <w:rsid w:val="00870801"/>
    <w:rsid w:val="00870CCF"/>
    <w:rsid w:val="0087127A"/>
    <w:rsid w:val="0087161F"/>
    <w:rsid w:val="008748A6"/>
    <w:rsid w:val="008748AA"/>
    <w:rsid w:val="00874AE2"/>
    <w:rsid w:val="00876901"/>
    <w:rsid w:val="008803CD"/>
    <w:rsid w:val="008809FA"/>
    <w:rsid w:val="00880F4D"/>
    <w:rsid w:val="00882345"/>
    <w:rsid w:val="00882A14"/>
    <w:rsid w:val="00883739"/>
    <w:rsid w:val="008848C4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9B2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7117"/>
    <w:rsid w:val="008E7940"/>
    <w:rsid w:val="008F05D5"/>
    <w:rsid w:val="008F0FA4"/>
    <w:rsid w:val="008F3F87"/>
    <w:rsid w:val="008F6250"/>
    <w:rsid w:val="009008FB"/>
    <w:rsid w:val="0090233E"/>
    <w:rsid w:val="0090337E"/>
    <w:rsid w:val="00904013"/>
    <w:rsid w:val="00910AF4"/>
    <w:rsid w:val="0091129A"/>
    <w:rsid w:val="0091133E"/>
    <w:rsid w:val="00912244"/>
    <w:rsid w:val="00915719"/>
    <w:rsid w:val="00915A68"/>
    <w:rsid w:val="00916BFF"/>
    <w:rsid w:val="00916D01"/>
    <w:rsid w:val="00917435"/>
    <w:rsid w:val="00920B4B"/>
    <w:rsid w:val="009210D1"/>
    <w:rsid w:val="00921840"/>
    <w:rsid w:val="009219D9"/>
    <w:rsid w:val="009229C9"/>
    <w:rsid w:val="0092344D"/>
    <w:rsid w:val="00923EB3"/>
    <w:rsid w:val="00925679"/>
    <w:rsid w:val="009264A9"/>
    <w:rsid w:val="00926B06"/>
    <w:rsid w:val="00927453"/>
    <w:rsid w:val="0093031B"/>
    <w:rsid w:val="0093340C"/>
    <w:rsid w:val="00933A36"/>
    <w:rsid w:val="00933DE3"/>
    <w:rsid w:val="009340D3"/>
    <w:rsid w:val="009346EB"/>
    <w:rsid w:val="00934F66"/>
    <w:rsid w:val="00935ACE"/>
    <w:rsid w:val="00935B5D"/>
    <w:rsid w:val="009365DB"/>
    <w:rsid w:val="009413BD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2CEC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4D53"/>
    <w:rsid w:val="00985A8E"/>
    <w:rsid w:val="00985BAE"/>
    <w:rsid w:val="00987BE5"/>
    <w:rsid w:val="00987D86"/>
    <w:rsid w:val="009924A9"/>
    <w:rsid w:val="0099382F"/>
    <w:rsid w:val="00993DB1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32D5"/>
    <w:rsid w:val="009A4420"/>
    <w:rsid w:val="009A4E44"/>
    <w:rsid w:val="009A4FE4"/>
    <w:rsid w:val="009A5C59"/>
    <w:rsid w:val="009A6EB6"/>
    <w:rsid w:val="009A76AC"/>
    <w:rsid w:val="009B1FE0"/>
    <w:rsid w:val="009B2397"/>
    <w:rsid w:val="009B27FB"/>
    <w:rsid w:val="009B2B0E"/>
    <w:rsid w:val="009B549D"/>
    <w:rsid w:val="009B6081"/>
    <w:rsid w:val="009B67DE"/>
    <w:rsid w:val="009B7F08"/>
    <w:rsid w:val="009C06DF"/>
    <w:rsid w:val="009C1860"/>
    <w:rsid w:val="009C20C1"/>
    <w:rsid w:val="009C3AD2"/>
    <w:rsid w:val="009C4B4D"/>
    <w:rsid w:val="009C4C33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2321"/>
    <w:rsid w:val="009F328A"/>
    <w:rsid w:val="009F3501"/>
    <w:rsid w:val="009F39C8"/>
    <w:rsid w:val="009F7D09"/>
    <w:rsid w:val="00A00CA3"/>
    <w:rsid w:val="00A00F4A"/>
    <w:rsid w:val="00A02D60"/>
    <w:rsid w:val="00A035E3"/>
    <w:rsid w:val="00A03F3D"/>
    <w:rsid w:val="00A05187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2668"/>
    <w:rsid w:val="00A24855"/>
    <w:rsid w:val="00A24F2A"/>
    <w:rsid w:val="00A2536A"/>
    <w:rsid w:val="00A25391"/>
    <w:rsid w:val="00A25F5E"/>
    <w:rsid w:val="00A26810"/>
    <w:rsid w:val="00A27955"/>
    <w:rsid w:val="00A2797F"/>
    <w:rsid w:val="00A30161"/>
    <w:rsid w:val="00A30215"/>
    <w:rsid w:val="00A31157"/>
    <w:rsid w:val="00A31193"/>
    <w:rsid w:val="00A31C6D"/>
    <w:rsid w:val="00A32048"/>
    <w:rsid w:val="00A3212B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573CB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53A9"/>
    <w:rsid w:val="00A762F7"/>
    <w:rsid w:val="00A7659F"/>
    <w:rsid w:val="00A7780B"/>
    <w:rsid w:val="00A80C62"/>
    <w:rsid w:val="00A80E45"/>
    <w:rsid w:val="00A81AFD"/>
    <w:rsid w:val="00A82137"/>
    <w:rsid w:val="00A82221"/>
    <w:rsid w:val="00A82785"/>
    <w:rsid w:val="00A827A5"/>
    <w:rsid w:val="00A87C61"/>
    <w:rsid w:val="00A87E13"/>
    <w:rsid w:val="00A87EBF"/>
    <w:rsid w:val="00A90624"/>
    <w:rsid w:val="00A90932"/>
    <w:rsid w:val="00A9123E"/>
    <w:rsid w:val="00A92234"/>
    <w:rsid w:val="00A957F9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8D"/>
    <w:rsid w:val="00AA4650"/>
    <w:rsid w:val="00AA5D54"/>
    <w:rsid w:val="00AB014D"/>
    <w:rsid w:val="00AB305B"/>
    <w:rsid w:val="00AB382F"/>
    <w:rsid w:val="00AB387F"/>
    <w:rsid w:val="00AB4F65"/>
    <w:rsid w:val="00AB6F80"/>
    <w:rsid w:val="00AC080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3BD4"/>
    <w:rsid w:val="00AE4790"/>
    <w:rsid w:val="00AE7614"/>
    <w:rsid w:val="00AE7756"/>
    <w:rsid w:val="00AF2E0A"/>
    <w:rsid w:val="00AF3BA9"/>
    <w:rsid w:val="00AF3E4E"/>
    <w:rsid w:val="00AF41D2"/>
    <w:rsid w:val="00AF5D3F"/>
    <w:rsid w:val="00AF60CE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2A98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3FC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3C6"/>
    <w:rsid w:val="00B716CD"/>
    <w:rsid w:val="00B73F71"/>
    <w:rsid w:val="00B740C3"/>
    <w:rsid w:val="00B74680"/>
    <w:rsid w:val="00B7549F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85A75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8E2"/>
    <w:rsid w:val="00B96E24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4046"/>
    <w:rsid w:val="00BB4433"/>
    <w:rsid w:val="00BB44F8"/>
    <w:rsid w:val="00BB4688"/>
    <w:rsid w:val="00BB46CA"/>
    <w:rsid w:val="00BB5BE4"/>
    <w:rsid w:val="00BB65CB"/>
    <w:rsid w:val="00BB68C4"/>
    <w:rsid w:val="00BB6E33"/>
    <w:rsid w:val="00BB6F5B"/>
    <w:rsid w:val="00BB771B"/>
    <w:rsid w:val="00BC07FB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0FE"/>
    <w:rsid w:val="00BE038F"/>
    <w:rsid w:val="00BE0425"/>
    <w:rsid w:val="00BE0892"/>
    <w:rsid w:val="00BE119C"/>
    <w:rsid w:val="00BE1314"/>
    <w:rsid w:val="00BE226E"/>
    <w:rsid w:val="00BE3454"/>
    <w:rsid w:val="00BE3D74"/>
    <w:rsid w:val="00BE67B5"/>
    <w:rsid w:val="00BE6C55"/>
    <w:rsid w:val="00BF000A"/>
    <w:rsid w:val="00BF0136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07360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3650"/>
    <w:rsid w:val="00C54A39"/>
    <w:rsid w:val="00C550C1"/>
    <w:rsid w:val="00C55EF5"/>
    <w:rsid w:val="00C561B9"/>
    <w:rsid w:val="00C5676F"/>
    <w:rsid w:val="00C60752"/>
    <w:rsid w:val="00C60A2E"/>
    <w:rsid w:val="00C60AC4"/>
    <w:rsid w:val="00C61C2F"/>
    <w:rsid w:val="00C61E0E"/>
    <w:rsid w:val="00C63C2D"/>
    <w:rsid w:val="00C64086"/>
    <w:rsid w:val="00C67603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2484"/>
    <w:rsid w:val="00C82BC9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A0080"/>
    <w:rsid w:val="00CA0093"/>
    <w:rsid w:val="00CA04E4"/>
    <w:rsid w:val="00CA1AF2"/>
    <w:rsid w:val="00CA1B54"/>
    <w:rsid w:val="00CA5047"/>
    <w:rsid w:val="00CA534B"/>
    <w:rsid w:val="00CA71ED"/>
    <w:rsid w:val="00CA78B0"/>
    <w:rsid w:val="00CA7A0E"/>
    <w:rsid w:val="00CB041C"/>
    <w:rsid w:val="00CB0451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D1927"/>
    <w:rsid w:val="00CD1BCB"/>
    <w:rsid w:val="00CD29DE"/>
    <w:rsid w:val="00CD3736"/>
    <w:rsid w:val="00CD4622"/>
    <w:rsid w:val="00CD5472"/>
    <w:rsid w:val="00CE1AB1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7118"/>
    <w:rsid w:val="00D022AA"/>
    <w:rsid w:val="00D043DE"/>
    <w:rsid w:val="00D05A20"/>
    <w:rsid w:val="00D06008"/>
    <w:rsid w:val="00D07D80"/>
    <w:rsid w:val="00D10058"/>
    <w:rsid w:val="00D10072"/>
    <w:rsid w:val="00D1159B"/>
    <w:rsid w:val="00D13038"/>
    <w:rsid w:val="00D143ED"/>
    <w:rsid w:val="00D15020"/>
    <w:rsid w:val="00D16C9D"/>
    <w:rsid w:val="00D17FB9"/>
    <w:rsid w:val="00D2105C"/>
    <w:rsid w:val="00D2253F"/>
    <w:rsid w:val="00D22CB2"/>
    <w:rsid w:val="00D235DC"/>
    <w:rsid w:val="00D24354"/>
    <w:rsid w:val="00D27ABD"/>
    <w:rsid w:val="00D27C2C"/>
    <w:rsid w:val="00D30C39"/>
    <w:rsid w:val="00D32B2A"/>
    <w:rsid w:val="00D3387E"/>
    <w:rsid w:val="00D347B3"/>
    <w:rsid w:val="00D35FE3"/>
    <w:rsid w:val="00D404D0"/>
    <w:rsid w:val="00D41B80"/>
    <w:rsid w:val="00D41C90"/>
    <w:rsid w:val="00D43F40"/>
    <w:rsid w:val="00D44C37"/>
    <w:rsid w:val="00D4521A"/>
    <w:rsid w:val="00D45A3B"/>
    <w:rsid w:val="00D463F2"/>
    <w:rsid w:val="00D514D2"/>
    <w:rsid w:val="00D519E0"/>
    <w:rsid w:val="00D52D62"/>
    <w:rsid w:val="00D553CC"/>
    <w:rsid w:val="00D563FA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135A"/>
    <w:rsid w:val="00D7411F"/>
    <w:rsid w:val="00D74383"/>
    <w:rsid w:val="00D75FC6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B6237"/>
    <w:rsid w:val="00DB7500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395"/>
    <w:rsid w:val="00DF4721"/>
    <w:rsid w:val="00DF5296"/>
    <w:rsid w:val="00DF549A"/>
    <w:rsid w:val="00DF592F"/>
    <w:rsid w:val="00DF7707"/>
    <w:rsid w:val="00DF7E39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46B6"/>
    <w:rsid w:val="00E1676E"/>
    <w:rsid w:val="00E213FF"/>
    <w:rsid w:val="00E21BCF"/>
    <w:rsid w:val="00E2232B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0CB8"/>
    <w:rsid w:val="00E41263"/>
    <w:rsid w:val="00E418ED"/>
    <w:rsid w:val="00E421E2"/>
    <w:rsid w:val="00E43FE7"/>
    <w:rsid w:val="00E45D9B"/>
    <w:rsid w:val="00E50965"/>
    <w:rsid w:val="00E50D95"/>
    <w:rsid w:val="00E528C6"/>
    <w:rsid w:val="00E53297"/>
    <w:rsid w:val="00E546BE"/>
    <w:rsid w:val="00E56709"/>
    <w:rsid w:val="00E577BE"/>
    <w:rsid w:val="00E57E0F"/>
    <w:rsid w:val="00E603F4"/>
    <w:rsid w:val="00E61521"/>
    <w:rsid w:val="00E62142"/>
    <w:rsid w:val="00E63EC0"/>
    <w:rsid w:val="00E65765"/>
    <w:rsid w:val="00E65D9E"/>
    <w:rsid w:val="00E66C36"/>
    <w:rsid w:val="00E66EC2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48C"/>
    <w:rsid w:val="00E93C8F"/>
    <w:rsid w:val="00E94B5D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2838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7AF"/>
    <w:rsid w:val="00ED6825"/>
    <w:rsid w:val="00EE044E"/>
    <w:rsid w:val="00EE0A28"/>
    <w:rsid w:val="00EE0A7B"/>
    <w:rsid w:val="00EE11FF"/>
    <w:rsid w:val="00EE2259"/>
    <w:rsid w:val="00EE2647"/>
    <w:rsid w:val="00EE2DB5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01C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3939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1DA8"/>
    <w:rsid w:val="00F32AB4"/>
    <w:rsid w:val="00F32F58"/>
    <w:rsid w:val="00F33400"/>
    <w:rsid w:val="00F3530C"/>
    <w:rsid w:val="00F360B7"/>
    <w:rsid w:val="00F369CA"/>
    <w:rsid w:val="00F4142E"/>
    <w:rsid w:val="00F41BA0"/>
    <w:rsid w:val="00F42357"/>
    <w:rsid w:val="00F425B4"/>
    <w:rsid w:val="00F443C7"/>
    <w:rsid w:val="00F447E9"/>
    <w:rsid w:val="00F47BD8"/>
    <w:rsid w:val="00F509A6"/>
    <w:rsid w:val="00F5181E"/>
    <w:rsid w:val="00F51B5C"/>
    <w:rsid w:val="00F525CE"/>
    <w:rsid w:val="00F5281A"/>
    <w:rsid w:val="00F528B2"/>
    <w:rsid w:val="00F5327C"/>
    <w:rsid w:val="00F5398A"/>
    <w:rsid w:val="00F543A8"/>
    <w:rsid w:val="00F54E00"/>
    <w:rsid w:val="00F54F73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72C"/>
    <w:rsid w:val="00F93BE2"/>
    <w:rsid w:val="00F94B27"/>
    <w:rsid w:val="00F960F7"/>
    <w:rsid w:val="00F96251"/>
    <w:rsid w:val="00F9680F"/>
    <w:rsid w:val="00F97178"/>
    <w:rsid w:val="00FA040B"/>
    <w:rsid w:val="00FA309F"/>
    <w:rsid w:val="00FA46E2"/>
    <w:rsid w:val="00FA5AFC"/>
    <w:rsid w:val="00FA5DA5"/>
    <w:rsid w:val="00FA6475"/>
    <w:rsid w:val="00FA6599"/>
    <w:rsid w:val="00FA7D77"/>
    <w:rsid w:val="00FB1CA2"/>
    <w:rsid w:val="00FB3AD9"/>
    <w:rsid w:val="00FB3C38"/>
    <w:rsid w:val="00FB3FA0"/>
    <w:rsid w:val="00FB4122"/>
    <w:rsid w:val="00FB4E52"/>
    <w:rsid w:val="00FB5FBE"/>
    <w:rsid w:val="00FB6115"/>
    <w:rsid w:val="00FC124A"/>
    <w:rsid w:val="00FC1F7B"/>
    <w:rsid w:val="00FC221F"/>
    <w:rsid w:val="00FC40F3"/>
    <w:rsid w:val="00FC4B5C"/>
    <w:rsid w:val="00FC5C45"/>
    <w:rsid w:val="00FC5EA3"/>
    <w:rsid w:val="00FC6B36"/>
    <w:rsid w:val="00FC7393"/>
    <w:rsid w:val="00FD071F"/>
    <w:rsid w:val="00FD159A"/>
    <w:rsid w:val="00FD1CA4"/>
    <w:rsid w:val="00FD3CCE"/>
    <w:rsid w:val="00FD3DF0"/>
    <w:rsid w:val="00FD6586"/>
    <w:rsid w:val="00FD66C6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16FEB1"/>
  <w15:docId w15:val="{E919D1DA-7204-4C5C-9440-2F942AD8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F2321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,Bullet Number,lp1,lp11,List Paragraph11,Bullet 1,Use Case List Paragraph,Nad,Odstavec cíl se seznamem,Odstavec_muj,List Paragraph1,Bullet List,FooterText,numbered,Paragraphe de liste1,Odsek,Medium List 2 - Accent 41"/>
    <w:basedOn w:val="Normlny"/>
    <w:link w:val="OdsekzoznamuChar"/>
    <w:uiPriority w:val="1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Nad Char,Odstavec cíl se seznamem Char,Odstavec_muj Char,List Paragraph1 Char,Bullet List Char"/>
    <w:link w:val="Odsekzoznamu"/>
    <w:uiPriority w:val="34"/>
    <w:qFormat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  <w:style w:type="paragraph" w:styleId="Revzia">
    <w:name w:val="Revision"/>
    <w:hidden/>
    <w:uiPriority w:val="99"/>
    <w:semiHidden/>
    <w:rsid w:val="004618CB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1E2F-7C59-4DF1-88C5-A17EB897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412</Words>
  <Characters>2458</Characters>
  <Application>Microsoft Office Word</Application>
  <DocSecurity>0</DocSecurity>
  <Lines>20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Cencerová Lucia</cp:lastModifiedBy>
  <cp:revision>6</cp:revision>
  <cp:lastPrinted>2019-04-02T11:37:00Z</cp:lastPrinted>
  <dcterms:created xsi:type="dcterms:W3CDTF">2022-11-29T11:59:00Z</dcterms:created>
  <dcterms:modified xsi:type="dcterms:W3CDTF">2024-03-21T07:34:00Z</dcterms:modified>
</cp:coreProperties>
</file>