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0A90A" w14:textId="48D2C707" w:rsidR="00866A9D" w:rsidRPr="00E7074D" w:rsidRDefault="00866A9D"/>
    <w:p w14:paraId="30F7A075" w14:textId="77777777" w:rsidR="00866A9D" w:rsidRPr="00E7074D" w:rsidRDefault="00866A9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FE1FF3" w:rsidRPr="00E7074D" w14:paraId="02E1F9AD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2BF1387" w14:textId="3A828C44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1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75CEC4C" w14:textId="63FF889E" w:rsidR="00FE1FF3" w:rsidRPr="00E7074D" w:rsidRDefault="00967BB6" w:rsidP="00FE1FF3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967BB6">
              <w:rPr>
                <w:rFonts w:ascii="Cambria" w:hAnsi="Cambria" w:cs="Arial"/>
                <w:b/>
                <w:bCs/>
              </w:rPr>
              <w:t>Riaditeľ výstavby (Hlavný stavbyvedúci)</w:t>
            </w:r>
          </w:p>
        </w:tc>
      </w:tr>
      <w:tr w:rsidR="00FE1FF3" w:rsidRPr="00E7074D" w14:paraId="7726FA74" w14:textId="77777777" w:rsidTr="00EE1C31">
        <w:trPr>
          <w:cantSplit/>
        </w:trPr>
        <w:tc>
          <w:tcPr>
            <w:tcW w:w="1481" w:type="pct"/>
            <w:hideMark/>
          </w:tcPr>
          <w:p w14:paraId="32342210" w14:textId="65930980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150B8CD8" w14:textId="3F22FBCA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E2F7153" w14:textId="77777777" w:rsidTr="00EE1C31">
        <w:trPr>
          <w:cantSplit/>
        </w:trPr>
        <w:tc>
          <w:tcPr>
            <w:tcW w:w="1481" w:type="pct"/>
          </w:tcPr>
          <w:p w14:paraId="2D6338FD" w14:textId="0AA417F2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2"/>
            </w:r>
          </w:p>
        </w:tc>
        <w:tc>
          <w:tcPr>
            <w:tcW w:w="3519" w:type="pct"/>
          </w:tcPr>
          <w:p w14:paraId="246AED5E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520FECC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DDBB52B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00C22364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32D474F7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B980612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7D9160B" w14:textId="322D9374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49F9F6DF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4343E628" w14:textId="3D4BE79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2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1EE172B3" w14:textId="1241C3E1" w:rsidR="00FE1FF3" w:rsidRPr="00E7074D" w:rsidRDefault="00967BB6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Zástupca riaditeľa výstavby (Zástupca hlavného stavbyvedúceho)</w:t>
            </w:r>
          </w:p>
        </w:tc>
      </w:tr>
      <w:tr w:rsidR="00FE1FF3" w:rsidRPr="00E7074D" w14:paraId="6A9D575A" w14:textId="77777777" w:rsidTr="00EE1C31">
        <w:trPr>
          <w:cantSplit/>
        </w:trPr>
        <w:tc>
          <w:tcPr>
            <w:tcW w:w="1481" w:type="pct"/>
          </w:tcPr>
          <w:p w14:paraId="1580AB8C" w14:textId="7105F27D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441C7DF" w14:textId="0C349488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58D21FA" w14:textId="77777777" w:rsidTr="00EE1C31">
        <w:trPr>
          <w:cantSplit/>
        </w:trPr>
        <w:tc>
          <w:tcPr>
            <w:tcW w:w="1481" w:type="pct"/>
          </w:tcPr>
          <w:p w14:paraId="312D1161" w14:textId="21B4DE31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3"/>
            </w:r>
          </w:p>
        </w:tc>
        <w:tc>
          <w:tcPr>
            <w:tcW w:w="3519" w:type="pct"/>
          </w:tcPr>
          <w:p w14:paraId="0FB836A0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14618E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DEF5EBA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3311CCC1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4CE8D105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AA77C8B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008F7B" w14:textId="26619E2A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683D9FF3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702E0086" w14:textId="2400725C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3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2FD70DEA" w14:textId="140EF82D" w:rsidR="00FE1FF3" w:rsidRPr="00E7074D" w:rsidRDefault="00967BB6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Špecialista pre železničný zvršok a spodok</w:t>
            </w:r>
          </w:p>
        </w:tc>
      </w:tr>
      <w:tr w:rsidR="00FE1FF3" w:rsidRPr="00E7074D" w14:paraId="13BDAC4C" w14:textId="77777777" w:rsidTr="00EE1C31">
        <w:trPr>
          <w:cantSplit/>
        </w:trPr>
        <w:tc>
          <w:tcPr>
            <w:tcW w:w="1481" w:type="pct"/>
          </w:tcPr>
          <w:p w14:paraId="1F2E143B" w14:textId="779A38F6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45CAE4F0" w14:textId="72881E30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7A7E508D" w14:textId="77777777" w:rsidTr="00EE1C31">
        <w:trPr>
          <w:cantSplit/>
        </w:trPr>
        <w:tc>
          <w:tcPr>
            <w:tcW w:w="1481" w:type="pct"/>
          </w:tcPr>
          <w:p w14:paraId="6E87A2AB" w14:textId="4CCE55BA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12B4F918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3C4D0A1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0849231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28E95C9C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1B929B6D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62615466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7869C3" w14:textId="4AEFC8E9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2410B46D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2B53A235" w14:textId="402FF97B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4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4282840D" w14:textId="235B9E0A" w:rsidR="00FE1FF3" w:rsidRPr="00E7074D" w:rsidRDefault="00967BB6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Špecialista pre mostné objekty</w:t>
            </w:r>
          </w:p>
        </w:tc>
      </w:tr>
      <w:tr w:rsidR="00FE1FF3" w:rsidRPr="00E7074D" w14:paraId="0156BD92" w14:textId="77777777" w:rsidTr="00EE1C31">
        <w:trPr>
          <w:cantSplit/>
        </w:trPr>
        <w:tc>
          <w:tcPr>
            <w:tcW w:w="1481" w:type="pct"/>
          </w:tcPr>
          <w:p w14:paraId="2FE67AF0" w14:textId="4C2EFA89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Meno a priezvisko odborníka</w:t>
            </w:r>
          </w:p>
        </w:tc>
        <w:tc>
          <w:tcPr>
            <w:tcW w:w="3519" w:type="pct"/>
          </w:tcPr>
          <w:p w14:paraId="38070BA6" w14:textId="414E3794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59948D3" w14:textId="77777777" w:rsidTr="00EE1C31">
        <w:trPr>
          <w:cantSplit/>
        </w:trPr>
        <w:tc>
          <w:tcPr>
            <w:tcW w:w="1481" w:type="pct"/>
          </w:tcPr>
          <w:p w14:paraId="77B32A7B" w14:textId="1E8D03DC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191D1C8C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CDCD684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F1E4D83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18905FFA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75BEB4F0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30304117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F71A37A" w14:textId="463DEA65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44DBECD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548CDCD2" w14:textId="0B82B728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5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3B00446C" w14:textId="172BBD8A" w:rsidR="00FE1FF3" w:rsidRPr="00E7074D" w:rsidRDefault="00967BB6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Špecialista pre zabezpečovacie a oznamovacie zariadenia</w:t>
            </w:r>
          </w:p>
        </w:tc>
      </w:tr>
      <w:tr w:rsidR="00FE1FF3" w:rsidRPr="00E7074D" w14:paraId="7DECF9A2" w14:textId="77777777" w:rsidTr="00EE1C31">
        <w:trPr>
          <w:cantSplit/>
        </w:trPr>
        <w:tc>
          <w:tcPr>
            <w:tcW w:w="1481" w:type="pct"/>
          </w:tcPr>
          <w:p w14:paraId="059D709B" w14:textId="558892A1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3F58B48" w14:textId="736E2106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ECBF265" w14:textId="77777777" w:rsidTr="00EE1C31">
        <w:trPr>
          <w:cantSplit/>
        </w:trPr>
        <w:tc>
          <w:tcPr>
            <w:tcW w:w="1481" w:type="pct"/>
          </w:tcPr>
          <w:p w14:paraId="0731A9B3" w14:textId="1CAC632B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6"/>
            </w:r>
          </w:p>
        </w:tc>
        <w:tc>
          <w:tcPr>
            <w:tcW w:w="3519" w:type="pct"/>
          </w:tcPr>
          <w:p w14:paraId="6DAEBFDB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032420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78DCB4B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45BCFD1F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7E477848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6DE6330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747F698" w14:textId="6C8FD3D2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7C2543B4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6C6F0A2" w14:textId="54B0289F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D4221B">
              <w:rPr>
                <w:rFonts w:asciiTheme="majorHAnsi" w:eastAsia="Calibri" w:hAnsiTheme="majorHAnsi" w:cs="Arial"/>
                <w:b/>
                <w:bCs/>
                <w:lang w:eastAsia="en-US"/>
              </w:rPr>
              <w:t>6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590A5329" w14:textId="2F1C2104" w:rsidR="00FE1FF3" w:rsidRPr="00E7074D" w:rsidRDefault="00D4221B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4221B">
              <w:rPr>
                <w:rFonts w:ascii="Cambria" w:hAnsi="Cambria" w:cs="Arial"/>
                <w:b/>
                <w:bCs/>
              </w:rPr>
              <w:t>Špecialista pre trakčné vedenia a silnoprúd</w:t>
            </w:r>
          </w:p>
        </w:tc>
      </w:tr>
      <w:tr w:rsidR="00FE1FF3" w:rsidRPr="00E7074D" w14:paraId="5998E91E" w14:textId="77777777" w:rsidTr="00EE1C31">
        <w:trPr>
          <w:cantSplit/>
        </w:trPr>
        <w:tc>
          <w:tcPr>
            <w:tcW w:w="1481" w:type="pct"/>
          </w:tcPr>
          <w:p w14:paraId="3CA33B3D" w14:textId="2C16861F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5D246DE6" w14:textId="77242202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42766420" w14:textId="77777777" w:rsidTr="00EE1C31">
        <w:trPr>
          <w:cantSplit/>
        </w:trPr>
        <w:tc>
          <w:tcPr>
            <w:tcW w:w="1481" w:type="pct"/>
          </w:tcPr>
          <w:p w14:paraId="5A34188F" w14:textId="54AD0E13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</w:tcPr>
          <w:p w14:paraId="2FC783E6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41BD417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AA43F6A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A217CCE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51BDC69F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7879AF27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B9F1F09" w14:textId="6F4172DC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66ED2361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4C397C" w14:textId="4AE5086E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D4221B">
              <w:rPr>
                <w:rFonts w:asciiTheme="majorHAnsi" w:eastAsia="Calibri" w:hAnsiTheme="majorHAnsi" w:cs="Arial"/>
                <w:b/>
                <w:bCs/>
                <w:lang w:eastAsia="en-US"/>
              </w:rPr>
              <w:t>7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7461700" w14:textId="6432ECD0" w:rsidR="00FE1FF3" w:rsidRPr="00E7074D" w:rsidRDefault="00D4221B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4221B">
              <w:rPr>
                <w:rFonts w:ascii="Cambria" w:hAnsi="Cambria" w:cs="Arial"/>
                <w:b/>
                <w:bCs/>
              </w:rPr>
              <w:t>Geodet stavby</w:t>
            </w:r>
          </w:p>
        </w:tc>
      </w:tr>
      <w:tr w:rsidR="00FE1FF3" w:rsidRPr="00E7074D" w14:paraId="4AD73C8E" w14:textId="77777777" w:rsidTr="00EE1C31">
        <w:trPr>
          <w:cantSplit/>
        </w:trPr>
        <w:tc>
          <w:tcPr>
            <w:tcW w:w="1481" w:type="pct"/>
          </w:tcPr>
          <w:p w14:paraId="32732BE9" w14:textId="2917ECB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7686429" w14:textId="15E100F9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5BBFD41" w14:textId="77777777" w:rsidTr="00EE1C31">
        <w:trPr>
          <w:cantSplit/>
        </w:trPr>
        <w:tc>
          <w:tcPr>
            <w:tcW w:w="1481" w:type="pct"/>
          </w:tcPr>
          <w:p w14:paraId="3E3AEE40" w14:textId="0E01C273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Súčasná pracovná pozícia / vzťah k uchádzačovi</w:t>
            </w:r>
          </w:p>
        </w:tc>
        <w:tc>
          <w:tcPr>
            <w:tcW w:w="3519" w:type="pct"/>
          </w:tcPr>
          <w:p w14:paraId="06DC3A7B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9BC2A7E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2B70B40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3376A2B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0FF0DE3F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268ADC92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5D2DED8" w14:textId="383CA408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2D8082F6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7A7B60C" w14:textId="18D978CA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="Cambria" w:hAnsi="Cambria" w:cs="Arial"/>
                <w:b/>
                <w:bCs/>
              </w:rPr>
              <w:t xml:space="preserve">Odborník č. </w:t>
            </w:r>
            <w:r w:rsidR="00D4221B">
              <w:rPr>
                <w:rFonts w:ascii="Cambria" w:hAnsi="Cambria" w:cs="Arial"/>
                <w:b/>
                <w:bCs/>
              </w:rPr>
              <w:t>8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del w:id="0" w:author="Lucia Štrboá" w:date="2024-04-12T10:40:00Z" w16du:dateUtc="2024-04-12T08:40:00Z">
              <w:r w:rsidDel="00096BDB">
                <w:rPr>
                  <w:rFonts w:ascii="Cambria" w:hAnsi="Cambria" w:cs="Arial"/>
                  <w:b/>
                  <w:bCs/>
                </w:rPr>
                <w:delText>(1/3)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7FFDAF9" w14:textId="7FA17B00" w:rsidR="00FE1FF3" w:rsidRPr="00E7074D" w:rsidRDefault="00D4221B" w:rsidP="00FE1FF3">
            <w:pPr>
              <w:pStyle w:val="Zkladntext"/>
              <w:spacing w:before="120"/>
              <w:rPr>
                <w:b/>
                <w:bCs/>
                <w:lang w:eastAsia="sk-SK"/>
              </w:rPr>
            </w:pPr>
            <w:r w:rsidRPr="00D4221B">
              <w:rPr>
                <w:b/>
                <w:bCs/>
                <w:lang w:eastAsia="sk-SK"/>
              </w:rPr>
              <w:t>Pracovník zodpovedný za BOZP</w:t>
            </w:r>
          </w:p>
        </w:tc>
      </w:tr>
      <w:tr w:rsidR="00FE1FF3" w:rsidRPr="00E7074D" w14:paraId="38867B9A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CDEA0" w14:textId="06FEE9AF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656FFF" w14:textId="49312FE0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515F6E20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40A76D" w14:textId="3513ED73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69C51C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4BB827D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889BB8A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6EC9DEF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4E73BCF4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4924C265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D0FBFA" w14:textId="224269CB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:rsidDel="00096BDB" w14:paraId="3BF296DD" w14:textId="5265E3D9" w:rsidTr="00FE1FF3">
        <w:trPr>
          <w:cantSplit/>
          <w:del w:id="1" w:author="Lucia Štrboá" w:date="2024-04-12T10:40:00Z" w16du:dateUtc="2024-04-12T08:40:00Z"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5D32A75" w14:textId="61513AB5" w:rsidR="00FE1FF3" w:rsidRPr="00E7074D" w:rsidDel="00096BDB" w:rsidRDefault="00FE1FF3" w:rsidP="00FE1FF3">
            <w:pPr>
              <w:pStyle w:val="Zkladntext"/>
              <w:spacing w:before="120"/>
              <w:rPr>
                <w:del w:id="2" w:author="Lucia Štrboá" w:date="2024-04-12T10:40:00Z" w16du:dateUtc="2024-04-12T08:40:00Z"/>
                <w:rFonts w:ascii="Cambria" w:hAnsi="Cambria" w:cs="Arial"/>
              </w:rPr>
            </w:pPr>
            <w:del w:id="3" w:author="Lucia Štrboá" w:date="2024-04-12T10:40:00Z" w16du:dateUtc="2024-04-12T08:40:00Z">
              <w:r w:rsidRPr="00E7074D" w:rsidDel="00096BDB">
                <w:rPr>
                  <w:rFonts w:ascii="Cambria" w:hAnsi="Cambria" w:cs="Arial"/>
                  <w:b/>
                  <w:bCs/>
                </w:rPr>
                <w:delText xml:space="preserve">Odborník č. </w:delText>
              </w:r>
              <w:r w:rsidR="00D4221B" w:rsidDel="00096BDB">
                <w:rPr>
                  <w:rFonts w:ascii="Cambria" w:hAnsi="Cambria" w:cs="Arial"/>
                  <w:b/>
                  <w:bCs/>
                </w:rPr>
                <w:delText>8</w:delText>
              </w:r>
              <w:r w:rsidDel="00096BDB">
                <w:rPr>
                  <w:rFonts w:ascii="Cambria" w:hAnsi="Cambria" w:cs="Arial"/>
                  <w:b/>
                  <w:bCs/>
                </w:rPr>
                <w:delText xml:space="preserve"> (2/3)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110C8C2" w14:textId="0F628A72" w:rsidR="00FE1FF3" w:rsidRPr="00E7074D" w:rsidDel="00096BDB" w:rsidRDefault="00D4221B" w:rsidP="00FE1FF3">
            <w:pPr>
              <w:pStyle w:val="Zkladntext"/>
              <w:spacing w:before="120"/>
              <w:rPr>
                <w:del w:id="4" w:author="Lucia Štrboá" w:date="2024-04-12T10:40:00Z" w16du:dateUtc="2024-04-12T08:40:00Z"/>
                <w:rFonts w:ascii="Cambria" w:hAnsi="Cambria" w:cs="Arial"/>
              </w:rPr>
            </w:pPr>
            <w:del w:id="5" w:author="Lucia Štrboá" w:date="2024-04-12T10:40:00Z" w16du:dateUtc="2024-04-12T08:40:00Z">
              <w:r w:rsidRPr="00D4221B" w:rsidDel="00096BDB">
                <w:rPr>
                  <w:b/>
                  <w:bCs/>
                  <w:lang w:eastAsia="sk-SK"/>
                </w:rPr>
                <w:delText>Pracovník zodpovedný za BOZP</w:delText>
              </w:r>
            </w:del>
          </w:p>
        </w:tc>
      </w:tr>
      <w:tr w:rsidR="00FE1FF3" w:rsidRPr="00E7074D" w:rsidDel="00096BDB" w14:paraId="00AF1015" w14:textId="7C9FEFD0" w:rsidTr="0023125B">
        <w:trPr>
          <w:cantSplit/>
          <w:del w:id="6" w:author="Lucia Štrboá" w:date="2024-04-12T10:40:00Z" w16du:dateUtc="2024-04-12T08:40:00Z"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9274B3" w14:textId="7C856C2A" w:rsidR="00FE1FF3" w:rsidRPr="00E7074D" w:rsidDel="00096BDB" w:rsidRDefault="00FE1FF3" w:rsidP="00FE1FF3">
            <w:pPr>
              <w:pStyle w:val="Zkladntext"/>
              <w:spacing w:before="120"/>
              <w:rPr>
                <w:del w:id="7" w:author="Lucia Štrboá" w:date="2024-04-12T10:40:00Z" w16du:dateUtc="2024-04-12T08:40:00Z"/>
                <w:rFonts w:ascii="Cambria" w:hAnsi="Cambria" w:cs="Arial"/>
              </w:rPr>
            </w:pPr>
            <w:del w:id="8" w:author="Lucia Štrboá" w:date="2024-04-12T10:40:00Z" w16du:dateUtc="2024-04-12T08:40:00Z">
              <w:r w:rsidRPr="00E7074D" w:rsidDel="00096BDB">
                <w:rPr>
                  <w:rFonts w:ascii="Cambria" w:hAnsi="Cambria" w:cs="Arial"/>
                </w:rPr>
                <w:delText>Meno a priezvisko odborníka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3DDC1" w14:textId="6A027DC5" w:rsidR="00FE1FF3" w:rsidRPr="00E7074D" w:rsidDel="00096BDB" w:rsidRDefault="00FE1FF3" w:rsidP="00FE1FF3">
            <w:pPr>
              <w:pStyle w:val="Zkladntext"/>
              <w:spacing w:before="120"/>
              <w:rPr>
                <w:del w:id="9" w:author="Lucia Štrboá" w:date="2024-04-12T10:40:00Z" w16du:dateUtc="2024-04-12T08:40:00Z"/>
                <w:rFonts w:ascii="Cambria" w:hAnsi="Cambria" w:cs="Arial"/>
              </w:rPr>
            </w:pPr>
            <w:del w:id="10" w:author="Lucia Štrboá" w:date="2024-04-12T10:40:00Z" w16du:dateUtc="2024-04-12T08:40:00Z"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096BDB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</w:tc>
      </w:tr>
      <w:tr w:rsidR="00FE1FF3" w:rsidRPr="00E7074D" w:rsidDel="00096BDB" w14:paraId="11DBE4E0" w14:textId="116DCB2C" w:rsidTr="0023125B">
        <w:trPr>
          <w:cantSplit/>
          <w:del w:id="11" w:author="Lucia Štrboá" w:date="2024-04-12T10:40:00Z" w16du:dateUtc="2024-04-12T08:40:00Z"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8965F" w14:textId="6E623049" w:rsidR="00FE1FF3" w:rsidRPr="00E7074D" w:rsidDel="00096BDB" w:rsidRDefault="00FE1FF3" w:rsidP="00FE1FF3">
            <w:pPr>
              <w:pStyle w:val="Zkladntext"/>
              <w:spacing w:before="120"/>
              <w:rPr>
                <w:del w:id="12" w:author="Lucia Štrboá" w:date="2024-04-12T10:40:00Z" w16du:dateUtc="2024-04-12T08:40:00Z"/>
                <w:rFonts w:ascii="Cambria" w:hAnsi="Cambria" w:cs="Arial"/>
              </w:rPr>
            </w:pPr>
            <w:del w:id="13" w:author="Lucia Štrboá" w:date="2024-04-12T10:40:00Z" w16du:dateUtc="2024-04-12T08:40:00Z">
              <w:r w:rsidRPr="00E7074D" w:rsidDel="00096BDB">
                <w:rPr>
                  <w:rFonts w:ascii="Cambria" w:hAnsi="Cambria" w:cs="Arial"/>
                </w:rPr>
                <w:delText>Súčasná pracovná pozícia / vzťah k uchádzačovi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1C13F3" w14:textId="75F407B0" w:rsidR="00FE1FF3" w:rsidRPr="00E7074D" w:rsidDel="00096BDB" w:rsidRDefault="00FE1FF3" w:rsidP="00FE1FF3">
            <w:pPr>
              <w:pStyle w:val="Zkladntext"/>
              <w:spacing w:before="120"/>
              <w:rPr>
                <w:del w:id="14" w:author="Lucia Štrboá" w:date="2024-04-12T10:40:00Z" w16du:dateUtc="2024-04-12T08:40:00Z"/>
                <w:rFonts w:ascii="Cambria" w:hAnsi="Cambria" w:cs="Arial"/>
              </w:rPr>
            </w:pPr>
            <w:del w:id="15" w:author="Lucia Štrboá" w:date="2024-04-12T10:40:00Z" w16du:dateUtc="2024-04-12T08:40:00Z">
              <w:r w:rsidRPr="00E7074D" w:rsidDel="00096BDB">
                <w:rPr>
                  <w:rFonts w:ascii="Cambria" w:hAnsi="Cambria" w:cs="Arial"/>
                </w:rPr>
                <w:delText xml:space="preserve">Názov zamestnávateľa: 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096BDB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  <w:p w14:paraId="5836292B" w14:textId="0029D64D" w:rsidR="00FE1FF3" w:rsidRPr="00E7074D" w:rsidDel="00096BDB" w:rsidRDefault="00FE1FF3" w:rsidP="00FE1FF3">
            <w:pPr>
              <w:pStyle w:val="Zkladntext"/>
              <w:spacing w:before="120"/>
              <w:rPr>
                <w:del w:id="16" w:author="Lucia Štrboá" w:date="2024-04-12T10:40:00Z" w16du:dateUtc="2024-04-12T08:40:00Z"/>
                <w:rFonts w:asciiTheme="majorHAnsi" w:eastAsia="Calibri" w:hAnsiTheme="majorHAnsi" w:cs="Arial"/>
                <w:lang w:eastAsia="en-US"/>
              </w:rPr>
            </w:pPr>
            <w:del w:id="17" w:author="Lucia Štrboá" w:date="2024-04-12T10:40:00Z" w16du:dateUtc="2024-04-12T08:40:00Z">
              <w:r w:rsidRPr="00E7074D" w:rsidDel="00096BDB">
                <w:rPr>
                  <w:rFonts w:ascii="Cambria" w:hAnsi="Cambria" w:cs="Arial"/>
                </w:rPr>
                <w:delText xml:space="preserve">Sídlo zamestnávateľa: 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096BDB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  <w:p w14:paraId="30D632EF" w14:textId="405470E3" w:rsidR="00FE1FF3" w:rsidRPr="00E7074D" w:rsidDel="00096BDB" w:rsidRDefault="00FE1FF3" w:rsidP="00FE1FF3">
            <w:pPr>
              <w:pStyle w:val="Zkladntext"/>
              <w:spacing w:before="120"/>
              <w:rPr>
                <w:del w:id="18" w:author="Lucia Štrboá" w:date="2024-04-12T10:40:00Z" w16du:dateUtc="2024-04-12T08:40:00Z"/>
                <w:rFonts w:asciiTheme="majorHAnsi" w:eastAsia="Calibri" w:hAnsiTheme="majorHAnsi" w:cs="Arial"/>
              </w:rPr>
            </w:pPr>
            <w:del w:id="19" w:author="Lucia Štrboá" w:date="2024-04-12T10:40:00Z" w16du:dateUtc="2024-04-12T08:40:00Z">
              <w:r w:rsidRPr="00E7074D" w:rsidDel="00096BDB">
                <w:rPr>
                  <w:rFonts w:ascii="Cambria" w:hAnsi="Cambria" w:cs="Arial"/>
                </w:rPr>
                <w:delText xml:space="preserve">IČO: 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096BDB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  <w:r w:rsidRPr="00E7074D" w:rsidDel="00096BDB">
                <w:rPr>
                  <w:rFonts w:asciiTheme="majorHAnsi" w:eastAsia="Calibri" w:hAnsiTheme="majorHAnsi" w:cs="Arial"/>
                </w:rPr>
                <w:delText xml:space="preserve"> </w:delText>
              </w:r>
            </w:del>
          </w:p>
          <w:p w14:paraId="246CCC46" w14:textId="027B80F9" w:rsidR="00FE1FF3" w:rsidRPr="00E7074D" w:rsidDel="00096BDB" w:rsidRDefault="00FE1FF3" w:rsidP="00FE1FF3">
            <w:pPr>
              <w:pStyle w:val="Zkladntext"/>
              <w:spacing w:before="120"/>
              <w:rPr>
                <w:del w:id="20" w:author="Lucia Štrboá" w:date="2024-04-12T10:40:00Z" w16du:dateUtc="2024-04-12T08:40:00Z"/>
                <w:rFonts w:asciiTheme="majorHAnsi" w:eastAsia="Calibri" w:hAnsiTheme="majorHAnsi" w:cs="Arial"/>
                <w:lang w:eastAsia="en-US"/>
              </w:rPr>
            </w:pPr>
          </w:p>
          <w:p w14:paraId="7CE55DE9" w14:textId="06233D96" w:rsidR="00FE1FF3" w:rsidRPr="00E7074D" w:rsidDel="00096BDB" w:rsidRDefault="00FE1FF3" w:rsidP="00FE1FF3">
            <w:pPr>
              <w:pStyle w:val="Zkladntext"/>
              <w:spacing w:before="120"/>
              <w:rPr>
                <w:del w:id="21" w:author="Lucia Štrboá" w:date="2024-04-12T10:40:00Z" w16du:dateUtc="2024-04-12T08:40:00Z"/>
                <w:rFonts w:ascii="Cambria" w:hAnsi="Cambria" w:cs="Arial"/>
                <w:i/>
                <w:iCs/>
              </w:rPr>
            </w:pPr>
            <w:del w:id="22" w:author="Lucia Štrboá" w:date="2024-04-12T10:40:00Z" w16du:dateUtc="2024-04-12T08:40:00Z">
              <w:r w:rsidRPr="00E7074D" w:rsidDel="00096BDB">
                <w:rPr>
                  <w:rFonts w:asciiTheme="majorHAnsi" w:eastAsia="Calibri" w:hAnsiTheme="majorHAnsi" w:cs="Arial"/>
                  <w:i/>
                  <w:iCs/>
                </w:rPr>
                <w:delText>prípadne</w:delText>
              </w:r>
            </w:del>
          </w:p>
          <w:p w14:paraId="0650B49A" w14:textId="15F8F5C7" w:rsidR="00FE1FF3" w:rsidRPr="00E7074D" w:rsidDel="00096BDB" w:rsidRDefault="00FE1FF3" w:rsidP="00FE1FF3">
            <w:pPr>
              <w:pStyle w:val="Zkladntext"/>
              <w:spacing w:before="120"/>
              <w:rPr>
                <w:del w:id="23" w:author="Lucia Štrboá" w:date="2024-04-12T10:40:00Z" w16du:dateUtc="2024-04-12T08:40:00Z"/>
                <w:rFonts w:asciiTheme="majorHAnsi" w:eastAsia="Calibri" w:hAnsiTheme="majorHAnsi" w:cs="Arial"/>
                <w:lang w:eastAsia="en-US"/>
              </w:rPr>
            </w:pPr>
            <w:del w:id="24" w:author="Lucia Štrboá" w:date="2024-04-12T10:40:00Z" w16du:dateUtc="2024-04-12T08:40:00Z">
              <w:r w:rsidRPr="00E7074D" w:rsidDel="00096BDB">
                <w:rPr>
                  <w:rFonts w:asciiTheme="majorHAnsi" w:eastAsia="Calibri" w:hAnsiTheme="majorHAnsi" w:cs="Arial"/>
                  <w:lang w:eastAsia="en-US"/>
                </w:rPr>
                <w:delText xml:space="preserve">Samostatne zárobkovo činná osoba: 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096BDB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  <w:p w14:paraId="7F7DA2CF" w14:textId="048F8855" w:rsidR="00FE1FF3" w:rsidRPr="00E7074D" w:rsidDel="00096BDB" w:rsidRDefault="00FE1FF3" w:rsidP="00FE1FF3">
            <w:pPr>
              <w:pStyle w:val="Zkladntext"/>
              <w:spacing w:before="120"/>
              <w:rPr>
                <w:del w:id="25" w:author="Lucia Štrboá" w:date="2024-04-12T10:40:00Z" w16du:dateUtc="2024-04-12T08:40:00Z"/>
                <w:rFonts w:ascii="Cambria" w:hAnsi="Cambria" w:cs="Arial"/>
              </w:rPr>
            </w:pPr>
            <w:del w:id="26" w:author="Lucia Štrboá" w:date="2024-04-12T10:40:00Z" w16du:dateUtc="2024-04-12T08:40:00Z">
              <w:r w:rsidRPr="00E7074D" w:rsidDel="00096BDB">
                <w:rPr>
                  <w:rFonts w:asciiTheme="majorHAnsi" w:eastAsia="Calibri" w:hAnsiTheme="majorHAnsi" w:cs="Arial"/>
                  <w:lang w:eastAsia="en-US"/>
                </w:rPr>
                <w:delText xml:space="preserve">Iné: 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096BDB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</w:tc>
      </w:tr>
      <w:tr w:rsidR="00FE1FF3" w:rsidRPr="00E7074D" w:rsidDel="00096BDB" w14:paraId="4ECD6CA1" w14:textId="083F8A6A" w:rsidTr="00FE1FF3">
        <w:trPr>
          <w:cantSplit/>
          <w:del w:id="27" w:author="Lucia Štrboá" w:date="2024-04-12T10:40:00Z" w16du:dateUtc="2024-04-12T08:40:00Z"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5C82BC0" w14:textId="3F5A7D0D" w:rsidR="00FE1FF3" w:rsidRPr="00E7074D" w:rsidDel="00096BDB" w:rsidRDefault="00FE1FF3" w:rsidP="00FE1FF3">
            <w:pPr>
              <w:pStyle w:val="Zkladntext"/>
              <w:spacing w:before="120"/>
              <w:rPr>
                <w:del w:id="28" w:author="Lucia Štrboá" w:date="2024-04-12T10:40:00Z" w16du:dateUtc="2024-04-12T08:40:00Z"/>
                <w:rFonts w:ascii="Cambria" w:hAnsi="Cambria" w:cs="Arial"/>
              </w:rPr>
            </w:pPr>
            <w:del w:id="29" w:author="Lucia Štrboá" w:date="2024-04-12T10:40:00Z" w16du:dateUtc="2024-04-12T08:40:00Z">
              <w:r w:rsidRPr="00E7074D" w:rsidDel="00096BDB">
                <w:rPr>
                  <w:rFonts w:ascii="Cambria" w:hAnsi="Cambria" w:cs="Arial"/>
                  <w:b/>
                  <w:bCs/>
                </w:rPr>
                <w:delText xml:space="preserve">Odborník č. </w:delText>
              </w:r>
              <w:r w:rsidR="00D4221B" w:rsidDel="00096BDB">
                <w:rPr>
                  <w:rFonts w:ascii="Cambria" w:hAnsi="Cambria" w:cs="Arial"/>
                  <w:b/>
                  <w:bCs/>
                </w:rPr>
                <w:delText>8</w:delText>
              </w:r>
              <w:r w:rsidDel="00096BDB">
                <w:rPr>
                  <w:rFonts w:ascii="Cambria" w:hAnsi="Cambria" w:cs="Arial"/>
                  <w:b/>
                  <w:bCs/>
                </w:rPr>
                <w:delText xml:space="preserve"> (3/3)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2B43457C" w14:textId="6E81E51D" w:rsidR="00FE1FF3" w:rsidRPr="00E7074D" w:rsidDel="00096BDB" w:rsidRDefault="00D4221B" w:rsidP="00FE1FF3">
            <w:pPr>
              <w:pStyle w:val="Zkladntext"/>
              <w:spacing w:before="120"/>
              <w:rPr>
                <w:del w:id="30" w:author="Lucia Štrboá" w:date="2024-04-12T10:40:00Z" w16du:dateUtc="2024-04-12T08:40:00Z"/>
                <w:rFonts w:ascii="Cambria" w:hAnsi="Cambria" w:cs="Arial"/>
              </w:rPr>
            </w:pPr>
            <w:del w:id="31" w:author="Lucia Štrboá" w:date="2024-04-12T10:40:00Z" w16du:dateUtc="2024-04-12T08:40:00Z">
              <w:r w:rsidRPr="00D4221B" w:rsidDel="00096BDB">
                <w:rPr>
                  <w:b/>
                  <w:bCs/>
                  <w:lang w:eastAsia="sk-SK"/>
                </w:rPr>
                <w:delText>Pracovník zodpovedný za BOZP</w:delText>
              </w:r>
            </w:del>
          </w:p>
        </w:tc>
      </w:tr>
      <w:tr w:rsidR="00FE1FF3" w:rsidRPr="00E7074D" w:rsidDel="00096BDB" w14:paraId="28968EED" w14:textId="69B7C116" w:rsidTr="0023125B">
        <w:trPr>
          <w:cantSplit/>
          <w:del w:id="32" w:author="Lucia Štrboá" w:date="2024-04-12T10:40:00Z" w16du:dateUtc="2024-04-12T08:40:00Z"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CD3A60" w14:textId="0DE4F44A" w:rsidR="00FE1FF3" w:rsidRPr="00E7074D" w:rsidDel="00096BDB" w:rsidRDefault="00FE1FF3" w:rsidP="00FE1FF3">
            <w:pPr>
              <w:pStyle w:val="Zkladntext"/>
              <w:spacing w:before="120"/>
              <w:rPr>
                <w:del w:id="33" w:author="Lucia Štrboá" w:date="2024-04-12T10:40:00Z" w16du:dateUtc="2024-04-12T08:40:00Z"/>
                <w:rFonts w:ascii="Cambria" w:hAnsi="Cambria" w:cs="Arial"/>
              </w:rPr>
            </w:pPr>
            <w:del w:id="34" w:author="Lucia Štrboá" w:date="2024-04-12T10:40:00Z" w16du:dateUtc="2024-04-12T08:40:00Z">
              <w:r w:rsidRPr="00E7074D" w:rsidDel="00096BDB">
                <w:rPr>
                  <w:rFonts w:ascii="Cambria" w:hAnsi="Cambria" w:cs="Arial"/>
                </w:rPr>
                <w:delText>Meno a priezvisko odborníka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453F35" w14:textId="18DCCD2C" w:rsidR="00FE1FF3" w:rsidRPr="00E7074D" w:rsidDel="00096BDB" w:rsidRDefault="00FE1FF3" w:rsidP="00FE1FF3">
            <w:pPr>
              <w:pStyle w:val="Zkladntext"/>
              <w:spacing w:before="120"/>
              <w:rPr>
                <w:del w:id="35" w:author="Lucia Štrboá" w:date="2024-04-12T10:40:00Z" w16du:dateUtc="2024-04-12T08:40:00Z"/>
                <w:rFonts w:ascii="Cambria" w:hAnsi="Cambria" w:cs="Arial"/>
              </w:rPr>
            </w:pPr>
            <w:del w:id="36" w:author="Lucia Štrboá" w:date="2024-04-12T10:40:00Z" w16du:dateUtc="2024-04-12T08:40:00Z"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096BDB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</w:tc>
      </w:tr>
      <w:tr w:rsidR="00FE1FF3" w:rsidRPr="00E7074D" w:rsidDel="00096BDB" w14:paraId="1AE70DB8" w14:textId="3FF61C24" w:rsidTr="0023125B">
        <w:trPr>
          <w:cantSplit/>
          <w:del w:id="37" w:author="Lucia Štrboá" w:date="2024-04-12T10:40:00Z" w16du:dateUtc="2024-04-12T08:40:00Z"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5D631" w14:textId="591828C7" w:rsidR="00FE1FF3" w:rsidRPr="00E7074D" w:rsidDel="00096BDB" w:rsidRDefault="00FE1FF3" w:rsidP="00FE1FF3">
            <w:pPr>
              <w:pStyle w:val="Zkladntext"/>
              <w:spacing w:before="120"/>
              <w:rPr>
                <w:del w:id="38" w:author="Lucia Štrboá" w:date="2024-04-12T10:40:00Z" w16du:dateUtc="2024-04-12T08:40:00Z"/>
                <w:rFonts w:ascii="Cambria" w:hAnsi="Cambria" w:cs="Arial"/>
              </w:rPr>
            </w:pPr>
            <w:del w:id="39" w:author="Lucia Štrboá" w:date="2024-04-12T10:40:00Z" w16du:dateUtc="2024-04-12T08:40:00Z">
              <w:r w:rsidRPr="00E7074D" w:rsidDel="00096BDB">
                <w:rPr>
                  <w:rFonts w:ascii="Cambria" w:hAnsi="Cambria" w:cs="Arial"/>
                </w:rPr>
                <w:delText>Súčasná pracovná pozícia / vzťah k uchádzačovi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EC7CB" w14:textId="3B998BDA" w:rsidR="00FE1FF3" w:rsidRPr="00E7074D" w:rsidDel="00096BDB" w:rsidRDefault="00FE1FF3" w:rsidP="00FE1FF3">
            <w:pPr>
              <w:pStyle w:val="Zkladntext"/>
              <w:spacing w:before="120"/>
              <w:rPr>
                <w:del w:id="40" w:author="Lucia Štrboá" w:date="2024-04-12T10:40:00Z" w16du:dateUtc="2024-04-12T08:40:00Z"/>
                <w:rFonts w:ascii="Cambria" w:hAnsi="Cambria" w:cs="Arial"/>
              </w:rPr>
            </w:pPr>
            <w:del w:id="41" w:author="Lucia Štrboá" w:date="2024-04-12T10:40:00Z" w16du:dateUtc="2024-04-12T08:40:00Z">
              <w:r w:rsidRPr="00E7074D" w:rsidDel="00096BDB">
                <w:rPr>
                  <w:rFonts w:ascii="Cambria" w:hAnsi="Cambria" w:cs="Arial"/>
                </w:rPr>
                <w:delText xml:space="preserve">Názov zamestnávateľa: 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096BDB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  <w:p w14:paraId="19A38ECA" w14:textId="09309B41" w:rsidR="00FE1FF3" w:rsidRPr="00E7074D" w:rsidDel="00096BDB" w:rsidRDefault="00FE1FF3" w:rsidP="00FE1FF3">
            <w:pPr>
              <w:pStyle w:val="Zkladntext"/>
              <w:spacing w:before="120"/>
              <w:rPr>
                <w:del w:id="42" w:author="Lucia Štrboá" w:date="2024-04-12T10:40:00Z" w16du:dateUtc="2024-04-12T08:40:00Z"/>
                <w:rFonts w:asciiTheme="majorHAnsi" w:eastAsia="Calibri" w:hAnsiTheme="majorHAnsi" w:cs="Arial"/>
                <w:lang w:eastAsia="en-US"/>
              </w:rPr>
            </w:pPr>
            <w:del w:id="43" w:author="Lucia Štrboá" w:date="2024-04-12T10:40:00Z" w16du:dateUtc="2024-04-12T08:40:00Z">
              <w:r w:rsidRPr="00E7074D" w:rsidDel="00096BDB">
                <w:rPr>
                  <w:rFonts w:ascii="Cambria" w:hAnsi="Cambria" w:cs="Arial"/>
                </w:rPr>
                <w:delText xml:space="preserve">Sídlo zamestnávateľa: 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096BDB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  <w:p w14:paraId="32A99F45" w14:textId="58A9DC77" w:rsidR="00FE1FF3" w:rsidRPr="00E7074D" w:rsidDel="00096BDB" w:rsidRDefault="00FE1FF3" w:rsidP="00FE1FF3">
            <w:pPr>
              <w:pStyle w:val="Zkladntext"/>
              <w:spacing w:before="120"/>
              <w:rPr>
                <w:del w:id="44" w:author="Lucia Štrboá" w:date="2024-04-12T10:40:00Z" w16du:dateUtc="2024-04-12T08:40:00Z"/>
                <w:rFonts w:asciiTheme="majorHAnsi" w:eastAsia="Calibri" w:hAnsiTheme="majorHAnsi" w:cs="Arial"/>
              </w:rPr>
            </w:pPr>
            <w:del w:id="45" w:author="Lucia Štrboá" w:date="2024-04-12T10:40:00Z" w16du:dateUtc="2024-04-12T08:40:00Z">
              <w:r w:rsidRPr="00E7074D" w:rsidDel="00096BDB">
                <w:rPr>
                  <w:rFonts w:ascii="Cambria" w:hAnsi="Cambria" w:cs="Arial"/>
                </w:rPr>
                <w:delText xml:space="preserve">IČO: 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096BDB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  <w:r w:rsidRPr="00E7074D" w:rsidDel="00096BDB">
                <w:rPr>
                  <w:rFonts w:asciiTheme="majorHAnsi" w:eastAsia="Calibri" w:hAnsiTheme="majorHAnsi" w:cs="Arial"/>
                </w:rPr>
                <w:delText xml:space="preserve"> </w:delText>
              </w:r>
            </w:del>
          </w:p>
          <w:p w14:paraId="304FE346" w14:textId="077BB2C0" w:rsidR="00FE1FF3" w:rsidRPr="00E7074D" w:rsidDel="00096BDB" w:rsidRDefault="00FE1FF3" w:rsidP="00FE1FF3">
            <w:pPr>
              <w:pStyle w:val="Zkladntext"/>
              <w:spacing w:before="120"/>
              <w:rPr>
                <w:del w:id="46" w:author="Lucia Štrboá" w:date="2024-04-12T10:40:00Z" w16du:dateUtc="2024-04-12T08:40:00Z"/>
                <w:rFonts w:asciiTheme="majorHAnsi" w:eastAsia="Calibri" w:hAnsiTheme="majorHAnsi" w:cs="Arial"/>
                <w:lang w:eastAsia="en-US"/>
              </w:rPr>
            </w:pPr>
          </w:p>
          <w:p w14:paraId="03CEB9AB" w14:textId="22B64D75" w:rsidR="00FE1FF3" w:rsidRPr="00E7074D" w:rsidDel="00096BDB" w:rsidRDefault="00FE1FF3" w:rsidP="00FE1FF3">
            <w:pPr>
              <w:pStyle w:val="Zkladntext"/>
              <w:spacing w:before="120"/>
              <w:rPr>
                <w:del w:id="47" w:author="Lucia Štrboá" w:date="2024-04-12T10:40:00Z" w16du:dateUtc="2024-04-12T08:40:00Z"/>
                <w:rFonts w:ascii="Cambria" w:hAnsi="Cambria" w:cs="Arial"/>
                <w:i/>
                <w:iCs/>
              </w:rPr>
            </w:pPr>
            <w:del w:id="48" w:author="Lucia Štrboá" w:date="2024-04-12T10:40:00Z" w16du:dateUtc="2024-04-12T08:40:00Z">
              <w:r w:rsidRPr="00E7074D" w:rsidDel="00096BDB">
                <w:rPr>
                  <w:rFonts w:asciiTheme="majorHAnsi" w:eastAsia="Calibri" w:hAnsiTheme="majorHAnsi" w:cs="Arial"/>
                  <w:i/>
                  <w:iCs/>
                </w:rPr>
                <w:delText>prípadne</w:delText>
              </w:r>
            </w:del>
          </w:p>
          <w:p w14:paraId="2CB5824E" w14:textId="2E47E796" w:rsidR="00FE1FF3" w:rsidRPr="00E7074D" w:rsidDel="00096BDB" w:rsidRDefault="00FE1FF3" w:rsidP="00FE1FF3">
            <w:pPr>
              <w:pStyle w:val="Zkladntext"/>
              <w:spacing w:before="120"/>
              <w:rPr>
                <w:del w:id="49" w:author="Lucia Štrboá" w:date="2024-04-12T10:40:00Z" w16du:dateUtc="2024-04-12T08:40:00Z"/>
                <w:rFonts w:asciiTheme="majorHAnsi" w:eastAsia="Calibri" w:hAnsiTheme="majorHAnsi" w:cs="Arial"/>
                <w:lang w:eastAsia="en-US"/>
              </w:rPr>
            </w:pPr>
            <w:del w:id="50" w:author="Lucia Štrboá" w:date="2024-04-12T10:40:00Z" w16du:dateUtc="2024-04-12T08:40:00Z">
              <w:r w:rsidRPr="00E7074D" w:rsidDel="00096BDB">
                <w:rPr>
                  <w:rFonts w:asciiTheme="majorHAnsi" w:eastAsia="Calibri" w:hAnsiTheme="majorHAnsi" w:cs="Arial"/>
                  <w:lang w:eastAsia="en-US"/>
                </w:rPr>
                <w:delText xml:space="preserve">Samostatne zárobkovo činná osoba: 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096BDB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  <w:p w14:paraId="1C26E334" w14:textId="7DB265BE" w:rsidR="00FE1FF3" w:rsidRPr="00E7074D" w:rsidDel="00096BDB" w:rsidRDefault="00FE1FF3" w:rsidP="00FE1FF3">
            <w:pPr>
              <w:pStyle w:val="Zkladntext"/>
              <w:spacing w:before="120"/>
              <w:rPr>
                <w:del w:id="51" w:author="Lucia Štrboá" w:date="2024-04-12T10:40:00Z" w16du:dateUtc="2024-04-12T08:40:00Z"/>
                <w:rFonts w:ascii="Cambria" w:hAnsi="Cambria" w:cs="Arial"/>
              </w:rPr>
            </w:pPr>
            <w:del w:id="52" w:author="Lucia Štrboá" w:date="2024-04-12T10:40:00Z" w16du:dateUtc="2024-04-12T08:40:00Z">
              <w:r w:rsidRPr="00E7074D" w:rsidDel="00096BDB">
                <w:rPr>
                  <w:rFonts w:asciiTheme="majorHAnsi" w:eastAsia="Calibri" w:hAnsiTheme="majorHAnsi" w:cs="Arial"/>
                  <w:lang w:eastAsia="en-US"/>
                </w:rPr>
                <w:delText xml:space="preserve">Iné: 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096BDB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096BDB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</w:tc>
      </w:tr>
    </w:tbl>
    <w:p w14:paraId="03D5F906" w14:textId="77777777" w:rsidR="00866A9D" w:rsidRPr="00E7074D" w:rsidRDefault="00866A9D"/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E7074D" w14:paraId="6FF7FA53" w14:textId="77777777" w:rsidTr="00786996">
        <w:tc>
          <w:tcPr>
            <w:tcW w:w="4531" w:type="dxa"/>
          </w:tcPr>
          <w:p w14:paraId="4EFDE631" w14:textId="79E8B985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 xml:space="preserve">Miesto: 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2B2C5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D74D66A" w14:textId="139677D6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>Dátum:</w:t>
            </w:r>
            <w:r w:rsidRPr="00E7074D">
              <w:rPr>
                <w:rFonts w:ascii="Cambria" w:hAnsi="Cambria"/>
              </w:rPr>
              <w:tab/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2B2C5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652A0F0" w14:textId="77777777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274BD1DF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>________________________________________</w:t>
            </w:r>
          </w:p>
          <w:p w14:paraId="24EE95DD" w14:textId="4DFD1F8D" w:rsidR="00053135" w:rsidRPr="00E7074D" w:rsidRDefault="002B2C5D" w:rsidP="00786996">
            <w:pPr>
              <w:widowControl w:val="0"/>
              <w:jc w:val="both"/>
              <w:rPr>
                <w:rFonts w:ascii="Cambria" w:hAnsi="Cambria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</w:tbl>
    <w:p w14:paraId="2614D8E9" w14:textId="77777777" w:rsidR="003107D7" w:rsidRPr="00E7074D" w:rsidRDefault="003107D7">
      <w:pPr>
        <w:rPr>
          <w:rFonts w:ascii="Cambria" w:hAnsi="Cambria"/>
        </w:rPr>
      </w:pPr>
    </w:p>
    <w:p w14:paraId="563C2AEB" w14:textId="77777777" w:rsidR="005237FA" w:rsidRPr="00E7074D" w:rsidRDefault="005237FA" w:rsidP="005237FA">
      <w:pPr>
        <w:rPr>
          <w:rFonts w:ascii="Cambria" w:hAnsi="Cambria"/>
        </w:rPr>
      </w:pPr>
    </w:p>
    <w:p w14:paraId="1807857C" w14:textId="77777777" w:rsidR="005237FA" w:rsidRPr="00E7074D" w:rsidRDefault="005237FA" w:rsidP="005237FA">
      <w:pPr>
        <w:rPr>
          <w:rFonts w:ascii="Cambria" w:hAnsi="Cambria"/>
        </w:rPr>
      </w:pPr>
    </w:p>
    <w:sectPr w:rsidR="005237FA" w:rsidRPr="00E7074D" w:rsidSect="00437A91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B4107" w14:textId="77777777" w:rsidR="00437A91" w:rsidRDefault="00437A91" w:rsidP="009D53CB">
      <w:r>
        <w:separator/>
      </w:r>
    </w:p>
  </w:endnote>
  <w:endnote w:type="continuationSeparator" w:id="0">
    <w:p w14:paraId="344A1720" w14:textId="77777777" w:rsidR="00437A91" w:rsidRDefault="00437A91" w:rsidP="009D53CB">
      <w:r>
        <w:continuationSeparator/>
      </w:r>
    </w:p>
  </w:endnote>
  <w:endnote w:type="continuationNotice" w:id="1">
    <w:p w14:paraId="7A4C19F7" w14:textId="77777777" w:rsidR="00437A91" w:rsidRDefault="00437A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70A4E" w14:textId="77777777" w:rsidR="00437A91" w:rsidRDefault="00437A91" w:rsidP="009D53CB">
      <w:r>
        <w:separator/>
      </w:r>
    </w:p>
  </w:footnote>
  <w:footnote w:type="continuationSeparator" w:id="0">
    <w:p w14:paraId="01D1DE0F" w14:textId="77777777" w:rsidR="00437A91" w:rsidRDefault="00437A91" w:rsidP="009D53CB">
      <w:r>
        <w:continuationSeparator/>
      </w:r>
    </w:p>
  </w:footnote>
  <w:footnote w:type="continuationNotice" w:id="1">
    <w:p w14:paraId="27CD328F" w14:textId="77777777" w:rsidR="00437A91" w:rsidRDefault="00437A91"/>
  </w:footnote>
  <w:footnote w:id="2">
    <w:p w14:paraId="54374354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(nehodiace vymazať)</w:t>
      </w:r>
    </w:p>
  </w:footnote>
  <w:footnote w:id="3">
    <w:p w14:paraId="32BCCAAE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(nehodiace vymazať)</w:t>
      </w:r>
    </w:p>
  </w:footnote>
  <w:footnote w:id="4">
    <w:p w14:paraId="22BB9E4F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(nehodiace vymazať)</w:t>
      </w:r>
    </w:p>
  </w:footnote>
  <w:footnote w:id="5">
    <w:p w14:paraId="22D9D069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(nehodiace vymazať)</w:t>
      </w:r>
    </w:p>
  </w:footnote>
  <w:footnote w:id="6">
    <w:p w14:paraId="1C651A4D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(nehodiace vymazať)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EEDD3" w14:textId="513EDDF4" w:rsidR="00053135" w:rsidRDefault="0067225B" w:rsidP="00053135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Príloha 3</w:t>
    </w:r>
  </w:p>
  <w:p w14:paraId="6BF0DDB6" w14:textId="020010A9" w:rsidR="0067225B" w:rsidRPr="0067225B" w:rsidRDefault="0067225B" w:rsidP="0067225B">
    <w:pPr>
      <w:rPr>
        <w:lang w:eastAsia="en-US"/>
      </w:rPr>
    </w:pPr>
    <w:r>
      <w:rPr>
        <w:lang w:eastAsia="en-US"/>
      </w:rPr>
      <w:t>Zoznam Kľúčových osôb</w:t>
    </w:r>
  </w:p>
  <w:p w14:paraId="6976B2E8" w14:textId="77777777" w:rsidR="00053135" w:rsidRPr="002F30A2" w:rsidRDefault="00053135" w:rsidP="00053135">
    <w:pPr>
      <w:pStyle w:val="Hlavika"/>
    </w:pPr>
  </w:p>
  <w:p w14:paraId="5FBE6B3A" w14:textId="7E96F679" w:rsidR="009D53CB" w:rsidRPr="002F30A2" w:rsidRDefault="009D53CB" w:rsidP="002F30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245C1"/>
    <w:multiLevelType w:val="hybridMultilevel"/>
    <w:tmpl w:val="0E1CB602"/>
    <w:lvl w:ilvl="0" w:tplc="090203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7612D"/>
    <w:multiLevelType w:val="hybridMultilevel"/>
    <w:tmpl w:val="00BEB7C6"/>
    <w:lvl w:ilvl="0" w:tplc="E43C6E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6343E"/>
    <w:multiLevelType w:val="hybridMultilevel"/>
    <w:tmpl w:val="75244AAE"/>
    <w:lvl w:ilvl="0" w:tplc="8B06F826">
      <w:numFmt w:val="bullet"/>
      <w:lvlText w:val="-"/>
      <w:lvlJc w:val="left"/>
      <w:pPr>
        <w:ind w:left="1919" w:hanging="360"/>
      </w:pPr>
      <w:rPr>
        <w:rFonts w:ascii="Cambria" w:eastAsiaTheme="majorEastAsia" w:hAnsi="Cambria" w:cstheme="majorBidi" w:hint="default"/>
      </w:rPr>
    </w:lvl>
    <w:lvl w:ilvl="1" w:tplc="08090003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4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5C65654"/>
    <w:multiLevelType w:val="hybridMultilevel"/>
    <w:tmpl w:val="00CAC350"/>
    <w:lvl w:ilvl="0" w:tplc="C982317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868804">
    <w:abstractNumId w:val="6"/>
  </w:num>
  <w:num w:numId="2" w16cid:durableId="145518900">
    <w:abstractNumId w:val="4"/>
  </w:num>
  <w:num w:numId="3" w16cid:durableId="1747074733">
    <w:abstractNumId w:val="1"/>
  </w:num>
  <w:num w:numId="4" w16cid:durableId="697895606">
    <w:abstractNumId w:val="0"/>
  </w:num>
  <w:num w:numId="5" w16cid:durableId="816923042">
    <w:abstractNumId w:val="5"/>
  </w:num>
  <w:num w:numId="6" w16cid:durableId="95709798">
    <w:abstractNumId w:val="3"/>
  </w:num>
  <w:num w:numId="7" w16cid:durableId="114762532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ucia Štrboá">
    <w15:presenceInfo w15:providerId="Windows Live" w15:userId="0175a8d4c57377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1356A"/>
    <w:rsid w:val="00020F01"/>
    <w:rsid w:val="0002193F"/>
    <w:rsid w:val="00021E9E"/>
    <w:rsid w:val="000233BB"/>
    <w:rsid w:val="000301E5"/>
    <w:rsid w:val="00035B1A"/>
    <w:rsid w:val="00037B43"/>
    <w:rsid w:val="000435BA"/>
    <w:rsid w:val="00043982"/>
    <w:rsid w:val="00044605"/>
    <w:rsid w:val="00047678"/>
    <w:rsid w:val="0005014D"/>
    <w:rsid w:val="00053135"/>
    <w:rsid w:val="00063549"/>
    <w:rsid w:val="000654FC"/>
    <w:rsid w:val="00070326"/>
    <w:rsid w:val="00073C66"/>
    <w:rsid w:val="00074161"/>
    <w:rsid w:val="00091090"/>
    <w:rsid w:val="00096BDB"/>
    <w:rsid w:val="000A2558"/>
    <w:rsid w:val="000B321E"/>
    <w:rsid w:val="000B3E6F"/>
    <w:rsid w:val="000B7228"/>
    <w:rsid w:val="000E342B"/>
    <w:rsid w:val="000E5D2A"/>
    <w:rsid w:val="000E71AC"/>
    <w:rsid w:val="00111D84"/>
    <w:rsid w:val="00113013"/>
    <w:rsid w:val="00124332"/>
    <w:rsid w:val="00134378"/>
    <w:rsid w:val="00136767"/>
    <w:rsid w:val="00137AA9"/>
    <w:rsid w:val="00137C7A"/>
    <w:rsid w:val="00150545"/>
    <w:rsid w:val="00165AFA"/>
    <w:rsid w:val="00173934"/>
    <w:rsid w:val="00174DA3"/>
    <w:rsid w:val="00174E56"/>
    <w:rsid w:val="00192857"/>
    <w:rsid w:val="001A0F29"/>
    <w:rsid w:val="001B2019"/>
    <w:rsid w:val="001B2EF9"/>
    <w:rsid w:val="001B560B"/>
    <w:rsid w:val="001D41A6"/>
    <w:rsid w:val="001E4072"/>
    <w:rsid w:val="001F1014"/>
    <w:rsid w:val="00200B52"/>
    <w:rsid w:val="00203F14"/>
    <w:rsid w:val="00205EC1"/>
    <w:rsid w:val="002100F2"/>
    <w:rsid w:val="002218E9"/>
    <w:rsid w:val="00226509"/>
    <w:rsid w:val="00226D17"/>
    <w:rsid w:val="0023125B"/>
    <w:rsid w:val="00245C8B"/>
    <w:rsid w:val="002543C1"/>
    <w:rsid w:val="002578A0"/>
    <w:rsid w:val="00267D2A"/>
    <w:rsid w:val="00273396"/>
    <w:rsid w:val="0027548D"/>
    <w:rsid w:val="002828A9"/>
    <w:rsid w:val="00283FD5"/>
    <w:rsid w:val="00283FEE"/>
    <w:rsid w:val="002853B0"/>
    <w:rsid w:val="002B20BE"/>
    <w:rsid w:val="002B2C5D"/>
    <w:rsid w:val="002B5A66"/>
    <w:rsid w:val="002C0D9C"/>
    <w:rsid w:val="002C1424"/>
    <w:rsid w:val="002C1C40"/>
    <w:rsid w:val="002C5A50"/>
    <w:rsid w:val="002C7D4E"/>
    <w:rsid w:val="002D6D74"/>
    <w:rsid w:val="002E0904"/>
    <w:rsid w:val="002E0C47"/>
    <w:rsid w:val="002F002A"/>
    <w:rsid w:val="002F30A2"/>
    <w:rsid w:val="002F4F7C"/>
    <w:rsid w:val="002F60C5"/>
    <w:rsid w:val="002F71F6"/>
    <w:rsid w:val="0030698C"/>
    <w:rsid w:val="003107D7"/>
    <w:rsid w:val="00310851"/>
    <w:rsid w:val="00311C17"/>
    <w:rsid w:val="003263DC"/>
    <w:rsid w:val="00334ECD"/>
    <w:rsid w:val="00335A28"/>
    <w:rsid w:val="003413CA"/>
    <w:rsid w:val="00350C17"/>
    <w:rsid w:val="00362C5F"/>
    <w:rsid w:val="00364DBA"/>
    <w:rsid w:val="00371078"/>
    <w:rsid w:val="00373E4C"/>
    <w:rsid w:val="00380F1E"/>
    <w:rsid w:val="003833AD"/>
    <w:rsid w:val="003842A5"/>
    <w:rsid w:val="00386BC3"/>
    <w:rsid w:val="00393AA1"/>
    <w:rsid w:val="00394341"/>
    <w:rsid w:val="003A1E67"/>
    <w:rsid w:val="003A6731"/>
    <w:rsid w:val="003B566E"/>
    <w:rsid w:val="003C017B"/>
    <w:rsid w:val="003D0223"/>
    <w:rsid w:val="003D3231"/>
    <w:rsid w:val="003D6A93"/>
    <w:rsid w:val="003E0502"/>
    <w:rsid w:val="003E08C7"/>
    <w:rsid w:val="003E4CF2"/>
    <w:rsid w:val="00403280"/>
    <w:rsid w:val="004134C7"/>
    <w:rsid w:val="004146DE"/>
    <w:rsid w:val="00416D4C"/>
    <w:rsid w:val="00423D8A"/>
    <w:rsid w:val="00437A91"/>
    <w:rsid w:val="0044504C"/>
    <w:rsid w:val="004454E8"/>
    <w:rsid w:val="00447953"/>
    <w:rsid w:val="00455C1E"/>
    <w:rsid w:val="00456551"/>
    <w:rsid w:val="004B3413"/>
    <w:rsid w:val="004C1E9D"/>
    <w:rsid w:val="004C352C"/>
    <w:rsid w:val="004C7D5F"/>
    <w:rsid w:val="004D1856"/>
    <w:rsid w:val="004E1260"/>
    <w:rsid w:val="004E28E8"/>
    <w:rsid w:val="004F1BDF"/>
    <w:rsid w:val="005034FE"/>
    <w:rsid w:val="005114F6"/>
    <w:rsid w:val="0051160B"/>
    <w:rsid w:val="00514FA8"/>
    <w:rsid w:val="00515D32"/>
    <w:rsid w:val="00521AF1"/>
    <w:rsid w:val="00523616"/>
    <w:rsid w:val="005237FA"/>
    <w:rsid w:val="00531BC7"/>
    <w:rsid w:val="0053744F"/>
    <w:rsid w:val="00537BDE"/>
    <w:rsid w:val="00537F3D"/>
    <w:rsid w:val="0054293D"/>
    <w:rsid w:val="00546128"/>
    <w:rsid w:val="00554121"/>
    <w:rsid w:val="005547C6"/>
    <w:rsid w:val="00572FFF"/>
    <w:rsid w:val="00576749"/>
    <w:rsid w:val="005830E2"/>
    <w:rsid w:val="005A4932"/>
    <w:rsid w:val="005A6F1F"/>
    <w:rsid w:val="005C1F9F"/>
    <w:rsid w:val="005C78AA"/>
    <w:rsid w:val="005D7257"/>
    <w:rsid w:val="005E0D52"/>
    <w:rsid w:val="005E273C"/>
    <w:rsid w:val="005E61B0"/>
    <w:rsid w:val="005E70ED"/>
    <w:rsid w:val="005F27F5"/>
    <w:rsid w:val="005F5785"/>
    <w:rsid w:val="0060149A"/>
    <w:rsid w:val="00606910"/>
    <w:rsid w:val="00614900"/>
    <w:rsid w:val="0063172F"/>
    <w:rsid w:val="006348E2"/>
    <w:rsid w:val="00637A6D"/>
    <w:rsid w:val="00641347"/>
    <w:rsid w:val="00642225"/>
    <w:rsid w:val="00645DD0"/>
    <w:rsid w:val="006517D7"/>
    <w:rsid w:val="00661128"/>
    <w:rsid w:val="00666ACE"/>
    <w:rsid w:val="0067225B"/>
    <w:rsid w:val="00687F9E"/>
    <w:rsid w:val="0069547C"/>
    <w:rsid w:val="00696591"/>
    <w:rsid w:val="00697040"/>
    <w:rsid w:val="006A33C8"/>
    <w:rsid w:val="006B3A6A"/>
    <w:rsid w:val="006C49D6"/>
    <w:rsid w:val="006D2087"/>
    <w:rsid w:val="006E2B30"/>
    <w:rsid w:val="006F4330"/>
    <w:rsid w:val="006F4A71"/>
    <w:rsid w:val="006F7115"/>
    <w:rsid w:val="007001DB"/>
    <w:rsid w:val="00703B70"/>
    <w:rsid w:val="0070645D"/>
    <w:rsid w:val="0071301F"/>
    <w:rsid w:val="007161E0"/>
    <w:rsid w:val="0072030F"/>
    <w:rsid w:val="00724E69"/>
    <w:rsid w:val="00734ED9"/>
    <w:rsid w:val="00744724"/>
    <w:rsid w:val="007469A2"/>
    <w:rsid w:val="00746A12"/>
    <w:rsid w:val="00753263"/>
    <w:rsid w:val="00755E68"/>
    <w:rsid w:val="007615A3"/>
    <w:rsid w:val="0076503E"/>
    <w:rsid w:val="0076527C"/>
    <w:rsid w:val="007677EF"/>
    <w:rsid w:val="0077574C"/>
    <w:rsid w:val="00777A6E"/>
    <w:rsid w:val="007853CB"/>
    <w:rsid w:val="007859FC"/>
    <w:rsid w:val="00790E29"/>
    <w:rsid w:val="00794E4A"/>
    <w:rsid w:val="007A4611"/>
    <w:rsid w:val="007A5CDE"/>
    <w:rsid w:val="007B0FB2"/>
    <w:rsid w:val="007B677A"/>
    <w:rsid w:val="007B778A"/>
    <w:rsid w:val="007C5D90"/>
    <w:rsid w:val="007C5E3A"/>
    <w:rsid w:val="007D3B09"/>
    <w:rsid w:val="007E1B5A"/>
    <w:rsid w:val="007E47A2"/>
    <w:rsid w:val="007E4D41"/>
    <w:rsid w:val="007E63B6"/>
    <w:rsid w:val="00804FCF"/>
    <w:rsid w:val="00805A4B"/>
    <w:rsid w:val="00812BEC"/>
    <w:rsid w:val="00816D32"/>
    <w:rsid w:val="00827685"/>
    <w:rsid w:val="00846702"/>
    <w:rsid w:val="00847E30"/>
    <w:rsid w:val="00850403"/>
    <w:rsid w:val="008621C8"/>
    <w:rsid w:val="00862D41"/>
    <w:rsid w:val="008656F5"/>
    <w:rsid w:val="008660E2"/>
    <w:rsid w:val="00866A9D"/>
    <w:rsid w:val="00871A36"/>
    <w:rsid w:val="00875187"/>
    <w:rsid w:val="00882E01"/>
    <w:rsid w:val="00884331"/>
    <w:rsid w:val="008868C2"/>
    <w:rsid w:val="0089062B"/>
    <w:rsid w:val="008C3349"/>
    <w:rsid w:val="008C7442"/>
    <w:rsid w:val="008C7AE5"/>
    <w:rsid w:val="008D209F"/>
    <w:rsid w:val="008D2272"/>
    <w:rsid w:val="008D449F"/>
    <w:rsid w:val="008D4AD9"/>
    <w:rsid w:val="008D5CB0"/>
    <w:rsid w:val="008E2F45"/>
    <w:rsid w:val="008E392E"/>
    <w:rsid w:val="008F7D86"/>
    <w:rsid w:val="00907B2C"/>
    <w:rsid w:val="0091738F"/>
    <w:rsid w:val="009217F5"/>
    <w:rsid w:val="00934070"/>
    <w:rsid w:val="00943B51"/>
    <w:rsid w:val="00943C77"/>
    <w:rsid w:val="00945A43"/>
    <w:rsid w:val="00950164"/>
    <w:rsid w:val="009519AD"/>
    <w:rsid w:val="00965821"/>
    <w:rsid w:val="00967BB6"/>
    <w:rsid w:val="009731EE"/>
    <w:rsid w:val="0097585D"/>
    <w:rsid w:val="009926C1"/>
    <w:rsid w:val="00995CF4"/>
    <w:rsid w:val="00996A49"/>
    <w:rsid w:val="00997FDC"/>
    <w:rsid w:val="009A30DA"/>
    <w:rsid w:val="009A5CF6"/>
    <w:rsid w:val="009B184E"/>
    <w:rsid w:val="009B41E6"/>
    <w:rsid w:val="009D2A52"/>
    <w:rsid w:val="009D53CB"/>
    <w:rsid w:val="009D5837"/>
    <w:rsid w:val="009E4FB9"/>
    <w:rsid w:val="009E7DAF"/>
    <w:rsid w:val="009F4F07"/>
    <w:rsid w:val="009F4F45"/>
    <w:rsid w:val="009F541A"/>
    <w:rsid w:val="009F5F25"/>
    <w:rsid w:val="009F6D62"/>
    <w:rsid w:val="00A13F30"/>
    <w:rsid w:val="00A14E53"/>
    <w:rsid w:val="00A1635C"/>
    <w:rsid w:val="00A3724E"/>
    <w:rsid w:val="00A41F94"/>
    <w:rsid w:val="00A61DA2"/>
    <w:rsid w:val="00A63FC9"/>
    <w:rsid w:val="00A65D78"/>
    <w:rsid w:val="00A66334"/>
    <w:rsid w:val="00A73954"/>
    <w:rsid w:val="00A75E06"/>
    <w:rsid w:val="00A8229A"/>
    <w:rsid w:val="00A85DA5"/>
    <w:rsid w:val="00A96E2B"/>
    <w:rsid w:val="00AA09C1"/>
    <w:rsid w:val="00AA5772"/>
    <w:rsid w:val="00AC15FB"/>
    <w:rsid w:val="00AC5C06"/>
    <w:rsid w:val="00AD1EAB"/>
    <w:rsid w:val="00AE1DD5"/>
    <w:rsid w:val="00AE433B"/>
    <w:rsid w:val="00B007EA"/>
    <w:rsid w:val="00B25E33"/>
    <w:rsid w:val="00B27C54"/>
    <w:rsid w:val="00B305DE"/>
    <w:rsid w:val="00B42267"/>
    <w:rsid w:val="00B45FC8"/>
    <w:rsid w:val="00B62E68"/>
    <w:rsid w:val="00B64E5E"/>
    <w:rsid w:val="00B72C53"/>
    <w:rsid w:val="00B87585"/>
    <w:rsid w:val="00B96A4B"/>
    <w:rsid w:val="00B971C7"/>
    <w:rsid w:val="00BA23D2"/>
    <w:rsid w:val="00BA3FD5"/>
    <w:rsid w:val="00BB06D1"/>
    <w:rsid w:val="00BB27DC"/>
    <w:rsid w:val="00BC34BE"/>
    <w:rsid w:val="00BD72E8"/>
    <w:rsid w:val="00BE3208"/>
    <w:rsid w:val="00BE4B1E"/>
    <w:rsid w:val="00BF0FBB"/>
    <w:rsid w:val="00BF194E"/>
    <w:rsid w:val="00BF275C"/>
    <w:rsid w:val="00BF5500"/>
    <w:rsid w:val="00BF5B73"/>
    <w:rsid w:val="00C1060C"/>
    <w:rsid w:val="00C136D6"/>
    <w:rsid w:val="00C1605D"/>
    <w:rsid w:val="00C21548"/>
    <w:rsid w:val="00C25FA4"/>
    <w:rsid w:val="00C32191"/>
    <w:rsid w:val="00C4628E"/>
    <w:rsid w:val="00C52894"/>
    <w:rsid w:val="00C52A0E"/>
    <w:rsid w:val="00C53E73"/>
    <w:rsid w:val="00C71A01"/>
    <w:rsid w:val="00C932F9"/>
    <w:rsid w:val="00C94B93"/>
    <w:rsid w:val="00CA3762"/>
    <w:rsid w:val="00CC3562"/>
    <w:rsid w:val="00CC6195"/>
    <w:rsid w:val="00CE5474"/>
    <w:rsid w:val="00CE577A"/>
    <w:rsid w:val="00CF12DF"/>
    <w:rsid w:val="00D02800"/>
    <w:rsid w:val="00D0669B"/>
    <w:rsid w:val="00D06D5E"/>
    <w:rsid w:val="00D11D6D"/>
    <w:rsid w:val="00D17C3E"/>
    <w:rsid w:val="00D224F4"/>
    <w:rsid w:val="00D36CA7"/>
    <w:rsid w:val="00D409A6"/>
    <w:rsid w:val="00D41563"/>
    <w:rsid w:val="00D4221B"/>
    <w:rsid w:val="00D44003"/>
    <w:rsid w:val="00D479A2"/>
    <w:rsid w:val="00D47C17"/>
    <w:rsid w:val="00D51DB2"/>
    <w:rsid w:val="00D54769"/>
    <w:rsid w:val="00D64608"/>
    <w:rsid w:val="00D67008"/>
    <w:rsid w:val="00D67F1A"/>
    <w:rsid w:val="00D90910"/>
    <w:rsid w:val="00D93126"/>
    <w:rsid w:val="00D9484D"/>
    <w:rsid w:val="00D96659"/>
    <w:rsid w:val="00D974BB"/>
    <w:rsid w:val="00DB3D30"/>
    <w:rsid w:val="00DB4710"/>
    <w:rsid w:val="00DC2137"/>
    <w:rsid w:val="00DC705F"/>
    <w:rsid w:val="00DD34E8"/>
    <w:rsid w:val="00DD6033"/>
    <w:rsid w:val="00DE02E7"/>
    <w:rsid w:val="00DE30E0"/>
    <w:rsid w:val="00DE3D84"/>
    <w:rsid w:val="00DE3D8F"/>
    <w:rsid w:val="00DE5B2F"/>
    <w:rsid w:val="00DF23C4"/>
    <w:rsid w:val="00DF5A65"/>
    <w:rsid w:val="00DF6FFA"/>
    <w:rsid w:val="00E0017B"/>
    <w:rsid w:val="00E05303"/>
    <w:rsid w:val="00E06588"/>
    <w:rsid w:val="00E10502"/>
    <w:rsid w:val="00E11CD7"/>
    <w:rsid w:val="00E13DA1"/>
    <w:rsid w:val="00E17591"/>
    <w:rsid w:val="00E2433B"/>
    <w:rsid w:val="00E369EA"/>
    <w:rsid w:val="00E44E62"/>
    <w:rsid w:val="00E529B3"/>
    <w:rsid w:val="00E662F5"/>
    <w:rsid w:val="00E7065A"/>
    <w:rsid w:val="00E7074D"/>
    <w:rsid w:val="00E82E48"/>
    <w:rsid w:val="00E82F2F"/>
    <w:rsid w:val="00EB214F"/>
    <w:rsid w:val="00EC69EE"/>
    <w:rsid w:val="00ED0D32"/>
    <w:rsid w:val="00EE0016"/>
    <w:rsid w:val="00EE1B5E"/>
    <w:rsid w:val="00EE41E1"/>
    <w:rsid w:val="00EE4FF4"/>
    <w:rsid w:val="00EF37AB"/>
    <w:rsid w:val="00F10A78"/>
    <w:rsid w:val="00F10F9E"/>
    <w:rsid w:val="00F13235"/>
    <w:rsid w:val="00F13FED"/>
    <w:rsid w:val="00F14A99"/>
    <w:rsid w:val="00F1524C"/>
    <w:rsid w:val="00F22DF1"/>
    <w:rsid w:val="00F24ED4"/>
    <w:rsid w:val="00F42847"/>
    <w:rsid w:val="00F42BE4"/>
    <w:rsid w:val="00F56FBA"/>
    <w:rsid w:val="00F66EB1"/>
    <w:rsid w:val="00F7372C"/>
    <w:rsid w:val="00F76DB4"/>
    <w:rsid w:val="00F85CBE"/>
    <w:rsid w:val="00F862A3"/>
    <w:rsid w:val="00F93038"/>
    <w:rsid w:val="00FA5CBD"/>
    <w:rsid w:val="00FA64C1"/>
    <w:rsid w:val="00FB004B"/>
    <w:rsid w:val="00FB2D8A"/>
    <w:rsid w:val="00FB587F"/>
    <w:rsid w:val="00FB73DC"/>
    <w:rsid w:val="00FC5EB0"/>
    <w:rsid w:val="00FE1FF3"/>
    <w:rsid w:val="00FE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50403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0403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07032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0301E5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E40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407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40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40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40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3C017B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C017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Revzia">
    <w:name w:val="Revision"/>
    <w:hidden/>
    <w:uiPriority w:val="99"/>
    <w:semiHidden/>
    <w:rsid w:val="00137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368CB-FB9B-443C-A7C4-A14F9103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Štrboá</dc:creator>
  <cp:lastModifiedBy>Lucia Štrboá</cp:lastModifiedBy>
  <cp:revision>129</cp:revision>
  <cp:lastPrinted>2016-10-06T13:30:00Z</cp:lastPrinted>
  <dcterms:created xsi:type="dcterms:W3CDTF">2024-02-02T12:42:00Z</dcterms:created>
  <dcterms:modified xsi:type="dcterms:W3CDTF">2024-04-12T08:40:00Z</dcterms:modified>
</cp:coreProperties>
</file>