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9D57ED" w14:textId="02A5DCE4" w:rsidR="000F3709" w:rsidRPr="0059478F" w:rsidRDefault="000F3709" w:rsidP="005947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>jadren</w:t>
      </w:r>
      <w:r w:rsidR="0059478F">
        <w:rPr>
          <w:rFonts w:ascii="Arial Narrow" w:hAnsi="Arial Narrow"/>
          <w:i/>
          <w:sz w:val="22"/>
          <w:szCs w:val="22"/>
        </w:rPr>
        <w:t xml:space="preserve">á v EUR bez DPH pri položke č. 3:  </w:t>
      </w:r>
      <w:r w:rsidR="00540D11">
        <w:rPr>
          <w:rFonts w:ascii="Arial Narrow" w:hAnsi="Arial Narrow"/>
          <w:i/>
          <w:color w:val="000000"/>
          <w:sz w:val="22"/>
          <w:szCs w:val="22"/>
        </w:rPr>
        <w:t>Mobilné zariadenie</w:t>
      </w:r>
      <w:bookmarkStart w:id="0" w:name="_GoBack"/>
      <w:bookmarkEnd w:id="0"/>
      <w:r w:rsidR="0059478F" w:rsidRPr="0059478F">
        <w:rPr>
          <w:rFonts w:ascii="Arial Narrow" w:hAnsi="Arial Narrow"/>
          <w:i/>
          <w:color w:val="000000"/>
          <w:sz w:val="22"/>
          <w:szCs w:val="22"/>
        </w:rPr>
        <w:t xml:space="preserve"> - Typ 3.</w:t>
      </w:r>
      <w:r w:rsidR="0059478F">
        <w:rPr>
          <w:rFonts w:ascii="Arial Narrow" w:hAnsi="Arial Narrow"/>
          <w:color w:val="000000"/>
          <w:sz w:val="22"/>
          <w:szCs w:val="22"/>
        </w:rPr>
        <w:t xml:space="preserve">   </w:t>
      </w:r>
    </w:p>
    <w:sectPr w:rsidR="000F3709" w:rsidRPr="005947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C4445" w14:textId="77777777" w:rsidR="005E5069" w:rsidRDefault="005E5069" w:rsidP="007C6581">
      <w:r>
        <w:separator/>
      </w:r>
    </w:p>
  </w:endnote>
  <w:endnote w:type="continuationSeparator" w:id="0">
    <w:p w14:paraId="4CBB1721" w14:textId="77777777" w:rsidR="005E5069" w:rsidRDefault="005E506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4A284F18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Mobilné zariadenia – </w:t>
    </w:r>
    <w:proofErr w:type="spellStart"/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>wifi</w:t>
    </w:r>
    <w:proofErr w:type="spellEnd"/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 routere, modemy a tablety: Časť č.2</w:t>
    </w:r>
    <w:r w:rsidR="003F4142">
      <w:rPr>
        <w:rFonts w:ascii="Arial Narrow" w:hAnsi="Arial Narrow"/>
        <w:sz w:val="20"/>
        <w:szCs w:val="20"/>
      </w:rPr>
      <w:t>.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50FE47A5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40D1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40D1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3F19B" w14:textId="77777777" w:rsidR="005E5069" w:rsidRDefault="005E5069" w:rsidP="007C6581">
      <w:r>
        <w:separator/>
      </w:r>
    </w:p>
  </w:footnote>
  <w:footnote w:type="continuationSeparator" w:id="0">
    <w:p w14:paraId="1E839BD7" w14:textId="77777777" w:rsidR="005E5069" w:rsidRDefault="005E506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24511D0C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  <w:r w:rsidR="0059478F">
      <w:rPr>
        <w:rFonts w:ascii="Arial Narrow" w:hAnsi="Arial Narrow"/>
        <w:lang w:val="sk-SK"/>
      </w:rPr>
      <w:t>– Časť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34479"/>
    <w:rsid w:val="00434CBB"/>
    <w:rsid w:val="0043594E"/>
    <w:rsid w:val="004475B6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0D11"/>
    <w:rsid w:val="00541BE2"/>
    <w:rsid w:val="0055309E"/>
    <w:rsid w:val="00556901"/>
    <w:rsid w:val="00572DC8"/>
    <w:rsid w:val="0059478F"/>
    <w:rsid w:val="005962C7"/>
    <w:rsid w:val="00596FF3"/>
    <w:rsid w:val="005A2B51"/>
    <w:rsid w:val="005B606D"/>
    <w:rsid w:val="005C0737"/>
    <w:rsid w:val="005D7521"/>
    <w:rsid w:val="005E16CA"/>
    <w:rsid w:val="005E2CF1"/>
    <w:rsid w:val="005E4C69"/>
    <w:rsid w:val="005E50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78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8</cp:revision>
  <cp:lastPrinted>2019-07-12T11:07:00Z</cp:lastPrinted>
  <dcterms:created xsi:type="dcterms:W3CDTF">2023-12-07T11:53:00Z</dcterms:created>
  <dcterms:modified xsi:type="dcterms:W3CDTF">2024-05-21T06:16:00Z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